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E6036" w14:textId="527066D1" w:rsidR="004C3995" w:rsidRPr="00C24045" w:rsidRDefault="004C3995" w:rsidP="004C3995">
      <w:pPr>
        <w:pStyle w:val="ZA"/>
        <w:framePr w:w="10563" w:h="782" w:hRule="exact" w:wrap="notBeside" w:hAnchor="page" w:x="661" w:y="646" w:anchorLock="1"/>
        <w:pBdr>
          <w:bottom w:val="none" w:sz="0" w:space="0" w:color="auto"/>
        </w:pBdr>
        <w:jc w:val="center"/>
        <w:rPr>
          <w:noProof w:val="0"/>
          <w:lang w:val="de-DE"/>
        </w:rPr>
      </w:pPr>
      <w:r w:rsidRPr="00C24045">
        <w:rPr>
          <w:noProof w:val="0"/>
          <w:sz w:val="64"/>
          <w:lang w:val="de-DE"/>
        </w:rPr>
        <w:t xml:space="preserve">ETSI ES 202 784 </w:t>
      </w:r>
      <w:commentRangeStart w:id="0"/>
      <w:r w:rsidRPr="00C24045">
        <w:rPr>
          <w:noProof w:val="0"/>
          <w:color w:val="FF0000"/>
          <w:lang w:val="de-DE"/>
        </w:rPr>
        <w:t>V1.</w:t>
      </w:r>
      <w:r w:rsidR="00C24045" w:rsidRPr="00C24045">
        <w:rPr>
          <w:noProof w:val="0"/>
          <w:color w:val="FF0000"/>
          <w:lang w:val="de-DE"/>
        </w:rPr>
        <w:t>X</w:t>
      </w:r>
      <w:r w:rsidRPr="00C24045">
        <w:rPr>
          <w:noProof w:val="0"/>
          <w:color w:val="FF0000"/>
          <w:lang w:val="de-DE"/>
        </w:rPr>
        <w:t>.</w:t>
      </w:r>
      <w:r w:rsidR="00C24045" w:rsidRPr="00C24045">
        <w:rPr>
          <w:noProof w:val="0"/>
          <w:color w:val="FF0000"/>
          <w:lang w:val="de-DE"/>
        </w:rPr>
        <w:t>X</w:t>
      </w:r>
      <w:r w:rsidRPr="00C24045">
        <w:rPr>
          <w:rStyle w:val="ZGSM"/>
          <w:noProof w:val="0"/>
          <w:color w:val="FF0000"/>
          <w:lang w:val="de-DE"/>
        </w:rPr>
        <w:t xml:space="preserve"> </w:t>
      </w:r>
      <w:r w:rsidRPr="00C24045">
        <w:rPr>
          <w:noProof w:val="0"/>
          <w:color w:val="FF0000"/>
          <w:sz w:val="32"/>
          <w:lang w:val="de-DE"/>
        </w:rPr>
        <w:t>(</w:t>
      </w:r>
      <w:r w:rsidR="00C24045" w:rsidRPr="00C24045">
        <w:rPr>
          <w:noProof w:val="0"/>
          <w:color w:val="FF0000"/>
          <w:sz w:val="32"/>
          <w:lang w:val="de-DE"/>
        </w:rPr>
        <w:t>2022-XX</w:t>
      </w:r>
      <w:r w:rsidRPr="00C24045">
        <w:rPr>
          <w:noProof w:val="0"/>
          <w:color w:val="FF0000"/>
          <w:sz w:val="32"/>
          <w:szCs w:val="32"/>
          <w:lang w:val="de-DE"/>
        </w:rPr>
        <w:t>)</w:t>
      </w:r>
      <w:commentRangeEnd w:id="0"/>
      <w:r w:rsidR="00C24045">
        <w:rPr>
          <w:rStyle w:val="Kommentarzeichen"/>
          <w:rFonts w:ascii="Times New Roman" w:hAnsi="Times New Roman"/>
          <w:noProof w:val="0"/>
        </w:rPr>
        <w:commentReference w:id="0"/>
      </w:r>
    </w:p>
    <w:p w14:paraId="29DDF4E6" w14:textId="77777777" w:rsidR="004C3995" w:rsidRPr="004C3995" w:rsidRDefault="004C3995" w:rsidP="004C3995">
      <w:pPr>
        <w:pStyle w:val="ZT"/>
        <w:framePr w:w="10206" w:h="3701" w:hRule="exact" w:wrap="notBeside" w:hAnchor="page" w:x="880" w:y="7094"/>
      </w:pPr>
      <w:r w:rsidRPr="004C3995">
        <w:rPr>
          <w:color w:val="000000"/>
        </w:rPr>
        <w:t>Methods for Testing and Specification (</w:t>
      </w:r>
      <w:r w:rsidRPr="004C3995">
        <w:t>MTS</w:t>
      </w:r>
      <w:r w:rsidRPr="004C3995">
        <w:rPr>
          <w:color w:val="000000"/>
        </w:rPr>
        <w:t>)</w:t>
      </w:r>
      <w:r w:rsidRPr="004C3995">
        <w:t>;</w:t>
      </w:r>
    </w:p>
    <w:p w14:paraId="4308EA01" w14:textId="77777777" w:rsidR="004C3995" w:rsidRPr="004C3995" w:rsidRDefault="004C3995" w:rsidP="004C3995">
      <w:pPr>
        <w:pStyle w:val="ZT"/>
        <w:framePr w:w="10206" w:h="3701" w:hRule="exact" w:wrap="notBeside" w:hAnchor="page" w:x="880" w:y="7094"/>
        <w:rPr>
          <w:color w:val="000000"/>
        </w:rPr>
      </w:pPr>
      <w:r w:rsidRPr="004C3995">
        <w:rPr>
          <w:color w:val="000000"/>
        </w:rPr>
        <w:t>The Testing and Test Control Notation version 3;</w:t>
      </w:r>
    </w:p>
    <w:p w14:paraId="48060905" w14:textId="77777777" w:rsidR="004C3995" w:rsidRDefault="004C3995" w:rsidP="004C3995">
      <w:pPr>
        <w:pStyle w:val="ZT"/>
        <w:framePr w:w="10206" w:h="3701" w:hRule="exact" w:wrap="notBeside" w:hAnchor="page" w:x="880" w:y="7094"/>
      </w:pPr>
      <w:r w:rsidRPr="004C3995">
        <w:t>TTCN</w:t>
      </w:r>
      <w:r w:rsidRPr="004C3995">
        <w:rPr>
          <w:color w:val="000000"/>
        </w:rPr>
        <w:t>-3 Language Extensions: Advanced Parameterization</w:t>
      </w:r>
    </w:p>
    <w:p w14:paraId="2A94EACC" w14:textId="77777777" w:rsidR="004C3995" w:rsidRDefault="004C3995" w:rsidP="004C3995">
      <w:pPr>
        <w:pStyle w:val="ZG"/>
        <w:framePr w:w="10624" w:h="3271" w:hRule="exact" w:wrap="notBeside" w:hAnchor="page" w:x="674" w:y="12211"/>
        <w:rPr>
          <w:noProof w:val="0"/>
        </w:rPr>
      </w:pPr>
    </w:p>
    <w:p w14:paraId="2E004FC1" w14:textId="77777777" w:rsidR="004C3995" w:rsidRDefault="004C3995" w:rsidP="004C3995">
      <w:pPr>
        <w:pStyle w:val="ZD"/>
        <w:framePr w:wrap="notBeside"/>
        <w:rPr>
          <w:noProof w:val="0"/>
        </w:rPr>
      </w:pPr>
    </w:p>
    <w:p w14:paraId="5D006911" w14:textId="77777777" w:rsidR="004C3995" w:rsidRDefault="004C3995" w:rsidP="004C3995">
      <w:pPr>
        <w:pStyle w:val="ZB"/>
        <w:framePr w:wrap="notBeside" w:hAnchor="page" w:x="901" w:y="1421"/>
      </w:pPr>
    </w:p>
    <w:p w14:paraId="73CB95BA" w14:textId="77777777" w:rsidR="004C3995" w:rsidRDefault="004C3995" w:rsidP="004C3995">
      <w:pPr>
        <w:rPr>
          <w:lang w:val="fr-FR"/>
        </w:rPr>
      </w:pPr>
    </w:p>
    <w:p w14:paraId="643BF7A1" w14:textId="77777777" w:rsidR="004C3995" w:rsidRDefault="004C3995" w:rsidP="004C3995">
      <w:pPr>
        <w:rPr>
          <w:lang w:val="fr-FR"/>
        </w:rPr>
      </w:pPr>
    </w:p>
    <w:p w14:paraId="6B97CD74" w14:textId="77777777" w:rsidR="004C3995" w:rsidRDefault="004C3995" w:rsidP="004C3995">
      <w:pPr>
        <w:rPr>
          <w:lang w:val="fr-FR"/>
        </w:rPr>
      </w:pPr>
    </w:p>
    <w:p w14:paraId="39B1BF8C" w14:textId="77777777" w:rsidR="004C3995" w:rsidRDefault="004C3995" w:rsidP="004C3995">
      <w:pPr>
        <w:rPr>
          <w:lang w:val="fr-FR"/>
        </w:rPr>
      </w:pPr>
    </w:p>
    <w:p w14:paraId="730E209E" w14:textId="77777777" w:rsidR="004C3995" w:rsidRDefault="004C3995" w:rsidP="004C3995">
      <w:pPr>
        <w:rPr>
          <w:lang w:val="fr-FR"/>
        </w:rPr>
      </w:pPr>
    </w:p>
    <w:p w14:paraId="00064789" w14:textId="77777777" w:rsidR="004C3995" w:rsidRDefault="004C3995" w:rsidP="004C3995">
      <w:pPr>
        <w:pStyle w:val="ZB"/>
        <w:framePr w:wrap="notBeside" w:hAnchor="page" w:x="901" w:y="1421"/>
      </w:pPr>
    </w:p>
    <w:p w14:paraId="0BF3093F" w14:textId="77777777" w:rsidR="004C3995" w:rsidRDefault="004C3995" w:rsidP="004C3995">
      <w:pPr>
        <w:pStyle w:val="FP"/>
        <w:framePr w:h="1625" w:hRule="exact" w:wrap="notBeside" w:vAnchor="page" w:hAnchor="page" w:x="871" w:y="11581"/>
        <w:spacing w:after="240"/>
        <w:jc w:val="center"/>
        <w:rPr>
          <w:rFonts w:ascii="Arial" w:hAnsi="Arial" w:cs="Arial"/>
          <w:sz w:val="18"/>
          <w:szCs w:val="18"/>
        </w:rPr>
      </w:pPr>
    </w:p>
    <w:p w14:paraId="05B66B64" w14:textId="77777777" w:rsidR="004C3995" w:rsidRDefault="004C3995" w:rsidP="004C3995">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4242909F" w14:textId="77777777" w:rsidR="004C3995" w:rsidRDefault="004C3995" w:rsidP="004C3995">
      <w:pPr>
        <w:rPr>
          <w:rFonts w:ascii="Arial" w:hAnsi="Arial" w:cs="Arial"/>
          <w:sz w:val="18"/>
          <w:szCs w:val="18"/>
        </w:rPr>
        <w:sectPr w:rsidR="004C3995">
          <w:headerReference w:type="default" r:id="rId13"/>
          <w:footerReference w:type="default" r:id="rId14"/>
          <w:footnotePr>
            <w:numRestart w:val="eachSect"/>
          </w:footnotePr>
          <w:pgSz w:w="11907" w:h="16840" w:code="9"/>
          <w:pgMar w:top="2268" w:right="851" w:bottom="10773" w:left="851" w:header="0" w:footer="0" w:gutter="0"/>
          <w:cols w:space="720"/>
          <w:docGrid w:linePitch="272"/>
        </w:sectPr>
      </w:pPr>
    </w:p>
    <w:p w14:paraId="0EB2FB60" w14:textId="77777777" w:rsidR="004C3995" w:rsidRPr="00055551" w:rsidRDefault="004C3995" w:rsidP="004C3995">
      <w:pPr>
        <w:pStyle w:val="FP"/>
        <w:framePr w:w="9758" w:wrap="notBeside" w:vAnchor="page" w:hAnchor="page" w:x="1169" w:y="1742"/>
        <w:pBdr>
          <w:bottom w:val="single" w:sz="6" w:space="1" w:color="auto"/>
        </w:pBdr>
        <w:ind w:left="2835" w:right="2835"/>
        <w:jc w:val="center"/>
      </w:pPr>
      <w:r w:rsidRPr="00055551">
        <w:lastRenderedPageBreak/>
        <w:t>Reference</w:t>
      </w:r>
    </w:p>
    <w:p w14:paraId="03624A73" w14:textId="37634937" w:rsidR="004C3995" w:rsidRPr="00055551" w:rsidRDefault="004C3995" w:rsidP="004C3995">
      <w:pPr>
        <w:pStyle w:val="FP"/>
        <w:framePr w:w="9758" w:wrap="notBeside" w:vAnchor="page" w:hAnchor="page" w:x="1169" w:y="1742"/>
        <w:ind w:left="2268" w:right="2268"/>
        <w:jc w:val="center"/>
        <w:rPr>
          <w:rFonts w:ascii="Arial" w:hAnsi="Arial"/>
          <w:sz w:val="18"/>
        </w:rPr>
      </w:pPr>
      <w:r>
        <w:rPr>
          <w:rFonts w:ascii="Arial" w:hAnsi="Arial"/>
          <w:sz w:val="18"/>
        </w:rPr>
        <w:t>RES/MTS-202784</w:t>
      </w:r>
      <w:r w:rsidR="00052655">
        <w:rPr>
          <w:rFonts w:ascii="Arial" w:hAnsi="Arial"/>
          <w:sz w:val="18"/>
        </w:rPr>
        <w:t>ed</w:t>
      </w:r>
      <w:r>
        <w:rPr>
          <w:rFonts w:ascii="Arial" w:hAnsi="Arial"/>
          <w:sz w:val="18"/>
        </w:rPr>
        <w:t>181</w:t>
      </w:r>
    </w:p>
    <w:p w14:paraId="6CCED692" w14:textId="77777777" w:rsidR="004C3995" w:rsidRPr="00055551" w:rsidRDefault="004C3995" w:rsidP="004C3995">
      <w:pPr>
        <w:pStyle w:val="FP"/>
        <w:framePr w:w="9758" w:wrap="notBeside" w:vAnchor="page" w:hAnchor="page" w:x="1169" w:y="1742"/>
        <w:pBdr>
          <w:bottom w:val="single" w:sz="6" w:space="1" w:color="auto"/>
        </w:pBdr>
        <w:spacing w:before="240"/>
        <w:ind w:left="2835" w:right="2835"/>
        <w:jc w:val="center"/>
      </w:pPr>
      <w:r w:rsidRPr="00055551">
        <w:t>Keywords</w:t>
      </w:r>
    </w:p>
    <w:p w14:paraId="560A931A" w14:textId="77777777" w:rsidR="004C3995" w:rsidRPr="00055551" w:rsidRDefault="004C3995" w:rsidP="004C3995">
      <w:pPr>
        <w:pStyle w:val="FP"/>
        <w:framePr w:w="9758" w:wrap="notBeside" w:vAnchor="page" w:hAnchor="page" w:x="1169" w:y="1742"/>
        <w:ind w:left="2835" w:right="2835"/>
        <w:jc w:val="center"/>
        <w:rPr>
          <w:rFonts w:ascii="Arial" w:hAnsi="Arial"/>
          <w:sz w:val="18"/>
        </w:rPr>
      </w:pPr>
      <w:r>
        <w:rPr>
          <w:rFonts w:ascii="Arial" w:hAnsi="Arial"/>
          <w:sz w:val="18"/>
        </w:rPr>
        <w:t>conformance, testing, TTCN-3</w:t>
      </w:r>
    </w:p>
    <w:p w14:paraId="6EBA3438" w14:textId="77777777" w:rsidR="004C3995" w:rsidRDefault="004C3995" w:rsidP="004C3995">
      <w:pPr>
        <w:rPr>
          <w:lang w:val="fr-FR"/>
        </w:rPr>
      </w:pPr>
    </w:p>
    <w:p w14:paraId="78723822" w14:textId="77777777" w:rsidR="004C3995" w:rsidRPr="00055551" w:rsidRDefault="004C3995" w:rsidP="004C3995">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50E070DA" w14:textId="77777777" w:rsidR="004C3995" w:rsidRPr="00055551" w:rsidRDefault="004C3995" w:rsidP="004C3995">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4D5648D1" w14:textId="77777777" w:rsidR="004C3995" w:rsidRPr="00055551" w:rsidRDefault="004C3995" w:rsidP="004C3995">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023449CE" w14:textId="77777777" w:rsidR="004C3995" w:rsidRPr="00055551" w:rsidRDefault="004C3995" w:rsidP="004C3995">
      <w:pPr>
        <w:pStyle w:val="FP"/>
        <w:framePr w:w="9758" w:wrap="notBeside" w:vAnchor="page" w:hAnchor="page" w:x="1169" w:y="3698"/>
        <w:ind w:left="2835" w:right="2835"/>
        <w:jc w:val="center"/>
        <w:rPr>
          <w:rFonts w:ascii="Arial" w:hAnsi="Arial"/>
          <w:sz w:val="18"/>
        </w:rPr>
      </w:pPr>
    </w:p>
    <w:p w14:paraId="2B000914" w14:textId="77777777" w:rsidR="004C3995" w:rsidRPr="00055551" w:rsidRDefault="004C3995" w:rsidP="004C3995">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3B69024F" w14:textId="77777777" w:rsidR="004C3995" w:rsidRPr="00055551" w:rsidRDefault="004C3995" w:rsidP="004C3995">
      <w:pPr>
        <w:pStyle w:val="FP"/>
        <w:framePr w:w="9758" w:wrap="notBeside" w:vAnchor="page" w:hAnchor="page" w:x="1169" w:y="3698"/>
        <w:ind w:left="2835" w:right="2835"/>
        <w:jc w:val="center"/>
        <w:rPr>
          <w:rFonts w:ascii="Arial" w:hAnsi="Arial"/>
          <w:sz w:val="15"/>
        </w:rPr>
      </w:pPr>
    </w:p>
    <w:p w14:paraId="468A6A77" w14:textId="77777777" w:rsidR="004C3995" w:rsidRPr="00055551" w:rsidRDefault="004C3995" w:rsidP="004C3995">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1" w:name="_Hlk67652697"/>
      <w:r>
        <w:rPr>
          <w:rFonts w:ascii="Arial" w:hAnsi="Arial"/>
          <w:sz w:val="15"/>
          <w:lang w:val="fr-FR"/>
        </w:rPr>
        <w:t>APE 7112B</w:t>
      </w:r>
      <w:bookmarkEnd w:id="1"/>
    </w:p>
    <w:p w14:paraId="472321EF" w14:textId="77777777" w:rsidR="004C3995" w:rsidRPr="00055551" w:rsidRDefault="004C3995" w:rsidP="004C3995">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29D9AB56" w14:textId="77777777" w:rsidR="004C3995" w:rsidRDefault="004C3995" w:rsidP="004C3995">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2" w:name="_Hlk67652713"/>
      <w:r>
        <w:rPr>
          <w:rFonts w:ascii="Arial" w:hAnsi="Arial"/>
          <w:sz w:val="15"/>
          <w:lang w:val="fr-FR"/>
        </w:rPr>
        <w:t>w061004871</w:t>
      </w:r>
      <w:bookmarkEnd w:id="2"/>
    </w:p>
    <w:p w14:paraId="1E8ED018" w14:textId="77777777" w:rsidR="004C3995" w:rsidRPr="00055551" w:rsidRDefault="004C3995" w:rsidP="004C3995">
      <w:pPr>
        <w:pStyle w:val="FP"/>
        <w:framePr w:w="9758" w:wrap="notBeside" w:vAnchor="page" w:hAnchor="page" w:x="1169" w:y="3698"/>
        <w:ind w:left="2835" w:right="2835"/>
        <w:jc w:val="center"/>
        <w:rPr>
          <w:rFonts w:ascii="Arial" w:hAnsi="Arial"/>
          <w:sz w:val="18"/>
        </w:rPr>
      </w:pPr>
    </w:p>
    <w:p w14:paraId="67D1F7FE" w14:textId="77777777" w:rsidR="004C3995" w:rsidRPr="002F41AB" w:rsidRDefault="004C3995" w:rsidP="004C3995">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7D23ABDA" w14:textId="77777777" w:rsidR="004C3995" w:rsidRPr="002F41AB" w:rsidRDefault="004C3995" w:rsidP="004C3995">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5" w:history="1">
        <w:r w:rsidRPr="004C3995">
          <w:rPr>
            <w:rStyle w:val="Hyperlink"/>
            <w:rFonts w:ascii="Arial" w:hAnsi="Arial"/>
            <w:sz w:val="18"/>
          </w:rPr>
          <w:t>http://www.etsi.org/standards-search</w:t>
        </w:r>
      </w:hyperlink>
    </w:p>
    <w:p w14:paraId="5C84CF91" w14:textId="77777777" w:rsidR="004C3995" w:rsidRPr="002F41AB" w:rsidRDefault="004C3995" w:rsidP="004C3995">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6" w:history="1">
        <w:r w:rsidRPr="004C3995">
          <w:rPr>
            <w:rStyle w:val="Hyperlink"/>
            <w:rFonts w:ascii="Arial" w:hAnsi="Arial" w:cs="Arial"/>
            <w:sz w:val="18"/>
          </w:rPr>
          <w:t>www.etsi.org/deliver</w:t>
        </w:r>
      </w:hyperlink>
      <w:r>
        <w:rPr>
          <w:rFonts w:ascii="Arial" w:hAnsi="Arial" w:cs="Arial"/>
          <w:sz w:val="18"/>
        </w:rPr>
        <w:t>.</w:t>
      </w:r>
    </w:p>
    <w:p w14:paraId="6E1BD3CD" w14:textId="77777777" w:rsidR="004C3995" w:rsidRPr="002F41AB" w:rsidRDefault="004C3995" w:rsidP="004C3995">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7" w:history="1">
        <w:r w:rsidRPr="004C3995">
          <w:rPr>
            <w:rStyle w:val="Hyperlink"/>
            <w:rFonts w:ascii="Arial" w:hAnsi="Arial" w:cs="Arial"/>
            <w:sz w:val="18"/>
          </w:rPr>
          <w:t>https://portal.etsi.org/TB/ETSIDeliverableStatus.aspx</w:t>
        </w:r>
      </w:hyperlink>
    </w:p>
    <w:p w14:paraId="3C994F6B" w14:textId="77777777" w:rsidR="004C3995" w:rsidRDefault="004C3995" w:rsidP="004C3995">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8" w:history="1">
        <w:r w:rsidRPr="004C3995">
          <w:rPr>
            <w:rStyle w:val="Hyperlink"/>
            <w:rFonts w:ascii="Arial" w:hAnsi="Arial" w:cs="Arial"/>
            <w:sz w:val="18"/>
          </w:rPr>
          <w:t>https://portal.etsi.org/People/CommiteeSupportStaff.aspx</w:t>
        </w:r>
      </w:hyperlink>
    </w:p>
    <w:p w14:paraId="60887DBB" w14:textId="77777777" w:rsidR="004C3995" w:rsidRDefault="004C3995" w:rsidP="004C3995">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6F4C622C" w14:textId="77777777" w:rsidR="004C3995" w:rsidRPr="00BF35D9" w:rsidRDefault="004C3995" w:rsidP="004C3995">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605F19C2" w14:textId="77777777" w:rsidR="004C3995" w:rsidRPr="00BF35D9" w:rsidRDefault="004C3995" w:rsidP="004C3995">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3B6C1758" w14:textId="77777777" w:rsidR="004C3995" w:rsidRPr="00BF35D9" w:rsidRDefault="004C3995" w:rsidP="004C3995">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3CC86C14" w14:textId="77777777" w:rsidR="004C3995" w:rsidRPr="005C6838" w:rsidRDefault="004C3995" w:rsidP="004C3995">
      <w:pPr>
        <w:pStyle w:val="FP"/>
        <w:framePr w:w="9758" w:wrap="notBeside" w:vAnchor="page" w:hAnchor="page" w:x="1169" w:y="6130"/>
        <w:jc w:val="center"/>
        <w:rPr>
          <w:rFonts w:ascii="Arial" w:hAnsi="Arial" w:cs="Arial"/>
          <w:sz w:val="18"/>
        </w:rPr>
      </w:pPr>
      <w:bookmarkStart w:id="3" w:name="EN_Delete_Disclaimer"/>
      <w:r w:rsidRPr="005C6838">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3"/>
    <w:p w14:paraId="6FE6FE53" w14:textId="77777777" w:rsidR="004C3995" w:rsidRPr="00BF35D9" w:rsidRDefault="004C3995" w:rsidP="004C3995">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0BB7A5CD" w14:textId="77777777" w:rsidR="004C3995" w:rsidRPr="00BF35D9" w:rsidRDefault="004C3995" w:rsidP="004C3995">
      <w:pPr>
        <w:pStyle w:val="FP"/>
        <w:framePr w:w="9758" w:wrap="notBeside" w:vAnchor="page" w:hAnchor="page" w:x="1169" w:y="6130"/>
        <w:jc w:val="center"/>
        <w:rPr>
          <w:rFonts w:ascii="Arial" w:hAnsi="Arial" w:cs="Arial"/>
          <w:sz w:val="18"/>
        </w:rPr>
      </w:pPr>
    </w:p>
    <w:p w14:paraId="1F604F77" w14:textId="77777777" w:rsidR="004C3995" w:rsidRDefault="004C3995" w:rsidP="004C3995">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4CD53F3A" w14:textId="77777777" w:rsidR="004C3995" w:rsidRDefault="004C3995" w:rsidP="004C3995">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2BE77A59" w14:textId="77777777" w:rsidR="004C3995" w:rsidRDefault="004C3995" w:rsidP="004C3995">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6A4D7FD9" w14:textId="77777777" w:rsidR="004C3995" w:rsidRDefault="004C3995" w:rsidP="004C3995">
      <w:pPr>
        <w:pStyle w:val="FP"/>
        <w:framePr w:w="9758" w:wrap="notBeside" w:vAnchor="page" w:hAnchor="page" w:x="1169" w:y="6130"/>
        <w:jc w:val="center"/>
        <w:rPr>
          <w:rFonts w:ascii="Arial" w:hAnsi="Arial" w:cs="Arial"/>
          <w:sz w:val="18"/>
        </w:rPr>
      </w:pPr>
    </w:p>
    <w:p w14:paraId="3A2E87AA" w14:textId="77777777" w:rsidR="004C3995" w:rsidRDefault="004C3995" w:rsidP="004C3995">
      <w:pPr>
        <w:pStyle w:val="FP"/>
        <w:framePr w:w="9758" w:wrap="notBeside" w:vAnchor="page" w:hAnchor="page" w:x="1169" w:y="6130"/>
        <w:jc w:val="center"/>
        <w:rPr>
          <w:rFonts w:ascii="Arial" w:hAnsi="Arial" w:cs="Arial"/>
          <w:sz w:val="18"/>
        </w:rPr>
      </w:pPr>
      <w:r>
        <w:rPr>
          <w:rFonts w:ascii="Arial" w:hAnsi="Arial" w:cs="Arial"/>
          <w:sz w:val="18"/>
        </w:rPr>
        <w:t>© ETSI 2021.</w:t>
      </w:r>
    </w:p>
    <w:p w14:paraId="26176AD0" w14:textId="77777777" w:rsidR="004C3995" w:rsidRDefault="004C3995" w:rsidP="004C3995">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6B69702C" w14:textId="77777777" w:rsidR="004C3995" w:rsidRDefault="004C3995" w:rsidP="004C3995">
      <w:pPr>
        <w:overflowPunct/>
        <w:autoSpaceDE/>
        <w:autoSpaceDN/>
        <w:adjustRightInd/>
        <w:spacing w:after="0"/>
        <w:jc w:val="center"/>
        <w:textAlignment w:val="auto"/>
        <w:rPr>
          <w:lang w:val="fr-FR"/>
        </w:rPr>
      </w:pPr>
      <w:r>
        <w:rPr>
          <w:lang w:val="fr-FR"/>
        </w:rPr>
        <w:br w:type="page"/>
      </w:r>
    </w:p>
    <w:p w14:paraId="65FD562D" w14:textId="56B51D34" w:rsidR="00CB3396" w:rsidRPr="001A78F1" w:rsidRDefault="00052655" w:rsidP="000E7CBE">
      <w:pPr>
        <w:pStyle w:val="TT"/>
      </w:pPr>
      <w:r>
        <w:lastRenderedPageBreak/>
        <w:t>C</w:t>
      </w:r>
      <w:r w:rsidR="00CB3396" w:rsidRPr="001A78F1">
        <w:t>ontents</w:t>
      </w:r>
    </w:p>
    <w:p w14:paraId="0EDA9166" w14:textId="21C4E5CC" w:rsidR="004C3995" w:rsidRDefault="00CC3754">
      <w:pPr>
        <w:pStyle w:val="Verzeichnis1"/>
        <w:rPr>
          <w:rFonts w:asciiTheme="minorHAnsi" w:eastAsiaTheme="minorEastAsia" w:hAnsiTheme="minorHAnsi" w:cstheme="minorBidi"/>
          <w:szCs w:val="22"/>
          <w:lang w:eastAsia="en-GB"/>
        </w:rPr>
      </w:pPr>
      <w:r w:rsidRPr="001A78F1">
        <w:rPr>
          <w:noProof w:val="0"/>
        </w:rPr>
        <w:fldChar w:fldCharType="begin"/>
      </w:r>
      <w:r w:rsidRPr="001A78F1">
        <w:rPr>
          <w:noProof w:val="0"/>
        </w:rPr>
        <w:instrText xml:space="preserve"> TOC \o \w "1-9"</w:instrText>
      </w:r>
      <w:r w:rsidRPr="001A78F1">
        <w:rPr>
          <w:noProof w:val="0"/>
        </w:rPr>
        <w:fldChar w:fldCharType="separate"/>
      </w:r>
      <w:r w:rsidR="004C3995">
        <w:t>Intellectual Property Rights</w:t>
      </w:r>
      <w:r w:rsidR="004C3995">
        <w:tab/>
      </w:r>
      <w:r w:rsidR="004C3995">
        <w:fldChar w:fldCharType="begin"/>
      </w:r>
      <w:r w:rsidR="004C3995">
        <w:instrText xml:space="preserve"> PAGEREF _Toc72910957 \h </w:instrText>
      </w:r>
      <w:r w:rsidR="004C3995">
        <w:fldChar w:fldCharType="separate"/>
      </w:r>
      <w:r w:rsidR="004C3995">
        <w:t>4</w:t>
      </w:r>
      <w:r w:rsidR="004C3995">
        <w:fldChar w:fldCharType="end"/>
      </w:r>
    </w:p>
    <w:p w14:paraId="7208A8EE" w14:textId="14653927" w:rsidR="004C3995" w:rsidRDefault="004C3995">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_Toc72910958 \h </w:instrText>
      </w:r>
      <w:r>
        <w:fldChar w:fldCharType="separate"/>
      </w:r>
      <w:r>
        <w:t>4</w:t>
      </w:r>
      <w:r>
        <w:fldChar w:fldCharType="end"/>
      </w:r>
    </w:p>
    <w:p w14:paraId="5145991D" w14:textId="20E8FECF" w:rsidR="004C3995" w:rsidRDefault="004C3995">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_Toc72910959 \h </w:instrText>
      </w:r>
      <w:r>
        <w:fldChar w:fldCharType="separate"/>
      </w:r>
      <w:r>
        <w:t>4</w:t>
      </w:r>
      <w:r>
        <w:fldChar w:fldCharType="end"/>
      </w:r>
    </w:p>
    <w:p w14:paraId="760FC1AD" w14:textId="1F6B1D6E" w:rsidR="004C3995" w:rsidRDefault="004C3995">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_Toc72910960 \h </w:instrText>
      </w:r>
      <w:r>
        <w:fldChar w:fldCharType="separate"/>
      </w:r>
      <w:r>
        <w:t>5</w:t>
      </w:r>
      <w:r>
        <w:fldChar w:fldCharType="end"/>
      </w:r>
    </w:p>
    <w:p w14:paraId="55860960" w14:textId="23B85872" w:rsidR="004C3995" w:rsidRDefault="004C3995">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_Toc72910961 \h </w:instrText>
      </w:r>
      <w:r>
        <w:fldChar w:fldCharType="separate"/>
      </w:r>
      <w:r>
        <w:t>5</w:t>
      </w:r>
      <w:r>
        <w:fldChar w:fldCharType="end"/>
      </w:r>
    </w:p>
    <w:p w14:paraId="122287B6" w14:textId="577D987F" w:rsidR="004C3995" w:rsidRDefault="004C3995">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_Toc72910962 \h </w:instrText>
      </w:r>
      <w:r>
        <w:fldChar w:fldCharType="separate"/>
      </w:r>
      <w:r>
        <w:t>5</w:t>
      </w:r>
      <w:r>
        <w:fldChar w:fldCharType="end"/>
      </w:r>
    </w:p>
    <w:p w14:paraId="51BD10CE" w14:textId="1191158A" w:rsidR="004C3995" w:rsidRDefault="004C3995">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_Toc72910963 \h </w:instrText>
      </w:r>
      <w:r>
        <w:fldChar w:fldCharType="separate"/>
      </w:r>
      <w:r>
        <w:t>6</w:t>
      </w:r>
      <w:r>
        <w:fldChar w:fldCharType="end"/>
      </w:r>
    </w:p>
    <w:p w14:paraId="5D3A97CF" w14:textId="4255271C" w:rsidR="004C3995" w:rsidRDefault="004C3995">
      <w:pPr>
        <w:pStyle w:val="Verzeichnis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_Toc72910964 \h </w:instrText>
      </w:r>
      <w:r>
        <w:fldChar w:fldCharType="separate"/>
      </w:r>
      <w:r>
        <w:t>6</w:t>
      </w:r>
      <w:r>
        <w:fldChar w:fldCharType="end"/>
      </w:r>
    </w:p>
    <w:p w14:paraId="2BDECC66" w14:textId="5C172AD0" w:rsidR="004C3995" w:rsidRDefault="004C3995">
      <w:pPr>
        <w:pStyle w:val="Verzeichnis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_Toc72910965 \h </w:instrText>
      </w:r>
      <w:r>
        <w:fldChar w:fldCharType="separate"/>
      </w:r>
      <w:r>
        <w:t>6</w:t>
      </w:r>
      <w:r>
        <w:fldChar w:fldCharType="end"/>
      </w:r>
    </w:p>
    <w:p w14:paraId="1D54239F" w14:textId="1F3FBB0A" w:rsidR="004C3995" w:rsidRDefault="004C3995">
      <w:pPr>
        <w:pStyle w:val="Verzeichnis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_Toc72910966 \h </w:instrText>
      </w:r>
      <w:r>
        <w:fldChar w:fldCharType="separate"/>
      </w:r>
      <w:r>
        <w:t>6</w:t>
      </w:r>
      <w:r>
        <w:fldChar w:fldCharType="end"/>
      </w:r>
    </w:p>
    <w:p w14:paraId="3FE757F0" w14:textId="777C308E" w:rsidR="004C3995" w:rsidRDefault="004C3995">
      <w:pPr>
        <w:pStyle w:val="Verzeichnis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_Toc72910967 \h </w:instrText>
      </w:r>
      <w:r>
        <w:fldChar w:fldCharType="separate"/>
      </w:r>
      <w:r>
        <w:t>6</w:t>
      </w:r>
      <w:r>
        <w:fldChar w:fldCharType="end"/>
      </w:r>
    </w:p>
    <w:p w14:paraId="29256F7A" w14:textId="73BD255D" w:rsidR="004C3995" w:rsidRDefault="004C3995">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_Toc72910968 \h </w:instrText>
      </w:r>
      <w:r>
        <w:fldChar w:fldCharType="separate"/>
      </w:r>
      <w:r>
        <w:t>7</w:t>
      </w:r>
      <w:r>
        <w:fldChar w:fldCharType="end"/>
      </w:r>
    </w:p>
    <w:p w14:paraId="1C325445" w14:textId="5DC0BB2B" w:rsidR="004C3995" w:rsidRDefault="004C3995">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_Toc72910969 \h </w:instrText>
      </w:r>
      <w:r>
        <w:fldChar w:fldCharType="separate"/>
      </w:r>
      <w:r>
        <w:t>7</w:t>
      </w:r>
      <w:r>
        <w:fldChar w:fldCharType="end"/>
      </w:r>
    </w:p>
    <w:p w14:paraId="51D79057" w14:textId="3A0D8F21" w:rsidR="004C3995" w:rsidRDefault="004C3995">
      <w:pPr>
        <w:pStyle w:val="Verzeichnis2"/>
        <w:rPr>
          <w:rFonts w:asciiTheme="minorHAnsi" w:eastAsiaTheme="minorEastAsia" w:hAnsiTheme="minorHAnsi" w:cstheme="minorBidi"/>
          <w:sz w:val="22"/>
          <w:szCs w:val="22"/>
          <w:lang w:eastAsia="en-GB"/>
        </w:rPr>
      </w:pPr>
      <w:r>
        <w:t>5.1</w:t>
      </w:r>
      <w:r>
        <w:tab/>
        <w:t>Extension to ETSI ES 201 873-1, clause 4 (Introduction)</w:t>
      </w:r>
      <w:r>
        <w:tab/>
      </w:r>
      <w:r>
        <w:fldChar w:fldCharType="begin"/>
      </w:r>
      <w:r>
        <w:instrText xml:space="preserve"> PAGEREF _Toc72910970 \h </w:instrText>
      </w:r>
      <w:r>
        <w:fldChar w:fldCharType="separate"/>
      </w:r>
      <w:r>
        <w:t>7</w:t>
      </w:r>
      <w:r>
        <w:fldChar w:fldCharType="end"/>
      </w:r>
    </w:p>
    <w:p w14:paraId="55C93910" w14:textId="5FA6643C" w:rsidR="004C3995" w:rsidRDefault="004C3995">
      <w:pPr>
        <w:pStyle w:val="Verzeichnis2"/>
        <w:rPr>
          <w:rFonts w:asciiTheme="minorHAnsi" w:eastAsiaTheme="minorEastAsia" w:hAnsiTheme="minorHAnsi" w:cstheme="minorBidi"/>
          <w:sz w:val="22"/>
          <w:szCs w:val="22"/>
          <w:lang w:eastAsia="en-GB"/>
        </w:rPr>
      </w:pPr>
      <w:r>
        <w:t>5.2</w:t>
      </w:r>
      <w:r>
        <w:tab/>
        <w:t>Extension to ETSI ES 201 873-1, clause 5 (Basic language elements)</w:t>
      </w:r>
      <w:r>
        <w:tab/>
      </w:r>
      <w:r>
        <w:fldChar w:fldCharType="begin"/>
      </w:r>
      <w:r>
        <w:instrText xml:space="preserve"> PAGEREF _Toc72910971 \h </w:instrText>
      </w:r>
      <w:r>
        <w:fldChar w:fldCharType="separate"/>
      </w:r>
      <w:r>
        <w:t>7</w:t>
      </w:r>
      <w:r>
        <w:fldChar w:fldCharType="end"/>
      </w:r>
    </w:p>
    <w:p w14:paraId="239F0463" w14:textId="36E3A46F" w:rsidR="004C3995" w:rsidRDefault="004C3995">
      <w:pPr>
        <w:pStyle w:val="Verzeichnis2"/>
        <w:rPr>
          <w:rFonts w:asciiTheme="minorHAnsi" w:eastAsiaTheme="minorEastAsia" w:hAnsiTheme="minorHAnsi" w:cstheme="minorBidi"/>
          <w:sz w:val="22"/>
          <w:szCs w:val="22"/>
          <w:lang w:eastAsia="en-GB"/>
        </w:rPr>
      </w:pPr>
      <w:r>
        <w:t>5.3</w:t>
      </w:r>
      <w:r>
        <w:tab/>
        <w:t>Extension to ETSI ES 201 873-1, clause 6 (Types and values)</w:t>
      </w:r>
      <w:r>
        <w:tab/>
      </w:r>
      <w:r>
        <w:fldChar w:fldCharType="begin"/>
      </w:r>
      <w:r>
        <w:instrText xml:space="preserve"> PAGEREF _Toc72910972 \h </w:instrText>
      </w:r>
      <w:r>
        <w:fldChar w:fldCharType="separate"/>
      </w:r>
      <w:r>
        <w:t>12</w:t>
      </w:r>
      <w:r>
        <w:fldChar w:fldCharType="end"/>
      </w:r>
    </w:p>
    <w:p w14:paraId="2678212F" w14:textId="2637769C" w:rsidR="004C3995" w:rsidRDefault="004C3995">
      <w:pPr>
        <w:pStyle w:val="Verzeichnis2"/>
        <w:rPr>
          <w:rFonts w:asciiTheme="minorHAnsi" w:eastAsiaTheme="minorEastAsia" w:hAnsiTheme="minorHAnsi" w:cstheme="minorBidi"/>
          <w:sz w:val="22"/>
          <w:szCs w:val="22"/>
          <w:lang w:eastAsia="en-GB"/>
        </w:rPr>
      </w:pPr>
      <w:r>
        <w:t>5.4</w:t>
      </w:r>
      <w:r>
        <w:tab/>
        <w:t>Extension to ETSI ES 201 873-1, clause 8 (Modules)</w:t>
      </w:r>
      <w:r>
        <w:tab/>
      </w:r>
      <w:r>
        <w:fldChar w:fldCharType="begin"/>
      </w:r>
      <w:r>
        <w:instrText xml:space="preserve"> PAGEREF _Toc72910973 \h </w:instrText>
      </w:r>
      <w:r>
        <w:fldChar w:fldCharType="separate"/>
      </w:r>
      <w:r>
        <w:t>13</w:t>
      </w:r>
      <w:r>
        <w:fldChar w:fldCharType="end"/>
      </w:r>
    </w:p>
    <w:p w14:paraId="699DCC08" w14:textId="51CF077E" w:rsidR="004C3995" w:rsidRDefault="004C3995">
      <w:pPr>
        <w:pStyle w:val="Verzeichnis2"/>
        <w:rPr>
          <w:rFonts w:asciiTheme="minorHAnsi" w:eastAsiaTheme="minorEastAsia" w:hAnsiTheme="minorHAnsi" w:cstheme="minorBidi"/>
          <w:sz w:val="22"/>
          <w:szCs w:val="22"/>
          <w:lang w:eastAsia="en-GB"/>
        </w:rPr>
      </w:pPr>
      <w:r>
        <w:t>5.5</w:t>
      </w:r>
      <w:r>
        <w:tab/>
        <w:t>Extension to ETSI ES 201 873-1, annex A (BNF and static semantics)</w:t>
      </w:r>
      <w:r>
        <w:tab/>
      </w:r>
      <w:r>
        <w:fldChar w:fldCharType="begin"/>
      </w:r>
      <w:r>
        <w:instrText xml:space="preserve"> PAGEREF _Toc72910974 \h </w:instrText>
      </w:r>
      <w:r>
        <w:fldChar w:fldCharType="separate"/>
      </w:r>
      <w:r>
        <w:t>13</w:t>
      </w:r>
      <w:r>
        <w:fldChar w:fldCharType="end"/>
      </w:r>
    </w:p>
    <w:p w14:paraId="65A94571" w14:textId="180A4A03" w:rsidR="004C3995" w:rsidRDefault="004C3995">
      <w:pPr>
        <w:pStyle w:val="Verzeichnis2"/>
        <w:rPr>
          <w:rFonts w:asciiTheme="minorHAnsi" w:eastAsiaTheme="minorEastAsia" w:hAnsiTheme="minorHAnsi" w:cstheme="minorBidi"/>
          <w:sz w:val="22"/>
          <w:szCs w:val="22"/>
          <w:lang w:eastAsia="en-GB"/>
        </w:rPr>
      </w:pPr>
      <w:r>
        <w:t>5.6</w:t>
      </w:r>
      <w:r>
        <w:tab/>
        <w:t>Extension to ETSI ES 203 790, clause 5.1 (Classes and Objects)</w:t>
      </w:r>
      <w:r>
        <w:tab/>
      </w:r>
      <w:r>
        <w:fldChar w:fldCharType="begin"/>
      </w:r>
      <w:r>
        <w:instrText xml:space="preserve"> PAGEREF _Toc72910975 \h </w:instrText>
      </w:r>
      <w:r>
        <w:fldChar w:fldCharType="separate"/>
      </w:r>
      <w:r>
        <w:t>14</w:t>
      </w:r>
      <w:r>
        <w:fldChar w:fldCharType="end"/>
      </w:r>
    </w:p>
    <w:p w14:paraId="29D9E787" w14:textId="7D095CFA" w:rsidR="004C3995" w:rsidRDefault="004C3995">
      <w:pPr>
        <w:pStyle w:val="Verzeichnis2"/>
        <w:rPr>
          <w:rFonts w:asciiTheme="minorHAnsi" w:eastAsiaTheme="minorEastAsia" w:hAnsiTheme="minorHAnsi" w:cstheme="minorBidi"/>
          <w:sz w:val="22"/>
          <w:szCs w:val="22"/>
          <w:lang w:eastAsia="en-GB"/>
        </w:rPr>
      </w:pPr>
      <w:r>
        <w:t>5.7</w:t>
      </w:r>
      <w:r>
        <w:tab/>
        <w:t>Extension to ETSI ES 203 790, clause A.3 (Additional TTCN-3 syntax BNF productions)</w:t>
      </w:r>
      <w:r>
        <w:tab/>
      </w:r>
      <w:r>
        <w:fldChar w:fldCharType="begin"/>
      </w:r>
      <w:r>
        <w:instrText xml:space="preserve"> PAGEREF _Toc72910976 \h </w:instrText>
      </w:r>
      <w:r>
        <w:fldChar w:fldCharType="separate"/>
      </w:r>
      <w:r>
        <w:t>15</w:t>
      </w:r>
      <w:r>
        <w:fldChar w:fldCharType="end"/>
      </w:r>
    </w:p>
    <w:p w14:paraId="2793F9F7" w14:textId="12A0BBDC" w:rsidR="004C3995" w:rsidRDefault="004C3995">
      <w:pPr>
        <w:pStyle w:val="Verzeichnis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_Toc72910977 \h </w:instrText>
      </w:r>
      <w:r>
        <w:fldChar w:fldCharType="separate"/>
      </w:r>
      <w:r>
        <w:t>15</w:t>
      </w:r>
      <w:r>
        <w:fldChar w:fldCharType="end"/>
      </w:r>
    </w:p>
    <w:p w14:paraId="72E93CFD" w14:textId="570085C4" w:rsidR="004C3995" w:rsidRDefault="004C3995">
      <w:pPr>
        <w:pStyle w:val="Verzeichnis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_Toc72910978 \h </w:instrText>
      </w:r>
      <w:r>
        <w:fldChar w:fldCharType="separate"/>
      </w:r>
      <w:r>
        <w:t>15</w:t>
      </w:r>
      <w:r>
        <w:fldChar w:fldCharType="end"/>
      </w:r>
    </w:p>
    <w:p w14:paraId="78D5A1F4" w14:textId="09209575" w:rsidR="004C3995" w:rsidRDefault="004C3995">
      <w:pPr>
        <w:pStyle w:val="Verzeichnis2"/>
        <w:rPr>
          <w:rFonts w:asciiTheme="minorHAnsi" w:eastAsiaTheme="minorEastAsia" w:hAnsiTheme="minorHAnsi" w:cstheme="minorBidi"/>
          <w:sz w:val="22"/>
          <w:szCs w:val="22"/>
          <w:lang w:eastAsia="en-GB"/>
        </w:rPr>
      </w:pPr>
      <w:r>
        <w:t>6.1</w:t>
      </w:r>
      <w:r>
        <w:tab/>
        <w:t>Extension to ETSI ES 201 873-4, clause 6 (Restrictions)</w:t>
      </w:r>
      <w:r>
        <w:tab/>
      </w:r>
      <w:r>
        <w:fldChar w:fldCharType="begin"/>
      </w:r>
      <w:r>
        <w:instrText xml:space="preserve"> PAGEREF _Toc72910979 \h </w:instrText>
      </w:r>
      <w:r>
        <w:fldChar w:fldCharType="separate"/>
      </w:r>
      <w:r>
        <w:t>15</w:t>
      </w:r>
      <w:r>
        <w:fldChar w:fldCharType="end"/>
      </w:r>
    </w:p>
    <w:p w14:paraId="36B30B25" w14:textId="383E9A98" w:rsidR="004C3995" w:rsidRDefault="004C3995">
      <w:pPr>
        <w:pStyle w:val="Verzeichnis1"/>
        <w:rPr>
          <w:rFonts w:asciiTheme="minorHAnsi" w:eastAsiaTheme="minorEastAsia" w:hAnsiTheme="minorHAnsi" w:cstheme="minorBidi"/>
          <w:szCs w:val="22"/>
          <w:lang w:eastAsia="en-GB"/>
        </w:rPr>
      </w:pPr>
      <w:r>
        <w:t>7</w:t>
      </w:r>
      <w:r>
        <w:tab/>
        <w:t>TRI and Extended TRI extensions for the package</w:t>
      </w:r>
      <w:r>
        <w:tab/>
      </w:r>
      <w:r>
        <w:fldChar w:fldCharType="begin"/>
      </w:r>
      <w:r>
        <w:instrText xml:space="preserve"> PAGEREF _Toc72910980 \h </w:instrText>
      </w:r>
      <w:r>
        <w:fldChar w:fldCharType="separate"/>
      </w:r>
      <w:r>
        <w:t>16</w:t>
      </w:r>
      <w:r>
        <w:fldChar w:fldCharType="end"/>
      </w:r>
    </w:p>
    <w:p w14:paraId="0DBF6DE0" w14:textId="6761E5CD" w:rsidR="004C3995" w:rsidRDefault="004C3995">
      <w:pPr>
        <w:pStyle w:val="Verzeichnis2"/>
        <w:rPr>
          <w:rFonts w:asciiTheme="minorHAnsi" w:eastAsiaTheme="minorEastAsia" w:hAnsiTheme="minorHAnsi" w:cstheme="minorBidi"/>
          <w:sz w:val="22"/>
          <w:szCs w:val="22"/>
          <w:lang w:eastAsia="en-GB"/>
        </w:rPr>
      </w:pPr>
      <w:r>
        <w:t>7.1</w:t>
      </w:r>
      <w:r>
        <w:tab/>
        <w:t>Extension to ETSI ES 201 873-5</w:t>
      </w:r>
      <w:r>
        <w:tab/>
      </w:r>
      <w:r>
        <w:fldChar w:fldCharType="begin"/>
      </w:r>
      <w:r>
        <w:instrText xml:space="preserve"> PAGEREF _Toc72910981 \h </w:instrText>
      </w:r>
      <w:r>
        <w:fldChar w:fldCharType="separate"/>
      </w:r>
      <w:r>
        <w:t>16</w:t>
      </w:r>
      <w:r>
        <w:fldChar w:fldCharType="end"/>
      </w:r>
    </w:p>
    <w:p w14:paraId="03E6DF47" w14:textId="734F756E" w:rsidR="004C3995" w:rsidRDefault="004C3995">
      <w:pPr>
        <w:pStyle w:val="Verzeichnis2"/>
        <w:rPr>
          <w:rFonts w:asciiTheme="minorHAnsi" w:eastAsiaTheme="minorEastAsia" w:hAnsiTheme="minorHAnsi" w:cstheme="minorBidi"/>
          <w:sz w:val="22"/>
          <w:szCs w:val="22"/>
          <w:lang w:eastAsia="en-GB"/>
        </w:rPr>
      </w:pPr>
      <w:r>
        <w:t>7.2</w:t>
      </w:r>
      <w:r>
        <w:tab/>
        <w:t>Extension to ETSI ES 202 789, clause 7 (TRI extensions for the package)</w:t>
      </w:r>
      <w:r>
        <w:tab/>
      </w:r>
      <w:r>
        <w:fldChar w:fldCharType="begin"/>
      </w:r>
      <w:r>
        <w:instrText xml:space="preserve"> PAGEREF _Toc72910982 \h </w:instrText>
      </w:r>
      <w:r>
        <w:fldChar w:fldCharType="separate"/>
      </w:r>
      <w:r>
        <w:t>16</w:t>
      </w:r>
      <w:r>
        <w:fldChar w:fldCharType="end"/>
      </w:r>
    </w:p>
    <w:p w14:paraId="4B106369" w14:textId="698F3959" w:rsidR="004C3995" w:rsidRDefault="004C3995">
      <w:pPr>
        <w:pStyle w:val="Verzeichnis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_Toc72910983 \h </w:instrText>
      </w:r>
      <w:r>
        <w:fldChar w:fldCharType="separate"/>
      </w:r>
      <w:r>
        <w:t>17</w:t>
      </w:r>
      <w:r>
        <w:fldChar w:fldCharType="end"/>
      </w:r>
    </w:p>
    <w:p w14:paraId="4EC28AF6" w14:textId="38613287" w:rsidR="004C3995" w:rsidRDefault="004C3995">
      <w:pPr>
        <w:pStyle w:val="Verzeichnis2"/>
        <w:rPr>
          <w:rFonts w:asciiTheme="minorHAnsi" w:eastAsiaTheme="minorEastAsia" w:hAnsiTheme="minorHAnsi" w:cstheme="minorBidi"/>
          <w:sz w:val="22"/>
          <w:szCs w:val="22"/>
          <w:lang w:eastAsia="en-GB"/>
        </w:rPr>
      </w:pPr>
      <w:r>
        <w:t>8.1</w:t>
      </w:r>
      <w:r>
        <w:tab/>
        <w:t>Extension to ETSI ES 201 873-6, clause 7 (TTCN 3 control interface and operations)</w:t>
      </w:r>
      <w:r>
        <w:tab/>
      </w:r>
      <w:r>
        <w:fldChar w:fldCharType="begin"/>
      </w:r>
      <w:r>
        <w:instrText xml:space="preserve"> PAGEREF _Toc72910984 \h </w:instrText>
      </w:r>
      <w:r>
        <w:fldChar w:fldCharType="separate"/>
      </w:r>
      <w:r>
        <w:t>17</w:t>
      </w:r>
      <w:r>
        <w:fldChar w:fldCharType="end"/>
      </w:r>
    </w:p>
    <w:p w14:paraId="1859D4B7" w14:textId="7E4ADD9F" w:rsidR="004C3995" w:rsidRDefault="004C3995">
      <w:pPr>
        <w:pStyle w:val="Verzeichnis2"/>
        <w:rPr>
          <w:rFonts w:asciiTheme="minorHAnsi" w:eastAsiaTheme="minorEastAsia" w:hAnsiTheme="minorHAnsi" w:cstheme="minorBidi"/>
          <w:sz w:val="22"/>
          <w:szCs w:val="22"/>
          <w:lang w:eastAsia="en-GB"/>
        </w:rPr>
      </w:pPr>
      <w:r>
        <w:t>8.2</w:t>
      </w:r>
      <w:r>
        <w:tab/>
        <w:t>Extension to ETSI ES 201 873-6, clause 8 (Java</w:t>
      </w:r>
      <w:r w:rsidRPr="000713DD">
        <w:rPr>
          <w:rFonts w:cs="Arial"/>
        </w:rPr>
        <w:t>™</w:t>
      </w:r>
      <w:r>
        <w:t xml:space="preserve"> language mapping)</w:t>
      </w:r>
      <w:r>
        <w:tab/>
      </w:r>
      <w:r>
        <w:fldChar w:fldCharType="begin"/>
      </w:r>
      <w:r>
        <w:instrText xml:space="preserve"> PAGEREF _Toc72910985 \h </w:instrText>
      </w:r>
      <w:r>
        <w:fldChar w:fldCharType="separate"/>
      </w:r>
      <w:r>
        <w:t>19</w:t>
      </w:r>
      <w:r>
        <w:fldChar w:fldCharType="end"/>
      </w:r>
    </w:p>
    <w:p w14:paraId="49421FAF" w14:textId="361F8D55" w:rsidR="004C3995" w:rsidRDefault="004C3995">
      <w:pPr>
        <w:pStyle w:val="Verzeichnis2"/>
        <w:rPr>
          <w:rFonts w:asciiTheme="minorHAnsi" w:eastAsiaTheme="minorEastAsia" w:hAnsiTheme="minorHAnsi" w:cstheme="minorBidi"/>
          <w:sz w:val="22"/>
          <w:szCs w:val="22"/>
          <w:lang w:eastAsia="en-GB"/>
        </w:rPr>
      </w:pPr>
      <w:r>
        <w:t>8.3</w:t>
      </w:r>
      <w:r>
        <w:tab/>
        <w:t>Extension to ETSI ES 201 873-6, clause 9 (ANSI C language mapping)</w:t>
      </w:r>
      <w:r>
        <w:tab/>
      </w:r>
      <w:r>
        <w:fldChar w:fldCharType="begin"/>
      </w:r>
      <w:r>
        <w:instrText xml:space="preserve"> PAGEREF _Toc72910986 \h </w:instrText>
      </w:r>
      <w:r>
        <w:fldChar w:fldCharType="separate"/>
      </w:r>
      <w:r>
        <w:t>20</w:t>
      </w:r>
      <w:r>
        <w:fldChar w:fldCharType="end"/>
      </w:r>
    </w:p>
    <w:p w14:paraId="08C6670D" w14:textId="186154DD" w:rsidR="004C3995" w:rsidRDefault="004C3995">
      <w:pPr>
        <w:pStyle w:val="Verzeichnis2"/>
        <w:rPr>
          <w:rFonts w:asciiTheme="minorHAnsi" w:eastAsiaTheme="minorEastAsia" w:hAnsiTheme="minorHAnsi" w:cstheme="minorBidi"/>
          <w:sz w:val="22"/>
          <w:szCs w:val="22"/>
          <w:lang w:eastAsia="en-GB"/>
        </w:rPr>
      </w:pPr>
      <w:r>
        <w:t>8.4</w:t>
      </w:r>
      <w:r>
        <w:tab/>
        <w:t>Extension to ETSI ES 201 873-6, clause 10 (C++ language mapping)</w:t>
      </w:r>
      <w:r>
        <w:tab/>
      </w:r>
      <w:r>
        <w:fldChar w:fldCharType="begin"/>
      </w:r>
      <w:r>
        <w:instrText xml:space="preserve"> PAGEREF _Toc72910987 \h </w:instrText>
      </w:r>
      <w:r>
        <w:fldChar w:fldCharType="separate"/>
      </w:r>
      <w:r>
        <w:t>21</w:t>
      </w:r>
      <w:r>
        <w:fldChar w:fldCharType="end"/>
      </w:r>
    </w:p>
    <w:p w14:paraId="3E6C1578" w14:textId="1F051799" w:rsidR="004C3995" w:rsidRDefault="004C3995">
      <w:pPr>
        <w:pStyle w:val="Verzeichnis2"/>
        <w:rPr>
          <w:rFonts w:asciiTheme="minorHAnsi" w:eastAsiaTheme="minorEastAsia" w:hAnsiTheme="minorHAnsi" w:cstheme="minorBidi"/>
          <w:sz w:val="22"/>
          <w:szCs w:val="22"/>
          <w:lang w:eastAsia="en-GB"/>
        </w:rPr>
      </w:pPr>
      <w:r>
        <w:t>8.6</w:t>
      </w:r>
      <w:r>
        <w:tab/>
        <w:t>Extension to ETSI ES 201 873-6, annex A (IDL Specification of TCI)</w:t>
      </w:r>
      <w:r>
        <w:tab/>
      </w:r>
      <w:r>
        <w:fldChar w:fldCharType="begin"/>
      </w:r>
      <w:r>
        <w:instrText xml:space="preserve"> PAGEREF _Toc72910988 \h </w:instrText>
      </w:r>
      <w:r>
        <w:fldChar w:fldCharType="separate"/>
      </w:r>
      <w:r>
        <w:t>22</w:t>
      </w:r>
      <w:r>
        <w:fldChar w:fldCharType="end"/>
      </w:r>
    </w:p>
    <w:p w14:paraId="53807BD4" w14:textId="6D31D6AA" w:rsidR="004C3995" w:rsidRDefault="004C3995">
      <w:pPr>
        <w:pStyle w:val="Verzeichnis1"/>
        <w:rPr>
          <w:rFonts w:asciiTheme="minorHAnsi" w:eastAsiaTheme="minorEastAsia" w:hAnsiTheme="minorHAnsi" w:cstheme="minorBidi"/>
          <w:szCs w:val="22"/>
          <w:lang w:eastAsia="en-GB"/>
        </w:rPr>
      </w:pPr>
      <w:r>
        <w:t>9</w:t>
      </w:r>
      <w:r>
        <w:tab/>
        <w:t>Package Extensions for the use of ASN.1 with TTCN-3</w:t>
      </w:r>
      <w:r>
        <w:tab/>
      </w:r>
      <w:r>
        <w:fldChar w:fldCharType="begin"/>
      </w:r>
      <w:r>
        <w:instrText xml:space="preserve"> PAGEREF _Toc72910989 \h </w:instrText>
      </w:r>
      <w:r>
        <w:fldChar w:fldCharType="separate"/>
      </w:r>
      <w:r>
        <w:t>23</w:t>
      </w:r>
      <w:r>
        <w:fldChar w:fldCharType="end"/>
      </w:r>
    </w:p>
    <w:p w14:paraId="031B48B0" w14:textId="3EF568FA" w:rsidR="004C3995" w:rsidRDefault="004C3995">
      <w:pPr>
        <w:pStyle w:val="Verzeichnis2"/>
        <w:rPr>
          <w:rFonts w:asciiTheme="minorHAnsi" w:eastAsiaTheme="minorEastAsia" w:hAnsiTheme="minorHAnsi" w:cstheme="minorBidi"/>
          <w:sz w:val="22"/>
          <w:szCs w:val="22"/>
          <w:lang w:eastAsia="en-GB"/>
        </w:rPr>
      </w:pPr>
      <w:r>
        <w:t>9.1</w:t>
      </w:r>
      <w:r>
        <w:tab/>
        <w:t>Extension to ETSI ES 201 873-7, clause 10 (Parameterization in ASN.1)</w:t>
      </w:r>
      <w:r>
        <w:tab/>
      </w:r>
      <w:r>
        <w:fldChar w:fldCharType="begin"/>
      </w:r>
      <w:r>
        <w:instrText xml:space="preserve"> PAGEREF _Toc72910990 \h </w:instrText>
      </w:r>
      <w:r>
        <w:fldChar w:fldCharType="separate"/>
      </w:r>
      <w:r>
        <w:t>23</w:t>
      </w:r>
      <w:r>
        <w:fldChar w:fldCharType="end"/>
      </w:r>
    </w:p>
    <w:p w14:paraId="48C04527" w14:textId="69451748" w:rsidR="004C3995" w:rsidRDefault="004C3995">
      <w:pPr>
        <w:pStyle w:val="Verzeichnis1"/>
        <w:rPr>
          <w:rFonts w:asciiTheme="minorHAnsi" w:eastAsiaTheme="minorEastAsia" w:hAnsiTheme="minorHAnsi" w:cstheme="minorBidi"/>
          <w:szCs w:val="22"/>
          <w:lang w:eastAsia="en-GB"/>
        </w:rPr>
      </w:pPr>
      <w:r>
        <w:t>10</w:t>
      </w:r>
      <w:r>
        <w:tab/>
        <w:t>Documentation extensions for the package</w:t>
      </w:r>
      <w:r>
        <w:tab/>
      </w:r>
      <w:r>
        <w:fldChar w:fldCharType="begin"/>
      </w:r>
      <w:r>
        <w:instrText xml:space="preserve"> PAGEREF _Toc72910991 \h </w:instrText>
      </w:r>
      <w:r>
        <w:fldChar w:fldCharType="separate"/>
      </w:r>
      <w:r>
        <w:t>26</w:t>
      </w:r>
      <w:r>
        <w:fldChar w:fldCharType="end"/>
      </w:r>
    </w:p>
    <w:p w14:paraId="1329D25F" w14:textId="487DBCA8" w:rsidR="004C3995" w:rsidRDefault="004C3995">
      <w:pPr>
        <w:pStyle w:val="Verzeichnis2"/>
        <w:rPr>
          <w:rFonts w:asciiTheme="minorHAnsi" w:eastAsiaTheme="minorEastAsia" w:hAnsiTheme="minorHAnsi" w:cstheme="minorBidi"/>
          <w:sz w:val="22"/>
          <w:szCs w:val="22"/>
          <w:lang w:eastAsia="en-GB"/>
        </w:rPr>
      </w:pPr>
      <w:r>
        <w:t>10.1</w:t>
      </w:r>
      <w:r>
        <w:tab/>
        <w:t>Extension to ETSI ES 201 873-10, clause 6 (Tagged paragraphs)</w:t>
      </w:r>
      <w:r>
        <w:tab/>
      </w:r>
      <w:r>
        <w:fldChar w:fldCharType="begin"/>
      </w:r>
      <w:r>
        <w:instrText xml:space="preserve"> PAGEREF _Toc72910992 \h </w:instrText>
      </w:r>
      <w:r>
        <w:fldChar w:fldCharType="separate"/>
      </w:r>
      <w:r>
        <w:t>26</w:t>
      </w:r>
      <w:r>
        <w:fldChar w:fldCharType="end"/>
      </w:r>
    </w:p>
    <w:p w14:paraId="467851E4" w14:textId="44F5CCA5" w:rsidR="004C3995" w:rsidRDefault="004C3995">
      <w:pPr>
        <w:pStyle w:val="Verzeichnis2"/>
        <w:rPr>
          <w:rFonts w:asciiTheme="minorHAnsi" w:eastAsiaTheme="minorEastAsia" w:hAnsiTheme="minorHAnsi" w:cstheme="minorBidi"/>
          <w:sz w:val="22"/>
          <w:szCs w:val="22"/>
          <w:lang w:eastAsia="en-GB"/>
        </w:rPr>
      </w:pPr>
      <w:r>
        <w:t>10.2</w:t>
      </w:r>
      <w:r>
        <w:tab/>
        <w:t>Extension to ETSI ES 201 873-10, annex A (where Tags can be used)</w:t>
      </w:r>
      <w:r>
        <w:tab/>
      </w:r>
      <w:r>
        <w:fldChar w:fldCharType="begin"/>
      </w:r>
      <w:r>
        <w:instrText xml:space="preserve"> PAGEREF _Toc72910993 \h </w:instrText>
      </w:r>
      <w:r>
        <w:fldChar w:fldCharType="separate"/>
      </w:r>
      <w:r>
        <w:t>27</w:t>
      </w:r>
      <w:r>
        <w:fldChar w:fldCharType="end"/>
      </w:r>
    </w:p>
    <w:p w14:paraId="10EA6755" w14:textId="384E664C" w:rsidR="004C3995" w:rsidRDefault="004C3995">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_Toc72910994 \h </w:instrText>
      </w:r>
      <w:r>
        <w:fldChar w:fldCharType="separate"/>
      </w:r>
      <w:r>
        <w:t>28</w:t>
      </w:r>
      <w:r>
        <w:fldChar w:fldCharType="end"/>
      </w:r>
    </w:p>
    <w:p w14:paraId="0DD6FC67" w14:textId="0B8AD0A5" w:rsidR="00960DEB" w:rsidRPr="001A78F1" w:rsidRDefault="00CC3754" w:rsidP="00960DEB">
      <w:r w:rsidRPr="001A78F1">
        <w:fldChar w:fldCharType="end"/>
      </w:r>
    </w:p>
    <w:p w14:paraId="0B9DB544" w14:textId="77777777" w:rsidR="00960DEB" w:rsidRPr="001A78F1" w:rsidRDefault="00960DEB" w:rsidP="005B0460">
      <w:pPr>
        <w:pStyle w:val="berschrift1"/>
      </w:pPr>
      <w:r w:rsidRPr="001A78F1">
        <w:br w:type="page"/>
      </w:r>
      <w:bookmarkStart w:id="4" w:name="_Toc66109193"/>
      <w:bookmarkStart w:id="5" w:name="_Toc66110172"/>
      <w:bookmarkStart w:id="6" w:name="_Toc67906573"/>
      <w:bookmarkStart w:id="7" w:name="_Toc72910957"/>
      <w:r w:rsidRPr="001A78F1">
        <w:lastRenderedPageBreak/>
        <w:t>Intellectual Property Rights</w:t>
      </w:r>
      <w:bookmarkEnd w:id="4"/>
      <w:bookmarkEnd w:id="5"/>
      <w:bookmarkEnd w:id="6"/>
      <w:bookmarkEnd w:id="7"/>
    </w:p>
    <w:p w14:paraId="4CDED4C1" w14:textId="77777777" w:rsidR="004C3995" w:rsidRDefault="004C3995" w:rsidP="004C3995">
      <w:pPr>
        <w:pStyle w:val="H6"/>
      </w:pPr>
      <w:bookmarkStart w:id="8" w:name="_Toc66109194"/>
      <w:bookmarkStart w:id="9" w:name="_Toc66110173"/>
      <w:bookmarkStart w:id="10" w:name="_Toc67906574"/>
      <w:r>
        <w:t xml:space="preserve">Essential patents </w:t>
      </w:r>
    </w:p>
    <w:p w14:paraId="1B94DF3C" w14:textId="77777777" w:rsidR="004C3995" w:rsidRDefault="004C3995" w:rsidP="004C3995">
      <w:bookmarkStart w:id="11" w:name="IPR_3GPP"/>
      <w:r>
        <w:t xml:space="preserve">IPRs essential or potentially essential to normative deliverables may have been declared to ETSI. The </w:t>
      </w:r>
      <w:bookmarkStart w:id="12" w:name="_Hlk67652472"/>
      <w:bookmarkStart w:id="13" w:name="_Hlk67652820"/>
      <w:r>
        <w:t>declarations</w:t>
      </w:r>
      <w:bookmarkEnd w:id="12"/>
      <w:r>
        <w:t xml:space="preserve"> </w:t>
      </w:r>
      <w:bookmarkEnd w:id="13"/>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9" w:history="1">
        <w:r w:rsidRPr="004C3995">
          <w:rPr>
            <w:rStyle w:val="Hyperlink"/>
          </w:rPr>
          <w:t>https://ipr.etsi.org/</w:t>
        </w:r>
      </w:hyperlink>
      <w:r>
        <w:t>).</w:t>
      </w:r>
    </w:p>
    <w:p w14:paraId="3944C296" w14:textId="77777777" w:rsidR="004C3995" w:rsidRDefault="004C3995" w:rsidP="004C3995">
      <w:r>
        <w:t xml:space="preserve">Pursuant to the ETSI </w:t>
      </w:r>
      <w:bookmarkStart w:id="14" w:name="_Hlk67652492"/>
      <w:r>
        <w:t xml:space="preserve">Directives including the ETSI </w:t>
      </w:r>
      <w:bookmarkEnd w:id="14"/>
      <w:r>
        <w:t xml:space="preserve">IPR Policy, no investigation </w:t>
      </w:r>
      <w:bookmarkStart w:id="15" w:name="_Hlk67652856"/>
      <w:r>
        <w:t>regarding the essentiality of IPRs</w:t>
      </w:r>
      <w:bookmarkEnd w:id="15"/>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11"/>
    <w:p w14:paraId="1DE9BA67" w14:textId="77777777" w:rsidR="004C3995" w:rsidRDefault="004C3995" w:rsidP="004C3995">
      <w:pPr>
        <w:pStyle w:val="H6"/>
      </w:pPr>
      <w:r>
        <w:t>Trademarks</w:t>
      </w:r>
    </w:p>
    <w:p w14:paraId="2AA0C6F4" w14:textId="77777777" w:rsidR="004C3995" w:rsidRDefault="004C3995" w:rsidP="004C3995">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74FD47B1" w14:textId="77777777" w:rsidR="004C3995" w:rsidRDefault="004C3995" w:rsidP="004C3995">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3BFA2F4F" w14:textId="77777777" w:rsidR="00CB3396" w:rsidRPr="001A78F1" w:rsidRDefault="00CB3396" w:rsidP="005B0460">
      <w:pPr>
        <w:pStyle w:val="berschrift1"/>
      </w:pPr>
      <w:bookmarkStart w:id="16" w:name="_Toc72910958"/>
      <w:r w:rsidRPr="001A78F1">
        <w:t>Foreword</w:t>
      </w:r>
      <w:bookmarkEnd w:id="8"/>
      <w:bookmarkEnd w:id="9"/>
      <w:bookmarkEnd w:id="10"/>
      <w:bookmarkEnd w:id="16"/>
    </w:p>
    <w:p w14:paraId="5F27EBE1" w14:textId="77777777" w:rsidR="004C3995" w:rsidRDefault="004C3995" w:rsidP="004C3995">
      <w:r>
        <w:t>This ETSI Standard (ES) has been produced by ETSI Technical Committee Methods for Testing and Specification (MTS).</w:t>
      </w:r>
    </w:p>
    <w:p w14:paraId="796421EC" w14:textId="77777777" w:rsidR="00D14678" w:rsidRPr="001A78F1" w:rsidRDefault="00D14678" w:rsidP="00D14678">
      <w:pPr>
        <w:keepNext/>
        <w:rPr>
          <w:b/>
          <w:bCs/>
        </w:rPr>
      </w:pPr>
      <w:r w:rsidRPr="001A78F1">
        <w:rPr>
          <w:b/>
          <w:bCs/>
        </w:rPr>
        <w:t>The use of underline (additional text) and strike through (deleted text) highlights the differences between base document and extended documents.</w:t>
      </w:r>
    </w:p>
    <w:p w14:paraId="46272C09" w14:textId="58398D79" w:rsidR="004054B9" w:rsidRPr="001A78F1" w:rsidRDefault="00E7665D" w:rsidP="00052655">
      <w:pPr>
        <w:rPr>
          <w:lang w:eastAsia="en-GB"/>
        </w:rPr>
      </w:pPr>
      <w:r w:rsidRPr="001A78F1">
        <w:rPr>
          <w:lang w:eastAsia="en-GB"/>
        </w:rPr>
        <w:t xml:space="preserve">The present document relates to the multi-part standard ETSI ES 201 873 covering the Testing and Test Control Notation version 3, as identified in ETSI ES 201 873-1 </w:t>
      </w:r>
      <w:r w:rsidRPr="001A78F1">
        <w:t>[</w:t>
      </w:r>
      <w:r w:rsidRPr="001A78F1">
        <w:fldChar w:fldCharType="begin"/>
      </w:r>
      <w:r w:rsidRPr="001A78F1">
        <w:instrText xml:space="preserve">REF REF_ES201873_1 \h  \* MERGEFORMAT </w:instrText>
      </w:r>
      <w:r w:rsidRPr="001A78F1">
        <w:fldChar w:fldCharType="separate"/>
      </w:r>
      <w:r w:rsidR="000F56DF" w:rsidRPr="001A78F1">
        <w:t>1</w:t>
      </w:r>
      <w:r w:rsidRPr="001A78F1">
        <w:fldChar w:fldCharType="end"/>
      </w:r>
      <w:r w:rsidRPr="001A78F1">
        <w:t>]</w:t>
      </w:r>
      <w:r w:rsidRPr="001A78F1">
        <w:rPr>
          <w:lang w:eastAsia="en-GB"/>
        </w:rPr>
        <w:t>.</w:t>
      </w:r>
    </w:p>
    <w:p w14:paraId="1D6396A4" w14:textId="77777777" w:rsidR="004C3995" w:rsidRDefault="004C3995" w:rsidP="004C3995">
      <w:pPr>
        <w:pStyle w:val="berschrift1"/>
      </w:pPr>
      <w:bookmarkStart w:id="17" w:name="_Toc481503921"/>
      <w:bookmarkStart w:id="18" w:name="_Toc487612123"/>
      <w:bookmarkStart w:id="19" w:name="_Toc525223404"/>
      <w:bookmarkStart w:id="20" w:name="_Toc525223854"/>
      <w:bookmarkStart w:id="21" w:name="_Toc527974963"/>
      <w:bookmarkStart w:id="22" w:name="_Toc527980450"/>
      <w:bookmarkStart w:id="23" w:name="_Toc534708585"/>
      <w:bookmarkStart w:id="24" w:name="_Toc534708660"/>
      <w:bookmarkStart w:id="25" w:name="_Toc72910959"/>
      <w:r>
        <w:t>Modal verbs terminology</w:t>
      </w:r>
      <w:bookmarkEnd w:id="17"/>
      <w:bookmarkEnd w:id="18"/>
      <w:bookmarkEnd w:id="19"/>
      <w:bookmarkEnd w:id="20"/>
      <w:bookmarkEnd w:id="21"/>
      <w:bookmarkEnd w:id="22"/>
      <w:bookmarkEnd w:id="23"/>
      <w:bookmarkEnd w:id="24"/>
      <w:bookmarkEnd w:id="25"/>
    </w:p>
    <w:p w14:paraId="1096C32F" w14:textId="77777777" w:rsidR="004C3995" w:rsidRDefault="004C3995" w:rsidP="004C3995">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20" w:history="1">
        <w:r w:rsidRPr="004C3995">
          <w:rPr>
            <w:rStyle w:val="Hyperlink"/>
          </w:rPr>
          <w:t>ETSI Drafting Rules</w:t>
        </w:r>
      </w:hyperlink>
      <w:r>
        <w:t xml:space="preserve"> (Verbal forms for the expression of provisions).</w:t>
      </w:r>
    </w:p>
    <w:p w14:paraId="02CA9EFF" w14:textId="77777777" w:rsidR="004C3995" w:rsidRDefault="004C3995" w:rsidP="004C3995">
      <w:r>
        <w:t>"</w:t>
      </w:r>
      <w:r>
        <w:rPr>
          <w:b/>
          <w:bCs/>
        </w:rPr>
        <w:t>must</w:t>
      </w:r>
      <w:r>
        <w:t>" and "</w:t>
      </w:r>
      <w:r>
        <w:rPr>
          <w:b/>
          <w:bCs/>
        </w:rPr>
        <w:t>must not</w:t>
      </w:r>
      <w:r>
        <w:t xml:space="preserve">" are </w:t>
      </w:r>
      <w:r>
        <w:rPr>
          <w:b/>
          <w:bCs/>
        </w:rPr>
        <w:t>NOT</w:t>
      </w:r>
      <w:r>
        <w:t xml:space="preserve"> allowed in ETSI deliverables except when used in direct citation.</w:t>
      </w:r>
    </w:p>
    <w:p w14:paraId="211DB773" w14:textId="24F73736" w:rsidR="00CE77F3" w:rsidRPr="001A78F1" w:rsidRDefault="00CB3396" w:rsidP="005B0460">
      <w:pPr>
        <w:pStyle w:val="berschrift1"/>
      </w:pPr>
      <w:r w:rsidRPr="001A78F1">
        <w:br w:type="page"/>
      </w:r>
      <w:bookmarkStart w:id="26" w:name="_Toc66109196"/>
      <w:bookmarkStart w:id="27" w:name="_Toc66110175"/>
      <w:bookmarkStart w:id="28" w:name="_Toc67906576"/>
      <w:bookmarkStart w:id="29" w:name="_Toc72910960"/>
      <w:r w:rsidR="00CE77F3" w:rsidRPr="001A78F1">
        <w:lastRenderedPageBreak/>
        <w:t>1</w:t>
      </w:r>
      <w:r w:rsidR="00CE77F3" w:rsidRPr="001A78F1">
        <w:tab/>
        <w:t>Scope</w:t>
      </w:r>
      <w:bookmarkEnd w:id="26"/>
      <w:bookmarkEnd w:id="27"/>
      <w:bookmarkEnd w:id="28"/>
      <w:bookmarkEnd w:id="29"/>
    </w:p>
    <w:p w14:paraId="0C136F20" w14:textId="77777777" w:rsidR="0068610E" w:rsidRPr="001A78F1" w:rsidRDefault="0068610E" w:rsidP="0068610E">
      <w:pPr>
        <w:rPr>
          <w:color w:val="000000"/>
        </w:rPr>
      </w:pPr>
      <w:r w:rsidRPr="001A78F1">
        <w:rPr>
          <w:color w:val="000000"/>
        </w:rPr>
        <w:t xml:space="preserve">The present document defines the </w:t>
      </w:r>
      <w:r w:rsidR="002D0BE7" w:rsidRPr="001A78F1">
        <w:rPr>
          <w:color w:val="000000"/>
        </w:rPr>
        <w:t xml:space="preserve">Advanced Parameterization </w:t>
      </w:r>
      <w:r w:rsidRPr="001A78F1">
        <w:rPr>
          <w:color w:val="000000"/>
        </w:rPr>
        <w:t xml:space="preserve">package of </w:t>
      </w:r>
      <w:r w:rsidR="000847F3" w:rsidRPr="001A78F1">
        <w:t>TTCN-</w:t>
      </w:r>
      <w:r w:rsidRPr="001A78F1">
        <w:t>3</w:t>
      </w:r>
      <w:r w:rsidRPr="001A78F1">
        <w:rPr>
          <w:color w:val="000000"/>
        </w:rPr>
        <w:t xml:space="preserve">. </w:t>
      </w:r>
      <w:r w:rsidRPr="001A78F1">
        <w:t>TTCN</w:t>
      </w:r>
      <w:r w:rsidR="000847F3" w:rsidRPr="001A78F1">
        <w:t>-</w:t>
      </w:r>
      <w:r w:rsidRPr="001A78F1">
        <w:t>3</w:t>
      </w:r>
      <w:r w:rsidRPr="001A78F1">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w:t>
      </w:r>
      <w:r w:rsidRPr="001A78F1">
        <w:t>CORBA</w:t>
      </w:r>
      <w:r w:rsidRPr="001A78F1">
        <w:rPr>
          <w:color w:val="000000"/>
        </w:rPr>
        <w:t xml:space="preserve"> based platforms, APIs, etc. </w:t>
      </w:r>
      <w:r w:rsidRPr="001A78F1">
        <w:t>TTCN</w:t>
      </w:r>
      <w:r w:rsidR="000847F3" w:rsidRPr="001A78F1">
        <w:t>-</w:t>
      </w:r>
      <w:r w:rsidRPr="001A78F1">
        <w:t>3</w:t>
      </w:r>
      <w:r w:rsidRPr="001A78F1">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609AE8E1" w14:textId="77777777" w:rsidR="00B63BAB" w:rsidRPr="001A78F1" w:rsidRDefault="000847F3" w:rsidP="0068610E">
      <w:pPr>
        <w:rPr>
          <w:color w:val="000000"/>
        </w:rPr>
      </w:pPr>
      <w:r w:rsidRPr="001A78F1">
        <w:t>TTCN-</w:t>
      </w:r>
      <w:r w:rsidR="0068610E" w:rsidRPr="001A78F1">
        <w:t>3</w:t>
      </w:r>
      <w:r w:rsidR="0068610E" w:rsidRPr="001A78F1">
        <w:rPr>
          <w:color w:val="000000"/>
        </w:rPr>
        <w:t xml:space="preserve"> </w:t>
      </w:r>
      <w:r w:rsidR="00B63BAB" w:rsidRPr="001A78F1">
        <w:rPr>
          <w:color w:val="000000"/>
        </w:rPr>
        <w:t xml:space="preserve">packages are intended to define additional </w:t>
      </w:r>
      <w:r w:rsidR="00B63BAB" w:rsidRPr="001A78F1">
        <w:t>TTCN</w:t>
      </w:r>
      <w:r w:rsidR="00B63BAB" w:rsidRPr="001A78F1">
        <w:rPr>
          <w:color w:val="000000"/>
        </w:rPr>
        <w:t xml:space="preserve">-3 concepts, which are not mandatory as concepts in the </w:t>
      </w:r>
      <w:r w:rsidR="00B63BAB" w:rsidRPr="001A78F1">
        <w:t>TTCN</w:t>
      </w:r>
      <w:r w:rsidR="00B63BAB" w:rsidRPr="001A78F1">
        <w:rPr>
          <w:color w:val="000000"/>
        </w:rPr>
        <w:t>-3 core language, but which are optional as part of a package which is suited for dedicated applic</w:t>
      </w:r>
      <w:r w:rsidRPr="001A78F1">
        <w:rPr>
          <w:color w:val="000000"/>
        </w:rPr>
        <w:t xml:space="preserve">ations and/or usages of </w:t>
      </w:r>
      <w:r w:rsidRPr="001A78F1">
        <w:t>TTCN</w:t>
      </w:r>
      <w:r w:rsidRPr="001A78F1">
        <w:rPr>
          <w:color w:val="000000"/>
        </w:rPr>
        <w:t>-3.</w:t>
      </w:r>
    </w:p>
    <w:p w14:paraId="31E4D9CE" w14:textId="77777777" w:rsidR="00F638C0" w:rsidRPr="001A78F1" w:rsidRDefault="00AD1E25" w:rsidP="0068610E">
      <w:pPr>
        <w:rPr>
          <w:color w:val="000000"/>
        </w:rPr>
      </w:pPr>
      <w:r w:rsidRPr="001A78F1">
        <w:rPr>
          <w:color w:val="000000"/>
        </w:rPr>
        <w:t>This package defines:</w:t>
      </w:r>
    </w:p>
    <w:p w14:paraId="3384740D" w14:textId="77777777" w:rsidR="002D0BE7" w:rsidRPr="001A78F1" w:rsidRDefault="002D0BE7" w:rsidP="000847F3">
      <w:pPr>
        <w:pStyle w:val="B1"/>
      </w:pPr>
      <w:r w:rsidRPr="001A78F1">
        <w:t>Value parameters of types</w:t>
      </w:r>
      <w:r w:rsidR="00AD1E25" w:rsidRPr="001A78F1">
        <w:t>.</w:t>
      </w:r>
    </w:p>
    <w:p w14:paraId="7B64E3BF" w14:textId="77777777" w:rsidR="002D0BE7" w:rsidRPr="001A78F1" w:rsidRDefault="002D0BE7" w:rsidP="000847F3">
      <w:pPr>
        <w:pStyle w:val="B1"/>
      </w:pPr>
      <w:r w:rsidRPr="001A78F1">
        <w:t>Type parameterization</w:t>
      </w:r>
      <w:r w:rsidR="00AD1E25" w:rsidRPr="001A78F1">
        <w:t>.</w:t>
      </w:r>
    </w:p>
    <w:p w14:paraId="68820C19" w14:textId="77777777" w:rsidR="00F638C0" w:rsidRPr="001A78F1" w:rsidRDefault="0068610E" w:rsidP="0068610E">
      <w:pPr>
        <w:rPr>
          <w:color w:val="000000"/>
        </w:rPr>
      </w:pPr>
      <w:r w:rsidRPr="001A78F1">
        <w:rPr>
          <w:color w:val="000000"/>
        </w:rPr>
        <w:t xml:space="preserve">While the design of </w:t>
      </w:r>
      <w:r w:rsidR="000847F3" w:rsidRPr="001A78F1">
        <w:t>TTCN-</w:t>
      </w:r>
      <w:r w:rsidRPr="001A78F1">
        <w:t>3</w:t>
      </w:r>
      <w:r w:rsidRPr="001A78F1">
        <w:rPr>
          <w:color w:val="000000"/>
        </w:rPr>
        <w:t xml:space="preserve"> </w:t>
      </w:r>
      <w:r w:rsidR="00B63BAB" w:rsidRPr="001A78F1">
        <w:rPr>
          <w:color w:val="000000"/>
        </w:rPr>
        <w:t xml:space="preserve">package has taken into account the consistency of a combined usage of the core language with a number of packages, the </w:t>
      </w:r>
      <w:r w:rsidR="00A83875" w:rsidRPr="001A78F1">
        <w:rPr>
          <w:color w:val="000000"/>
        </w:rPr>
        <w:t xml:space="preserve">concrete </w:t>
      </w:r>
      <w:r w:rsidR="00B63BAB" w:rsidRPr="001A78F1">
        <w:rPr>
          <w:color w:val="000000"/>
        </w:rPr>
        <w:t>usage</w:t>
      </w:r>
      <w:r w:rsidR="00A83875" w:rsidRPr="001A78F1">
        <w:rPr>
          <w:color w:val="000000"/>
        </w:rPr>
        <w:t>s of and guidelines for</w:t>
      </w:r>
      <w:r w:rsidR="00B63BAB" w:rsidRPr="001A78F1">
        <w:rPr>
          <w:color w:val="000000"/>
        </w:rPr>
        <w:t xml:space="preserve"> this package in combination with other packages is outside </w:t>
      </w:r>
      <w:r w:rsidRPr="001A78F1">
        <w:rPr>
          <w:color w:val="000000"/>
        </w:rPr>
        <w:t>the scope of the present document.</w:t>
      </w:r>
    </w:p>
    <w:p w14:paraId="601702B5" w14:textId="77777777" w:rsidR="00FC1928" w:rsidRPr="001A78F1" w:rsidRDefault="00FC1928" w:rsidP="005B0460">
      <w:pPr>
        <w:pStyle w:val="berschrift1"/>
      </w:pPr>
      <w:bookmarkStart w:id="30" w:name="_Toc66109197"/>
      <w:bookmarkStart w:id="31" w:name="_Toc66110176"/>
      <w:bookmarkStart w:id="32" w:name="_Toc67906577"/>
      <w:bookmarkStart w:id="33" w:name="_Toc72910961"/>
      <w:r w:rsidRPr="001A78F1">
        <w:t>2</w:t>
      </w:r>
      <w:r w:rsidRPr="001A78F1">
        <w:tab/>
        <w:t>References</w:t>
      </w:r>
      <w:bookmarkEnd w:id="30"/>
      <w:bookmarkEnd w:id="31"/>
      <w:bookmarkEnd w:id="32"/>
      <w:bookmarkEnd w:id="33"/>
    </w:p>
    <w:p w14:paraId="6DCFBB9C" w14:textId="77777777" w:rsidR="00FC1928" w:rsidRPr="001A78F1" w:rsidRDefault="00FC1928" w:rsidP="005B0460">
      <w:pPr>
        <w:pStyle w:val="berschrift2"/>
      </w:pPr>
      <w:bookmarkStart w:id="34" w:name="_Toc66109198"/>
      <w:bookmarkStart w:id="35" w:name="_Toc66110177"/>
      <w:bookmarkStart w:id="36" w:name="_Toc67906578"/>
      <w:bookmarkStart w:id="37" w:name="_Toc72910962"/>
      <w:r w:rsidRPr="001A78F1">
        <w:t>2.1</w:t>
      </w:r>
      <w:r w:rsidRPr="001A78F1">
        <w:tab/>
        <w:t>Normative references</w:t>
      </w:r>
      <w:bookmarkEnd w:id="34"/>
      <w:bookmarkEnd w:id="35"/>
      <w:bookmarkEnd w:id="36"/>
      <w:bookmarkEnd w:id="37"/>
    </w:p>
    <w:p w14:paraId="555D320D" w14:textId="77777777" w:rsidR="00841F5F" w:rsidRPr="001A78F1" w:rsidRDefault="00841F5F" w:rsidP="00841F5F">
      <w:r w:rsidRPr="001A78F1">
        <w:t>References are either specific (identified by date of publication and/or edition number or version number) or non</w:t>
      </w:r>
      <w:r w:rsidRPr="001A78F1">
        <w:noBreakHyphen/>
        <w:t>specific. For specific references, only the cited version applies. For non-specific references, the latest version of the reference</w:t>
      </w:r>
      <w:r w:rsidR="0010478E" w:rsidRPr="001A78F1">
        <w:t>d</w:t>
      </w:r>
      <w:r w:rsidRPr="001A78F1">
        <w:t xml:space="preserve"> document (including any amendments) applies.</w:t>
      </w:r>
    </w:p>
    <w:p w14:paraId="73560997" w14:textId="77777777" w:rsidR="00841F5F" w:rsidRPr="001A78F1" w:rsidRDefault="00841F5F" w:rsidP="00841F5F">
      <w:r w:rsidRPr="001A78F1">
        <w:t xml:space="preserve">Referenced documents which are not found to be publicly available in the expected location might be found at </w:t>
      </w:r>
      <w:hyperlink r:id="rId21" w:history="1">
        <w:r w:rsidR="0010478E" w:rsidRPr="004C3995">
          <w:rPr>
            <w:rStyle w:val="Hyperlink"/>
          </w:rPr>
          <w:t>https://docbox.etsi.org/Reference</w:t>
        </w:r>
      </w:hyperlink>
      <w:r w:rsidRPr="001A78F1">
        <w:t>.</w:t>
      </w:r>
      <w:r w:rsidR="0010478E" w:rsidRPr="001A78F1">
        <w:t xml:space="preserve"> </w:t>
      </w:r>
    </w:p>
    <w:p w14:paraId="46BAE323" w14:textId="77777777" w:rsidR="00841F5F" w:rsidRPr="001A78F1" w:rsidRDefault="00841F5F" w:rsidP="00841F5F">
      <w:pPr>
        <w:pStyle w:val="NO"/>
      </w:pPr>
      <w:r w:rsidRPr="001A78F1">
        <w:t>NOTE:</w:t>
      </w:r>
      <w:r w:rsidRPr="001A78F1">
        <w:tab/>
        <w:t>While any hyperlinks included in this clause were valid at the time of publication, ETSI cannot guarantee their long term validity.</w:t>
      </w:r>
    </w:p>
    <w:p w14:paraId="0AA8842B" w14:textId="77777777" w:rsidR="00841F5F" w:rsidRPr="001A78F1" w:rsidRDefault="00841F5F" w:rsidP="00841F5F">
      <w:pPr>
        <w:rPr>
          <w:lang w:eastAsia="en-GB"/>
        </w:rPr>
      </w:pPr>
      <w:r w:rsidRPr="001A78F1">
        <w:rPr>
          <w:lang w:eastAsia="en-GB"/>
        </w:rPr>
        <w:t>The following referenced documents are necessary for the application of the present document.</w:t>
      </w:r>
    </w:p>
    <w:p w14:paraId="7DE31FE9" w14:textId="70236F0F" w:rsidR="00544784" w:rsidRPr="001A78F1" w:rsidRDefault="00B27A50" w:rsidP="00B27A50">
      <w:pPr>
        <w:pStyle w:val="EX"/>
      </w:pPr>
      <w:r w:rsidRPr="001A78F1">
        <w:t>[</w:t>
      </w:r>
      <w:bookmarkStart w:id="38" w:name="REF_ES201873_1"/>
      <w:r w:rsidRPr="001A78F1">
        <w:fldChar w:fldCharType="begin"/>
      </w:r>
      <w:r w:rsidRPr="001A78F1">
        <w:instrText>SEQ REF</w:instrText>
      </w:r>
      <w:r w:rsidRPr="001A78F1">
        <w:fldChar w:fldCharType="separate"/>
      </w:r>
      <w:r w:rsidR="000F56DF" w:rsidRPr="001A78F1">
        <w:t>1</w:t>
      </w:r>
      <w:r w:rsidRPr="001A78F1">
        <w:fldChar w:fldCharType="end"/>
      </w:r>
      <w:bookmarkEnd w:id="38"/>
      <w:r w:rsidRPr="001A78F1">
        <w:t>]</w:t>
      </w:r>
      <w:r w:rsidRPr="001A78F1">
        <w:tab/>
        <w:t xml:space="preserve">ETSI ES 201 873-1: </w:t>
      </w:r>
      <w:r w:rsidR="00FF4F19" w:rsidRPr="001A78F1">
        <w:t>"</w:t>
      </w:r>
      <w:r w:rsidRPr="001A78F1">
        <w:t>Methods for Testing and Specification (MTS); The Testing and Test Control Notation version 3; Part 1: TTCN-3 Core Language</w:t>
      </w:r>
      <w:r w:rsidR="00FF4F19" w:rsidRPr="001A78F1">
        <w:t>"</w:t>
      </w:r>
      <w:r w:rsidRPr="001A78F1">
        <w:t>.</w:t>
      </w:r>
    </w:p>
    <w:p w14:paraId="0D4C39FD" w14:textId="1C0D1048" w:rsidR="00544784" w:rsidRPr="001A78F1" w:rsidRDefault="00B27A50" w:rsidP="00B27A50">
      <w:pPr>
        <w:pStyle w:val="EX"/>
      </w:pPr>
      <w:r w:rsidRPr="001A78F1">
        <w:t>[</w:t>
      </w:r>
      <w:bookmarkStart w:id="39" w:name="REF_ES201873_4"/>
      <w:r w:rsidRPr="001A78F1">
        <w:fldChar w:fldCharType="begin"/>
      </w:r>
      <w:r w:rsidRPr="001A78F1">
        <w:instrText>SEQ REF</w:instrText>
      </w:r>
      <w:r w:rsidRPr="001A78F1">
        <w:fldChar w:fldCharType="separate"/>
      </w:r>
      <w:r w:rsidR="000F56DF" w:rsidRPr="001A78F1">
        <w:t>2</w:t>
      </w:r>
      <w:r w:rsidRPr="001A78F1">
        <w:fldChar w:fldCharType="end"/>
      </w:r>
      <w:bookmarkEnd w:id="39"/>
      <w:r w:rsidRPr="001A78F1">
        <w:t>]</w:t>
      </w:r>
      <w:r w:rsidRPr="001A78F1">
        <w:tab/>
        <w:t xml:space="preserve">ETSI ES 201 873-4: </w:t>
      </w:r>
      <w:r w:rsidR="00FF4F19" w:rsidRPr="001A78F1">
        <w:t>"</w:t>
      </w:r>
      <w:r w:rsidRPr="001A78F1">
        <w:t>Methods for Testing and Specification (MTS); The Testing and Test Control Notation version 3; Part 4: TTCN-3 Operational Semantics</w:t>
      </w:r>
      <w:r w:rsidR="00FF4F19" w:rsidRPr="001A78F1">
        <w:t>"</w:t>
      </w:r>
      <w:r w:rsidRPr="001A78F1">
        <w:t>.</w:t>
      </w:r>
    </w:p>
    <w:p w14:paraId="40595AA1" w14:textId="68F89C8B" w:rsidR="00544784" w:rsidRPr="001A78F1" w:rsidRDefault="00B27A50" w:rsidP="00B27A50">
      <w:pPr>
        <w:pStyle w:val="EX"/>
      </w:pPr>
      <w:r w:rsidRPr="001A78F1">
        <w:t>[</w:t>
      </w:r>
      <w:bookmarkStart w:id="40" w:name="REF_ES201873_5"/>
      <w:r w:rsidRPr="001A78F1">
        <w:fldChar w:fldCharType="begin"/>
      </w:r>
      <w:r w:rsidRPr="001A78F1">
        <w:instrText>SEQ REF</w:instrText>
      </w:r>
      <w:r w:rsidRPr="001A78F1">
        <w:fldChar w:fldCharType="separate"/>
      </w:r>
      <w:r w:rsidR="000F56DF" w:rsidRPr="001A78F1">
        <w:t>3</w:t>
      </w:r>
      <w:r w:rsidRPr="001A78F1">
        <w:fldChar w:fldCharType="end"/>
      </w:r>
      <w:bookmarkEnd w:id="40"/>
      <w:r w:rsidRPr="001A78F1">
        <w:t>]</w:t>
      </w:r>
      <w:r w:rsidRPr="001A78F1">
        <w:tab/>
        <w:t xml:space="preserve">ETSI ES 201 873-5: </w:t>
      </w:r>
      <w:r w:rsidR="00FF4F19" w:rsidRPr="001A78F1">
        <w:t>"</w:t>
      </w:r>
      <w:r w:rsidRPr="001A78F1">
        <w:t>Methods for Testing and Specification (MTS); The Testing and Test Control Notation version 3; Part 5: TTCN-3 Runtime Interface (TRI)</w:t>
      </w:r>
      <w:r w:rsidR="00FF4F19" w:rsidRPr="001A78F1">
        <w:t>"</w:t>
      </w:r>
      <w:r w:rsidRPr="001A78F1">
        <w:t>.</w:t>
      </w:r>
    </w:p>
    <w:p w14:paraId="3EF6A369" w14:textId="3FAFAC5E" w:rsidR="00544784" w:rsidRPr="001A78F1" w:rsidRDefault="00B27A50" w:rsidP="00B27A50">
      <w:pPr>
        <w:pStyle w:val="EX"/>
      </w:pPr>
      <w:r w:rsidRPr="001A78F1">
        <w:t>[</w:t>
      </w:r>
      <w:bookmarkStart w:id="41" w:name="REF_ES201873_6"/>
      <w:r w:rsidRPr="001A78F1">
        <w:fldChar w:fldCharType="begin"/>
      </w:r>
      <w:r w:rsidRPr="001A78F1">
        <w:instrText>SEQ REF</w:instrText>
      </w:r>
      <w:r w:rsidRPr="001A78F1">
        <w:fldChar w:fldCharType="separate"/>
      </w:r>
      <w:r w:rsidR="000F56DF" w:rsidRPr="001A78F1">
        <w:t>4</w:t>
      </w:r>
      <w:r w:rsidRPr="001A78F1">
        <w:fldChar w:fldCharType="end"/>
      </w:r>
      <w:bookmarkEnd w:id="41"/>
      <w:r w:rsidRPr="001A78F1">
        <w:t>]</w:t>
      </w:r>
      <w:r w:rsidRPr="001A78F1">
        <w:tab/>
        <w:t xml:space="preserve">ETSI ES 201 873-6: </w:t>
      </w:r>
      <w:r w:rsidR="00FF4F19" w:rsidRPr="001A78F1">
        <w:t>"</w:t>
      </w:r>
      <w:r w:rsidRPr="001A78F1">
        <w:t>Methods for Testing and Specification (MTS); The Testing and Test Control Notation version 3; Part 6: TTCN-3 Control Interface (TCI)</w:t>
      </w:r>
      <w:r w:rsidR="00FF4F19" w:rsidRPr="001A78F1">
        <w:t>"</w:t>
      </w:r>
      <w:r w:rsidRPr="001A78F1">
        <w:t>.</w:t>
      </w:r>
    </w:p>
    <w:p w14:paraId="16E7D394" w14:textId="284CBB7D" w:rsidR="000F5778" w:rsidRPr="001A78F1" w:rsidRDefault="00B27A50" w:rsidP="00B27A50">
      <w:pPr>
        <w:pStyle w:val="EX"/>
      </w:pPr>
      <w:r w:rsidRPr="001A78F1">
        <w:t>[</w:t>
      </w:r>
      <w:bookmarkStart w:id="42" w:name="REF_ES201873_7"/>
      <w:r w:rsidRPr="001A78F1">
        <w:fldChar w:fldCharType="begin"/>
      </w:r>
      <w:r w:rsidRPr="001A78F1">
        <w:instrText>SEQ REF</w:instrText>
      </w:r>
      <w:r w:rsidRPr="001A78F1">
        <w:fldChar w:fldCharType="separate"/>
      </w:r>
      <w:r w:rsidR="000F56DF" w:rsidRPr="001A78F1">
        <w:t>5</w:t>
      </w:r>
      <w:r w:rsidRPr="001A78F1">
        <w:fldChar w:fldCharType="end"/>
      </w:r>
      <w:bookmarkEnd w:id="42"/>
      <w:r w:rsidRPr="001A78F1">
        <w:t>]</w:t>
      </w:r>
      <w:r w:rsidRPr="001A78F1">
        <w:tab/>
        <w:t xml:space="preserve">ETSI ES 201 873-7: </w:t>
      </w:r>
      <w:r w:rsidR="00FF4F19" w:rsidRPr="001A78F1">
        <w:t>"</w:t>
      </w:r>
      <w:r w:rsidRPr="001A78F1">
        <w:t>Methods for Testing and Specification (MTS); The Testing and Test Control Notation version 3; Part 7: Using ASN.1 with TTCN-3</w:t>
      </w:r>
      <w:r w:rsidR="00FF4F19" w:rsidRPr="001A78F1">
        <w:t>"</w:t>
      </w:r>
      <w:r w:rsidRPr="001A78F1">
        <w:t>.</w:t>
      </w:r>
    </w:p>
    <w:p w14:paraId="56ACA5D6" w14:textId="0FB3BC3E" w:rsidR="000F5778" w:rsidRPr="001A78F1" w:rsidRDefault="00B27A50" w:rsidP="00B27A50">
      <w:pPr>
        <w:pStyle w:val="EX"/>
      </w:pPr>
      <w:r w:rsidRPr="001A78F1">
        <w:t>[</w:t>
      </w:r>
      <w:bookmarkStart w:id="43" w:name="REF_ES201873_10"/>
      <w:r w:rsidRPr="001A78F1">
        <w:fldChar w:fldCharType="begin"/>
      </w:r>
      <w:r w:rsidRPr="001A78F1">
        <w:instrText>SEQ REF</w:instrText>
      </w:r>
      <w:r w:rsidRPr="001A78F1">
        <w:fldChar w:fldCharType="separate"/>
      </w:r>
      <w:r w:rsidR="000F56DF" w:rsidRPr="001A78F1">
        <w:t>6</w:t>
      </w:r>
      <w:r w:rsidRPr="001A78F1">
        <w:fldChar w:fldCharType="end"/>
      </w:r>
      <w:bookmarkEnd w:id="43"/>
      <w:r w:rsidRPr="001A78F1">
        <w:t>]</w:t>
      </w:r>
      <w:r w:rsidRPr="001A78F1">
        <w:tab/>
        <w:t xml:space="preserve">ETSI ES 201 873-10: </w:t>
      </w:r>
      <w:r w:rsidR="00FF4F19" w:rsidRPr="001A78F1">
        <w:t>"</w:t>
      </w:r>
      <w:r w:rsidRPr="001A78F1">
        <w:t>Methods for Testing and Specification (MTS); The Testing and Test Control Notation version 3; Part 10: TTCN-3 Documentation Comment Specification</w:t>
      </w:r>
      <w:r w:rsidR="00FF4F19" w:rsidRPr="001A78F1">
        <w:t>"</w:t>
      </w:r>
      <w:r w:rsidRPr="001A78F1">
        <w:t>.</w:t>
      </w:r>
    </w:p>
    <w:p w14:paraId="3862F11D" w14:textId="33872D68" w:rsidR="00A83875" w:rsidRPr="001A78F1" w:rsidRDefault="00B27A50" w:rsidP="00B27A50">
      <w:pPr>
        <w:pStyle w:val="EX"/>
      </w:pPr>
      <w:r w:rsidRPr="001A78F1">
        <w:t>[</w:t>
      </w:r>
      <w:bookmarkStart w:id="44" w:name="REF_ISOIEC9646_1"/>
      <w:r w:rsidRPr="001A78F1">
        <w:fldChar w:fldCharType="begin"/>
      </w:r>
      <w:r w:rsidRPr="001A78F1">
        <w:instrText>SEQ REF</w:instrText>
      </w:r>
      <w:r w:rsidRPr="001A78F1">
        <w:fldChar w:fldCharType="separate"/>
      </w:r>
      <w:r w:rsidR="000F56DF" w:rsidRPr="001A78F1">
        <w:t>7</w:t>
      </w:r>
      <w:r w:rsidRPr="001A78F1">
        <w:fldChar w:fldCharType="end"/>
      </w:r>
      <w:bookmarkEnd w:id="44"/>
      <w:r w:rsidRPr="001A78F1">
        <w:t>]</w:t>
      </w:r>
      <w:r w:rsidRPr="001A78F1">
        <w:tab/>
        <w:t xml:space="preserve">ISO/IEC 9646-1: </w:t>
      </w:r>
      <w:r w:rsidR="00FF4F19" w:rsidRPr="001A78F1">
        <w:t>"</w:t>
      </w:r>
      <w:r w:rsidRPr="001A78F1">
        <w:t>Information technology - Open Systems Interconnection - Conformance testing methodology and framework; Part 1: General concepts</w:t>
      </w:r>
      <w:r w:rsidR="00FF4F19" w:rsidRPr="001A78F1">
        <w:t>"</w:t>
      </w:r>
      <w:r w:rsidRPr="001A78F1">
        <w:t>.</w:t>
      </w:r>
    </w:p>
    <w:p w14:paraId="46C8AE5E" w14:textId="20143DDC" w:rsidR="00761BE0" w:rsidRPr="001A78F1" w:rsidRDefault="00B27A50" w:rsidP="00B27A50">
      <w:pPr>
        <w:pStyle w:val="EX"/>
      </w:pPr>
      <w:r w:rsidRPr="001A78F1">
        <w:lastRenderedPageBreak/>
        <w:t>[</w:t>
      </w:r>
      <w:bookmarkStart w:id="45" w:name="REF_ES201873_8"/>
      <w:r w:rsidRPr="001A78F1">
        <w:fldChar w:fldCharType="begin"/>
      </w:r>
      <w:r w:rsidRPr="001A78F1">
        <w:instrText>SEQ REF</w:instrText>
      </w:r>
      <w:r w:rsidRPr="001A78F1">
        <w:fldChar w:fldCharType="separate"/>
      </w:r>
      <w:r w:rsidR="000F56DF" w:rsidRPr="001A78F1">
        <w:t>8</w:t>
      </w:r>
      <w:r w:rsidRPr="001A78F1">
        <w:fldChar w:fldCharType="end"/>
      </w:r>
      <w:bookmarkEnd w:id="45"/>
      <w:r w:rsidRPr="001A78F1">
        <w:t>]</w:t>
      </w:r>
      <w:r w:rsidRPr="001A78F1">
        <w:tab/>
        <w:t xml:space="preserve">ETSI ES 201 873-8: </w:t>
      </w:r>
      <w:r w:rsidR="00FF4F19" w:rsidRPr="001A78F1">
        <w:t>"</w:t>
      </w:r>
      <w:r w:rsidRPr="001A78F1">
        <w:t>Methods for Testing and Specification (MTS); The Testing and Test Control Notation version 3; Part 8: The IDL to TTCN-3 Mapping</w:t>
      </w:r>
      <w:r w:rsidR="00FF4F19" w:rsidRPr="001A78F1">
        <w:t>"</w:t>
      </w:r>
      <w:r w:rsidRPr="001A78F1">
        <w:t>.</w:t>
      </w:r>
    </w:p>
    <w:p w14:paraId="1BD614E8" w14:textId="5F8C738C" w:rsidR="00761BE0" w:rsidRPr="001A78F1" w:rsidRDefault="00B27A50" w:rsidP="00B27A50">
      <w:pPr>
        <w:pStyle w:val="EX"/>
      </w:pPr>
      <w:r w:rsidRPr="001A78F1">
        <w:t>[</w:t>
      </w:r>
      <w:bookmarkStart w:id="46" w:name="REF_ES201873_9"/>
      <w:r w:rsidRPr="001A78F1">
        <w:fldChar w:fldCharType="begin"/>
      </w:r>
      <w:r w:rsidRPr="001A78F1">
        <w:instrText>SEQ REF</w:instrText>
      </w:r>
      <w:r w:rsidRPr="001A78F1">
        <w:fldChar w:fldCharType="separate"/>
      </w:r>
      <w:r w:rsidR="000F56DF" w:rsidRPr="001A78F1">
        <w:t>9</w:t>
      </w:r>
      <w:r w:rsidRPr="001A78F1">
        <w:fldChar w:fldCharType="end"/>
      </w:r>
      <w:bookmarkEnd w:id="46"/>
      <w:r w:rsidRPr="001A78F1">
        <w:t>]</w:t>
      </w:r>
      <w:r w:rsidRPr="001A78F1">
        <w:tab/>
        <w:t xml:space="preserve">ETSI ES 201 873-9: </w:t>
      </w:r>
      <w:r w:rsidR="00FF4F19" w:rsidRPr="001A78F1">
        <w:t>"</w:t>
      </w:r>
      <w:r w:rsidRPr="001A78F1">
        <w:t>Methods for Testing and Specification (MTS); The Testing and Test Control Notation version 3; Part 9: Using XML schema with TTCN-3</w:t>
      </w:r>
      <w:r w:rsidR="00FF4F19" w:rsidRPr="001A78F1">
        <w:t>"</w:t>
      </w:r>
      <w:r w:rsidRPr="001A78F1">
        <w:t>.</w:t>
      </w:r>
    </w:p>
    <w:p w14:paraId="7EECCA11" w14:textId="19DE9555" w:rsidR="00450048" w:rsidRPr="001A78F1" w:rsidRDefault="00B27A50" w:rsidP="00B27A50">
      <w:pPr>
        <w:pStyle w:val="EX"/>
      </w:pPr>
      <w:r w:rsidRPr="001A78F1">
        <w:t>[</w:t>
      </w:r>
      <w:bookmarkStart w:id="47" w:name="REF_ITU_TX683"/>
      <w:r w:rsidRPr="001A78F1">
        <w:fldChar w:fldCharType="begin"/>
      </w:r>
      <w:r w:rsidRPr="001A78F1">
        <w:instrText>SEQ REF</w:instrText>
      </w:r>
      <w:r w:rsidRPr="001A78F1">
        <w:fldChar w:fldCharType="separate"/>
      </w:r>
      <w:r w:rsidR="000F56DF" w:rsidRPr="001A78F1">
        <w:t>10</w:t>
      </w:r>
      <w:r w:rsidRPr="001A78F1">
        <w:fldChar w:fldCharType="end"/>
      </w:r>
      <w:bookmarkEnd w:id="47"/>
      <w:r w:rsidRPr="001A78F1">
        <w:t>]</w:t>
      </w:r>
      <w:r w:rsidRPr="001A78F1">
        <w:tab/>
        <w:t xml:space="preserve">Recommendation ITU-T X.683: </w:t>
      </w:r>
      <w:r w:rsidR="00FF4F19" w:rsidRPr="001A78F1">
        <w:t>"</w:t>
      </w:r>
      <w:r w:rsidRPr="001A78F1">
        <w:t>Information technology - Abstract Syntax Notation One (ASN.1): Parameterization of ASN.1 specifications</w:t>
      </w:r>
      <w:r w:rsidR="00FF4F19" w:rsidRPr="001A78F1">
        <w:t>"</w:t>
      </w:r>
      <w:r w:rsidRPr="001A78F1">
        <w:t>.</w:t>
      </w:r>
    </w:p>
    <w:p w14:paraId="67B18ADC" w14:textId="137A47AA" w:rsidR="00B27A50" w:rsidRPr="001A78F1" w:rsidRDefault="00B27A50" w:rsidP="00B27A50">
      <w:pPr>
        <w:pStyle w:val="EX"/>
      </w:pPr>
      <w:r w:rsidRPr="001A78F1">
        <w:t>[</w:t>
      </w:r>
      <w:bookmarkStart w:id="48" w:name="REF_ES202789"/>
      <w:r w:rsidRPr="001A78F1">
        <w:fldChar w:fldCharType="begin"/>
      </w:r>
      <w:r w:rsidRPr="001A78F1">
        <w:instrText>SEQ REF</w:instrText>
      </w:r>
      <w:r w:rsidRPr="001A78F1">
        <w:fldChar w:fldCharType="separate"/>
      </w:r>
      <w:r w:rsidR="000F56DF" w:rsidRPr="001A78F1">
        <w:t>11</w:t>
      </w:r>
      <w:r w:rsidRPr="001A78F1">
        <w:fldChar w:fldCharType="end"/>
      </w:r>
      <w:bookmarkEnd w:id="48"/>
      <w:r w:rsidRPr="001A78F1">
        <w:t>]</w:t>
      </w:r>
      <w:r w:rsidRPr="001A78F1">
        <w:tab/>
        <w:t xml:space="preserve">ETSI ES 202 789: </w:t>
      </w:r>
      <w:r w:rsidR="00FF4F19" w:rsidRPr="001A78F1">
        <w:t>"</w:t>
      </w:r>
      <w:r w:rsidRPr="001A78F1">
        <w:t>Methods for Testing and Specification (MTS); The Testing and Test Control Notation version 3; TTCN-3 Language Extensions: Extended TRI</w:t>
      </w:r>
      <w:r w:rsidR="00FF4F19" w:rsidRPr="001A78F1">
        <w:t>"</w:t>
      </w:r>
      <w:r w:rsidRPr="001A78F1">
        <w:t>.</w:t>
      </w:r>
    </w:p>
    <w:p w14:paraId="5D10DA72" w14:textId="6E5EB6AB" w:rsidR="00450048" w:rsidRPr="001A78F1" w:rsidRDefault="00B27A50" w:rsidP="00B27A50">
      <w:pPr>
        <w:pStyle w:val="EX"/>
      </w:pPr>
      <w:r w:rsidRPr="001A78F1">
        <w:t>[</w:t>
      </w:r>
      <w:bookmarkStart w:id="49" w:name="REF_ES203790"/>
      <w:r w:rsidRPr="001A78F1">
        <w:fldChar w:fldCharType="begin"/>
      </w:r>
      <w:r w:rsidRPr="001A78F1">
        <w:instrText>SEQ REF</w:instrText>
      </w:r>
      <w:r w:rsidRPr="001A78F1">
        <w:fldChar w:fldCharType="separate"/>
      </w:r>
      <w:r w:rsidR="000F56DF" w:rsidRPr="001A78F1">
        <w:t>12</w:t>
      </w:r>
      <w:r w:rsidRPr="001A78F1">
        <w:fldChar w:fldCharType="end"/>
      </w:r>
      <w:bookmarkEnd w:id="49"/>
      <w:r w:rsidRPr="001A78F1">
        <w:t>]</w:t>
      </w:r>
      <w:r w:rsidRPr="001A78F1">
        <w:tab/>
        <w:t xml:space="preserve">ETSI ES 203 790: </w:t>
      </w:r>
      <w:r w:rsidR="00FF4F19" w:rsidRPr="001A78F1">
        <w:t>"</w:t>
      </w:r>
      <w:r w:rsidRPr="001A78F1">
        <w:t>Methods for Testing and Specification (MTS); The Testing and Test Control Notation version 3; TTCN-3 Language Extensions: Object-Oriented Features</w:t>
      </w:r>
      <w:r w:rsidR="00FF4F19" w:rsidRPr="001A78F1">
        <w:t>"</w:t>
      </w:r>
      <w:r w:rsidRPr="001A78F1">
        <w:t>.</w:t>
      </w:r>
    </w:p>
    <w:p w14:paraId="6A993362" w14:textId="77777777" w:rsidR="00FC1928" w:rsidRPr="001A78F1" w:rsidRDefault="00FC1928" w:rsidP="005B0460">
      <w:pPr>
        <w:pStyle w:val="berschrift2"/>
      </w:pPr>
      <w:bookmarkStart w:id="50" w:name="_Toc66109199"/>
      <w:bookmarkStart w:id="51" w:name="_Toc66110178"/>
      <w:bookmarkStart w:id="52" w:name="_Toc67906579"/>
      <w:bookmarkStart w:id="53" w:name="_Toc72910963"/>
      <w:r w:rsidRPr="001A78F1">
        <w:t>2.2</w:t>
      </w:r>
      <w:r w:rsidRPr="001A78F1">
        <w:tab/>
        <w:t>Informative references</w:t>
      </w:r>
      <w:bookmarkEnd w:id="50"/>
      <w:bookmarkEnd w:id="51"/>
      <w:bookmarkEnd w:id="52"/>
      <w:bookmarkEnd w:id="53"/>
    </w:p>
    <w:p w14:paraId="12552CFE" w14:textId="77777777" w:rsidR="00841F5F" w:rsidRPr="001A78F1" w:rsidRDefault="00841F5F" w:rsidP="00841F5F">
      <w:r w:rsidRPr="001A78F1">
        <w:t>References are either specific (identified by date of publication and/or edition number or version number) or non</w:t>
      </w:r>
      <w:r w:rsidRPr="001A78F1">
        <w:noBreakHyphen/>
        <w:t>specific. For specific references, only the cited version applies. For non-specific references, the latest version of the reference</w:t>
      </w:r>
      <w:r w:rsidR="0010478E" w:rsidRPr="001A78F1">
        <w:t>d</w:t>
      </w:r>
      <w:r w:rsidRPr="001A78F1">
        <w:t xml:space="preserve"> document (including any amendments) applies.</w:t>
      </w:r>
    </w:p>
    <w:p w14:paraId="68ABBF73" w14:textId="77777777" w:rsidR="00841F5F" w:rsidRPr="001A78F1" w:rsidRDefault="00841F5F" w:rsidP="00841F5F">
      <w:pPr>
        <w:pStyle w:val="NO"/>
      </w:pPr>
      <w:r w:rsidRPr="001A78F1">
        <w:t>NOTE:</w:t>
      </w:r>
      <w:r w:rsidRPr="001A78F1">
        <w:tab/>
        <w:t>While any hyperlinks included in this clause were valid at the time of publication, ETSI cannot guarantee their long term validity.</w:t>
      </w:r>
    </w:p>
    <w:p w14:paraId="1FDC7AF1" w14:textId="77777777" w:rsidR="00841F5F" w:rsidRPr="001A78F1" w:rsidRDefault="00841F5F" w:rsidP="00841F5F">
      <w:r w:rsidRPr="001A78F1">
        <w:rPr>
          <w:lang w:eastAsia="en-GB"/>
        </w:rPr>
        <w:t xml:space="preserve">The following referenced documents are </w:t>
      </w:r>
      <w:r w:rsidRPr="001A78F1">
        <w:t>not necessary for the application of the present document but they assist the user with regard to a particular subject area</w:t>
      </w:r>
      <w:r w:rsidRPr="001A78F1">
        <w:rPr>
          <w:lang w:eastAsia="en-GB"/>
        </w:rPr>
        <w:t>.</w:t>
      </w:r>
    </w:p>
    <w:p w14:paraId="6865330F" w14:textId="77777777" w:rsidR="0097708A" w:rsidRPr="001A78F1" w:rsidRDefault="00761BE0" w:rsidP="00761BE0">
      <w:r w:rsidRPr="001A78F1">
        <w:t>Not applicable.</w:t>
      </w:r>
    </w:p>
    <w:p w14:paraId="0D64B98B" w14:textId="03187416" w:rsidR="00CB3396" w:rsidRPr="001A78F1" w:rsidRDefault="00CB3396" w:rsidP="005B0460">
      <w:pPr>
        <w:pStyle w:val="berschrift1"/>
      </w:pPr>
      <w:bookmarkStart w:id="54" w:name="_Toc66109200"/>
      <w:bookmarkStart w:id="55" w:name="_Toc66110179"/>
      <w:bookmarkStart w:id="56" w:name="_Toc67906580"/>
      <w:bookmarkStart w:id="57" w:name="_Toc72910964"/>
      <w:r w:rsidRPr="001A78F1">
        <w:t>3</w:t>
      </w:r>
      <w:r w:rsidRPr="001A78F1">
        <w:tab/>
        <w:t>Definition</w:t>
      </w:r>
      <w:r w:rsidR="00117E2F" w:rsidRPr="001A78F1">
        <w:t xml:space="preserve"> of terms, symbols</w:t>
      </w:r>
      <w:r w:rsidRPr="001A78F1">
        <w:t xml:space="preserve"> and abbreviations</w:t>
      </w:r>
      <w:bookmarkEnd w:id="54"/>
      <w:bookmarkEnd w:id="55"/>
      <w:bookmarkEnd w:id="56"/>
      <w:bookmarkEnd w:id="57"/>
    </w:p>
    <w:p w14:paraId="6C2EBCF8" w14:textId="3963E856" w:rsidR="0016356D" w:rsidRPr="001A78F1" w:rsidRDefault="0016356D" w:rsidP="005B0460">
      <w:pPr>
        <w:pStyle w:val="berschrift2"/>
      </w:pPr>
      <w:bookmarkStart w:id="58" w:name="_Toc66109201"/>
      <w:bookmarkStart w:id="59" w:name="_Toc66110180"/>
      <w:bookmarkStart w:id="60" w:name="_Toc67906581"/>
      <w:bookmarkStart w:id="61" w:name="_Toc72910965"/>
      <w:r w:rsidRPr="001A78F1">
        <w:t>3.1</w:t>
      </w:r>
      <w:r w:rsidRPr="001A78F1">
        <w:tab/>
      </w:r>
      <w:r w:rsidR="00117E2F" w:rsidRPr="001A78F1">
        <w:t>Term</w:t>
      </w:r>
      <w:r w:rsidRPr="001A78F1">
        <w:t>s</w:t>
      </w:r>
      <w:bookmarkEnd w:id="58"/>
      <w:bookmarkEnd w:id="59"/>
      <w:bookmarkEnd w:id="60"/>
      <w:bookmarkEnd w:id="61"/>
    </w:p>
    <w:p w14:paraId="58146E21" w14:textId="5045278A" w:rsidR="00A83875" w:rsidRPr="001A78F1" w:rsidRDefault="00A83875" w:rsidP="00A83875">
      <w:pPr>
        <w:keepNext/>
      </w:pPr>
      <w:r w:rsidRPr="001A78F1">
        <w:t xml:space="preserve">For the purposes of the present document, the terms given in </w:t>
      </w:r>
      <w:r w:rsidR="00717CD7" w:rsidRPr="001A78F1">
        <w:t>ETSI ES 201 873-1</w:t>
      </w:r>
      <w:r w:rsidR="00DE0B4A" w:rsidRPr="001A78F1">
        <w:t xml:space="preserve"> [</w:t>
      </w:r>
      <w:r w:rsidR="00DE0B4A" w:rsidRPr="001A78F1">
        <w:fldChar w:fldCharType="begin"/>
      </w:r>
      <w:r w:rsidR="00007586" w:rsidRPr="001A78F1">
        <w:instrText xml:space="preserve">REF REF_ES201873_1 \* MERGEFORMAT  \h </w:instrText>
      </w:r>
      <w:r w:rsidR="00DE0B4A" w:rsidRPr="001A78F1">
        <w:fldChar w:fldCharType="separate"/>
      </w:r>
      <w:r w:rsidR="000F56DF" w:rsidRPr="001A78F1">
        <w:t>1</w:t>
      </w:r>
      <w:r w:rsidR="00DE0B4A" w:rsidRPr="001A78F1">
        <w:fldChar w:fldCharType="end"/>
      </w:r>
      <w:r w:rsidR="00DE0B4A" w:rsidRPr="001A78F1">
        <w:t>]</w:t>
      </w:r>
      <w:r w:rsidRPr="001A78F1">
        <w:t xml:space="preserve">, </w:t>
      </w:r>
      <w:r w:rsidR="00717CD7" w:rsidRPr="001A78F1">
        <w:t>ETSI</w:t>
      </w:r>
      <w:r w:rsidR="00677FC3" w:rsidRPr="001A78F1">
        <w:t xml:space="preserve"> </w:t>
      </w:r>
      <w:r w:rsidR="00717CD7" w:rsidRPr="001A78F1">
        <w:t>ES 201 873</w:t>
      </w:r>
      <w:r w:rsidR="00717CD7" w:rsidRPr="001A78F1">
        <w:noBreakHyphen/>
        <w:t>4</w:t>
      </w:r>
      <w:r w:rsidR="004145DA" w:rsidRPr="001A78F1">
        <w:t> </w:t>
      </w:r>
      <w:r w:rsidR="006A6CB5" w:rsidRPr="001A78F1">
        <w:t>[</w:t>
      </w:r>
      <w:r w:rsidR="006A6CB5" w:rsidRPr="001A78F1">
        <w:fldChar w:fldCharType="begin"/>
      </w:r>
      <w:r w:rsidR="00007586" w:rsidRPr="001A78F1">
        <w:instrText xml:space="preserve">REF REF_ES201873_4  \* MERGEFORMAT  \h </w:instrText>
      </w:r>
      <w:r w:rsidR="006A6CB5" w:rsidRPr="001A78F1">
        <w:fldChar w:fldCharType="separate"/>
      </w:r>
      <w:r w:rsidR="000F56DF" w:rsidRPr="001A78F1">
        <w:t>2</w:t>
      </w:r>
      <w:r w:rsidR="006A6CB5" w:rsidRPr="001A78F1">
        <w:fldChar w:fldCharType="end"/>
      </w:r>
      <w:r w:rsidR="006A6CB5" w:rsidRPr="001A78F1">
        <w:t>]</w:t>
      </w:r>
      <w:r w:rsidR="00650E86" w:rsidRPr="001A78F1">
        <w:t xml:space="preserve">, </w:t>
      </w:r>
      <w:r w:rsidR="00717CD7" w:rsidRPr="001A78F1">
        <w:t>ETSI</w:t>
      </w:r>
      <w:r w:rsidR="00BD10A7" w:rsidRPr="001A78F1">
        <w:t xml:space="preserve"> </w:t>
      </w:r>
      <w:r w:rsidR="00717CD7" w:rsidRPr="001A78F1">
        <w:t>ES 201 873-5</w:t>
      </w:r>
      <w:r w:rsidR="00AD1E25" w:rsidRPr="001A78F1">
        <w:t xml:space="preserve"> [</w:t>
      </w:r>
      <w:r w:rsidR="00AD1E25" w:rsidRPr="001A78F1">
        <w:fldChar w:fldCharType="begin"/>
      </w:r>
      <w:r w:rsidR="00007586" w:rsidRPr="001A78F1">
        <w:instrText xml:space="preserve">REF REF_ES201873_5  \* MERGEFORMAT  \h </w:instrText>
      </w:r>
      <w:r w:rsidR="00AD1E25" w:rsidRPr="001A78F1">
        <w:fldChar w:fldCharType="separate"/>
      </w:r>
      <w:r w:rsidR="000F56DF" w:rsidRPr="001A78F1">
        <w:t>3</w:t>
      </w:r>
      <w:r w:rsidR="00AD1E25" w:rsidRPr="001A78F1">
        <w:fldChar w:fldCharType="end"/>
      </w:r>
      <w:r w:rsidR="00AD1E25" w:rsidRPr="001A78F1">
        <w:t>]</w:t>
      </w:r>
      <w:r w:rsidRPr="001A78F1">
        <w:t xml:space="preserve">, </w:t>
      </w:r>
      <w:r w:rsidR="00717CD7" w:rsidRPr="001A78F1">
        <w:t>ETSI ES 201 873-6</w:t>
      </w:r>
      <w:r w:rsidR="00AD1E25" w:rsidRPr="001A78F1">
        <w:t xml:space="preserve"> [</w:t>
      </w:r>
      <w:r w:rsidR="00AD1E25" w:rsidRPr="001A78F1">
        <w:fldChar w:fldCharType="begin"/>
      </w:r>
      <w:r w:rsidR="00007586" w:rsidRPr="001A78F1">
        <w:instrText xml:space="preserve">REF REF_ES201873_6  \* MERGEFORMAT  \h </w:instrText>
      </w:r>
      <w:r w:rsidR="00AD1E25" w:rsidRPr="001A78F1">
        <w:fldChar w:fldCharType="separate"/>
      </w:r>
      <w:r w:rsidR="000F56DF" w:rsidRPr="001A78F1">
        <w:t>4</w:t>
      </w:r>
      <w:r w:rsidR="00AD1E25" w:rsidRPr="001A78F1">
        <w:fldChar w:fldCharType="end"/>
      </w:r>
      <w:r w:rsidR="00AD1E25" w:rsidRPr="001A78F1">
        <w:t>]</w:t>
      </w:r>
      <w:r w:rsidRPr="001A78F1">
        <w:t xml:space="preserve">, </w:t>
      </w:r>
      <w:r w:rsidR="00717CD7" w:rsidRPr="001A78F1">
        <w:t>ETSI ES 201 873-7</w:t>
      </w:r>
      <w:r w:rsidR="00AD1E25" w:rsidRPr="001A78F1">
        <w:t xml:space="preserve"> [</w:t>
      </w:r>
      <w:r w:rsidR="00AD1E25" w:rsidRPr="001A78F1">
        <w:fldChar w:fldCharType="begin"/>
      </w:r>
      <w:r w:rsidR="00007586" w:rsidRPr="001A78F1">
        <w:instrText xml:space="preserve">REF REF_ES201873_7  \* MERGEFORMAT  \h </w:instrText>
      </w:r>
      <w:r w:rsidR="00AD1E25" w:rsidRPr="001A78F1">
        <w:fldChar w:fldCharType="separate"/>
      </w:r>
      <w:r w:rsidR="000F56DF" w:rsidRPr="001A78F1">
        <w:t>5</w:t>
      </w:r>
      <w:r w:rsidR="00AD1E25" w:rsidRPr="001A78F1">
        <w:fldChar w:fldCharType="end"/>
      </w:r>
      <w:r w:rsidR="00AD1E25" w:rsidRPr="001A78F1">
        <w:t>]</w:t>
      </w:r>
      <w:r w:rsidR="000F5778" w:rsidRPr="001A78F1">
        <w:t xml:space="preserve">, </w:t>
      </w:r>
      <w:r w:rsidR="00717CD7" w:rsidRPr="001A78F1">
        <w:t>ETSI ES 201 873</w:t>
      </w:r>
      <w:r w:rsidR="00717CD7" w:rsidRPr="001A78F1">
        <w:noBreakHyphen/>
        <w:t>10 </w:t>
      </w:r>
      <w:r w:rsidR="00AD1E25" w:rsidRPr="001A78F1">
        <w:t>[</w:t>
      </w:r>
      <w:r w:rsidR="00AD1E25" w:rsidRPr="001A78F1">
        <w:fldChar w:fldCharType="begin"/>
      </w:r>
      <w:r w:rsidR="00007586" w:rsidRPr="001A78F1">
        <w:instrText xml:space="preserve">REF REF_ES201873_10  \* MERGEFORMAT  \h </w:instrText>
      </w:r>
      <w:r w:rsidR="00AD1E25" w:rsidRPr="001A78F1">
        <w:fldChar w:fldCharType="separate"/>
      </w:r>
      <w:r w:rsidR="000F56DF" w:rsidRPr="001A78F1">
        <w:t>6</w:t>
      </w:r>
      <w:r w:rsidR="00AD1E25" w:rsidRPr="001A78F1">
        <w:fldChar w:fldCharType="end"/>
      </w:r>
      <w:r w:rsidR="00AD1E25" w:rsidRPr="001A78F1">
        <w:t>]</w:t>
      </w:r>
      <w:r w:rsidR="000F5778" w:rsidRPr="001A78F1">
        <w:t xml:space="preserve">, </w:t>
      </w:r>
      <w:r w:rsidRPr="001A78F1">
        <w:t>ISO/IEC 9646-1</w:t>
      </w:r>
      <w:r w:rsidR="004145DA" w:rsidRPr="001A78F1">
        <w:t xml:space="preserve"> </w:t>
      </w:r>
      <w:r w:rsidR="00AD1E25" w:rsidRPr="001A78F1">
        <w:t>[</w:t>
      </w:r>
      <w:r w:rsidR="00AD1E25" w:rsidRPr="001A78F1">
        <w:fldChar w:fldCharType="begin"/>
      </w:r>
      <w:r w:rsidR="00007586" w:rsidRPr="001A78F1">
        <w:instrText xml:space="preserve">REF REF_ISOIEC9646_1  \* MERGEFORMAT  \h </w:instrText>
      </w:r>
      <w:r w:rsidR="00AD1E25" w:rsidRPr="001A78F1">
        <w:fldChar w:fldCharType="separate"/>
      </w:r>
      <w:r w:rsidR="000F56DF" w:rsidRPr="001A78F1">
        <w:t>7</w:t>
      </w:r>
      <w:r w:rsidR="00AD1E25" w:rsidRPr="001A78F1">
        <w:fldChar w:fldCharType="end"/>
      </w:r>
      <w:r w:rsidR="00AD1E25" w:rsidRPr="001A78F1">
        <w:t>]</w:t>
      </w:r>
      <w:r w:rsidRPr="001A78F1">
        <w:t xml:space="preserve"> and the following apply:</w:t>
      </w:r>
    </w:p>
    <w:p w14:paraId="22D1C188" w14:textId="1DA8DCE5" w:rsidR="00142726" w:rsidRPr="001A78F1" w:rsidRDefault="00142726" w:rsidP="00142726">
      <w:r w:rsidRPr="001A78F1">
        <w:rPr>
          <w:b/>
        </w:rPr>
        <w:t>subtype compatibility:</w:t>
      </w:r>
      <w:r w:rsidRPr="001A78F1">
        <w:t xml:space="preserve"> type </w:t>
      </w:r>
      <w:r w:rsidR="00FF4F19" w:rsidRPr="001A78F1">
        <w:t>"</w:t>
      </w:r>
      <w:r w:rsidRPr="001A78F1">
        <w:t>A</w:t>
      </w:r>
      <w:r w:rsidR="00FF4F19" w:rsidRPr="001A78F1">
        <w:t>"</w:t>
      </w:r>
      <w:r w:rsidRPr="001A78F1">
        <w:t xml:space="preserve"> has a subtype compatibility to another type </w:t>
      </w:r>
      <w:r w:rsidR="00FF4F19" w:rsidRPr="001A78F1">
        <w:t>"</w:t>
      </w:r>
      <w:r w:rsidRPr="001A78F1">
        <w:t>B</w:t>
      </w:r>
      <w:r w:rsidR="00FF4F19" w:rsidRPr="001A78F1">
        <w:t>"</w:t>
      </w:r>
      <w:r w:rsidRPr="001A78F1">
        <w:t xml:space="preserve"> if all of the values of type A are</w:t>
      </w:r>
      <w:r w:rsidR="007A0ADC" w:rsidRPr="001A78F1">
        <w:t xml:space="preserve"> type compatible with type </w:t>
      </w:r>
      <w:r w:rsidR="00FF4F19" w:rsidRPr="001A78F1">
        <w:t>"</w:t>
      </w:r>
      <w:r w:rsidR="007A0ADC" w:rsidRPr="001A78F1">
        <w:t>B</w:t>
      </w:r>
      <w:r w:rsidR="00FF4F19" w:rsidRPr="001A78F1">
        <w:t>"</w:t>
      </w:r>
    </w:p>
    <w:p w14:paraId="63FA3434" w14:textId="77777777" w:rsidR="00142726" w:rsidRPr="001A78F1" w:rsidRDefault="00142726" w:rsidP="00142726">
      <w:pPr>
        <w:ind w:firstLine="283"/>
      </w:pPr>
      <w:r w:rsidRPr="001A78F1">
        <w:rPr>
          <w:snapToGrid w:val="0"/>
        </w:rPr>
        <w:t>NOTE:</w:t>
      </w:r>
      <w:r w:rsidRPr="001A78F1">
        <w:rPr>
          <w:snapToGrid w:val="0"/>
        </w:rPr>
        <w:tab/>
      </w:r>
      <w:r w:rsidRPr="001A78F1">
        <w:t>All subtypes defined via subtype definition are subtype compatible with their supertype.</w:t>
      </w:r>
    </w:p>
    <w:p w14:paraId="10B198C4" w14:textId="77777777" w:rsidR="002D0BE7" w:rsidRPr="001A78F1" w:rsidRDefault="002D0BE7" w:rsidP="002D0BE7">
      <w:r w:rsidRPr="001A78F1">
        <w:rPr>
          <w:b/>
        </w:rPr>
        <w:t>type parameterization:</w:t>
      </w:r>
      <w:r w:rsidRPr="001A78F1">
        <w:t xml:space="preserve"> ability to pass a type as an actual parameter into a parameterized obj</w:t>
      </w:r>
      <w:r w:rsidR="00C925E9" w:rsidRPr="001A78F1">
        <w:t>ect via a type parameter</w:t>
      </w:r>
    </w:p>
    <w:p w14:paraId="083E63EF" w14:textId="77777777" w:rsidR="002D0BE7" w:rsidRPr="001A78F1" w:rsidRDefault="002D0BE7" w:rsidP="002D0BE7">
      <w:pPr>
        <w:pStyle w:val="NO"/>
        <w:ind w:left="284" w:firstLine="0"/>
        <w:rPr>
          <w:i/>
        </w:rPr>
      </w:pPr>
      <w:r w:rsidRPr="001A78F1">
        <w:rPr>
          <w:snapToGrid w:val="0"/>
        </w:rPr>
        <w:t>NOTE:</w:t>
      </w:r>
      <w:r w:rsidRPr="001A78F1">
        <w:rPr>
          <w:snapToGrid w:val="0"/>
        </w:rPr>
        <w:tab/>
        <w:t>This actual type parameter is added to the specification of that object and may complete it.</w:t>
      </w:r>
    </w:p>
    <w:p w14:paraId="58DB25F6" w14:textId="4B1C093B" w:rsidR="00117E2F" w:rsidRPr="001A78F1" w:rsidRDefault="00CB3396" w:rsidP="008F106B">
      <w:pPr>
        <w:pStyle w:val="berschrift2"/>
        <w:keepNext w:val="0"/>
      </w:pPr>
      <w:bookmarkStart w:id="62" w:name="_Toc66109202"/>
      <w:bookmarkStart w:id="63" w:name="_Toc66110181"/>
      <w:bookmarkStart w:id="64" w:name="_Toc67906582"/>
      <w:bookmarkStart w:id="65" w:name="_Toc72910966"/>
      <w:r w:rsidRPr="001A78F1">
        <w:t>3.</w:t>
      </w:r>
      <w:r w:rsidR="00117E2F" w:rsidRPr="001A78F1">
        <w:t>2</w:t>
      </w:r>
      <w:r w:rsidR="00117E2F" w:rsidRPr="001A78F1">
        <w:tab/>
        <w:t>Symbols</w:t>
      </w:r>
      <w:bookmarkEnd w:id="62"/>
      <w:bookmarkEnd w:id="63"/>
      <w:bookmarkEnd w:id="64"/>
      <w:bookmarkEnd w:id="65"/>
    </w:p>
    <w:p w14:paraId="0D9B075C" w14:textId="14781CD8" w:rsidR="00117E2F" w:rsidRPr="001A78F1" w:rsidRDefault="00117E2F" w:rsidP="00117E2F">
      <w:r w:rsidRPr="001A78F1">
        <w:t>Void.</w:t>
      </w:r>
    </w:p>
    <w:p w14:paraId="369C3555" w14:textId="610B1233" w:rsidR="00CB3396" w:rsidRPr="001A78F1" w:rsidRDefault="00117E2F" w:rsidP="008F106B">
      <w:pPr>
        <w:pStyle w:val="berschrift2"/>
        <w:keepNext w:val="0"/>
      </w:pPr>
      <w:bookmarkStart w:id="66" w:name="_Toc66109203"/>
      <w:bookmarkStart w:id="67" w:name="_Toc66110182"/>
      <w:bookmarkStart w:id="68" w:name="_Toc67906583"/>
      <w:bookmarkStart w:id="69" w:name="_Toc72910967"/>
      <w:r w:rsidRPr="001A78F1">
        <w:t>3.3</w:t>
      </w:r>
      <w:r w:rsidR="00CB3396" w:rsidRPr="001A78F1">
        <w:tab/>
        <w:t>Abbreviations</w:t>
      </w:r>
      <w:bookmarkEnd w:id="66"/>
      <w:bookmarkEnd w:id="67"/>
      <w:bookmarkEnd w:id="68"/>
      <w:bookmarkEnd w:id="69"/>
    </w:p>
    <w:p w14:paraId="21B6CC1B" w14:textId="04883E64" w:rsidR="008F1805" w:rsidRPr="001A78F1" w:rsidRDefault="00CE77F3" w:rsidP="008F106B">
      <w:r w:rsidRPr="001A78F1">
        <w:t xml:space="preserve">For the purposes of the present document, the abbreviations </w:t>
      </w:r>
      <w:r w:rsidR="004145DA" w:rsidRPr="001A78F1">
        <w:t xml:space="preserve">given in </w:t>
      </w:r>
      <w:r w:rsidR="00717CD7" w:rsidRPr="001A78F1">
        <w:t>ETSI ES 201 873-1</w:t>
      </w:r>
      <w:r w:rsidR="00C535AF" w:rsidRPr="001A78F1">
        <w:t xml:space="preserve"> [</w:t>
      </w:r>
      <w:r w:rsidR="00C535AF" w:rsidRPr="001A78F1">
        <w:fldChar w:fldCharType="begin"/>
      </w:r>
      <w:r w:rsidR="00007586" w:rsidRPr="001A78F1">
        <w:instrText xml:space="preserve">REF REF_ES201873_1 \* MERGEFORMAT  \h </w:instrText>
      </w:r>
      <w:r w:rsidR="00C535AF" w:rsidRPr="001A78F1">
        <w:fldChar w:fldCharType="separate"/>
      </w:r>
      <w:r w:rsidR="000F56DF" w:rsidRPr="001A78F1">
        <w:t>1</w:t>
      </w:r>
      <w:r w:rsidR="00C535AF" w:rsidRPr="001A78F1">
        <w:fldChar w:fldCharType="end"/>
      </w:r>
      <w:r w:rsidR="00C535AF" w:rsidRPr="001A78F1">
        <w:t>]</w:t>
      </w:r>
      <w:r w:rsidR="004145DA" w:rsidRPr="001A78F1">
        <w:t xml:space="preserve">, </w:t>
      </w:r>
      <w:r w:rsidR="00717CD7" w:rsidRPr="001A78F1">
        <w:t>ETSI ES 201 873</w:t>
      </w:r>
      <w:r w:rsidR="00717CD7" w:rsidRPr="001A78F1">
        <w:noBreakHyphen/>
        <w:t>4</w:t>
      </w:r>
      <w:r w:rsidR="004145DA" w:rsidRPr="001A78F1">
        <w:t> </w:t>
      </w:r>
      <w:r w:rsidR="00C535AF" w:rsidRPr="001A78F1">
        <w:t>[</w:t>
      </w:r>
      <w:r w:rsidR="00C535AF" w:rsidRPr="001A78F1">
        <w:fldChar w:fldCharType="begin"/>
      </w:r>
      <w:r w:rsidR="00007586" w:rsidRPr="001A78F1">
        <w:instrText xml:space="preserve">REF REF_ES201873_4 \* MERGEFORMAT  \h </w:instrText>
      </w:r>
      <w:r w:rsidR="00C535AF" w:rsidRPr="001A78F1">
        <w:fldChar w:fldCharType="separate"/>
      </w:r>
      <w:r w:rsidR="000F56DF" w:rsidRPr="001A78F1">
        <w:t>2</w:t>
      </w:r>
      <w:r w:rsidR="00C535AF" w:rsidRPr="001A78F1">
        <w:fldChar w:fldCharType="end"/>
      </w:r>
      <w:r w:rsidR="00C535AF" w:rsidRPr="001A78F1">
        <w:t>]</w:t>
      </w:r>
      <w:r w:rsidR="004145DA" w:rsidRPr="001A78F1">
        <w:t xml:space="preserve">, </w:t>
      </w:r>
      <w:r w:rsidR="00717CD7" w:rsidRPr="001A78F1">
        <w:t>ETSI ES 201 873</w:t>
      </w:r>
      <w:r w:rsidR="00717CD7" w:rsidRPr="001A78F1">
        <w:noBreakHyphen/>
        <w:t>5</w:t>
      </w:r>
      <w:r w:rsidR="00650E86" w:rsidRPr="001A78F1">
        <w:t> </w:t>
      </w:r>
      <w:r w:rsidR="00AD1E25" w:rsidRPr="001A78F1">
        <w:t>[</w:t>
      </w:r>
      <w:r w:rsidR="00AD1E25" w:rsidRPr="001A78F1">
        <w:fldChar w:fldCharType="begin"/>
      </w:r>
      <w:r w:rsidR="00007586" w:rsidRPr="001A78F1">
        <w:instrText xml:space="preserve">REF REF_ES201873_5  \* MERGEFORMAT  \h </w:instrText>
      </w:r>
      <w:r w:rsidR="00AD1E25" w:rsidRPr="001A78F1">
        <w:fldChar w:fldCharType="separate"/>
      </w:r>
      <w:r w:rsidR="000F56DF" w:rsidRPr="001A78F1">
        <w:t>3</w:t>
      </w:r>
      <w:r w:rsidR="00AD1E25" w:rsidRPr="001A78F1">
        <w:fldChar w:fldCharType="end"/>
      </w:r>
      <w:r w:rsidR="00AD1E25" w:rsidRPr="001A78F1">
        <w:t>]</w:t>
      </w:r>
      <w:r w:rsidR="004145DA" w:rsidRPr="001A78F1">
        <w:t xml:space="preserve">, </w:t>
      </w:r>
      <w:r w:rsidR="00717CD7" w:rsidRPr="001A78F1">
        <w:t>ETSI ES 201 873-6</w:t>
      </w:r>
      <w:r w:rsidR="004145DA" w:rsidRPr="001A78F1">
        <w:t xml:space="preserve"> </w:t>
      </w:r>
      <w:r w:rsidR="00AD1E25" w:rsidRPr="001A78F1">
        <w:t>[</w:t>
      </w:r>
      <w:r w:rsidR="00AD1E25" w:rsidRPr="001A78F1">
        <w:fldChar w:fldCharType="begin"/>
      </w:r>
      <w:r w:rsidR="00007586" w:rsidRPr="001A78F1">
        <w:instrText xml:space="preserve">REF REF_ES201873_6  \* MERGEFORMAT  \h </w:instrText>
      </w:r>
      <w:r w:rsidR="00AD1E25" w:rsidRPr="001A78F1">
        <w:fldChar w:fldCharType="separate"/>
      </w:r>
      <w:r w:rsidR="000F56DF" w:rsidRPr="001A78F1">
        <w:t>4</w:t>
      </w:r>
      <w:r w:rsidR="00AD1E25" w:rsidRPr="001A78F1">
        <w:fldChar w:fldCharType="end"/>
      </w:r>
      <w:r w:rsidR="00AD1E25" w:rsidRPr="001A78F1">
        <w:t>]</w:t>
      </w:r>
      <w:r w:rsidR="004145DA" w:rsidRPr="001A78F1">
        <w:t xml:space="preserve">, </w:t>
      </w:r>
      <w:r w:rsidR="00717CD7" w:rsidRPr="001A78F1">
        <w:t>ETSI ES 201 873-7</w:t>
      </w:r>
      <w:r w:rsidR="000F5778" w:rsidRPr="001A78F1">
        <w:t xml:space="preserve"> </w:t>
      </w:r>
      <w:r w:rsidR="00AD1E25" w:rsidRPr="001A78F1">
        <w:t>[</w:t>
      </w:r>
      <w:r w:rsidR="00AD1E25" w:rsidRPr="001A78F1">
        <w:fldChar w:fldCharType="begin"/>
      </w:r>
      <w:r w:rsidR="00007586" w:rsidRPr="001A78F1">
        <w:instrText xml:space="preserve">REF REF_ES201873_7  \* MERGEFORMAT  \h </w:instrText>
      </w:r>
      <w:r w:rsidR="00AD1E25" w:rsidRPr="001A78F1">
        <w:fldChar w:fldCharType="separate"/>
      </w:r>
      <w:r w:rsidR="000F56DF" w:rsidRPr="001A78F1">
        <w:t>5</w:t>
      </w:r>
      <w:r w:rsidR="00AD1E25" w:rsidRPr="001A78F1">
        <w:fldChar w:fldCharType="end"/>
      </w:r>
      <w:r w:rsidR="00AD1E25" w:rsidRPr="001A78F1">
        <w:t>]</w:t>
      </w:r>
      <w:r w:rsidR="000F5778" w:rsidRPr="001A78F1">
        <w:t xml:space="preserve">, </w:t>
      </w:r>
      <w:r w:rsidR="00717CD7" w:rsidRPr="001A78F1">
        <w:t>ETSI ES 201 873-10</w:t>
      </w:r>
      <w:r w:rsidR="000F5778" w:rsidRPr="001A78F1">
        <w:t xml:space="preserve"> </w:t>
      </w:r>
      <w:r w:rsidR="00AD1E25" w:rsidRPr="001A78F1">
        <w:t>[</w:t>
      </w:r>
      <w:r w:rsidR="00AD1E25" w:rsidRPr="001A78F1">
        <w:fldChar w:fldCharType="begin"/>
      </w:r>
      <w:r w:rsidR="00007586" w:rsidRPr="001A78F1">
        <w:instrText xml:space="preserve">REF REF_ES201873_10  \* MERGEFORMAT  \h </w:instrText>
      </w:r>
      <w:r w:rsidR="00AD1E25" w:rsidRPr="001A78F1">
        <w:fldChar w:fldCharType="separate"/>
      </w:r>
      <w:r w:rsidR="000F56DF" w:rsidRPr="001A78F1">
        <w:t>6</w:t>
      </w:r>
      <w:r w:rsidR="00AD1E25" w:rsidRPr="001A78F1">
        <w:fldChar w:fldCharType="end"/>
      </w:r>
      <w:r w:rsidR="00AD1E25" w:rsidRPr="001A78F1">
        <w:t>]</w:t>
      </w:r>
      <w:r w:rsidR="00C925E9" w:rsidRPr="001A78F1">
        <w:t xml:space="preserve"> and</w:t>
      </w:r>
      <w:r w:rsidR="000F5778" w:rsidRPr="001A78F1">
        <w:t xml:space="preserve"> </w:t>
      </w:r>
      <w:r w:rsidR="00717CD7" w:rsidRPr="001A78F1">
        <w:t>ISO/IEC 9646</w:t>
      </w:r>
      <w:r w:rsidR="00717CD7" w:rsidRPr="001A78F1">
        <w:noBreakHyphen/>
        <w:t>1 </w:t>
      </w:r>
      <w:r w:rsidR="00AD1E25" w:rsidRPr="001A78F1">
        <w:t>[</w:t>
      </w:r>
      <w:r w:rsidR="00AD1E25" w:rsidRPr="001A78F1">
        <w:fldChar w:fldCharType="begin"/>
      </w:r>
      <w:r w:rsidR="00007586" w:rsidRPr="001A78F1">
        <w:instrText xml:space="preserve">REF REF_ISOIEC9646_1  \* MERGEFORMAT  \h </w:instrText>
      </w:r>
      <w:r w:rsidR="00AD1E25" w:rsidRPr="001A78F1">
        <w:fldChar w:fldCharType="separate"/>
      </w:r>
      <w:r w:rsidR="000F56DF" w:rsidRPr="001A78F1">
        <w:t>7</w:t>
      </w:r>
      <w:r w:rsidR="00AD1E25" w:rsidRPr="001A78F1">
        <w:fldChar w:fldCharType="end"/>
      </w:r>
      <w:r w:rsidR="00AD1E25" w:rsidRPr="001A78F1">
        <w:t>]</w:t>
      </w:r>
      <w:r w:rsidR="004145DA" w:rsidRPr="001A78F1">
        <w:t xml:space="preserve"> </w:t>
      </w:r>
      <w:r w:rsidR="00A171DD" w:rsidRPr="001A78F1">
        <w:t>apply.</w:t>
      </w:r>
    </w:p>
    <w:p w14:paraId="7CC0F38F" w14:textId="77777777" w:rsidR="009A2017" w:rsidRPr="001A78F1" w:rsidRDefault="009A2017" w:rsidP="008F106B">
      <w:pPr>
        <w:pStyle w:val="berschrift1"/>
      </w:pPr>
      <w:bookmarkStart w:id="70" w:name="_Toc66109204"/>
      <w:bookmarkStart w:id="71" w:name="_Toc66110183"/>
      <w:bookmarkStart w:id="72" w:name="_Toc67906584"/>
      <w:bookmarkStart w:id="73" w:name="_Toc72910968"/>
      <w:r w:rsidRPr="001A78F1">
        <w:lastRenderedPageBreak/>
        <w:t>4</w:t>
      </w:r>
      <w:r w:rsidRPr="001A78F1">
        <w:tab/>
        <w:t>Package conformance and compatibility</w:t>
      </w:r>
      <w:bookmarkEnd w:id="70"/>
      <w:bookmarkEnd w:id="71"/>
      <w:bookmarkEnd w:id="72"/>
      <w:bookmarkEnd w:id="73"/>
    </w:p>
    <w:p w14:paraId="114CA74B" w14:textId="77777777" w:rsidR="009A2017" w:rsidRPr="001A78F1" w:rsidRDefault="009A2017" w:rsidP="008F106B">
      <w:pPr>
        <w:keepNext/>
        <w:rPr>
          <w:i/>
        </w:rPr>
      </w:pPr>
      <w:r w:rsidRPr="001A78F1">
        <w:t>The package presented in th</w:t>
      </w:r>
      <w:r w:rsidR="000847F3" w:rsidRPr="001A78F1">
        <w:t>e present</w:t>
      </w:r>
      <w:r w:rsidRPr="001A78F1">
        <w:t xml:space="preserve"> document is identified by the package tag</w:t>
      </w:r>
      <w:r w:rsidR="000847F3" w:rsidRPr="001A78F1">
        <w:t>:</w:t>
      </w:r>
    </w:p>
    <w:p w14:paraId="44BAA2EA" w14:textId="4258D90B" w:rsidR="003750FC" w:rsidRPr="001A78F1" w:rsidRDefault="00FF4F19" w:rsidP="008F106B">
      <w:pPr>
        <w:pStyle w:val="B1"/>
        <w:keepNext/>
        <w:rPr>
          <w:i/>
          <w:iCs/>
        </w:rPr>
      </w:pPr>
      <w:r w:rsidRPr="001A78F1">
        <w:rPr>
          <w:rFonts w:ascii="Courier New" w:hAnsi="Courier New" w:cs="Courier New"/>
          <w:sz w:val="18"/>
          <w:szCs w:val="18"/>
        </w:rPr>
        <w:t>"</w:t>
      </w:r>
      <w:r w:rsidR="00791DAA" w:rsidRPr="001A78F1">
        <w:rPr>
          <w:rFonts w:ascii="Courier New" w:hAnsi="Courier New" w:cs="Courier New"/>
          <w:sz w:val="18"/>
          <w:szCs w:val="18"/>
        </w:rPr>
        <w:t>TTCN</w:t>
      </w:r>
      <w:r w:rsidR="00791DAA" w:rsidRPr="001A78F1">
        <w:rPr>
          <w:rFonts w:ascii="Courier New" w:hAnsi="Courier New" w:cs="Courier New"/>
          <w:sz w:val="18"/>
          <w:szCs w:val="18"/>
        </w:rPr>
        <w:noBreakHyphen/>
        <w:t>3:20</w:t>
      </w:r>
      <w:r w:rsidR="004065FE" w:rsidRPr="001A78F1">
        <w:rPr>
          <w:rFonts w:ascii="Courier New" w:hAnsi="Courier New" w:cs="Courier New"/>
          <w:sz w:val="18"/>
          <w:szCs w:val="18"/>
        </w:rPr>
        <w:t>14</w:t>
      </w:r>
      <w:r w:rsidR="00791DAA" w:rsidRPr="001A78F1">
        <w:rPr>
          <w:rFonts w:ascii="Courier New" w:hAnsi="Courier New" w:cs="Courier New"/>
          <w:sz w:val="18"/>
          <w:szCs w:val="18"/>
        </w:rPr>
        <w:t xml:space="preserve"> Advanced Parameterization</w:t>
      </w:r>
      <w:r w:rsidRPr="001A78F1">
        <w:rPr>
          <w:rFonts w:ascii="Courier New" w:hAnsi="Courier New" w:cs="Courier New"/>
          <w:sz w:val="18"/>
          <w:szCs w:val="18"/>
        </w:rPr>
        <w:t>"</w:t>
      </w:r>
      <w:r w:rsidR="00791DAA" w:rsidRPr="001A78F1">
        <w:t xml:space="preserve"> </w:t>
      </w:r>
      <w:r w:rsidR="009A2017" w:rsidRPr="001A78F1">
        <w:t>- to be used with modules complying with the present document</w:t>
      </w:r>
      <w:r w:rsidR="009A2017" w:rsidRPr="001A78F1">
        <w:rPr>
          <w:iCs/>
        </w:rPr>
        <w:t>.</w:t>
      </w:r>
    </w:p>
    <w:p w14:paraId="4708CD77" w14:textId="6EA1617E" w:rsidR="004065FE" w:rsidRPr="001A78F1" w:rsidRDefault="004065FE" w:rsidP="004065FE">
      <w:pPr>
        <w:pStyle w:val="NO"/>
      </w:pPr>
      <w:r w:rsidRPr="001A78F1">
        <w:t>NOTE:</w:t>
      </w:r>
      <w:r w:rsidRPr="001A78F1">
        <w:tab/>
        <w:t xml:space="preserve">This version of the package only extends the previous versions, identified with the package tag </w:t>
      </w:r>
      <w:r w:rsidR="00FF4F19" w:rsidRPr="001A78F1">
        <w:rPr>
          <w:rFonts w:ascii="Courier New" w:hAnsi="Courier New" w:cs="Courier New"/>
          <w:sz w:val="18"/>
          <w:szCs w:val="18"/>
        </w:rPr>
        <w:t>"</w:t>
      </w:r>
      <w:r w:rsidRPr="001A78F1">
        <w:rPr>
          <w:rFonts w:ascii="Courier New" w:hAnsi="Courier New" w:cs="Courier New"/>
          <w:sz w:val="18"/>
          <w:szCs w:val="18"/>
        </w:rPr>
        <w:t>TTCN</w:t>
      </w:r>
      <w:r w:rsidRPr="001A78F1">
        <w:rPr>
          <w:rFonts w:ascii="Courier New" w:hAnsi="Courier New" w:cs="Courier New"/>
          <w:sz w:val="18"/>
          <w:szCs w:val="18"/>
        </w:rPr>
        <w:noBreakHyphen/>
        <w:t>3:2009 Advanced Parameterization</w:t>
      </w:r>
      <w:r w:rsidR="00FF4F19" w:rsidRPr="001A78F1">
        <w:rPr>
          <w:rFonts w:ascii="Courier New" w:hAnsi="Courier New" w:cs="Courier New"/>
          <w:sz w:val="18"/>
          <w:szCs w:val="18"/>
        </w:rPr>
        <w:t>"</w:t>
      </w:r>
      <w:r w:rsidRPr="001A78F1">
        <w:rPr>
          <w:rFonts w:ascii="Courier New" w:hAnsi="Courier New" w:cs="Courier New"/>
          <w:sz w:val="18"/>
          <w:szCs w:val="18"/>
        </w:rPr>
        <w:t>,</w:t>
      </w:r>
      <w:r w:rsidRPr="001A78F1">
        <w:t xml:space="preserve"> with the option of parameterizing objects - in addition to types - also with signatures. For this reason, modules not containing a formal or actual parameter of the kind signature are compatible with both versions.</w:t>
      </w:r>
    </w:p>
    <w:p w14:paraId="37BF1BA2" w14:textId="611A9A27" w:rsidR="009A2017" w:rsidRPr="001A78F1" w:rsidRDefault="009A2017" w:rsidP="009A2017">
      <w:r w:rsidRPr="001A78F1">
        <w:t>For an implementation claiming to conform to this package version, all features specified in the present document shall be implemented consistently with the requirements given in the present document</w:t>
      </w:r>
      <w:r w:rsidR="00CC0382" w:rsidRPr="001A78F1">
        <w:t>,</w:t>
      </w:r>
      <w:r w:rsidRPr="001A78F1">
        <w:t xml:space="preserve"> in </w:t>
      </w:r>
      <w:r w:rsidR="00717CD7" w:rsidRPr="001A78F1">
        <w:t>ETSI ES 201 873</w:t>
      </w:r>
      <w:r w:rsidR="00717CD7" w:rsidRPr="001A78F1">
        <w:noBreakHyphen/>
        <w:t>1</w:t>
      </w:r>
      <w:r w:rsidRPr="001A78F1">
        <w:t> </w:t>
      </w:r>
      <w:r w:rsidR="006A6CB5" w:rsidRPr="001A78F1">
        <w:t>[</w:t>
      </w:r>
      <w:r w:rsidR="00AD1E25" w:rsidRPr="001A78F1">
        <w:fldChar w:fldCharType="begin"/>
      </w:r>
      <w:r w:rsidR="00007586" w:rsidRPr="001A78F1">
        <w:instrText xml:space="preserve">REF REF_ES201873_1  \* MERGEFORMAT  \h </w:instrText>
      </w:r>
      <w:r w:rsidR="00AD1E25" w:rsidRPr="001A78F1">
        <w:fldChar w:fldCharType="separate"/>
      </w:r>
      <w:r w:rsidR="000F56DF" w:rsidRPr="001A78F1">
        <w:t>1</w:t>
      </w:r>
      <w:r w:rsidR="00AD1E25" w:rsidRPr="001A78F1">
        <w:fldChar w:fldCharType="end"/>
      </w:r>
      <w:r w:rsidR="006A6CB5" w:rsidRPr="001A78F1">
        <w:t>]</w:t>
      </w:r>
      <w:r w:rsidRPr="001A78F1">
        <w:t xml:space="preserve"> and </w:t>
      </w:r>
      <w:r w:rsidR="00CC0382" w:rsidRPr="001A78F1">
        <w:t xml:space="preserve">in </w:t>
      </w:r>
      <w:r w:rsidR="0010478E" w:rsidRPr="001A78F1">
        <w:t xml:space="preserve">ETSI </w:t>
      </w:r>
      <w:r w:rsidR="00717CD7" w:rsidRPr="001A78F1">
        <w:t>ES 201 873</w:t>
      </w:r>
      <w:r w:rsidR="00717CD7" w:rsidRPr="001A78F1">
        <w:noBreakHyphen/>
        <w:t>4</w:t>
      </w:r>
      <w:r w:rsidRPr="001A78F1">
        <w:t> </w:t>
      </w:r>
      <w:r w:rsidR="006A6CB5" w:rsidRPr="001A78F1">
        <w:t>[</w:t>
      </w:r>
      <w:r w:rsidR="006A6CB5" w:rsidRPr="001A78F1">
        <w:fldChar w:fldCharType="begin"/>
      </w:r>
      <w:r w:rsidR="00007586" w:rsidRPr="001A78F1">
        <w:instrText xml:space="preserve">REF REF_ES201873_4  \* MERGEFORMAT  \h </w:instrText>
      </w:r>
      <w:r w:rsidR="006A6CB5" w:rsidRPr="001A78F1">
        <w:fldChar w:fldCharType="separate"/>
      </w:r>
      <w:r w:rsidR="000F56DF" w:rsidRPr="001A78F1">
        <w:t>2</w:t>
      </w:r>
      <w:r w:rsidR="006A6CB5" w:rsidRPr="001A78F1">
        <w:fldChar w:fldCharType="end"/>
      </w:r>
      <w:r w:rsidR="006A6CB5" w:rsidRPr="001A78F1">
        <w:t>]</w:t>
      </w:r>
      <w:r w:rsidRPr="001A78F1">
        <w:t>.</w:t>
      </w:r>
    </w:p>
    <w:p w14:paraId="3993E1AE" w14:textId="77777777" w:rsidR="009A2017" w:rsidRPr="001A78F1" w:rsidRDefault="009A2017" w:rsidP="009A2017">
      <w:r w:rsidRPr="001A78F1">
        <w:t>The package presented in</w:t>
      </w:r>
      <w:r w:rsidR="00960DEB" w:rsidRPr="001A78F1">
        <w:t xml:space="preserve"> </w:t>
      </w:r>
      <w:r w:rsidR="0070147E" w:rsidRPr="001A78F1">
        <w:t>the present document</w:t>
      </w:r>
      <w:r w:rsidR="00960DEB" w:rsidRPr="001A78F1">
        <w:t xml:space="preserve"> is compatible to:</w:t>
      </w:r>
    </w:p>
    <w:p w14:paraId="7945A327" w14:textId="4A91386A" w:rsidR="009A2017" w:rsidRPr="001A78F1" w:rsidRDefault="00717CD7" w:rsidP="005F41C5">
      <w:pPr>
        <w:pStyle w:val="B1"/>
      </w:pPr>
      <w:r w:rsidRPr="001A78F1">
        <w:t>ETSI ES 201 873-1</w:t>
      </w:r>
      <w:r w:rsidR="00C0075E" w:rsidRPr="001A78F1">
        <w:t xml:space="preserve"> [</w:t>
      </w:r>
      <w:r w:rsidR="00C0075E" w:rsidRPr="001A78F1">
        <w:fldChar w:fldCharType="begin"/>
      </w:r>
      <w:r w:rsidR="00007586" w:rsidRPr="001A78F1">
        <w:instrText xml:space="preserve">REF REF_ES201873_1 \* MERGEFORMAT  \h </w:instrText>
      </w:r>
      <w:r w:rsidR="00C0075E" w:rsidRPr="001A78F1">
        <w:fldChar w:fldCharType="separate"/>
      </w:r>
      <w:r w:rsidR="000F56DF" w:rsidRPr="001A78F1">
        <w:t>1</w:t>
      </w:r>
      <w:r w:rsidR="00C0075E" w:rsidRPr="001A78F1">
        <w:fldChar w:fldCharType="end"/>
      </w:r>
      <w:r w:rsidR="00C0075E" w:rsidRPr="001A78F1">
        <w:t>]</w:t>
      </w:r>
      <w:r w:rsidR="000847F3" w:rsidRPr="001A78F1">
        <w:t>,</w:t>
      </w:r>
      <w:r w:rsidR="009A2017" w:rsidRPr="001A78F1">
        <w:t xml:space="preserve"> version </w:t>
      </w:r>
      <w:r w:rsidR="00E24D96" w:rsidRPr="001A78F1">
        <w:t>4.</w:t>
      </w:r>
      <w:r w:rsidR="00902A75" w:rsidRPr="001A78F1">
        <w:t>5</w:t>
      </w:r>
      <w:r w:rsidR="00E24D96" w:rsidRPr="001A78F1">
        <w:t>.1</w:t>
      </w:r>
      <w:r w:rsidR="00960DEB" w:rsidRPr="001A78F1">
        <w:t>;</w:t>
      </w:r>
    </w:p>
    <w:p w14:paraId="7F91124A" w14:textId="524E06AB" w:rsidR="009A2017" w:rsidRPr="001A78F1" w:rsidRDefault="00717CD7" w:rsidP="005F41C5">
      <w:pPr>
        <w:pStyle w:val="B1"/>
      </w:pPr>
      <w:r w:rsidRPr="001A78F1">
        <w:t>ETSI ES 201 873-4</w:t>
      </w:r>
      <w:r w:rsidR="00C0075E" w:rsidRPr="001A78F1">
        <w:t xml:space="preserve"> [</w:t>
      </w:r>
      <w:r w:rsidR="00C0075E" w:rsidRPr="001A78F1">
        <w:fldChar w:fldCharType="begin"/>
      </w:r>
      <w:r w:rsidR="00007586" w:rsidRPr="001A78F1">
        <w:instrText xml:space="preserve">REF REF_ES201873_4 \* MERGEFORMAT  \h </w:instrText>
      </w:r>
      <w:r w:rsidR="00C0075E" w:rsidRPr="001A78F1">
        <w:fldChar w:fldCharType="separate"/>
      </w:r>
      <w:r w:rsidR="000F56DF" w:rsidRPr="001A78F1">
        <w:t>2</w:t>
      </w:r>
      <w:r w:rsidR="00C0075E" w:rsidRPr="001A78F1">
        <w:fldChar w:fldCharType="end"/>
      </w:r>
      <w:r w:rsidR="00C0075E" w:rsidRPr="001A78F1">
        <w:t>]</w:t>
      </w:r>
      <w:r w:rsidR="000847F3" w:rsidRPr="001A78F1">
        <w:t>,</w:t>
      </w:r>
      <w:r w:rsidR="009A2017" w:rsidRPr="001A78F1">
        <w:rPr>
          <w:color w:val="000000"/>
        </w:rPr>
        <w:t xml:space="preserve"> version </w:t>
      </w:r>
      <w:r w:rsidR="00E24D96" w:rsidRPr="001A78F1">
        <w:rPr>
          <w:color w:val="000000"/>
        </w:rPr>
        <w:t>4.</w:t>
      </w:r>
      <w:r w:rsidR="00450048" w:rsidRPr="001A78F1">
        <w:rPr>
          <w:color w:val="000000"/>
        </w:rPr>
        <w:t>5</w:t>
      </w:r>
      <w:r w:rsidR="00E24D96" w:rsidRPr="001A78F1">
        <w:rPr>
          <w:color w:val="000000"/>
        </w:rPr>
        <w:t>.1</w:t>
      </w:r>
      <w:r w:rsidR="00960DEB" w:rsidRPr="001A78F1">
        <w:rPr>
          <w:color w:val="000000"/>
        </w:rPr>
        <w:t>;</w:t>
      </w:r>
    </w:p>
    <w:p w14:paraId="7B779C49" w14:textId="2E45E977" w:rsidR="009A2017" w:rsidRPr="001A78F1" w:rsidRDefault="00717CD7" w:rsidP="005F41C5">
      <w:pPr>
        <w:pStyle w:val="B1"/>
      </w:pPr>
      <w:r w:rsidRPr="001A78F1">
        <w:t>ETSI ES 201 873-5</w:t>
      </w:r>
      <w:r w:rsidR="00C0075E" w:rsidRPr="001A78F1">
        <w:t xml:space="preserve"> [</w:t>
      </w:r>
      <w:r w:rsidR="00C0075E" w:rsidRPr="001A78F1">
        <w:fldChar w:fldCharType="begin"/>
      </w:r>
      <w:r w:rsidR="00007586" w:rsidRPr="001A78F1">
        <w:instrText xml:space="preserve">REF REF_ES201873_5 \* MERGEFORMAT  \h </w:instrText>
      </w:r>
      <w:r w:rsidR="00C0075E" w:rsidRPr="001A78F1">
        <w:fldChar w:fldCharType="separate"/>
      </w:r>
      <w:r w:rsidR="000F56DF" w:rsidRPr="001A78F1">
        <w:t>3</w:t>
      </w:r>
      <w:r w:rsidR="00C0075E" w:rsidRPr="001A78F1">
        <w:fldChar w:fldCharType="end"/>
      </w:r>
      <w:r w:rsidR="00C0075E" w:rsidRPr="001A78F1">
        <w:t>]</w:t>
      </w:r>
      <w:r w:rsidR="000847F3" w:rsidRPr="001A78F1">
        <w:t>,</w:t>
      </w:r>
      <w:r w:rsidR="009A2017" w:rsidRPr="001A78F1">
        <w:rPr>
          <w:color w:val="000000"/>
        </w:rPr>
        <w:t xml:space="preserve"> version </w:t>
      </w:r>
      <w:r w:rsidR="00E24D96" w:rsidRPr="001A78F1">
        <w:rPr>
          <w:color w:val="000000"/>
        </w:rPr>
        <w:t>4.</w:t>
      </w:r>
      <w:r w:rsidR="00902A75" w:rsidRPr="001A78F1">
        <w:rPr>
          <w:color w:val="000000"/>
        </w:rPr>
        <w:t>5</w:t>
      </w:r>
      <w:r w:rsidR="00E24D96" w:rsidRPr="001A78F1">
        <w:rPr>
          <w:color w:val="000000"/>
        </w:rPr>
        <w:t>.1</w:t>
      </w:r>
      <w:r w:rsidR="00960DEB" w:rsidRPr="001A78F1">
        <w:rPr>
          <w:color w:val="000000"/>
        </w:rPr>
        <w:t>;</w:t>
      </w:r>
    </w:p>
    <w:p w14:paraId="36B3A304" w14:textId="3BA7A85C" w:rsidR="009A2017" w:rsidRPr="001A78F1" w:rsidRDefault="00717CD7" w:rsidP="005F41C5">
      <w:pPr>
        <w:pStyle w:val="B1"/>
      </w:pPr>
      <w:r w:rsidRPr="001A78F1">
        <w:t>ETSI ES 201 873-6</w:t>
      </w:r>
      <w:r w:rsidR="00C0075E" w:rsidRPr="001A78F1">
        <w:t xml:space="preserve"> [</w:t>
      </w:r>
      <w:r w:rsidR="00C0075E" w:rsidRPr="001A78F1">
        <w:fldChar w:fldCharType="begin"/>
      </w:r>
      <w:r w:rsidR="00007586" w:rsidRPr="001A78F1">
        <w:instrText xml:space="preserve">REF REF_ES201873_6 \* MERGEFORMAT  \h </w:instrText>
      </w:r>
      <w:r w:rsidR="00C0075E" w:rsidRPr="001A78F1">
        <w:fldChar w:fldCharType="separate"/>
      </w:r>
      <w:r w:rsidR="000F56DF" w:rsidRPr="001A78F1">
        <w:t>4</w:t>
      </w:r>
      <w:r w:rsidR="00C0075E" w:rsidRPr="001A78F1">
        <w:fldChar w:fldCharType="end"/>
      </w:r>
      <w:r w:rsidR="00C0075E" w:rsidRPr="001A78F1">
        <w:t>]</w:t>
      </w:r>
      <w:r w:rsidR="000847F3" w:rsidRPr="001A78F1">
        <w:t>,</w:t>
      </w:r>
      <w:r w:rsidR="009A2017" w:rsidRPr="001A78F1">
        <w:rPr>
          <w:color w:val="000000"/>
        </w:rPr>
        <w:t xml:space="preserve"> version </w:t>
      </w:r>
      <w:r w:rsidR="00085237" w:rsidRPr="001A78F1">
        <w:rPr>
          <w:color w:val="000000"/>
        </w:rPr>
        <w:t>4.</w:t>
      </w:r>
      <w:r w:rsidR="00902A75" w:rsidRPr="001A78F1">
        <w:rPr>
          <w:color w:val="000000"/>
        </w:rPr>
        <w:t>5</w:t>
      </w:r>
      <w:r w:rsidR="00085237" w:rsidRPr="001A78F1">
        <w:rPr>
          <w:color w:val="000000"/>
        </w:rPr>
        <w:t>.1</w:t>
      </w:r>
      <w:r w:rsidR="00960DEB" w:rsidRPr="001A78F1">
        <w:rPr>
          <w:color w:val="000000"/>
        </w:rPr>
        <w:t>;</w:t>
      </w:r>
    </w:p>
    <w:p w14:paraId="2481AC18" w14:textId="37AAB8CC" w:rsidR="009A2017" w:rsidRPr="001A78F1" w:rsidRDefault="00717CD7" w:rsidP="005F41C5">
      <w:pPr>
        <w:pStyle w:val="B1"/>
      </w:pPr>
      <w:r w:rsidRPr="001A78F1">
        <w:t>ETSI ES 201 873-7</w:t>
      </w:r>
      <w:r w:rsidR="00C0075E" w:rsidRPr="001A78F1">
        <w:t xml:space="preserve"> [</w:t>
      </w:r>
      <w:r w:rsidR="00C0075E" w:rsidRPr="001A78F1">
        <w:fldChar w:fldCharType="begin"/>
      </w:r>
      <w:r w:rsidR="00007586" w:rsidRPr="001A78F1">
        <w:instrText xml:space="preserve">REF REF_ES201873_7 \* MERGEFORMAT  \h </w:instrText>
      </w:r>
      <w:r w:rsidR="00C0075E" w:rsidRPr="001A78F1">
        <w:fldChar w:fldCharType="separate"/>
      </w:r>
      <w:r w:rsidR="000F56DF" w:rsidRPr="001A78F1">
        <w:t>5</w:t>
      </w:r>
      <w:r w:rsidR="00C0075E" w:rsidRPr="001A78F1">
        <w:fldChar w:fldCharType="end"/>
      </w:r>
      <w:r w:rsidR="00C0075E" w:rsidRPr="001A78F1">
        <w:t>]</w:t>
      </w:r>
      <w:r w:rsidR="000847F3" w:rsidRPr="001A78F1">
        <w:t>,</w:t>
      </w:r>
      <w:r w:rsidR="009A2017" w:rsidRPr="001A78F1">
        <w:rPr>
          <w:color w:val="000000"/>
        </w:rPr>
        <w:t xml:space="preserve"> version </w:t>
      </w:r>
      <w:r w:rsidR="00085237" w:rsidRPr="001A78F1">
        <w:rPr>
          <w:color w:val="000000"/>
        </w:rPr>
        <w:t>4.</w:t>
      </w:r>
      <w:r w:rsidR="00902A75" w:rsidRPr="001A78F1">
        <w:rPr>
          <w:color w:val="000000"/>
        </w:rPr>
        <w:t>5</w:t>
      </w:r>
      <w:r w:rsidR="00085237" w:rsidRPr="001A78F1">
        <w:rPr>
          <w:color w:val="000000"/>
        </w:rPr>
        <w:t>.1</w:t>
      </w:r>
      <w:r w:rsidR="00960DEB" w:rsidRPr="001A78F1">
        <w:rPr>
          <w:color w:val="000000"/>
        </w:rPr>
        <w:t>;</w:t>
      </w:r>
    </w:p>
    <w:p w14:paraId="1DB3CDD1" w14:textId="6860DF8F" w:rsidR="009A2017" w:rsidRPr="001A78F1" w:rsidRDefault="00717CD7" w:rsidP="005F41C5">
      <w:pPr>
        <w:pStyle w:val="B1"/>
      </w:pPr>
      <w:r w:rsidRPr="001A78F1">
        <w:t>ETSI ES 201 873-8</w:t>
      </w:r>
      <w:r w:rsidR="00C0075E" w:rsidRPr="001A78F1">
        <w:t xml:space="preserve"> [</w:t>
      </w:r>
      <w:r w:rsidR="00C0075E" w:rsidRPr="001A78F1">
        <w:fldChar w:fldCharType="begin"/>
      </w:r>
      <w:r w:rsidR="00007586" w:rsidRPr="001A78F1">
        <w:instrText xml:space="preserve">REF REF_ES201873_8 \* MERGEFORMAT  \h </w:instrText>
      </w:r>
      <w:r w:rsidR="00C0075E" w:rsidRPr="001A78F1">
        <w:fldChar w:fldCharType="separate"/>
      </w:r>
      <w:r w:rsidR="000F56DF" w:rsidRPr="001A78F1">
        <w:t>8</w:t>
      </w:r>
      <w:r w:rsidR="00C0075E" w:rsidRPr="001A78F1">
        <w:fldChar w:fldCharType="end"/>
      </w:r>
      <w:r w:rsidR="00C0075E" w:rsidRPr="001A78F1">
        <w:t>]</w:t>
      </w:r>
      <w:r w:rsidR="000847F3" w:rsidRPr="001A78F1">
        <w:t>,</w:t>
      </w:r>
      <w:r w:rsidR="009A2017" w:rsidRPr="001A78F1">
        <w:rPr>
          <w:color w:val="000000"/>
        </w:rPr>
        <w:t xml:space="preserve"> version </w:t>
      </w:r>
      <w:r w:rsidR="00902A75" w:rsidRPr="001A78F1">
        <w:rPr>
          <w:color w:val="000000"/>
        </w:rPr>
        <w:t>4</w:t>
      </w:r>
      <w:r w:rsidR="00085237" w:rsidRPr="001A78F1">
        <w:rPr>
          <w:color w:val="000000"/>
        </w:rPr>
        <w:t>.</w:t>
      </w:r>
      <w:r w:rsidR="00902A75" w:rsidRPr="001A78F1">
        <w:rPr>
          <w:color w:val="000000"/>
        </w:rPr>
        <w:t>5</w:t>
      </w:r>
      <w:r w:rsidR="00085237" w:rsidRPr="001A78F1">
        <w:rPr>
          <w:color w:val="000000"/>
        </w:rPr>
        <w:t>.1</w:t>
      </w:r>
      <w:r w:rsidR="00960DEB" w:rsidRPr="001A78F1">
        <w:rPr>
          <w:color w:val="000000"/>
        </w:rPr>
        <w:t>;</w:t>
      </w:r>
    </w:p>
    <w:p w14:paraId="15EB8E24" w14:textId="3012B7F3" w:rsidR="009A2017" w:rsidRPr="001A78F1" w:rsidRDefault="00717CD7" w:rsidP="005F41C5">
      <w:pPr>
        <w:pStyle w:val="B1"/>
      </w:pPr>
      <w:r w:rsidRPr="001A78F1">
        <w:t>ETSI ES 201 873-9</w:t>
      </w:r>
      <w:r w:rsidR="00C0075E" w:rsidRPr="001A78F1">
        <w:t xml:space="preserve"> [</w:t>
      </w:r>
      <w:r w:rsidR="00C0075E" w:rsidRPr="001A78F1">
        <w:fldChar w:fldCharType="begin"/>
      </w:r>
      <w:r w:rsidR="00007586" w:rsidRPr="001A78F1">
        <w:instrText xml:space="preserve">REF REF_ES201873_9 \* MERGEFORMAT  \h </w:instrText>
      </w:r>
      <w:r w:rsidR="00C0075E" w:rsidRPr="001A78F1">
        <w:fldChar w:fldCharType="separate"/>
      </w:r>
      <w:r w:rsidR="000F56DF" w:rsidRPr="001A78F1">
        <w:t>9</w:t>
      </w:r>
      <w:r w:rsidR="00C0075E" w:rsidRPr="001A78F1">
        <w:fldChar w:fldCharType="end"/>
      </w:r>
      <w:r w:rsidR="00C0075E" w:rsidRPr="001A78F1">
        <w:t>]</w:t>
      </w:r>
      <w:r w:rsidR="000847F3" w:rsidRPr="001A78F1">
        <w:t>,</w:t>
      </w:r>
      <w:r w:rsidR="009A2017" w:rsidRPr="001A78F1">
        <w:rPr>
          <w:color w:val="000000"/>
        </w:rPr>
        <w:t xml:space="preserve"> version </w:t>
      </w:r>
      <w:r w:rsidR="00085237" w:rsidRPr="001A78F1">
        <w:rPr>
          <w:color w:val="000000"/>
        </w:rPr>
        <w:t>4.</w:t>
      </w:r>
      <w:r w:rsidR="00902A75" w:rsidRPr="001A78F1">
        <w:rPr>
          <w:color w:val="000000"/>
        </w:rPr>
        <w:t>5</w:t>
      </w:r>
      <w:r w:rsidR="00085237" w:rsidRPr="001A78F1">
        <w:rPr>
          <w:color w:val="000000"/>
        </w:rPr>
        <w:t>.1</w:t>
      </w:r>
      <w:r w:rsidR="00960DEB" w:rsidRPr="001A78F1">
        <w:rPr>
          <w:color w:val="000000"/>
        </w:rPr>
        <w:t>;</w:t>
      </w:r>
    </w:p>
    <w:p w14:paraId="08B8ABEF" w14:textId="2A526BF9" w:rsidR="009A2017" w:rsidRPr="001A78F1" w:rsidRDefault="00717CD7" w:rsidP="005F41C5">
      <w:pPr>
        <w:pStyle w:val="B1"/>
      </w:pPr>
      <w:r w:rsidRPr="001A78F1">
        <w:t>ETSI ES 201 873-10</w:t>
      </w:r>
      <w:r w:rsidR="00C0075E" w:rsidRPr="001A78F1">
        <w:t xml:space="preserve"> [</w:t>
      </w:r>
      <w:r w:rsidR="00C0075E" w:rsidRPr="001A78F1">
        <w:fldChar w:fldCharType="begin"/>
      </w:r>
      <w:r w:rsidR="00007586" w:rsidRPr="001A78F1">
        <w:instrText xml:space="preserve">REF REF_ES201873_10 \* MERGEFORMAT  \h </w:instrText>
      </w:r>
      <w:r w:rsidR="00C0075E" w:rsidRPr="001A78F1">
        <w:fldChar w:fldCharType="separate"/>
      </w:r>
      <w:r w:rsidR="000F56DF" w:rsidRPr="001A78F1">
        <w:t>6</w:t>
      </w:r>
      <w:r w:rsidR="00C0075E" w:rsidRPr="001A78F1">
        <w:fldChar w:fldCharType="end"/>
      </w:r>
      <w:r w:rsidR="00C0075E" w:rsidRPr="001A78F1">
        <w:t>]</w:t>
      </w:r>
      <w:r w:rsidR="000847F3" w:rsidRPr="001A78F1">
        <w:t>,</w:t>
      </w:r>
      <w:r w:rsidR="009A2017" w:rsidRPr="001A78F1">
        <w:rPr>
          <w:color w:val="000000"/>
        </w:rPr>
        <w:t xml:space="preserve"> version </w:t>
      </w:r>
      <w:r w:rsidR="00902A75" w:rsidRPr="001A78F1">
        <w:rPr>
          <w:color w:val="000000"/>
        </w:rPr>
        <w:t>4</w:t>
      </w:r>
      <w:r w:rsidR="00085237" w:rsidRPr="001A78F1">
        <w:rPr>
          <w:color w:val="000000"/>
        </w:rPr>
        <w:t>.</w:t>
      </w:r>
      <w:r w:rsidR="00902A75" w:rsidRPr="001A78F1">
        <w:rPr>
          <w:color w:val="000000"/>
        </w:rPr>
        <w:t>5</w:t>
      </w:r>
      <w:r w:rsidR="00085237" w:rsidRPr="001A78F1">
        <w:rPr>
          <w:color w:val="000000"/>
        </w:rPr>
        <w:t>.1</w:t>
      </w:r>
      <w:r w:rsidR="000847F3" w:rsidRPr="001A78F1">
        <w:rPr>
          <w:color w:val="000000"/>
        </w:rPr>
        <w:t>.</w:t>
      </w:r>
    </w:p>
    <w:p w14:paraId="2FA8B3C9" w14:textId="77777777" w:rsidR="009A2017" w:rsidRPr="001A78F1" w:rsidRDefault="009A2017" w:rsidP="00132E1A">
      <w:r w:rsidRPr="001A78F1">
        <w:t xml:space="preserve">If later versions of those </w:t>
      </w:r>
      <w:r w:rsidR="00566E21" w:rsidRPr="001A78F1">
        <w:t xml:space="preserve">parts </w:t>
      </w:r>
      <w:r w:rsidRPr="001A78F1">
        <w:t xml:space="preserve">are available and should be used instead, the compatibility </w:t>
      </w:r>
      <w:r w:rsidR="000847F3" w:rsidRPr="001A78F1">
        <w:t>to the package presented in the present</w:t>
      </w:r>
      <w:r w:rsidRPr="001A78F1">
        <w:t xml:space="preserve"> document has to be checked individually.</w:t>
      </w:r>
    </w:p>
    <w:p w14:paraId="7605F631" w14:textId="77777777" w:rsidR="00CB3396" w:rsidRPr="001A78F1" w:rsidRDefault="009A2017" w:rsidP="005B0460">
      <w:pPr>
        <w:pStyle w:val="berschrift1"/>
      </w:pPr>
      <w:bookmarkStart w:id="74" w:name="_Toc66109205"/>
      <w:bookmarkStart w:id="75" w:name="_Toc66110184"/>
      <w:bookmarkStart w:id="76" w:name="_Toc67906585"/>
      <w:bookmarkStart w:id="77" w:name="_Toc72910969"/>
      <w:r w:rsidRPr="001A78F1">
        <w:t>5</w:t>
      </w:r>
      <w:r w:rsidR="00CB3396" w:rsidRPr="001A78F1">
        <w:tab/>
      </w:r>
      <w:r w:rsidR="00FC1895" w:rsidRPr="001A78F1">
        <w:t xml:space="preserve">Package </w:t>
      </w:r>
      <w:r w:rsidR="00C913BD" w:rsidRPr="001A78F1">
        <w:t xml:space="preserve">concepts </w:t>
      </w:r>
      <w:r w:rsidR="00FC1895" w:rsidRPr="001A78F1">
        <w:t xml:space="preserve">for the </w:t>
      </w:r>
      <w:r w:rsidR="00C913BD" w:rsidRPr="001A78F1">
        <w:t>core language</w:t>
      </w:r>
      <w:bookmarkEnd w:id="74"/>
      <w:bookmarkEnd w:id="75"/>
      <w:bookmarkEnd w:id="76"/>
      <w:bookmarkEnd w:id="77"/>
    </w:p>
    <w:p w14:paraId="5DC29D46" w14:textId="77777777" w:rsidR="00833ABA" w:rsidRPr="001A78F1" w:rsidRDefault="009A2017" w:rsidP="005B0460">
      <w:pPr>
        <w:pStyle w:val="berschrift2"/>
      </w:pPr>
      <w:bookmarkStart w:id="78" w:name="_Toc66109206"/>
      <w:bookmarkStart w:id="79" w:name="_Toc66110185"/>
      <w:bookmarkStart w:id="80" w:name="_Toc67906586"/>
      <w:bookmarkStart w:id="81" w:name="_Toc72910970"/>
      <w:r w:rsidRPr="001A78F1">
        <w:t>5</w:t>
      </w:r>
      <w:r w:rsidR="00CB3396" w:rsidRPr="001A78F1">
        <w:t>.1</w:t>
      </w:r>
      <w:r w:rsidR="00CB3396" w:rsidRPr="001A78F1">
        <w:tab/>
      </w:r>
      <w:r w:rsidR="00833ABA" w:rsidRPr="001A78F1">
        <w:t xml:space="preserve">Extension to </w:t>
      </w:r>
      <w:r w:rsidR="00717CD7" w:rsidRPr="001A78F1">
        <w:t>ETSI ES 201 873-1</w:t>
      </w:r>
      <w:r w:rsidR="00E87C10" w:rsidRPr="001A78F1">
        <w:t xml:space="preserve">, </w:t>
      </w:r>
      <w:r w:rsidR="00833ABA" w:rsidRPr="001A78F1">
        <w:t>clause 4</w:t>
      </w:r>
      <w:r w:rsidR="003C0326" w:rsidRPr="001A78F1">
        <w:t xml:space="preserve"> </w:t>
      </w:r>
      <w:r w:rsidR="000C7488" w:rsidRPr="001A78F1">
        <w:t>(</w:t>
      </w:r>
      <w:r w:rsidR="003C0326" w:rsidRPr="001A78F1">
        <w:t>Introduction</w:t>
      </w:r>
      <w:r w:rsidR="000C7488" w:rsidRPr="001A78F1">
        <w:t>)</w:t>
      </w:r>
      <w:bookmarkEnd w:id="78"/>
      <w:bookmarkEnd w:id="79"/>
      <w:bookmarkEnd w:id="80"/>
      <w:bookmarkEnd w:id="81"/>
    </w:p>
    <w:p w14:paraId="0E1880CA" w14:textId="77777777" w:rsidR="00833ABA" w:rsidRPr="001A78F1" w:rsidRDefault="00833ABA" w:rsidP="00833ABA">
      <w:r w:rsidRPr="001A78F1">
        <w:t>Th</w:t>
      </w:r>
      <w:r w:rsidR="00342BE3" w:rsidRPr="001A78F1">
        <w:t xml:space="preserve">e </w:t>
      </w:r>
      <w:r w:rsidR="007B68C7" w:rsidRPr="001A78F1">
        <w:t xml:space="preserve">present package adds the </w:t>
      </w:r>
      <w:r w:rsidR="00342BE3" w:rsidRPr="001A78F1">
        <w:t>following</w:t>
      </w:r>
      <w:r w:rsidRPr="001A78F1">
        <w:t xml:space="preserve"> </w:t>
      </w:r>
      <w:r w:rsidR="00342BE3" w:rsidRPr="001A78F1">
        <w:t xml:space="preserve">essential characteristic </w:t>
      </w:r>
      <w:r w:rsidRPr="001A78F1">
        <w:t>to TTCN-3:</w:t>
      </w:r>
    </w:p>
    <w:p w14:paraId="5D11909C" w14:textId="77777777" w:rsidR="00833ABA" w:rsidRPr="001A78F1" w:rsidRDefault="00833ABA" w:rsidP="000847F3">
      <w:pPr>
        <w:pStyle w:val="B1"/>
      </w:pPr>
      <w:r w:rsidRPr="001A78F1">
        <w:t>type parameterization</w:t>
      </w:r>
      <w:r w:rsidR="00960DEB" w:rsidRPr="001A78F1">
        <w:t>.</w:t>
      </w:r>
    </w:p>
    <w:p w14:paraId="05E5989A" w14:textId="77777777" w:rsidR="00833ABA" w:rsidRPr="001A78F1" w:rsidRDefault="009A2017" w:rsidP="005B0460">
      <w:pPr>
        <w:pStyle w:val="berschrift2"/>
      </w:pPr>
      <w:bookmarkStart w:id="82" w:name="_Toc66109207"/>
      <w:bookmarkStart w:id="83" w:name="_Toc66110186"/>
      <w:bookmarkStart w:id="84" w:name="_Toc67906587"/>
      <w:bookmarkStart w:id="85" w:name="_Toc72910971"/>
      <w:r w:rsidRPr="001A78F1">
        <w:t>5.2</w:t>
      </w:r>
      <w:r w:rsidRPr="001A78F1">
        <w:tab/>
      </w:r>
      <w:r w:rsidR="00833ABA" w:rsidRPr="001A78F1">
        <w:t xml:space="preserve">Extension to </w:t>
      </w:r>
      <w:r w:rsidR="00717CD7" w:rsidRPr="001A78F1">
        <w:t>ETSI ES 201 873-1</w:t>
      </w:r>
      <w:r w:rsidR="00E87C10" w:rsidRPr="001A78F1">
        <w:t xml:space="preserve">, </w:t>
      </w:r>
      <w:r w:rsidR="00833ABA" w:rsidRPr="001A78F1">
        <w:t>clause 5</w:t>
      </w:r>
      <w:r w:rsidR="003C0326" w:rsidRPr="001A78F1">
        <w:t xml:space="preserve"> </w:t>
      </w:r>
      <w:r w:rsidR="000C7488" w:rsidRPr="001A78F1">
        <w:t>(</w:t>
      </w:r>
      <w:r w:rsidR="003C0326" w:rsidRPr="001A78F1">
        <w:t>Basic language elements</w:t>
      </w:r>
      <w:r w:rsidR="000C7488" w:rsidRPr="001A78F1">
        <w:t>)</w:t>
      </w:r>
      <w:bookmarkEnd w:id="82"/>
      <w:bookmarkEnd w:id="83"/>
      <w:bookmarkEnd w:id="84"/>
      <w:bookmarkEnd w:id="85"/>
    </w:p>
    <w:p w14:paraId="541BFCF3" w14:textId="77777777" w:rsidR="00AF5F27" w:rsidRPr="001A78F1" w:rsidRDefault="00E867D6" w:rsidP="00D07A1A">
      <w:pPr>
        <w:pStyle w:val="H6"/>
      </w:pPr>
      <w:r w:rsidRPr="001A78F1">
        <w:t>Clause 5.2.1</w:t>
      </w:r>
      <w:r w:rsidRPr="001A78F1">
        <w:tab/>
      </w:r>
      <w:r w:rsidR="00AF5F27" w:rsidRPr="001A78F1">
        <w:t xml:space="preserve">Scope of </w:t>
      </w:r>
      <w:r w:rsidR="001E77FE" w:rsidRPr="001A78F1">
        <w:t>formal parameters</w:t>
      </w:r>
    </w:p>
    <w:p w14:paraId="50C3C82C" w14:textId="77777777" w:rsidR="00167E90" w:rsidRPr="001A78F1" w:rsidRDefault="00167E90" w:rsidP="00833ABA">
      <w:pPr>
        <w:rPr>
          <w:color w:val="000000"/>
        </w:rPr>
      </w:pPr>
      <w:r w:rsidRPr="001A78F1">
        <w:rPr>
          <w:color w:val="000000"/>
        </w:rPr>
        <w:t>Add the following text:</w:t>
      </w:r>
    </w:p>
    <w:p w14:paraId="01E32E48" w14:textId="77777777" w:rsidR="00833ABA" w:rsidRPr="001A78F1" w:rsidRDefault="00AF5F27" w:rsidP="00833ABA">
      <w:pPr>
        <w:rPr>
          <w:color w:val="000000"/>
        </w:rPr>
      </w:pPr>
      <w:r w:rsidRPr="001A78F1">
        <w:rPr>
          <w:color w:val="000000"/>
        </w:rPr>
        <w:t>Additionally, f</w:t>
      </w:r>
      <w:r w:rsidR="00833ABA" w:rsidRPr="001A78F1">
        <w:rPr>
          <w:color w:val="000000"/>
        </w:rPr>
        <w:t xml:space="preserve">ormal type parameters can be used as types of formal value parameters, return values, </w:t>
      </w:r>
      <w:r w:rsidR="00833ABA" w:rsidRPr="001A78F1">
        <w:rPr>
          <w:rFonts w:ascii="Courier New" w:hAnsi="Courier New" w:cs="Courier New"/>
          <w:b/>
          <w:color w:val="000000"/>
          <w:sz w:val="16"/>
          <w:szCs w:val="16"/>
        </w:rPr>
        <w:t>runs on</w:t>
      </w:r>
      <w:r w:rsidR="00833ABA" w:rsidRPr="001A78F1">
        <w:rPr>
          <w:color w:val="000000"/>
        </w:rPr>
        <w:t xml:space="preserve"> and </w:t>
      </w:r>
      <w:r w:rsidR="00833ABA" w:rsidRPr="001A78F1">
        <w:rPr>
          <w:rFonts w:ascii="Courier New" w:hAnsi="Courier New" w:cs="Courier New"/>
          <w:b/>
          <w:color w:val="000000"/>
          <w:sz w:val="16"/>
          <w:szCs w:val="16"/>
        </w:rPr>
        <w:t>system</w:t>
      </w:r>
      <w:r w:rsidR="00833ABA" w:rsidRPr="001A78F1">
        <w:rPr>
          <w:color w:val="000000"/>
        </w:rPr>
        <w:t xml:space="preserve"> clauses, where applicable.</w:t>
      </w:r>
    </w:p>
    <w:p w14:paraId="03734206" w14:textId="77777777" w:rsidR="00AF5F27" w:rsidRPr="001A78F1" w:rsidRDefault="00E867D6" w:rsidP="00D07A1A">
      <w:pPr>
        <w:pStyle w:val="H6"/>
      </w:pPr>
      <w:r w:rsidRPr="001A78F1">
        <w:t>Clause 5.4</w:t>
      </w:r>
      <w:r w:rsidRPr="001A78F1">
        <w:tab/>
      </w:r>
      <w:r w:rsidR="00AF5F27" w:rsidRPr="001A78F1">
        <w:t>Parameterization</w:t>
      </w:r>
    </w:p>
    <w:p w14:paraId="77B886B1" w14:textId="77777777" w:rsidR="00AF5F27" w:rsidRPr="001A78F1" w:rsidRDefault="00AF5F27" w:rsidP="00833ABA">
      <w:pPr>
        <w:rPr>
          <w:color w:val="000000"/>
        </w:rPr>
      </w:pPr>
      <w:r w:rsidRPr="001A78F1">
        <w:rPr>
          <w:color w:val="000000"/>
        </w:rPr>
        <w:t xml:space="preserve">Additionally, </w:t>
      </w:r>
      <w:r w:rsidRPr="001A78F1">
        <w:t>TTCN</w:t>
      </w:r>
      <w:r w:rsidRPr="001A78F1">
        <w:rPr>
          <w:color w:val="000000"/>
        </w:rPr>
        <w:t xml:space="preserve">-3 supports type </w:t>
      </w:r>
      <w:r w:rsidR="00CB09C3" w:rsidRPr="001A78F1">
        <w:rPr>
          <w:color w:val="000000"/>
        </w:rPr>
        <w:t xml:space="preserve">and signature </w:t>
      </w:r>
      <w:r w:rsidRPr="001A78F1">
        <w:rPr>
          <w:color w:val="000000"/>
        </w:rPr>
        <w:t>parameterization.</w:t>
      </w:r>
    </w:p>
    <w:p w14:paraId="7D143311" w14:textId="2FC929E3" w:rsidR="00342BE3" w:rsidRPr="001A78F1" w:rsidRDefault="00342BE3" w:rsidP="00833ABA">
      <w:pPr>
        <w:rPr>
          <w:color w:val="000000"/>
        </w:rPr>
      </w:pPr>
      <w:r w:rsidRPr="001A78F1">
        <w:lastRenderedPageBreak/>
        <w:t xml:space="preserve">Replace table 2 </w:t>
      </w:r>
      <w:r w:rsidR="00FF4F19" w:rsidRPr="001A78F1">
        <w:t>"</w:t>
      </w:r>
      <w:r w:rsidRPr="001A78F1">
        <w:t>Overview of parameterizable TTCN-3 objects</w:t>
      </w:r>
      <w:r w:rsidR="00FF4F19" w:rsidRPr="001A78F1">
        <w:t>"</w:t>
      </w:r>
      <w:r w:rsidRPr="001A78F1">
        <w:t xml:space="preserve"> with the following table</w:t>
      </w:r>
      <w:r w:rsidR="009E56D6" w:rsidRPr="001A78F1">
        <w:t xml:space="preserve"> 2</w:t>
      </w:r>
      <w:r w:rsidRPr="001A78F1">
        <w:t>.</w:t>
      </w:r>
    </w:p>
    <w:p w14:paraId="0AF81122" w14:textId="77777777" w:rsidR="00AF5F27" w:rsidRPr="001A78F1" w:rsidRDefault="00AF5F27" w:rsidP="00960DEB">
      <w:pPr>
        <w:pStyle w:val="TH"/>
      </w:pPr>
      <w:r w:rsidRPr="001A78F1">
        <w:t>Table 2</w:t>
      </w:r>
      <w:r w:rsidR="00960DEB" w:rsidRPr="001A78F1">
        <w:t>:</w:t>
      </w:r>
      <w:r w:rsidRPr="001A78F1">
        <w:t xml:space="preserve"> Overview of parameterizable TTCN</w:t>
      </w:r>
      <w:r w:rsidRPr="001A78F1">
        <w:noBreakHyphen/>
        <w:t>3 ob</w:t>
      </w:r>
      <w:r w:rsidR="00342BE3" w:rsidRPr="001A78F1">
        <w:t>jects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7"/>
        <w:gridCol w:w="2213"/>
        <w:gridCol w:w="2041"/>
        <w:gridCol w:w="4274"/>
      </w:tblGrid>
      <w:tr w:rsidR="00AF5F27" w:rsidRPr="001A78F1" w14:paraId="0AD42222" w14:textId="77777777" w:rsidTr="004065FE">
        <w:trPr>
          <w:jc w:val="center"/>
        </w:trPr>
        <w:tc>
          <w:tcPr>
            <w:tcW w:w="1267" w:type="dxa"/>
          </w:tcPr>
          <w:p w14:paraId="69B605DD" w14:textId="77777777" w:rsidR="00AF5F27" w:rsidRPr="001A78F1" w:rsidRDefault="00AF5F27" w:rsidP="003750FC">
            <w:pPr>
              <w:pStyle w:val="TAH"/>
            </w:pPr>
            <w:r w:rsidRPr="001A78F1">
              <w:t>Keyword</w:t>
            </w:r>
          </w:p>
        </w:tc>
        <w:tc>
          <w:tcPr>
            <w:tcW w:w="2213" w:type="dxa"/>
          </w:tcPr>
          <w:p w14:paraId="070BD830" w14:textId="77777777" w:rsidR="00AF5F27" w:rsidRPr="001A78F1" w:rsidDel="00BC109B" w:rsidRDefault="00AF5F27" w:rsidP="003750FC">
            <w:pPr>
              <w:pStyle w:val="TAH"/>
            </w:pPr>
            <w:r w:rsidRPr="001A78F1">
              <w:t>Allowed kind of Parameterization</w:t>
            </w:r>
          </w:p>
        </w:tc>
        <w:tc>
          <w:tcPr>
            <w:tcW w:w="2041" w:type="dxa"/>
          </w:tcPr>
          <w:p w14:paraId="6C71684D" w14:textId="77777777" w:rsidR="00AF5F27" w:rsidRPr="001A78F1" w:rsidRDefault="00AF5F27" w:rsidP="003750FC">
            <w:pPr>
              <w:pStyle w:val="TAH"/>
            </w:pPr>
            <w:r w:rsidRPr="001A78F1">
              <w:t>Allowed form of non-type Parameterization</w:t>
            </w:r>
          </w:p>
        </w:tc>
        <w:tc>
          <w:tcPr>
            <w:tcW w:w="4274" w:type="dxa"/>
          </w:tcPr>
          <w:p w14:paraId="55BB3B05" w14:textId="77777777" w:rsidR="00AF5F27" w:rsidRPr="001A78F1" w:rsidRDefault="00AF5F27" w:rsidP="003750FC">
            <w:pPr>
              <w:pStyle w:val="TAH"/>
            </w:pPr>
            <w:r w:rsidRPr="001A78F1">
              <w:t>Allowed types in formal non-type parameter lists</w:t>
            </w:r>
          </w:p>
        </w:tc>
      </w:tr>
      <w:tr w:rsidR="00AF5F27" w:rsidRPr="001A78F1" w14:paraId="4C0434BA" w14:textId="77777777" w:rsidTr="004065FE">
        <w:trPr>
          <w:jc w:val="center"/>
        </w:trPr>
        <w:tc>
          <w:tcPr>
            <w:tcW w:w="1267" w:type="dxa"/>
          </w:tcPr>
          <w:p w14:paraId="072E3ABC" w14:textId="77777777" w:rsidR="00AF5F27" w:rsidRPr="001A78F1" w:rsidRDefault="00AF5F27" w:rsidP="00483D24">
            <w:pPr>
              <w:pStyle w:val="TAL"/>
              <w:rPr>
                <w:b/>
              </w:rPr>
            </w:pPr>
            <w:r w:rsidRPr="001A78F1">
              <w:rPr>
                <w:b/>
              </w:rPr>
              <w:t>module</w:t>
            </w:r>
          </w:p>
        </w:tc>
        <w:tc>
          <w:tcPr>
            <w:tcW w:w="2213" w:type="dxa"/>
          </w:tcPr>
          <w:p w14:paraId="1390039C" w14:textId="77777777" w:rsidR="00AF5F27" w:rsidRPr="001A78F1" w:rsidRDefault="00AF5F27" w:rsidP="00483D24">
            <w:pPr>
              <w:pStyle w:val="TAC"/>
              <w:jc w:val="left"/>
              <w:rPr>
                <w:color w:val="000000"/>
              </w:rPr>
            </w:pPr>
            <w:r w:rsidRPr="001A78F1">
              <w:rPr>
                <w:color w:val="000000"/>
              </w:rPr>
              <w:t>Value parameterization</w:t>
            </w:r>
          </w:p>
        </w:tc>
        <w:tc>
          <w:tcPr>
            <w:tcW w:w="2041" w:type="dxa"/>
          </w:tcPr>
          <w:p w14:paraId="16E72BD3" w14:textId="77777777" w:rsidR="00AF5F27" w:rsidRPr="001A78F1" w:rsidRDefault="00AF5F27" w:rsidP="0061657B">
            <w:pPr>
              <w:pStyle w:val="TAL"/>
            </w:pPr>
            <w:r w:rsidRPr="001A78F1">
              <w:t>Static at start of run-time</w:t>
            </w:r>
          </w:p>
        </w:tc>
        <w:tc>
          <w:tcPr>
            <w:tcW w:w="4274" w:type="dxa"/>
          </w:tcPr>
          <w:p w14:paraId="3D890150" w14:textId="77777777" w:rsidR="00AF5F27" w:rsidRPr="001A78F1" w:rsidRDefault="00AF5F27" w:rsidP="00483D24">
            <w:pPr>
              <w:pStyle w:val="TAC"/>
              <w:jc w:val="left"/>
              <w:rPr>
                <w:color w:val="000000"/>
              </w:rPr>
            </w:pPr>
            <w:r w:rsidRPr="001A78F1">
              <w:rPr>
                <w:color w:val="000000"/>
              </w:rPr>
              <w:t xml:space="preserve">all basic types, all user-defined types and </w:t>
            </w:r>
            <w:r w:rsidRPr="001A78F1">
              <w:rPr>
                <w:rFonts w:ascii="Courier New" w:hAnsi="Courier New" w:cs="Courier New"/>
                <w:b/>
                <w:color w:val="000000"/>
                <w:sz w:val="16"/>
                <w:szCs w:val="16"/>
              </w:rPr>
              <w:t>address</w:t>
            </w:r>
            <w:r w:rsidRPr="001A78F1">
              <w:rPr>
                <w:rFonts w:ascii="Courier New" w:hAnsi="Courier New" w:cs="Courier New"/>
                <w:color w:val="000000"/>
                <w:sz w:val="16"/>
                <w:szCs w:val="16"/>
              </w:rPr>
              <w:t xml:space="preserve"> </w:t>
            </w:r>
            <w:r w:rsidRPr="001A78F1">
              <w:rPr>
                <w:color w:val="000000"/>
              </w:rPr>
              <w:t>type.</w:t>
            </w:r>
          </w:p>
        </w:tc>
      </w:tr>
      <w:tr w:rsidR="00AF5F27" w:rsidRPr="001A78F1" w14:paraId="5DC485D4" w14:textId="77777777" w:rsidTr="004065FE">
        <w:trPr>
          <w:jc w:val="center"/>
        </w:trPr>
        <w:tc>
          <w:tcPr>
            <w:tcW w:w="1267" w:type="dxa"/>
          </w:tcPr>
          <w:p w14:paraId="5867952B" w14:textId="77777777" w:rsidR="00AF5F27" w:rsidRPr="001A78F1" w:rsidRDefault="00650E86" w:rsidP="00007586">
            <w:pPr>
              <w:pStyle w:val="TAL"/>
              <w:rPr>
                <w:b/>
              </w:rPr>
            </w:pPr>
            <w:r w:rsidRPr="001A78F1">
              <w:rPr>
                <w:b/>
              </w:rPr>
              <w:t>type</w:t>
            </w:r>
            <w:r w:rsidR="004065FE" w:rsidRPr="001A78F1">
              <w:br/>
              <w:t>(note</w:t>
            </w:r>
            <w:r w:rsidR="00007586" w:rsidRPr="001A78F1">
              <w:t>s</w:t>
            </w:r>
            <w:r w:rsidR="004065FE" w:rsidRPr="001A78F1">
              <w:t> 1</w:t>
            </w:r>
            <w:r w:rsidR="00007586" w:rsidRPr="001A78F1">
              <w:t xml:space="preserve"> and </w:t>
            </w:r>
            <w:r w:rsidR="004065FE" w:rsidRPr="001A78F1">
              <w:t>2)</w:t>
            </w:r>
          </w:p>
        </w:tc>
        <w:tc>
          <w:tcPr>
            <w:tcW w:w="2213" w:type="dxa"/>
          </w:tcPr>
          <w:p w14:paraId="18D2650C" w14:textId="77777777" w:rsidR="00AF5F27" w:rsidRPr="001A78F1" w:rsidRDefault="00AF5F27" w:rsidP="00483D24">
            <w:pPr>
              <w:pStyle w:val="TAC"/>
              <w:jc w:val="left"/>
              <w:rPr>
                <w:color w:val="000000"/>
              </w:rPr>
            </w:pPr>
            <w:r w:rsidRPr="001A78F1">
              <w:rPr>
                <w:color w:val="000000"/>
              </w:rPr>
              <w:t>Value parameterization, type parameterization</w:t>
            </w:r>
            <w:r w:rsidR="004065FE" w:rsidRPr="001A78F1">
              <w:rPr>
                <w:color w:val="000000"/>
              </w:rPr>
              <w:t>, signature parameterization</w:t>
            </w:r>
          </w:p>
        </w:tc>
        <w:tc>
          <w:tcPr>
            <w:tcW w:w="2041" w:type="dxa"/>
          </w:tcPr>
          <w:p w14:paraId="5A7B2957" w14:textId="77777777" w:rsidR="00AF5F27" w:rsidRPr="001A78F1" w:rsidRDefault="00AF5F27" w:rsidP="0061657B">
            <w:pPr>
              <w:pStyle w:val="TAL"/>
            </w:pPr>
            <w:r w:rsidRPr="001A78F1">
              <w:t>Static at compile-time</w:t>
            </w:r>
          </w:p>
        </w:tc>
        <w:tc>
          <w:tcPr>
            <w:tcW w:w="4274" w:type="dxa"/>
          </w:tcPr>
          <w:p w14:paraId="41EDE059" w14:textId="77777777" w:rsidR="00AF5F27" w:rsidRPr="001A78F1" w:rsidRDefault="00AF5F27" w:rsidP="00483D24">
            <w:pPr>
              <w:pStyle w:val="TAC"/>
              <w:jc w:val="left"/>
              <w:rPr>
                <w:color w:val="000000"/>
              </w:rPr>
            </w:pPr>
            <w:r w:rsidRPr="001A78F1">
              <w:rPr>
                <w:color w:val="000000"/>
              </w:rPr>
              <w:t xml:space="preserve">all basic types, all user-defined types and </w:t>
            </w:r>
            <w:r w:rsidRPr="001A78F1">
              <w:rPr>
                <w:rFonts w:ascii="Courier New" w:hAnsi="Courier New" w:cs="Courier New"/>
                <w:b/>
                <w:color w:val="000000"/>
                <w:sz w:val="16"/>
                <w:szCs w:val="16"/>
              </w:rPr>
              <w:t>address</w:t>
            </w:r>
            <w:r w:rsidRPr="001A78F1">
              <w:rPr>
                <w:color w:val="000000"/>
              </w:rPr>
              <w:t xml:space="preserve"> type.</w:t>
            </w:r>
          </w:p>
        </w:tc>
      </w:tr>
      <w:tr w:rsidR="00AF5F27" w:rsidRPr="001A78F1" w14:paraId="28FDACA7" w14:textId="77777777" w:rsidTr="004065FE">
        <w:trPr>
          <w:jc w:val="center"/>
        </w:trPr>
        <w:tc>
          <w:tcPr>
            <w:tcW w:w="1267" w:type="dxa"/>
          </w:tcPr>
          <w:p w14:paraId="574F0B81" w14:textId="77777777" w:rsidR="00AF5F27" w:rsidRPr="001A78F1" w:rsidRDefault="00AF5F27" w:rsidP="00483D24">
            <w:pPr>
              <w:pStyle w:val="TAL"/>
              <w:rPr>
                <w:b/>
              </w:rPr>
            </w:pPr>
            <w:r w:rsidRPr="001A78F1">
              <w:rPr>
                <w:b/>
              </w:rPr>
              <w:t>template</w:t>
            </w:r>
          </w:p>
        </w:tc>
        <w:tc>
          <w:tcPr>
            <w:tcW w:w="2213" w:type="dxa"/>
          </w:tcPr>
          <w:p w14:paraId="0E792683" w14:textId="77777777" w:rsidR="00AF5F27" w:rsidRPr="001A78F1" w:rsidRDefault="00AF5F27" w:rsidP="00483D24">
            <w:pPr>
              <w:pStyle w:val="TAC"/>
              <w:jc w:val="left"/>
              <w:rPr>
                <w:color w:val="000000"/>
              </w:rPr>
            </w:pPr>
            <w:r w:rsidRPr="001A78F1">
              <w:rPr>
                <w:color w:val="000000"/>
              </w:rPr>
              <w:t>Value and template parameterization, type parameterization</w:t>
            </w:r>
          </w:p>
        </w:tc>
        <w:tc>
          <w:tcPr>
            <w:tcW w:w="2041" w:type="dxa"/>
          </w:tcPr>
          <w:p w14:paraId="58C7307A" w14:textId="77777777" w:rsidR="00AF5F27" w:rsidRPr="001A78F1" w:rsidRDefault="00AF5F27" w:rsidP="0061657B">
            <w:pPr>
              <w:pStyle w:val="TAL"/>
            </w:pPr>
            <w:r w:rsidRPr="001A78F1">
              <w:t>Dynamic at run-time</w:t>
            </w:r>
          </w:p>
        </w:tc>
        <w:tc>
          <w:tcPr>
            <w:tcW w:w="4274" w:type="dxa"/>
          </w:tcPr>
          <w:p w14:paraId="6C9B9DB2" w14:textId="77777777" w:rsidR="00AF5F27" w:rsidRPr="001A78F1" w:rsidRDefault="00AF5F27" w:rsidP="00483D24">
            <w:pPr>
              <w:pStyle w:val="TAC"/>
              <w:jc w:val="left"/>
              <w:rPr>
                <w:color w:val="000000"/>
              </w:rPr>
            </w:pPr>
            <w:r w:rsidRPr="001A78F1">
              <w:rPr>
                <w:color w:val="000000"/>
              </w:rPr>
              <w:t xml:space="preserve">all basic types, all user-defined types, </w:t>
            </w:r>
            <w:r w:rsidRPr="001A78F1">
              <w:rPr>
                <w:rFonts w:ascii="Courier New" w:hAnsi="Courier New" w:cs="Courier New"/>
                <w:b/>
                <w:color w:val="000000"/>
                <w:sz w:val="16"/>
                <w:szCs w:val="16"/>
              </w:rPr>
              <w:t>address</w:t>
            </w:r>
            <w:r w:rsidRPr="001A78F1">
              <w:rPr>
                <w:rFonts w:ascii="Courier New" w:hAnsi="Courier New" w:cs="Courier New"/>
                <w:color w:val="000000"/>
                <w:sz w:val="16"/>
                <w:szCs w:val="16"/>
              </w:rPr>
              <w:t xml:space="preserve"> </w:t>
            </w:r>
            <w:r w:rsidRPr="001A78F1">
              <w:rPr>
                <w:color w:val="000000"/>
              </w:rPr>
              <w:t xml:space="preserve">type, </w:t>
            </w:r>
            <w:r w:rsidRPr="001A78F1">
              <w:rPr>
                <w:rFonts w:ascii="Courier New" w:hAnsi="Courier New" w:cs="Courier New"/>
                <w:b/>
                <w:color w:val="000000"/>
                <w:sz w:val="16"/>
                <w:szCs w:val="16"/>
              </w:rPr>
              <w:t>template</w:t>
            </w:r>
            <w:r w:rsidRPr="001A78F1">
              <w:rPr>
                <w:rFonts w:ascii="Courier New" w:hAnsi="Courier New"/>
                <w:b/>
                <w:color w:val="000000"/>
                <w:sz w:val="16"/>
                <w:szCs w:val="16"/>
              </w:rPr>
              <w:t>.</w:t>
            </w:r>
          </w:p>
        </w:tc>
      </w:tr>
      <w:tr w:rsidR="00AF5F27" w:rsidRPr="001A78F1" w14:paraId="538E3609" w14:textId="77777777" w:rsidTr="004065FE">
        <w:trPr>
          <w:jc w:val="center"/>
        </w:trPr>
        <w:tc>
          <w:tcPr>
            <w:tcW w:w="1267" w:type="dxa"/>
          </w:tcPr>
          <w:p w14:paraId="26D5473B" w14:textId="77777777" w:rsidR="00AF5F27" w:rsidRPr="001A78F1" w:rsidRDefault="00AF5F27" w:rsidP="00483D24">
            <w:pPr>
              <w:pStyle w:val="TAL"/>
              <w:rPr>
                <w:b/>
              </w:rPr>
            </w:pPr>
            <w:r w:rsidRPr="001A78F1">
              <w:rPr>
                <w:b/>
              </w:rPr>
              <w:t>function</w:t>
            </w:r>
            <w:r w:rsidR="004065FE" w:rsidRPr="001A78F1">
              <w:br/>
              <w:t>(note 1)</w:t>
            </w:r>
          </w:p>
        </w:tc>
        <w:tc>
          <w:tcPr>
            <w:tcW w:w="2213" w:type="dxa"/>
          </w:tcPr>
          <w:p w14:paraId="5F1A5DA0" w14:textId="77777777" w:rsidR="00AF5F27" w:rsidRPr="001A78F1" w:rsidRDefault="00AF5F27" w:rsidP="00483D24">
            <w:pPr>
              <w:pStyle w:val="TAC"/>
              <w:jc w:val="left"/>
              <w:rPr>
                <w:color w:val="000000"/>
              </w:rPr>
            </w:pPr>
            <w:r w:rsidRPr="001A78F1">
              <w:rPr>
                <w:color w:val="000000"/>
              </w:rPr>
              <w:t>Value, template, port and timer parameterization, type parameterization</w:t>
            </w:r>
            <w:r w:rsidR="004065FE" w:rsidRPr="001A78F1">
              <w:rPr>
                <w:color w:val="000000"/>
              </w:rPr>
              <w:t>, signature parameterization</w:t>
            </w:r>
          </w:p>
        </w:tc>
        <w:tc>
          <w:tcPr>
            <w:tcW w:w="2041" w:type="dxa"/>
          </w:tcPr>
          <w:p w14:paraId="1186B000" w14:textId="77777777" w:rsidR="00AF5F27" w:rsidRPr="001A78F1" w:rsidRDefault="00AF5F27" w:rsidP="0061657B">
            <w:pPr>
              <w:pStyle w:val="TAL"/>
            </w:pPr>
            <w:r w:rsidRPr="001A78F1">
              <w:t>Dynamic at run-time</w:t>
            </w:r>
          </w:p>
        </w:tc>
        <w:tc>
          <w:tcPr>
            <w:tcW w:w="4274" w:type="dxa"/>
          </w:tcPr>
          <w:p w14:paraId="771AA08D" w14:textId="77777777" w:rsidR="00AF5F27" w:rsidRPr="001A78F1" w:rsidRDefault="00AF5F27" w:rsidP="00AB190A">
            <w:pPr>
              <w:pStyle w:val="TAC"/>
              <w:jc w:val="left"/>
              <w:rPr>
                <w:color w:val="000000"/>
              </w:rPr>
            </w:pPr>
            <w:r w:rsidRPr="001A78F1">
              <w:rPr>
                <w:color w:val="000000"/>
              </w:rPr>
              <w:t xml:space="preserve">all basic types, all user-defined types, </w:t>
            </w:r>
            <w:r w:rsidRPr="001A78F1">
              <w:rPr>
                <w:rFonts w:ascii="Courier New" w:hAnsi="Courier New" w:cs="Courier New"/>
                <w:b/>
                <w:color w:val="000000"/>
                <w:sz w:val="16"/>
                <w:szCs w:val="16"/>
              </w:rPr>
              <w:t>address</w:t>
            </w:r>
            <w:r w:rsidRPr="001A78F1">
              <w:rPr>
                <w:color w:val="000000"/>
              </w:rPr>
              <w:t xml:space="preserve"> type, </w:t>
            </w:r>
            <w:r w:rsidRPr="001A78F1">
              <w:rPr>
                <w:rFonts w:ascii="Courier New" w:hAnsi="Courier New" w:cs="Courier New"/>
                <w:b/>
                <w:color w:val="000000"/>
                <w:sz w:val="16"/>
                <w:szCs w:val="16"/>
              </w:rPr>
              <w:t>component</w:t>
            </w:r>
            <w:r w:rsidRPr="001A78F1">
              <w:rPr>
                <w:color w:val="000000"/>
              </w:rPr>
              <w:t xml:space="preserve"> type, </w:t>
            </w:r>
            <w:r w:rsidRPr="001A78F1">
              <w:rPr>
                <w:rFonts w:ascii="Courier New" w:hAnsi="Courier New" w:cs="Courier New"/>
                <w:b/>
                <w:color w:val="000000"/>
                <w:sz w:val="16"/>
                <w:szCs w:val="16"/>
              </w:rPr>
              <w:t>port</w:t>
            </w:r>
            <w:r w:rsidRPr="001A78F1">
              <w:rPr>
                <w:color w:val="000000"/>
              </w:rPr>
              <w:t xml:space="preserve"> type, </w:t>
            </w:r>
            <w:r w:rsidRPr="001A78F1">
              <w:rPr>
                <w:rFonts w:ascii="Courier New" w:hAnsi="Courier New"/>
                <w:b/>
                <w:color w:val="000000"/>
              </w:rPr>
              <w:t>default</w:t>
            </w:r>
            <w:r w:rsidRPr="001A78F1">
              <w:rPr>
                <w:color w:val="000000"/>
              </w:rPr>
              <w:t xml:space="preserve">, </w:t>
            </w:r>
            <w:r w:rsidRPr="001A78F1">
              <w:rPr>
                <w:rFonts w:ascii="Courier New" w:hAnsi="Courier New" w:cs="Courier New"/>
                <w:b/>
                <w:color w:val="000000"/>
                <w:sz w:val="16"/>
                <w:szCs w:val="16"/>
              </w:rPr>
              <w:t>template</w:t>
            </w:r>
            <w:r w:rsidRPr="001A78F1">
              <w:rPr>
                <w:color w:val="000000"/>
              </w:rPr>
              <w:t xml:space="preserve"> and </w:t>
            </w:r>
            <w:r w:rsidRPr="001A78F1">
              <w:rPr>
                <w:rFonts w:ascii="Courier New" w:hAnsi="Courier New"/>
                <w:b/>
                <w:color w:val="000000"/>
                <w:sz w:val="16"/>
                <w:szCs w:val="16"/>
              </w:rPr>
              <w:t>timer</w:t>
            </w:r>
            <w:r w:rsidRPr="001A78F1">
              <w:rPr>
                <w:color w:val="000000"/>
              </w:rPr>
              <w:t>.</w:t>
            </w:r>
          </w:p>
        </w:tc>
      </w:tr>
      <w:tr w:rsidR="00AF5F27" w:rsidRPr="001A78F1" w14:paraId="5F1C9060" w14:textId="77777777" w:rsidTr="004065FE">
        <w:trPr>
          <w:jc w:val="center"/>
        </w:trPr>
        <w:tc>
          <w:tcPr>
            <w:tcW w:w="1267" w:type="dxa"/>
          </w:tcPr>
          <w:p w14:paraId="11BBD801" w14:textId="77777777" w:rsidR="00AF5F27" w:rsidRPr="001A78F1" w:rsidRDefault="00AF5F27" w:rsidP="00483D24">
            <w:pPr>
              <w:pStyle w:val="TAL"/>
              <w:rPr>
                <w:b/>
              </w:rPr>
            </w:pPr>
            <w:r w:rsidRPr="001A78F1">
              <w:rPr>
                <w:b/>
              </w:rPr>
              <w:t>altstep</w:t>
            </w:r>
            <w:r w:rsidR="004065FE" w:rsidRPr="001A78F1">
              <w:br/>
              <w:t>(note 1)</w:t>
            </w:r>
          </w:p>
        </w:tc>
        <w:tc>
          <w:tcPr>
            <w:tcW w:w="2213" w:type="dxa"/>
          </w:tcPr>
          <w:p w14:paraId="6E5A64F1" w14:textId="77777777" w:rsidR="00AF5F27" w:rsidRPr="001A78F1" w:rsidRDefault="00AF5F27" w:rsidP="00483D24">
            <w:pPr>
              <w:pStyle w:val="TAC"/>
              <w:jc w:val="left"/>
              <w:rPr>
                <w:color w:val="000000"/>
              </w:rPr>
            </w:pPr>
            <w:r w:rsidRPr="001A78F1">
              <w:rPr>
                <w:color w:val="000000"/>
              </w:rPr>
              <w:t>Value, template, port and timer parameterization, type parameterization</w:t>
            </w:r>
            <w:r w:rsidR="004065FE" w:rsidRPr="001A78F1">
              <w:rPr>
                <w:color w:val="000000"/>
              </w:rPr>
              <w:t>, signature parameterization</w:t>
            </w:r>
          </w:p>
        </w:tc>
        <w:tc>
          <w:tcPr>
            <w:tcW w:w="2041" w:type="dxa"/>
          </w:tcPr>
          <w:p w14:paraId="1CDF75CD" w14:textId="77777777" w:rsidR="00AF5F27" w:rsidRPr="001A78F1" w:rsidRDefault="00AF5F27" w:rsidP="0061657B">
            <w:pPr>
              <w:pStyle w:val="TAL"/>
            </w:pPr>
            <w:r w:rsidRPr="001A78F1">
              <w:t>Dynamic at run-time</w:t>
            </w:r>
          </w:p>
        </w:tc>
        <w:tc>
          <w:tcPr>
            <w:tcW w:w="4274" w:type="dxa"/>
          </w:tcPr>
          <w:p w14:paraId="43B703E0" w14:textId="77777777" w:rsidR="00AF5F27" w:rsidRPr="001A78F1" w:rsidRDefault="00AF5F27" w:rsidP="00483D24">
            <w:pPr>
              <w:pStyle w:val="TAC"/>
              <w:jc w:val="left"/>
              <w:rPr>
                <w:color w:val="000000"/>
              </w:rPr>
            </w:pPr>
            <w:r w:rsidRPr="001A78F1">
              <w:rPr>
                <w:color w:val="000000"/>
              </w:rPr>
              <w:t xml:space="preserve">all basic types, all user-defined types, </w:t>
            </w:r>
            <w:r w:rsidRPr="001A78F1">
              <w:rPr>
                <w:rFonts w:ascii="Courier New" w:hAnsi="Courier New" w:cs="Courier New"/>
                <w:b/>
                <w:color w:val="000000"/>
                <w:sz w:val="16"/>
                <w:szCs w:val="16"/>
              </w:rPr>
              <w:t>address</w:t>
            </w:r>
            <w:r w:rsidRPr="001A78F1">
              <w:rPr>
                <w:color w:val="000000"/>
              </w:rPr>
              <w:t xml:space="preserve"> type, </w:t>
            </w:r>
            <w:r w:rsidRPr="001A78F1">
              <w:rPr>
                <w:rFonts w:ascii="Courier New" w:hAnsi="Courier New" w:cs="Courier New"/>
                <w:b/>
                <w:color w:val="000000"/>
                <w:sz w:val="16"/>
                <w:szCs w:val="16"/>
              </w:rPr>
              <w:t>component</w:t>
            </w:r>
            <w:r w:rsidRPr="001A78F1">
              <w:rPr>
                <w:color w:val="000000"/>
              </w:rPr>
              <w:t xml:space="preserve"> type, </w:t>
            </w:r>
            <w:r w:rsidRPr="001A78F1">
              <w:rPr>
                <w:rFonts w:ascii="Courier New" w:hAnsi="Courier New" w:cs="Courier New"/>
                <w:b/>
                <w:color w:val="000000"/>
                <w:sz w:val="16"/>
                <w:szCs w:val="16"/>
              </w:rPr>
              <w:t>port</w:t>
            </w:r>
            <w:r w:rsidRPr="001A78F1">
              <w:rPr>
                <w:color w:val="000000"/>
              </w:rPr>
              <w:t xml:space="preserve"> type, </w:t>
            </w:r>
            <w:r w:rsidRPr="001A78F1">
              <w:rPr>
                <w:rFonts w:ascii="Courier New" w:hAnsi="Courier New"/>
                <w:b/>
                <w:color w:val="000000"/>
              </w:rPr>
              <w:t>default</w:t>
            </w:r>
            <w:r w:rsidRPr="001A78F1">
              <w:rPr>
                <w:color w:val="000000"/>
              </w:rPr>
              <w:t xml:space="preserve">, </w:t>
            </w:r>
            <w:r w:rsidRPr="001A78F1">
              <w:rPr>
                <w:rFonts w:ascii="Courier New" w:hAnsi="Courier New" w:cs="Courier New"/>
                <w:b/>
                <w:color w:val="000000"/>
                <w:sz w:val="16"/>
                <w:szCs w:val="16"/>
              </w:rPr>
              <w:t>template</w:t>
            </w:r>
            <w:r w:rsidRPr="001A78F1">
              <w:rPr>
                <w:color w:val="000000"/>
              </w:rPr>
              <w:t xml:space="preserve"> and </w:t>
            </w:r>
            <w:r w:rsidRPr="001A78F1">
              <w:rPr>
                <w:rFonts w:ascii="Courier New" w:hAnsi="Courier New"/>
                <w:b/>
                <w:color w:val="000000"/>
                <w:sz w:val="16"/>
                <w:szCs w:val="16"/>
              </w:rPr>
              <w:t>timer</w:t>
            </w:r>
            <w:r w:rsidRPr="001A78F1">
              <w:rPr>
                <w:color w:val="000000"/>
              </w:rPr>
              <w:t>.</w:t>
            </w:r>
          </w:p>
        </w:tc>
      </w:tr>
      <w:tr w:rsidR="00AF5F27" w:rsidRPr="001A78F1" w14:paraId="46424B3D" w14:textId="77777777" w:rsidTr="004065FE">
        <w:trPr>
          <w:jc w:val="center"/>
        </w:trPr>
        <w:tc>
          <w:tcPr>
            <w:tcW w:w="1267" w:type="dxa"/>
          </w:tcPr>
          <w:p w14:paraId="65DB9135" w14:textId="77777777" w:rsidR="00AF5F27" w:rsidRPr="001A78F1" w:rsidRDefault="00AF5F27" w:rsidP="00483D24">
            <w:pPr>
              <w:pStyle w:val="TAL"/>
              <w:rPr>
                <w:b/>
              </w:rPr>
            </w:pPr>
            <w:r w:rsidRPr="001A78F1">
              <w:rPr>
                <w:b/>
              </w:rPr>
              <w:t>testcase</w:t>
            </w:r>
            <w:r w:rsidR="004065FE" w:rsidRPr="001A78F1">
              <w:br/>
              <w:t>(note 1)</w:t>
            </w:r>
          </w:p>
        </w:tc>
        <w:tc>
          <w:tcPr>
            <w:tcW w:w="2213" w:type="dxa"/>
          </w:tcPr>
          <w:p w14:paraId="335E9265" w14:textId="77777777" w:rsidR="00AF5F27" w:rsidRPr="001A78F1" w:rsidRDefault="00AF5F27" w:rsidP="00483D24">
            <w:pPr>
              <w:pStyle w:val="TAC"/>
              <w:jc w:val="left"/>
              <w:rPr>
                <w:color w:val="000000"/>
              </w:rPr>
            </w:pPr>
            <w:r w:rsidRPr="001A78F1">
              <w:rPr>
                <w:color w:val="000000"/>
              </w:rPr>
              <w:t>Value, template, port and timer parameterization, type parameterization</w:t>
            </w:r>
            <w:r w:rsidR="004065FE" w:rsidRPr="001A78F1">
              <w:rPr>
                <w:color w:val="000000"/>
              </w:rPr>
              <w:t>, signature parameterization</w:t>
            </w:r>
          </w:p>
        </w:tc>
        <w:tc>
          <w:tcPr>
            <w:tcW w:w="2041" w:type="dxa"/>
          </w:tcPr>
          <w:p w14:paraId="4E22F4FF" w14:textId="77777777" w:rsidR="00AF5F27" w:rsidRPr="001A78F1" w:rsidRDefault="00AF5F27" w:rsidP="0061657B">
            <w:pPr>
              <w:pStyle w:val="TAL"/>
            </w:pPr>
            <w:r w:rsidRPr="001A78F1">
              <w:t>Dynamic at run-time</w:t>
            </w:r>
          </w:p>
        </w:tc>
        <w:tc>
          <w:tcPr>
            <w:tcW w:w="4274" w:type="dxa"/>
          </w:tcPr>
          <w:p w14:paraId="2E1DBF57" w14:textId="77777777" w:rsidR="00AF5F27" w:rsidRPr="001A78F1" w:rsidRDefault="00AF5F27" w:rsidP="00483D24">
            <w:pPr>
              <w:pStyle w:val="TAC"/>
              <w:jc w:val="left"/>
              <w:rPr>
                <w:color w:val="000000"/>
              </w:rPr>
            </w:pPr>
            <w:r w:rsidRPr="001A78F1">
              <w:rPr>
                <w:color w:val="000000"/>
              </w:rPr>
              <w:t xml:space="preserve">all basic types and of all user-defined types, </w:t>
            </w:r>
            <w:r w:rsidRPr="001A78F1">
              <w:rPr>
                <w:rFonts w:ascii="Courier New" w:hAnsi="Courier New" w:cs="Courier New"/>
                <w:b/>
                <w:color w:val="000000"/>
                <w:sz w:val="16"/>
                <w:szCs w:val="16"/>
              </w:rPr>
              <w:t>address</w:t>
            </w:r>
            <w:r w:rsidRPr="001A78F1">
              <w:rPr>
                <w:rFonts w:ascii="Courier New" w:hAnsi="Courier New"/>
                <w:b/>
                <w:color w:val="000000"/>
              </w:rPr>
              <w:t xml:space="preserve"> </w:t>
            </w:r>
            <w:r w:rsidRPr="001A78F1">
              <w:rPr>
                <w:color w:val="000000"/>
              </w:rPr>
              <w:t xml:space="preserve">type, </w:t>
            </w:r>
            <w:r w:rsidRPr="001A78F1">
              <w:rPr>
                <w:rFonts w:ascii="Courier New" w:hAnsi="Courier New" w:cs="Courier New"/>
                <w:b/>
                <w:color w:val="000000"/>
                <w:sz w:val="16"/>
                <w:szCs w:val="16"/>
              </w:rPr>
              <w:t>template</w:t>
            </w:r>
            <w:r w:rsidRPr="001A78F1">
              <w:rPr>
                <w:color w:val="000000"/>
              </w:rPr>
              <w:t>.</w:t>
            </w:r>
          </w:p>
        </w:tc>
      </w:tr>
      <w:tr w:rsidR="00AF5F27" w:rsidRPr="001A78F1" w14:paraId="6FC60872" w14:textId="77777777" w:rsidTr="004065FE">
        <w:trPr>
          <w:jc w:val="center"/>
        </w:trPr>
        <w:tc>
          <w:tcPr>
            <w:tcW w:w="1267" w:type="dxa"/>
          </w:tcPr>
          <w:p w14:paraId="784D4CCE" w14:textId="77777777" w:rsidR="00AF5F27" w:rsidRPr="001A78F1" w:rsidRDefault="00AF5F27" w:rsidP="00483D24">
            <w:pPr>
              <w:pStyle w:val="TAL"/>
              <w:rPr>
                <w:b/>
              </w:rPr>
            </w:pPr>
            <w:r w:rsidRPr="001A78F1">
              <w:rPr>
                <w:b/>
              </w:rPr>
              <w:t>signature</w:t>
            </w:r>
          </w:p>
        </w:tc>
        <w:tc>
          <w:tcPr>
            <w:tcW w:w="2213" w:type="dxa"/>
          </w:tcPr>
          <w:p w14:paraId="48887F62" w14:textId="77777777" w:rsidR="00AF5F27" w:rsidRPr="001A78F1" w:rsidRDefault="00AF5F27" w:rsidP="00483D24">
            <w:pPr>
              <w:pStyle w:val="TAC"/>
              <w:jc w:val="left"/>
              <w:rPr>
                <w:color w:val="000000"/>
              </w:rPr>
            </w:pPr>
            <w:r w:rsidRPr="001A78F1">
              <w:rPr>
                <w:color w:val="000000"/>
              </w:rPr>
              <w:t>Value and template parameterization, type parameterization</w:t>
            </w:r>
          </w:p>
        </w:tc>
        <w:tc>
          <w:tcPr>
            <w:tcW w:w="2041" w:type="dxa"/>
          </w:tcPr>
          <w:p w14:paraId="378BB8E1" w14:textId="77777777" w:rsidR="00AF5F27" w:rsidRPr="001A78F1" w:rsidRDefault="00AF5F27" w:rsidP="0061657B">
            <w:pPr>
              <w:pStyle w:val="TAL"/>
            </w:pPr>
            <w:r w:rsidRPr="001A78F1">
              <w:t>Dynamic at run-time</w:t>
            </w:r>
          </w:p>
        </w:tc>
        <w:tc>
          <w:tcPr>
            <w:tcW w:w="4274" w:type="dxa"/>
          </w:tcPr>
          <w:p w14:paraId="06406742" w14:textId="77777777" w:rsidR="00AF5F27" w:rsidRPr="001A78F1" w:rsidRDefault="00AF5F27" w:rsidP="00483D24">
            <w:pPr>
              <w:pStyle w:val="TAC"/>
              <w:jc w:val="left"/>
              <w:rPr>
                <w:color w:val="000000"/>
              </w:rPr>
            </w:pPr>
            <w:r w:rsidRPr="001A78F1">
              <w:rPr>
                <w:color w:val="000000"/>
              </w:rPr>
              <w:t xml:space="preserve">all basic types, all user-defined types and </w:t>
            </w:r>
            <w:r w:rsidRPr="001A78F1">
              <w:rPr>
                <w:rFonts w:ascii="Courier New" w:hAnsi="Courier New" w:cs="Courier New"/>
                <w:b/>
                <w:color w:val="000000"/>
                <w:sz w:val="16"/>
                <w:szCs w:val="16"/>
              </w:rPr>
              <w:t>address</w:t>
            </w:r>
            <w:r w:rsidRPr="001A78F1">
              <w:rPr>
                <w:color w:val="000000"/>
              </w:rPr>
              <w:t xml:space="preserve"> type, </w:t>
            </w:r>
            <w:r w:rsidRPr="001A78F1">
              <w:rPr>
                <w:rFonts w:ascii="Courier New" w:hAnsi="Courier New" w:cs="Courier New"/>
                <w:b/>
                <w:color w:val="000000"/>
                <w:sz w:val="16"/>
                <w:szCs w:val="16"/>
              </w:rPr>
              <w:t>component</w:t>
            </w:r>
            <w:r w:rsidRPr="001A78F1">
              <w:rPr>
                <w:color w:val="000000"/>
              </w:rPr>
              <w:t xml:space="preserve"> type.</w:t>
            </w:r>
          </w:p>
        </w:tc>
      </w:tr>
      <w:tr w:rsidR="00AF5F27" w:rsidRPr="001A78F1" w14:paraId="3470B7D4" w14:textId="77777777" w:rsidTr="00483D24">
        <w:trPr>
          <w:jc w:val="center"/>
        </w:trPr>
        <w:tc>
          <w:tcPr>
            <w:tcW w:w="9795" w:type="dxa"/>
            <w:gridSpan w:val="4"/>
          </w:tcPr>
          <w:p w14:paraId="1B3EE378" w14:textId="77777777" w:rsidR="004065FE" w:rsidRPr="001A78F1" w:rsidRDefault="00960DEB" w:rsidP="004065FE">
            <w:pPr>
              <w:pStyle w:val="TAN"/>
            </w:pPr>
            <w:r w:rsidRPr="001A78F1">
              <w:t>NOTE</w:t>
            </w:r>
            <w:r w:rsidR="00BB2803" w:rsidRPr="001A78F1">
              <w:t xml:space="preserve"> </w:t>
            </w:r>
            <w:r w:rsidR="004065FE" w:rsidRPr="001A78F1">
              <w:t>1</w:t>
            </w:r>
            <w:r w:rsidRPr="001A78F1">
              <w:t>:</w:t>
            </w:r>
            <w:r w:rsidRPr="001A78F1">
              <w:tab/>
              <w:t>T</w:t>
            </w:r>
            <w:r w:rsidR="00AF5F27" w:rsidRPr="001A78F1">
              <w:t xml:space="preserve">ype </w:t>
            </w:r>
            <w:r w:rsidR="004065FE" w:rsidRPr="001A78F1">
              <w:t xml:space="preserve">and signature </w:t>
            </w:r>
            <w:r w:rsidR="00AF5F27" w:rsidRPr="001A78F1">
              <w:t xml:space="preserve">parameterization </w:t>
            </w:r>
            <w:r w:rsidR="004065FE" w:rsidRPr="001A78F1">
              <w:t xml:space="preserve">are </w:t>
            </w:r>
            <w:r w:rsidR="00AF5F27" w:rsidRPr="001A78F1">
              <w:t>always static at compile-time.</w:t>
            </w:r>
          </w:p>
          <w:p w14:paraId="56A9355B" w14:textId="77777777" w:rsidR="00AF5F27" w:rsidRPr="001A78F1" w:rsidRDefault="004065FE" w:rsidP="004065FE">
            <w:pPr>
              <w:pStyle w:val="TAN"/>
              <w:rPr>
                <w:i/>
                <w:color w:val="000000"/>
              </w:rPr>
            </w:pPr>
            <w:r w:rsidRPr="001A78F1">
              <w:t>NOTE</w:t>
            </w:r>
            <w:r w:rsidR="00CA6465" w:rsidRPr="001A78F1">
              <w:t xml:space="preserve"> </w:t>
            </w:r>
            <w:r w:rsidRPr="001A78F1">
              <w:t>2:</w:t>
            </w:r>
            <w:r w:rsidRPr="001A78F1">
              <w:tab/>
              <w:t>Only port and component types are parameterizable with signature formal parameters.</w:t>
            </w:r>
          </w:p>
        </w:tc>
      </w:tr>
    </w:tbl>
    <w:p w14:paraId="63491CB3" w14:textId="77777777" w:rsidR="00AF5F27" w:rsidRPr="001A78F1" w:rsidRDefault="00AF5F27" w:rsidP="00833ABA">
      <w:pPr>
        <w:rPr>
          <w:color w:val="000000"/>
        </w:rPr>
      </w:pPr>
    </w:p>
    <w:p w14:paraId="06DEF352" w14:textId="77777777" w:rsidR="00AF5F27" w:rsidRPr="001A78F1" w:rsidRDefault="00E867D6" w:rsidP="00D07A1A">
      <w:pPr>
        <w:pStyle w:val="H6"/>
      </w:pPr>
      <w:r w:rsidRPr="001A78F1">
        <w:t>Clause 5.4.1</w:t>
      </w:r>
      <w:r w:rsidRPr="001A78F1">
        <w:tab/>
      </w:r>
      <w:r w:rsidR="009C0F91" w:rsidRPr="001A78F1">
        <w:t>Formal parameters</w:t>
      </w:r>
    </w:p>
    <w:p w14:paraId="322940AB" w14:textId="7558C651" w:rsidR="009C0F91" w:rsidRPr="001A78F1" w:rsidRDefault="009C0F91" w:rsidP="00833ABA">
      <w:r w:rsidRPr="001A78F1">
        <w:t xml:space="preserve">All types </w:t>
      </w:r>
      <w:r w:rsidR="007A0ADC" w:rsidRPr="001A78F1">
        <w:t>in TTCN-3 may be parameterized.</w:t>
      </w:r>
    </w:p>
    <w:p w14:paraId="73A2BC94" w14:textId="77777777" w:rsidR="009C0F91" w:rsidRPr="001A78F1" w:rsidRDefault="00E867D6" w:rsidP="00D07A1A">
      <w:pPr>
        <w:pStyle w:val="H6"/>
      </w:pPr>
      <w:r w:rsidRPr="001A78F1">
        <w:t>Clause 5.4.1.1</w:t>
      </w:r>
      <w:r w:rsidRPr="001A78F1">
        <w:tab/>
      </w:r>
      <w:r w:rsidR="00352804" w:rsidRPr="001A78F1">
        <w:t>Formal parameters of kind value</w:t>
      </w:r>
    </w:p>
    <w:p w14:paraId="45297F83" w14:textId="77777777" w:rsidR="00352804" w:rsidRPr="001A78F1" w:rsidRDefault="00352804" w:rsidP="00833ABA">
      <w:r w:rsidRPr="001A78F1">
        <w:t>In addition to the existing rules, TTCN-3 supports value parameterizations as follows</w:t>
      </w:r>
      <w:r w:rsidR="001C2AC5" w:rsidRPr="001A78F1">
        <w:t>:</w:t>
      </w:r>
    </w:p>
    <w:p w14:paraId="640DA745" w14:textId="77777777" w:rsidR="00352804" w:rsidRPr="001A78F1" w:rsidRDefault="00352804" w:rsidP="00352804">
      <w:pPr>
        <w:pStyle w:val="B1"/>
      </w:pPr>
      <w:r w:rsidRPr="001A78F1">
        <w:t>the value parameters of user-defined types shall be in parameters</w:t>
      </w:r>
      <w:r w:rsidR="000A461B" w:rsidRPr="001A78F1">
        <w:t>;</w:t>
      </w:r>
    </w:p>
    <w:p w14:paraId="7AD6E45E" w14:textId="77777777" w:rsidR="00352804" w:rsidRPr="001A78F1" w:rsidRDefault="00352804" w:rsidP="00352804">
      <w:pPr>
        <w:pStyle w:val="B1"/>
      </w:pPr>
      <w:r w:rsidRPr="001A78F1">
        <w:t xml:space="preserve">the language element </w:t>
      </w:r>
      <w:r w:rsidRPr="001A78F1">
        <w:rPr>
          <w:rFonts w:ascii="Courier New" w:hAnsi="Courier New" w:cs="Courier New"/>
          <w:b/>
        </w:rPr>
        <w:t>signature</w:t>
      </w:r>
      <w:r w:rsidRPr="001A78F1">
        <w:t xml:space="preserve"> does not support </w:t>
      </w:r>
      <w:r w:rsidRPr="001A78F1">
        <w:rPr>
          <w:i/>
        </w:rPr>
        <w:t>static</w:t>
      </w:r>
      <w:r w:rsidRPr="001A78F1">
        <w:t xml:space="preserve"> value parameterization.</w:t>
      </w:r>
    </w:p>
    <w:p w14:paraId="2103F657" w14:textId="77777777" w:rsidR="001C2AC5" w:rsidRPr="001A78F1" w:rsidRDefault="001C2AC5" w:rsidP="00833ABA">
      <w:r w:rsidRPr="001A78F1">
        <w:t>Modify the text as follows:</w:t>
      </w:r>
    </w:p>
    <w:p w14:paraId="300E3BC0" w14:textId="77777777" w:rsidR="00352804" w:rsidRPr="001A78F1" w:rsidRDefault="00352804" w:rsidP="00833ABA">
      <w:r w:rsidRPr="001A78F1">
        <w:t>Restriction</w:t>
      </w:r>
      <w:r w:rsidR="00E41DC6" w:rsidRPr="001A78F1">
        <w:t xml:space="preserve"> a) is relaxed to</w:t>
      </w:r>
      <w:r w:rsidR="00960DEB" w:rsidRPr="001A78F1">
        <w:t>:</w:t>
      </w:r>
    </w:p>
    <w:p w14:paraId="2D170DEB" w14:textId="77777777" w:rsidR="001C2AC5" w:rsidRPr="001A78F1" w:rsidRDefault="001C2AC5" w:rsidP="007A0ADC">
      <w:pPr>
        <w:pStyle w:val="BL"/>
        <w:rPr>
          <w:lang w:eastAsia="en-GB"/>
        </w:rPr>
      </w:pPr>
      <w:r w:rsidRPr="001A78F1">
        <w:rPr>
          <w:lang w:eastAsia="en-GB"/>
        </w:rPr>
        <w:t xml:space="preserve">Language elements which cannot be parameterized are: </w:t>
      </w:r>
      <w:r w:rsidRPr="001A78F1">
        <w:rPr>
          <w:rFonts w:ascii="Courier New" w:hAnsi="Courier New" w:cs="Courier New"/>
          <w:b/>
          <w:bCs/>
          <w:sz w:val="16"/>
          <w:szCs w:val="16"/>
          <w:lang w:eastAsia="en-GB"/>
        </w:rPr>
        <w:t>const</w:t>
      </w:r>
      <w:r w:rsidRPr="001A78F1">
        <w:rPr>
          <w:lang w:eastAsia="en-GB"/>
        </w:rPr>
        <w:t>,</w:t>
      </w:r>
      <w:r w:rsidRPr="001A78F1">
        <w:rPr>
          <w:rFonts w:ascii="Courier New" w:hAnsi="Courier New" w:cs="Courier New"/>
          <w:sz w:val="16"/>
          <w:szCs w:val="16"/>
          <w:lang w:eastAsia="en-GB"/>
        </w:rPr>
        <w:t xml:space="preserve"> </w:t>
      </w:r>
      <w:r w:rsidRPr="001A78F1">
        <w:rPr>
          <w:rFonts w:ascii="Courier New" w:hAnsi="Courier New" w:cs="Courier New"/>
          <w:b/>
          <w:bCs/>
          <w:sz w:val="16"/>
          <w:szCs w:val="16"/>
          <w:lang w:eastAsia="en-GB"/>
        </w:rPr>
        <w:t>var</w:t>
      </w:r>
      <w:r w:rsidRPr="001A78F1">
        <w:rPr>
          <w:lang w:eastAsia="en-GB"/>
        </w:rPr>
        <w:t xml:space="preserve">, </w:t>
      </w:r>
      <w:r w:rsidRPr="001A78F1">
        <w:rPr>
          <w:rFonts w:ascii="Courier New" w:hAnsi="Courier New" w:cs="Courier New"/>
          <w:b/>
          <w:bCs/>
          <w:sz w:val="16"/>
          <w:szCs w:val="16"/>
          <w:lang w:eastAsia="en-GB"/>
        </w:rPr>
        <w:t>timer</w:t>
      </w:r>
      <w:r w:rsidRPr="001A78F1">
        <w:rPr>
          <w:lang w:eastAsia="en-GB"/>
        </w:rPr>
        <w:t xml:space="preserve">, </w:t>
      </w:r>
      <w:r w:rsidRPr="001A78F1">
        <w:rPr>
          <w:rFonts w:ascii="Courier New" w:hAnsi="Courier New" w:cs="Courier New"/>
          <w:b/>
          <w:bCs/>
          <w:sz w:val="16"/>
          <w:szCs w:val="16"/>
          <w:lang w:eastAsia="en-GB"/>
        </w:rPr>
        <w:t>control</w:t>
      </w:r>
      <w:r w:rsidRPr="001A78F1">
        <w:rPr>
          <w:lang w:eastAsia="en-GB"/>
        </w:rPr>
        <w:t>,</w:t>
      </w:r>
      <w:r w:rsidRPr="001A78F1">
        <w:rPr>
          <w:strike/>
          <w:lang w:eastAsia="en-GB"/>
        </w:rPr>
        <w:t xml:space="preserve"> </w:t>
      </w:r>
      <w:r w:rsidR="00A30FD8" w:rsidRPr="001A78F1">
        <w:rPr>
          <w:rFonts w:ascii="Courier New" w:hAnsi="Courier New" w:cs="Courier New"/>
          <w:b/>
          <w:bCs/>
          <w:strike/>
          <w:sz w:val="16"/>
          <w:szCs w:val="16"/>
          <w:lang w:eastAsia="en-GB"/>
        </w:rPr>
        <w:t>record of</w:t>
      </w:r>
      <w:r w:rsidR="00A30FD8" w:rsidRPr="001A78F1">
        <w:rPr>
          <w:strike/>
          <w:lang w:eastAsia="en-GB"/>
        </w:rPr>
        <w:t>,</w:t>
      </w:r>
      <w:r w:rsidR="00A30FD8" w:rsidRPr="001A78F1">
        <w:rPr>
          <w:rFonts w:ascii="Courier New" w:hAnsi="Courier New" w:cs="Courier New"/>
          <w:strike/>
          <w:lang w:eastAsia="en-GB"/>
        </w:rPr>
        <w:t xml:space="preserve"> </w:t>
      </w:r>
      <w:r w:rsidR="00A30FD8" w:rsidRPr="001A78F1">
        <w:rPr>
          <w:rFonts w:ascii="Courier New" w:hAnsi="Courier New" w:cs="Courier New"/>
          <w:b/>
          <w:bCs/>
          <w:strike/>
          <w:sz w:val="16"/>
          <w:szCs w:val="16"/>
          <w:lang w:eastAsia="en-GB"/>
        </w:rPr>
        <w:t>set of</w:t>
      </w:r>
      <w:r w:rsidR="00A30FD8" w:rsidRPr="001A78F1">
        <w:rPr>
          <w:strike/>
          <w:lang w:eastAsia="en-GB"/>
        </w:rPr>
        <w:t>,</w:t>
      </w:r>
      <w:r w:rsidR="00A30FD8" w:rsidRPr="001A78F1">
        <w:rPr>
          <w:rFonts w:ascii="Courier New" w:hAnsi="Courier New" w:cs="Courier New"/>
          <w:strike/>
          <w:lang w:eastAsia="en-GB"/>
        </w:rPr>
        <w:t xml:space="preserve"> </w:t>
      </w:r>
      <w:r w:rsidR="00A30FD8" w:rsidRPr="001A78F1">
        <w:rPr>
          <w:rFonts w:ascii="Courier New" w:hAnsi="Courier New" w:cs="Courier New"/>
          <w:b/>
          <w:bCs/>
          <w:strike/>
          <w:sz w:val="16"/>
          <w:szCs w:val="16"/>
          <w:lang w:eastAsia="en-GB"/>
        </w:rPr>
        <w:t>enumerated</w:t>
      </w:r>
      <w:r w:rsidR="00A30FD8" w:rsidRPr="001A78F1">
        <w:rPr>
          <w:strike/>
          <w:lang w:eastAsia="en-GB"/>
        </w:rPr>
        <w:t>,</w:t>
      </w:r>
      <w:r w:rsidR="00A30FD8" w:rsidRPr="001A78F1">
        <w:rPr>
          <w:rFonts w:ascii="Courier New" w:hAnsi="Courier New" w:cs="Courier New"/>
          <w:strike/>
          <w:sz w:val="16"/>
          <w:szCs w:val="16"/>
          <w:lang w:eastAsia="en-GB"/>
        </w:rPr>
        <w:t xml:space="preserve"> </w:t>
      </w:r>
      <w:r w:rsidR="00A30FD8" w:rsidRPr="001A78F1">
        <w:rPr>
          <w:rFonts w:ascii="Courier New" w:hAnsi="Courier New" w:cs="Courier New"/>
          <w:b/>
          <w:bCs/>
          <w:strike/>
          <w:sz w:val="16"/>
          <w:szCs w:val="16"/>
          <w:lang w:eastAsia="en-GB"/>
        </w:rPr>
        <w:t>port</w:t>
      </w:r>
      <w:r w:rsidR="00A30FD8" w:rsidRPr="001A78F1">
        <w:rPr>
          <w:strike/>
          <w:lang w:eastAsia="en-GB"/>
        </w:rPr>
        <w:t xml:space="preserve">, </w:t>
      </w:r>
      <w:r w:rsidR="00A30FD8" w:rsidRPr="001A78F1">
        <w:rPr>
          <w:rFonts w:ascii="Courier New" w:hAnsi="Courier New" w:cs="Courier New"/>
          <w:b/>
          <w:bCs/>
          <w:strike/>
          <w:sz w:val="16"/>
          <w:szCs w:val="16"/>
          <w:lang w:eastAsia="en-GB"/>
        </w:rPr>
        <w:t>component</w:t>
      </w:r>
      <w:r w:rsidR="00A30FD8" w:rsidRPr="001A78F1">
        <w:rPr>
          <w:strike/>
          <w:lang w:eastAsia="en-GB"/>
        </w:rPr>
        <w:t xml:space="preserve"> and sub-type definitions</w:t>
      </w:r>
      <w:r w:rsidRPr="001A78F1">
        <w:rPr>
          <w:strike/>
          <w:lang w:eastAsia="en-GB"/>
        </w:rPr>
        <w:t>,</w:t>
      </w:r>
      <w:r w:rsidRPr="001A78F1">
        <w:rPr>
          <w:lang w:eastAsia="en-GB"/>
        </w:rPr>
        <w:t xml:space="preserve"> </w:t>
      </w:r>
      <w:r w:rsidRPr="001A78F1">
        <w:rPr>
          <w:rFonts w:ascii="Courier New" w:hAnsi="Courier New" w:cs="Courier New"/>
          <w:b/>
          <w:bCs/>
          <w:sz w:val="16"/>
          <w:szCs w:val="16"/>
          <w:lang w:eastAsia="en-GB"/>
        </w:rPr>
        <w:t>group</w:t>
      </w:r>
      <w:r w:rsidRPr="001A78F1">
        <w:rPr>
          <w:lang w:eastAsia="en-GB"/>
        </w:rPr>
        <w:t xml:space="preserve"> and </w:t>
      </w:r>
      <w:r w:rsidRPr="001A78F1">
        <w:rPr>
          <w:rFonts w:ascii="Courier New" w:hAnsi="Courier New" w:cs="Courier New"/>
          <w:b/>
          <w:bCs/>
          <w:sz w:val="16"/>
          <w:szCs w:val="16"/>
          <w:lang w:eastAsia="en-GB"/>
        </w:rPr>
        <w:t>import</w:t>
      </w:r>
      <w:r w:rsidRPr="001A78F1">
        <w:rPr>
          <w:lang w:eastAsia="en-GB"/>
        </w:rPr>
        <w:t>.</w:t>
      </w:r>
    </w:p>
    <w:p w14:paraId="687DA9B0" w14:textId="77777777" w:rsidR="00352CEE" w:rsidRPr="001A78F1" w:rsidRDefault="00352CEE" w:rsidP="007A5774">
      <w:r w:rsidRPr="001A78F1">
        <w:t>Restriction e) is changed to:</w:t>
      </w:r>
    </w:p>
    <w:p w14:paraId="37E3C36B" w14:textId="1ECE057C" w:rsidR="00352CEE" w:rsidRPr="001A78F1" w:rsidRDefault="00352CEE" w:rsidP="00352CEE">
      <w:pPr>
        <w:pStyle w:val="B10"/>
      </w:pPr>
      <w:r w:rsidRPr="001A78F1">
        <w:t>e)</w:t>
      </w:r>
      <w:r w:rsidRPr="001A78F1">
        <w:tab/>
        <w:t>The expression of formal parameter</w:t>
      </w:r>
      <w:r w:rsidR="00FF4F19" w:rsidRPr="001A78F1">
        <w:t>'</w:t>
      </w:r>
      <w:r w:rsidRPr="001A78F1">
        <w:t xml:space="preserve">s default value has to be compatible with the type of the parameter. The expression may be any expression that is well-defined at the beginning of the scope of the parameterized entity, but shall not refer to other parameters of the same </w:t>
      </w:r>
      <w:r w:rsidRPr="001A78F1">
        <w:rPr>
          <w:u w:val="single"/>
        </w:rPr>
        <w:t>or any following</w:t>
      </w:r>
      <w:r w:rsidRPr="001A78F1">
        <w:t xml:space="preserve"> parameter list.</w:t>
      </w:r>
    </w:p>
    <w:p w14:paraId="37CCAABA" w14:textId="77777777" w:rsidR="008C1EF9" w:rsidRPr="001A78F1" w:rsidRDefault="008C1EF9" w:rsidP="0010478E">
      <w:pPr>
        <w:pStyle w:val="H6"/>
        <w:keepNext w:val="0"/>
      </w:pPr>
      <w:r w:rsidRPr="001A78F1">
        <w:t>Clause 5.4.1.2</w:t>
      </w:r>
      <w:r w:rsidRPr="001A78F1">
        <w:tab/>
        <w:t>Formal parameters of kind template</w:t>
      </w:r>
    </w:p>
    <w:p w14:paraId="41BE66A8" w14:textId="77777777" w:rsidR="008C1EF9" w:rsidRPr="001A78F1" w:rsidRDefault="008C1EF9" w:rsidP="007A5774">
      <w:r w:rsidRPr="001A78F1">
        <w:t>Restriction d) is changed to:</w:t>
      </w:r>
    </w:p>
    <w:p w14:paraId="407500A4" w14:textId="77777777" w:rsidR="00352CEE" w:rsidRPr="001A78F1" w:rsidRDefault="008C1EF9" w:rsidP="0010478E">
      <w:pPr>
        <w:pStyle w:val="B10"/>
        <w:keepLines/>
      </w:pPr>
      <w:r w:rsidRPr="001A78F1">
        <w:t>d)</w:t>
      </w:r>
      <w:r w:rsidRPr="001A78F1">
        <w:tab/>
        <w:t xml:space="preserve">The default template instance has to be compatible with the type of the parameter. The template instance may be any template expression that is well-defined at the beginning of the scope of the parameterized entity, but shall not refer to other parameters in the same </w:t>
      </w:r>
      <w:r w:rsidRPr="001A78F1">
        <w:rPr>
          <w:u w:val="single"/>
        </w:rPr>
        <w:t>or any following</w:t>
      </w:r>
      <w:r w:rsidRPr="001A78F1">
        <w:t xml:space="preserve"> parameter list.</w:t>
      </w:r>
    </w:p>
    <w:p w14:paraId="63A6639A" w14:textId="091BE999" w:rsidR="00E41DC6" w:rsidRPr="001A78F1" w:rsidRDefault="00E867D6" w:rsidP="00D07A1A">
      <w:pPr>
        <w:pStyle w:val="H6"/>
      </w:pPr>
      <w:r w:rsidRPr="001A78F1">
        <w:rPr>
          <w:color w:val="000000"/>
        </w:rPr>
        <w:lastRenderedPageBreak/>
        <w:t>Clause 5.4.1</w:t>
      </w:r>
      <w:r w:rsidRPr="001A78F1">
        <w:rPr>
          <w:color w:val="000000"/>
        </w:rPr>
        <w:tab/>
      </w:r>
      <w:r w:rsidR="00E41DC6" w:rsidRPr="001A78F1">
        <w:rPr>
          <w:color w:val="000000"/>
        </w:rPr>
        <w:t>Formal Parameters</w:t>
      </w:r>
    </w:p>
    <w:p w14:paraId="0147E47D" w14:textId="77777777" w:rsidR="00E87C10" w:rsidRPr="001A78F1" w:rsidRDefault="00C91BB7" w:rsidP="0010478E">
      <w:pPr>
        <w:keepNext/>
      </w:pPr>
      <w:r w:rsidRPr="001A78F1">
        <w:t xml:space="preserve">Is extended by the following clause: </w:t>
      </w:r>
    </w:p>
    <w:p w14:paraId="3E154536" w14:textId="77777777" w:rsidR="00E41DC6" w:rsidRPr="001A78F1" w:rsidRDefault="004B579F" w:rsidP="00E867D6">
      <w:pPr>
        <w:pStyle w:val="H6"/>
      </w:pPr>
      <w:bookmarkStart w:id="86" w:name="clause_Formal_Parameters_Of_Kind_Type"/>
      <w:r w:rsidRPr="001A78F1">
        <w:rPr>
          <w:color w:val="000000"/>
        </w:rPr>
        <w:t xml:space="preserve">Clause </w:t>
      </w:r>
      <w:r w:rsidR="00E41DC6" w:rsidRPr="001A78F1">
        <w:t>5.4.1.</w:t>
      </w:r>
      <w:r w:rsidR="00C1143B" w:rsidRPr="001A78F1">
        <w:t>5</w:t>
      </w:r>
      <w:bookmarkEnd w:id="86"/>
      <w:r w:rsidR="00E41DC6" w:rsidRPr="001A78F1">
        <w:tab/>
        <w:t>Formal parameters of kind type</w:t>
      </w:r>
      <w:r w:rsidR="00BB2803" w:rsidRPr="001A78F1">
        <w:t xml:space="preserve"> and</w:t>
      </w:r>
      <w:r w:rsidR="00007586" w:rsidRPr="001A78F1">
        <w:t xml:space="preserve"> </w:t>
      </w:r>
      <w:r w:rsidR="00BB2803" w:rsidRPr="001A78F1">
        <w:t>signature</w:t>
      </w:r>
    </w:p>
    <w:p w14:paraId="510CEC21" w14:textId="77777777" w:rsidR="00E41DC6" w:rsidRPr="001A78F1" w:rsidRDefault="00E41DC6" w:rsidP="00E41DC6">
      <w:r w:rsidRPr="001A78F1">
        <w:rPr>
          <w:color w:val="000000"/>
        </w:rPr>
        <w:t xml:space="preserve">Type, template and behaviour definitions in </w:t>
      </w:r>
      <w:r w:rsidRPr="001A78F1">
        <w:t>TTCN</w:t>
      </w:r>
      <w:r w:rsidRPr="001A78F1">
        <w:rPr>
          <w:color w:val="000000"/>
        </w:rPr>
        <w:t>-3 can have parameters of kind type.</w:t>
      </w:r>
    </w:p>
    <w:p w14:paraId="77CB862D" w14:textId="77777777" w:rsidR="00E41DC6" w:rsidRPr="001A78F1" w:rsidRDefault="00E41DC6" w:rsidP="00E41DC6">
      <w:r w:rsidRPr="001A78F1">
        <w:rPr>
          <w:b/>
          <w:i/>
          <w:color w:val="000000"/>
        </w:rPr>
        <w:t>Syntactical Structure</w:t>
      </w:r>
    </w:p>
    <w:p w14:paraId="55E76488" w14:textId="13D891C1" w:rsidR="00D62A28" w:rsidRPr="001A78F1" w:rsidRDefault="00D62A28" w:rsidP="00D62A28">
      <w:pPr>
        <w:pStyle w:val="PL"/>
        <w:ind w:left="283"/>
        <w:rPr>
          <w:i/>
          <w:noProof w:val="0"/>
        </w:rPr>
      </w:pPr>
      <w:r w:rsidRPr="001A78F1">
        <w:rPr>
          <w:noProof w:val="0"/>
        </w:rPr>
        <w:t xml:space="preserve">[ </w:t>
      </w:r>
      <w:r w:rsidRPr="001A78F1">
        <w:rPr>
          <w:b/>
          <w:noProof w:val="0"/>
        </w:rPr>
        <w:t>in</w:t>
      </w:r>
      <w:r w:rsidRPr="001A78F1">
        <w:rPr>
          <w:noProof w:val="0"/>
        </w:rPr>
        <w:t xml:space="preserve"> ] [ </w:t>
      </w:r>
      <w:r w:rsidRPr="001A78F1">
        <w:rPr>
          <w:i/>
          <w:noProof w:val="0"/>
        </w:rPr>
        <w:t>TypeIdentifier</w:t>
      </w:r>
      <w:r w:rsidRPr="001A78F1">
        <w:rPr>
          <w:b/>
          <w:noProof w:val="0"/>
        </w:rPr>
        <w:t xml:space="preserve"> | type | signature </w:t>
      </w:r>
      <w:r w:rsidRPr="001A78F1">
        <w:rPr>
          <w:noProof w:val="0"/>
        </w:rPr>
        <w:t>]</w:t>
      </w:r>
      <w:r w:rsidRPr="001A78F1">
        <w:rPr>
          <w:b/>
          <w:noProof w:val="0"/>
        </w:rPr>
        <w:t xml:space="preserve"> </w:t>
      </w:r>
      <w:r w:rsidRPr="001A78F1">
        <w:rPr>
          <w:i/>
          <w:noProof w:val="0"/>
        </w:rPr>
        <w:t xml:space="preserve">TypeParIdentifier </w:t>
      </w:r>
      <w:r w:rsidRPr="001A78F1">
        <w:rPr>
          <w:noProof w:val="0"/>
        </w:rPr>
        <w:t>[</w:t>
      </w:r>
      <w:r w:rsidRPr="001A78F1">
        <w:rPr>
          <w:i/>
          <w:noProof w:val="0"/>
        </w:rPr>
        <w:t xml:space="preserve"> </w:t>
      </w:r>
      <w:r w:rsidR="00FF4F19" w:rsidRPr="001A78F1">
        <w:rPr>
          <w:i/>
          <w:noProof w:val="0"/>
        </w:rPr>
        <w:t>"</w:t>
      </w:r>
      <w:r w:rsidRPr="001A78F1">
        <w:rPr>
          <w:i/>
          <w:noProof w:val="0"/>
        </w:rPr>
        <w:t>:=</w:t>
      </w:r>
      <w:r w:rsidR="00FF4F19" w:rsidRPr="001A78F1">
        <w:rPr>
          <w:i/>
          <w:noProof w:val="0"/>
        </w:rPr>
        <w:t>"</w:t>
      </w:r>
      <w:r w:rsidRPr="001A78F1">
        <w:rPr>
          <w:i/>
          <w:noProof w:val="0"/>
        </w:rPr>
        <w:t xml:space="preserve"> ( Type | Signature</w:t>
      </w:r>
      <w:r w:rsidRPr="001A78F1">
        <w:rPr>
          <w:noProof w:val="0"/>
        </w:rPr>
        <w:t xml:space="preserve"> ) ]</w:t>
      </w:r>
    </w:p>
    <w:p w14:paraId="29089CBC" w14:textId="77777777" w:rsidR="00E41DC6" w:rsidRPr="001A78F1" w:rsidRDefault="00E41DC6" w:rsidP="00E41DC6">
      <w:pPr>
        <w:pStyle w:val="PL"/>
        <w:ind w:left="283"/>
        <w:rPr>
          <w:b/>
          <w:noProof w:val="0"/>
        </w:rPr>
      </w:pPr>
    </w:p>
    <w:p w14:paraId="4A719E48" w14:textId="77777777" w:rsidR="00E41DC6" w:rsidRPr="001A78F1" w:rsidRDefault="00E41DC6" w:rsidP="00AC7780">
      <w:pPr>
        <w:keepNext/>
      </w:pPr>
      <w:r w:rsidRPr="001A78F1">
        <w:rPr>
          <w:b/>
          <w:i/>
          <w:color w:val="000000"/>
        </w:rPr>
        <w:t>Semantic Description</w:t>
      </w:r>
    </w:p>
    <w:p w14:paraId="03D1FCA9" w14:textId="77777777" w:rsidR="00D62A28" w:rsidRPr="001A78F1" w:rsidRDefault="00D62A28" w:rsidP="00D62A28">
      <w:pPr>
        <w:rPr>
          <w:color w:val="000000"/>
        </w:rPr>
      </w:pPr>
      <w:r w:rsidRPr="001A78F1">
        <w:rPr>
          <w:color w:val="000000"/>
        </w:rPr>
        <w:t xml:space="preserve">Types and signatures passed into a parameterized object can be used inside the definition of that object. This includes the usage as type of value, template, and port parameters, as type of return values and within </w:t>
      </w:r>
      <w:r w:rsidRPr="001A78F1">
        <w:rPr>
          <w:rFonts w:ascii="Courier New" w:hAnsi="Courier New" w:cs="Courier New"/>
          <w:b/>
          <w:color w:val="000000"/>
        </w:rPr>
        <w:t>runs on</w:t>
      </w:r>
      <w:r w:rsidRPr="001A78F1">
        <w:rPr>
          <w:color w:val="000000"/>
        </w:rPr>
        <w:t xml:space="preserve"> and </w:t>
      </w:r>
      <w:r w:rsidRPr="001A78F1">
        <w:rPr>
          <w:rFonts w:ascii="Courier New" w:hAnsi="Courier New" w:cs="Courier New"/>
          <w:b/>
          <w:color w:val="000000"/>
        </w:rPr>
        <w:t>system</w:t>
      </w:r>
      <w:r w:rsidRPr="001A78F1">
        <w:rPr>
          <w:color w:val="000000"/>
        </w:rPr>
        <w:t xml:space="preserve"> clauses of behaviour definitions.</w:t>
      </w:r>
    </w:p>
    <w:p w14:paraId="29D6A455" w14:textId="59F23DD4" w:rsidR="00D62A28" w:rsidRPr="001A78F1" w:rsidRDefault="00D62A28" w:rsidP="00D62A28">
      <w:pPr>
        <w:rPr>
          <w:color w:val="000000"/>
        </w:rPr>
      </w:pPr>
      <w:r w:rsidRPr="001A78F1">
        <w:rPr>
          <w:color w:val="000000"/>
        </w:rPr>
        <w:t>Any type and signature parameterizatio</w:t>
      </w:r>
      <w:r w:rsidR="007A0ADC" w:rsidRPr="001A78F1">
        <w:rPr>
          <w:color w:val="000000"/>
        </w:rPr>
        <w:t>n shall be resolved statically.</w:t>
      </w:r>
    </w:p>
    <w:p w14:paraId="2A6B088D" w14:textId="77777777" w:rsidR="00D62A28" w:rsidRPr="001A78F1" w:rsidRDefault="00D62A28" w:rsidP="00D62A28">
      <w:pPr>
        <w:rPr>
          <w:color w:val="000000"/>
        </w:rPr>
      </w:pPr>
      <w:r w:rsidRPr="001A78F1">
        <w:rPr>
          <w:color w:val="000000"/>
        </w:rPr>
        <w:t>Type and signature parameters shall be written in a separate parameter list, enclosed in angle brackets.</w:t>
      </w:r>
    </w:p>
    <w:p w14:paraId="6733E17C" w14:textId="77777777" w:rsidR="00E41DC6" w:rsidRPr="001A78F1" w:rsidRDefault="00E41DC6" w:rsidP="00E41DC6">
      <w:r w:rsidRPr="001A78F1">
        <w:t>Parameters of type kind may have a default type, which is given by a type assigned to the parameter.</w:t>
      </w:r>
      <w:r w:rsidR="00D62A28" w:rsidRPr="001A78F1">
        <w:t xml:space="preserve"> Similarly, parameters of signature kind may own a default signature, which is identified by assigning a signature to the parameter</w:t>
      </w:r>
      <w:r w:rsidR="005B79FA" w:rsidRPr="001A78F1">
        <w:t>.</w:t>
      </w:r>
    </w:p>
    <w:p w14:paraId="4C5E5133" w14:textId="77777777" w:rsidR="00E41DC6" w:rsidRPr="001A78F1" w:rsidRDefault="00E41DC6" w:rsidP="00E41DC6">
      <w:pPr>
        <w:rPr>
          <w:color w:val="000000"/>
        </w:rPr>
      </w:pPr>
      <w:r w:rsidRPr="001A78F1">
        <w:rPr>
          <w:color w:val="000000"/>
        </w:rPr>
        <w:t xml:space="preserve">The actual parameters of a type parameter can be required to be </w:t>
      </w:r>
      <w:r w:rsidR="008156B8" w:rsidRPr="001A78F1">
        <w:rPr>
          <w:color w:val="000000"/>
        </w:rPr>
        <w:t xml:space="preserve">subtype </w:t>
      </w:r>
      <w:r w:rsidRPr="001A78F1">
        <w:rPr>
          <w:color w:val="000000"/>
        </w:rPr>
        <w:t>compatible with a specific</w:t>
      </w:r>
      <w:r w:rsidR="005447B1" w:rsidRPr="001A78F1">
        <w:rPr>
          <w:color w:val="000000"/>
        </w:rPr>
        <w:t xml:space="preserve"> </w:t>
      </w:r>
      <w:r w:rsidRPr="001A78F1">
        <w:rPr>
          <w:color w:val="000000"/>
        </w:rPr>
        <w:t xml:space="preserve">type. This is indicated by referring to a specific type in the formal parameter list instead of using the keyword </w:t>
      </w:r>
      <w:r w:rsidRPr="001A78F1">
        <w:rPr>
          <w:rFonts w:ascii="Courier New" w:hAnsi="Courier New" w:cs="Courier New"/>
          <w:b/>
          <w:color w:val="000000"/>
        </w:rPr>
        <w:t>type</w:t>
      </w:r>
      <w:r w:rsidRPr="001A78F1">
        <w:rPr>
          <w:color w:val="000000"/>
        </w:rPr>
        <w:t>.</w:t>
      </w:r>
    </w:p>
    <w:p w14:paraId="595DF4BB" w14:textId="77777777" w:rsidR="00E41DC6" w:rsidRPr="001A78F1" w:rsidRDefault="00E41DC6" w:rsidP="00E41DC6">
      <w:r w:rsidRPr="001A78F1">
        <w:rPr>
          <w:b/>
          <w:i/>
          <w:color w:val="000000"/>
        </w:rPr>
        <w:t>Restrictions</w:t>
      </w:r>
    </w:p>
    <w:p w14:paraId="048296A9" w14:textId="129373ED" w:rsidR="00E41DC6" w:rsidRPr="001A78F1" w:rsidRDefault="002A2058" w:rsidP="002A2058">
      <w:pPr>
        <w:pStyle w:val="BL"/>
        <w:numPr>
          <w:ilvl w:val="0"/>
          <w:numId w:val="0"/>
        </w:numPr>
        <w:ind w:left="737" w:hanging="453"/>
      </w:pPr>
      <w:r w:rsidRPr="001A78F1">
        <w:t>a)</w:t>
      </w:r>
      <w:r w:rsidRPr="001A78F1">
        <w:tab/>
      </w:r>
      <w:r w:rsidR="00E41DC6" w:rsidRPr="001A78F1">
        <w:t xml:space="preserve">Formal type </w:t>
      </w:r>
      <w:r w:rsidR="00D62A28" w:rsidRPr="001A78F1">
        <w:t xml:space="preserve">and signature </w:t>
      </w:r>
      <w:r w:rsidR="00E41DC6" w:rsidRPr="001A78F1">
        <w:t xml:space="preserve">parameters shall be in parameters, which can optionally be indicated by the </w:t>
      </w:r>
      <w:r w:rsidR="00A0280E" w:rsidRPr="001A78F1">
        <w:t xml:space="preserve">optional </w:t>
      </w:r>
      <w:r w:rsidR="00E41DC6" w:rsidRPr="001A78F1">
        <w:t xml:space="preserve">keyword </w:t>
      </w:r>
      <w:r w:rsidR="00E41DC6" w:rsidRPr="001A78F1">
        <w:rPr>
          <w:b/>
        </w:rPr>
        <w:t>in</w:t>
      </w:r>
      <w:r w:rsidR="007A0ADC" w:rsidRPr="001A78F1">
        <w:t>.</w:t>
      </w:r>
    </w:p>
    <w:p w14:paraId="20DA7403" w14:textId="355572C1" w:rsidR="00E41DC6" w:rsidRPr="001A78F1" w:rsidRDefault="002A2058" w:rsidP="002A2058">
      <w:pPr>
        <w:pStyle w:val="BL"/>
        <w:numPr>
          <w:ilvl w:val="0"/>
          <w:numId w:val="0"/>
        </w:numPr>
        <w:ind w:left="737" w:hanging="453"/>
      </w:pPr>
      <w:r w:rsidRPr="001A78F1">
        <w:t>b)</w:t>
      </w:r>
      <w:r w:rsidRPr="001A78F1">
        <w:tab/>
      </w:r>
      <w:r w:rsidR="00D62A28" w:rsidRPr="001A78F1">
        <w:t>When a TypeIdentifier is used to specify the kind of the formal parameter, t</w:t>
      </w:r>
      <w:r w:rsidR="00E41DC6" w:rsidRPr="001A78F1">
        <w:t>he default type</w:t>
      </w:r>
      <w:r w:rsidR="00D62A28" w:rsidRPr="001A78F1">
        <w:t>s</w:t>
      </w:r>
      <w:r w:rsidR="00E41DC6" w:rsidRPr="001A78F1">
        <w:t xml:space="preserve"> </w:t>
      </w:r>
      <w:r w:rsidR="00D62A28" w:rsidRPr="001A78F1">
        <w:t>shall</w:t>
      </w:r>
      <w:r w:rsidR="00E41DC6" w:rsidRPr="001A78F1">
        <w:t xml:space="preserve"> be </w:t>
      </w:r>
      <w:r w:rsidR="008156B8" w:rsidRPr="001A78F1">
        <w:t xml:space="preserve">subtype </w:t>
      </w:r>
      <w:r w:rsidR="00E41DC6" w:rsidRPr="001A78F1">
        <w:t>compatible with the type of the parameter. For type compatibility see</w:t>
      </w:r>
      <w:r w:rsidR="00587A39" w:rsidRPr="001A78F1">
        <w:t xml:space="preserve"> ETSI ES 201 873-1</w:t>
      </w:r>
      <w:r w:rsidR="00E41DC6" w:rsidRPr="001A78F1">
        <w:t xml:space="preserve"> </w:t>
      </w:r>
      <w:r w:rsidR="00587A39" w:rsidRPr="001A78F1">
        <w:t>[</w:t>
      </w:r>
      <w:r w:rsidR="00587A39" w:rsidRPr="001A78F1">
        <w:fldChar w:fldCharType="begin"/>
      </w:r>
      <w:r w:rsidR="00587A39" w:rsidRPr="001A78F1">
        <w:instrText xml:space="preserve">REF REF_ES201873_1 \h </w:instrText>
      </w:r>
      <w:r w:rsidR="00587A39" w:rsidRPr="001A78F1">
        <w:fldChar w:fldCharType="separate"/>
      </w:r>
      <w:r w:rsidR="000F56DF" w:rsidRPr="001A78F1">
        <w:t>1</w:t>
      </w:r>
      <w:r w:rsidR="00587A39" w:rsidRPr="001A78F1">
        <w:fldChar w:fldCharType="end"/>
      </w:r>
      <w:r w:rsidR="00587A39" w:rsidRPr="001A78F1">
        <w:t>]</w:t>
      </w:r>
      <w:r w:rsidR="006134CA" w:rsidRPr="001A78F1">
        <w:t xml:space="preserve"> TTCN-3 Core Language</w:t>
      </w:r>
      <w:r w:rsidR="000A461B" w:rsidRPr="001A78F1">
        <w:t>,</w:t>
      </w:r>
      <w:r w:rsidR="006134CA" w:rsidRPr="001A78F1">
        <w:t xml:space="preserve"> </w:t>
      </w:r>
      <w:r w:rsidR="00E41DC6" w:rsidRPr="001A78F1">
        <w:t>clause 6.</w:t>
      </w:r>
      <w:r w:rsidR="008156B8" w:rsidRPr="001A78F1">
        <w:t>3</w:t>
      </w:r>
      <w:r w:rsidR="00E41DC6" w:rsidRPr="001A78F1">
        <w:t>. The default type shall not refer to other type parameters in the same parameter list.</w:t>
      </w:r>
    </w:p>
    <w:p w14:paraId="77A16DC7" w14:textId="77777777" w:rsidR="00A0280E" w:rsidRPr="001A78F1" w:rsidRDefault="002A2058" w:rsidP="002A2058">
      <w:pPr>
        <w:pStyle w:val="BL"/>
        <w:numPr>
          <w:ilvl w:val="0"/>
          <w:numId w:val="0"/>
        </w:numPr>
        <w:ind w:left="737" w:hanging="453"/>
      </w:pPr>
      <w:r w:rsidRPr="001A78F1">
        <w:t>c)</w:t>
      </w:r>
      <w:r w:rsidRPr="001A78F1">
        <w:tab/>
      </w:r>
      <w:r w:rsidR="008156B8" w:rsidRPr="001A78F1">
        <w:t>Void</w:t>
      </w:r>
      <w:r w:rsidR="00A0280E" w:rsidRPr="001A78F1">
        <w:t>.</w:t>
      </w:r>
    </w:p>
    <w:p w14:paraId="06FD7191" w14:textId="77777777" w:rsidR="00C1021F" w:rsidRPr="001A78F1" w:rsidRDefault="002A2058" w:rsidP="002A2058">
      <w:pPr>
        <w:pStyle w:val="BL"/>
        <w:numPr>
          <w:ilvl w:val="0"/>
          <w:numId w:val="0"/>
        </w:numPr>
        <w:ind w:left="709" w:hanging="453"/>
      </w:pPr>
      <w:r w:rsidRPr="001A78F1">
        <w:t>d)</w:t>
      </w:r>
      <w:r w:rsidRPr="001A78F1">
        <w:tab/>
      </w:r>
      <w:r w:rsidR="005968A8" w:rsidRPr="001A78F1">
        <w:t>Void</w:t>
      </w:r>
      <w:r w:rsidR="00C1021F" w:rsidRPr="001A78F1">
        <w:t>.</w:t>
      </w:r>
    </w:p>
    <w:p w14:paraId="43FA8E55" w14:textId="77777777" w:rsidR="00E41DC6" w:rsidRPr="001A78F1" w:rsidRDefault="00E41DC6" w:rsidP="00AB190A">
      <w:pPr>
        <w:keepNext/>
        <w:keepLines/>
      </w:pPr>
      <w:r w:rsidRPr="001A78F1">
        <w:rPr>
          <w:b/>
          <w:i/>
          <w:color w:val="000000"/>
        </w:rPr>
        <w:t>Examples</w:t>
      </w:r>
    </w:p>
    <w:p w14:paraId="7E3337BB" w14:textId="77777777" w:rsidR="00E41DC6" w:rsidRPr="001A78F1" w:rsidRDefault="00E41DC6" w:rsidP="00AB190A">
      <w:pPr>
        <w:pStyle w:val="PL"/>
        <w:keepNext/>
        <w:keepLines/>
        <w:rPr>
          <w:noProof w:val="0"/>
        </w:rPr>
      </w:pPr>
      <w:r w:rsidRPr="001A78F1">
        <w:rPr>
          <w:noProof w:val="0"/>
        </w:rPr>
        <w:tab/>
        <w:t xml:space="preserve">// Definition of a list and a check function </w:t>
      </w:r>
    </w:p>
    <w:p w14:paraId="0DEDED82" w14:textId="77777777" w:rsidR="00E41DC6" w:rsidRPr="001A78F1" w:rsidRDefault="00E41DC6" w:rsidP="00AB190A">
      <w:pPr>
        <w:pStyle w:val="PL"/>
        <w:keepNext/>
        <w:keepLines/>
        <w:ind w:left="283"/>
        <w:rPr>
          <w:noProof w:val="0"/>
        </w:rPr>
      </w:pPr>
      <w:r w:rsidRPr="001A78F1">
        <w:rPr>
          <w:b/>
          <w:noProof w:val="0"/>
        </w:rPr>
        <w:t>type</w:t>
      </w:r>
      <w:r w:rsidRPr="001A78F1">
        <w:rPr>
          <w:noProof w:val="0"/>
        </w:rPr>
        <w:t xml:space="preserve"> </w:t>
      </w:r>
      <w:r w:rsidRPr="001A78F1">
        <w:rPr>
          <w:b/>
          <w:noProof w:val="0"/>
        </w:rPr>
        <w:t>record of</w:t>
      </w:r>
      <w:r w:rsidRPr="001A78F1">
        <w:rPr>
          <w:noProof w:val="0"/>
        </w:rPr>
        <w:t xml:space="preserve"> T MyList &lt;</w:t>
      </w:r>
      <w:r w:rsidRPr="001A78F1">
        <w:rPr>
          <w:b/>
          <w:noProof w:val="0"/>
        </w:rPr>
        <w:t>in</w:t>
      </w:r>
      <w:r w:rsidRPr="001A78F1">
        <w:rPr>
          <w:noProof w:val="0"/>
        </w:rPr>
        <w:t xml:space="preserve"> </w:t>
      </w:r>
      <w:r w:rsidRPr="001A78F1">
        <w:rPr>
          <w:b/>
          <w:noProof w:val="0"/>
        </w:rPr>
        <w:t>type</w:t>
      </w:r>
      <w:r w:rsidRPr="001A78F1">
        <w:rPr>
          <w:noProof w:val="0"/>
        </w:rPr>
        <w:t xml:space="preserve"> T&gt;;</w:t>
      </w:r>
      <w:r w:rsidRPr="001A78F1">
        <w:rPr>
          <w:noProof w:val="0"/>
        </w:rPr>
        <w:br/>
      </w:r>
      <w:r w:rsidRPr="001A78F1">
        <w:rPr>
          <w:b/>
          <w:noProof w:val="0"/>
        </w:rPr>
        <w:t>function</w:t>
      </w:r>
      <w:r w:rsidRPr="001A78F1">
        <w:rPr>
          <w:noProof w:val="0"/>
        </w:rPr>
        <w:t xml:space="preserve"> isElement &lt;</w:t>
      </w:r>
      <w:r w:rsidRPr="001A78F1">
        <w:rPr>
          <w:b/>
          <w:noProof w:val="0"/>
        </w:rPr>
        <w:t>in</w:t>
      </w:r>
      <w:r w:rsidRPr="001A78F1">
        <w:rPr>
          <w:noProof w:val="0"/>
        </w:rPr>
        <w:t xml:space="preserve"> </w:t>
      </w:r>
      <w:r w:rsidRPr="001A78F1">
        <w:rPr>
          <w:b/>
          <w:noProof w:val="0"/>
        </w:rPr>
        <w:t>type</w:t>
      </w:r>
      <w:r w:rsidRPr="001A78F1">
        <w:rPr>
          <w:noProof w:val="0"/>
        </w:rPr>
        <w:t xml:space="preserve"> T&gt;(</w:t>
      </w:r>
      <w:r w:rsidRPr="001A78F1">
        <w:rPr>
          <w:b/>
          <w:noProof w:val="0"/>
        </w:rPr>
        <w:t>in</w:t>
      </w:r>
      <w:r w:rsidRPr="001A78F1">
        <w:rPr>
          <w:noProof w:val="0"/>
        </w:rPr>
        <w:t xml:space="preserve"> MyList&lt;T&gt; list, </w:t>
      </w:r>
      <w:r w:rsidRPr="001A78F1">
        <w:rPr>
          <w:b/>
          <w:noProof w:val="0"/>
        </w:rPr>
        <w:t>in</w:t>
      </w:r>
      <w:r w:rsidRPr="001A78F1">
        <w:rPr>
          <w:noProof w:val="0"/>
        </w:rPr>
        <w:t xml:space="preserve"> T elem) </w:t>
      </w:r>
      <w:r w:rsidRPr="001A78F1">
        <w:rPr>
          <w:b/>
          <w:noProof w:val="0"/>
        </w:rPr>
        <w:t>return</w:t>
      </w:r>
      <w:r w:rsidRPr="001A78F1">
        <w:rPr>
          <w:noProof w:val="0"/>
        </w:rPr>
        <w:t xml:space="preserve"> </w:t>
      </w:r>
      <w:r w:rsidRPr="001A78F1">
        <w:rPr>
          <w:b/>
          <w:noProof w:val="0"/>
        </w:rPr>
        <w:t>boolean</w:t>
      </w:r>
      <w:r w:rsidRPr="001A78F1">
        <w:rPr>
          <w:noProof w:val="0"/>
        </w:rPr>
        <w:t xml:space="preserve"> { … }</w:t>
      </w:r>
      <w:r w:rsidRPr="001A78F1">
        <w:rPr>
          <w:noProof w:val="0"/>
        </w:rPr>
        <w:br/>
      </w:r>
      <w:r w:rsidRPr="001A78F1">
        <w:rPr>
          <w:noProof w:val="0"/>
        </w:rPr>
        <w:br/>
        <w:t>// Definition of a protocol message</w:t>
      </w:r>
      <w:r w:rsidRPr="001A78F1">
        <w:rPr>
          <w:noProof w:val="0"/>
        </w:rPr>
        <w:br/>
      </w:r>
      <w:r w:rsidRPr="001A78F1">
        <w:rPr>
          <w:b/>
          <w:noProof w:val="0"/>
        </w:rPr>
        <w:t>type</w:t>
      </w:r>
      <w:r w:rsidRPr="001A78F1">
        <w:rPr>
          <w:noProof w:val="0"/>
        </w:rPr>
        <w:t xml:space="preserve"> </w:t>
      </w:r>
      <w:r w:rsidRPr="001A78F1">
        <w:rPr>
          <w:b/>
          <w:noProof w:val="0"/>
        </w:rPr>
        <w:t>record</w:t>
      </w:r>
      <w:r w:rsidRPr="001A78F1">
        <w:rPr>
          <w:noProof w:val="0"/>
        </w:rPr>
        <w:t xml:space="preserve"> Data&lt;</w:t>
      </w:r>
      <w:r w:rsidRPr="001A78F1">
        <w:rPr>
          <w:b/>
          <w:noProof w:val="0"/>
        </w:rPr>
        <w:t>in</w:t>
      </w:r>
      <w:r w:rsidRPr="001A78F1">
        <w:rPr>
          <w:noProof w:val="0"/>
        </w:rPr>
        <w:t xml:space="preserve"> </w:t>
      </w:r>
      <w:r w:rsidRPr="001A78F1">
        <w:rPr>
          <w:b/>
          <w:noProof w:val="0"/>
        </w:rPr>
        <w:t>type</w:t>
      </w:r>
      <w:r w:rsidRPr="001A78F1">
        <w:rPr>
          <w:noProof w:val="0"/>
        </w:rPr>
        <w:t xml:space="preserve"> PayloadType&gt; {</w:t>
      </w:r>
      <w:r w:rsidRPr="001A78F1">
        <w:rPr>
          <w:noProof w:val="0"/>
        </w:rPr>
        <w:br/>
        <w:t xml:space="preserve">  Header      hdr,</w:t>
      </w:r>
      <w:r w:rsidRPr="001A78F1">
        <w:rPr>
          <w:noProof w:val="0"/>
        </w:rPr>
        <w:br/>
        <w:t xml:space="preserve">  PayloadType payload</w:t>
      </w:r>
      <w:r w:rsidRPr="001A78F1">
        <w:rPr>
          <w:noProof w:val="0"/>
        </w:rPr>
        <w:br/>
        <w:t>}</w:t>
      </w:r>
    </w:p>
    <w:p w14:paraId="7BBD4F57" w14:textId="77777777" w:rsidR="00E41DC6" w:rsidRPr="001A78F1" w:rsidRDefault="00E41DC6" w:rsidP="00E41DC6">
      <w:pPr>
        <w:pStyle w:val="PL"/>
        <w:ind w:left="283"/>
        <w:rPr>
          <w:noProof w:val="0"/>
        </w:rPr>
      </w:pPr>
    </w:p>
    <w:p w14:paraId="2899C8DF" w14:textId="77777777" w:rsidR="00E41DC6" w:rsidRPr="001A78F1" w:rsidRDefault="00E41DC6" w:rsidP="00366CC7">
      <w:pPr>
        <w:pStyle w:val="PL"/>
        <w:keepNext/>
        <w:ind w:left="283"/>
        <w:rPr>
          <w:noProof w:val="0"/>
        </w:rPr>
      </w:pPr>
      <w:r w:rsidRPr="001A78F1">
        <w:rPr>
          <w:noProof w:val="0"/>
        </w:rPr>
        <w:t>// restricting the actual type parameters</w:t>
      </w:r>
      <w:r w:rsidRPr="001A78F1">
        <w:rPr>
          <w:noProof w:val="0"/>
        </w:rPr>
        <w:br/>
        <w:t xml:space="preserve">// the function </w:t>
      </w:r>
      <w:r w:rsidR="00132E1A" w:rsidRPr="001A78F1">
        <w:rPr>
          <w:noProof w:val="0"/>
        </w:rPr>
        <w:t>can create a component of a type that is an extension of CT.</w:t>
      </w:r>
    </w:p>
    <w:p w14:paraId="2EBBEE0D" w14:textId="77777777" w:rsidR="00E41DC6" w:rsidRPr="001A78F1" w:rsidRDefault="00E41DC6" w:rsidP="00366CC7">
      <w:pPr>
        <w:pStyle w:val="PL"/>
        <w:keepNext/>
        <w:ind w:left="283"/>
        <w:rPr>
          <w:noProof w:val="0"/>
        </w:rPr>
      </w:pPr>
      <w:r w:rsidRPr="001A78F1">
        <w:rPr>
          <w:b/>
          <w:noProof w:val="0"/>
        </w:rPr>
        <w:t>type</w:t>
      </w:r>
      <w:r w:rsidRPr="001A78F1">
        <w:rPr>
          <w:noProof w:val="0"/>
        </w:rPr>
        <w:t xml:space="preserve"> </w:t>
      </w:r>
      <w:r w:rsidRPr="001A78F1">
        <w:rPr>
          <w:b/>
          <w:noProof w:val="0"/>
        </w:rPr>
        <w:t>component</w:t>
      </w:r>
      <w:r w:rsidRPr="001A78F1">
        <w:rPr>
          <w:noProof w:val="0"/>
        </w:rPr>
        <w:t xml:space="preserve"> CT { </w:t>
      </w:r>
      <w:r w:rsidRPr="001A78F1">
        <w:rPr>
          <w:b/>
          <w:noProof w:val="0"/>
        </w:rPr>
        <w:t>timer</w:t>
      </w:r>
      <w:r w:rsidRPr="001A78F1">
        <w:rPr>
          <w:noProof w:val="0"/>
        </w:rPr>
        <w:t xml:space="preserve"> t_guard };</w:t>
      </w:r>
      <w:r w:rsidRPr="001A78F1">
        <w:rPr>
          <w:noProof w:val="0"/>
        </w:rPr>
        <w:br/>
      </w:r>
      <w:r w:rsidRPr="001A78F1">
        <w:rPr>
          <w:b/>
          <w:noProof w:val="0"/>
        </w:rPr>
        <w:t>function</w:t>
      </w:r>
      <w:r w:rsidRPr="001A78F1">
        <w:rPr>
          <w:noProof w:val="0"/>
        </w:rPr>
        <w:t xml:space="preserve"> MyFunction &lt;</w:t>
      </w:r>
      <w:r w:rsidRPr="001A78F1">
        <w:rPr>
          <w:b/>
          <w:noProof w:val="0"/>
        </w:rPr>
        <w:t>in</w:t>
      </w:r>
      <w:r w:rsidRPr="001A78F1">
        <w:rPr>
          <w:noProof w:val="0"/>
        </w:rPr>
        <w:t xml:space="preserve"> CT Comp&gt; (</w:t>
      </w:r>
      <w:r w:rsidRPr="001A78F1">
        <w:rPr>
          <w:b/>
          <w:noProof w:val="0"/>
        </w:rPr>
        <w:t>in</w:t>
      </w:r>
      <w:r w:rsidRPr="001A78F1">
        <w:rPr>
          <w:noProof w:val="0"/>
        </w:rPr>
        <w:t xml:space="preserve"> </w:t>
      </w:r>
      <w:r w:rsidRPr="001A78F1">
        <w:rPr>
          <w:b/>
          <w:noProof w:val="0"/>
        </w:rPr>
        <w:t>integer</w:t>
      </w:r>
      <w:r w:rsidRPr="001A78F1">
        <w:rPr>
          <w:noProof w:val="0"/>
        </w:rPr>
        <w:t xml:space="preserve"> p) </w:t>
      </w:r>
      <w:r w:rsidRPr="001A78F1">
        <w:rPr>
          <w:b/>
          <w:noProof w:val="0"/>
        </w:rPr>
        <w:t>runs</w:t>
      </w:r>
      <w:r w:rsidRPr="001A78F1">
        <w:rPr>
          <w:noProof w:val="0"/>
        </w:rPr>
        <w:t xml:space="preserve"> </w:t>
      </w:r>
      <w:r w:rsidRPr="001A78F1">
        <w:rPr>
          <w:b/>
          <w:noProof w:val="0"/>
        </w:rPr>
        <w:t>on</w:t>
      </w:r>
      <w:r w:rsidRPr="001A78F1">
        <w:rPr>
          <w:noProof w:val="0"/>
        </w:rPr>
        <w:t xml:space="preserve"> </w:t>
      </w:r>
      <w:r w:rsidR="00132E1A" w:rsidRPr="001A78F1">
        <w:rPr>
          <w:noProof w:val="0"/>
        </w:rPr>
        <w:t>CT</w:t>
      </w:r>
      <w:r w:rsidR="00A0280E" w:rsidRPr="001A78F1">
        <w:rPr>
          <w:noProof w:val="0"/>
        </w:rPr>
        <w:t xml:space="preserve"> {</w:t>
      </w:r>
      <w:r w:rsidR="00132E1A" w:rsidRPr="001A78F1">
        <w:rPr>
          <w:noProof w:val="0"/>
        </w:rPr>
        <w:br/>
        <w:t xml:space="preserve">  </w:t>
      </w:r>
      <w:r w:rsidR="00132E1A" w:rsidRPr="001A78F1">
        <w:rPr>
          <w:b/>
          <w:noProof w:val="0"/>
        </w:rPr>
        <w:t>var</w:t>
      </w:r>
      <w:r w:rsidR="00132E1A" w:rsidRPr="001A78F1">
        <w:rPr>
          <w:noProof w:val="0"/>
        </w:rPr>
        <w:t xml:space="preserve"> Comp c := Comp.</w:t>
      </w:r>
      <w:r w:rsidR="00132E1A" w:rsidRPr="001A78F1">
        <w:rPr>
          <w:b/>
          <w:noProof w:val="0"/>
        </w:rPr>
        <w:t>create</w:t>
      </w:r>
      <w:r w:rsidR="00132E1A" w:rsidRPr="001A78F1">
        <w:rPr>
          <w:noProof w:val="0"/>
        </w:rPr>
        <w:t>;</w:t>
      </w:r>
      <w:r w:rsidR="00A0280E" w:rsidRPr="001A78F1">
        <w:rPr>
          <w:noProof w:val="0"/>
        </w:rPr>
        <w:br/>
        <w:t xml:space="preserve">  :</w:t>
      </w:r>
      <w:r w:rsidR="00A0280E" w:rsidRPr="001A78F1">
        <w:rPr>
          <w:noProof w:val="0"/>
        </w:rPr>
        <w:br/>
        <w:t>}</w:t>
      </w:r>
      <w:r w:rsidRPr="001A78F1">
        <w:rPr>
          <w:noProof w:val="0"/>
        </w:rPr>
        <w:t>;</w:t>
      </w:r>
    </w:p>
    <w:p w14:paraId="7AA836CB" w14:textId="77777777" w:rsidR="008156B8" w:rsidRPr="001A78F1" w:rsidRDefault="008156B8" w:rsidP="0010478E">
      <w:pPr>
        <w:pStyle w:val="PL"/>
        <w:rPr>
          <w:noProof w:val="0"/>
        </w:rPr>
      </w:pPr>
    </w:p>
    <w:p w14:paraId="224B144A" w14:textId="77777777" w:rsidR="008156B8" w:rsidRPr="001A78F1" w:rsidRDefault="008156B8" w:rsidP="0010478E">
      <w:pPr>
        <w:pStyle w:val="PL"/>
        <w:rPr>
          <w:noProof w:val="0"/>
        </w:rPr>
      </w:pPr>
      <w:r w:rsidRPr="001A78F1">
        <w:rPr>
          <w:b/>
          <w:noProof w:val="0"/>
        </w:rPr>
        <w:tab/>
        <w:t>function</w:t>
      </w:r>
      <w:r w:rsidRPr="001A78F1">
        <w:rPr>
          <w:noProof w:val="0"/>
        </w:rPr>
        <w:t xml:space="preserve"> MyIntegerFunction&lt;</w:t>
      </w:r>
      <w:r w:rsidRPr="001A78F1">
        <w:rPr>
          <w:b/>
          <w:noProof w:val="0"/>
        </w:rPr>
        <w:t>integer</w:t>
      </w:r>
      <w:r w:rsidRPr="001A78F1">
        <w:rPr>
          <w:noProof w:val="0"/>
        </w:rPr>
        <w:t xml:space="preserve"> I := </w:t>
      </w:r>
      <w:r w:rsidRPr="001A78F1">
        <w:rPr>
          <w:b/>
          <w:noProof w:val="0"/>
        </w:rPr>
        <w:t>integer</w:t>
      </w:r>
      <w:r w:rsidRPr="001A78F1">
        <w:rPr>
          <w:noProof w:val="0"/>
        </w:rPr>
        <w:t xml:space="preserve">&gt;(I p) </w:t>
      </w:r>
      <w:r w:rsidRPr="001A78F1">
        <w:rPr>
          <w:b/>
          <w:noProof w:val="0"/>
        </w:rPr>
        <w:t>return</w:t>
      </w:r>
      <w:r w:rsidRPr="001A78F1">
        <w:rPr>
          <w:noProof w:val="0"/>
        </w:rPr>
        <w:t xml:space="preserve"> I {</w:t>
      </w:r>
    </w:p>
    <w:p w14:paraId="35562F2E" w14:textId="3D3BA756" w:rsidR="008156B8" w:rsidRPr="001A78F1" w:rsidRDefault="008156B8" w:rsidP="0010478E">
      <w:pPr>
        <w:pStyle w:val="PL"/>
        <w:rPr>
          <w:noProof w:val="0"/>
        </w:rPr>
      </w:pPr>
      <w:r w:rsidRPr="001A78F1">
        <w:rPr>
          <w:noProof w:val="0"/>
        </w:rPr>
        <w:tab/>
        <w:t xml:space="preserve">   // actual parameter for I </w:t>
      </w:r>
      <w:r w:rsidR="000F56DF" w:rsidRPr="001A78F1">
        <w:rPr>
          <w:noProof w:val="0"/>
        </w:rPr>
        <w:t>shall</w:t>
      </w:r>
      <w:r w:rsidRPr="001A78F1">
        <w:rPr>
          <w:noProof w:val="0"/>
        </w:rPr>
        <w:t xml:space="preserve"> be subtype compatible to integer</w:t>
      </w:r>
    </w:p>
    <w:p w14:paraId="465CB873" w14:textId="77777777" w:rsidR="008156B8" w:rsidRPr="001A78F1" w:rsidRDefault="008156B8" w:rsidP="0010478E">
      <w:pPr>
        <w:pStyle w:val="PL"/>
        <w:rPr>
          <w:noProof w:val="0"/>
        </w:rPr>
      </w:pPr>
      <w:r w:rsidRPr="001A78F1">
        <w:rPr>
          <w:noProof w:val="0"/>
        </w:rPr>
        <w:tab/>
        <w:t xml:space="preserve">  :</w:t>
      </w:r>
    </w:p>
    <w:p w14:paraId="6E1CEB37" w14:textId="77777777" w:rsidR="00E41DC6" w:rsidRPr="001A78F1" w:rsidRDefault="008156B8">
      <w:pPr>
        <w:pStyle w:val="PL"/>
        <w:rPr>
          <w:noProof w:val="0"/>
        </w:rPr>
      </w:pPr>
      <w:r w:rsidRPr="001A78F1">
        <w:rPr>
          <w:noProof w:val="0"/>
        </w:rPr>
        <w:tab/>
        <w:t>}</w:t>
      </w:r>
    </w:p>
    <w:p w14:paraId="66789C35" w14:textId="77777777" w:rsidR="008156B8" w:rsidRPr="001A78F1" w:rsidRDefault="008156B8" w:rsidP="00E41DC6">
      <w:pPr>
        <w:pStyle w:val="PL"/>
        <w:rPr>
          <w:noProof w:val="0"/>
        </w:rPr>
      </w:pPr>
    </w:p>
    <w:p w14:paraId="3C0D8794" w14:textId="77777777" w:rsidR="00893948" w:rsidRPr="001A78F1" w:rsidRDefault="00E867D6" w:rsidP="00D07A1A">
      <w:pPr>
        <w:pStyle w:val="H6"/>
      </w:pPr>
      <w:r w:rsidRPr="001A78F1">
        <w:lastRenderedPageBreak/>
        <w:t>Clause 5.4.1.1</w:t>
      </w:r>
      <w:r w:rsidRPr="001A78F1">
        <w:tab/>
      </w:r>
      <w:r w:rsidR="00893948" w:rsidRPr="001A78F1">
        <w:t>Formal Parameters of kind value</w:t>
      </w:r>
    </w:p>
    <w:p w14:paraId="6E1708F0" w14:textId="77777777" w:rsidR="00893948" w:rsidRPr="001A78F1" w:rsidRDefault="00893948" w:rsidP="0010478E">
      <w:pPr>
        <w:keepNext/>
      </w:pPr>
      <w:r w:rsidRPr="001A78F1">
        <w:t>Formal parameters with default values are additionally restricted by</w:t>
      </w:r>
      <w:r w:rsidR="001C2AC5" w:rsidRPr="001A78F1">
        <w:t>:</w:t>
      </w:r>
    </w:p>
    <w:p w14:paraId="04BEC6AB" w14:textId="77777777" w:rsidR="00A43181" w:rsidRPr="001A78F1" w:rsidRDefault="00893948" w:rsidP="00893948">
      <w:pPr>
        <w:rPr>
          <w:b/>
          <w:i/>
          <w:color w:val="000000"/>
        </w:rPr>
      </w:pPr>
      <w:r w:rsidRPr="001A78F1">
        <w:rPr>
          <w:b/>
          <w:i/>
          <w:color w:val="000000"/>
        </w:rPr>
        <w:t>Restrictions</w:t>
      </w:r>
    </w:p>
    <w:p w14:paraId="25D83BC1" w14:textId="77777777" w:rsidR="00A43181" w:rsidRPr="001A78F1" w:rsidRDefault="00A43181" w:rsidP="00893948">
      <w:pPr>
        <w:rPr>
          <w:color w:val="000000"/>
        </w:rPr>
      </w:pPr>
      <w:r w:rsidRPr="001A78F1">
        <w:rPr>
          <w:color w:val="000000"/>
        </w:rPr>
        <w:t>Replace the text as follows:</w:t>
      </w:r>
    </w:p>
    <w:p w14:paraId="73792657" w14:textId="77777777" w:rsidR="00A43181" w:rsidRPr="001A78F1" w:rsidRDefault="00A43181" w:rsidP="00065CA5">
      <w:pPr>
        <w:pStyle w:val="B10"/>
        <w:rPr>
          <w:lang w:eastAsia="en-GB"/>
        </w:rPr>
      </w:pPr>
      <w:r w:rsidRPr="001A78F1">
        <w:t>e)</w:t>
      </w:r>
      <w:r w:rsidRPr="001A78F1">
        <w:tab/>
      </w:r>
      <w:r w:rsidR="00065CA5" w:rsidRPr="001A78F1">
        <w:rPr>
          <w:strike/>
          <w:lang w:eastAsia="en-GB"/>
        </w:rPr>
        <w:t xml:space="preserve">The expression of the default value has to be compatible with the type of the parameter. The expression shall not refer to elements of the component type of the optional </w:t>
      </w:r>
      <w:r w:rsidR="00065CA5" w:rsidRPr="001A78F1">
        <w:rPr>
          <w:rFonts w:ascii="Courier New" w:hAnsi="Courier New" w:cs="Courier New"/>
          <w:b/>
          <w:bCs/>
          <w:strike/>
          <w:sz w:val="16"/>
          <w:szCs w:val="16"/>
          <w:lang w:eastAsia="en-GB"/>
        </w:rPr>
        <w:t>runs</w:t>
      </w:r>
      <w:r w:rsidR="00065CA5" w:rsidRPr="001A78F1">
        <w:rPr>
          <w:rFonts w:ascii="Courier New" w:hAnsi="Courier New" w:cs="Courier New"/>
          <w:b/>
          <w:bCs/>
          <w:strike/>
          <w:lang w:eastAsia="en-GB"/>
        </w:rPr>
        <w:t xml:space="preserve"> </w:t>
      </w:r>
      <w:r w:rsidR="00065CA5" w:rsidRPr="001A78F1">
        <w:rPr>
          <w:rFonts w:ascii="Courier New" w:hAnsi="Courier New" w:cs="Courier New"/>
          <w:b/>
          <w:bCs/>
          <w:strike/>
          <w:sz w:val="16"/>
          <w:szCs w:val="16"/>
          <w:lang w:eastAsia="en-GB"/>
        </w:rPr>
        <w:t>on</w:t>
      </w:r>
      <w:r w:rsidR="00065CA5" w:rsidRPr="001A78F1">
        <w:rPr>
          <w:rFonts w:ascii="Courier New" w:hAnsi="Courier New" w:cs="Courier New"/>
          <w:b/>
          <w:bCs/>
          <w:strike/>
          <w:lang w:eastAsia="en-GB"/>
        </w:rPr>
        <w:t xml:space="preserve"> </w:t>
      </w:r>
      <w:r w:rsidR="00065CA5" w:rsidRPr="001A78F1">
        <w:rPr>
          <w:strike/>
          <w:lang w:eastAsia="en-GB"/>
        </w:rPr>
        <w:t xml:space="preserve">clause. The expression shall not refer to other parameters of the same parameter list. The expression shall not contain the invocation of functions with a </w:t>
      </w:r>
      <w:r w:rsidR="00065CA5" w:rsidRPr="001A78F1">
        <w:rPr>
          <w:rFonts w:ascii="Courier New" w:hAnsi="Courier New" w:cs="Courier New"/>
          <w:b/>
          <w:bCs/>
          <w:strike/>
          <w:sz w:val="16"/>
          <w:szCs w:val="16"/>
          <w:lang w:eastAsia="en-GB"/>
        </w:rPr>
        <w:t>runs on</w:t>
      </w:r>
      <w:r w:rsidR="00065CA5" w:rsidRPr="001A78F1">
        <w:rPr>
          <w:rFonts w:ascii="Courier New" w:hAnsi="Courier New" w:cs="Courier New"/>
          <w:b/>
          <w:bCs/>
          <w:strike/>
          <w:lang w:eastAsia="en-GB"/>
        </w:rPr>
        <w:t xml:space="preserve"> </w:t>
      </w:r>
      <w:r w:rsidR="00065CA5" w:rsidRPr="001A78F1">
        <w:rPr>
          <w:strike/>
          <w:lang w:eastAsia="en-GB"/>
        </w:rPr>
        <w:t>clause.</w:t>
      </w:r>
    </w:p>
    <w:p w14:paraId="09C0BF89" w14:textId="77777777" w:rsidR="00893948" w:rsidRPr="001A78F1" w:rsidRDefault="002A2058" w:rsidP="00065CA5">
      <w:pPr>
        <w:pStyle w:val="B10"/>
      </w:pPr>
      <w:r w:rsidRPr="001A78F1">
        <w:t>e)</w:t>
      </w:r>
      <w:r w:rsidRPr="001A78F1">
        <w:tab/>
      </w:r>
      <w:r w:rsidR="00A43181" w:rsidRPr="001A78F1">
        <w:t>The type of a value parameter with a default value shall not be a type parameter</w:t>
      </w:r>
      <w:r w:rsidR="00893948" w:rsidRPr="001A78F1">
        <w:t>.</w:t>
      </w:r>
    </w:p>
    <w:p w14:paraId="42809BD9" w14:textId="77777777" w:rsidR="00893948" w:rsidRPr="001A78F1" w:rsidRDefault="00893948" w:rsidP="00AC7780">
      <w:pPr>
        <w:pStyle w:val="H6"/>
      </w:pPr>
      <w:r w:rsidRPr="001A78F1">
        <w:t>Clause 5.4.1.2</w:t>
      </w:r>
      <w:r w:rsidR="00464EDD" w:rsidRPr="001A78F1">
        <w:tab/>
      </w:r>
      <w:r w:rsidRPr="001A78F1">
        <w:t>Formal Parameters of kind template</w:t>
      </w:r>
    </w:p>
    <w:p w14:paraId="5AE7ACB2" w14:textId="77777777" w:rsidR="00893948" w:rsidRPr="001A78F1" w:rsidRDefault="00893948" w:rsidP="00AC7780">
      <w:pPr>
        <w:keepNext/>
      </w:pPr>
      <w:r w:rsidRPr="001A78F1">
        <w:t>Formal parameters with default templates are additionally restricted by</w:t>
      </w:r>
      <w:r w:rsidR="00CC0382" w:rsidRPr="001A78F1">
        <w:t>:</w:t>
      </w:r>
    </w:p>
    <w:p w14:paraId="04D912D7" w14:textId="60E74C4E" w:rsidR="00893948" w:rsidRPr="001A78F1" w:rsidRDefault="00893948" w:rsidP="00A56D0E">
      <w:pPr>
        <w:keepNext/>
        <w:rPr>
          <w:b/>
          <w:i/>
          <w:color w:val="000000"/>
        </w:rPr>
      </w:pPr>
      <w:r w:rsidRPr="001A78F1">
        <w:rPr>
          <w:b/>
          <w:i/>
          <w:color w:val="000000"/>
        </w:rPr>
        <w:t>Restrictions</w:t>
      </w:r>
    </w:p>
    <w:p w14:paraId="79C2635F" w14:textId="77777777" w:rsidR="00384DFF" w:rsidRPr="001A78F1" w:rsidRDefault="00384DFF" w:rsidP="00384DFF">
      <w:pPr>
        <w:rPr>
          <w:color w:val="000000"/>
        </w:rPr>
      </w:pPr>
      <w:r w:rsidRPr="001A78F1">
        <w:rPr>
          <w:color w:val="000000"/>
        </w:rPr>
        <w:t>Replace the text as follows:</w:t>
      </w:r>
    </w:p>
    <w:p w14:paraId="16B48458" w14:textId="77777777" w:rsidR="006F3990" w:rsidRPr="001A78F1" w:rsidRDefault="00B51378" w:rsidP="00B51378">
      <w:pPr>
        <w:pStyle w:val="BL"/>
        <w:numPr>
          <w:ilvl w:val="0"/>
          <w:numId w:val="0"/>
        </w:numPr>
        <w:ind w:left="737" w:hanging="453"/>
        <w:rPr>
          <w:strike/>
          <w:lang w:eastAsia="en-GB"/>
        </w:rPr>
      </w:pPr>
      <w:r w:rsidRPr="001A78F1">
        <w:rPr>
          <w:lang w:eastAsia="en-GB"/>
        </w:rPr>
        <w:t>a)</w:t>
      </w:r>
      <w:r w:rsidRPr="001A78F1">
        <w:rPr>
          <w:lang w:eastAsia="en-GB"/>
        </w:rPr>
        <w:tab/>
      </w:r>
      <w:r w:rsidRPr="001A78F1">
        <w:rPr>
          <w:strike/>
          <w:lang w:eastAsia="en-GB"/>
        </w:rPr>
        <w:t xml:space="preserve">Only </w:t>
      </w:r>
      <w:r w:rsidRPr="001A78F1">
        <w:rPr>
          <w:rFonts w:ascii="Courier New" w:hAnsi="Courier New" w:cs="Courier New"/>
          <w:b/>
          <w:bCs/>
          <w:strike/>
          <w:sz w:val="16"/>
          <w:szCs w:val="16"/>
          <w:lang w:eastAsia="en-GB"/>
        </w:rPr>
        <w:t>function</w:t>
      </w:r>
      <w:r w:rsidRPr="001A78F1">
        <w:rPr>
          <w:b/>
          <w:bCs/>
          <w:strike/>
          <w:lang w:eastAsia="en-GB"/>
        </w:rPr>
        <w:t>,</w:t>
      </w:r>
      <w:r w:rsidRPr="001A78F1">
        <w:rPr>
          <w:b/>
          <w:bCs/>
          <w:strike/>
          <w:sz w:val="16"/>
          <w:szCs w:val="16"/>
          <w:lang w:eastAsia="en-GB"/>
        </w:rPr>
        <w:t xml:space="preserve"> </w:t>
      </w:r>
      <w:r w:rsidRPr="001A78F1">
        <w:rPr>
          <w:rFonts w:ascii="Courier New" w:hAnsi="Courier New" w:cs="Courier New"/>
          <w:b/>
          <w:bCs/>
          <w:strike/>
          <w:sz w:val="16"/>
          <w:szCs w:val="16"/>
          <w:lang w:eastAsia="en-GB"/>
        </w:rPr>
        <w:t>testcase</w:t>
      </w:r>
      <w:r w:rsidRPr="001A78F1">
        <w:rPr>
          <w:strike/>
          <w:lang w:eastAsia="en-GB"/>
        </w:rPr>
        <w:t>,</w:t>
      </w:r>
      <w:r w:rsidRPr="001A78F1">
        <w:rPr>
          <w:b/>
          <w:bCs/>
          <w:strike/>
          <w:sz w:val="16"/>
          <w:szCs w:val="16"/>
          <w:lang w:eastAsia="en-GB"/>
        </w:rPr>
        <w:t xml:space="preserve"> </w:t>
      </w:r>
      <w:r w:rsidRPr="001A78F1">
        <w:rPr>
          <w:rFonts w:ascii="Courier New" w:hAnsi="Courier New" w:cs="Courier New"/>
          <w:b/>
          <w:bCs/>
          <w:strike/>
          <w:sz w:val="16"/>
          <w:szCs w:val="16"/>
          <w:lang w:eastAsia="en-GB"/>
        </w:rPr>
        <w:t xml:space="preserve">altstep </w:t>
      </w:r>
      <w:r w:rsidRPr="001A78F1">
        <w:rPr>
          <w:strike/>
          <w:lang w:eastAsia="en-GB"/>
        </w:rPr>
        <w:t xml:space="preserve">and </w:t>
      </w:r>
      <w:r w:rsidRPr="001A78F1">
        <w:rPr>
          <w:rFonts w:ascii="Courier New" w:hAnsi="Courier New" w:cs="Courier New"/>
          <w:b/>
          <w:bCs/>
          <w:strike/>
          <w:sz w:val="16"/>
          <w:szCs w:val="16"/>
          <w:lang w:eastAsia="en-GB"/>
        </w:rPr>
        <w:t>template</w:t>
      </w:r>
      <w:r w:rsidRPr="001A78F1">
        <w:rPr>
          <w:b/>
          <w:bCs/>
          <w:strike/>
          <w:sz w:val="16"/>
          <w:szCs w:val="16"/>
          <w:lang w:eastAsia="en-GB"/>
        </w:rPr>
        <w:t xml:space="preserve"> </w:t>
      </w:r>
      <w:r w:rsidRPr="001A78F1">
        <w:rPr>
          <w:strike/>
          <w:lang w:eastAsia="en-GB"/>
        </w:rPr>
        <w:t>definitions may have formal template parameters.</w:t>
      </w:r>
    </w:p>
    <w:p w14:paraId="2645ED53" w14:textId="77777777" w:rsidR="00893948" w:rsidRPr="001A78F1" w:rsidRDefault="002A2058" w:rsidP="00B51378">
      <w:pPr>
        <w:pStyle w:val="BL"/>
        <w:numPr>
          <w:ilvl w:val="0"/>
          <w:numId w:val="0"/>
        </w:numPr>
        <w:ind w:left="737" w:hanging="453"/>
      </w:pPr>
      <w:r w:rsidRPr="001A78F1">
        <w:t>a)</w:t>
      </w:r>
      <w:r w:rsidRPr="001A78F1">
        <w:tab/>
      </w:r>
      <w:r w:rsidR="00552DA2" w:rsidRPr="001A78F1">
        <w:t>The type of a template parameter with a default template shall not be a type parameter.</w:t>
      </w:r>
    </w:p>
    <w:p w14:paraId="63AE5C52" w14:textId="77777777" w:rsidR="00E41DC6" w:rsidRPr="001A78F1" w:rsidRDefault="00974383" w:rsidP="00650E86">
      <w:pPr>
        <w:pStyle w:val="H6"/>
      </w:pPr>
      <w:r w:rsidRPr="001A78F1">
        <w:t>Clause 5.4</w:t>
      </w:r>
      <w:r w:rsidR="001D29E5" w:rsidRPr="001A78F1">
        <w:t>.2</w:t>
      </w:r>
      <w:r w:rsidR="00E867D6" w:rsidRPr="001A78F1">
        <w:tab/>
      </w:r>
      <w:r w:rsidR="001D29E5" w:rsidRPr="001A78F1">
        <w:t>Actual Parameters</w:t>
      </w:r>
    </w:p>
    <w:p w14:paraId="3318A775" w14:textId="77777777" w:rsidR="00AB190A" w:rsidRPr="001A78F1" w:rsidRDefault="00C91B5A" w:rsidP="00650E86">
      <w:pPr>
        <w:keepNext/>
      </w:pPr>
      <w:r w:rsidRPr="001A78F1">
        <w:t>Is extended by</w:t>
      </w:r>
      <w:r w:rsidR="00C74EF6" w:rsidRPr="001A78F1">
        <w:t xml:space="preserve"> a new clause</w:t>
      </w:r>
      <w:r w:rsidR="00AB190A" w:rsidRPr="001A78F1">
        <w:t>:</w:t>
      </w:r>
    </w:p>
    <w:p w14:paraId="53DCFC09" w14:textId="77777777" w:rsidR="00974383" w:rsidRPr="001A78F1" w:rsidRDefault="004B579F" w:rsidP="001E0D1B">
      <w:pPr>
        <w:pStyle w:val="H6"/>
      </w:pPr>
      <w:r w:rsidRPr="001A78F1">
        <w:rPr>
          <w:color w:val="000000"/>
        </w:rPr>
        <w:t xml:space="preserve">Clause </w:t>
      </w:r>
      <w:r w:rsidR="00974383" w:rsidRPr="001A78F1">
        <w:t>5.4.</w:t>
      </w:r>
      <w:r w:rsidR="001D29E5" w:rsidRPr="001A78F1">
        <w:t>2.1</w:t>
      </w:r>
      <w:r w:rsidR="00974383" w:rsidRPr="001A78F1">
        <w:tab/>
        <w:t>Actual type parameters</w:t>
      </w:r>
    </w:p>
    <w:p w14:paraId="5FBDB883" w14:textId="6BA856B0" w:rsidR="00552DA2" w:rsidRPr="001A78F1" w:rsidRDefault="00552DA2" w:rsidP="00552DA2">
      <w:pPr>
        <w:rPr>
          <w:lang w:eastAsia="en-GB"/>
        </w:rPr>
      </w:pPr>
      <w:r w:rsidRPr="001A78F1">
        <w:t>Types</w:t>
      </w:r>
      <w:r w:rsidRPr="001A78F1">
        <w:rPr>
          <w:lang w:eastAsia="en-GB"/>
        </w:rPr>
        <w:t xml:space="preserve"> can be passed into parameterized TTCN-3 objects as actual </w:t>
      </w:r>
      <w:r w:rsidR="0087537A" w:rsidRPr="001A78F1">
        <w:rPr>
          <w:lang w:eastAsia="en-GB"/>
        </w:rPr>
        <w:t xml:space="preserve">type </w:t>
      </w:r>
      <w:r w:rsidRPr="001A78F1">
        <w:rPr>
          <w:lang w:eastAsia="en-GB"/>
        </w:rPr>
        <w:t xml:space="preserve">parameters. </w:t>
      </w:r>
      <w:r w:rsidR="00D62A28" w:rsidRPr="001A78F1">
        <w:rPr>
          <w:lang w:eastAsia="en-GB"/>
        </w:rPr>
        <w:t xml:space="preserve">Signatures can be passed into parameterized TTCN-3 objects as actual signature parameters. </w:t>
      </w:r>
      <w:r w:rsidRPr="001A78F1">
        <w:rPr>
          <w:lang w:eastAsia="en-GB"/>
        </w:rPr>
        <w:t xml:space="preserve">Actual type </w:t>
      </w:r>
      <w:r w:rsidR="00D62A28" w:rsidRPr="001A78F1">
        <w:rPr>
          <w:lang w:eastAsia="en-GB"/>
        </w:rPr>
        <w:t xml:space="preserve">and signature </w:t>
      </w:r>
      <w:r w:rsidRPr="001A78F1">
        <w:rPr>
          <w:lang w:eastAsia="en-GB"/>
        </w:rPr>
        <w:t>parameters can be provided both as a list in the same order as the formal parameters as well as in an assignment notation</w:t>
      </w:r>
      <w:r w:rsidR="00D62A28" w:rsidRPr="001A78F1">
        <w:rPr>
          <w:lang w:eastAsia="en-GB"/>
        </w:rPr>
        <w:t>,</w:t>
      </w:r>
      <w:r w:rsidRPr="001A78F1">
        <w:rPr>
          <w:lang w:eastAsia="en-GB"/>
        </w:rPr>
        <w:t xml:space="preserve"> explicitly using the associated formal parameter names.</w:t>
      </w:r>
      <w:r w:rsidR="00E41273" w:rsidRPr="001A78F1">
        <w:rPr>
          <w:lang w:eastAsia="en-GB"/>
        </w:rPr>
        <w:t xml:space="preserve"> They can also be provided in mixed form, starting with actual parameters in list notation followed by additional ones in assignment notation.</w:t>
      </w:r>
    </w:p>
    <w:p w14:paraId="4DD88E79" w14:textId="77777777" w:rsidR="00E41273" w:rsidRPr="001A78F1" w:rsidRDefault="00E41273" w:rsidP="00E41273">
      <w:pPr>
        <w:rPr>
          <w:lang w:eastAsia="en-GB"/>
        </w:rPr>
      </w:pPr>
      <w:r w:rsidRPr="001A78F1">
        <w:rPr>
          <w:lang w:eastAsia="en-GB"/>
        </w:rPr>
        <w:t>Actual types can also be given as anonymous nested constructed types.</w:t>
      </w:r>
    </w:p>
    <w:p w14:paraId="0C5C723A" w14:textId="77777777" w:rsidR="00974383" w:rsidRPr="001A78F1" w:rsidRDefault="00974383" w:rsidP="00974383">
      <w:pPr>
        <w:rPr>
          <w:b/>
          <w:i/>
          <w:color w:val="000000"/>
        </w:rPr>
      </w:pPr>
      <w:r w:rsidRPr="001A78F1">
        <w:rPr>
          <w:b/>
          <w:i/>
          <w:color w:val="000000"/>
        </w:rPr>
        <w:t>Syntactical Structure</w:t>
      </w:r>
    </w:p>
    <w:p w14:paraId="5196DF7B" w14:textId="77777777" w:rsidR="00D62A28" w:rsidRPr="001A78F1" w:rsidRDefault="00D62A28" w:rsidP="00D62A28">
      <w:pPr>
        <w:pStyle w:val="PL"/>
        <w:ind w:left="284"/>
        <w:rPr>
          <w:noProof w:val="0"/>
        </w:rPr>
      </w:pPr>
    </w:p>
    <w:p w14:paraId="591211C2" w14:textId="4D1B0EF9" w:rsidR="00E41273" w:rsidRPr="001A78F1" w:rsidRDefault="00E41273" w:rsidP="00E41273">
      <w:pPr>
        <w:pStyle w:val="PL"/>
        <w:ind w:left="283"/>
        <w:rPr>
          <w:noProof w:val="0"/>
        </w:rPr>
      </w:pPr>
      <w:r w:rsidRPr="001A78F1">
        <w:rPr>
          <w:noProof w:val="0"/>
        </w:rPr>
        <w:t xml:space="preserve">[ </w:t>
      </w:r>
      <w:r w:rsidRPr="001A78F1">
        <w:rPr>
          <w:i/>
          <w:noProof w:val="0"/>
        </w:rPr>
        <w:t>TypeParIdentifier</w:t>
      </w:r>
      <w:r w:rsidRPr="001A78F1">
        <w:rPr>
          <w:noProof w:val="0"/>
        </w:rPr>
        <w:t xml:space="preserve"> </w:t>
      </w:r>
      <w:r w:rsidR="00FF4F19" w:rsidRPr="001A78F1">
        <w:rPr>
          <w:noProof w:val="0"/>
        </w:rPr>
        <w:t>"</w:t>
      </w:r>
      <w:r w:rsidRPr="001A78F1">
        <w:rPr>
          <w:noProof w:val="0"/>
        </w:rPr>
        <w:t>:=</w:t>
      </w:r>
      <w:r w:rsidR="00FF4F19" w:rsidRPr="001A78F1">
        <w:rPr>
          <w:noProof w:val="0"/>
        </w:rPr>
        <w:t>"</w:t>
      </w:r>
      <w:r w:rsidRPr="001A78F1">
        <w:rPr>
          <w:noProof w:val="0"/>
        </w:rPr>
        <w:t xml:space="preserve"> ] ( </w:t>
      </w:r>
      <w:r w:rsidRPr="001A78F1">
        <w:rPr>
          <w:i/>
          <w:noProof w:val="0"/>
        </w:rPr>
        <w:t>Type | Signature</w:t>
      </w:r>
      <w:r w:rsidRPr="001A78F1">
        <w:rPr>
          <w:noProof w:val="0"/>
        </w:rPr>
        <w:t xml:space="preserve"> | </w:t>
      </w:r>
      <w:r w:rsidRPr="001A78F1">
        <w:rPr>
          <w:i/>
          <w:iCs/>
          <w:noProof w:val="0"/>
        </w:rPr>
        <w:t>NestedTypeDef</w:t>
      </w:r>
      <w:r w:rsidRPr="001A78F1">
        <w:rPr>
          <w:noProof w:val="0"/>
        </w:rPr>
        <w:t xml:space="preserve"> )</w:t>
      </w:r>
    </w:p>
    <w:p w14:paraId="6C579015" w14:textId="77777777" w:rsidR="00974383" w:rsidRPr="001A78F1" w:rsidRDefault="00974383" w:rsidP="00974383">
      <w:pPr>
        <w:pStyle w:val="PL"/>
        <w:ind w:left="283"/>
        <w:rPr>
          <w:noProof w:val="0"/>
        </w:rPr>
      </w:pPr>
    </w:p>
    <w:p w14:paraId="763F7228" w14:textId="77777777" w:rsidR="00974383" w:rsidRPr="001A78F1" w:rsidRDefault="00974383" w:rsidP="00677FC3">
      <w:pPr>
        <w:keepLines/>
      </w:pPr>
      <w:r w:rsidRPr="001A78F1">
        <w:rPr>
          <w:b/>
          <w:i/>
          <w:color w:val="000000"/>
        </w:rPr>
        <w:t>Semantic Description</w:t>
      </w:r>
    </w:p>
    <w:p w14:paraId="7B0B6489" w14:textId="0EA3AE9B" w:rsidR="00BA760F" w:rsidRPr="001A78F1" w:rsidRDefault="00BA760F" w:rsidP="00677FC3">
      <w:pPr>
        <w:keepLines/>
        <w:rPr>
          <w:color w:val="000000"/>
        </w:rPr>
      </w:pPr>
      <w:r w:rsidRPr="001A78F1">
        <w:rPr>
          <w:color w:val="000000"/>
        </w:rPr>
        <w:t>Actual type parameters that are passed to formal type parameters shall</w:t>
      </w:r>
      <w:r w:rsidRPr="001A78F1" w:rsidDel="00883F8B">
        <w:rPr>
          <w:color w:val="000000"/>
        </w:rPr>
        <w:t xml:space="preserve"> </w:t>
      </w:r>
      <w:r w:rsidRPr="001A78F1">
        <w:rPr>
          <w:color w:val="000000"/>
        </w:rPr>
        <w:t>be types or formal type parameters</w:t>
      </w:r>
      <w:r w:rsidR="00E41273" w:rsidRPr="001A78F1">
        <w:rPr>
          <w:color w:val="000000"/>
        </w:rPr>
        <w:t xml:space="preserve"> or nested type definitions</w:t>
      </w:r>
      <w:r w:rsidRPr="001A78F1">
        <w:rPr>
          <w:color w:val="000000"/>
        </w:rPr>
        <w:t>. Actual signature parameters that are passed to formal signature parameters shall</w:t>
      </w:r>
      <w:r w:rsidRPr="001A78F1" w:rsidDel="00883F8B">
        <w:rPr>
          <w:color w:val="000000"/>
        </w:rPr>
        <w:t xml:space="preserve"> </w:t>
      </w:r>
      <w:r w:rsidRPr="001A78F1">
        <w:rPr>
          <w:color w:val="000000"/>
        </w:rPr>
        <w:t>be signatures or formal signature parameters. Any compatible type/signature can be passed as actual parameter, i.e. actual parameters are not limited to those types/signatures only known in the module containing the parameterized definition itself. Formal type and signature parameters passed as parameters are those from the enclosing scope unit.</w:t>
      </w:r>
    </w:p>
    <w:p w14:paraId="7F1CCD48" w14:textId="77777777" w:rsidR="00BA760F" w:rsidRPr="001A78F1" w:rsidRDefault="00BA760F" w:rsidP="00677FC3">
      <w:pPr>
        <w:keepLines/>
        <w:rPr>
          <w:color w:val="000000"/>
        </w:rPr>
      </w:pPr>
      <w:r w:rsidRPr="001A78F1">
        <w:rPr>
          <w:color w:val="000000"/>
        </w:rPr>
        <w:t>An empty type/signature parameter list can be omitted in both the declaration and usage of that object.</w:t>
      </w:r>
    </w:p>
    <w:p w14:paraId="0EFC4A8E" w14:textId="77777777" w:rsidR="00974383" w:rsidRPr="001A78F1" w:rsidRDefault="00974383" w:rsidP="00974383">
      <w:r w:rsidRPr="001A78F1">
        <w:rPr>
          <w:b/>
          <w:i/>
          <w:color w:val="000000"/>
        </w:rPr>
        <w:t>Restrictions</w:t>
      </w:r>
    </w:p>
    <w:p w14:paraId="7FC4E5C0" w14:textId="65E459E0" w:rsidR="00BA760F" w:rsidRPr="001A78F1" w:rsidRDefault="00BA760F" w:rsidP="00BA760F">
      <w:pPr>
        <w:pStyle w:val="BL"/>
        <w:numPr>
          <w:ilvl w:val="0"/>
          <w:numId w:val="0"/>
        </w:numPr>
        <w:ind w:left="851" w:hanging="567"/>
        <w:rPr>
          <w:lang w:eastAsia="en-GB"/>
        </w:rPr>
      </w:pPr>
      <w:r w:rsidRPr="001A78F1">
        <w:t>a)</w:t>
      </w:r>
      <w:r w:rsidRPr="001A78F1">
        <w:tab/>
      </w:r>
      <w:r w:rsidRPr="001A78F1">
        <w:rPr>
          <w:lang w:eastAsia="en-GB"/>
        </w:rPr>
        <w:t xml:space="preserve">When using list notation, the order of elements in the actual parameter list shall be the same as their order in the corresponding formal parameter list. For each formal parameter without a default type/signature there shall be an actual parameter. If a formal parameter with a default is followed by a formal parameter without a default, the actual parameter can be skipped by using dash </w:t>
      </w:r>
      <w:r w:rsidR="00FF4F19" w:rsidRPr="001A78F1">
        <w:rPr>
          <w:lang w:eastAsia="en-GB"/>
        </w:rPr>
        <w:t>"</w:t>
      </w:r>
      <w:r w:rsidRPr="001A78F1">
        <w:rPr>
          <w:lang w:eastAsia="en-GB"/>
        </w:rPr>
        <w:t>-</w:t>
      </w:r>
      <w:r w:rsidR="00FF4F19" w:rsidRPr="001A78F1">
        <w:rPr>
          <w:lang w:eastAsia="en-GB"/>
        </w:rPr>
        <w:t>"</w:t>
      </w:r>
      <w:r w:rsidRPr="001A78F1">
        <w:rPr>
          <w:lang w:eastAsia="en-GB"/>
        </w:rPr>
        <w:t xml:space="preserve"> as actual parameter. If a formal parameter with a default is not followed by a</w:t>
      </w:r>
      <w:r w:rsidRPr="001A78F1">
        <w:t xml:space="preserve"> parameter without a default, then the actual parameter can simply be omitted.</w:t>
      </w:r>
    </w:p>
    <w:p w14:paraId="3FAEF17C" w14:textId="1CE60DBC" w:rsidR="00BA760F" w:rsidRPr="001A78F1" w:rsidRDefault="00532B35" w:rsidP="00BA760F">
      <w:pPr>
        <w:pStyle w:val="BL"/>
        <w:numPr>
          <w:ilvl w:val="0"/>
          <w:numId w:val="0"/>
        </w:numPr>
        <w:ind w:left="851" w:hanging="567"/>
        <w:rPr>
          <w:lang w:eastAsia="en-GB"/>
        </w:rPr>
      </w:pPr>
      <w:r w:rsidRPr="001A78F1">
        <w:lastRenderedPageBreak/>
        <w:t>b</w:t>
      </w:r>
      <w:r w:rsidR="00BA760F" w:rsidRPr="001A78F1">
        <w:t>)</w:t>
      </w:r>
      <w:r w:rsidR="00BA760F" w:rsidRPr="001A78F1">
        <w:tab/>
      </w:r>
      <w:r w:rsidR="00BA760F" w:rsidRPr="001A78F1">
        <w:rPr>
          <w:lang w:eastAsia="en-GB"/>
        </w:rPr>
        <w:t>When using assignment notation, each formal parameter shall be assigned an actual parameter at most once. For each formal parameter without default</w:t>
      </w:r>
      <w:r w:rsidR="00BA760F" w:rsidRPr="001A78F1">
        <w:rPr>
          <w:strike/>
          <w:lang w:eastAsia="en-GB"/>
        </w:rPr>
        <w:t xml:space="preserve"> </w:t>
      </w:r>
      <w:r w:rsidR="00BA760F" w:rsidRPr="001A78F1">
        <w:rPr>
          <w:lang w:eastAsia="en-GB"/>
        </w:rPr>
        <w:t>type or signature, there shall be an actual parameter. To use the default</w:t>
      </w:r>
      <w:r w:rsidR="00BA760F" w:rsidRPr="001A78F1">
        <w:rPr>
          <w:strike/>
          <w:lang w:eastAsia="en-GB"/>
        </w:rPr>
        <w:t xml:space="preserve"> </w:t>
      </w:r>
      <w:r w:rsidR="00BA760F" w:rsidRPr="001A78F1">
        <w:rPr>
          <w:lang w:eastAsia="en-GB"/>
        </w:rPr>
        <w:t>type or signature of a formal parameter, no assignment for this specific parameter shall be provided.</w:t>
      </w:r>
    </w:p>
    <w:p w14:paraId="3572E9E7" w14:textId="15281C1D" w:rsidR="00BA760F" w:rsidRPr="001A78F1" w:rsidRDefault="00532B35" w:rsidP="00BA760F">
      <w:pPr>
        <w:pStyle w:val="BL"/>
        <w:numPr>
          <w:ilvl w:val="0"/>
          <w:numId w:val="0"/>
        </w:numPr>
        <w:ind w:left="851" w:hanging="567"/>
        <w:rPr>
          <w:lang w:eastAsia="en-GB"/>
        </w:rPr>
      </w:pPr>
      <w:r w:rsidRPr="001A78F1">
        <w:t>c</w:t>
      </w:r>
      <w:r w:rsidR="003A6492" w:rsidRPr="001A78F1">
        <w:t>)</w:t>
      </w:r>
      <w:r w:rsidR="00BA760F" w:rsidRPr="001A78F1">
        <w:tab/>
        <w:t xml:space="preserve">If a formal parameter was defined using a specific component type, then the actual parameter shall be compatible with the type of the formal parameter. For type compatibility of component types see </w:t>
      </w:r>
      <w:r w:rsidR="00717CD7" w:rsidRPr="001A78F1">
        <w:t>ETSI</w:t>
      </w:r>
      <w:r w:rsidR="00BD10A7" w:rsidRPr="001A78F1">
        <w:t xml:space="preserve"> </w:t>
      </w:r>
      <w:r w:rsidR="00717CD7" w:rsidRPr="001A78F1">
        <w:t>ES 201 873-1</w:t>
      </w:r>
      <w:r w:rsidR="00BA760F" w:rsidRPr="001A78F1">
        <w:t xml:space="preserve"> [</w:t>
      </w:r>
      <w:r w:rsidR="00BA760F" w:rsidRPr="001A78F1">
        <w:fldChar w:fldCharType="begin"/>
      </w:r>
      <w:r w:rsidR="00007586" w:rsidRPr="001A78F1">
        <w:instrText xml:space="preserve">REF REF_ES201873_1 \* MERGEFORMAT  \h </w:instrText>
      </w:r>
      <w:r w:rsidR="00BA760F" w:rsidRPr="001A78F1">
        <w:fldChar w:fldCharType="separate"/>
      </w:r>
      <w:r w:rsidR="000F56DF" w:rsidRPr="001A78F1">
        <w:t>1</w:t>
      </w:r>
      <w:r w:rsidR="00BA760F" w:rsidRPr="001A78F1">
        <w:fldChar w:fldCharType="end"/>
      </w:r>
      <w:r w:rsidR="00BA760F" w:rsidRPr="001A78F1">
        <w:t>], clause 6.3.3.</w:t>
      </w:r>
    </w:p>
    <w:p w14:paraId="1484242E" w14:textId="6603F039" w:rsidR="00BA760F" w:rsidRPr="001A78F1" w:rsidRDefault="00532B35" w:rsidP="00BA760F">
      <w:pPr>
        <w:pStyle w:val="BL"/>
        <w:numPr>
          <w:ilvl w:val="0"/>
          <w:numId w:val="0"/>
        </w:numPr>
        <w:ind w:left="851" w:hanging="567"/>
      </w:pPr>
      <w:r w:rsidRPr="001A78F1">
        <w:t>d</w:t>
      </w:r>
      <w:r w:rsidR="00BA760F" w:rsidRPr="001A78F1">
        <w:t>)</w:t>
      </w:r>
      <w:r w:rsidR="00BA760F" w:rsidRPr="001A78F1">
        <w:tab/>
        <w:t>Instantiating formal type or signature parameters with actual types/signatures shall result in valid TTCN-3.</w:t>
      </w:r>
    </w:p>
    <w:p w14:paraId="2C6CA359" w14:textId="3524EBAA" w:rsidR="00BA760F" w:rsidRPr="001A78F1" w:rsidRDefault="00812733" w:rsidP="00BA760F">
      <w:pPr>
        <w:pStyle w:val="EX"/>
        <w:keepNext/>
      </w:pPr>
      <w:r w:rsidRPr="001A78F1">
        <w:t>EXAMPLE</w:t>
      </w:r>
      <w:r w:rsidR="00BA760F" w:rsidRPr="001A78F1">
        <w:t xml:space="preserve"> 1</w:t>
      </w:r>
      <w:r w:rsidRPr="001A78F1">
        <w:t>:</w:t>
      </w:r>
      <w:r w:rsidR="007A5774" w:rsidRPr="001A78F1">
        <w:tab/>
      </w:r>
      <w:r w:rsidR="00BA760F" w:rsidRPr="001A78F1">
        <w:t>Type parameterization</w:t>
      </w:r>
      <w:r w:rsidR="00BD10A7" w:rsidRPr="001A78F1">
        <w:t>.</w:t>
      </w:r>
    </w:p>
    <w:p w14:paraId="5EC34E5E" w14:textId="77777777" w:rsidR="00812733" w:rsidRPr="001A78F1" w:rsidRDefault="00812733" w:rsidP="00BA760F">
      <w:pPr>
        <w:pStyle w:val="PL"/>
        <w:rPr>
          <w:noProof w:val="0"/>
        </w:rPr>
      </w:pPr>
      <w:r w:rsidRPr="001A78F1">
        <w:rPr>
          <w:noProof w:val="0"/>
        </w:rPr>
        <w:tab/>
      </w:r>
      <w:r w:rsidRPr="001A78F1">
        <w:rPr>
          <w:b/>
          <w:noProof w:val="0"/>
        </w:rPr>
        <w:t>function</w:t>
      </w:r>
      <w:r w:rsidRPr="001A78F1">
        <w:rPr>
          <w:noProof w:val="0"/>
        </w:rPr>
        <w:t xml:space="preserve"> f &lt;</w:t>
      </w:r>
      <w:r w:rsidRPr="001A78F1">
        <w:rPr>
          <w:b/>
          <w:noProof w:val="0"/>
        </w:rPr>
        <w:t>in</w:t>
      </w:r>
      <w:r w:rsidRPr="001A78F1">
        <w:rPr>
          <w:noProof w:val="0"/>
        </w:rPr>
        <w:t xml:space="preserve"> </w:t>
      </w:r>
      <w:r w:rsidRPr="001A78F1">
        <w:rPr>
          <w:b/>
          <w:noProof w:val="0"/>
        </w:rPr>
        <w:t>type</w:t>
      </w:r>
      <w:r w:rsidRPr="001A78F1">
        <w:rPr>
          <w:noProof w:val="0"/>
        </w:rPr>
        <w:t xml:space="preserve"> T&gt; (</w:t>
      </w:r>
      <w:r w:rsidRPr="001A78F1">
        <w:rPr>
          <w:b/>
          <w:noProof w:val="0"/>
        </w:rPr>
        <w:t>in</w:t>
      </w:r>
      <w:r w:rsidRPr="001A78F1">
        <w:rPr>
          <w:noProof w:val="0"/>
        </w:rPr>
        <w:t xml:space="preserve"> T a, in T b) </w:t>
      </w:r>
      <w:r w:rsidRPr="001A78F1">
        <w:rPr>
          <w:b/>
          <w:noProof w:val="0"/>
        </w:rPr>
        <w:t>return</w:t>
      </w:r>
      <w:r w:rsidRPr="001A78F1">
        <w:rPr>
          <w:noProof w:val="0"/>
        </w:rPr>
        <w:t xml:space="preserve"> T {</w:t>
      </w:r>
      <w:r w:rsidRPr="001A78F1">
        <w:rPr>
          <w:noProof w:val="0"/>
        </w:rPr>
        <w:br/>
      </w:r>
      <w:r w:rsidR="00BA760F" w:rsidRPr="001A78F1">
        <w:rPr>
          <w:noProof w:val="0"/>
        </w:rPr>
        <w:tab/>
      </w:r>
      <w:r w:rsidRPr="001A78F1">
        <w:rPr>
          <w:noProof w:val="0"/>
        </w:rPr>
        <w:t xml:space="preserve">  </w:t>
      </w:r>
      <w:r w:rsidRPr="001A78F1">
        <w:rPr>
          <w:b/>
          <w:noProof w:val="0"/>
        </w:rPr>
        <w:t>return</w:t>
      </w:r>
      <w:r w:rsidRPr="001A78F1">
        <w:rPr>
          <w:noProof w:val="0"/>
        </w:rPr>
        <w:t xml:space="preserve"> a + b}</w:t>
      </w:r>
    </w:p>
    <w:p w14:paraId="05A25F78" w14:textId="77777777" w:rsidR="00812733" w:rsidRPr="001A78F1" w:rsidRDefault="00812733" w:rsidP="00BA760F">
      <w:pPr>
        <w:pStyle w:val="PL"/>
        <w:rPr>
          <w:rFonts w:cs="Courier New"/>
          <w:noProof w:val="0"/>
          <w:szCs w:val="16"/>
        </w:rPr>
      </w:pPr>
      <w:r w:rsidRPr="001A78F1">
        <w:rPr>
          <w:rFonts w:cs="Courier New"/>
          <w:noProof w:val="0"/>
          <w:szCs w:val="16"/>
        </w:rPr>
        <w:tab/>
      </w:r>
      <w:r w:rsidRPr="001A78F1">
        <w:rPr>
          <w:rFonts w:cs="Courier New"/>
          <w:b/>
          <w:noProof w:val="0"/>
          <w:szCs w:val="16"/>
        </w:rPr>
        <w:t>var</w:t>
      </w:r>
      <w:r w:rsidRPr="001A78F1">
        <w:rPr>
          <w:rFonts w:cs="Courier New"/>
          <w:noProof w:val="0"/>
          <w:szCs w:val="16"/>
        </w:rPr>
        <w:t xml:space="preserve"> </w:t>
      </w:r>
      <w:r w:rsidRPr="001A78F1">
        <w:rPr>
          <w:rFonts w:cs="Courier New"/>
          <w:b/>
          <w:noProof w:val="0"/>
          <w:szCs w:val="16"/>
        </w:rPr>
        <w:t>integer</w:t>
      </w:r>
      <w:r w:rsidRPr="001A78F1">
        <w:rPr>
          <w:rFonts w:cs="Courier New"/>
          <w:noProof w:val="0"/>
          <w:szCs w:val="16"/>
        </w:rPr>
        <w:t xml:space="preserve"> c := f&lt;</w:t>
      </w:r>
      <w:r w:rsidRPr="001A78F1">
        <w:rPr>
          <w:rFonts w:cs="Courier New"/>
          <w:b/>
          <w:noProof w:val="0"/>
          <w:szCs w:val="16"/>
        </w:rPr>
        <w:t>integer</w:t>
      </w:r>
      <w:r w:rsidRPr="001A78F1">
        <w:rPr>
          <w:rFonts w:cs="Courier New"/>
          <w:noProof w:val="0"/>
          <w:szCs w:val="16"/>
        </w:rPr>
        <w:t>&gt;(1, 2); // correct call, result 3</w:t>
      </w:r>
    </w:p>
    <w:p w14:paraId="4135209D" w14:textId="77777777" w:rsidR="00812733" w:rsidRPr="001A78F1" w:rsidRDefault="00812733" w:rsidP="00BA760F">
      <w:pPr>
        <w:pStyle w:val="PL"/>
        <w:rPr>
          <w:noProof w:val="0"/>
        </w:rPr>
      </w:pPr>
      <w:r w:rsidRPr="001A78F1">
        <w:rPr>
          <w:noProof w:val="0"/>
        </w:rPr>
        <w:tab/>
      </w:r>
      <w:r w:rsidRPr="001A78F1">
        <w:rPr>
          <w:b/>
          <w:noProof w:val="0"/>
        </w:rPr>
        <w:t>var</w:t>
      </w:r>
      <w:r w:rsidRPr="001A78F1">
        <w:rPr>
          <w:noProof w:val="0"/>
        </w:rPr>
        <w:t xml:space="preserve"> </w:t>
      </w:r>
      <w:r w:rsidRPr="001A78F1">
        <w:rPr>
          <w:b/>
          <w:noProof w:val="0"/>
        </w:rPr>
        <w:t>integer</w:t>
      </w:r>
      <w:r w:rsidRPr="001A78F1">
        <w:rPr>
          <w:noProof w:val="0"/>
        </w:rPr>
        <w:t xml:space="preserve"> c := f&lt;</w:t>
      </w:r>
      <w:r w:rsidRPr="001A78F1">
        <w:rPr>
          <w:b/>
          <w:noProof w:val="0"/>
        </w:rPr>
        <w:t>boolean</w:t>
      </w:r>
      <w:r w:rsidRPr="001A78F1">
        <w:rPr>
          <w:noProof w:val="0"/>
        </w:rPr>
        <w:t>&gt;(</w:t>
      </w:r>
      <w:r w:rsidRPr="001A78F1">
        <w:rPr>
          <w:b/>
          <w:noProof w:val="0"/>
        </w:rPr>
        <w:t>true</w:t>
      </w:r>
      <w:r w:rsidRPr="001A78F1">
        <w:rPr>
          <w:noProof w:val="0"/>
        </w:rPr>
        <w:t xml:space="preserve">, </w:t>
      </w:r>
      <w:r w:rsidRPr="001A78F1">
        <w:rPr>
          <w:b/>
          <w:noProof w:val="0"/>
        </w:rPr>
        <w:t>false</w:t>
      </w:r>
      <w:r w:rsidRPr="001A78F1">
        <w:rPr>
          <w:noProof w:val="0"/>
        </w:rPr>
        <w:t>); // incorrect</w:t>
      </w:r>
    </w:p>
    <w:p w14:paraId="2E30EC58" w14:textId="77777777" w:rsidR="00D468DC" w:rsidRPr="001A78F1" w:rsidRDefault="00D468DC" w:rsidP="00D468DC">
      <w:pPr>
        <w:pStyle w:val="EX"/>
      </w:pPr>
    </w:p>
    <w:p w14:paraId="25E7C67C" w14:textId="4C3223C0" w:rsidR="00D468DC" w:rsidRPr="001A78F1" w:rsidRDefault="00D468DC" w:rsidP="00BC13F4">
      <w:pPr>
        <w:pStyle w:val="EX"/>
        <w:keepNext/>
      </w:pPr>
      <w:r w:rsidRPr="001A78F1">
        <w:t>EXAMPLE</w:t>
      </w:r>
      <w:r w:rsidR="00647B2A" w:rsidRPr="001A78F1">
        <w:t xml:space="preserve"> </w:t>
      </w:r>
      <w:r w:rsidRPr="001A78F1">
        <w:t>2:</w:t>
      </w:r>
      <w:r w:rsidRPr="001A78F1">
        <w:tab/>
        <w:t>Signature parameterization</w:t>
      </w:r>
      <w:r w:rsidR="00BD10A7" w:rsidRPr="001A78F1">
        <w:t>.</w:t>
      </w:r>
    </w:p>
    <w:p w14:paraId="47B646B5" w14:textId="77777777" w:rsidR="00D468DC" w:rsidRPr="001A78F1" w:rsidRDefault="00D468DC" w:rsidP="00BC13F4">
      <w:pPr>
        <w:pStyle w:val="PL"/>
        <w:keepNext/>
        <w:keepLines/>
        <w:rPr>
          <w:noProof w:val="0"/>
        </w:rPr>
      </w:pPr>
      <w:r w:rsidRPr="001A78F1">
        <w:rPr>
          <w:noProof w:val="0"/>
        </w:rPr>
        <w:tab/>
      </w:r>
      <w:r w:rsidRPr="001A78F1">
        <w:rPr>
          <w:b/>
          <w:noProof w:val="0"/>
        </w:rPr>
        <w:t>type</w:t>
      </w:r>
      <w:r w:rsidRPr="001A78F1">
        <w:rPr>
          <w:noProof w:val="0"/>
        </w:rPr>
        <w:t xml:space="preserve"> </w:t>
      </w:r>
      <w:r w:rsidRPr="001A78F1">
        <w:rPr>
          <w:b/>
          <w:noProof w:val="0"/>
        </w:rPr>
        <w:t>port</w:t>
      </w:r>
      <w:r w:rsidRPr="001A78F1">
        <w:rPr>
          <w:noProof w:val="0"/>
        </w:rPr>
        <w:t xml:space="preserve"> P &lt;</w:t>
      </w:r>
      <w:r w:rsidRPr="001A78F1">
        <w:rPr>
          <w:b/>
          <w:noProof w:val="0"/>
        </w:rPr>
        <w:t>signature</w:t>
      </w:r>
      <w:r w:rsidRPr="001A78F1">
        <w:rPr>
          <w:noProof w:val="0"/>
        </w:rPr>
        <w:t xml:space="preserve"> S&gt; </w:t>
      </w:r>
      <w:r w:rsidRPr="001A78F1">
        <w:rPr>
          <w:b/>
          <w:noProof w:val="0"/>
        </w:rPr>
        <w:t>procedure</w:t>
      </w:r>
      <w:r w:rsidRPr="001A78F1">
        <w:rPr>
          <w:noProof w:val="0"/>
        </w:rPr>
        <w:t xml:space="preserve"> { </w:t>
      </w:r>
      <w:r w:rsidRPr="001A78F1">
        <w:rPr>
          <w:b/>
          <w:noProof w:val="0"/>
        </w:rPr>
        <w:t>inout</w:t>
      </w:r>
      <w:r w:rsidRPr="001A78F1">
        <w:rPr>
          <w:noProof w:val="0"/>
        </w:rPr>
        <w:t xml:space="preserve"> S }</w:t>
      </w:r>
    </w:p>
    <w:p w14:paraId="36C3686B" w14:textId="77777777" w:rsidR="00D468DC" w:rsidRPr="001A78F1" w:rsidRDefault="00D468DC" w:rsidP="00BC13F4">
      <w:pPr>
        <w:pStyle w:val="PL"/>
        <w:keepNext/>
        <w:keepLines/>
        <w:rPr>
          <w:noProof w:val="0"/>
        </w:rPr>
      </w:pPr>
    </w:p>
    <w:p w14:paraId="0189A279" w14:textId="77777777" w:rsidR="00D468DC" w:rsidRPr="001A78F1" w:rsidRDefault="00D468DC" w:rsidP="00BC13F4">
      <w:pPr>
        <w:pStyle w:val="PL"/>
        <w:keepNext/>
        <w:keepLines/>
        <w:rPr>
          <w:noProof w:val="0"/>
        </w:rPr>
      </w:pPr>
      <w:r w:rsidRPr="001A78F1">
        <w:rPr>
          <w:noProof w:val="0"/>
        </w:rPr>
        <w:tab/>
      </w:r>
      <w:r w:rsidRPr="001A78F1">
        <w:rPr>
          <w:b/>
          <w:noProof w:val="0"/>
        </w:rPr>
        <w:t>function</w:t>
      </w:r>
      <w:r w:rsidRPr="001A78F1">
        <w:rPr>
          <w:noProof w:val="0"/>
        </w:rPr>
        <w:t xml:space="preserve"> g &lt;</w:t>
      </w:r>
      <w:r w:rsidRPr="001A78F1">
        <w:rPr>
          <w:b/>
          <w:noProof w:val="0"/>
        </w:rPr>
        <w:t>signature</w:t>
      </w:r>
      <w:r w:rsidRPr="001A78F1">
        <w:rPr>
          <w:noProof w:val="0"/>
        </w:rPr>
        <w:t xml:space="preserve"> S&gt; (</w:t>
      </w:r>
      <w:r w:rsidRPr="001A78F1">
        <w:rPr>
          <w:b/>
          <w:noProof w:val="0"/>
        </w:rPr>
        <w:t>integer</w:t>
      </w:r>
      <w:r w:rsidRPr="001A78F1">
        <w:rPr>
          <w:noProof w:val="0"/>
        </w:rPr>
        <w:t xml:space="preserve"> a, P&lt;S&gt; p) </w:t>
      </w:r>
      <w:r w:rsidRPr="001A78F1">
        <w:rPr>
          <w:b/>
          <w:noProof w:val="0"/>
        </w:rPr>
        <w:t>return</w:t>
      </w:r>
      <w:r w:rsidRPr="001A78F1">
        <w:rPr>
          <w:noProof w:val="0"/>
        </w:rPr>
        <w:t xml:space="preserve"> </w:t>
      </w:r>
      <w:r w:rsidRPr="001A78F1">
        <w:rPr>
          <w:b/>
          <w:noProof w:val="0"/>
        </w:rPr>
        <w:t>integer</w:t>
      </w:r>
      <w:r w:rsidRPr="001A78F1">
        <w:rPr>
          <w:noProof w:val="0"/>
        </w:rPr>
        <w:t xml:space="preserve"> {</w:t>
      </w:r>
    </w:p>
    <w:p w14:paraId="182AA805" w14:textId="77777777" w:rsidR="00D468DC" w:rsidRPr="001A78F1" w:rsidRDefault="00D468DC" w:rsidP="00BC13F4">
      <w:pPr>
        <w:pStyle w:val="PL"/>
        <w:keepNext/>
        <w:keepLines/>
        <w:rPr>
          <w:noProof w:val="0"/>
        </w:rPr>
      </w:pPr>
      <w:r w:rsidRPr="001A78F1">
        <w:rPr>
          <w:noProof w:val="0"/>
        </w:rPr>
        <w:tab/>
        <w:t xml:space="preserve">  </w:t>
      </w:r>
      <w:r w:rsidRPr="001A78F1">
        <w:rPr>
          <w:b/>
          <w:noProof w:val="0"/>
        </w:rPr>
        <w:t>var</w:t>
      </w:r>
      <w:r w:rsidRPr="001A78F1">
        <w:rPr>
          <w:noProof w:val="0"/>
        </w:rPr>
        <w:t xml:space="preserve"> </w:t>
      </w:r>
      <w:r w:rsidRPr="001A78F1">
        <w:rPr>
          <w:b/>
          <w:noProof w:val="0"/>
        </w:rPr>
        <w:t>integer</w:t>
      </w:r>
      <w:r w:rsidRPr="001A78F1">
        <w:rPr>
          <w:noProof w:val="0"/>
        </w:rPr>
        <w:t xml:space="preserve"> result; </w:t>
      </w:r>
    </w:p>
    <w:p w14:paraId="377C73CD" w14:textId="77777777" w:rsidR="00D468DC" w:rsidRPr="001A78F1" w:rsidRDefault="00D468DC" w:rsidP="00BC13F4">
      <w:pPr>
        <w:pStyle w:val="PL"/>
        <w:keepNext/>
        <w:keepLines/>
        <w:rPr>
          <w:noProof w:val="0"/>
        </w:rPr>
      </w:pPr>
      <w:r w:rsidRPr="001A78F1">
        <w:rPr>
          <w:noProof w:val="0"/>
        </w:rPr>
        <w:tab/>
        <w:t xml:space="preserve">  p.</w:t>
      </w:r>
      <w:r w:rsidRPr="001A78F1">
        <w:rPr>
          <w:b/>
          <w:noProof w:val="0"/>
        </w:rPr>
        <w:t>cal</w:t>
      </w:r>
      <w:r w:rsidRPr="001A78F1">
        <w:rPr>
          <w:noProof w:val="0"/>
        </w:rPr>
        <w:t>l(s:{a}, 10.0) {</w:t>
      </w:r>
    </w:p>
    <w:p w14:paraId="3C73565A" w14:textId="77777777" w:rsidR="00D468DC" w:rsidRPr="001A78F1" w:rsidRDefault="00D468DC" w:rsidP="00BC13F4">
      <w:pPr>
        <w:pStyle w:val="PL"/>
        <w:keepNext/>
        <w:keepLines/>
        <w:rPr>
          <w:noProof w:val="0"/>
        </w:rPr>
      </w:pPr>
      <w:r w:rsidRPr="001A78F1">
        <w:rPr>
          <w:noProof w:val="0"/>
        </w:rPr>
        <w:t xml:space="preserve"> </w:t>
      </w:r>
      <w:r w:rsidRPr="001A78F1">
        <w:rPr>
          <w:noProof w:val="0"/>
        </w:rPr>
        <w:tab/>
        <w:t xml:space="preserve">    [] p.</w:t>
      </w:r>
      <w:r w:rsidRPr="001A78F1">
        <w:rPr>
          <w:b/>
          <w:noProof w:val="0"/>
        </w:rPr>
        <w:t>getrepl</w:t>
      </w:r>
      <w:r w:rsidRPr="001A78F1">
        <w:rPr>
          <w:noProof w:val="0"/>
        </w:rPr>
        <w:t xml:space="preserve">y(s:{-}) </w:t>
      </w:r>
      <w:r w:rsidRPr="001A78F1">
        <w:rPr>
          <w:b/>
          <w:noProof w:val="0"/>
        </w:rPr>
        <w:t>-&gt;</w:t>
      </w:r>
      <w:r w:rsidRPr="001A78F1">
        <w:rPr>
          <w:noProof w:val="0"/>
        </w:rPr>
        <w:t xml:space="preserve"> </w:t>
      </w:r>
      <w:r w:rsidRPr="001A78F1">
        <w:rPr>
          <w:b/>
          <w:noProof w:val="0"/>
        </w:rPr>
        <w:t>value</w:t>
      </w:r>
      <w:r w:rsidRPr="001A78F1">
        <w:rPr>
          <w:noProof w:val="0"/>
        </w:rPr>
        <w:t xml:space="preserve"> result {}</w:t>
      </w:r>
    </w:p>
    <w:p w14:paraId="2FC498CE" w14:textId="77777777" w:rsidR="00D468DC" w:rsidRPr="001A78F1" w:rsidRDefault="00D468DC" w:rsidP="00D468DC">
      <w:pPr>
        <w:pStyle w:val="PL"/>
        <w:rPr>
          <w:noProof w:val="0"/>
        </w:rPr>
      </w:pPr>
      <w:r w:rsidRPr="001A78F1">
        <w:rPr>
          <w:noProof w:val="0"/>
        </w:rPr>
        <w:tab/>
        <w:t xml:space="preserve">    [] p.</w:t>
      </w:r>
      <w:r w:rsidRPr="001A78F1">
        <w:rPr>
          <w:b/>
          <w:noProof w:val="0"/>
        </w:rPr>
        <w:t>catch</w:t>
      </w:r>
      <w:r w:rsidRPr="001A78F1">
        <w:rPr>
          <w:noProof w:val="0"/>
        </w:rPr>
        <w:t xml:space="preserve">(s, exc) { </w:t>
      </w:r>
      <w:r w:rsidRPr="001A78F1">
        <w:rPr>
          <w:b/>
          <w:noProof w:val="0"/>
        </w:rPr>
        <w:t>testcase</w:t>
      </w:r>
      <w:r w:rsidRPr="001A78F1">
        <w:rPr>
          <w:noProof w:val="0"/>
        </w:rPr>
        <w:t>.</w:t>
      </w:r>
      <w:r w:rsidRPr="001A78F1">
        <w:rPr>
          <w:b/>
          <w:noProof w:val="0"/>
        </w:rPr>
        <w:t>stop</w:t>
      </w:r>
      <w:r w:rsidRPr="001A78F1">
        <w:rPr>
          <w:noProof w:val="0"/>
        </w:rPr>
        <w:t xml:space="preserve"> }</w:t>
      </w:r>
    </w:p>
    <w:p w14:paraId="2426F612" w14:textId="77777777" w:rsidR="00D468DC" w:rsidRPr="001A78F1" w:rsidRDefault="00D468DC" w:rsidP="00D468DC">
      <w:pPr>
        <w:pStyle w:val="PL"/>
        <w:rPr>
          <w:noProof w:val="0"/>
        </w:rPr>
      </w:pPr>
      <w:r w:rsidRPr="001A78F1">
        <w:rPr>
          <w:noProof w:val="0"/>
        </w:rPr>
        <w:tab/>
        <w:t xml:space="preserve">    [] p.</w:t>
      </w:r>
      <w:r w:rsidRPr="001A78F1">
        <w:rPr>
          <w:b/>
          <w:noProof w:val="0"/>
        </w:rPr>
        <w:t>catch</w:t>
      </w:r>
      <w:r w:rsidRPr="001A78F1">
        <w:rPr>
          <w:noProof w:val="0"/>
        </w:rPr>
        <w:t>(</w:t>
      </w:r>
      <w:r w:rsidRPr="001A78F1">
        <w:rPr>
          <w:b/>
          <w:noProof w:val="0"/>
        </w:rPr>
        <w:t>timeout</w:t>
      </w:r>
      <w:r w:rsidRPr="001A78F1">
        <w:rPr>
          <w:noProof w:val="0"/>
        </w:rPr>
        <w:t xml:space="preserve">) { </w:t>
      </w:r>
      <w:r w:rsidRPr="001A78F1">
        <w:rPr>
          <w:b/>
          <w:noProof w:val="0"/>
        </w:rPr>
        <w:t>testcase</w:t>
      </w:r>
      <w:r w:rsidRPr="001A78F1">
        <w:rPr>
          <w:noProof w:val="0"/>
        </w:rPr>
        <w:t>.</w:t>
      </w:r>
      <w:r w:rsidRPr="001A78F1">
        <w:rPr>
          <w:b/>
          <w:noProof w:val="0"/>
        </w:rPr>
        <w:t>stop</w:t>
      </w:r>
      <w:r w:rsidRPr="001A78F1">
        <w:rPr>
          <w:noProof w:val="0"/>
        </w:rPr>
        <w:t xml:space="preserve"> }</w:t>
      </w:r>
    </w:p>
    <w:p w14:paraId="05BAE536" w14:textId="77777777" w:rsidR="00D468DC" w:rsidRPr="001A78F1" w:rsidRDefault="00D468DC" w:rsidP="00D468DC">
      <w:pPr>
        <w:pStyle w:val="PL"/>
        <w:rPr>
          <w:noProof w:val="0"/>
        </w:rPr>
      </w:pPr>
      <w:r w:rsidRPr="001A78F1">
        <w:rPr>
          <w:noProof w:val="0"/>
        </w:rPr>
        <w:tab/>
        <w:t xml:space="preserve">  }</w:t>
      </w:r>
    </w:p>
    <w:p w14:paraId="6DF805D5" w14:textId="77777777" w:rsidR="00D468DC" w:rsidRPr="001A78F1" w:rsidRDefault="00D468DC" w:rsidP="00D468DC">
      <w:pPr>
        <w:pStyle w:val="PL"/>
        <w:rPr>
          <w:noProof w:val="0"/>
        </w:rPr>
      </w:pPr>
      <w:r w:rsidRPr="001A78F1">
        <w:rPr>
          <w:noProof w:val="0"/>
        </w:rPr>
        <w:tab/>
        <w:t xml:space="preserve">  </w:t>
      </w:r>
      <w:r w:rsidRPr="001A78F1">
        <w:rPr>
          <w:b/>
          <w:noProof w:val="0"/>
        </w:rPr>
        <w:t>return</w:t>
      </w:r>
      <w:r w:rsidRPr="001A78F1">
        <w:rPr>
          <w:noProof w:val="0"/>
        </w:rPr>
        <w:t xml:space="preserve"> result;</w:t>
      </w:r>
    </w:p>
    <w:p w14:paraId="5F04A594" w14:textId="77777777" w:rsidR="00D468DC" w:rsidRPr="001A78F1" w:rsidRDefault="00D468DC" w:rsidP="00D468DC">
      <w:pPr>
        <w:pStyle w:val="PL"/>
        <w:rPr>
          <w:noProof w:val="0"/>
        </w:rPr>
      </w:pPr>
      <w:r w:rsidRPr="001A78F1">
        <w:rPr>
          <w:noProof w:val="0"/>
        </w:rPr>
        <w:tab/>
        <w:t>}</w:t>
      </w:r>
    </w:p>
    <w:p w14:paraId="5050F981" w14:textId="77777777" w:rsidR="00D468DC" w:rsidRPr="001A78F1" w:rsidRDefault="00D468DC" w:rsidP="00D468DC">
      <w:pPr>
        <w:pStyle w:val="PL"/>
        <w:rPr>
          <w:noProof w:val="0"/>
        </w:rPr>
      </w:pPr>
    </w:p>
    <w:p w14:paraId="4D80A26E" w14:textId="77777777" w:rsidR="00D468DC" w:rsidRPr="001A78F1" w:rsidRDefault="00D468DC" w:rsidP="00D468DC">
      <w:pPr>
        <w:pStyle w:val="PL"/>
        <w:rPr>
          <w:noProof w:val="0"/>
        </w:rPr>
      </w:pPr>
      <w:r w:rsidRPr="001A78F1">
        <w:rPr>
          <w:noProof w:val="0"/>
        </w:rPr>
        <w:tab/>
      </w:r>
      <w:r w:rsidRPr="001A78F1">
        <w:rPr>
          <w:b/>
          <w:noProof w:val="0"/>
        </w:rPr>
        <w:t>template</w:t>
      </w:r>
      <w:r w:rsidRPr="001A78F1">
        <w:rPr>
          <w:noProof w:val="0"/>
        </w:rPr>
        <w:t xml:space="preserve"> </w:t>
      </w:r>
      <w:r w:rsidRPr="001A78F1">
        <w:rPr>
          <w:b/>
          <w:noProof w:val="0"/>
        </w:rPr>
        <w:t>integer</w:t>
      </w:r>
      <w:r w:rsidRPr="001A78F1">
        <w:rPr>
          <w:noProof w:val="0"/>
        </w:rPr>
        <w:t xml:space="preserve"> exc := </w:t>
      </w:r>
      <w:r w:rsidRPr="001A78F1">
        <w:rPr>
          <w:b/>
          <w:noProof w:val="0"/>
        </w:rPr>
        <w:t>?</w:t>
      </w:r>
      <w:r w:rsidRPr="001A78F1">
        <w:rPr>
          <w:noProof w:val="0"/>
        </w:rPr>
        <w:t>;</w:t>
      </w:r>
    </w:p>
    <w:p w14:paraId="5AE42442" w14:textId="77777777" w:rsidR="00D468DC" w:rsidRPr="001A78F1" w:rsidRDefault="00D468DC" w:rsidP="00D468DC">
      <w:pPr>
        <w:pStyle w:val="PL"/>
        <w:rPr>
          <w:noProof w:val="0"/>
        </w:rPr>
      </w:pPr>
    </w:p>
    <w:p w14:paraId="7D4FF10F" w14:textId="77777777" w:rsidR="00D468DC" w:rsidRPr="001A78F1" w:rsidRDefault="00D468DC" w:rsidP="00D468DC">
      <w:pPr>
        <w:pStyle w:val="PL"/>
        <w:rPr>
          <w:noProof w:val="0"/>
        </w:rPr>
      </w:pPr>
      <w:r w:rsidRPr="001A78F1">
        <w:rPr>
          <w:noProof w:val="0"/>
        </w:rPr>
        <w:tab/>
      </w:r>
      <w:r w:rsidRPr="001A78F1">
        <w:rPr>
          <w:b/>
          <w:noProof w:val="0"/>
        </w:rPr>
        <w:t>signature</w:t>
      </w:r>
      <w:r w:rsidRPr="001A78F1">
        <w:rPr>
          <w:noProof w:val="0"/>
        </w:rPr>
        <w:t xml:space="preserve"> s1(</w:t>
      </w:r>
      <w:r w:rsidRPr="001A78F1">
        <w:rPr>
          <w:b/>
          <w:noProof w:val="0"/>
        </w:rPr>
        <w:t>integer</w:t>
      </w:r>
      <w:r w:rsidRPr="001A78F1">
        <w:rPr>
          <w:noProof w:val="0"/>
        </w:rPr>
        <w:t xml:space="preserve"> a) </w:t>
      </w:r>
      <w:r w:rsidRPr="001A78F1">
        <w:rPr>
          <w:b/>
          <w:noProof w:val="0"/>
        </w:rPr>
        <w:t>return</w:t>
      </w:r>
      <w:r w:rsidRPr="001A78F1">
        <w:rPr>
          <w:noProof w:val="0"/>
        </w:rPr>
        <w:t xml:space="preserve"> </w:t>
      </w:r>
      <w:r w:rsidRPr="001A78F1">
        <w:rPr>
          <w:b/>
          <w:noProof w:val="0"/>
        </w:rPr>
        <w:t>integer</w:t>
      </w:r>
      <w:r w:rsidRPr="001A78F1">
        <w:rPr>
          <w:noProof w:val="0"/>
        </w:rPr>
        <w:t xml:space="preserve"> </w:t>
      </w:r>
      <w:r w:rsidRPr="001A78F1">
        <w:rPr>
          <w:b/>
          <w:noProof w:val="0"/>
        </w:rPr>
        <w:t>exception</w:t>
      </w:r>
      <w:r w:rsidRPr="001A78F1">
        <w:rPr>
          <w:noProof w:val="0"/>
        </w:rPr>
        <w:t>(</w:t>
      </w:r>
      <w:r w:rsidRPr="001A78F1">
        <w:rPr>
          <w:b/>
          <w:noProof w:val="0"/>
        </w:rPr>
        <w:t>integer</w:t>
      </w:r>
      <w:r w:rsidRPr="001A78F1">
        <w:rPr>
          <w:noProof w:val="0"/>
        </w:rPr>
        <w:t>);</w:t>
      </w:r>
    </w:p>
    <w:p w14:paraId="7EDFBAAA" w14:textId="77777777" w:rsidR="00D468DC" w:rsidRPr="001A78F1" w:rsidRDefault="00D468DC" w:rsidP="00D468DC">
      <w:pPr>
        <w:pStyle w:val="PL"/>
        <w:rPr>
          <w:noProof w:val="0"/>
        </w:rPr>
      </w:pPr>
    </w:p>
    <w:p w14:paraId="68091373" w14:textId="77777777" w:rsidR="00D468DC" w:rsidRPr="001A78F1" w:rsidRDefault="00D468DC" w:rsidP="00D468DC">
      <w:pPr>
        <w:pStyle w:val="PL"/>
        <w:rPr>
          <w:noProof w:val="0"/>
        </w:rPr>
      </w:pPr>
      <w:r w:rsidRPr="001A78F1">
        <w:rPr>
          <w:noProof w:val="0"/>
        </w:rPr>
        <w:tab/>
      </w:r>
      <w:r w:rsidRPr="001A78F1">
        <w:rPr>
          <w:b/>
          <w:noProof w:val="0"/>
        </w:rPr>
        <w:t>signature</w:t>
      </w:r>
      <w:r w:rsidRPr="001A78F1">
        <w:rPr>
          <w:noProof w:val="0"/>
        </w:rPr>
        <w:t xml:space="preserve"> s2(</w:t>
      </w:r>
      <w:r w:rsidRPr="001A78F1">
        <w:rPr>
          <w:b/>
          <w:noProof w:val="0"/>
        </w:rPr>
        <w:t>float</w:t>
      </w:r>
      <w:r w:rsidRPr="001A78F1">
        <w:rPr>
          <w:noProof w:val="0"/>
        </w:rPr>
        <w:t xml:space="preserve"> a) </w:t>
      </w:r>
      <w:r w:rsidRPr="001A78F1">
        <w:rPr>
          <w:b/>
          <w:noProof w:val="0"/>
        </w:rPr>
        <w:t>return</w:t>
      </w:r>
      <w:r w:rsidRPr="001A78F1">
        <w:rPr>
          <w:noProof w:val="0"/>
        </w:rPr>
        <w:t xml:space="preserve"> </w:t>
      </w:r>
      <w:r w:rsidRPr="001A78F1">
        <w:rPr>
          <w:b/>
          <w:noProof w:val="0"/>
        </w:rPr>
        <w:t>float</w:t>
      </w:r>
      <w:r w:rsidRPr="001A78F1">
        <w:rPr>
          <w:noProof w:val="0"/>
        </w:rPr>
        <w:t xml:space="preserve"> </w:t>
      </w:r>
      <w:r w:rsidRPr="001A78F1">
        <w:rPr>
          <w:b/>
          <w:noProof w:val="0"/>
        </w:rPr>
        <w:t>exception</w:t>
      </w:r>
      <w:r w:rsidRPr="001A78F1">
        <w:rPr>
          <w:noProof w:val="0"/>
        </w:rPr>
        <w:t>(</w:t>
      </w:r>
      <w:r w:rsidRPr="001A78F1">
        <w:rPr>
          <w:b/>
          <w:noProof w:val="0"/>
        </w:rPr>
        <w:t>boolean</w:t>
      </w:r>
      <w:r w:rsidRPr="001A78F1">
        <w:rPr>
          <w:noProof w:val="0"/>
        </w:rPr>
        <w:t>);</w:t>
      </w:r>
    </w:p>
    <w:p w14:paraId="3F3C212F" w14:textId="77777777" w:rsidR="00D468DC" w:rsidRPr="001A78F1" w:rsidRDefault="00D468DC" w:rsidP="00D468DC">
      <w:pPr>
        <w:pStyle w:val="PL"/>
        <w:rPr>
          <w:noProof w:val="0"/>
        </w:rPr>
      </w:pPr>
    </w:p>
    <w:p w14:paraId="00D1CBF7" w14:textId="77777777" w:rsidR="00D468DC" w:rsidRPr="001A78F1" w:rsidRDefault="00D468DC" w:rsidP="00D468DC">
      <w:pPr>
        <w:pStyle w:val="PL"/>
        <w:rPr>
          <w:noProof w:val="0"/>
        </w:rPr>
      </w:pPr>
      <w:r w:rsidRPr="001A78F1">
        <w:rPr>
          <w:noProof w:val="0"/>
        </w:rPr>
        <w:tab/>
      </w:r>
      <w:r w:rsidRPr="001A78F1">
        <w:rPr>
          <w:b/>
          <w:noProof w:val="0"/>
        </w:rPr>
        <w:t>type</w:t>
      </w:r>
      <w:r w:rsidRPr="001A78F1">
        <w:rPr>
          <w:noProof w:val="0"/>
        </w:rPr>
        <w:t xml:space="preserve"> </w:t>
      </w:r>
      <w:r w:rsidRPr="001A78F1">
        <w:rPr>
          <w:b/>
          <w:noProof w:val="0"/>
        </w:rPr>
        <w:t>component</w:t>
      </w:r>
      <w:r w:rsidRPr="001A78F1">
        <w:rPr>
          <w:noProof w:val="0"/>
        </w:rPr>
        <w:t xml:space="preserve"> C&lt;</w:t>
      </w:r>
      <w:r w:rsidRPr="001A78F1">
        <w:rPr>
          <w:b/>
          <w:noProof w:val="0"/>
        </w:rPr>
        <w:t>signature</w:t>
      </w:r>
      <w:r w:rsidRPr="001A78F1">
        <w:rPr>
          <w:noProof w:val="0"/>
        </w:rPr>
        <w:t xml:space="preserve"> S&gt; {</w:t>
      </w:r>
    </w:p>
    <w:p w14:paraId="0B8A6593" w14:textId="77777777" w:rsidR="00D468DC" w:rsidRPr="001A78F1" w:rsidRDefault="00D468DC" w:rsidP="00D468DC">
      <w:pPr>
        <w:pStyle w:val="PL"/>
        <w:rPr>
          <w:noProof w:val="0"/>
        </w:rPr>
      </w:pPr>
      <w:r w:rsidRPr="001A78F1">
        <w:rPr>
          <w:noProof w:val="0"/>
        </w:rPr>
        <w:tab/>
        <w:t xml:space="preserve">  </w:t>
      </w:r>
      <w:r w:rsidRPr="001A78F1">
        <w:rPr>
          <w:b/>
          <w:noProof w:val="0"/>
        </w:rPr>
        <w:t>port</w:t>
      </w:r>
      <w:r w:rsidRPr="001A78F1">
        <w:rPr>
          <w:noProof w:val="0"/>
        </w:rPr>
        <w:t xml:space="preserve"> P&lt;S&gt; p;</w:t>
      </w:r>
    </w:p>
    <w:p w14:paraId="57677DA3" w14:textId="77777777" w:rsidR="00D468DC" w:rsidRPr="001A78F1" w:rsidRDefault="00D468DC" w:rsidP="00D468DC">
      <w:pPr>
        <w:pStyle w:val="PL"/>
        <w:rPr>
          <w:noProof w:val="0"/>
        </w:rPr>
      </w:pPr>
      <w:r w:rsidRPr="001A78F1">
        <w:rPr>
          <w:noProof w:val="0"/>
        </w:rPr>
        <w:tab/>
        <w:t>}</w:t>
      </w:r>
    </w:p>
    <w:p w14:paraId="384BB543" w14:textId="77777777" w:rsidR="00D468DC" w:rsidRPr="001A78F1" w:rsidRDefault="00D468DC" w:rsidP="00D468DC">
      <w:pPr>
        <w:pStyle w:val="PL"/>
        <w:rPr>
          <w:noProof w:val="0"/>
        </w:rPr>
      </w:pPr>
    </w:p>
    <w:p w14:paraId="4B75A1CF" w14:textId="77777777" w:rsidR="00D468DC" w:rsidRPr="001A78F1" w:rsidRDefault="00D468DC" w:rsidP="00D468DC">
      <w:pPr>
        <w:pStyle w:val="PL"/>
        <w:rPr>
          <w:noProof w:val="0"/>
        </w:rPr>
      </w:pPr>
      <w:r w:rsidRPr="001A78F1">
        <w:rPr>
          <w:noProof w:val="0"/>
        </w:rPr>
        <w:tab/>
      </w:r>
      <w:r w:rsidRPr="001A78F1">
        <w:rPr>
          <w:b/>
          <w:noProof w:val="0"/>
        </w:rPr>
        <w:t>function</w:t>
      </w:r>
      <w:r w:rsidRPr="001A78F1">
        <w:rPr>
          <w:noProof w:val="0"/>
        </w:rPr>
        <w:t xml:space="preserve"> h() </w:t>
      </w:r>
      <w:r w:rsidRPr="001A78F1">
        <w:rPr>
          <w:b/>
          <w:noProof w:val="0"/>
        </w:rPr>
        <w:t>runs</w:t>
      </w:r>
      <w:r w:rsidRPr="001A78F1">
        <w:rPr>
          <w:noProof w:val="0"/>
        </w:rPr>
        <w:t xml:space="preserve"> </w:t>
      </w:r>
      <w:r w:rsidRPr="001A78F1">
        <w:rPr>
          <w:b/>
          <w:noProof w:val="0"/>
        </w:rPr>
        <w:t>on</w:t>
      </w:r>
      <w:r w:rsidRPr="001A78F1">
        <w:rPr>
          <w:noProof w:val="0"/>
        </w:rPr>
        <w:t xml:space="preserve"> C&lt;s1&gt; {</w:t>
      </w:r>
    </w:p>
    <w:p w14:paraId="7ACD4D33" w14:textId="77777777" w:rsidR="00D468DC" w:rsidRPr="001A78F1" w:rsidRDefault="00D468DC" w:rsidP="00D468DC">
      <w:pPr>
        <w:pStyle w:val="PL"/>
        <w:rPr>
          <w:noProof w:val="0"/>
        </w:rPr>
      </w:pPr>
      <w:r w:rsidRPr="001A78F1">
        <w:rPr>
          <w:noProof w:val="0"/>
        </w:rPr>
        <w:tab/>
        <w:t xml:space="preserve">  </w:t>
      </w:r>
      <w:r w:rsidRPr="001A78F1">
        <w:rPr>
          <w:b/>
          <w:noProof w:val="0"/>
        </w:rPr>
        <w:t>var</w:t>
      </w:r>
      <w:r w:rsidRPr="001A78F1">
        <w:rPr>
          <w:noProof w:val="0"/>
        </w:rPr>
        <w:t xml:space="preserve"> </w:t>
      </w:r>
      <w:r w:rsidRPr="001A78F1">
        <w:rPr>
          <w:b/>
          <w:noProof w:val="0"/>
        </w:rPr>
        <w:t>integer</w:t>
      </w:r>
      <w:r w:rsidRPr="001A78F1">
        <w:rPr>
          <w:noProof w:val="0"/>
        </w:rPr>
        <w:t xml:space="preserve"> r := g&lt;s1&gt;(1, p) // correct</w:t>
      </w:r>
    </w:p>
    <w:p w14:paraId="311796EA" w14:textId="77777777" w:rsidR="00D468DC" w:rsidRPr="001A78F1" w:rsidRDefault="00D468DC" w:rsidP="00D468DC">
      <w:pPr>
        <w:pStyle w:val="PL"/>
        <w:rPr>
          <w:noProof w:val="0"/>
        </w:rPr>
      </w:pPr>
      <w:r w:rsidRPr="001A78F1">
        <w:rPr>
          <w:noProof w:val="0"/>
        </w:rPr>
        <w:tab/>
        <w:t>}</w:t>
      </w:r>
    </w:p>
    <w:p w14:paraId="71054C5F" w14:textId="77777777" w:rsidR="00D468DC" w:rsidRPr="001A78F1" w:rsidRDefault="00D468DC" w:rsidP="00D468DC">
      <w:pPr>
        <w:pStyle w:val="PL"/>
        <w:rPr>
          <w:noProof w:val="0"/>
        </w:rPr>
      </w:pPr>
    </w:p>
    <w:p w14:paraId="734FCFA5" w14:textId="77777777" w:rsidR="00D468DC" w:rsidRPr="001A78F1" w:rsidRDefault="00D468DC" w:rsidP="00D468DC">
      <w:pPr>
        <w:pStyle w:val="PL"/>
        <w:rPr>
          <w:noProof w:val="0"/>
        </w:rPr>
      </w:pPr>
      <w:r w:rsidRPr="001A78F1">
        <w:rPr>
          <w:noProof w:val="0"/>
        </w:rPr>
        <w:tab/>
      </w:r>
      <w:r w:rsidRPr="001A78F1">
        <w:rPr>
          <w:b/>
          <w:noProof w:val="0"/>
        </w:rPr>
        <w:t>function</w:t>
      </w:r>
      <w:r w:rsidRPr="001A78F1">
        <w:rPr>
          <w:noProof w:val="0"/>
        </w:rPr>
        <w:t xml:space="preserve"> h2() </w:t>
      </w:r>
      <w:r w:rsidRPr="001A78F1">
        <w:rPr>
          <w:b/>
          <w:noProof w:val="0"/>
        </w:rPr>
        <w:t>runs</w:t>
      </w:r>
      <w:r w:rsidRPr="001A78F1">
        <w:rPr>
          <w:noProof w:val="0"/>
        </w:rPr>
        <w:t xml:space="preserve"> </w:t>
      </w:r>
      <w:r w:rsidRPr="001A78F1">
        <w:rPr>
          <w:b/>
          <w:noProof w:val="0"/>
        </w:rPr>
        <w:t>on</w:t>
      </w:r>
      <w:r w:rsidRPr="001A78F1">
        <w:rPr>
          <w:noProof w:val="0"/>
        </w:rPr>
        <w:t xml:space="preserve"> C&lt;s2&gt; {</w:t>
      </w:r>
    </w:p>
    <w:p w14:paraId="57DDE5F3" w14:textId="77777777" w:rsidR="00D468DC" w:rsidRPr="001A78F1" w:rsidRDefault="00D468DC" w:rsidP="00D468DC">
      <w:pPr>
        <w:pStyle w:val="PL"/>
        <w:rPr>
          <w:noProof w:val="0"/>
        </w:rPr>
      </w:pPr>
      <w:r w:rsidRPr="001A78F1">
        <w:rPr>
          <w:noProof w:val="0"/>
        </w:rPr>
        <w:tab/>
        <w:t xml:space="preserve">  </w:t>
      </w:r>
      <w:r w:rsidRPr="001A78F1">
        <w:rPr>
          <w:b/>
          <w:noProof w:val="0"/>
        </w:rPr>
        <w:t>var</w:t>
      </w:r>
      <w:r w:rsidRPr="001A78F1">
        <w:rPr>
          <w:noProof w:val="0"/>
        </w:rPr>
        <w:t xml:space="preserve"> </w:t>
      </w:r>
      <w:r w:rsidRPr="001A78F1">
        <w:rPr>
          <w:b/>
          <w:noProof w:val="0"/>
        </w:rPr>
        <w:t>float</w:t>
      </w:r>
      <w:r w:rsidRPr="001A78F1">
        <w:rPr>
          <w:noProof w:val="0"/>
        </w:rPr>
        <w:t xml:space="preserve"> r := g&lt;s2&gt;(1, p)</w:t>
      </w:r>
      <w:r w:rsidRPr="001A78F1">
        <w:rPr>
          <w:noProof w:val="0"/>
        </w:rPr>
        <w:tab/>
        <w:t xml:space="preserve">// incorrect; g returns integer and the actual call within </w:t>
      </w:r>
    </w:p>
    <w:p w14:paraId="76CB829A" w14:textId="77777777" w:rsidR="00D468DC" w:rsidRPr="001A78F1" w:rsidRDefault="00D468DC" w:rsidP="00D468DC">
      <w:pPr>
        <w:pStyle w:val="PL"/>
        <w:rPr>
          <w:noProof w:val="0"/>
        </w:rPr>
      </w:pPr>
      <w:r w:rsidRPr="001A78F1">
        <w:rPr>
          <w:noProof w:val="0"/>
        </w:rPr>
        <w:tab/>
      </w:r>
      <w:r w:rsidRPr="001A78F1">
        <w:rPr>
          <w:noProof w:val="0"/>
        </w:rPr>
        <w:tab/>
      </w:r>
      <w:r w:rsidRPr="001A78F1">
        <w:rPr>
          <w:noProof w:val="0"/>
        </w:rPr>
        <w:tab/>
      </w:r>
      <w:r w:rsidRPr="001A78F1">
        <w:rPr>
          <w:noProof w:val="0"/>
        </w:rPr>
        <w:tab/>
      </w:r>
      <w:r w:rsidRPr="001A78F1">
        <w:rPr>
          <w:noProof w:val="0"/>
        </w:rPr>
        <w:tab/>
      </w:r>
      <w:r w:rsidRPr="001A78F1">
        <w:rPr>
          <w:noProof w:val="0"/>
        </w:rPr>
        <w:tab/>
      </w:r>
      <w:r w:rsidRPr="001A78F1">
        <w:rPr>
          <w:noProof w:val="0"/>
        </w:rPr>
        <w:tab/>
        <w:t>// function g also returns integer.</w:t>
      </w:r>
    </w:p>
    <w:p w14:paraId="785E3A4A" w14:textId="77777777" w:rsidR="00D468DC" w:rsidRPr="001A78F1" w:rsidRDefault="00D468DC" w:rsidP="00D468DC">
      <w:pPr>
        <w:pStyle w:val="PL"/>
        <w:rPr>
          <w:noProof w:val="0"/>
        </w:rPr>
      </w:pPr>
      <w:r w:rsidRPr="001A78F1">
        <w:rPr>
          <w:noProof w:val="0"/>
        </w:rPr>
        <w:tab/>
        <w:t>}</w:t>
      </w:r>
    </w:p>
    <w:p w14:paraId="0510080E" w14:textId="77777777" w:rsidR="00E41273" w:rsidRPr="001A78F1" w:rsidRDefault="00E41273" w:rsidP="00E41273">
      <w:pPr>
        <w:pStyle w:val="PL"/>
        <w:rPr>
          <w:noProof w:val="0"/>
        </w:rPr>
      </w:pPr>
    </w:p>
    <w:p w14:paraId="5311B190" w14:textId="77777777" w:rsidR="00E41273" w:rsidRPr="001A78F1" w:rsidRDefault="00E41273" w:rsidP="00E41273">
      <w:pPr>
        <w:pStyle w:val="EX"/>
        <w:keepNext/>
      </w:pPr>
      <w:r w:rsidRPr="001A78F1">
        <w:t>EXAMPLE 3:</w:t>
      </w:r>
      <w:r w:rsidRPr="001A78F1">
        <w:tab/>
        <w:t>Parameterization with nested types.</w:t>
      </w:r>
    </w:p>
    <w:p w14:paraId="68D5CF28" w14:textId="77777777" w:rsidR="00E41273" w:rsidRPr="001A78F1" w:rsidRDefault="00E41273" w:rsidP="00E41273">
      <w:pPr>
        <w:pStyle w:val="PL"/>
        <w:keepNext/>
        <w:keepLines/>
        <w:rPr>
          <w:b/>
          <w:noProof w:val="0"/>
        </w:rPr>
      </w:pPr>
      <w:r w:rsidRPr="001A78F1">
        <w:rPr>
          <w:noProof w:val="0"/>
        </w:rPr>
        <w:tab/>
      </w:r>
      <w:r w:rsidRPr="001A78F1">
        <w:rPr>
          <w:b/>
          <w:noProof w:val="0"/>
        </w:rPr>
        <w:t>type</w:t>
      </w:r>
      <w:r w:rsidRPr="001A78F1">
        <w:rPr>
          <w:noProof w:val="0"/>
        </w:rPr>
        <w:t xml:space="preserve"> </w:t>
      </w:r>
      <w:r w:rsidRPr="001A78F1">
        <w:rPr>
          <w:b/>
          <w:noProof w:val="0"/>
        </w:rPr>
        <w:t>record of union {</w:t>
      </w:r>
    </w:p>
    <w:p w14:paraId="6D79164F" w14:textId="41612A27" w:rsidR="00E41273" w:rsidRPr="001A78F1" w:rsidRDefault="00E41273" w:rsidP="00E41273">
      <w:pPr>
        <w:pStyle w:val="PL"/>
        <w:keepNext/>
        <w:keepLines/>
        <w:rPr>
          <w:b/>
          <w:noProof w:val="0"/>
        </w:rPr>
      </w:pPr>
      <w:r w:rsidRPr="001A78F1">
        <w:rPr>
          <w:b/>
          <w:noProof w:val="0"/>
        </w:rPr>
        <w:tab/>
      </w:r>
      <w:r w:rsidRPr="001A78F1">
        <w:rPr>
          <w:b/>
          <w:noProof w:val="0"/>
        </w:rPr>
        <w:tab/>
        <w:t>@default T val,</w:t>
      </w:r>
    </w:p>
    <w:p w14:paraId="5959BA4D" w14:textId="25D4DC0E" w:rsidR="00E41273" w:rsidRPr="001A78F1" w:rsidRDefault="00E41273" w:rsidP="00E41273">
      <w:pPr>
        <w:pStyle w:val="PL"/>
        <w:keepNext/>
        <w:keepLines/>
        <w:rPr>
          <w:b/>
          <w:noProof w:val="0"/>
        </w:rPr>
      </w:pPr>
      <w:r w:rsidRPr="001A78F1">
        <w:rPr>
          <w:b/>
          <w:noProof w:val="0"/>
        </w:rPr>
        <w:tab/>
      </w:r>
      <w:r w:rsidRPr="001A78F1">
        <w:rPr>
          <w:b/>
          <w:noProof w:val="0"/>
        </w:rPr>
        <w:tab/>
        <w:t>record { T val, Annotation ann } annotated</w:t>
      </w:r>
    </w:p>
    <w:p w14:paraId="624D0180" w14:textId="3CFC842C" w:rsidR="00E41273" w:rsidRPr="001A78F1" w:rsidRDefault="00E41273" w:rsidP="00E41273">
      <w:pPr>
        <w:pStyle w:val="PL"/>
        <w:keepNext/>
        <w:keepLines/>
        <w:rPr>
          <w:b/>
          <w:noProof w:val="0"/>
        </w:rPr>
      </w:pPr>
      <w:r w:rsidRPr="001A78F1">
        <w:rPr>
          <w:b/>
          <w:noProof w:val="0"/>
        </w:rPr>
        <w:tab/>
        <w:t>} AnnotatedList&lt;T&gt;;</w:t>
      </w:r>
    </w:p>
    <w:p w14:paraId="3F3F6A0F" w14:textId="77777777" w:rsidR="00E41273" w:rsidRPr="001A78F1" w:rsidRDefault="00E41273" w:rsidP="00E41273">
      <w:pPr>
        <w:pStyle w:val="PL"/>
        <w:keepNext/>
        <w:keepLines/>
        <w:rPr>
          <w:b/>
          <w:noProof w:val="0"/>
        </w:rPr>
      </w:pPr>
    </w:p>
    <w:p w14:paraId="7ED4A420" w14:textId="036CE496" w:rsidR="00E41273" w:rsidRPr="001A78F1" w:rsidRDefault="00E41273" w:rsidP="00E41273">
      <w:pPr>
        <w:pStyle w:val="PL"/>
        <w:keepNext/>
        <w:keepLines/>
        <w:rPr>
          <w:b/>
          <w:noProof w:val="0"/>
        </w:rPr>
      </w:pPr>
      <w:r w:rsidRPr="001A78F1">
        <w:rPr>
          <w:b/>
          <w:noProof w:val="0"/>
        </w:rPr>
        <w:tab/>
        <w:t>// actual parameters for formal parameter T can be anonymous nested type constructs</w:t>
      </w:r>
    </w:p>
    <w:p w14:paraId="3EA9684B" w14:textId="33EAF04B" w:rsidR="00E41273" w:rsidRPr="001A78F1" w:rsidRDefault="00E41273" w:rsidP="00E41273">
      <w:pPr>
        <w:pStyle w:val="PL"/>
        <w:keepNext/>
        <w:keepLines/>
        <w:rPr>
          <w:b/>
          <w:noProof w:val="0"/>
        </w:rPr>
      </w:pPr>
      <w:r w:rsidRPr="001A78F1">
        <w:rPr>
          <w:b/>
          <w:noProof w:val="0"/>
        </w:rPr>
        <w:tab/>
        <w:t xml:space="preserve">type AnnotatedList&lt;record { integer a, </w:t>
      </w:r>
    </w:p>
    <w:p w14:paraId="0412EB14" w14:textId="0E9E9182" w:rsidR="00E41273" w:rsidRPr="001A78F1" w:rsidRDefault="00E41273" w:rsidP="00E41273">
      <w:pPr>
        <w:pStyle w:val="PL"/>
        <w:keepNext/>
        <w:keepLines/>
        <w:rPr>
          <w:b/>
          <w:noProof w:val="0"/>
        </w:rPr>
      </w:pPr>
      <w:r w:rsidRPr="001A78F1">
        <w:rPr>
          <w:b/>
          <w:noProof w:val="0"/>
        </w:rPr>
        <w:tab/>
      </w:r>
      <w:r w:rsidRPr="001A78F1">
        <w:rPr>
          <w:b/>
          <w:noProof w:val="0"/>
        </w:rPr>
        <w:tab/>
      </w:r>
      <w:r w:rsidRPr="001A78F1">
        <w:rPr>
          <w:b/>
          <w:noProof w:val="0"/>
        </w:rPr>
        <w:tab/>
      </w:r>
      <w:r w:rsidRPr="001A78F1">
        <w:rPr>
          <w:b/>
          <w:noProof w:val="0"/>
        </w:rPr>
        <w:tab/>
      </w:r>
      <w:r w:rsidRPr="001A78F1">
        <w:rPr>
          <w:b/>
          <w:noProof w:val="0"/>
        </w:rPr>
        <w:tab/>
      </w:r>
      <w:r w:rsidRPr="001A78F1">
        <w:rPr>
          <w:b/>
          <w:noProof w:val="0"/>
        </w:rPr>
        <w:tab/>
      </w:r>
      <w:r w:rsidRPr="001A78F1">
        <w:rPr>
          <w:b/>
          <w:noProof w:val="0"/>
        </w:rPr>
        <w:tab/>
      </w:r>
      <w:r w:rsidRPr="001A78F1">
        <w:rPr>
          <w:b/>
          <w:noProof w:val="0"/>
        </w:rPr>
        <w:tab/>
      </w:r>
      <w:r w:rsidRPr="001A78F1">
        <w:rPr>
          <w:b/>
          <w:noProof w:val="0"/>
        </w:rPr>
        <w:tab/>
        <w:t xml:space="preserve">AnnotatedList&lt;T := enumerated { a, b }&gt; b </w:t>
      </w:r>
    </w:p>
    <w:p w14:paraId="64D10BF8" w14:textId="2F2B81A8" w:rsidR="00E41273" w:rsidRPr="001A78F1" w:rsidRDefault="00E41273" w:rsidP="00E41273">
      <w:pPr>
        <w:pStyle w:val="PL"/>
        <w:keepNext/>
        <w:keepLines/>
        <w:rPr>
          <w:noProof w:val="0"/>
        </w:rPr>
      </w:pPr>
      <w:r w:rsidRPr="001A78F1">
        <w:rPr>
          <w:b/>
          <w:noProof w:val="0"/>
        </w:rPr>
        <w:tab/>
      </w:r>
      <w:r w:rsidR="00860E95" w:rsidRPr="001A78F1">
        <w:rPr>
          <w:b/>
          <w:noProof w:val="0"/>
        </w:rPr>
        <w:tab/>
      </w:r>
      <w:r w:rsidR="00860E95" w:rsidRPr="001A78F1">
        <w:rPr>
          <w:b/>
          <w:noProof w:val="0"/>
        </w:rPr>
        <w:tab/>
      </w:r>
      <w:r w:rsidR="00860E95" w:rsidRPr="001A78F1">
        <w:rPr>
          <w:b/>
          <w:noProof w:val="0"/>
        </w:rPr>
        <w:tab/>
      </w:r>
      <w:r w:rsidR="00860E95" w:rsidRPr="001A78F1">
        <w:rPr>
          <w:b/>
          <w:noProof w:val="0"/>
        </w:rPr>
        <w:tab/>
      </w:r>
      <w:r w:rsidR="00860E95" w:rsidRPr="001A78F1">
        <w:rPr>
          <w:b/>
          <w:noProof w:val="0"/>
        </w:rPr>
        <w:tab/>
      </w:r>
      <w:r w:rsidRPr="001A78F1">
        <w:rPr>
          <w:b/>
          <w:noProof w:val="0"/>
        </w:rPr>
        <w:t>}&gt; AnnotatedPairs;</w:t>
      </w:r>
    </w:p>
    <w:p w14:paraId="51EF1BE6" w14:textId="77777777" w:rsidR="00D468DC" w:rsidRPr="001A78F1" w:rsidRDefault="00D468DC" w:rsidP="00BA760F">
      <w:pPr>
        <w:pStyle w:val="PL"/>
        <w:rPr>
          <w:noProof w:val="0"/>
        </w:rPr>
      </w:pPr>
    </w:p>
    <w:p w14:paraId="5D0E1980" w14:textId="77777777" w:rsidR="00E47A24" w:rsidRPr="001A78F1" w:rsidRDefault="009A2017" w:rsidP="005B0460">
      <w:pPr>
        <w:pStyle w:val="berschrift2"/>
      </w:pPr>
      <w:bookmarkStart w:id="87" w:name="_Toc66109208"/>
      <w:bookmarkStart w:id="88" w:name="_Toc66110187"/>
      <w:bookmarkStart w:id="89" w:name="_Toc67906588"/>
      <w:bookmarkStart w:id="90" w:name="_Toc72910972"/>
      <w:r w:rsidRPr="001A78F1">
        <w:lastRenderedPageBreak/>
        <w:t>5</w:t>
      </w:r>
      <w:r w:rsidR="00E47A24" w:rsidRPr="001A78F1">
        <w:t>.3</w:t>
      </w:r>
      <w:r w:rsidR="00E47A24" w:rsidRPr="001A78F1">
        <w:tab/>
        <w:t xml:space="preserve">Extension to </w:t>
      </w:r>
      <w:r w:rsidR="00717CD7" w:rsidRPr="001A78F1">
        <w:t>ETSI ES 201 873-1</w:t>
      </w:r>
      <w:r w:rsidR="00812733" w:rsidRPr="001A78F1">
        <w:t xml:space="preserve">, </w:t>
      </w:r>
      <w:r w:rsidR="00E47A24" w:rsidRPr="001A78F1">
        <w:t>clause 6</w:t>
      </w:r>
      <w:r w:rsidR="003C0326" w:rsidRPr="001A78F1">
        <w:t xml:space="preserve"> </w:t>
      </w:r>
      <w:r w:rsidR="00FA76FB" w:rsidRPr="001A78F1">
        <w:t>(</w:t>
      </w:r>
      <w:r w:rsidR="003C0326" w:rsidRPr="001A78F1">
        <w:t>Types and values</w:t>
      </w:r>
      <w:r w:rsidR="00FA76FB" w:rsidRPr="001A78F1">
        <w:t>)</w:t>
      </w:r>
      <w:bookmarkEnd w:id="87"/>
      <w:bookmarkEnd w:id="88"/>
      <w:bookmarkEnd w:id="89"/>
      <w:bookmarkEnd w:id="90"/>
    </w:p>
    <w:p w14:paraId="65822070" w14:textId="77777777" w:rsidR="000F56DF" w:rsidRPr="001A78F1" w:rsidRDefault="000F56DF" w:rsidP="000F56DF">
      <w:pPr>
        <w:pStyle w:val="H6"/>
      </w:pPr>
      <w:r w:rsidRPr="001A78F1">
        <w:t>Clause 6.0</w:t>
      </w:r>
      <w:r w:rsidRPr="001A78F1">
        <w:tab/>
        <w:t>General Is extended by the following clause:</w:t>
      </w:r>
    </w:p>
    <w:p w14:paraId="4C2354BC" w14:textId="77777777" w:rsidR="000F56DF" w:rsidRPr="001A78F1" w:rsidRDefault="000F56DF" w:rsidP="000F56DF">
      <w:pPr>
        <w:pStyle w:val="H6"/>
      </w:pPr>
      <w:r w:rsidRPr="001A78F1">
        <w:t>Clause 6.0.1</w:t>
      </w:r>
      <w:r w:rsidRPr="001A78F1">
        <w:tab/>
        <w:t>Nested type definitions for field types</w:t>
      </w:r>
    </w:p>
    <w:p w14:paraId="56E37F3C" w14:textId="69C513F6" w:rsidR="00E47A24" w:rsidRPr="001A78F1" w:rsidRDefault="00862904" w:rsidP="00833ABA">
      <w:r w:rsidRPr="001A78F1">
        <w:t xml:space="preserve">Nested type definitions shall not have formal value </w:t>
      </w:r>
      <w:r w:rsidR="001D29E5" w:rsidRPr="001A78F1">
        <w:t xml:space="preserve">parameters </w:t>
      </w:r>
      <w:r w:rsidRPr="001A78F1">
        <w:t xml:space="preserve">and shall not have formal type </w:t>
      </w:r>
      <w:r w:rsidR="004017CA" w:rsidRPr="001A78F1">
        <w:t xml:space="preserve">or signature </w:t>
      </w:r>
      <w:r w:rsidRPr="001A78F1">
        <w:t>parameters.</w:t>
      </w:r>
    </w:p>
    <w:p w14:paraId="7094F2EB" w14:textId="60D971F4" w:rsidR="003D00FE" w:rsidRPr="001A78F1" w:rsidRDefault="001D29E5" w:rsidP="00A90C28">
      <w:pPr>
        <w:pStyle w:val="H6"/>
      </w:pPr>
      <w:r w:rsidRPr="001A78F1">
        <w:rPr>
          <w:color w:val="000000"/>
        </w:rPr>
        <w:t>C</w:t>
      </w:r>
      <w:r w:rsidR="00E867D6" w:rsidRPr="001A78F1">
        <w:rPr>
          <w:color w:val="000000"/>
        </w:rPr>
        <w:t>lause 6</w:t>
      </w:r>
      <w:r w:rsidR="00E867D6" w:rsidRPr="001A78F1">
        <w:rPr>
          <w:color w:val="000000"/>
        </w:rPr>
        <w:tab/>
      </w:r>
      <w:r w:rsidRPr="001A78F1">
        <w:rPr>
          <w:color w:val="000000"/>
        </w:rPr>
        <w:t>Types and values</w:t>
      </w:r>
    </w:p>
    <w:p w14:paraId="1D3809AC" w14:textId="77777777" w:rsidR="00812733" w:rsidRPr="001A78F1" w:rsidRDefault="006F0AED" w:rsidP="00A90C28">
      <w:pPr>
        <w:keepNext/>
        <w:keepLines/>
      </w:pPr>
      <w:r w:rsidRPr="001A78F1">
        <w:t>Is extended by the following clause</w:t>
      </w:r>
      <w:r w:rsidR="00812733" w:rsidRPr="001A78F1">
        <w:t>:</w:t>
      </w:r>
    </w:p>
    <w:p w14:paraId="09D7DF55" w14:textId="77777777" w:rsidR="00EC6E08" w:rsidRPr="001A78F1" w:rsidRDefault="00EC6E08" w:rsidP="000F56DF">
      <w:pPr>
        <w:pStyle w:val="H6"/>
      </w:pPr>
      <w:r w:rsidRPr="001A78F1">
        <w:t>Clause 6.2.9</w:t>
      </w:r>
    </w:p>
    <w:p w14:paraId="399F7D2C" w14:textId="77777777" w:rsidR="00EC6E08" w:rsidRPr="001A78F1" w:rsidRDefault="00EC6E08" w:rsidP="00F8609D">
      <w:pPr>
        <w:keepNext/>
        <w:keepLines/>
      </w:pPr>
      <w:r w:rsidRPr="001A78F1">
        <w:t>In the Semantic Description part, add the following:</w:t>
      </w:r>
    </w:p>
    <w:p w14:paraId="3691CACA" w14:textId="77777777" w:rsidR="00EC6E08" w:rsidRPr="001A78F1" w:rsidRDefault="00EC6E08" w:rsidP="0010478E">
      <w:pPr>
        <w:keepLines/>
      </w:pPr>
      <w:r w:rsidRPr="001A78F1">
        <w:t xml:space="preserve">In the lists indicating the allowed collection of (message) types or procedure signatures, actual type parameters for types with formal type parameters can be given as the keyword </w:t>
      </w:r>
      <w:r w:rsidRPr="001A78F1">
        <w:rPr>
          <w:b/>
        </w:rPr>
        <w:t>all</w:t>
      </w:r>
      <w:r w:rsidRPr="001A78F1">
        <w:t xml:space="preserve"> to indicate that all instances of the referenced parameterized type for any data type are allowed to be sent or received (dependent on the direction of the list) over that port.</w:t>
      </w:r>
    </w:p>
    <w:p w14:paraId="121D7E01" w14:textId="37D24EDE" w:rsidR="00EC6E08" w:rsidRPr="001A78F1" w:rsidRDefault="00EC6E08" w:rsidP="007A5774">
      <w:pPr>
        <w:keepNext/>
        <w:keepLines/>
      </w:pPr>
      <w:r w:rsidRPr="001A78F1">
        <w:t>In restriction e) t</w:t>
      </w:r>
      <w:r w:rsidR="007A0ADC" w:rsidRPr="001A78F1">
        <w:t>he following sentence is added:</w:t>
      </w:r>
    </w:p>
    <w:p w14:paraId="10779EF1" w14:textId="66FC39D3" w:rsidR="00EC6E08" w:rsidRPr="001A78F1" w:rsidRDefault="00EC6E08" w:rsidP="0010478E">
      <w:pPr>
        <w:keepLines/>
      </w:pPr>
      <w:r w:rsidRPr="001A78F1">
        <w:t xml:space="preserve">MessageType can also be a generic data type instance where the actual formal type parameters can be replaced with the keyword </w:t>
      </w:r>
      <w:r w:rsidRPr="001A78F1">
        <w:rPr>
          <w:b/>
        </w:rPr>
        <w:t>all</w:t>
      </w:r>
      <w:r w:rsidRPr="001A78F1">
        <w:t>.</w:t>
      </w:r>
    </w:p>
    <w:p w14:paraId="64F9C9C5" w14:textId="77777777" w:rsidR="000F56DF" w:rsidRPr="001A78F1" w:rsidRDefault="000F56DF" w:rsidP="000F56DF">
      <w:pPr>
        <w:pStyle w:val="H6"/>
      </w:pPr>
      <w:r w:rsidRPr="001A78F1">
        <w:rPr>
          <w:color w:val="000000"/>
        </w:rPr>
        <w:t>Clause 6</w:t>
      </w:r>
      <w:r w:rsidRPr="001A78F1">
        <w:rPr>
          <w:color w:val="000000"/>
        </w:rPr>
        <w:tab/>
        <w:t>Types and values</w:t>
      </w:r>
    </w:p>
    <w:p w14:paraId="75433009" w14:textId="548B964E" w:rsidR="000F56DF" w:rsidRPr="001A78F1" w:rsidRDefault="000F56DF" w:rsidP="0010478E">
      <w:pPr>
        <w:keepLines/>
      </w:pPr>
      <w:r w:rsidRPr="001A78F1">
        <w:t>Is extended by the following clause:</w:t>
      </w:r>
    </w:p>
    <w:p w14:paraId="58194E54" w14:textId="77777777" w:rsidR="003D00FE" w:rsidRPr="001A78F1" w:rsidRDefault="004B579F" w:rsidP="00366CC7">
      <w:pPr>
        <w:pStyle w:val="H6"/>
      </w:pPr>
      <w:r w:rsidRPr="001A78F1">
        <w:rPr>
          <w:color w:val="000000"/>
        </w:rPr>
        <w:t xml:space="preserve">Clause </w:t>
      </w:r>
      <w:r w:rsidR="003D00FE" w:rsidRPr="001A78F1">
        <w:t>6.</w:t>
      </w:r>
      <w:r w:rsidR="009960F2" w:rsidRPr="001A78F1">
        <w:t>5</w:t>
      </w:r>
      <w:r w:rsidR="003D00FE" w:rsidRPr="001A78F1">
        <w:tab/>
        <w:t>Value parameterization of types</w:t>
      </w:r>
    </w:p>
    <w:p w14:paraId="5DDED0FE" w14:textId="663ED64B" w:rsidR="003D00FE" w:rsidRPr="001A78F1" w:rsidRDefault="003D00FE" w:rsidP="003D00FE">
      <w:r w:rsidRPr="001A78F1">
        <w:t>TTCN-3 allows the use of value parameters in type definitions. This is applicable to all user-defined types, including subtypes of basic types, and excluding behaviour types and signatures.</w:t>
      </w:r>
    </w:p>
    <w:p w14:paraId="4804905E" w14:textId="6A21E9EA" w:rsidR="003D00FE" w:rsidRPr="001A78F1" w:rsidRDefault="003D00FE" w:rsidP="003D00FE">
      <w:r w:rsidRPr="001A78F1">
        <w:t>The formal parameters may be used inside the type definition. The actual parameters have to be either formal value parameters of an enclosing type or they have to satisfy the same restrictions as global constants, see</w:t>
      </w:r>
      <w:r w:rsidR="00587A39" w:rsidRPr="001A78F1">
        <w:t xml:space="preserve"> ETSI ES 201 873</w:t>
      </w:r>
      <w:r w:rsidR="00587A39" w:rsidRPr="001A78F1">
        <w:noBreakHyphen/>
        <w:t>1 [</w:t>
      </w:r>
      <w:r w:rsidR="00587A39" w:rsidRPr="001A78F1">
        <w:fldChar w:fldCharType="begin"/>
      </w:r>
      <w:r w:rsidR="00587A39" w:rsidRPr="001A78F1">
        <w:instrText xml:space="preserve">REF REF_ES201873_1 \h </w:instrText>
      </w:r>
      <w:r w:rsidR="00587A39" w:rsidRPr="001A78F1">
        <w:fldChar w:fldCharType="separate"/>
      </w:r>
      <w:r w:rsidR="000F56DF" w:rsidRPr="001A78F1">
        <w:t>1</w:t>
      </w:r>
      <w:r w:rsidR="00587A39" w:rsidRPr="001A78F1">
        <w:fldChar w:fldCharType="end"/>
      </w:r>
      <w:r w:rsidR="00587A39" w:rsidRPr="001A78F1">
        <w:t>]</w:t>
      </w:r>
      <w:r w:rsidR="005447B1" w:rsidRPr="001A78F1">
        <w:t xml:space="preserve"> TTCN-3 Core Language </w:t>
      </w:r>
      <w:r w:rsidRPr="001A78F1">
        <w:t>clause 10.</w:t>
      </w:r>
    </w:p>
    <w:p w14:paraId="722335CB" w14:textId="77777777" w:rsidR="003D00FE" w:rsidRPr="001A78F1" w:rsidRDefault="003D00FE" w:rsidP="003D00FE">
      <w:r w:rsidRPr="001A78F1">
        <w:t>When referring to a parameterized type</w:t>
      </w:r>
      <w:r w:rsidR="003C0326" w:rsidRPr="001A78F1">
        <w:t>,</w:t>
      </w:r>
      <w:r w:rsidRPr="001A78F1">
        <w:t xml:space="preserve"> actual parameters have to be provided for each of the formal parameters of the type.</w:t>
      </w:r>
    </w:p>
    <w:p w14:paraId="4BD3B02C" w14:textId="3CCB1732" w:rsidR="003D00FE" w:rsidRPr="001A78F1" w:rsidRDefault="003D00FE" w:rsidP="003D00FE">
      <w:pPr>
        <w:pStyle w:val="EX"/>
      </w:pPr>
      <w:r w:rsidRPr="001A78F1">
        <w:t>EXAMPLE 1:</w:t>
      </w:r>
      <w:r w:rsidRPr="001A78F1">
        <w:tab/>
      </w:r>
      <w:r w:rsidR="00BD10A7" w:rsidRPr="001A78F1">
        <w:t>L</w:t>
      </w:r>
      <w:r w:rsidRPr="001A78F1">
        <w:t>ength restriction</w:t>
      </w:r>
      <w:r w:rsidR="00BD10A7" w:rsidRPr="001A78F1">
        <w:t>.</w:t>
      </w:r>
    </w:p>
    <w:p w14:paraId="131A528B" w14:textId="77777777" w:rsidR="003D00FE" w:rsidRPr="001A78F1" w:rsidRDefault="00960DEB" w:rsidP="00960DEB">
      <w:pPr>
        <w:pStyle w:val="EX"/>
        <w:rPr>
          <w:rFonts w:ascii="Courier New" w:hAnsi="Courier New" w:cs="Courier New"/>
          <w:sz w:val="16"/>
          <w:szCs w:val="16"/>
        </w:rPr>
      </w:pPr>
      <w:r w:rsidRPr="001A78F1">
        <w:tab/>
      </w:r>
      <w:r w:rsidR="003D00FE" w:rsidRPr="001A78F1">
        <w:rPr>
          <w:rFonts w:ascii="Courier New" w:hAnsi="Courier New" w:cs="Courier New"/>
          <w:b/>
          <w:sz w:val="16"/>
          <w:szCs w:val="16"/>
        </w:rPr>
        <w:t>type</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record length </w:t>
      </w:r>
      <w:r w:rsidR="003D00FE" w:rsidRPr="001A78F1">
        <w:rPr>
          <w:rFonts w:ascii="Courier New" w:hAnsi="Courier New" w:cs="Courier New"/>
          <w:sz w:val="16"/>
          <w:szCs w:val="16"/>
        </w:rPr>
        <w:t>( 0 .. maxAmount )</w:t>
      </w:r>
      <w:r w:rsidR="003D00FE" w:rsidRPr="001A78F1">
        <w:rPr>
          <w:rFonts w:ascii="Courier New" w:hAnsi="Courier New" w:cs="Courier New"/>
          <w:b/>
          <w:sz w:val="16"/>
          <w:szCs w:val="16"/>
        </w:rPr>
        <w:t xml:space="preserve"> of float </w:t>
      </w:r>
      <w:r w:rsidR="003D00FE" w:rsidRPr="001A78F1">
        <w:rPr>
          <w:rFonts w:ascii="Courier New" w:hAnsi="Courier New" w:cs="Courier New"/>
          <w:sz w:val="16"/>
          <w:szCs w:val="16"/>
        </w:rPr>
        <w:t>MyFloats</w:t>
      </w:r>
      <w:r w:rsidR="003D00FE" w:rsidRPr="001A78F1">
        <w:rPr>
          <w:rFonts w:ascii="Courier New" w:hAnsi="Courier New" w:cs="Courier New"/>
          <w:b/>
          <w:sz w:val="16"/>
          <w:szCs w:val="16"/>
        </w:rPr>
        <w:t xml:space="preserve"> </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in integer </w:t>
      </w:r>
      <w:r w:rsidR="003D00FE" w:rsidRPr="001A78F1">
        <w:rPr>
          <w:rFonts w:ascii="Courier New" w:hAnsi="Courier New" w:cs="Courier New"/>
          <w:sz w:val="16"/>
          <w:szCs w:val="16"/>
        </w:rPr>
        <w:t>maxAmount );</w:t>
      </w:r>
      <w:r w:rsidR="003D00FE" w:rsidRPr="001A78F1">
        <w:rPr>
          <w:rFonts w:ascii="Courier New" w:hAnsi="Courier New" w:cs="Courier New"/>
          <w:sz w:val="16"/>
          <w:szCs w:val="16"/>
        </w:rPr>
        <w:br/>
      </w:r>
      <w:r w:rsidR="003D00FE" w:rsidRPr="001A78F1">
        <w:rPr>
          <w:rFonts w:ascii="Courier New" w:hAnsi="Courier New" w:cs="Courier New"/>
          <w:b/>
          <w:sz w:val="16"/>
          <w:szCs w:val="16"/>
        </w:rPr>
        <w:t>const</w:t>
      </w:r>
      <w:r w:rsidR="003D00FE" w:rsidRPr="001A78F1">
        <w:rPr>
          <w:rFonts w:ascii="Courier New" w:hAnsi="Courier New" w:cs="Courier New"/>
          <w:sz w:val="16"/>
          <w:szCs w:val="16"/>
        </w:rPr>
        <w:t xml:space="preserve"> MyFloats(3) myConst := { 1.1, 2.1, 3.1 };</w:t>
      </w:r>
    </w:p>
    <w:p w14:paraId="73DD47B4" w14:textId="5AA6FE15" w:rsidR="003D00FE" w:rsidRPr="001A78F1" w:rsidRDefault="003D00FE" w:rsidP="00AB190A">
      <w:pPr>
        <w:pStyle w:val="EX"/>
        <w:keepNext/>
      </w:pPr>
      <w:r w:rsidRPr="001A78F1">
        <w:t>EXAMPLE 2:</w:t>
      </w:r>
      <w:r w:rsidRPr="001A78F1">
        <w:tab/>
      </w:r>
      <w:r w:rsidR="00BD10A7" w:rsidRPr="001A78F1">
        <w:t>R</w:t>
      </w:r>
      <w:r w:rsidRPr="001A78F1">
        <w:t>ange subtyping</w:t>
      </w:r>
      <w:r w:rsidR="00BD10A7" w:rsidRPr="001A78F1">
        <w:t>.</w:t>
      </w:r>
    </w:p>
    <w:p w14:paraId="0B14C0DA" w14:textId="77777777" w:rsidR="003D00FE" w:rsidRPr="001A78F1" w:rsidRDefault="00960DEB" w:rsidP="00960DEB">
      <w:pPr>
        <w:pStyle w:val="EX"/>
        <w:rPr>
          <w:rFonts w:ascii="Courier New" w:hAnsi="Courier New" w:cs="Courier New"/>
          <w:sz w:val="16"/>
          <w:szCs w:val="16"/>
        </w:rPr>
      </w:pPr>
      <w:r w:rsidRPr="001A78F1">
        <w:tab/>
      </w:r>
      <w:r w:rsidR="003D00FE" w:rsidRPr="001A78F1">
        <w:rPr>
          <w:rFonts w:ascii="Courier New" w:hAnsi="Courier New" w:cs="Courier New"/>
          <w:b/>
          <w:sz w:val="16"/>
          <w:szCs w:val="16"/>
        </w:rPr>
        <w:t>type</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integer </w:t>
      </w:r>
      <w:r w:rsidR="003D00FE" w:rsidRPr="001A78F1">
        <w:rPr>
          <w:rFonts w:ascii="Courier New" w:hAnsi="Courier New" w:cs="Courier New"/>
          <w:sz w:val="16"/>
          <w:szCs w:val="16"/>
        </w:rPr>
        <w:t>MyInt</w:t>
      </w:r>
      <w:r w:rsidR="003D00FE" w:rsidRPr="001A78F1">
        <w:rPr>
          <w:rFonts w:ascii="Courier New" w:hAnsi="Courier New" w:cs="Courier New"/>
          <w:b/>
          <w:sz w:val="16"/>
          <w:szCs w:val="16"/>
        </w:rPr>
        <w:t xml:space="preserve"> </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in integer </w:t>
      </w:r>
      <w:r w:rsidR="003D00FE" w:rsidRPr="001A78F1">
        <w:rPr>
          <w:rFonts w:ascii="Courier New" w:hAnsi="Courier New" w:cs="Courier New"/>
          <w:sz w:val="16"/>
          <w:szCs w:val="16"/>
        </w:rPr>
        <w:t>maxInt ) ( 0 .. maxInt );</w:t>
      </w:r>
      <w:r w:rsidR="003D00FE" w:rsidRPr="001A78F1">
        <w:rPr>
          <w:rFonts w:ascii="Courier New" w:hAnsi="Courier New" w:cs="Courier New"/>
          <w:sz w:val="16"/>
          <w:szCs w:val="16"/>
        </w:rPr>
        <w:br/>
      </w:r>
      <w:r w:rsidR="003D00FE" w:rsidRPr="001A78F1">
        <w:rPr>
          <w:rFonts w:ascii="Courier New" w:hAnsi="Courier New" w:cs="Courier New"/>
          <w:b/>
          <w:sz w:val="16"/>
          <w:szCs w:val="16"/>
        </w:rPr>
        <w:t>const</w:t>
      </w:r>
      <w:r w:rsidR="003D00FE" w:rsidRPr="001A78F1">
        <w:rPr>
          <w:rFonts w:ascii="Courier New" w:hAnsi="Courier New" w:cs="Courier New"/>
          <w:sz w:val="16"/>
          <w:szCs w:val="16"/>
        </w:rPr>
        <w:t xml:space="preserve"> MyInt(127) myByte := 125;</w:t>
      </w:r>
      <w:r w:rsidR="003D00FE" w:rsidRPr="001A78F1">
        <w:rPr>
          <w:rFonts w:ascii="Courier New" w:hAnsi="Courier New" w:cs="Courier New"/>
          <w:sz w:val="16"/>
          <w:szCs w:val="16"/>
        </w:rPr>
        <w:br/>
      </w:r>
      <w:r w:rsidR="003D00FE" w:rsidRPr="001A78F1">
        <w:rPr>
          <w:rFonts w:ascii="Courier New" w:hAnsi="Courier New" w:cs="Courier New"/>
          <w:b/>
          <w:sz w:val="16"/>
          <w:szCs w:val="16"/>
        </w:rPr>
        <w:t>const</w:t>
      </w:r>
      <w:r w:rsidR="003D00FE" w:rsidRPr="001A78F1">
        <w:rPr>
          <w:rFonts w:ascii="Courier New" w:hAnsi="Courier New" w:cs="Courier New"/>
          <w:sz w:val="16"/>
          <w:szCs w:val="16"/>
        </w:rPr>
        <w:t xml:space="preserve"> MyInt(127) myWord := 65335; // incorrect</w:t>
      </w:r>
    </w:p>
    <w:p w14:paraId="3637136F" w14:textId="12B06AC4" w:rsidR="003D00FE" w:rsidRPr="001A78F1" w:rsidRDefault="003D00FE" w:rsidP="00BC13F4">
      <w:pPr>
        <w:pStyle w:val="EX"/>
        <w:keepNext/>
        <w:keepLines w:val="0"/>
      </w:pPr>
      <w:r w:rsidRPr="001A78F1">
        <w:t>EXAMPLE 3:</w:t>
      </w:r>
      <w:r w:rsidRPr="001A78F1">
        <w:tab/>
      </w:r>
      <w:r w:rsidR="00BD10A7" w:rsidRPr="001A78F1">
        <w:t>P</w:t>
      </w:r>
      <w:r w:rsidRPr="001A78F1">
        <w:t>assing parameter</w:t>
      </w:r>
      <w:r w:rsidR="00BD10A7" w:rsidRPr="001A78F1">
        <w:t>.</w:t>
      </w:r>
    </w:p>
    <w:p w14:paraId="79F1518D" w14:textId="77777777" w:rsidR="003D00FE" w:rsidRPr="001A78F1" w:rsidRDefault="00EC7A34" w:rsidP="00BC13F4">
      <w:pPr>
        <w:pStyle w:val="EX"/>
        <w:keepNext/>
        <w:keepLines w:val="0"/>
        <w:spacing w:after="0"/>
        <w:rPr>
          <w:rFonts w:ascii="Courier New" w:hAnsi="Courier New" w:cs="Courier New"/>
          <w:sz w:val="16"/>
          <w:szCs w:val="16"/>
        </w:rPr>
      </w:pPr>
      <w:r w:rsidRPr="001A78F1">
        <w:tab/>
      </w:r>
      <w:r w:rsidR="003D00FE" w:rsidRPr="001A78F1">
        <w:rPr>
          <w:rFonts w:ascii="Courier New" w:hAnsi="Courier New" w:cs="Courier New"/>
          <w:b/>
          <w:sz w:val="16"/>
          <w:szCs w:val="16"/>
        </w:rPr>
        <w:t>type</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record </w:t>
      </w:r>
      <w:r w:rsidR="003D00FE" w:rsidRPr="001A78F1">
        <w:rPr>
          <w:rFonts w:ascii="Courier New" w:hAnsi="Courier New" w:cs="Courier New"/>
          <w:sz w:val="16"/>
          <w:szCs w:val="16"/>
        </w:rPr>
        <w:t>MySquareIndex</w:t>
      </w:r>
      <w:r w:rsidR="003D00FE" w:rsidRPr="001A78F1">
        <w:rPr>
          <w:rFonts w:ascii="Courier New" w:hAnsi="Courier New" w:cs="Courier New"/>
          <w:b/>
          <w:sz w:val="16"/>
          <w:szCs w:val="16"/>
        </w:rPr>
        <w:t xml:space="preserve"> </w:t>
      </w:r>
      <w:r w:rsidR="003D00FE" w:rsidRPr="001A78F1">
        <w:rPr>
          <w:rFonts w:ascii="Courier New" w:hAnsi="Courier New" w:cs="Courier New"/>
          <w:sz w:val="16"/>
          <w:szCs w:val="16"/>
        </w:rPr>
        <w:t xml:space="preserve">( </w:t>
      </w:r>
      <w:r w:rsidR="003D00FE" w:rsidRPr="001A78F1">
        <w:rPr>
          <w:rFonts w:ascii="Courier New" w:hAnsi="Courier New" w:cs="Courier New"/>
          <w:b/>
          <w:sz w:val="16"/>
          <w:szCs w:val="16"/>
        </w:rPr>
        <w:t xml:space="preserve">in integer </w:t>
      </w:r>
      <w:r w:rsidR="003D00FE" w:rsidRPr="001A78F1">
        <w:rPr>
          <w:rFonts w:ascii="Courier New" w:hAnsi="Courier New" w:cs="Courier New"/>
          <w:sz w:val="16"/>
          <w:szCs w:val="16"/>
        </w:rPr>
        <w:t>maxInt ) {</w:t>
      </w:r>
      <w:r w:rsidR="003D00FE" w:rsidRPr="001A78F1">
        <w:rPr>
          <w:rFonts w:ascii="Courier New" w:hAnsi="Courier New" w:cs="Courier New"/>
          <w:sz w:val="16"/>
          <w:szCs w:val="16"/>
        </w:rPr>
        <w:br/>
        <w:t xml:space="preserve">   MyInt(maxInt) x,</w:t>
      </w:r>
      <w:r w:rsidR="003D00FE" w:rsidRPr="001A78F1">
        <w:rPr>
          <w:rFonts w:ascii="Courier New" w:hAnsi="Courier New" w:cs="Courier New"/>
          <w:sz w:val="16"/>
          <w:szCs w:val="16"/>
        </w:rPr>
        <w:br/>
        <w:t xml:space="preserve">   MyInt(maxInt) y</w:t>
      </w:r>
      <w:r w:rsidR="003D00FE" w:rsidRPr="001A78F1">
        <w:rPr>
          <w:rFonts w:ascii="Courier New" w:hAnsi="Courier New" w:cs="Courier New"/>
          <w:sz w:val="16"/>
          <w:szCs w:val="16"/>
        </w:rPr>
        <w:br/>
        <w:t>};</w:t>
      </w:r>
    </w:p>
    <w:p w14:paraId="5E44369E" w14:textId="1DA9E054" w:rsidR="00EC6E08" w:rsidRPr="001A78F1" w:rsidRDefault="00EC6E08" w:rsidP="00384DFF">
      <w:pPr>
        <w:pStyle w:val="EX"/>
      </w:pPr>
      <w:r w:rsidRPr="001A78F1">
        <w:t>EXAMPLE 4:</w:t>
      </w:r>
      <w:r w:rsidRPr="001A78F1">
        <w:tab/>
      </w:r>
      <w:r w:rsidR="00BD10A7" w:rsidRPr="001A78F1">
        <w:t>G</w:t>
      </w:r>
      <w:r w:rsidRPr="001A78F1">
        <w:t>eneric type wildcard in port definition</w:t>
      </w:r>
      <w:r w:rsidR="00BD10A7" w:rsidRPr="001A78F1">
        <w:t>.</w:t>
      </w:r>
    </w:p>
    <w:p w14:paraId="79F03BA3" w14:textId="77777777" w:rsidR="00EC6E08" w:rsidRPr="001A78F1" w:rsidRDefault="00EC6E08" w:rsidP="00EC6E08">
      <w:pPr>
        <w:keepNext/>
        <w:ind w:left="1702" w:hanging="1418"/>
        <w:rPr>
          <w:rFonts w:ascii="Courier New" w:hAnsi="Courier New" w:cs="Courier New"/>
          <w:sz w:val="16"/>
          <w:szCs w:val="16"/>
        </w:rPr>
      </w:pPr>
      <w:r w:rsidRPr="001A78F1">
        <w:lastRenderedPageBreak/>
        <w:tab/>
      </w:r>
      <w:r w:rsidRPr="001A78F1">
        <w:rPr>
          <w:rFonts w:ascii="Courier New" w:hAnsi="Courier New" w:cs="Courier New"/>
          <w:b/>
          <w:sz w:val="16"/>
          <w:szCs w:val="16"/>
        </w:rPr>
        <w:t>type record</w:t>
      </w:r>
      <w:r w:rsidRPr="001A78F1">
        <w:rPr>
          <w:rFonts w:ascii="Courier New" w:hAnsi="Courier New" w:cs="Courier New"/>
          <w:sz w:val="16"/>
          <w:szCs w:val="16"/>
        </w:rPr>
        <w:t xml:space="preserve"> R&lt;T&gt; { </w:t>
      </w:r>
      <w:r w:rsidRPr="001A78F1">
        <w:rPr>
          <w:rFonts w:ascii="Courier New" w:hAnsi="Courier New" w:cs="Courier New"/>
          <w:b/>
          <w:sz w:val="16"/>
          <w:szCs w:val="16"/>
        </w:rPr>
        <w:t>record of charstring</w:t>
      </w:r>
      <w:r w:rsidRPr="001A78F1">
        <w:rPr>
          <w:rFonts w:ascii="Courier New" w:hAnsi="Courier New" w:cs="Courier New"/>
          <w:sz w:val="16"/>
          <w:szCs w:val="16"/>
        </w:rPr>
        <w:t xml:space="preserve"> headers, T payload }</w:t>
      </w:r>
    </w:p>
    <w:p w14:paraId="102CE02B" w14:textId="77777777" w:rsidR="00EC6E08" w:rsidRPr="001A78F1" w:rsidRDefault="00EC6E08" w:rsidP="00EC6E08">
      <w:pPr>
        <w:keepNext/>
        <w:ind w:left="1702" w:hanging="1418"/>
        <w:rPr>
          <w:rFonts w:ascii="Courier New" w:hAnsi="Courier New" w:cs="Courier New"/>
          <w:sz w:val="16"/>
          <w:szCs w:val="16"/>
        </w:rPr>
      </w:pPr>
      <w:r w:rsidRPr="001A78F1">
        <w:rPr>
          <w:rFonts w:ascii="Courier New" w:hAnsi="Courier New" w:cs="Courier New"/>
          <w:sz w:val="16"/>
          <w:szCs w:val="16"/>
        </w:rPr>
        <w:tab/>
      </w:r>
      <w:r w:rsidRPr="001A78F1">
        <w:rPr>
          <w:rFonts w:ascii="Courier New" w:hAnsi="Courier New" w:cs="Courier New"/>
          <w:b/>
          <w:sz w:val="16"/>
          <w:szCs w:val="16"/>
        </w:rPr>
        <w:t>type port</w:t>
      </w:r>
      <w:r w:rsidRPr="001A78F1">
        <w:rPr>
          <w:rFonts w:ascii="Courier New" w:hAnsi="Courier New" w:cs="Courier New"/>
          <w:sz w:val="16"/>
          <w:szCs w:val="16"/>
        </w:rPr>
        <w:t xml:space="preserve"> P </w:t>
      </w:r>
      <w:r w:rsidRPr="001A78F1">
        <w:rPr>
          <w:rFonts w:ascii="Courier New" w:hAnsi="Courier New" w:cs="Courier New"/>
          <w:b/>
          <w:sz w:val="16"/>
          <w:szCs w:val="16"/>
        </w:rPr>
        <w:t>message</w:t>
      </w:r>
      <w:r w:rsidRPr="001A78F1">
        <w:rPr>
          <w:rFonts w:ascii="Courier New" w:hAnsi="Courier New" w:cs="Courier New"/>
          <w:sz w:val="16"/>
          <w:szCs w:val="16"/>
        </w:rPr>
        <w:t xml:space="preserve"> { </w:t>
      </w:r>
      <w:r w:rsidRPr="001A78F1">
        <w:rPr>
          <w:rFonts w:ascii="Courier New" w:hAnsi="Courier New" w:cs="Courier New"/>
          <w:b/>
          <w:sz w:val="16"/>
          <w:szCs w:val="16"/>
        </w:rPr>
        <w:t>inout</w:t>
      </w:r>
      <w:r w:rsidRPr="001A78F1">
        <w:rPr>
          <w:rFonts w:ascii="Courier New" w:hAnsi="Courier New" w:cs="Courier New"/>
          <w:sz w:val="16"/>
          <w:szCs w:val="16"/>
        </w:rPr>
        <w:t xml:space="preserve"> R&lt;all&gt; } </w:t>
      </w:r>
      <w:r w:rsidRPr="001A78F1">
        <w:rPr>
          <w:rFonts w:ascii="Courier New" w:hAnsi="Courier New" w:cs="Courier New"/>
          <w:sz w:val="16"/>
          <w:szCs w:val="16"/>
        </w:rPr>
        <w:tab/>
        <w:t xml:space="preserve">// allows any instance of R with any data </w:t>
      </w:r>
    </w:p>
    <w:p w14:paraId="24A08027" w14:textId="77777777" w:rsidR="00EC6E08" w:rsidRPr="001A78F1" w:rsidRDefault="00EC6E08" w:rsidP="007A0ADC">
      <w:pPr>
        <w:keepNext/>
        <w:keepLines/>
        <w:ind w:left="5097" w:firstLine="278"/>
        <w:rPr>
          <w:rFonts w:ascii="Courier New" w:hAnsi="Courier New" w:cs="Courier New"/>
          <w:sz w:val="16"/>
          <w:szCs w:val="16"/>
        </w:rPr>
      </w:pPr>
      <w:r w:rsidRPr="001A78F1">
        <w:rPr>
          <w:rFonts w:ascii="Courier New" w:hAnsi="Courier New" w:cs="Courier New"/>
          <w:sz w:val="16"/>
          <w:szCs w:val="16"/>
        </w:rPr>
        <w:t>// type</w:t>
      </w:r>
    </w:p>
    <w:p w14:paraId="3C612A4A" w14:textId="77777777" w:rsidR="00735545" w:rsidRPr="001A78F1" w:rsidRDefault="00EC7A34" w:rsidP="005B0460">
      <w:pPr>
        <w:pStyle w:val="berschrift2"/>
      </w:pPr>
      <w:bookmarkStart w:id="91" w:name="_Toc66109209"/>
      <w:bookmarkStart w:id="92" w:name="_Toc66110188"/>
      <w:bookmarkStart w:id="93" w:name="_Toc67906589"/>
      <w:bookmarkStart w:id="94" w:name="_Toc72910973"/>
      <w:r w:rsidRPr="001A78F1">
        <w:t>5.4</w:t>
      </w:r>
      <w:r w:rsidRPr="001A78F1">
        <w:tab/>
      </w:r>
      <w:r w:rsidR="00735545" w:rsidRPr="001A78F1">
        <w:t xml:space="preserve">Extension to </w:t>
      </w:r>
      <w:r w:rsidR="00717CD7" w:rsidRPr="001A78F1">
        <w:t>ETSI ES 201 873-1</w:t>
      </w:r>
      <w:r w:rsidR="00812733" w:rsidRPr="001A78F1">
        <w:t xml:space="preserve">, </w:t>
      </w:r>
      <w:r w:rsidR="00735545" w:rsidRPr="001A78F1">
        <w:t>clause 8</w:t>
      </w:r>
      <w:r w:rsidR="004E0F50" w:rsidRPr="001A78F1">
        <w:t xml:space="preserve"> </w:t>
      </w:r>
      <w:r w:rsidR="006E2C04" w:rsidRPr="001A78F1">
        <w:t>(</w:t>
      </w:r>
      <w:r w:rsidR="004E0F50" w:rsidRPr="001A78F1">
        <w:t>Modules</w:t>
      </w:r>
      <w:r w:rsidR="006E2C04" w:rsidRPr="001A78F1">
        <w:t>)</w:t>
      </w:r>
      <w:bookmarkEnd w:id="91"/>
      <w:bookmarkEnd w:id="92"/>
      <w:bookmarkEnd w:id="93"/>
      <w:bookmarkEnd w:id="94"/>
    </w:p>
    <w:p w14:paraId="76A035B7" w14:textId="77777777" w:rsidR="002A4AD5" w:rsidRPr="001A78F1" w:rsidRDefault="00E867D6" w:rsidP="00D07A1A">
      <w:pPr>
        <w:pStyle w:val="H6"/>
      </w:pPr>
      <w:r w:rsidRPr="001A78F1">
        <w:t>Clause 8.2.3.1</w:t>
      </w:r>
      <w:r w:rsidRPr="001A78F1">
        <w:tab/>
      </w:r>
      <w:r w:rsidR="002A4AD5" w:rsidRPr="001A78F1">
        <w:t>General form of import</w:t>
      </w:r>
    </w:p>
    <w:p w14:paraId="7B39AFB4" w14:textId="77777777" w:rsidR="00561228" w:rsidRPr="001A78F1" w:rsidRDefault="00561228" w:rsidP="002A4AD5">
      <w:r w:rsidRPr="001A78F1">
        <w:t>Import of definitions is additionally restricted by</w:t>
      </w:r>
      <w:r w:rsidR="00E867D6" w:rsidRPr="001A78F1">
        <w:t>:</w:t>
      </w:r>
    </w:p>
    <w:p w14:paraId="6F1680E7" w14:textId="77777777" w:rsidR="00561228" w:rsidRPr="001A78F1" w:rsidRDefault="00561228" w:rsidP="002A4AD5">
      <w:pPr>
        <w:rPr>
          <w:b/>
          <w:i/>
        </w:rPr>
      </w:pPr>
      <w:r w:rsidRPr="001A78F1">
        <w:rPr>
          <w:b/>
          <w:i/>
        </w:rPr>
        <w:t>Restrictions</w:t>
      </w:r>
    </w:p>
    <w:p w14:paraId="4D5C0924" w14:textId="77777777" w:rsidR="00A724AE" w:rsidRPr="001A78F1" w:rsidRDefault="00EA6B62" w:rsidP="002A2058">
      <w:pPr>
        <w:pStyle w:val="BL"/>
        <w:numPr>
          <w:ilvl w:val="0"/>
          <w:numId w:val="0"/>
        </w:numPr>
        <w:ind w:left="284"/>
      </w:pPr>
      <w:r w:rsidRPr="001A78F1">
        <w:t>i</w:t>
      </w:r>
      <w:r w:rsidR="002A2058" w:rsidRPr="001A78F1">
        <w:t>)</w:t>
      </w:r>
      <w:r w:rsidR="002A2058" w:rsidRPr="001A78F1">
        <w:tab/>
      </w:r>
      <w:r w:rsidR="00561228" w:rsidRPr="001A78F1">
        <w:t>When importing a parameterized type the parameters are not resolved.</w:t>
      </w:r>
    </w:p>
    <w:p w14:paraId="5ED78138" w14:textId="77777777" w:rsidR="00C913BD" w:rsidRPr="001A78F1" w:rsidRDefault="00EC7A34" w:rsidP="005B0460">
      <w:pPr>
        <w:pStyle w:val="berschrift2"/>
      </w:pPr>
      <w:bookmarkStart w:id="95" w:name="_Toc66109210"/>
      <w:bookmarkStart w:id="96" w:name="_Toc66110189"/>
      <w:bookmarkStart w:id="97" w:name="_Toc67906590"/>
      <w:bookmarkStart w:id="98" w:name="_Toc72910974"/>
      <w:r w:rsidRPr="001A78F1">
        <w:t>5.5</w:t>
      </w:r>
      <w:r w:rsidRPr="001A78F1">
        <w:tab/>
      </w:r>
      <w:r w:rsidR="00C913BD" w:rsidRPr="001A78F1">
        <w:t xml:space="preserve">Extension to </w:t>
      </w:r>
      <w:r w:rsidR="00717CD7" w:rsidRPr="001A78F1">
        <w:t>ETSI ES 201 873-1</w:t>
      </w:r>
      <w:r w:rsidR="00812733" w:rsidRPr="001A78F1">
        <w:t xml:space="preserve">, </w:t>
      </w:r>
      <w:r w:rsidR="00B14A2C" w:rsidRPr="001A78F1">
        <w:t>a</w:t>
      </w:r>
      <w:r w:rsidR="00C913BD" w:rsidRPr="001A78F1">
        <w:t>nnex A</w:t>
      </w:r>
      <w:r w:rsidR="00935A29" w:rsidRPr="001A78F1">
        <w:t xml:space="preserve"> </w:t>
      </w:r>
      <w:r w:rsidR="00096319" w:rsidRPr="001A78F1">
        <w:t>(</w:t>
      </w:r>
      <w:r w:rsidR="00C913BD" w:rsidRPr="001A78F1">
        <w:t>BNF and static semantics</w:t>
      </w:r>
      <w:r w:rsidR="00096319" w:rsidRPr="001A78F1">
        <w:t>)</w:t>
      </w:r>
      <w:bookmarkEnd w:id="95"/>
      <w:bookmarkEnd w:id="96"/>
      <w:bookmarkEnd w:id="97"/>
      <w:bookmarkEnd w:id="98"/>
    </w:p>
    <w:p w14:paraId="6419E3C0" w14:textId="77777777" w:rsidR="00C24045" w:rsidRPr="001A78F1" w:rsidRDefault="00C24045" w:rsidP="00C24045">
      <w:pPr>
        <w:keepNext/>
        <w:rPr>
          <w:ins w:id="99" w:author="Jens Grabowski" w:date="2022-01-10T14:41:00Z"/>
        </w:rPr>
      </w:pPr>
      <w:ins w:id="100" w:author="Jens Grabowski" w:date="2022-01-10T14:41:00Z">
        <w:r w:rsidRPr="001A78F1">
          <w:t>The BNF is extended with the following clause and productions:</w:t>
        </w:r>
      </w:ins>
    </w:p>
    <w:p w14:paraId="5043304B" w14:textId="77777777" w:rsidR="00C24045" w:rsidRPr="001A78F1" w:rsidRDefault="00C24045" w:rsidP="00C24045">
      <w:pPr>
        <w:pStyle w:val="H6"/>
        <w:rPr>
          <w:ins w:id="101" w:author="Jens Grabowski" w:date="2022-01-10T14:41:00Z"/>
        </w:rPr>
      </w:pPr>
      <w:ins w:id="102" w:author="Jens Grabowski" w:date="2022-01-10T14:41:00Z">
        <w:r w:rsidRPr="001A78F1">
          <w:t>Clause A.1.6.1.14</w:t>
        </w:r>
        <w:r w:rsidRPr="001A78F1">
          <w:tab/>
          <w:t xml:space="preserve">Type parameter definitions </w:t>
        </w:r>
      </w:ins>
    </w:p>
    <w:p w14:paraId="3CA07B2C" w14:textId="77777777" w:rsidR="00C24045" w:rsidRPr="001A78F1" w:rsidRDefault="00C24045" w:rsidP="00C24045">
      <w:pPr>
        <w:rPr>
          <w:ins w:id="103" w:author="Jens Grabowski" w:date="2022-01-10T14:41:00Z"/>
        </w:rPr>
      </w:pPr>
      <w:ins w:id="104" w:author="Jens Grabowski" w:date="2022-01-10T14:41:00Z">
        <w:r w:rsidRPr="001A78F1">
          <w:t>This clause is to be added.</w:t>
        </w:r>
      </w:ins>
    </w:p>
    <w:p w14:paraId="73A21D39" w14:textId="77777777" w:rsidR="00C24045" w:rsidRPr="001A78F1" w:rsidRDefault="00C24045" w:rsidP="00C24045">
      <w:pPr>
        <w:pStyle w:val="PL"/>
        <w:keepNext/>
        <w:rPr>
          <w:ins w:id="105" w:author="Jens Grabowski" w:date="2022-01-10T14:41:00Z"/>
          <w:noProof w:val="0"/>
        </w:rPr>
      </w:pPr>
      <w:ins w:id="106" w:author="Jens Grabowski" w:date="2022-01-10T14:41:00Z">
        <w:r w:rsidRPr="001A78F1">
          <w:rPr>
            <w:noProof w:val="0"/>
          </w:rPr>
          <w:t>784001.</w:t>
        </w:r>
        <w:r w:rsidRPr="001A78F1">
          <w:rPr>
            <w:noProof w:val="0"/>
          </w:rPr>
          <w:tab/>
          <w:t>FormalTypeParList ::= "&lt;" FormalTypePar { "," FormalTypePar } "&gt;"</w:t>
        </w:r>
      </w:ins>
    </w:p>
    <w:p w14:paraId="2D481689" w14:textId="77777777" w:rsidR="00C24045" w:rsidRPr="001A78F1" w:rsidRDefault="00C24045" w:rsidP="00C24045">
      <w:pPr>
        <w:pStyle w:val="PL"/>
        <w:keepNext/>
        <w:rPr>
          <w:ins w:id="107" w:author="Jens Grabowski" w:date="2022-01-10T14:41:00Z"/>
          <w:noProof w:val="0"/>
        </w:rPr>
      </w:pPr>
      <w:ins w:id="108" w:author="Jens Grabowski" w:date="2022-01-10T14:41:00Z">
        <w:r w:rsidRPr="001A78F1">
          <w:rPr>
            <w:noProof w:val="0"/>
          </w:rPr>
          <w:t>784002.</w:t>
        </w:r>
        <w:r w:rsidRPr="001A78F1">
          <w:rPr>
            <w:noProof w:val="0"/>
          </w:rPr>
          <w:tab/>
          <w:t xml:space="preserve">FormalTypePar ::= [ </w:t>
        </w:r>
        <w:r w:rsidRPr="00E050F7">
          <w:rPr>
            <w:noProof w:val="0"/>
            <w:u w:val="single"/>
          </w:rPr>
          <w:t>InParKeyword</w:t>
        </w:r>
        <w:r w:rsidRPr="001A78F1">
          <w:rPr>
            <w:noProof w:val="0"/>
          </w:rPr>
          <w:t xml:space="preserve"> ] [ </w:t>
        </w:r>
        <w:r w:rsidRPr="00E050F7">
          <w:rPr>
            <w:noProof w:val="0"/>
            <w:u w:val="single"/>
          </w:rPr>
          <w:t>Type</w:t>
        </w:r>
        <w:r w:rsidRPr="001A78F1">
          <w:rPr>
            <w:noProof w:val="0"/>
          </w:rPr>
          <w:t xml:space="preserve"> | </w:t>
        </w:r>
        <w:r w:rsidRPr="00E050F7">
          <w:rPr>
            <w:noProof w:val="0"/>
            <w:u w:val="single"/>
          </w:rPr>
          <w:t>SignatureKeyword</w:t>
        </w:r>
        <w:r w:rsidRPr="001A78F1">
          <w:rPr>
            <w:noProof w:val="0"/>
          </w:rPr>
          <w:t xml:space="preserve"> | </w:t>
        </w:r>
        <w:r w:rsidRPr="00E050F7">
          <w:rPr>
            <w:noProof w:val="0"/>
            <w:u w:val="single"/>
          </w:rPr>
          <w:t>TypeDefKeyword</w:t>
        </w:r>
        <w:r w:rsidRPr="001A78F1">
          <w:rPr>
            <w:noProof w:val="0"/>
          </w:rPr>
          <w:t xml:space="preserve"> ]</w:t>
        </w:r>
        <w:r w:rsidRPr="001A78F1">
          <w:rPr>
            <w:noProof w:val="0"/>
          </w:rPr>
          <w:br/>
        </w:r>
        <w:r w:rsidRPr="001A78F1">
          <w:rPr>
            <w:noProof w:val="0"/>
          </w:rPr>
          <w:tab/>
        </w:r>
        <w:r w:rsidRPr="001A78F1">
          <w:rPr>
            <w:noProof w:val="0"/>
          </w:rPr>
          <w:tab/>
        </w:r>
        <w:r w:rsidRPr="001A78F1">
          <w:rPr>
            <w:noProof w:val="0"/>
          </w:rPr>
          <w:tab/>
        </w:r>
        <w:r w:rsidRPr="001A78F1">
          <w:rPr>
            <w:noProof w:val="0"/>
          </w:rPr>
          <w:tab/>
        </w:r>
        <w:r w:rsidRPr="001A78F1">
          <w:rPr>
            <w:noProof w:val="0"/>
          </w:rPr>
          <w:tab/>
          <w:t xml:space="preserve">  TypeParIdentifier  [ ":=" </w:t>
        </w:r>
        <w:r w:rsidRPr="00E050F7">
          <w:rPr>
            <w:noProof w:val="0"/>
            <w:u w:val="single"/>
          </w:rPr>
          <w:t>Type</w:t>
        </w:r>
        <w:r w:rsidRPr="001A78F1">
          <w:rPr>
            <w:noProof w:val="0"/>
          </w:rPr>
          <w:t xml:space="preserve"> | </w:t>
        </w:r>
        <w:r w:rsidRPr="00E050F7">
          <w:rPr>
            <w:noProof w:val="0"/>
            <w:u w:val="single"/>
          </w:rPr>
          <w:t>Signature</w:t>
        </w:r>
        <w:r w:rsidRPr="001A78F1">
          <w:rPr>
            <w:noProof w:val="0"/>
          </w:rPr>
          <w:t xml:space="preserve"> ]</w:t>
        </w:r>
      </w:ins>
    </w:p>
    <w:p w14:paraId="41953EF1" w14:textId="77777777" w:rsidR="00C24045" w:rsidRPr="001A78F1" w:rsidRDefault="00C24045" w:rsidP="00C24045">
      <w:pPr>
        <w:pStyle w:val="PL"/>
        <w:keepNext/>
        <w:rPr>
          <w:ins w:id="109" w:author="Jens Grabowski" w:date="2022-01-10T14:41:00Z"/>
          <w:noProof w:val="0"/>
        </w:rPr>
      </w:pPr>
      <w:ins w:id="110" w:author="Jens Grabowski" w:date="2022-01-10T14:41:00Z">
        <w:r w:rsidRPr="001A78F1">
          <w:rPr>
            <w:noProof w:val="0"/>
          </w:rPr>
          <w:t>784003.</w:t>
        </w:r>
        <w:r w:rsidRPr="001A78F1">
          <w:rPr>
            <w:noProof w:val="0"/>
          </w:rPr>
          <w:tab/>
          <w:t xml:space="preserve">TypeParIdentifier ::= </w:t>
        </w:r>
        <w:r w:rsidRPr="00E050F7">
          <w:rPr>
            <w:noProof w:val="0"/>
            <w:u w:val="single"/>
          </w:rPr>
          <w:t>Identifier</w:t>
        </w:r>
      </w:ins>
    </w:p>
    <w:p w14:paraId="159C6DBC" w14:textId="77777777" w:rsidR="00C24045" w:rsidRPr="001A78F1" w:rsidRDefault="00C24045" w:rsidP="00C24045">
      <w:pPr>
        <w:pStyle w:val="PL"/>
        <w:rPr>
          <w:ins w:id="111" w:author="Jens Grabowski" w:date="2022-01-10T14:41:00Z"/>
          <w:noProof w:val="0"/>
        </w:rPr>
      </w:pPr>
      <w:ins w:id="112" w:author="Jens Grabowski" w:date="2022-01-10T14:41:00Z">
        <w:r w:rsidRPr="001A78F1">
          <w:rPr>
            <w:noProof w:val="0"/>
          </w:rPr>
          <w:t>784004.</w:t>
        </w:r>
        <w:r w:rsidRPr="001A78F1">
          <w:rPr>
            <w:noProof w:val="0"/>
          </w:rPr>
          <w:tab/>
          <w:t xml:space="preserve">TypeActualParIdentifier ::= </w:t>
        </w:r>
        <w:r w:rsidRPr="00E050F7">
          <w:rPr>
            <w:noProof w:val="0"/>
            <w:u w:val="single"/>
          </w:rPr>
          <w:t>Identifier</w:t>
        </w:r>
      </w:ins>
    </w:p>
    <w:p w14:paraId="2D2A7208" w14:textId="77777777" w:rsidR="00C24045" w:rsidRPr="001A78F1" w:rsidRDefault="00C24045" w:rsidP="00C24045">
      <w:pPr>
        <w:pStyle w:val="PL"/>
        <w:rPr>
          <w:ins w:id="113" w:author="Jens Grabowski" w:date="2022-01-10T14:41:00Z"/>
          <w:noProof w:val="0"/>
        </w:rPr>
      </w:pPr>
      <w:ins w:id="114" w:author="Jens Grabowski" w:date="2022-01-10T14:41:00Z">
        <w:r w:rsidRPr="001A78F1">
          <w:rPr>
            <w:noProof w:val="0"/>
          </w:rPr>
          <w:t>784005.</w:t>
        </w:r>
        <w:r w:rsidRPr="001A78F1">
          <w:rPr>
            <w:noProof w:val="0"/>
          </w:rPr>
          <w:tab/>
          <w:t>TypeParAssignment ::= TypeActualParIdentifier ":=" TypeActualPar</w:t>
        </w:r>
      </w:ins>
    </w:p>
    <w:p w14:paraId="5065613D" w14:textId="77777777" w:rsidR="00C24045" w:rsidRPr="001A78F1" w:rsidRDefault="00C24045" w:rsidP="00C24045">
      <w:pPr>
        <w:pStyle w:val="PL"/>
        <w:rPr>
          <w:ins w:id="115" w:author="Jens Grabowski" w:date="2022-01-10T14:41:00Z"/>
          <w:noProof w:val="0"/>
        </w:rPr>
      </w:pPr>
      <w:ins w:id="116" w:author="Jens Grabowski" w:date="2022-01-10T14:41:00Z">
        <w:r w:rsidRPr="001A78F1">
          <w:rPr>
            <w:noProof w:val="0"/>
          </w:rPr>
          <w:t>784006.</w:t>
        </w:r>
        <w:r w:rsidRPr="001A78F1">
          <w:rPr>
            <w:noProof w:val="0"/>
          </w:rPr>
          <w:tab/>
          <w:t>ActualTypeParList ::= ( "&lt;" ActualTypePar { "," ActualTypePar } "&gt;" ) |</w:t>
        </w:r>
        <w:r w:rsidRPr="001A78F1">
          <w:rPr>
            <w:noProof w:val="0"/>
          </w:rPr>
          <w:br/>
        </w:r>
        <w:r w:rsidRPr="001A78F1">
          <w:rPr>
            <w:noProof w:val="0"/>
          </w:rPr>
          <w:tab/>
        </w:r>
        <w:r w:rsidRPr="001A78F1">
          <w:rPr>
            <w:noProof w:val="0"/>
          </w:rPr>
          <w:tab/>
          <w:t>("&lt;" ActualTypeParAssignment { "," ActualTypeParAssignment } "&gt;")</w:t>
        </w:r>
      </w:ins>
    </w:p>
    <w:p w14:paraId="5C50542C" w14:textId="77777777" w:rsidR="00C24045" w:rsidRPr="001A78F1" w:rsidRDefault="00C24045" w:rsidP="00C24045">
      <w:pPr>
        <w:pStyle w:val="PL"/>
        <w:rPr>
          <w:ins w:id="117" w:author="Jens Grabowski" w:date="2022-01-10T14:41:00Z"/>
          <w:noProof w:val="0"/>
        </w:rPr>
      </w:pPr>
      <w:ins w:id="118" w:author="Jens Grabowski" w:date="2022-01-10T14:41:00Z">
        <w:r w:rsidRPr="001A78F1">
          <w:rPr>
            <w:noProof w:val="0"/>
          </w:rPr>
          <w:t>784007.</w:t>
        </w:r>
        <w:r w:rsidRPr="001A78F1">
          <w:rPr>
            <w:noProof w:val="0"/>
          </w:rPr>
          <w:tab/>
          <w:t xml:space="preserve">ActualTypePar ::= </w:t>
        </w:r>
        <w:r w:rsidRPr="00E050F7">
          <w:rPr>
            <w:noProof w:val="0"/>
            <w:u w:val="single"/>
          </w:rPr>
          <w:t>Type</w:t>
        </w:r>
        <w:r w:rsidRPr="001A78F1">
          <w:rPr>
            <w:noProof w:val="0"/>
          </w:rPr>
          <w:t xml:space="preserve"> | </w:t>
        </w:r>
        <w:r w:rsidRPr="00E050F7">
          <w:rPr>
            <w:noProof w:val="0"/>
            <w:u w:val="single"/>
          </w:rPr>
          <w:t>Signature</w:t>
        </w:r>
        <w:r w:rsidRPr="001A78F1">
          <w:rPr>
            <w:noProof w:val="0"/>
          </w:rPr>
          <w:t xml:space="preserve"> | "-" | </w:t>
        </w:r>
        <w:r w:rsidRPr="00E050F7">
          <w:rPr>
            <w:noProof w:val="0"/>
            <w:u w:val="single"/>
          </w:rPr>
          <w:t>AllKeyword</w:t>
        </w:r>
      </w:ins>
    </w:p>
    <w:p w14:paraId="10BA1539" w14:textId="77777777" w:rsidR="00C24045" w:rsidRPr="001A78F1" w:rsidRDefault="00C24045" w:rsidP="00C24045">
      <w:pPr>
        <w:pStyle w:val="PL"/>
        <w:rPr>
          <w:ins w:id="119" w:author="Jens Grabowski" w:date="2022-01-10T14:41:00Z"/>
          <w:noProof w:val="0"/>
        </w:rPr>
      </w:pPr>
      <w:ins w:id="120" w:author="Jens Grabowski" w:date="2022-01-10T14:41:00Z">
        <w:r w:rsidRPr="001A78F1">
          <w:rPr>
            <w:noProof w:val="0"/>
          </w:rPr>
          <w:t>/* STATIC SEMANTICS The use of AllKeyword is only allowed inside PortDefAttribs */</w:t>
        </w:r>
      </w:ins>
    </w:p>
    <w:p w14:paraId="4DCCDB23" w14:textId="77777777" w:rsidR="00C24045" w:rsidRPr="001A78F1" w:rsidRDefault="00C24045" w:rsidP="00C24045">
      <w:pPr>
        <w:pStyle w:val="PL"/>
        <w:rPr>
          <w:ins w:id="121" w:author="Jens Grabowski" w:date="2022-01-10T14:41:00Z"/>
          <w:noProof w:val="0"/>
        </w:rPr>
      </w:pPr>
      <w:ins w:id="122" w:author="Jens Grabowski" w:date="2022-01-10T14:41:00Z">
        <w:r w:rsidRPr="001A78F1">
          <w:rPr>
            <w:noProof w:val="0"/>
          </w:rPr>
          <w:t>784008.</w:t>
        </w:r>
        <w:r w:rsidRPr="001A78F1">
          <w:rPr>
            <w:noProof w:val="0"/>
          </w:rPr>
          <w:tab/>
          <w:t>ActualTypeParAssignment ::= TypeActualParIdentifier ":=" ActualTypePar</w:t>
        </w:r>
      </w:ins>
    </w:p>
    <w:p w14:paraId="46FFA6BB" w14:textId="77777777" w:rsidR="00C24045" w:rsidRPr="001A78F1" w:rsidRDefault="00C24045" w:rsidP="00C24045">
      <w:pPr>
        <w:pStyle w:val="PL"/>
        <w:rPr>
          <w:ins w:id="123" w:author="Jens Grabowski" w:date="2022-01-10T14:41:00Z"/>
          <w:noProof w:val="0"/>
        </w:rPr>
      </w:pPr>
      <w:ins w:id="124" w:author="Jens Grabowski" w:date="2022-01-10T14:41:00Z">
        <w:r w:rsidRPr="001A78F1">
          <w:rPr>
            <w:noProof w:val="0"/>
          </w:rPr>
          <w:t>784009.</w:t>
        </w:r>
        <w:r w:rsidRPr="001A78F1">
          <w:rPr>
            <w:noProof w:val="0"/>
          </w:rPr>
          <w:tab/>
          <w:t>StructDefFormalParList ::= "(" StructDefFormalPar {"," StructDefFormalPar} ")"</w:t>
        </w:r>
      </w:ins>
    </w:p>
    <w:p w14:paraId="58AC25AE" w14:textId="77777777" w:rsidR="00C24045" w:rsidRPr="001A78F1" w:rsidRDefault="00C24045" w:rsidP="00C24045">
      <w:pPr>
        <w:pStyle w:val="PL"/>
        <w:rPr>
          <w:ins w:id="125" w:author="Jens Grabowski" w:date="2022-01-10T14:41:00Z"/>
          <w:noProof w:val="0"/>
          <w:u w:val="single"/>
        </w:rPr>
      </w:pPr>
      <w:ins w:id="126" w:author="Jens Grabowski" w:date="2022-01-10T14:41:00Z">
        <w:r w:rsidRPr="001A78F1">
          <w:rPr>
            <w:noProof w:val="0"/>
          </w:rPr>
          <w:t>784010.</w:t>
        </w:r>
        <w:r w:rsidRPr="001A78F1">
          <w:rPr>
            <w:noProof w:val="0"/>
          </w:rPr>
          <w:tab/>
          <w:t xml:space="preserve">StructDefFormalPar ::= </w:t>
        </w:r>
        <w:r w:rsidRPr="001A78F1">
          <w:rPr>
            <w:noProof w:val="0"/>
          </w:rPr>
          <w:tab/>
          <w:t>FormalValuePar</w:t>
        </w:r>
      </w:ins>
    </w:p>
    <w:p w14:paraId="5F2E6491" w14:textId="77777777" w:rsidR="00C24045" w:rsidRPr="001A78F1" w:rsidRDefault="00C24045" w:rsidP="00C24045">
      <w:pPr>
        <w:pStyle w:val="PL"/>
        <w:rPr>
          <w:ins w:id="127" w:author="Jens Grabowski" w:date="2022-01-10T14:41:00Z"/>
          <w:noProof w:val="0"/>
        </w:rPr>
      </w:pPr>
      <w:ins w:id="128" w:author="Jens Grabowski" w:date="2022-01-10T14:41:00Z">
        <w:r w:rsidRPr="001A78F1">
          <w:rPr>
            <w:noProof w:val="0"/>
          </w:rPr>
          <w:t>784011. TypeActualParList ::= ( "(" TypeActualPar {"," TypeActualPar} ")" ) |</w:t>
        </w:r>
        <w:r w:rsidRPr="001A78F1">
          <w:rPr>
            <w:noProof w:val="0"/>
          </w:rPr>
          <w:br/>
        </w:r>
        <w:r w:rsidRPr="001A78F1">
          <w:rPr>
            <w:noProof w:val="0"/>
          </w:rPr>
          <w:tab/>
        </w:r>
        <w:r w:rsidRPr="001A78F1">
          <w:rPr>
            <w:noProof w:val="0"/>
          </w:rPr>
          <w:tab/>
        </w:r>
        <w:r w:rsidRPr="001A78F1">
          <w:rPr>
            <w:noProof w:val="0"/>
          </w:rPr>
          <w:tab/>
          <w:t>( "(" TypeParAssignment { "," TypeParAssignment } ")" )</w:t>
        </w:r>
      </w:ins>
    </w:p>
    <w:p w14:paraId="11D4FF25" w14:textId="77777777" w:rsidR="00C24045" w:rsidRPr="001A78F1" w:rsidRDefault="00C24045" w:rsidP="00C24045">
      <w:pPr>
        <w:pStyle w:val="PL"/>
        <w:rPr>
          <w:ins w:id="129" w:author="Jens Grabowski" w:date="2022-01-10T14:41:00Z"/>
          <w:noProof w:val="0"/>
        </w:rPr>
      </w:pPr>
      <w:ins w:id="130" w:author="Jens Grabowski" w:date="2022-01-10T14:41:00Z">
        <w:r w:rsidRPr="001A78F1">
          <w:rPr>
            <w:noProof w:val="0"/>
          </w:rPr>
          <w:t xml:space="preserve">784012. TypeActualPar ::= </w:t>
        </w:r>
        <w:bookmarkStart w:id="131" w:name="_Hlk87023966"/>
        <w:r w:rsidRPr="00E050F7">
          <w:rPr>
            <w:noProof w:val="0"/>
            <w:u w:val="single"/>
          </w:rPr>
          <w:t>ConstantExpression</w:t>
        </w:r>
        <w:r w:rsidRPr="001A78F1">
          <w:rPr>
            <w:noProof w:val="0"/>
          </w:rPr>
          <w:t xml:space="preserve"> </w:t>
        </w:r>
        <w:bookmarkEnd w:id="131"/>
        <w:r w:rsidRPr="001A78F1">
          <w:rPr>
            <w:noProof w:val="0"/>
          </w:rPr>
          <w:t>| TypeActualParIdentifier</w:t>
        </w:r>
      </w:ins>
    </w:p>
    <w:p w14:paraId="334CFA92" w14:textId="77777777" w:rsidR="00C24045" w:rsidRPr="001A78F1" w:rsidRDefault="00C24045" w:rsidP="00C24045">
      <w:pPr>
        <w:pStyle w:val="PL"/>
        <w:rPr>
          <w:ins w:id="132" w:author="Jens Grabowski" w:date="2022-01-10T14:41:00Z"/>
          <w:noProof w:val="0"/>
        </w:rPr>
      </w:pPr>
    </w:p>
    <w:p w14:paraId="2B357B7F" w14:textId="77777777" w:rsidR="00C24045" w:rsidRPr="001A78F1" w:rsidRDefault="00C24045" w:rsidP="00C24045">
      <w:pPr>
        <w:pStyle w:val="H6"/>
        <w:rPr>
          <w:ins w:id="133" w:author="Jens Grabowski" w:date="2022-01-10T14:41:00Z"/>
        </w:rPr>
      </w:pPr>
      <w:ins w:id="134" w:author="Jens Grabowski" w:date="2022-01-10T14:41:00Z">
        <w:r w:rsidRPr="001A78F1">
          <w:t>Clause A.1.6.1.1</w:t>
        </w:r>
        <w:r w:rsidRPr="001A78F1">
          <w:tab/>
          <w:t>Typedef definitions</w:t>
        </w:r>
      </w:ins>
    </w:p>
    <w:p w14:paraId="3DCF836A" w14:textId="77777777" w:rsidR="00C24045" w:rsidRDefault="00C24045" w:rsidP="00C24045">
      <w:pPr>
        <w:keepNext/>
        <w:rPr>
          <w:ins w:id="135" w:author="Jens Grabowski" w:date="2022-01-10T14:41:00Z"/>
        </w:rPr>
      </w:pPr>
      <w:ins w:id="136" w:author="Jens Grabowski" w:date="2022-01-10T14:41:00Z">
        <w:r>
          <w:t>The following</w:t>
        </w:r>
        <w:r w:rsidRPr="00DC7355">
          <w:t xml:space="preserve"> include all BNF productions that are modifications of BNF rules defined in the TTCN-3 core language document ETSI ES 201 873</w:t>
        </w:r>
        <w:r w:rsidRPr="00DC7355">
          <w:noBreakHyphen/>
          <w:t>1. When using this package the BNF rules below replace the corresponding BNF rules in the TTCN-3 core language document. The rule numbers define the correspondence of BNF rules.</w:t>
        </w:r>
      </w:ins>
    </w:p>
    <w:p w14:paraId="5CF14FE6" w14:textId="77777777" w:rsidR="00C24045" w:rsidRPr="00DC7355" w:rsidRDefault="00C24045" w:rsidP="00C24045">
      <w:pPr>
        <w:rPr>
          <w:ins w:id="137" w:author="Jens Grabowski" w:date="2022-01-10T14:41:00Z"/>
        </w:rPr>
      </w:pPr>
      <w:ins w:id="138" w:author="Jens Grabowski" w:date="2022-01-10T14:41:00Z">
        <w:r w:rsidRPr="00131AE7">
          <w:t>Additions to clause A.1.6 of ETSI ES 201 873-1 are identified by underlined font, deletions are identified by strikethrough font. In case of contradiction between the above clause of part 1</w:t>
        </w:r>
        <w:r>
          <w:t xml:space="preserve"> </w:t>
        </w:r>
        <w:r w:rsidRPr="00131AE7">
          <w:t xml:space="preserve">and this clause (i.e. parts of the productions not marked by </w:t>
        </w:r>
        <w:r w:rsidRPr="00131AE7">
          <w:rPr>
            <w:strike/>
          </w:rPr>
          <w:t>strikethrough</w:t>
        </w:r>
        <w:r w:rsidRPr="00131AE7">
          <w:t xml:space="preserve"> font is changed in part 1), part 1 takes precedence, i.e. tools supporting the present document shall apply the insertions and deletions of this clause to the actual part 1 production or static semantics rule automtically.</w:t>
        </w:r>
      </w:ins>
    </w:p>
    <w:p w14:paraId="309314F4" w14:textId="77777777" w:rsidR="00C24045" w:rsidRPr="001A78F1" w:rsidRDefault="00C24045" w:rsidP="00C24045">
      <w:pPr>
        <w:pStyle w:val="PL"/>
        <w:rPr>
          <w:ins w:id="139" w:author="Jens Grabowski" w:date="2022-01-10T14:41:00Z"/>
          <w:noProof w:val="0"/>
          <w:u w:val="single"/>
        </w:rPr>
      </w:pPr>
      <w:ins w:id="140" w:author="Jens Grabowski" w:date="2022-01-10T14:41:00Z">
        <w:r>
          <w:rPr>
            <w:noProof w:val="0"/>
          </w:rPr>
          <w:t>16</w:t>
        </w:r>
        <w:r w:rsidRPr="001A78F1">
          <w:rPr>
            <w:noProof w:val="0"/>
          </w:rPr>
          <w:t xml:space="preserve">. StructDefBody ::= </w:t>
        </w:r>
        <w:bookmarkStart w:id="141" w:name="TIdentifierOrAddr"/>
        <w:r>
          <w:t>IdentifierOrAddr</w:t>
        </w:r>
        <w:bookmarkEnd w:id="141"/>
        <w:r w:rsidRPr="001A78F1">
          <w:rPr>
            <w:noProof w:val="0"/>
          </w:rPr>
          <w:br/>
          <w:t xml:space="preserve">                      </w:t>
        </w:r>
        <w:r w:rsidRPr="00EE4A35">
          <w:rPr>
            <w:noProof w:val="0"/>
            <w:u w:val="single"/>
          </w:rPr>
          <w:t>[</w:t>
        </w:r>
        <w:r w:rsidRPr="00E050F7">
          <w:rPr>
            <w:noProof w:val="0"/>
            <w:u w:val="single"/>
          </w:rPr>
          <w:t>FormalTypeParList</w:t>
        </w:r>
        <w:r w:rsidRPr="00EE4A35">
          <w:rPr>
            <w:noProof w:val="0"/>
            <w:u w:val="single"/>
          </w:rPr>
          <w:t>] [</w:t>
        </w:r>
        <w:r w:rsidRPr="00E050F7">
          <w:rPr>
            <w:noProof w:val="0"/>
            <w:u w:val="single"/>
          </w:rPr>
          <w:t>StructDefFormalParList</w:t>
        </w:r>
        <w:r w:rsidRPr="00EE4A35">
          <w:rPr>
            <w:noProof w:val="0"/>
            <w:u w:val="single"/>
          </w:rPr>
          <w:t>]</w:t>
        </w:r>
      </w:ins>
    </w:p>
    <w:p w14:paraId="1597ABC9" w14:textId="77777777" w:rsidR="00C24045" w:rsidRPr="001A78F1" w:rsidRDefault="00C24045" w:rsidP="00C24045">
      <w:pPr>
        <w:pStyle w:val="PL"/>
        <w:rPr>
          <w:ins w:id="142" w:author="Jens Grabowski" w:date="2022-01-10T14:41:00Z"/>
          <w:noProof w:val="0"/>
        </w:rPr>
      </w:pPr>
      <w:ins w:id="143" w:author="Jens Grabowski" w:date="2022-01-10T14:41:00Z">
        <w:r w:rsidRPr="001A78F1">
          <w:rPr>
            <w:noProof w:val="0"/>
          </w:rPr>
          <w:t xml:space="preserve">                      </w:t>
        </w:r>
        <w:r w:rsidRPr="001A78F1">
          <w:rPr>
            <w:rFonts w:cs="Courier New"/>
            <w:noProof w:val="0"/>
          </w:rPr>
          <w:t>"</w:t>
        </w:r>
        <w:r w:rsidRPr="001A78F1">
          <w:rPr>
            <w:noProof w:val="0"/>
          </w:rPr>
          <w:t>{</w:t>
        </w:r>
        <w:r w:rsidRPr="001A78F1">
          <w:rPr>
            <w:rFonts w:cs="Courier New"/>
            <w:noProof w:val="0"/>
          </w:rPr>
          <w:t xml:space="preserve">" </w:t>
        </w:r>
        <w:r w:rsidRPr="001A78F1">
          <w:rPr>
            <w:noProof w:val="0"/>
          </w:rPr>
          <w:t>[StructFieldDef {"," StructFieldDef}] "}"</w:t>
        </w:r>
      </w:ins>
    </w:p>
    <w:p w14:paraId="76A5FB02" w14:textId="77777777" w:rsidR="00C24045" w:rsidRPr="001A78F1" w:rsidRDefault="00C24045" w:rsidP="00C24045">
      <w:pPr>
        <w:pStyle w:val="PL"/>
        <w:rPr>
          <w:ins w:id="144" w:author="Jens Grabowski" w:date="2022-01-10T14:41:00Z"/>
          <w:noProof w:val="0"/>
          <w:u w:val="single"/>
        </w:rPr>
      </w:pPr>
      <w:ins w:id="145" w:author="Jens Grabowski" w:date="2022-01-10T14:41:00Z">
        <w:r>
          <w:rPr>
            <w:noProof w:val="0"/>
          </w:rPr>
          <w:t>28</w:t>
        </w:r>
        <w:r w:rsidRPr="001A78F1">
          <w:rPr>
            <w:noProof w:val="0"/>
          </w:rPr>
          <w:t xml:space="preserve">. UnionDefBody ::= </w:t>
        </w:r>
        <w:r>
          <w:t>IdentifierOrAddr</w:t>
        </w:r>
        <w:r w:rsidRPr="001A78F1">
          <w:rPr>
            <w:noProof w:val="0"/>
          </w:rPr>
          <w:br/>
          <w:t xml:space="preserve">                     </w:t>
        </w:r>
        <w:r w:rsidRPr="00F70540">
          <w:rPr>
            <w:noProof w:val="0"/>
            <w:u w:val="single"/>
          </w:rPr>
          <w:t>[</w:t>
        </w:r>
        <w:r w:rsidRPr="00E050F7">
          <w:rPr>
            <w:noProof w:val="0"/>
            <w:u w:val="single"/>
          </w:rPr>
          <w:t>FormalTypeParList</w:t>
        </w:r>
        <w:r w:rsidRPr="00F70540">
          <w:rPr>
            <w:noProof w:val="0"/>
            <w:u w:val="single"/>
          </w:rPr>
          <w:t>] [</w:t>
        </w:r>
        <w:r w:rsidRPr="00E050F7">
          <w:rPr>
            <w:noProof w:val="0"/>
            <w:u w:val="single"/>
          </w:rPr>
          <w:t>StructDefFormalParList</w:t>
        </w:r>
        <w:r w:rsidRPr="00F70540">
          <w:rPr>
            <w:noProof w:val="0"/>
            <w:u w:val="single"/>
          </w:rPr>
          <w:t>]</w:t>
        </w:r>
      </w:ins>
    </w:p>
    <w:p w14:paraId="589B7662" w14:textId="77777777" w:rsidR="00C24045" w:rsidRPr="001A78F1" w:rsidRDefault="00C24045" w:rsidP="00C24045">
      <w:pPr>
        <w:pStyle w:val="PL"/>
        <w:rPr>
          <w:ins w:id="146" w:author="Jens Grabowski" w:date="2022-01-10T14:41:00Z"/>
          <w:noProof w:val="0"/>
        </w:rPr>
      </w:pPr>
      <w:ins w:id="147" w:author="Jens Grabowski" w:date="2022-01-10T14:41:00Z">
        <w:r w:rsidRPr="001A78F1">
          <w:rPr>
            <w:noProof w:val="0"/>
          </w:rPr>
          <w:t xml:space="preserve">                     </w:t>
        </w:r>
        <w:r w:rsidRPr="001A78F1">
          <w:rPr>
            <w:rFonts w:cs="Courier New"/>
            <w:noProof w:val="0"/>
          </w:rPr>
          <w:t>"</w:t>
        </w:r>
        <w:r w:rsidRPr="001A78F1">
          <w:rPr>
            <w:noProof w:val="0"/>
          </w:rPr>
          <w:t>{</w:t>
        </w:r>
        <w:r w:rsidRPr="001A78F1">
          <w:rPr>
            <w:rFonts w:cs="Courier New"/>
            <w:noProof w:val="0"/>
          </w:rPr>
          <w:t>"</w:t>
        </w:r>
        <w:r w:rsidRPr="001A78F1">
          <w:rPr>
            <w:noProof w:val="0"/>
          </w:rPr>
          <w:t xml:space="preserve"> UnionFieldDef {"," UnionFieldDef} "}"</w:t>
        </w:r>
      </w:ins>
    </w:p>
    <w:p w14:paraId="5F1974C7" w14:textId="77777777" w:rsidR="00C24045" w:rsidRPr="001A78F1" w:rsidRDefault="00C24045" w:rsidP="00C24045">
      <w:pPr>
        <w:pStyle w:val="PL"/>
        <w:rPr>
          <w:ins w:id="148" w:author="Jens Grabowski" w:date="2022-01-10T14:41:00Z"/>
          <w:noProof w:val="0"/>
        </w:rPr>
      </w:pPr>
      <w:ins w:id="149" w:author="Jens Grabowski" w:date="2022-01-10T14:41:00Z">
        <w:r>
          <w:rPr>
            <w:noProof w:val="0"/>
          </w:rPr>
          <w:t>34</w:t>
        </w:r>
        <w:r w:rsidRPr="001A78F1">
          <w:rPr>
            <w:noProof w:val="0"/>
          </w:rPr>
          <w:t xml:space="preserve">. StructOfDefBody ::= (Type | NestedTypeDef) </w:t>
        </w:r>
        <w:r w:rsidRPr="00F70540">
          <w:rPr>
            <w:noProof w:val="0"/>
          </w:rPr>
          <w:t>IdentifierOrAddr</w:t>
        </w:r>
        <w:r w:rsidRPr="001A78F1">
          <w:rPr>
            <w:noProof w:val="0"/>
          </w:rPr>
          <w:t xml:space="preserve"> </w:t>
        </w:r>
        <w:r w:rsidRPr="001A78F1">
          <w:rPr>
            <w:noProof w:val="0"/>
          </w:rPr>
          <w:br/>
          <w:t xml:space="preserve">                        </w:t>
        </w:r>
        <w:r w:rsidRPr="00F70540">
          <w:rPr>
            <w:noProof w:val="0"/>
            <w:u w:val="single"/>
          </w:rPr>
          <w:t>[</w:t>
        </w:r>
        <w:r w:rsidRPr="00E050F7">
          <w:rPr>
            <w:noProof w:val="0"/>
            <w:u w:val="single"/>
          </w:rPr>
          <w:t>FormalTypeParList</w:t>
        </w:r>
        <w:r w:rsidRPr="00F70540">
          <w:rPr>
            <w:noProof w:val="0"/>
            <w:u w:val="single"/>
          </w:rPr>
          <w:t>] [</w:t>
        </w:r>
        <w:r w:rsidRPr="00E050F7">
          <w:rPr>
            <w:noProof w:val="0"/>
            <w:u w:val="single"/>
          </w:rPr>
          <w:t>StructDefFormalParList</w:t>
        </w:r>
        <w:r w:rsidRPr="00F70540">
          <w:rPr>
            <w:noProof w:val="0"/>
            <w:u w:val="single"/>
          </w:rPr>
          <w:t>]</w:t>
        </w:r>
        <w:r w:rsidRPr="001A78F1">
          <w:rPr>
            <w:noProof w:val="0"/>
          </w:rPr>
          <w:t xml:space="preserve"> [SubTypeSpec]</w:t>
        </w:r>
      </w:ins>
    </w:p>
    <w:p w14:paraId="6EA1D4B3" w14:textId="77777777" w:rsidR="00C24045" w:rsidRPr="001A78F1" w:rsidRDefault="00C24045" w:rsidP="00C24045">
      <w:pPr>
        <w:pStyle w:val="PL"/>
        <w:rPr>
          <w:ins w:id="150" w:author="Jens Grabowski" w:date="2022-01-10T14:41:00Z"/>
          <w:noProof w:val="0"/>
        </w:rPr>
      </w:pPr>
      <w:ins w:id="151" w:author="Jens Grabowski" w:date="2022-01-10T14:41:00Z">
        <w:r>
          <w:rPr>
            <w:noProof w:val="0"/>
          </w:rPr>
          <w:t>36</w:t>
        </w:r>
        <w:r w:rsidRPr="001A78F1">
          <w:rPr>
            <w:noProof w:val="0"/>
          </w:rPr>
          <w:t xml:space="preserve">. EnumDef ::= EnumKeyword </w:t>
        </w:r>
        <w:r>
          <w:t>IdentifierOrAddr</w:t>
        </w:r>
        <w:r w:rsidRPr="001A78F1">
          <w:rPr>
            <w:noProof w:val="0"/>
          </w:rPr>
          <w:t xml:space="preserve"> </w:t>
        </w:r>
        <w:r w:rsidRPr="00F70540">
          <w:rPr>
            <w:noProof w:val="0"/>
            <w:u w:val="single"/>
          </w:rPr>
          <w:t>[</w:t>
        </w:r>
        <w:r w:rsidRPr="00E050F7">
          <w:rPr>
            <w:noProof w:val="0"/>
            <w:u w:val="single"/>
          </w:rPr>
          <w:t>StructDefFormalParList</w:t>
        </w:r>
        <w:r w:rsidRPr="00F70540">
          <w:rPr>
            <w:noProof w:val="0"/>
            <w:u w:val="single"/>
          </w:rPr>
          <w:t>]</w:t>
        </w:r>
      </w:ins>
    </w:p>
    <w:p w14:paraId="5169D222" w14:textId="77777777" w:rsidR="00C24045" w:rsidRPr="001A78F1" w:rsidRDefault="00C24045" w:rsidP="00C24045">
      <w:pPr>
        <w:pStyle w:val="PL"/>
        <w:rPr>
          <w:ins w:id="152" w:author="Jens Grabowski" w:date="2022-01-10T14:41:00Z"/>
          <w:noProof w:val="0"/>
        </w:rPr>
      </w:pPr>
      <w:ins w:id="153" w:author="Jens Grabowski" w:date="2022-01-10T14:41:00Z">
        <w:r w:rsidRPr="001A78F1">
          <w:rPr>
            <w:noProof w:val="0"/>
          </w:rPr>
          <w:t xml:space="preserve">                </w:t>
        </w:r>
        <w:r w:rsidRPr="001A78F1">
          <w:rPr>
            <w:rFonts w:cs="Courier New"/>
            <w:noProof w:val="0"/>
          </w:rPr>
          <w:t>"</w:t>
        </w:r>
        <w:r w:rsidRPr="001A78F1">
          <w:rPr>
            <w:noProof w:val="0"/>
          </w:rPr>
          <w:t>{</w:t>
        </w:r>
        <w:r w:rsidRPr="001A78F1">
          <w:rPr>
            <w:rFonts w:cs="Courier New"/>
            <w:noProof w:val="0"/>
          </w:rPr>
          <w:t>"</w:t>
        </w:r>
        <w:r w:rsidRPr="001A78F1">
          <w:rPr>
            <w:noProof w:val="0"/>
          </w:rPr>
          <w:t xml:space="preserve"> EnumerationList "}"</w:t>
        </w:r>
      </w:ins>
    </w:p>
    <w:p w14:paraId="63AF4CF9" w14:textId="77777777" w:rsidR="00C24045" w:rsidRPr="001A78F1" w:rsidRDefault="00C24045" w:rsidP="00C24045">
      <w:pPr>
        <w:pStyle w:val="PL"/>
        <w:rPr>
          <w:ins w:id="154" w:author="Jens Grabowski" w:date="2022-01-10T14:41:00Z"/>
          <w:noProof w:val="0"/>
        </w:rPr>
      </w:pPr>
      <w:ins w:id="155" w:author="Jens Grabowski" w:date="2022-01-10T14:41:00Z">
        <w:r>
          <w:rPr>
            <w:noProof w:val="0"/>
          </w:rPr>
          <w:t>42</w:t>
        </w:r>
        <w:r w:rsidRPr="001A78F1">
          <w:rPr>
            <w:noProof w:val="0"/>
          </w:rPr>
          <w:t xml:space="preserve">. SubTypeDef ::= Type </w:t>
        </w:r>
        <w:r>
          <w:t>IdentifierOrAddr</w:t>
        </w:r>
        <w:r w:rsidRPr="001A78F1">
          <w:rPr>
            <w:noProof w:val="0"/>
          </w:rPr>
          <w:t xml:space="preserve"> </w:t>
        </w:r>
        <w:r w:rsidRPr="001A78F1">
          <w:rPr>
            <w:noProof w:val="0"/>
          </w:rPr>
          <w:br/>
          <w:t xml:space="preserve">                   </w:t>
        </w:r>
        <w:r w:rsidRPr="00F70540">
          <w:rPr>
            <w:noProof w:val="0"/>
            <w:u w:val="single"/>
          </w:rPr>
          <w:t>[</w:t>
        </w:r>
        <w:r w:rsidRPr="00E050F7">
          <w:rPr>
            <w:noProof w:val="0"/>
            <w:u w:val="single"/>
          </w:rPr>
          <w:t>FormalTypeParList</w:t>
        </w:r>
        <w:r w:rsidRPr="00F70540">
          <w:rPr>
            <w:noProof w:val="0"/>
            <w:u w:val="single"/>
          </w:rPr>
          <w:t>] [</w:t>
        </w:r>
        <w:r w:rsidRPr="00E050F7">
          <w:rPr>
            <w:noProof w:val="0"/>
            <w:u w:val="single"/>
          </w:rPr>
          <w:t>StructDefFormalParList</w:t>
        </w:r>
        <w:r w:rsidRPr="00F70540">
          <w:rPr>
            <w:noProof w:val="0"/>
            <w:u w:val="single"/>
          </w:rPr>
          <w:t>]</w:t>
        </w:r>
        <w:r w:rsidRPr="001A78F1">
          <w:rPr>
            <w:noProof w:val="0"/>
          </w:rPr>
          <w:t xml:space="preserve"> [ArrayDef] [SubTypeSpec]</w:t>
        </w:r>
      </w:ins>
    </w:p>
    <w:p w14:paraId="5728D881" w14:textId="77777777" w:rsidR="00C24045" w:rsidRPr="001A78F1" w:rsidRDefault="00C24045" w:rsidP="00C24045">
      <w:pPr>
        <w:pStyle w:val="PL"/>
        <w:rPr>
          <w:ins w:id="156" w:author="Jens Grabowski" w:date="2022-01-10T14:41:00Z"/>
          <w:noProof w:val="0"/>
        </w:rPr>
      </w:pPr>
      <w:ins w:id="157" w:author="Jens Grabowski" w:date="2022-01-10T14:41:00Z">
        <w:r>
          <w:rPr>
            <w:noProof w:val="0"/>
          </w:rPr>
          <w:t>50</w:t>
        </w:r>
        <w:r w:rsidRPr="001A78F1">
          <w:rPr>
            <w:noProof w:val="0"/>
          </w:rPr>
          <w:t>. PortDefBody ::= Identifier</w:t>
        </w:r>
        <w:r w:rsidRPr="00E050F7" w:rsidDel="00A952CC">
          <w:rPr>
            <w:noProof w:val="0"/>
          </w:rPr>
          <w:t xml:space="preserve"> </w:t>
        </w:r>
        <w:r w:rsidRPr="00F70540">
          <w:rPr>
            <w:noProof w:val="0"/>
            <w:u w:val="single"/>
          </w:rPr>
          <w:t>[</w:t>
        </w:r>
        <w:r w:rsidRPr="00E050F7">
          <w:rPr>
            <w:noProof w:val="0"/>
            <w:u w:val="single"/>
          </w:rPr>
          <w:t>FormalTypeParList</w:t>
        </w:r>
        <w:r w:rsidRPr="00F70540">
          <w:rPr>
            <w:noProof w:val="0"/>
            <w:u w:val="single"/>
          </w:rPr>
          <w:t>] [</w:t>
        </w:r>
        <w:r w:rsidRPr="00E050F7">
          <w:rPr>
            <w:noProof w:val="0"/>
            <w:u w:val="single"/>
          </w:rPr>
          <w:t>StructDefFormalParList</w:t>
        </w:r>
        <w:r w:rsidRPr="00F70540">
          <w:rPr>
            <w:noProof w:val="0"/>
            <w:u w:val="single"/>
          </w:rPr>
          <w:t>]</w:t>
        </w:r>
        <w:r w:rsidRPr="00E050F7">
          <w:rPr>
            <w:noProof w:val="0"/>
          </w:rPr>
          <w:t xml:space="preserve"> </w:t>
        </w:r>
        <w:r w:rsidRPr="001A78F1">
          <w:rPr>
            <w:noProof w:val="0"/>
          </w:rPr>
          <w:t>PortDefAttribs</w:t>
        </w:r>
      </w:ins>
    </w:p>
    <w:p w14:paraId="5506A3DB" w14:textId="77777777" w:rsidR="00C24045" w:rsidRPr="001A78F1" w:rsidRDefault="00C24045" w:rsidP="00C24045">
      <w:pPr>
        <w:pStyle w:val="PL"/>
        <w:rPr>
          <w:ins w:id="158" w:author="Jens Grabowski" w:date="2022-01-10T14:41:00Z"/>
          <w:noProof w:val="0"/>
          <w:u w:val="single"/>
        </w:rPr>
      </w:pPr>
      <w:ins w:id="159" w:author="Jens Grabowski" w:date="2022-01-10T14:41:00Z">
        <w:r>
          <w:rPr>
            <w:noProof w:val="0"/>
          </w:rPr>
          <w:lastRenderedPageBreak/>
          <w:t>74</w:t>
        </w:r>
        <w:r w:rsidRPr="001A78F1">
          <w:rPr>
            <w:noProof w:val="0"/>
          </w:rPr>
          <w:t xml:space="preserve">. ComponentDef ::= ComponentKeyword Identifier </w:t>
        </w:r>
        <w:r w:rsidRPr="001A78F1">
          <w:rPr>
            <w:noProof w:val="0"/>
          </w:rPr>
          <w:br/>
        </w:r>
        <w:r w:rsidRPr="00E050F7">
          <w:rPr>
            <w:noProof w:val="0"/>
          </w:rPr>
          <w:t xml:space="preserve">                     </w:t>
        </w:r>
        <w:r w:rsidRPr="00AF6231">
          <w:rPr>
            <w:noProof w:val="0"/>
            <w:u w:val="single"/>
          </w:rPr>
          <w:t>[</w:t>
        </w:r>
        <w:r w:rsidRPr="00E050F7">
          <w:rPr>
            <w:noProof w:val="0"/>
            <w:u w:val="single"/>
          </w:rPr>
          <w:t>FormalTypeParList</w:t>
        </w:r>
        <w:r w:rsidRPr="00AF6231">
          <w:rPr>
            <w:noProof w:val="0"/>
            <w:u w:val="single"/>
          </w:rPr>
          <w:t>] [</w:t>
        </w:r>
        <w:r w:rsidRPr="00E050F7">
          <w:rPr>
            <w:noProof w:val="0"/>
            <w:u w:val="single"/>
          </w:rPr>
          <w:t>StructDefFormalParList</w:t>
        </w:r>
        <w:r w:rsidRPr="00AF6231">
          <w:rPr>
            <w:noProof w:val="0"/>
            <w:u w:val="single"/>
          </w:rPr>
          <w:t>]</w:t>
        </w:r>
      </w:ins>
    </w:p>
    <w:p w14:paraId="7AC8DDF9" w14:textId="77777777" w:rsidR="00C24045" w:rsidRPr="001A78F1" w:rsidRDefault="00C24045" w:rsidP="00C24045">
      <w:pPr>
        <w:pStyle w:val="PL"/>
        <w:rPr>
          <w:ins w:id="160" w:author="Jens Grabowski" w:date="2022-01-10T14:41:00Z"/>
          <w:noProof w:val="0"/>
        </w:rPr>
      </w:pPr>
      <w:ins w:id="161" w:author="Jens Grabowski" w:date="2022-01-10T14:41:00Z">
        <w:r w:rsidRPr="001A78F1">
          <w:rPr>
            <w:noProof w:val="0"/>
          </w:rPr>
          <w:t xml:space="preserve">                     [ExtendsKeyword ComponentType {"," ComponentType}]</w:t>
        </w:r>
      </w:ins>
    </w:p>
    <w:p w14:paraId="06F89C5C" w14:textId="77777777" w:rsidR="00C24045" w:rsidRPr="001A78F1" w:rsidRDefault="00C24045" w:rsidP="00C24045">
      <w:pPr>
        <w:pStyle w:val="PL"/>
        <w:rPr>
          <w:ins w:id="162" w:author="Jens Grabowski" w:date="2022-01-10T14:41:00Z"/>
          <w:noProof w:val="0"/>
        </w:rPr>
      </w:pPr>
      <w:ins w:id="163" w:author="Jens Grabowski" w:date="2022-01-10T14:41:00Z">
        <w:r w:rsidRPr="001A78F1">
          <w:rPr>
            <w:noProof w:val="0"/>
          </w:rPr>
          <w:t xml:space="preserve">                     </w:t>
        </w:r>
        <w:r w:rsidRPr="001A78F1">
          <w:rPr>
            <w:rFonts w:cs="Courier New"/>
            <w:noProof w:val="0"/>
          </w:rPr>
          <w:t>"</w:t>
        </w:r>
        <w:r w:rsidRPr="001A78F1">
          <w:rPr>
            <w:noProof w:val="0"/>
          </w:rPr>
          <w:t>{</w:t>
        </w:r>
        <w:r w:rsidRPr="001A78F1">
          <w:rPr>
            <w:rFonts w:cs="Courier New"/>
            <w:noProof w:val="0"/>
          </w:rPr>
          <w:t>"</w:t>
        </w:r>
        <w:r w:rsidRPr="001A78F1">
          <w:rPr>
            <w:noProof w:val="0"/>
          </w:rPr>
          <w:t xml:space="preserve"> [ComponentDefList] "}"</w:t>
        </w:r>
      </w:ins>
    </w:p>
    <w:p w14:paraId="0A93357D" w14:textId="77777777" w:rsidR="00C24045" w:rsidRPr="001A78F1" w:rsidRDefault="00C24045" w:rsidP="00C24045">
      <w:pPr>
        <w:pStyle w:val="PL"/>
        <w:rPr>
          <w:ins w:id="164" w:author="Jens Grabowski" w:date="2022-01-10T14:41:00Z"/>
          <w:noProof w:val="0"/>
        </w:rPr>
      </w:pPr>
      <w:ins w:id="165" w:author="Jens Grabowski" w:date="2022-01-10T14:41:00Z">
        <w:r>
          <w:rPr>
            <w:noProof w:val="0"/>
          </w:rPr>
          <w:t>77</w:t>
        </w:r>
        <w:r w:rsidRPr="001A78F1">
          <w:rPr>
            <w:noProof w:val="0"/>
          </w:rPr>
          <w:t>. ComponentType ::= ExtendedIdentifier</w:t>
        </w:r>
        <w:r w:rsidRPr="001A78F1">
          <w:rPr>
            <w:noProof w:val="0"/>
          </w:rPr>
          <w:br/>
          <w:t xml:space="preserve">                      </w:t>
        </w:r>
        <w:r w:rsidRPr="00AF6231">
          <w:rPr>
            <w:noProof w:val="0"/>
            <w:u w:val="single"/>
          </w:rPr>
          <w:t>[</w:t>
        </w:r>
        <w:r w:rsidRPr="00E050F7">
          <w:rPr>
            <w:noProof w:val="0"/>
            <w:u w:val="single"/>
          </w:rPr>
          <w:t>ActualTypeParList</w:t>
        </w:r>
        <w:r w:rsidRPr="00AF6231">
          <w:rPr>
            <w:noProof w:val="0"/>
            <w:u w:val="single"/>
          </w:rPr>
          <w:t>] [TypeActualParList]</w:t>
        </w:r>
      </w:ins>
    </w:p>
    <w:p w14:paraId="4C77BB80" w14:textId="77777777" w:rsidR="00C24045" w:rsidRPr="00E050F7" w:rsidRDefault="00C24045" w:rsidP="00C24045">
      <w:pPr>
        <w:pStyle w:val="PL"/>
        <w:keepNext/>
        <w:keepLines/>
        <w:rPr>
          <w:ins w:id="166" w:author="Jens Grabowski" w:date="2022-01-10T14:41:00Z"/>
          <w:noProof w:val="0"/>
        </w:rPr>
      </w:pPr>
      <w:ins w:id="167" w:author="Jens Grabowski" w:date="2022-01-10T14:41:00Z">
        <w:r>
          <w:rPr>
            <w:noProof w:val="0"/>
          </w:rPr>
          <w:t>80</w:t>
        </w:r>
        <w:r w:rsidRPr="001A78F1">
          <w:rPr>
            <w:noProof w:val="0"/>
          </w:rPr>
          <w:t xml:space="preserve">. PortInstance ::= PortKeyword ExtendedIdentifier </w:t>
        </w:r>
        <w:r w:rsidRPr="00AF6231">
          <w:rPr>
            <w:noProof w:val="0"/>
            <w:u w:val="single"/>
          </w:rPr>
          <w:t>[</w:t>
        </w:r>
        <w:r w:rsidRPr="00E050F7">
          <w:rPr>
            <w:noProof w:val="0"/>
            <w:u w:val="single"/>
          </w:rPr>
          <w:t>ActualTypeParList</w:t>
        </w:r>
        <w:r w:rsidRPr="00AF6231">
          <w:rPr>
            <w:noProof w:val="0"/>
            <w:u w:val="single"/>
          </w:rPr>
          <w:t>]</w:t>
        </w:r>
      </w:ins>
    </w:p>
    <w:p w14:paraId="2860F518" w14:textId="77777777" w:rsidR="00C24045" w:rsidRPr="001A78F1" w:rsidRDefault="00C24045" w:rsidP="00C24045">
      <w:pPr>
        <w:pStyle w:val="PL"/>
        <w:keepNext/>
        <w:keepLines/>
        <w:rPr>
          <w:ins w:id="168" w:author="Jens Grabowski" w:date="2022-01-10T14:41:00Z"/>
          <w:noProof w:val="0"/>
        </w:rPr>
      </w:pPr>
      <w:ins w:id="169" w:author="Jens Grabowski" w:date="2022-01-10T14:41:00Z">
        <w:r w:rsidRPr="00E050F7">
          <w:rPr>
            <w:noProof w:val="0"/>
          </w:rPr>
          <w:t xml:space="preserve">                   </w:t>
        </w:r>
        <w:r w:rsidRPr="00AF6231">
          <w:rPr>
            <w:noProof w:val="0"/>
            <w:u w:val="single"/>
          </w:rPr>
          <w:t>[TypeActualParList]</w:t>
        </w:r>
        <w:r w:rsidRPr="001A78F1">
          <w:rPr>
            <w:noProof w:val="0"/>
          </w:rPr>
          <w:t xml:space="preserve"> PortElement {"," PortElement} </w:t>
        </w:r>
      </w:ins>
    </w:p>
    <w:p w14:paraId="2AA75A29" w14:textId="77777777" w:rsidR="00C24045" w:rsidRPr="001A78F1" w:rsidRDefault="00C24045" w:rsidP="00C24045">
      <w:pPr>
        <w:pStyle w:val="PL"/>
        <w:keepNext/>
        <w:keepLines/>
        <w:rPr>
          <w:ins w:id="170" w:author="Jens Grabowski" w:date="2022-01-10T14:41:00Z"/>
          <w:noProof w:val="0"/>
        </w:rPr>
      </w:pPr>
      <w:ins w:id="171" w:author="Jens Grabowski" w:date="2022-01-10T14:41:00Z">
        <w:r>
          <w:rPr>
            <w:noProof w:val="0"/>
          </w:rPr>
          <w:t>87</w:t>
        </w:r>
        <w:r w:rsidRPr="001A78F1">
          <w:rPr>
            <w:noProof w:val="0"/>
          </w:rPr>
          <w:t>. BaseTemplate ::= (Type | Signature) Identifier</w:t>
        </w:r>
        <w:r w:rsidRPr="001A78F1">
          <w:rPr>
            <w:noProof w:val="0"/>
          </w:rPr>
          <w:br/>
          <w:t xml:space="preserve">                      </w:t>
        </w:r>
        <w:r w:rsidRPr="00AF6231">
          <w:rPr>
            <w:noProof w:val="0"/>
            <w:u w:val="single"/>
          </w:rPr>
          <w:t>[</w:t>
        </w:r>
        <w:r w:rsidRPr="00E050F7">
          <w:rPr>
            <w:noProof w:val="0"/>
            <w:u w:val="single"/>
          </w:rPr>
          <w:t>FormalTypeParList</w:t>
        </w:r>
        <w:r w:rsidRPr="00AF6231">
          <w:rPr>
            <w:noProof w:val="0"/>
            <w:u w:val="single"/>
          </w:rPr>
          <w:t>]</w:t>
        </w:r>
        <w:r w:rsidRPr="001A78F1">
          <w:rPr>
            <w:noProof w:val="0"/>
          </w:rPr>
          <w:t xml:space="preserve"> ["("TemplateOrValueFormalParList")"]</w:t>
        </w:r>
      </w:ins>
    </w:p>
    <w:p w14:paraId="713A9276" w14:textId="77777777" w:rsidR="00C24045" w:rsidRPr="001A78F1" w:rsidRDefault="00C24045" w:rsidP="00C24045">
      <w:pPr>
        <w:pStyle w:val="PL"/>
        <w:rPr>
          <w:ins w:id="172" w:author="Jens Grabowski" w:date="2022-01-10T14:41:00Z"/>
          <w:noProof w:val="0"/>
        </w:rPr>
      </w:pPr>
      <w:ins w:id="173" w:author="Jens Grabowski" w:date="2022-01-10T14:41:00Z">
        <w:r>
          <w:rPr>
            <w:noProof w:val="0"/>
          </w:rPr>
          <w:t>161</w:t>
        </w:r>
        <w:r w:rsidRPr="001A78F1">
          <w:rPr>
            <w:noProof w:val="0"/>
          </w:rPr>
          <w:t xml:space="preserve">. FunctionDef ::= FunctionKeyword </w:t>
        </w:r>
        <w:bookmarkStart w:id="174" w:name="TIdentifierOrControl"/>
        <w:r w:rsidRPr="00AF6231">
          <w:rPr>
            <w:noProof w:val="0"/>
          </w:rPr>
          <w:t xml:space="preserve">[ DeterministicModifier | ControlModifier ] </w:t>
        </w:r>
        <w:r>
          <w:t>IdentifierOrControl</w:t>
        </w:r>
        <w:bookmarkEnd w:id="174"/>
        <w:r>
          <w:br/>
          <w:t xml:space="preserve">                     </w:t>
        </w:r>
        <w:r w:rsidRPr="00AF6231">
          <w:rPr>
            <w:noProof w:val="0"/>
            <w:u w:val="single"/>
          </w:rPr>
          <w:t>[</w:t>
        </w:r>
        <w:r w:rsidRPr="00E050F7">
          <w:rPr>
            <w:u w:val="single"/>
          </w:rPr>
          <w:t>FormalTypeParList</w:t>
        </w:r>
        <w:r w:rsidRPr="00AF6231">
          <w:rPr>
            <w:noProof w:val="0"/>
            <w:u w:val="single"/>
          </w:rPr>
          <w:t>]</w:t>
        </w:r>
        <w:r>
          <w:rPr>
            <w:noProof w:val="0"/>
          </w:rPr>
          <w:t xml:space="preserve"> </w:t>
        </w:r>
        <w:r w:rsidRPr="001A78F1">
          <w:rPr>
            <w:noProof w:val="0"/>
          </w:rPr>
          <w:t xml:space="preserve">"("[FunctionFormalParList] ")" </w:t>
        </w:r>
        <w:r>
          <w:rPr>
            <w:noProof w:val="0"/>
          </w:rPr>
          <w:br/>
          <w:t xml:space="preserve">                     </w:t>
        </w:r>
        <w:r w:rsidRPr="001A78F1">
          <w:rPr>
            <w:noProof w:val="0"/>
          </w:rPr>
          <w:t>[RunsOnSpec]</w:t>
        </w:r>
        <w:r>
          <w:rPr>
            <w:noProof w:val="0"/>
          </w:rPr>
          <w:t xml:space="preserve"> [MtcSpec] [SystemSpec]</w:t>
        </w:r>
        <w:r w:rsidRPr="001A78F1">
          <w:rPr>
            <w:noProof w:val="0"/>
          </w:rPr>
          <w:t xml:space="preserve"> [ReturnType] StatementBlock</w:t>
        </w:r>
      </w:ins>
    </w:p>
    <w:p w14:paraId="6F11A237" w14:textId="77777777" w:rsidR="00C24045" w:rsidRDefault="00C24045" w:rsidP="00C24045">
      <w:pPr>
        <w:pStyle w:val="PL"/>
        <w:rPr>
          <w:ins w:id="175" w:author="Jens Grabowski" w:date="2022-01-10T14:41:00Z"/>
          <w:noProof w:val="0"/>
        </w:rPr>
      </w:pPr>
      <w:ins w:id="176" w:author="Jens Grabowski" w:date="2022-01-10T14:41:00Z">
        <w:r>
          <w:rPr>
            <w:noProof w:val="0"/>
          </w:rPr>
          <w:t>178</w:t>
        </w:r>
        <w:r w:rsidRPr="001A78F1">
          <w:rPr>
            <w:noProof w:val="0"/>
          </w:rPr>
          <w:t xml:space="preserve">. FunctionInstance ::= FunctionRef </w:t>
        </w:r>
        <w:r w:rsidRPr="00AF6231">
          <w:rPr>
            <w:noProof w:val="0"/>
            <w:u w:val="single"/>
          </w:rPr>
          <w:t>[</w:t>
        </w:r>
        <w:r w:rsidRPr="00E050F7">
          <w:rPr>
            <w:noProof w:val="0"/>
            <w:u w:val="single"/>
          </w:rPr>
          <w:t>ActualTypeParList</w:t>
        </w:r>
        <w:r w:rsidRPr="00AF6231">
          <w:rPr>
            <w:noProof w:val="0"/>
            <w:u w:val="single"/>
          </w:rPr>
          <w:t>]</w:t>
        </w:r>
        <w:r w:rsidRPr="001A78F1">
          <w:rPr>
            <w:noProof w:val="0"/>
          </w:rPr>
          <w:t xml:space="preserve"> "(" [ActualParList] ")"</w:t>
        </w:r>
      </w:ins>
    </w:p>
    <w:p w14:paraId="128900CF" w14:textId="77777777" w:rsidR="00C24045" w:rsidRPr="001A78F1" w:rsidRDefault="00C24045" w:rsidP="00C24045">
      <w:pPr>
        <w:pStyle w:val="PL"/>
        <w:rPr>
          <w:ins w:id="177" w:author="Jens Grabowski" w:date="2022-01-10T14:41:00Z"/>
          <w:noProof w:val="0"/>
        </w:rPr>
      </w:pPr>
      <w:ins w:id="178" w:author="Jens Grabowski" w:date="2022-01-10T14:41:00Z">
        <w:r>
          <w:t>/* STATIC SEMANTICS – the part is only optional if the FunctionRef uses the ControlKeyword and the referenced control function has no formal parameters */</w:t>
        </w:r>
      </w:ins>
    </w:p>
    <w:p w14:paraId="2CF0BD2C" w14:textId="77777777" w:rsidR="00C24045" w:rsidRPr="001A78F1" w:rsidRDefault="00C24045" w:rsidP="00C24045">
      <w:pPr>
        <w:pStyle w:val="PL"/>
        <w:rPr>
          <w:ins w:id="179" w:author="Jens Grabowski" w:date="2022-01-10T14:41:00Z"/>
          <w:noProof w:val="0"/>
        </w:rPr>
      </w:pPr>
      <w:ins w:id="180" w:author="Jens Grabowski" w:date="2022-01-10T14:41:00Z">
        <w:r>
          <w:rPr>
            <w:noProof w:val="0"/>
          </w:rPr>
          <w:t>181</w:t>
        </w:r>
        <w:r w:rsidRPr="001A78F1">
          <w:rPr>
            <w:noProof w:val="0"/>
          </w:rPr>
          <w:t xml:space="preserve">. SignatureDef ::= SignatureKeyword Identifier </w:t>
        </w:r>
        <w:r w:rsidRPr="00AF6231">
          <w:rPr>
            <w:noProof w:val="0"/>
            <w:u w:val="single"/>
          </w:rPr>
          <w:t>[</w:t>
        </w:r>
        <w:r w:rsidRPr="00E050F7">
          <w:rPr>
            <w:noProof w:val="0"/>
            <w:u w:val="single"/>
          </w:rPr>
          <w:t>FormalTypeParList</w:t>
        </w:r>
        <w:r w:rsidRPr="00AF6231">
          <w:rPr>
            <w:noProof w:val="0"/>
            <w:u w:val="single"/>
          </w:rPr>
          <w:t>]</w:t>
        </w:r>
      </w:ins>
    </w:p>
    <w:p w14:paraId="2A960EC3" w14:textId="77777777" w:rsidR="00C24045" w:rsidRPr="001A78F1" w:rsidRDefault="00C24045" w:rsidP="00C24045">
      <w:pPr>
        <w:pStyle w:val="PL"/>
        <w:rPr>
          <w:ins w:id="181" w:author="Jens Grabowski" w:date="2022-01-10T14:41:00Z"/>
          <w:noProof w:val="0"/>
        </w:rPr>
      </w:pPr>
      <w:ins w:id="182" w:author="Jens Grabowski" w:date="2022-01-10T14:41:00Z">
        <w:r w:rsidRPr="001A78F1">
          <w:rPr>
            <w:noProof w:val="0"/>
          </w:rPr>
          <w:t xml:space="preserve">                      "("[SignatureFormalParList] ")" [ReturnType | NoBlockKeyword]</w:t>
        </w:r>
      </w:ins>
    </w:p>
    <w:p w14:paraId="59C11725" w14:textId="77777777" w:rsidR="00C24045" w:rsidRPr="001A78F1" w:rsidRDefault="00C24045" w:rsidP="00C24045">
      <w:pPr>
        <w:pStyle w:val="PL"/>
        <w:rPr>
          <w:ins w:id="183" w:author="Jens Grabowski" w:date="2022-01-10T14:41:00Z"/>
          <w:noProof w:val="0"/>
        </w:rPr>
      </w:pPr>
      <w:ins w:id="184" w:author="Jens Grabowski" w:date="2022-01-10T14:41:00Z">
        <w:r w:rsidRPr="001A78F1">
          <w:rPr>
            <w:noProof w:val="0"/>
          </w:rPr>
          <w:t xml:space="preserve">                      [ExceptionSpec]</w:t>
        </w:r>
      </w:ins>
    </w:p>
    <w:p w14:paraId="5FA1CB25" w14:textId="77777777" w:rsidR="00C24045" w:rsidRPr="001A78F1" w:rsidRDefault="00C24045" w:rsidP="00C24045">
      <w:pPr>
        <w:pStyle w:val="PL"/>
        <w:rPr>
          <w:ins w:id="185" w:author="Jens Grabowski" w:date="2022-01-10T14:41:00Z"/>
          <w:noProof w:val="0"/>
        </w:rPr>
      </w:pPr>
      <w:ins w:id="186" w:author="Jens Grabowski" w:date="2022-01-10T14:41:00Z">
        <w:r>
          <w:rPr>
            <w:noProof w:val="0"/>
          </w:rPr>
          <w:t>186</w:t>
        </w:r>
        <w:r w:rsidRPr="001A78F1">
          <w:rPr>
            <w:noProof w:val="0"/>
          </w:rPr>
          <w:t>. Signature ::= ExtendedIdentifier</w:t>
        </w:r>
        <w:r w:rsidRPr="001A78F1" w:rsidDel="004F5786">
          <w:rPr>
            <w:noProof w:val="0"/>
          </w:rPr>
          <w:t xml:space="preserve"> </w:t>
        </w:r>
        <w:r w:rsidRPr="00AF6231">
          <w:rPr>
            <w:noProof w:val="0"/>
            <w:u w:val="single"/>
          </w:rPr>
          <w:t>[</w:t>
        </w:r>
        <w:r w:rsidRPr="00E050F7">
          <w:rPr>
            <w:noProof w:val="0"/>
            <w:u w:val="single"/>
          </w:rPr>
          <w:t>ActualTypeParList</w:t>
        </w:r>
        <w:r w:rsidRPr="00AF6231">
          <w:rPr>
            <w:noProof w:val="0"/>
            <w:u w:val="single"/>
          </w:rPr>
          <w:t>]</w:t>
        </w:r>
      </w:ins>
    </w:p>
    <w:p w14:paraId="5CFB2913" w14:textId="77777777" w:rsidR="00C24045" w:rsidRPr="001A78F1" w:rsidRDefault="00C24045" w:rsidP="00C24045">
      <w:pPr>
        <w:pStyle w:val="PL"/>
        <w:rPr>
          <w:ins w:id="187" w:author="Jens Grabowski" w:date="2022-01-10T14:41:00Z"/>
          <w:noProof w:val="0"/>
        </w:rPr>
      </w:pPr>
      <w:ins w:id="188" w:author="Jens Grabowski" w:date="2022-01-10T14:41:00Z">
        <w:r>
          <w:rPr>
            <w:noProof w:val="0"/>
          </w:rPr>
          <w:t>188</w:t>
        </w:r>
        <w:r w:rsidRPr="001A78F1">
          <w:rPr>
            <w:noProof w:val="0"/>
          </w:rPr>
          <w:t>. TestcaseDef ::= TestcaseKeyword Identifier</w:t>
        </w:r>
        <w:r w:rsidRPr="00E050F7" w:rsidDel="004F5786">
          <w:rPr>
            <w:noProof w:val="0"/>
          </w:rPr>
          <w:t xml:space="preserve"> </w:t>
        </w:r>
        <w:r w:rsidRPr="00AF6231">
          <w:rPr>
            <w:noProof w:val="0"/>
            <w:u w:val="single"/>
          </w:rPr>
          <w:t>[</w:t>
        </w:r>
        <w:r w:rsidRPr="00E050F7">
          <w:rPr>
            <w:noProof w:val="0"/>
            <w:u w:val="single"/>
          </w:rPr>
          <w:t>FormalTypeParList</w:t>
        </w:r>
        <w:r w:rsidRPr="00AF6231">
          <w:rPr>
            <w:noProof w:val="0"/>
            <w:u w:val="single"/>
          </w:rPr>
          <w:t>]</w:t>
        </w:r>
      </w:ins>
    </w:p>
    <w:p w14:paraId="2A63A78E" w14:textId="77777777" w:rsidR="00C24045" w:rsidRPr="001A78F1" w:rsidRDefault="00C24045" w:rsidP="00C24045">
      <w:pPr>
        <w:pStyle w:val="PL"/>
        <w:rPr>
          <w:ins w:id="189" w:author="Jens Grabowski" w:date="2022-01-10T14:41:00Z"/>
          <w:noProof w:val="0"/>
        </w:rPr>
      </w:pPr>
      <w:ins w:id="190" w:author="Jens Grabowski" w:date="2022-01-10T14:41:00Z">
        <w:r w:rsidRPr="001A78F1">
          <w:rPr>
            <w:noProof w:val="0"/>
          </w:rPr>
          <w:t xml:space="preserve">                     "("[TemplateOrValueFormalParList] ")" ConfigSpec </w:t>
        </w:r>
      </w:ins>
    </w:p>
    <w:p w14:paraId="4C1FAA68" w14:textId="77777777" w:rsidR="00C24045" w:rsidRPr="001A78F1" w:rsidRDefault="00C24045" w:rsidP="00C24045">
      <w:pPr>
        <w:pStyle w:val="PL"/>
        <w:rPr>
          <w:ins w:id="191" w:author="Jens Grabowski" w:date="2022-01-10T14:41:00Z"/>
          <w:noProof w:val="0"/>
        </w:rPr>
      </w:pPr>
      <w:ins w:id="192" w:author="Jens Grabowski" w:date="2022-01-10T14:41:00Z">
        <w:r w:rsidRPr="001A78F1">
          <w:rPr>
            <w:noProof w:val="0"/>
          </w:rPr>
          <w:t xml:space="preserve">                     StatementBlock</w:t>
        </w:r>
      </w:ins>
    </w:p>
    <w:p w14:paraId="75D93DFB" w14:textId="77777777" w:rsidR="00C24045" w:rsidRPr="001A78F1" w:rsidRDefault="00C24045" w:rsidP="00C24045">
      <w:pPr>
        <w:pStyle w:val="PL"/>
        <w:rPr>
          <w:ins w:id="193" w:author="Jens Grabowski" w:date="2022-01-10T14:41:00Z"/>
          <w:noProof w:val="0"/>
        </w:rPr>
      </w:pPr>
      <w:ins w:id="194" w:author="Jens Grabowski" w:date="2022-01-10T14:41:00Z">
        <w:r>
          <w:rPr>
            <w:noProof w:val="0"/>
          </w:rPr>
          <w:t>193</w:t>
        </w:r>
        <w:r w:rsidRPr="001A78F1">
          <w:rPr>
            <w:noProof w:val="0"/>
          </w:rPr>
          <w:t xml:space="preserve">. TestcaseInstance ::= ExecuteKeyword "(" ExtendedIdentifier </w:t>
        </w:r>
        <w:r w:rsidRPr="00AF6231">
          <w:rPr>
            <w:noProof w:val="0"/>
            <w:u w:val="single"/>
          </w:rPr>
          <w:t>[</w:t>
        </w:r>
        <w:r w:rsidRPr="00E050F7">
          <w:rPr>
            <w:noProof w:val="0"/>
            <w:u w:val="single"/>
          </w:rPr>
          <w:t>ActualTypeParList</w:t>
        </w:r>
        <w:r w:rsidRPr="00AF6231">
          <w:rPr>
            <w:noProof w:val="0"/>
            <w:u w:val="single"/>
          </w:rPr>
          <w:t>]</w:t>
        </w:r>
        <w:r w:rsidRPr="001A78F1">
          <w:rPr>
            <w:noProof w:val="0"/>
          </w:rPr>
          <w:t xml:space="preserve"> </w:t>
        </w:r>
        <w:r w:rsidRPr="001A78F1">
          <w:rPr>
            <w:noProof w:val="0"/>
          </w:rPr>
          <w:br/>
          <w:t xml:space="preserve">                          "(" [ActualParList] ")"</w:t>
        </w:r>
      </w:ins>
    </w:p>
    <w:p w14:paraId="2A2BBD19" w14:textId="77777777" w:rsidR="00C24045" w:rsidRPr="001A78F1" w:rsidRDefault="00C24045" w:rsidP="00C24045">
      <w:pPr>
        <w:pStyle w:val="PL"/>
        <w:rPr>
          <w:ins w:id="195" w:author="Jens Grabowski" w:date="2022-01-10T14:41:00Z"/>
          <w:noProof w:val="0"/>
        </w:rPr>
      </w:pPr>
      <w:ins w:id="196" w:author="Jens Grabowski" w:date="2022-01-10T14:41:00Z">
        <w:r w:rsidRPr="001A78F1">
          <w:rPr>
            <w:noProof w:val="0"/>
          </w:rPr>
          <w:t xml:space="preserve">                          [","(Expression | Minus) ["," SingleExpression]] ")"</w:t>
        </w:r>
      </w:ins>
    </w:p>
    <w:p w14:paraId="6B0225BF" w14:textId="77777777" w:rsidR="00C24045" w:rsidRPr="001A78F1" w:rsidRDefault="00C24045" w:rsidP="00C24045">
      <w:pPr>
        <w:pStyle w:val="PL"/>
        <w:rPr>
          <w:ins w:id="197" w:author="Jens Grabowski" w:date="2022-01-10T14:41:00Z"/>
          <w:noProof w:val="0"/>
        </w:rPr>
      </w:pPr>
      <w:ins w:id="198" w:author="Jens Grabowski" w:date="2022-01-10T14:41:00Z">
        <w:r>
          <w:rPr>
            <w:noProof w:val="0"/>
          </w:rPr>
          <w:t>195</w:t>
        </w:r>
        <w:r w:rsidRPr="001A78F1">
          <w:rPr>
            <w:noProof w:val="0"/>
          </w:rPr>
          <w:t xml:space="preserve">. AltstepDef ::= AltstepKeyword </w:t>
        </w:r>
        <w:r w:rsidRPr="00AF6231">
          <w:rPr>
            <w:noProof w:val="0"/>
          </w:rPr>
          <w:t xml:space="preserve">[ ControlModifier ] [ InterleavedKeyword ] </w:t>
        </w:r>
        <w:r w:rsidRPr="001A78F1">
          <w:rPr>
            <w:noProof w:val="0"/>
          </w:rPr>
          <w:t>Identifier</w:t>
        </w:r>
        <w:r>
          <w:rPr>
            <w:noProof w:val="0"/>
          </w:rPr>
          <w:br/>
          <w:t xml:space="preserve">                    </w:t>
        </w:r>
        <w:r w:rsidRPr="00AF6231">
          <w:rPr>
            <w:noProof w:val="0"/>
            <w:u w:val="single"/>
          </w:rPr>
          <w:t>[</w:t>
        </w:r>
        <w:r w:rsidRPr="00E050F7">
          <w:rPr>
            <w:noProof w:val="0"/>
            <w:u w:val="single"/>
          </w:rPr>
          <w:t>FormalTypeParList</w:t>
        </w:r>
        <w:r w:rsidRPr="00AF6231">
          <w:rPr>
            <w:noProof w:val="0"/>
            <w:u w:val="single"/>
          </w:rPr>
          <w:t>]</w:t>
        </w:r>
      </w:ins>
    </w:p>
    <w:p w14:paraId="4C6EFD08" w14:textId="77777777" w:rsidR="00C24045" w:rsidRPr="001A78F1" w:rsidRDefault="00C24045" w:rsidP="00C24045">
      <w:pPr>
        <w:pStyle w:val="PL"/>
        <w:rPr>
          <w:ins w:id="199" w:author="Jens Grabowski" w:date="2022-01-10T14:41:00Z"/>
          <w:noProof w:val="0"/>
        </w:rPr>
      </w:pPr>
      <w:ins w:id="200" w:author="Jens Grabowski" w:date="2022-01-10T14:41:00Z">
        <w:r w:rsidRPr="001A78F1">
          <w:rPr>
            <w:noProof w:val="0"/>
          </w:rPr>
          <w:t xml:space="preserve">                    "("[FunctionFormalParList] ")" [RunsOnSpec]</w:t>
        </w:r>
        <w:r>
          <w:rPr>
            <w:noProof w:val="0"/>
          </w:rPr>
          <w:t xml:space="preserve"> </w:t>
        </w:r>
        <w:r w:rsidRPr="00AF6231">
          <w:rPr>
            <w:noProof w:val="0"/>
          </w:rPr>
          <w:t>[MtcSpec] [SystemSpec]</w:t>
        </w:r>
      </w:ins>
    </w:p>
    <w:p w14:paraId="58EE046E" w14:textId="77777777" w:rsidR="00C24045" w:rsidRPr="001A78F1" w:rsidRDefault="00C24045" w:rsidP="00C24045">
      <w:pPr>
        <w:pStyle w:val="PL"/>
        <w:rPr>
          <w:ins w:id="201" w:author="Jens Grabowski" w:date="2022-01-10T14:41:00Z"/>
          <w:noProof w:val="0"/>
        </w:rPr>
      </w:pPr>
      <w:ins w:id="202" w:author="Jens Grabowski" w:date="2022-01-10T14:41:00Z">
        <w:r w:rsidRPr="001A78F1">
          <w:rPr>
            <w:noProof w:val="0"/>
          </w:rPr>
          <w:t xml:space="preserve">                    </w:t>
        </w:r>
        <w:r w:rsidRPr="001A78F1">
          <w:rPr>
            <w:rFonts w:cs="Courier New"/>
            <w:noProof w:val="0"/>
          </w:rPr>
          <w:t>"</w:t>
        </w:r>
        <w:r w:rsidRPr="001A78F1">
          <w:rPr>
            <w:noProof w:val="0"/>
          </w:rPr>
          <w:t>{</w:t>
        </w:r>
        <w:r w:rsidRPr="001A78F1">
          <w:rPr>
            <w:rFonts w:cs="Courier New"/>
            <w:noProof w:val="0"/>
          </w:rPr>
          <w:t>"</w:t>
        </w:r>
        <w:r w:rsidRPr="001A78F1">
          <w:rPr>
            <w:noProof w:val="0"/>
          </w:rPr>
          <w:t xml:space="preserve"> AltstepLocalDefList AltGuardList "}"</w:t>
        </w:r>
      </w:ins>
    </w:p>
    <w:p w14:paraId="3E2CD8B6" w14:textId="77777777" w:rsidR="00C24045" w:rsidRPr="001A78F1" w:rsidRDefault="00C24045" w:rsidP="00C24045">
      <w:pPr>
        <w:pStyle w:val="PL"/>
        <w:rPr>
          <w:ins w:id="203" w:author="Jens Grabowski" w:date="2022-01-10T14:41:00Z"/>
          <w:noProof w:val="0"/>
        </w:rPr>
      </w:pPr>
      <w:ins w:id="204" w:author="Jens Grabowski" w:date="2022-01-10T14:41:00Z">
        <w:r>
          <w:rPr>
            <w:noProof w:val="0"/>
          </w:rPr>
          <w:t>199</w:t>
        </w:r>
        <w:r w:rsidRPr="001A78F1">
          <w:rPr>
            <w:noProof w:val="0"/>
          </w:rPr>
          <w:t xml:space="preserve">. AltstepInstance ::= ExtendedIdentifier </w:t>
        </w:r>
        <w:r w:rsidRPr="004905E9">
          <w:rPr>
            <w:noProof w:val="0"/>
            <w:u w:val="single"/>
          </w:rPr>
          <w:t>[</w:t>
        </w:r>
        <w:r w:rsidRPr="00E050F7">
          <w:rPr>
            <w:noProof w:val="0"/>
            <w:u w:val="single"/>
          </w:rPr>
          <w:t>ActualTypeParList</w:t>
        </w:r>
        <w:r w:rsidRPr="004905E9">
          <w:rPr>
            <w:noProof w:val="0"/>
            <w:u w:val="single"/>
          </w:rPr>
          <w:t>]</w:t>
        </w:r>
        <w:r w:rsidRPr="001A78F1">
          <w:rPr>
            <w:noProof w:val="0"/>
          </w:rPr>
          <w:t xml:space="preserve"> "(" [ActualParList] ")"</w:t>
        </w:r>
      </w:ins>
    </w:p>
    <w:p w14:paraId="59829568" w14:textId="77777777" w:rsidR="00C24045" w:rsidRPr="001A78F1" w:rsidRDefault="00C24045" w:rsidP="00C24045">
      <w:pPr>
        <w:pStyle w:val="PL"/>
        <w:rPr>
          <w:ins w:id="205" w:author="Jens Grabowski" w:date="2022-01-10T14:41:00Z"/>
          <w:noProof w:val="0"/>
        </w:rPr>
      </w:pPr>
      <w:ins w:id="206" w:author="Jens Grabowski" w:date="2022-01-10T14:41:00Z">
        <w:r>
          <w:rPr>
            <w:noProof w:val="0"/>
          </w:rPr>
          <w:t>419</w:t>
        </w:r>
        <w:r w:rsidRPr="001A78F1">
          <w:rPr>
            <w:noProof w:val="0"/>
          </w:rPr>
          <w:t xml:space="preserve">. ReferencedType ::= </w:t>
        </w:r>
        <w:bookmarkStart w:id="207" w:name="TExtendedIdentifier"/>
        <w:r>
          <w:t>ExtendedIdentifier</w:t>
        </w:r>
        <w:bookmarkEnd w:id="207"/>
        <w:r w:rsidRPr="001A78F1">
          <w:rPr>
            <w:noProof w:val="0"/>
          </w:rPr>
          <w:t xml:space="preserve"> </w:t>
        </w:r>
        <w:r w:rsidRPr="00E050F7">
          <w:rPr>
            <w:u w:val="single"/>
          </w:rPr>
          <w:t xml:space="preserve">[ActualTypeParList] </w:t>
        </w:r>
        <w:r w:rsidRPr="003142CE">
          <w:rPr>
            <w:noProof w:val="0"/>
            <w:u w:val="single"/>
          </w:rPr>
          <w:t>[</w:t>
        </w:r>
        <w:r w:rsidRPr="00E050F7">
          <w:rPr>
            <w:noProof w:val="0"/>
            <w:u w:val="single"/>
          </w:rPr>
          <w:t>TypeActualParList</w:t>
        </w:r>
        <w:r w:rsidRPr="004905E9">
          <w:rPr>
            <w:noProof w:val="0"/>
            <w:u w:val="single"/>
          </w:rPr>
          <w:t>]</w:t>
        </w:r>
        <w:r w:rsidRPr="001A78F1">
          <w:rPr>
            <w:noProof w:val="0"/>
          </w:rPr>
          <w:t xml:space="preserve"> </w:t>
        </w:r>
        <w:r w:rsidRPr="001A78F1">
          <w:rPr>
            <w:noProof w:val="0"/>
          </w:rPr>
          <w:br/>
          <w:t xml:space="preserve">                        [ExtendedFieldReference]</w:t>
        </w:r>
      </w:ins>
    </w:p>
    <w:p w14:paraId="01AAA814" w14:textId="77777777" w:rsidR="00C24045" w:rsidRPr="001A78F1" w:rsidRDefault="00C24045" w:rsidP="00C24045">
      <w:pPr>
        <w:pStyle w:val="PL"/>
        <w:keepNext/>
        <w:rPr>
          <w:ins w:id="208" w:author="Jens Grabowski" w:date="2022-01-10T14:41:00Z"/>
          <w:noProof w:val="0"/>
        </w:rPr>
      </w:pPr>
    </w:p>
    <w:p w14:paraId="0AFEACF5" w14:textId="77777777" w:rsidR="00C24045" w:rsidRPr="001A78F1" w:rsidRDefault="00C24045" w:rsidP="00C24045">
      <w:pPr>
        <w:pStyle w:val="PL"/>
        <w:keepNext/>
        <w:rPr>
          <w:ins w:id="209" w:author="Jens Grabowski" w:date="2022-01-10T14:41:00Z"/>
          <w:noProof w:val="0"/>
        </w:rPr>
      </w:pPr>
      <w:ins w:id="210" w:author="Jens Grabowski" w:date="2022-01-10T14:41:00Z">
        <w:r>
          <w:rPr>
            <w:noProof w:val="0"/>
          </w:rPr>
          <w:t>554</w:t>
        </w:r>
        <w:r w:rsidRPr="001A78F1">
          <w:rPr>
            <w:noProof w:val="0"/>
          </w:rPr>
          <w:t xml:space="preserve">. ExtendedFieldReference ::= {((Dot (Identifier </w:t>
        </w:r>
        <w:r w:rsidRPr="004905E9">
          <w:rPr>
            <w:noProof w:val="0"/>
            <w:u w:val="single"/>
          </w:rPr>
          <w:t>[</w:t>
        </w:r>
        <w:r w:rsidRPr="00E050F7">
          <w:rPr>
            <w:noProof w:val="0"/>
            <w:u w:val="single"/>
          </w:rPr>
          <w:t>ActualTypeParList</w:t>
        </w:r>
        <w:r w:rsidRPr="004905E9">
          <w:rPr>
            <w:noProof w:val="0"/>
            <w:u w:val="single"/>
          </w:rPr>
          <w:t>]</w:t>
        </w:r>
        <w:r>
          <w:rPr>
            <w:noProof w:val="0"/>
            <w:u w:val="single"/>
          </w:rPr>
          <w:t xml:space="preserve"> </w:t>
        </w:r>
        <w:r w:rsidRPr="004905E9">
          <w:rPr>
            <w:noProof w:val="0"/>
            <w:u w:val="single"/>
          </w:rPr>
          <w:t>[</w:t>
        </w:r>
        <w:r w:rsidRPr="00E050F7">
          <w:rPr>
            <w:noProof w:val="0"/>
            <w:u w:val="single"/>
          </w:rPr>
          <w:t>TypeActualParList</w:t>
        </w:r>
        <w:r w:rsidRPr="004905E9">
          <w:rPr>
            <w:noProof w:val="0"/>
            <w:u w:val="single"/>
          </w:rPr>
          <w:t>]</w:t>
        </w:r>
        <w:r w:rsidRPr="001A78F1">
          <w:rPr>
            <w:noProof w:val="0"/>
          </w:rPr>
          <w:t>|</w:t>
        </w:r>
      </w:ins>
    </w:p>
    <w:p w14:paraId="673DF47E" w14:textId="77777777" w:rsidR="00C24045" w:rsidRPr="001A78F1" w:rsidRDefault="00C24045" w:rsidP="00C24045">
      <w:pPr>
        <w:pStyle w:val="PL"/>
        <w:keepNext/>
        <w:rPr>
          <w:ins w:id="211" w:author="Jens Grabowski" w:date="2022-01-10T14:41:00Z"/>
          <w:noProof w:val="0"/>
        </w:rPr>
      </w:pPr>
      <w:ins w:id="212" w:author="Jens Grabowski" w:date="2022-01-10T14:41:00Z">
        <w:r w:rsidRPr="001A78F1">
          <w:rPr>
            <w:noProof w:val="0"/>
          </w:rPr>
          <w:t xml:space="preserve">                                      PredefinedType </w:t>
        </w:r>
        <w:r w:rsidRPr="004905E9">
          <w:rPr>
            <w:noProof w:val="0"/>
          </w:rPr>
          <w:t>| FromKeyword | ToKeyword</w:t>
        </w:r>
        <w:r w:rsidRPr="001A78F1">
          <w:rPr>
            <w:noProof w:val="0"/>
          </w:rPr>
          <w:t>))</w:t>
        </w:r>
      </w:ins>
    </w:p>
    <w:p w14:paraId="4ED96D2A" w14:textId="77777777" w:rsidR="00C24045" w:rsidRPr="001A78F1" w:rsidRDefault="00C24045" w:rsidP="00C24045">
      <w:pPr>
        <w:pStyle w:val="HTMLVorformatiert"/>
        <w:rPr>
          <w:ins w:id="213" w:author="Jens Grabowski" w:date="2022-01-10T14:41:00Z"/>
          <w:sz w:val="16"/>
          <w:szCs w:val="16"/>
          <w:lang w:eastAsia="de-DE"/>
        </w:rPr>
      </w:pPr>
      <w:ins w:id="214" w:author="Jens Grabowski" w:date="2022-01-10T14:41:00Z">
        <w:r w:rsidRPr="001A78F1">
          <w:rPr>
            <w:sz w:val="16"/>
            <w:szCs w:val="16"/>
          </w:rPr>
          <w:t xml:space="preserve">                                   </w:t>
        </w:r>
        <w:r>
          <w:rPr>
            <w:sz w:val="16"/>
            <w:szCs w:val="16"/>
          </w:rPr>
          <w:t xml:space="preserve"> </w:t>
        </w:r>
        <w:r w:rsidRPr="001A78F1">
          <w:rPr>
            <w:sz w:val="16"/>
            <w:szCs w:val="16"/>
          </w:rPr>
          <w:t xml:space="preserve">| </w:t>
        </w:r>
        <w:r w:rsidRPr="009C07A5">
          <w:rPr>
            <w:sz w:val="16"/>
            <w:szCs w:val="16"/>
          </w:rPr>
          <w:t>IndexRef</w:t>
        </w:r>
        <w:r w:rsidRPr="00E050F7">
          <w:rPr>
            <w:sz w:val="16"/>
            <w:szCs w:val="16"/>
          </w:rPr>
          <w:t xml:space="preserve"> </w:t>
        </w:r>
        <w:r w:rsidRPr="001A78F1">
          <w:rPr>
            <w:sz w:val="16"/>
            <w:szCs w:val="16"/>
            <w:lang w:eastAsia="de-DE"/>
          </w:rPr>
          <w:t xml:space="preserve">| </w:t>
        </w:r>
        <w:r w:rsidRPr="003842C1">
          <w:rPr>
            <w:sz w:val="16"/>
            <w:szCs w:val="16"/>
            <w:lang w:eastAsia="de-DE"/>
          </w:rPr>
          <w:t>DecodedFieldReference</w:t>
        </w:r>
        <w:r w:rsidRPr="003842C1" w:rsidDel="004905E9">
          <w:rPr>
            <w:sz w:val="16"/>
            <w:szCs w:val="16"/>
            <w:lang w:eastAsia="de-DE"/>
          </w:rPr>
          <w:t xml:space="preserve"> </w:t>
        </w:r>
        <w:r w:rsidRPr="00E050F7">
          <w:rPr>
            <w:rFonts w:cs="Times New Roman"/>
            <w:sz w:val="16"/>
            <w:u w:val="single"/>
          </w:rPr>
          <w:t>| ("["Minus "]")</w:t>
        </w:r>
        <w:r w:rsidRPr="00CC42BB">
          <w:rPr>
            <w:rFonts w:cs="Times New Roman"/>
            <w:sz w:val="16"/>
          </w:rPr>
          <w:t xml:space="preserve"> ) }+</w:t>
        </w:r>
      </w:ins>
    </w:p>
    <w:p w14:paraId="063DC84A" w14:textId="77777777" w:rsidR="00C24045" w:rsidRPr="001A78F1" w:rsidRDefault="00C24045" w:rsidP="00C24045">
      <w:pPr>
        <w:pStyle w:val="PL"/>
        <w:rPr>
          <w:ins w:id="215" w:author="Jens Grabowski" w:date="2022-01-10T14:41:00Z"/>
          <w:noProof w:val="0"/>
        </w:rPr>
      </w:pPr>
      <w:ins w:id="216" w:author="Jens Grabowski" w:date="2022-01-10T14:41:00Z">
        <w:r w:rsidRPr="001A78F1">
          <w:rPr>
            <w:noProof w:val="0"/>
          </w:rPr>
          <w:t xml:space="preserve">/* STATIC SEMANTIC - The </w:t>
        </w:r>
        <w:r w:rsidRPr="00E050F7">
          <w:rPr>
            <w:i/>
            <w:noProof w:val="0"/>
          </w:rPr>
          <w:t>Identifier</w:t>
        </w:r>
        <w:r w:rsidRPr="001A78F1">
          <w:rPr>
            <w:noProof w:val="0"/>
          </w:rPr>
          <w:t xml:space="preserve"> refers to a type definition if the type of the </w:t>
        </w:r>
        <w:r w:rsidRPr="00E050F7">
          <w:rPr>
            <w:i/>
            <w:noProof w:val="0"/>
          </w:rPr>
          <w:t>VarInstance</w:t>
        </w:r>
        <w:r w:rsidRPr="001A78F1">
          <w:rPr>
            <w:noProof w:val="0"/>
          </w:rPr>
          <w:t xml:space="preserve"> or </w:t>
        </w:r>
        <w:r w:rsidRPr="00E050F7">
          <w:rPr>
            <w:i/>
            <w:noProof w:val="0"/>
          </w:rPr>
          <w:t>ReferencedValue</w:t>
        </w:r>
        <w:r w:rsidRPr="001A78F1">
          <w:rPr>
            <w:noProof w:val="0"/>
          </w:rPr>
          <w:t xml:space="preserve"> in which the </w:t>
        </w:r>
        <w:r w:rsidRPr="00E050F7">
          <w:rPr>
            <w:i/>
            <w:noProof w:val="0"/>
          </w:rPr>
          <w:t>ExtendedFieldReference</w:t>
        </w:r>
        <w:r w:rsidRPr="001A78F1">
          <w:rPr>
            <w:noProof w:val="0"/>
          </w:rPr>
          <w:t xml:space="preserve"> is used is anytype. </w:t>
        </w:r>
        <w:r w:rsidRPr="00E050F7">
          <w:rPr>
            <w:i/>
            <w:noProof w:val="0"/>
          </w:rPr>
          <w:t>ArrayOrBitRef</w:t>
        </w:r>
        <w:r w:rsidRPr="001A78F1">
          <w:rPr>
            <w:noProof w:val="0"/>
          </w:rPr>
          <w:t xml:space="preserve"> shall be used when referencing elements of values or arrays. The square brackets with dash shall be used when referencing inner types of a record of or set of type.*/</w:t>
        </w:r>
      </w:ins>
    </w:p>
    <w:p w14:paraId="0B39852B" w14:textId="77777777" w:rsidR="00C24045" w:rsidRPr="001A78F1" w:rsidRDefault="00C24045" w:rsidP="00C24045">
      <w:pPr>
        <w:pStyle w:val="PL"/>
        <w:rPr>
          <w:ins w:id="217" w:author="Jens Grabowski" w:date="2022-01-10T14:41:00Z"/>
          <w:noProof w:val="0"/>
        </w:rPr>
      </w:pPr>
    </w:p>
    <w:p w14:paraId="0C8524B4" w14:textId="782BD510" w:rsidR="006E15AB" w:rsidRPr="001A78F1" w:rsidDel="00C24045" w:rsidRDefault="006E15AB" w:rsidP="00650E86">
      <w:pPr>
        <w:keepNext/>
        <w:rPr>
          <w:del w:id="218" w:author="Jens Grabowski" w:date="2022-01-10T14:41:00Z"/>
        </w:rPr>
      </w:pPr>
      <w:del w:id="219" w:author="Jens Grabowski" w:date="2022-01-10T14:41:00Z">
        <w:r w:rsidRPr="001A78F1" w:rsidDel="00C24045">
          <w:delText>The BNF is extended with the following clause and productions</w:delText>
        </w:r>
        <w:r w:rsidR="00812733" w:rsidRPr="001A78F1" w:rsidDel="00C24045">
          <w:delText>:</w:delText>
        </w:r>
      </w:del>
    </w:p>
    <w:p w14:paraId="6ADDBB52" w14:textId="3126E07B" w:rsidR="00C913BD" w:rsidRPr="001A78F1" w:rsidDel="00C24045" w:rsidRDefault="006E15AB" w:rsidP="00650E86">
      <w:pPr>
        <w:pStyle w:val="H6"/>
        <w:rPr>
          <w:del w:id="220" w:author="Jens Grabowski" w:date="2022-01-10T14:41:00Z"/>
        </w:rPr>
      </w:pPr>
      <w:del w:id="221" w:author="Jens Grabowski" w:date="2022-01-10T14:41:00Z">
        <w:r w:rsidRPr="001A78F1" w:rsidDel="00C24045">
          <w:delText>C</w:delText>
        </w:r>
        <w:r w:rsidR="00C913BD" w:rsidRPr="001A78F1" w:rsidDel="00C24045">
          <w:delText>lause A.1.6.1.</w:delText>
        </w:r>
        <w:r w:rsidR="0091040C" w:rsidRPr="001A78F1" w:rsidDel="00C24045">
          <w:delText>14</w:delText>
        </w:r>
        <w:r w:rsidR="00C913BD" w:rsidRPr="001A78F1" w:rsidDel="00C24045">
          <w:tab/>
          <w:delText xml:space="preserve">Type parameter definitions </w:delText>
        </w:r>
      </w:del>
    </w:p>
    <w:p w14:paraId="072F5814" w14:textId="04DA70F1" w:rsidR="00A35216" w:rsidRPr="001A78F1" w:rsidDel="00C24045" w:rsidRDefault="00A35216" w:rsidP="00384DFF">
      <w:pPr>
        <w:rPr>
          <w:del w:id="222" w:author="Jens Grabowski" w:date="2022-01-10T14:41:00Z"/>
        </w:rPr>
      </w:pPr>
      <w:del w:id="223" w:author="Jens Grabowski" w:date="2022-01-10T14:41:00Z">
        <w:r w:rsidRPr="001A78F1" w:rsidDel="00C24045">
          <w:delText>This clause is to be added.</w:delText>
        </w:r>
      </w:del>
    </w:p>
    <w:p w14:paraId="57681FE4" w14:textId="35A238A4" w:rsidR="00C913BD" w:rsidRPr="001A78F1" w:rsidDel="00C24045" w:rsidRDefault="006E37CE" w:rsidP="00650E86">
      <w:pPr>
        <w:pStyle w:val="PL"/>
        <w:keepNext/>
        <w:rPr>
          <w:del w:id="224" w:author="Jens Grabowski" w:date="2022-01-10T14:41:00Z"/>
          <w:noProof w:val="0"/>
        </w:rPr>
      </w:pPr>
      <w:del w:id="225" w:author="Jens Grabowski" w:date="2022-01-10T14:41:00Z">
        <w:r w:rsidRPr="001A78F1" w:rsidDel="00C24045">
          <w:rPr>
            <w:noProof w:val="0"/>
          </w:rPr>
          <w:delText>78400</w:delText>
        </w:r>
        <w:r w:rsidR="00C913BD" w:rsidRPr="001A78F1" w:rsidDel="00C24045">
          <w:rPr>
            <w:noProof w:val="0"/>
          </w:rPr>
          <w:delText>1.</w:delText>
        </w:r>
        <w:r w:rsidR="00C913BD" w:rsidRPr="001A78F1" w:rsidDel="00C24045">
          <w:rPr>
            <w:noProof w:val="0"/>
          </w:rPr>
          <w:tab/>
          <w:delText xml:space="preserve">FormalTypeParList ::= </w:delText>
        </w:r>
        <w:r w:rsidR="00FF4F19" w:rsidRPr="001A78F1" w:rsidDel="00C24045">
          <w:rPr>
            <w:noProof w:val="0"/>
          </w:rPr>
          <w:delText>"</w:delText>
        </w:r>
        <w:r w:rsidR="00C913BD" w:rsidRPr="001A78F1" w:rsidDel="00C24045">
          <w:rPr>
            <w:noProof w:val="0"/>
          </w:rPr>
          <w:delText>&lt;</w:delText>
        </w:r>
        <w:r w:rsidR="00FF4F19" w:rsidRPr="001A78F1" w:rsidDel="00C24045">
          <w:rPr>
            <w:noProof w:val="0"/>
          </w:rPr>
          <w:delText>"</w:delText>
        </w:r>
        <w:r w:rsidR="00C913BD" w:rsidRPr="001A78F1" w:rsidDel="00C24045">
          <w:rPr>
            <w:noProof w:val="0"/>
          </w:rPr>
          <w:delText xml:space="preserve"> </w:delText>
        </w:r>
        <w:r w:rsidR="00D3127D" w:rsidRPr="001A78F1" w:rsidDel="00C24045">
          <w:rPr>
            <w:noProof w:val="0"/>
          </w:rPr>
          <w:delText>FormalTypePar</w:delText>
        </w:r>
        <w:r w:rsidR="00C913BD" w:rsidRPr="001A78F1" w:rsidDel="00C24045">
          <w:rPr>
            <w:noProof w:val="0"/>
          </w:rPr>
          <w:delText xml:space="preserve"> {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w:delText>
        </w:r>
        <w:r w:rsidR="00D3127D" w:rsidRPr="001A78F1" w:rsidDel="00C24045">
          <w:rPr>
            <w:noProof w:val="0"/>
          </w:rPr>
          <w:delText xml:space="preserve">FormalTypePar </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&gt;</w:delText>
        </w:r>
        <w:r w:rsidR="00FF4F19" w:rsidRPr="001A78F1" w:rsidDel="00C24045">
          <w:rPr>
            <w:noProof w:val="0"/>
          </w:rPr>
          <w:delText>"</w:delText>
        </w:r>
      </w:del>
    </w:p>
    <w:p w14:paraId="509C4545" w14:textId="54B5DD1E" w:rsidR="00C913BD" w:rsidRPr="001A78F1" w:rsidDel="00C24045" w:rsidRDefault="006E37CE" w:rsidP="00CD036B">
      <w:pPr>
        <w:pStyle w:val="PL"/>
        <w:keepNext/>
        <w:rPr>
          <w:del w:id="226" w:author="Jens Grabowski" w:date="2022-01-10T14:41:00Z"/>
          <w:noProof w:val="0"/>
        </w:rPr>
      </w:pPr>
      <w:del w:id="227" w:author="Jens Grabowski" w:date="2022-01-10T14:41:00Z">
        <w:r w:rsidRPr="001A78F1" w:rsidDel="00C24045">
          <w:rPr>
            <w:noProof w:val="0"/>
          </w:rPr>
          <w:delText>78400</w:delText>
        </w:r>
        <w:r w:rsidR="00C913BD" w:rsidRPr="001A78F1" w:rsidDel="00C24045">
          <w:rPr>
            <w:noProof w:val="0"/>
          </w:rPr>
          <w:delText>2.</w:delText>
        </w:r>
        <w:r w:rsidR="00C913BD" w:rsidRPr="001A78F1" w:rsidDel="00C24045">
          <w:rPr>
            <w:noProof w:val="0"/>
          </w:rPr>
          <w:tab/>
        </w:r>
        <w:bookmarkStart w:id="228" w:name="TFormalTypePar"/>
        <w:r w:rsidR="00C913BD" w:rsidRPr="001A78F1" w:rsidDel="00C24045">
          <w:rPr>
            <w:noProof w:val="0"/>
          </w:rPr>
          <w:delText>FormalTypePar</w:delText>
        </w:r>
        <w:bookmarkEnd w:id="228"/>
        <w:r w:rsidR="00C913BD" w:rsidRPr="001A78F1" w:rsidDel="00C24045">
          <w:rPr>
            <w:noProof w:val="0"/>
          </w:rPr>
          <w:delText xml:space="preserve"> ::= [ InParKeyword ] [ Type </w:delText>
        </w:r>
        <w:r w:rsidR="00D70F42" w:rsidRPr="001A78F1" w:rsidDel="00C24045">
          <w:rPr>
            <w:noProof w:val="0"/>
          </w:rPr>
          <w:delText xml:space="preserve">| SignatureKeyword | </w:delText>
        </w:r>
        <w:r w:rsidR="00CD036B" w:rsidRPr="001A78F1" w:rsidDel="00C24045">
          <w:rPr>
            <w:noProof w:val="0"/>
          </w:rPr>
          <w:delText>TypeDefKeyword</w:delText>
        </w:r>
        <w:r w:rsidR="00C913BD" w:rsidRPr="001A78F1" w:rsidDel="00C24045">
          <w:rPr>
            <w:noProof w:val="0"/>
          </w:rPr>
          <w:delText xml:space="preserve"> ]</w:delText>
        </w:r>
        <w:r w:rsidR="00D70F42" w:rsidRPr="001A78F1" w:rsidDel="00C24045">
          <w:rPr>
            <w:noProof w:val="0"/>
          </w:rPr>
          <w:br/>
        </w:r>
        <w:r w:rsidR="00D70F42" w:rsidRPr="001A78F1" w:rsidDel="00C24045">
          <w:rPr>
            <w:noProof w:val="0"/>
          </w:rPr>
          <w:tab/>
        </w:r>
        <w:r w:rsidR="00D70F42" w:rsidRPr="001A78F1" w:rsidDel="00C24045">
          <w:rPr>
            <w:noProof w:val="0"/>
          </w:rPr>
          <w:tab/>
        </w:r>
        <w:r w:rsidR="00D70F42" w:rsidRPr="001A78F1" w:rsidDel="00C24045">
          <w:rPr>
            <w:noProof w:val="0"/>
          </w:rPr>
          <w:tab/>
        </w:r>
        <w:r w:rsidR="00D70F42" w:rsidRPr="001A78F1" w:rsidDel="00C24045">
          <w:rPr>
            <w:noProof w:val="0"/>
          </w:rPr>
          <w:tab/>
        </w:r>
        <w:r w:rsidR="00D70F42" w:rsidRPr="001A78F1" w:rsidDel="00C24045">
          <w:rPr>
            <w:noProof w:val="0"/>
          </w:rPr>
          <w:tab/>
          <w:delText xml:space="preserve"> </w:delText>
        </w:r>
        <w:r w:rsidR="00C913BD" w:rsidRPr="001A78F1" w:rsidDel="00C24045">
          <w:rPr>
            <w:noProof w:val="0"/>
          </w:rPr>
          <w:delText xml:space="preserve"> </w:delText>
        </w:r>
        <w:r w:rsidR="00D3127D" w:rsidRPr="001A78F1" w:rsidDel="00C24045">
          <w:rPr>
            <w:noProof w:val="0"/>
          </w:rPr>
          <w:delText>TypeParIdentifier</w:delText>
        </w:r>
        <w:r w:rsidR="00C913BD" w:rsidRPr="001A78F1" w:rsidDel="00C24045">
          <w:rPr>
            <w:noProof w:val="0"/>
          </w:rPr>
          <w:delText xml:space="preserve">  [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Type </w:delText>
        </w:r>
        <w:r w:rsidR="00D70F42" w:rsidRPr="001A78F1" w:rsidDel="00C24045">
          <w:rPr>
            <w:noProof w:val="0"/>
          </w:rPr>
          <w:delText xml:space="preserve">| Signature </w:delText>
        </w:r>
        <w:r w:rsidR="00C913BD" w:rsidRPr="001A78F1" w:rsidDel="00C24045">
          <w:rPr>
            <w:noProof w:val="0"/>
          </w:rPr>
          <w:delText>]</w:delText>
        </w:r>
      </w:del>
    </w:p>
    <w:p w14:paraId="161A40EF" w14:textId="637AF2B4" w:rsidR="00C913BD" w:rsidRPr="001A78F1" w:rsidDel="00C24045" w:rsidRDefault="006E37CE" w:rsidP="00650E86">
      <w:pPr>
        <w:pStyle w:val="PL"/>
        <w:keepNext/>
        <w:rPr>
          <w:del w:id="229" w:author="Jens Grabowski" w:date="2022-01-10T14:41:00Z"/>
          <w:noProof w:val="0"/>
        </w:rPr>
      </w:pPr>
      <w:del w:id="230" w:author="Jens Grabowski" w:date="2022-01-10T14:41:00Z">
        <w:r w:rsidRPr="001A78F1" w:rsidDel="00C24045">
          <w:rPr>
            <w:noProof w:val="0"/>
          </w:rPr>
          <w:delText>78400</w:delText>
        </w:r>
        <w:r w:rsidR="00C913BD" w:rsidRPr="001A78F1" w:rsidDel="00C24045">
          <w:rPr>
            <w:noProof w:val="0"/>
          </w:rPr>
          <w:delText>3.</w:delText>
        </w:r>
        <w:r w:rsidR="00C913BD" w:rsidRPr="001A78F1" w:rsidDel="00C24045">
          <w:rPr>
            <w:noProof w:val="0"/>
          </w:rPr>
          <w:tab/>
        </w:r>
        <w:bookmarkStart w:id="231" w:name="TTypeParIdentifier"/>
        <w:r w:rsidR="00C913BD" w:rsidRPr="001A78F1" w:rsidDel="00C24045">
          <w:rPr>
            <w:noProof w:val="0"/>
          </w:rPr>
          <w:delText>TypeParIdentifier</w:delText>
        </w:r>
        <w:bookmarkEnd w:id="231"/>
        <w:r w:rsidR="00C913BD" w:rsidRPr="001A78F1" w:rsidDel="00C24045">
          <w:rPr>
            <w:noProof w:val="0"/>
          </w:rPr>
          <w:delText xml:space="preserve"> ::= Identifier</w:delText>
        </w:r>
      </w:del>
    </w:p>
    <w:p w14:paraId="0839D4A3" w14:textId="1634B76B" w:rsidR="00C913BD" w:rsidRPr="001A78F1" w:rsidDel="00C24045" w:rsidRDefault="006E37CE" w:rsidP="00C913BD">
      <w:pPr>
        <w:pStyle w:val="PL"/>
        <w:rPr>
          <w:del w:id="232" w:author="Jens Grabowski" w:date="2022-01-10T14:41:00Z"/>
          <w:noProof w:val="0"/>
        </w:rPr>
      </w:pPr>
      <w:del w:id="233" w:author="Jens Grabowski" w:date="2022-01-10T14:41:00Z">
        <w:r w:rsidRPr="001A78F1" w:rsidDel="00C24045">
          <w:rPr>
            <w:noProof w:val="0"/>
          </w:rPr>
          <w:delText>78400</w:delText>
        </w:r>
        <w:r w:rsidR="00C913BD" w:rsidRPr="001A78F1" w:rsidDel="00C24045">
          <w:rPr>
            <w:noProof w:val="0"/>
          </w:rPr>
          <w:delText>4.</w:delText>
        </w:r>
        <w:r w:rsidR="00C913BD" w:rsidRPr="001A78F1" w:rsidDel="00C24045">
          <w:rPr>
            <w:noProof w:val="0"/>
          </w:rPr>
          <w:tab/>
          <w:delText>TypeActualParIdentifier ::= Identifier</w:delText>
        </w:r>
      </w:del>
    </w:p>
    <w:p w14:paraId="2D9F3374" w14:textId="7648FAD7" w:rsidR="00C913BD" w:rsidRPr="001A78F1" w:rsidDel="00C24045" w:rsidRDefault="006E37CE" w:rsidP="00C913BD">
      <w:pPr>
        <w:pStyle w:val="PL"/>
        <w:rPr>
          <w:del w:id="234" w:author="Jens Grabowski" w:date="2022-01-10T14:41:00Z"/>
          <w:noProof w:val="0"/>
        </w:rPr>
      </w:pPr>
      <w:del w:id="235" w:author="Jens Grabowski" w:date="2022-01-10T14:41:00Z">
        <w:r w:rsidRPr="001A78F1" w:rsidDel="00C24045">
          <w:rPr>
            <w:noProof w:val="0"/>
          </w:rPr>
          <w:delText>78400</w:delText>
        </w:r>
        <w:r w:rsidR="00C913BD" w:rsidRPr="001A78F1" w:rsidDel="00C24045">
          <w:rPr>
            <w:noProof w:val="0"/>
          </w:rPr>
          <w:delText>5.</w:delText>
        </w:r>
        <w:r w:rsidR="00C913BD" w:rsidRPr="001A78F1" w:rsidDel="00C24045">
          <w:rPr>
            <w:noProof w:val="0"/>
          </w:rPr>
          <w:tab/>
          <w:delText xml:space="preserve">TypeParAssignment ::= TypeActualParIdentifier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TypeActualPar</w:delText>
        </w:r>
      </w:del>
    </w:p>
    <w:p w14:paraId="4F85B27F" w14:textId="71B0CBA1" w:rsidR="00C913BD" w:rsidRPr="001A78F1" w:rsidDel="00C24045" w:rsidRDefault="006E37CE" w:rsidP="00C913BD">
      <w:pPr>
        <w:pStyle w:val="PL"/>
        <w:rPr>
          <w:del w:id="236" w:author="Jens Grabowski" w:date="2022-01-10T14:41:00Z"/>
          <w:noProof w:val="0"/>
        </w:rPr>
      </w:pPr>
      <w:del w:id="237" w:author="Jens Grabowski" w:date="2022-01-10T14:41:00Z">
        <w:r w:rsidRPr="001A78F1" w:rsidDel="00C24045">
          <w:rPr>
            <w:noProof w:val="0"/>
          </w:rPr>
          <w:delText>78400</w:delText>
        </w:r>
        <w:r w:rsidR="00C913BD" w:rsidRPr="001A78F1" w:rsidDel="00C24045">
          <w:rPr>
            <w:noProof w:val="0"/>
          </w:rPr>
          <w:delText>6.</w:delText>
        </w:r>
        <w:r w:rsidR="00C913BD" w:rsidRPr="001A78F1" w:rsidDel="00C24045">
          <w:rPr>
            <w:noProof w:val="0"/>
          </w:rPr>
          <w:tab/>
          <w:delText xml:space="preserve">ActualTypeParList ::= ( </w:delText>
        </w:r>
        <w:r w:rsidR="00FF4F19" w:rsidRPr="001A78F1" w:rsidDel="00C24045">
          <w:rPr>
            <w:noProof w:val="0"/>
          </w:rPr>
          <w:delText>"</w:delText>
        </w:r>
        <w:r w:rsidR="00C913BD" w:rsidRPr="001A78F1" w:rsidDel="00C24045">
          <w:rPr>
            <w:noProof w:val="0"/>
          </w:rPr>
          <w:delText>&lt;</w:delText>
        </w:r>
        <w:r w:rsidR="00FF4F19" w:rsidRPr="001A78F1" w:rsidDel="00C24045">
          <w:rPr>
            <w:noProof w:val="0"/>
          </w:rPr>
          <w:delText>"</w:delText>
        </w:r>
        <w:r w:rsidR="00C913BD" w:rsidRPr="001A78F1" w:rsidDel="00C24045">
          <w:rPr>
            <w:noProof w:val="0"/>
          </w:rPr>
          <w:delText xml:space="preserve"> ActualTypePar {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ActualTypePar } </w:delText>
        </w:r>
        <w:r w:rsidR="00FF4F19" w:rsidRPr="001A78F1" w:rsidDel="00C24045">
          <w:rPr>
            <w:noProof w:val="0"/>
          </w:rPr>
          <w:delText>"</w:delText>
        </w:r>
        <w:r w:rsidR="00C913BD" w:rsidRPr="001A78F1" w:rsidDel="00C24045">
          <w:rPr>
            <w:noProof w:val="0"/>
          </w:rPr>
          <w:delText>&gt;</w:delText>
        </w:r>
        <w:r w:rsidR="00FF4F19" w:rsidRPr="001A78F1" w:rsidDel="00C24045">
          <w:rPr>
            <w:noProof w:val="0"/>
          </w:rPr>
          <w:delText>"</w:delText>
        </w:r>
        <w:r w:rsidR="00C913BD" w:rsidRPr="001A78F1" w:rsidDel="00C24045">
          <w:rPr>
            <w:noProof w:val="0"/>
          </w:rPr>
          <w:delText xml:space="preserve"> ) |</w:delText>
        </w:r>
        <w:r w:rsidR="00C913BD" w:rsidRPr="001A78F1" w:rsidDel="00C24045">
          <w:rPr>
            <w:noProof w:val="0"/>
          </w:rPr>
          <w:br/>
        </w:r>
        <w:r w:rsidR="00C913BD" w:rsidRPr="001A78F1" w:rsidDel="00C24045">
          <w:rPr>
            <w:noProof w:val="0"/>
          </w:rPr>
          <w:tab/>
        </w:r>
        <w:r w:rsidR="00C913BD" w:rsidRPr="001A78F1" w:rsidDel="00C24045">
          <w:rPr>
            <w:noProof w:val="0"/>
          </w:rPr>
          <w:tab/>
          <w:delText>(</w:delText>
        </w:r>
        <w:r w:rsidR="00FF4F19" w:rsidRPr="001A78F1" w:rsidDel="00C24045">
          <w:rPr>
            <w:noProof w:val="0"/>
          </w:rPr>
          <w:delText>"</w:delText>
        </w:r>
        <w:r w:rsidR="00C913BD" w:rsidRPr="001A78F1" w:rsidDel="00C24045">
          <w:rPr>
            <w:noProof w:val="0"/>
          </w:rPr>
          <w:delText>&lt;</w:delText>
        </w:r>
        <w:r w:rsidR="00FF4F19" w:rsidRPr="001A78F1" w:rsidDel="00C24045">
          <w:rPr>
            <w:noProof w:val="0"/>
          </w:rPr>
          <w:delText>"</w:delText>
        </w:r>
        <w:r w:rsidR="00C913BD" w:rsidRPr="001A78F1" w:rsidDel="00C24045">
          <w:rPr>
            <w:noProof w:val="0"/>
          </w:rPr>
          <w:delText xml:space="preserve"> ActualTypeParAssignment {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ActualTypeParAssignment } </w:delText>
        </w:r>
        <w:r w:rsidR="00FF4F19" w:rsidRPr="001A78F1" w:rsidDel="00C24045">
          <w:rPr>
            <w:noProof w:val="0"/>
          </w:rPr>
          <w:delText>"</w:delText>
        </w:r>
        <w:r w:rsidR="00C913BD" w:rsidRPr="001A78F1" w:rsidDel="00C24045">
          <w:rPr>
            <w:noProof w:val="0"/>
          </w:rPr>
          <w:delText>&gt;</w:delText>
        </w:r>
        <w:r w:rsidR="00FF4F19" w:rsidRPr="001A78F1" w:rsidDel="00C24045">
          <w:rPr>
            <w:noProof w:val="0"/>
          </w:rPr>
          <w:delText>"</w:delText>
        </w:r>
        <w:r w:rsidR="00C913BD" w:rsidRPr="001A78F1" w:rsidDel="00C24045">
          <w:rPr>
            <w:noProof w:val="0"/>
          </w:rPr>
          <w:delText>)</w:delText>
        </w:r>
      </w:del>
    </w:p>
    <w:p w14:paraId="571D854E" w14:textId="0A6FF2D2" w:rsidR="00EC6E08" w:rsidRPr="001A78F1" w:rsidDel="00C24045" w:rsidRDefault="006E37CE" w:rsidP="00EC6E08">
      <w:pPr>
        <w:pStyle w:val="PL"/>
        <w:rPr>
          <w:del w:id="238" w:author="Jens Grabowski" w:date="2022-01-10T14:41:00Z"/>
          <w:noProof w:val="0"/>
        </w:rPr>
      </w:pPr>
      <w:del w:id="239" w:author="Jens Grabowski" w:date="2022-01-10T14:41:00Z">
        <w:r w:rsidRPr="001A78F1" w:rsidDel="00C24045">
          <w:rPr>
            <w:noProof w:val="0"/>
          </w:rPr>
          <w:delText>78400</w:delText>
        </w:r>
        <w:r w:rsidR="00C913BD" w:rsidRPr="001A78F1" w:rsidDel="00C24045">
          <w:rPr>
            <w:noProof w:val="0"/>
          </w:rPr>
          <w:delText>7.</w:delText>
        </w:r>
        <w:r w:rsidR="00C0075E" w:rsidRPr="001A78F1" w:rsidDel="00C24045">
          <w:rPr>
            <w:noProof w:val="0"/>
          </w:rPr>
          <w:tab/>
        </w:r>
        <w:r w:rsidR="00C913BD" w:rsidRPr="001A78F1" w:rsidDel="00C24045">
          <w:rPr>
            <w:noProof w:val="0"/>
          </w:rPr>
          <w:delText xml:space="preserve">ActualTypePar ::= Type | </w:delText>
        </w:r>
        <w:r w:rsidR="004D4C4A" w:rsidRPr="001A78F1" w:rsidDel="00C24045">
          <w:rPr>
            <w:noProof w:val="0"/>
          </w:rPr>
          <w:delText xml:space="preserve">Signature | </w:delText>
        </w:r>
        <w:r w:rsidR="00FF4F19" w:rsidRPr="001A78F1" w:rsidDel="00C24045">
          <w:rPr>
            <w:noProof w:val="0"/>
          </w:rPr>
          <w:delText>"</w:delText>
        </w:r>
        <w:r w:rsidR="00835942" w:rsidRPr="001A78F1" w:rsidDel="00C24045">
          <w:rPr>
            <w:noProof w:val="0"/>
          </w:rPr>
          <w:delText>-</w:delText>
        </w:r>
        <w:r w:rsidR="00FF4F19" w:rsidRPr="001A78F1" w:rsidDel="00C24045">
          <w:rPr>
            <w:noProof w:val="0"/>
          </w:rPr>
          <w:delText>"</w:delText>
        </w:r>
        <w:r w:rsidR="00EC6E08" w:rsidRPr="001A78F1" w:rsidDel="00C24045">
          <w:rPr>
            <w:noProof w:val="0"/>
          </w:rPr>
          <w:delText xml:space="preserve"> | AllKeyword</w:delText>
        </w:r>
      </w:del>
    </w:p>
    <w:p w14:paraId="228FF301" w14:textId="6BBFAD8C" w:rsidR="00EC6E08" w:rsidRPr="001A78F1" w:rsidDel="00C24045" w:rsidRDefault="00EC6E08" w:rsidP="00EC6E08">
      <w:pPr>
        <w:pStyle w:val="PL"/>
        <w:rPr>
          <w:del w:id="240" w:author="Jens Grabowski" w:date="2022-01-10T14:41:00Z"/>
          <w:noProof w:val="0"/>
        </w:rPr>
      </w:pPr>
      <w:del w:id="241" w:author="Jens Grabowski" w:date="2022-01-10T14:41:00Z">
        <w:r w:rsidRPr="001A78F1" w:rsidDel="00C24045">
          <w:rPr>
            <w:noProof w:val="0"/>
          </w:rPr>
          <w:delText>/* STATIC SEMANTICS The use of AllKeyword is only allowed inside PortDefAttribs */</w:delText>
        </w:r>
      </w:del>
    </w:p>
    <w:p w14:paraId="076A35E6" w14:textId="1DFAFEDD" w:rsidR="00C913BD" w:rsidRPr="001A78F1" w:rsidDel="00C24045" w:rsidRDefault="006E37CE" w:rsidP="00EC6E08">
      <w:pPr>
        <w:pStyle w:val="PL"/>
        <w:rPr>
          <w:del w:id="242" w:author="Jens Grabowski" w:date="2022-01-10T14:41:00Z"/>
          <w:noProof w:val="0"/>
        </w:rPr>
      </w:pPr>
      <w:del w:id="243" w:author="Jens Grabowski" w:date="2022-01-10T14:41:00Z">
        <w:r w:rsidRPr="001A78F1" w:rsidDel="00C24045">
          <w:rPr>
            <w:noProof w:val="0"/>
          </w:rPr>
          <w:delText>78400</w:delText>
        </w:r>
        <w:r w:rsidR="00C913BD" w:rsidRPr="001A78F1" w:rsidDel="00C24045">
          <w:rPr>
            <w:noProof w:val="0"/>
          </w:rPr>
          <w:delText>8.</w:delText>
        </w:r>
        <w:r w:rsidR="00C913BD" w:rsidRPr="001A78F1" w:rsidDel="00C24045">
          <w:rPr>
            <w:noProof w:val="0"/>
          </w:rPr>
          <w:tab/>
          <w:delText xml:space="preserve">ActualTypeParAssignment ::= TypeActualParIdentifier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ActualTypePar</w:delText>
        </w:r>
      </w:del>
    </w:p>
    <w:p w14:paraId="10A26571" w14:textId="45540270" w:rsidR="00AF7BE9" w:rsidRPr="001A78F1" w:rsidDel="00C24045" w:rsidRDefault="006E37CE" w:rsidP="00AF7BE9">
      <w:pPr>
        <w:pStyle w:val="PL"/>
        <w:rPr>
          <w:del w:id="244" w:author="Jens Grabowski" w:date="2022-01-10T14:41:00Z"/>
          <w:noProof w:val="0"/>
        </w:rPr>
      </w:pPr>
      <w:del w:id="245" w:author="Jens Grabowski" w:date="2022-01-10T14:41:00Z">
        <w:r w:rsidRPr="001A78F1" w:rsidDel="00C24045">
          <w:rPr>
            <w:noProof w:val="0"/>
          </w:rPr>
          <w:delText>78400</w:delText>
        </w:r>
        <w:r w:rsidR="00AF7BE9" w:rsidRPr="001A78F1" w:rsidDel="00C24045">
          <w:rPr>
            <w:noProof w:val="0"/>
          </w:rPr>
          <w:delText>9.</w:delText>
        </w:r>
        <w:bookmarkStart w:id="246" w:name="TStructDefFormalParList"/>
        <w:r w:rsidR="00C0075E" w:rsidRPr="001A78F1" w:rsidDel="00C24045">
          <w:rPr>
            <w:noProof w:val="0"/>
          </w:rPr>
          <w:tab/>
        </w:r>
        <w:r w:rsidR="00AF7BE9" w:rsidRPr="001A78F1" w:rsidDel="00C24045">
          <w:rPr>
            <w:noProof w:val="0"/>
          </w:rPr>
          <w:delText>StructDefFormalParList</w:delText>
        </w:r>
        <w:bookmarkEnd w:id="246"/>
        <w:r w:rsidR="00AF7BE9" w:rsidRPr="001A78F1" w:rsidDel="00C24045">
          <w:rPr>
            <w:noProof w:val="0"/>
          </w:rPr>
          <w:delText xml:space="preserve"> ::= </w:delText>
        </w:r>
        <w:r w:rsidR="00FF4F19" w:rsidRPr="001A78F1" w:rsidDel="00C24045">
          <w:rPr>
            <w:noProof w:val="0"/>
          </w:rPr>
          <w:delText>"</w:delText>
        </w:r>
        <w:r w:rsidR="00AF7BE9" w:rsidRPr="001A78F1" w:rsidDel="00C24045">
          <w:rPr>
            <w:noProof w:val="0"/>
          </w:rPr>
          <w:delText>(</w:delText>
        </w:r>
        <w:r w:rsidR="00FF4F19" w:rsidRPr="001A78F1" w:rsidDel="00C24045">
          <w:rPr>
            <w:noProof w:val="0"/>
          </w:rPr>
          <w:delText>"</w:delText>
        </w:r>
        <w:r w:rsidR="00AF7BE9" w:rsidRPr="001A78F1" w:rsidDel="00C24045">
          <w:rPr>
            <w:noProof w:val="0"/>
          </w:rPr>
          <w:delText xml:space="preserve"> StructDefFormalPar {</w:delText>
        </w:r>
        <w:r w:rsidR="00FF4F19" w:rsidRPr="001A78F1" w:rsidDel="00C24045">
          <w:rPr>
            <w:noProof w:val="0"/>
          </w:rPr>
          <w:delText>"</w:delText>
        </w:r>
        <w:r w:rsidR="00AF7BE9" w:rsidRPr="001A78F1" w:rsidDel="00C24045">
          <w:rPr>
            <w:noProof w:val="0"/>
          </w:rPr>
          <w:delText>,</w:delText>
        </w:r>
        <w:r w:rsidR="00FF4F19" w:rsidRPr="001A78F1" w:rsidDel="00C24045">
          <w:rPr>
            <w:noProof w:val="0"/>
          </w:rPr>
          <w:delText>"</w:delText>
        </w:r>
        <w:r w:rsidR="00AF7BE9" w:rsidRPr="001A78F1" w:rsidDel="00C24045">
          <w:rPr>
            <w:noProof w:val="0"/>
          </w:rPr>
          <w:delText xml:space="preserve"> StructDefFormalPar} </w:delText>
        </w:r>
        <w:r w:rsidR="00FF4F19" w:rsidRPr="001A78F1" w:rsidDel="00C24045">
          <w:rPr>
            <w:noProof w:val="0"/>
          </w:rPr>
          <w:delText>"</w:delText>
        </w:r>
        <w:r w:rsidR="00AF7BE9" w:rsidRPr="001A78F1" w:rsidDel="00C24045">
          <w:rPr>
            <w:noProof w:val="0"/>
          </w:rPr>
          <w:delText>)</w:delText>
        </w:r>
        <w:r w:rsidR="00FF4F19" w:rsidRPr="001A78F1" w:rsidDel="00C24045">
          <w:rPr>
            <w:noProof w:val="0"/>
          </w:rPr>
          <w:delText>"</w:delText>
        </w:r>
      </w:del>
    </w:p>
    <w:p w14:paraId="411A4BF6" w14:textId="2747DDC2" w:rsidR="00AF7BE9" w:rsidRPr="001A78F1" w:rsidDel="00C24045" w:rsidRDefault="00835942" w:rsidP="00AF7BE9">
      <w:pPr>
        <w:pStyle w:val="PL"/>
        <w:rPr>
          <w:del w:id="247" w:author="Jens Grabowski" w:date="2022-01-10T14:41:00Z"/>
          <w:noProof w:val="0"/>
          <w:u w:val="single"/>
        </w:rPr>
      </w:pPr>
      <w:bookmarkStart w:id="248" w:name="TStructDefFormalPar"/>
      <w:del w:id="249" w:author="Jens Grabowski" w:date="2022-01-10T14:41:00Z">
        <w:r w:rsidRPr="001A78F1" w:rsidDel="00C24045">
          <w:rPr>
            <w:noProof w:val="0"/>
          </w:rPr>
          <w:delText>7840</w:delText>
        </w:r>
        <w:r w:rsidR="00C0075E" w:rsidRPr="001A78F1" w:rsidDel="00C24045">
          <w:rPr>
            <w:noProof w:val="0"/>
          </w:rPr>
          <w:delText>10.</w:delText>
        </w:r>
        <w:r w:rsidR="00C0075E" w:rsidRPr="001A78F1" w:rsidDel="00C24045">
          <w:rPr>
            <w:noProof w:val="0"/>
          </w:rPr>
          <w:tab/>
        </w:r>
        <w:r w:rsidR="00AF7BE9" w:rsidRPr="001A78F1" w:rsidDel="00C24045">
          <w:rPr>
            <w:noProof w:val="0"/>
          </w:rPr>
          <w:delText>StructDefFormalPar</w:delText>
        </w:r>
        <w:bookmarkEnd w:id="248"/>
        <w:r w:rsidR="00AF7BE9" w:rsidRPr="001A78F1" w:rsidDel="00C24045">
          <w:rPr>
            <w:noProof w:val="0"/>
          </w:rPr>
          <w:delText xml:space="preserve"> ::= </w:delText>
        </w:r>
        <w:r w:rsidR="00AF7BE9" w:rsidRPr="001A78F1" w:rsidDel="00C24045">
          <w:rPr>
            <w:noProof w:val="0"/>
          </w:rPr>
          <w:tab/>
          <w:delText>FormalValuePar</w:delText>
        </w:r>
      </w:del>
    </w:p>
    <w:p w14:paraId="28E0E0C7" w14:textId="3BDCFCB5" w:rsidR="00576385" w:rsidRPr="001A78F1" w:rsidDel="00C24045" w:rsidRDefault="00835942" w:rsidP="00576385">
      <w:pPr>
        <w:pStyle w:val="PL"/>
        <w:rPr>
          <w:del w:id="250" w:author="Jens Grabowski" w:date="2022-01-10T14:41:00Z"/>
          <w:noProof w:val="0"/>
        </w:rPr>
      </w:pPr>
      <w:del w:id="251" w:author="Jens Grabowski" w:date="2022-01-10T14:41:00Z">
        <w:r w:rsidRPr="001A78F1" w:rsidDel="00C24045">
          <w:rPr>
            <w:noProof w:val="0"/>
          </w:rPr>
          <w:delText>7840</w:delText>
        </w:r>
        <w:r w:rsidR="00576385" w:rsidRPr="001A78F1" w:rsidDel="00C24045">
          <w:rPr>
            <w:noProof w:val="0"/>
          </w:rPr>
          <w:delText xml:space="preserve">11. TypeActualParList ::= (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TypeActualPar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TypeActualPar}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 |</w:delText>
        </w:r>
        <w:r w:rsidR="00576385" w:rsidRPr="001A78F1" w:rsidDel="00C24045">
          <w:rPr>
            <w:noProof w:val="0"/>
          </w:rPr>
          <w:br/>
        </w:r>
        <w:r w:rsidR="00576385" w:rsidRPr="001A78F1" w:rsidDel="00C24045">
          <w:rPr>
            <w:noProof w:val="0"/>
          </w:rPr>
          <w:tab/>
        </w:r>
        <w:r w:rsidR="00576385" w:rsidRPr="001A78F1" w:rsidDel="00C24045">
          <w:rPr>
            <w:noProof w:val="0"/>
          </w:rPr>
          <w:tab/>
        </w:r>
        <w:r w:rsidR="00576385" w:rsidRPr="001A78F1" w:rsidDel="00C24045">
          <w:rPr>
            <w:noProof w:val="0"/>
          </w:rPr>
          <w:tab/>
          <w:delText xml:space="preserve">(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TypeParAssignment {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TypeParAssignment }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w:delText>
        </w:r>
      </w:del>
    </w:p>
    <w:p w14:paraId="561C05E9" w14:textId="02987C09" w:rsidR="00C913BD" w:rsidRPr="001A78F1" w:rsidDel="00C24045" w:rsidRDefault="00835942" w:rsidP="00576385">
      <w:pPr>
        <w:pStyle w:val="PL"/>
        <w:rPr>
          <w:del w:id="252" w:author="Jens Grabowski" w:date="2022-01-10T14:41:00Z"/>
          <w:noProof w:val="0"/>
        </w:rPr>
      </w:pPr>
      <w:del w:id="253" w:author="Jens Grabowski" w:date="2022-01-10T14:41:00Z">
        <w:r w:rsidRPr="001A78F1" w:rsidDel="00C24045">
          <w:rPr>
            <w:noProof w:val="0"/>
          </w:rPr>
          <w:delText>7840</w:delText>
        </w:r>
        <w:r w:rsidR="00576385" w:rsidRPr="001A78F1" w:rsidDel="00C24045">
          <w:rPr>
            <w:noProof w:val="0"/>
          </w:rPr>
          <w:delText>12. TypeActualPar ::= ConstantExpression | TypeActualParIdentifier</w:delText>
        </w:r>
      </w:del>
    </w:p>
    <w:p w14:paraId="0C1BB0C3" w14:textId="2EDB09E9" w:rsidR="00576385" w:rsidRPr="001A78F1" w:rsidDel="00C24045" w:rsidRDefault="00576385" w:rsidP="00576385">
      <w:pPr>
        <w:pStyle w:val="PL"/>
        <w:rPr>
          <w:del w:id="254" w:author="Jens Grabowski" w:date="2022-01-10T14:41:00Z"/>
          <w:noProof w:val="0"/>
        </w:rPr>
      </w:pPr>
    </w:p>
    <w:p w14:paraId="4DAA76F6" w14:textId="482B2E7D" w:rsidR="00A35216" w:rsidRPr="001A78F1" w:rsidDel="00C24045" w:rsidRDefault="00A35216" w:rsidP="00A35216">
      <w:pPr>
        <w:pStyle w:val="H6"/>
        <w:rPr>
          <w:del w:id="255" w:author="Jens Grabowski" w:date="2022-01-10T14:41:00Z"/>
        </w:rPr>
      </w:pPr>
      <w:del w:id="256" w:author="Jens Grabowski" w:date="2022-01-10T14:41:00Z">
        <w:r w:rsidRPr="001A78F1" w:rsidDel="00C24045">
          <w:delText>Clause A.1.6.1.1</w:delText>
        </w:r>
        <w:r w:rsidRPr="001A78F1" w:rsidDel="00C24045">
          <w:tab/>
          <w:delText>Typedef definitions</w:delText>
        </w:r>
      </w:del>
    </w:p>
    <w:p w14:paraId="18D21D8C" w14:textId="0592C502" w:rsidR="00A35216" w:rsidRPr="001A78F1" w:rsidDel="00C24045" w:rsidRDefault="00A35216" w:rsidP="00384DFF">
      <w:pPr>
        <w:rPr>
          <w:del w:id="257" w:author="Jens Grabowski" w:date="2022-01-10T14:41:00Z"/>
        </w:rPr>
      </w:pPr>
      <w:del w:id="258" w:author="Jens Grabowski" w:date="2022-01-10T14:41:00Z">
        <w:r w:rsidRPr="001A78F1" w:rsidDel="00C24045">
          <w:delText>Change as follows.</w:delText>
        </w:r>
      </w:del>
    </w:p>
    <w:p w14:paraId="747C076F" w14:textId="5DF74CFC" w:rsidR="00C913BD" w:rsidRPr="001A78F1" w:rsidDel="00C24045" w:rsidRDefault="00C913BD" w:rsidP="00C913BD">
      <w:pPr>
        <w:pStyle w:val="PL"/>
        <w:rPr>
          <w:del w:id="259" w:author="Jens Grabowski" w:date="2022-01-10T14:41:00Z"/>
          <w:noProof w:val="0"/>
          <w:u w:val="single"/>
        </w:rPr>
      </w:pPr>
      <w:del w:id="260" w:author="Jens Grabowski" w:date="2022-01-10T14:41:00Z">
        <w:r w:rsidRPr="001A78F1" w:rsidDel="00C24045">
          <w:rPr>
            <w:noProof w:val="0"/>
          </w:rPr>
          <w:delText>1</w:delText>
        </w:r>
        <w:r w:rsidR="007A4880" w:rsidRPr="001A78F1" w:rsidDel="00C24045">
          <w:rPr>
            <w:noProof w:val="0"/>
          </w:rPr>
          <w:delText>5</w:delText>
        </w:r>
        <w:r w:rsidRPr="001A78F1" w:rsidDel="00C24045">
          <w:rPr>
            <w:noProof w:val="0"/>
          </w:rPr>
          <w:delText>. StructDefBody ::= (</w:delText>
        </w:r>
        <w:r w:rsidR="007A4880" w:rsidRPr="001A78F1" w:rsidDel="00C24045">
          <w:rPr>
            <w:noProof w:val="0"/>
          </w:rPr>
          <w:delText xml:space="preserve">Identifier </w:delText>
        </w:r>
        <w:r w:rsidRPr="001A78F1" w:rsidDel="00C24045">
          <w:rPr>
            <w:noProof w:val="0"/>
          </w:rPr>
          <w:delText xml:space="preserve">| AddressKeyword) </w:delText>
        </w:r>
        <w:r w:rsidRPr="001A78F1" w:rsidDel="00C24045">
          <w:rPr>
            <w:noProof w:val="0"/>
          </w:rPr>
          <w:br/>
          <w:delText xml:space="preserve">                      </w:delText>
        </w:r>
        <w:r w:rsidRPr="001A78F1" w:rsidDel="00C24045">
          <w:rPr>
            <w:noProof w:val="0"/>
            <w:u w:val="single"/>
          </w:rPr>
          <w:delText>[</w:delText>
        </w:r>
        <w:r w:rsidRPr="001A78F1" w:rsidDel="00C24045">
          <w:rPr>
            <w:noProof w:val="0"/>
          </w:rPr>
          <w:delText>FormalTypeParList</w:delText>
        </w:r>
        <w:r w:rsidRPr="001A78F1" w:rsidDel="00C24045">
          <w:rPr>
            <w:noProof w:val="0"/>
            <w:u w:val="single"/>
          </w:rPr>
          <w:delText>] [</w:delText>
        </w:r>
        <w:r w:rsidRPr="001A78F1" w:rsidDel="00C24045">
          <w:rPr>
            <w:noProof w:val="0"/>
          </w:rPr>
          <w:delText>StructDefFormalParList</w:delText>
        </w:r>
        <w:r w:rsidRPr="001A78F1" w:rsidDel="00C24045">
          <w:rPr>
            <w:noProof w:val="0"/>
            <w:u w:val="single"/>
          </w:rPr>
          <w:delText>]</w:delText>
        </w:r>
      </w:del>
    </w:p>
    <w:p w14:paraId="553610D4" w14:textId="4D95949F" w:rsidR="00C913BD" w:rsidRPr="001A78F1" w:rsidDel="00C24045" w:rsidRDefault="00C913BD" w:rsidP="00C913BD">
      <w:pPr>
        <w:pStyle w:val="PL"/>
        <w:rPr>
          <w:del w:id="261" w:author="Jens Grabowski" w:date="2022-01-10T14:41:00Z"/>
          <w:noProof w:val="0"/>
        </w:rPr>
      </w:pPr>
      <w:del w:id="262" w:author="Jens Grabowski" w:date="2022-01-10T14:41:00Z">
        <w:r w:rsidRPr="001A78F1" w:rsidDel="00C24045">
          <w:rPr>
            <w:noProof w:val="0"/>
          </w:rPr>
          <w:delText xml:space="preserve">                      </w:delText>
        </w:r>
        <w:r w:rsidR="00FF4F19" w:rsidRPr="001A78F1" w:rsidDel="00C24045">
          <w:rPr>
            <w:rFonts w:cs="Courier New"/>
            <w:noProof w:val="0"/>
          </w:rPr>
          <w:delText>"</w:delText>
        </w:r>
        <w:r w:rsidRPr="001A78F1" w:rsidDel="00C24045">
          <w:rPr>
            <w:noProof w:val="0"/>
          </w:rPr>
          <w:delText>{</w:delText>
        </w:r>
        <w:r w:rsidR="00FF4F19" w:rsidRPr="001A78F1" w:rsidDel="00C24045">
          <w:rPr>
            <w:rFonts w:cs="Courier New"/>
            <w:noProof w:val="0"/>
          </w:rPr>
          <w:delText>"</w:delText>
        </w:r>
        <w:r w:rsidRPr="001A78F1" w:rsidDel="00C24045">
          <w:rPr>
            <w:rFonts w:cs="Courier New"/>
            <w:noProof w:val="0"/>
          </w:rPr>
          <w:delText xml:space="preserve"> </w:delText>
        </w:r>
        <w:r w:rsidRPr="001A78F1" w:rsidDel="00C24045">
          <w:rPr>
            <w:noProof w:val="0"/>
          </w:rPr>
          <w:delText>[StructFieldDef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StructFieldDef}]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16307740" w14:textId="5CEFB31C" w:rsidR="00C913BD" w:rsidRPr="001A78F1" w:rsidDel="00C24045" w:rsidRDefault="007A4880" w:rsidP="00C913BD">
      <w:pPr>
        <w:pStyle w:val="PL"/>
        <w:rPr>
          <w:del w:id="263" w:author="Jens Grabowski" w:date="2022-01-10T14:41:00Z"/>
          <w:noProof w:val="0"/>
          <w:u w:val="single"/>
        </w:rPr>
      </w:pPr>
      <w:del w:id="264" w:author="Jens Grabowski" w:date="2022-01-10T14:41:00Z">
        <w:r w:rsidRPr="001A78F1" w:rsidDel="00C24045">
          <w:rPr>
            <w:noProof w:val="0"/>
          </w:rPr>
          <w:delText>27</w:delText>
        </w:r>
        <w:r w:rsidR="00C913BD" w:rsidRPr="001A78F1" w:rsidDel="00C24045">
          <w:rPr>
            <w:noProof w:val="0"/>
          </w:rPr>
          <w:delText>. UnionDefBody ::= (</w:delText>
        </w:r>
        <w:r w:rsidRPr="001A78F1" w:rsidDel="00C24045">
          <w:rPr>
            <w:noProof w:val="0"/>
          </w:rPr>
          <w:delText xml:space="preserve">Identifier </w:delText>
        </w:r>
        <w:r w:rsidR="00C913BD" w:rsidRPr="001A78F1" w:rsidDel="00C24045">
          <w:rPr>
            <w:noProof w:val="0"/>
          </w:rPr>
          <w:delText xml:space="preserve">| AddressKeyword) </w:delText>
        </w:r>
        <w:r w:rsidR="00C913BD" w:rsidRPr="001A78F1" w:rsidDel="00C24045">
          <w:rPr>
            <w:noProof w:val="0"/>
          </w:rPr>
          <w:b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 [</w:delText>
        </w:r>
        <w:r w:rsidR="00C913BD" w:rsidRPr="001A78F1" w:rsidDel="00C24045">
          <w:rPr>
            <w:noProof w:val="0"/>
          </w:rPr>
          <w:delText>StructDefFormalParList</w:delText>
        </w:r>
        <w:r w:rsidR="00C913BD" w:rsidRPr="001A78F1" w:rsidDel="00C24045">
          <w:rPr>
            <w:noProof w:val="0"/>
            <w:u w:val="single"/>
          </w:rPr>
          <w:delText>]</w:delText>
        </w:r>
      </w:del>
    </w:p>
    <w:p w14:paraId="5C5B8ABF" w14:textId="3C58C2FD" w:rsidR="00C913BD" w:rsidRPr="001A78F1" w:rsidDel="00C24045" w:rsidRDefault="00C913BD" w:rsidP="00C913BD">
      <w:pPr>
        <w:pStyle w:val="PL"/>
        <w:rPr>
          <w:del w:id="265" w:author="Jens Grabowski" w:date="2022-01-10T14:41:00Z"/>
          <w:noProof w:val="0"/>
        </w:rPr>
      </w:pPr>
      <w:del w:id="266" w:author="Jens Grabowski" w:date="2022-01-10T14:41:00Z">
        <w:r w:rsidRPr="001A78F1" w:rsidDel="00C24045">
          <w:rPr>
            <w:noProof w:val="0"/>
          </w:rPr>
          <w:delText xml:space="preserve">                     </w:delText>
        </w:r>
        <w:r w:rsidR="00FF4F19" w:rsidRPr="001A78F1" w:rsidDel="00C24045">
          <w:rPr>
            <w:rFonts w:cs="Courier New"/>
            <w:noProof w:val="0"/>
          </w:rPr>
          <w:delText>"</w:delText>
        </w:r>
        <w:r w:rsidRPr="001A78F1" w:rsidDel="00C24045">
          <w:rPr>
            <w:noProof w:val="0"/>
          </w:rPr>
          <w:delText>{</w:delText>
        </w:r>
        <w:r w:rsidR="00FF4F19" w:rsidRPr="001A78F1" w:rsidDel="00C24045">
          <w:rPr>
            <w:rFonts w:cs="Courier New"/>
            <w:noProof w:val="0"/>
          </w:rPr>
          <w:delText>"</w:delText>
        </w:r>
        <w:r w:rsidRPr="001A78F1" w:rsidDel="00C24045">
          <w:rPr>
            <w:noProof w:val="0"/>
          </w:rPr>
          <w:delText xml:space="preserve"> UnionFieldDef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UnionFieldDef}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3EE69994" w14:textId="6EEC3129" w:rsidR="00C913BD" w:rsidRPr="001A78F1" w:rsidDel="00C24045" w:rsidRDefault="007A4880" w:rsidP="00C913BD">
      <w:pPr>
        <w:pStyle w:val="PL"/>
        <w:rPr>
          <w:del w:id="267" w:author="Jens Grabowski" w:date="2022-01-10T14:41:00Z"/>
          <w:noProof w:val="0"/>
        </w:rPr>
      </w:pPr>
      <w:del w:id="268" w:author="Jens Grabowski" w:date="2022-01-10T14:41:00Z">
        <w:r w:rsidRPr="001A78F1" w:rsidDel="00C24045">
          <w:rPr>
            <w:noProof w:val="0"/>
          </w:rPr>
          <w:lastRenderedPageBreak/>
          <w:delText>33</w:delText>
        </w:r>
        <w:r w:rsidR="00C913BD" w:rsidRPr="001A78F1" w:rsidDel="00C24045">
          <w:rPr>
            <w:noProof w:val="0"/>
          </w:rPr>
          <w:delText>. StructOfDefBody ::= (Type | NestedTypeDef) (</w:delText>
        </w:r>
        <w:r w:rsidRPr="001A78F1" w:rsidDel="00C24045">
          <w:rPr>
            <w:noProof w:val="0"/>
          </w:rPr>
          <w:delText xml:space="preserve">Identifier </w:delText>
        </w:r>
        <w:r w:rsidR="00C913BD" w:rsidRPr="001A78F1" w:rsidDel="00C24045">
          <w:rPr>
            <w:noProof w:val="0"/>
          </w:rPr>
          <w:delText xml:space="preserve">| AddressKeyword) </w:delText>
        </w:r>
        <w:r w:rsidR="00C913BD" w:rsidRPr="001A78F1" w:rsidDel="00C24045">
          <w:rPr>
            <w:noProof w:val="0"/>
          </w:rPr>
          <w:b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 [</w:delText>
        </w:r>
        <w:r w:rsidR="00C913BD" w:rsidRPr="001A78F1" w:rsidDel="00C24045">
          <w:rPr>
            <w:noProof w:val="0"/>
          </w:rPr>
          <w:delText>StructDefFormalParList</w:delText>
        </w:r>
        <w:r w:rsidR="00C913BD" w:rsidRPr="001A78F1" w:rsidDel="00C24045">
          <w:rPr>
            <w:noProof w:val="0"/>
            <w:u w:val="single"/>
          </w:rPr>
          <w:delText>]</w:delText>
        </w:r>
        <w:r w:rsidR="00C913BD" w:rsidRPr="001A78F1" w:rsidDel="00C24045">
          <w:rPr>
            <w:noProof w:val="0"/>
          </w:rPr>
          <w:delText xml:space="preserve"> [SubTypeSpec]</w:delText>
        </w:r>
      </w:del>
    </w:p>
    <w:p w14:paraId="2F9E9497" w14:textId="1FE8AE0A" w:rsidR="00C913BD" w:rsidRPr="001A78F1" w:rsidDel="00C24045" w:rsidRDefault="007A4880" w:rsidP="00C913BD">
      <w:pPr>
        <w:pStyle w:val="PL"/>
        <w:rPr>
          <w:del w:id="269" w:author="Jens Grabowski" w:date="2022-01-10T14:41:00Z"/>
          <w:noProof w:val="0"/>
        </w:rPr>
      </w:pPr>
      <w:del w:id="270" w:author="Jens Grabowski" w:date="2022-01-10T14:41:00Z">
        <w:r w:rsidRPr="001A78F1" w:rsidDel="00C24045">
          <w:rPr>
            <w:noProof w:val="0"/>
          </w:rPr>
          <w:delText>35</w:delText>
        </w:r>
        <w:r w:rsidR="00C913BD" w:rsidRPr="001A78F1" w:rsidDel="00C24045">
          <w:rPr>
            <w:noProof w:val="0"/>
          </w:rPr>
          <w:delText>. EnumDef ::= EnumKeyword (</w:delText>
        </w:r>
        <w:r w:rsidRPr="001A78F1" w:rsidDel="00C24045">
          <w:rPr>
            <w:noProof w:val="0"/>
          </w:rPr>
          <w:delText xml:space="preserve">Identifier </w:delText>
        </w:r>
        <w:r w:rsidR="00C913BD" w:rsidRPr="001A78F1" w:rsidDel="00C24045">
          <w:rPr>
            <w:noProof w:val="0"/>
          </w:rPr>
          <w:delText xml:space="preserve">| AddressKeyword) </w:delText>
        </w:r>
        <w:r w:rsidR="00C913BD" w:rsidRPr="001A78F1" w:rsidDel="00C24045">
          <w:rPr>
            <w:noProof w:val="0"/>
            <w:u w:val="single"/>
          </w:rPr>
          <w:delText>[</w:delText>
        </w:r>
        <w:r w:rsidR="00C913BD" w:rsidRPr="001A78F1" w:rsidDel="00C24045">
          <w:rPr>
            <w:noProof w:val="0"/>
          </w:rPr>
          <w:delText>StructDefFormalParList</w:delText>
        </w:r>
        <w:r w:rsidR="00C913BD" w:rsidRPr="001A78F1" w:rsidDel="00C24045">
          <w:rPr>
            <w:noProof w:val="0"/>
            <w:u w:val="single"/>
          </w:rPr>
          <w:delText>]</w:delText>
        </w:r>
      </w:del>
    </w:p>
    <w:p w14:paraId="71B725D1" w14:textId="375FDD35" w:rsidR="00C913BD" w:rsidRPr="001A78F1" w:rsidDel="00C24045" w:rsidRDefault="00C913BD" w:rsidP="00C913BD">
      <w:pPr>
        <w:pStyle w:val="PL"/>
        <w:rPr>
          <w:del w:id="271" w:author="Jens Grabowski" w:date="2022-01-10T14:41:00Z"/>
          <w:noProof w:val="0"/>
        </w:rPr>
      </w:pPr>
      <w:del w:id="272" w:author="Jens Grabowski" w:date="2022-01-10T14:41:00Z">
        <w:r w:rsidRPr="001A78F1" w:rsidDel="00C24045">
          <w:rPr>
            <w:noProof w:val="0"/>
          </w:rPr>
          <w:delText xml:space="preserve">                </w:delText>
        </w:r>
        <w:r w:rsidR="00FF4F19" w:rsidRPr="001A78F1" w:rsidDel="00C24045">
          <w:rPr>
            <w:rFonts w:cs="Courier New"/>
            <w:noProof w:val="0"/>
          </w:rPr>
          <w:delText>"</w:delText>
        </w:r>
        <w:r w:rsidRPr="001A78F1" w:rsidDel="00C24045">
          <w:rPr>
            <w:noProof w:val="0"/>
          </w:rPr>
          <w:delText>{</w:delText>
        </w:r>
        <w:r w:rsidR="00FF4F19" w:rsidRPr="001A78F1" w:rsidDel="00C24045">
          <w:rPr>
            <w:rFonts w:cs="Courier New"/>
            <w:noProof w:val="0"/>
          </w:rPr>
          <w:delText>"</w:delText>
        </w:r>
        <w:r w:rsidRPr="001A78F1" w:rsidDel="00C24045">
          <w:rPr>
            <w:noProof w:val="0"/>
          </w:rPr>
          <w:delText xml:space="preserve"> EnumerationList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1A32AF46" w14:textId="749FE2C0" w:rsidR="00C913BD" w:rsidRPr="001A78F1" w:rsidDel="00C24045" w:rsidRDefault="00835942" w:rsidP="00C913BD">
      <w:pPr>
        <w:pStyle w:val="PL"/>
        <w:rPr>
          <w:del w:id="273" w:author="Jens Grabowski" w:date="2022-01-10T14:41:00Z"/>
          <w:noProof w:val="0"/>
        </w:rPr>
      </w:pPr>
      <w:del w:id="274" w:author="Jens Grabowski" w:date="2022-01-10T14:41:00Z">
        <w:r w:rsidRPr="001A78F1" w:rsidDel="00C24045">
          <w:rPr>
            <w:noProof w:val="0"/>
          </w:rPr>
          <w:delText>41</w:delText>
        </w:r>
        <w:r w:rsidR="00C913BD" w:rsidRPr="001A78F1" w:rsidDel="00C24045">
          <w:rPr>
            <w:noProof w:val="0"/>
          </w:rPr>
          <w:delText>. SubTypeDef ::= Type (</w:delText>
        </w:r>
        <w:r w:rsidR="007A4880" w:rsidRPr="001A78F1" w:rsidDel="00C24045">
          <w:rPr>
            <w:noProof w:val="0"/>
          </w:rPr>
          <w:delText xml:space="preserve">Identifier </w:delText>
        </w:r>
        <w:r w:rsidR="00C913BD" w:rsidRPr="001A78F1" w:rsidDel="00C24045">
          <w:rPr>
            <w:noProof w:val="0"/>
          </w:rPr>
          <w:delText xml:space="preserve">| AddressKeyword) </w:delText>
        </w:r>
        <w:r w:rsidR="00C913BD" w:rsidRPr="001A78F1" w:rsidDel="00C24045">
          <w:rPr>
            <w:noProof w:val="0"/>
          </w:rPr>
          <w:b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 [</w:delText>
        </w:r>
        <w:r w:rsidR="00C913BD" w:rsidRPr="001A78F1" w:rsidDel="00C24045">
          <w:rPr>
            <w:noProof w:val="0"/>
          </w:rPr>
          <w:delText>StructDefFormalParList</w:delText>
        </w:r>
        <w:r w:rsidR="00C913BD" w:rsidRPr="001A78F1" w:rsidDel="00C24045">
          <w:rPr>
            <w:noProof w:val="0"/>
            <w:u w:val="single"/>
          </w:rPr>
          <w:delText>]</w:delText>
        </w:r>
        <w:r w:rsidR="00C913BD" w:rsidRPr="001A78F1" w:rsidDel="00C24045">
          <w:rPr>
            <w:noProof w:val="0"/>
          </w:rPr>
          <w:delText xml:space="preserve"> [ArrayDef] [SubTypeSpec]</w:delText>
        </w:r>
      </w:del>
    </w:p>
    <w:p w14:paraId="257ADD15" w14:textId="0D510156" w:rsidR="00C913BD" w:rsidRPr="001A78F1" w:rsidDel="00C24045" w:rsidRDefault="00835942" w:rsidP="00C913BD">
      <w:pPr>
        <w:pStyle w:val="PL"/>
        <w:rPr>
          <w:del w:id="275" w:author="Jens Grabowski" w:date="2022-01-10T14:41:00Z"/>
          <w:noProof w:val="0"/>
        </w:rPr>
      </w:pPr>
      <w:del w:id="276" w:author="Jens Grabowski" w:date="2022-01-10T14:41:00Z">
        <w:r w:rsidRPr="001A78F1" w:rsidDel="00C24045">
          <w:rPr>
            <w:noProof w:val="0"/>
          </w:rPr>
          <w:delText>49</w:delText>
        </w:r>
        <w:r w:rsidR="00C913BD" w:rsidRPr="001A78F1" w:rsidDel="00C24045">
          <w:rPr>
            <w:noProof w:val="0"/>
          </w:rPr>
          <w:delText xml:space="preserve">. PortDefBody ::= </w:delText>
        </w:r>
        <w:r w:rsidR="00A952CC" w:rsidRPr="001A78F1" w:rsidDel="00C24045">
          <w:rPr>
            <w:noProof w:val="0"/>
          </w:rPr>
          <w:delText>Identifier</w:delText>
        </w:r>
        <w:r w:rsidR="00A952CC" w:rsidRPr="001A78F1" w:rsidDel="00C24045">
          <w:rPr>
            <w:noProof w:val="0"/>
            <w:u w:val="single"/>
          </w:rP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 [</w:delText>
        </w:r>
        <w:r w:rsidR="00C913BD" w:rsidRPr="001A78F1" w:rsidDel="00C24045">
          <w:rPr>
            <w:noProof w:val="0"/>
          </w:rPr>
          <w:delText>StructDefFormalParList</w:delText>
        </w:r>
        <w:r w:rsidR="00C913BD" w:rsidRPr="001A78F1" w:rsidDel="00C24045">
          <w:rPr>
            <w:noProof w:val="0"/>
            <w:u w:val="single"/>
          </w:rPr>
          <w:delText xml:space="preserve">] </w:delText>
        </w:r>
        <w:r w:rsidR="00C913BD" w:rsidRPr="001A78F1" w:rsidDel="00C24045">
          <w:rPr>
            <w:noProof w:val="0"/>
          </w:rPr>
          <w:delText>PortDefAttribs</w:delText>
        </w:r>
      </w:del>
    </w:p>
    <w:p w14:paraId="7580417F" w14:textId="77BBCBD8" w:rsidR="00C913BD" w:rsidRPr="001A78F1" w:rsidDel="00C24045" w:rsidRDefault="00835942" w:rsidP="00C913BD">
      <w:pPr>
        <w:pStyle w:val="PL"/>
        <w:rPr>
          <w:del w:id="277" w:author="Jens Grabowski" w:date="2022-01-10T14:41:00Z"/>
          <w:noProof w:val="0"/>
          <w:u w:val="single"/>
        </w:rPr>
      </w:pPr>
      <w:del w:id="278" w:author="Jens Grabowski" w:date="2022-01-10T14:41:00Z">
        <w:r w:rsidRPr="001A78F1" w:rsidDel="00C24045">
          <w:rPr>
            <w:noProof w:val="0"/>
          </w:rPr>
          <w:delText>73</w:delText>
        </w:r>
        <w:r w:rsidR="00C913BD" w:rsidRPr="001A78F1" w:rsidDel="00C24045">
          <w:rPr>
            <w:noProof w:val="0"/>
          </w:rPr>
          <w:delText xml:space="preserve">. ComponentDef ::= ComponentKeyword </w:delText>
        </w:r>
        <w:r w:rsidR="00243428" w:rsidRPr="001A78F1" w:rsidDel="00C24045">
          <w:rPr>
            <w:noProof w:val="0"/>
          </w:rPr>
          <w:delText>Identifier</w:delText>
        </w:r>
        <w:r w:rsidR="00C913BD" w:rsidRPr="001A78F1" w:rsidDel="00C24045">
          <w:rPr>
            <w:noProof w:val="0"/>
          </w:rPr>
          <w:delText xml:space="preserve"> </w:delText>
        </w:r>
        <w:r w:rsidR="00C913BD" w:rsidRPr="001A78F1" w:rsidDel="00C24045">
          <w:rPr>
            <w:noProof w:val="0"/>
          </w:rPr>
          <w:br/>
        </w:r>
        <w:r w:rsidR="00C913BD" w:rsidRPr="001A78F1" w:rsidDel="00C24045">
          <w:rPr>
            <w:noProof w:val="0"/>
            <w:u w:val="single"/>
          </w:rPr>
          <w:delText xml:space="preserve">                     [</w:delText>
        </w:r>
        <w:r w:rsidR="00C913BD" w:rsidRPr="001A78F1" w:rsidDel="00C24045">
          <w:rPr>
            <w:noProof w:val="0"/>
          </w:rPr>
          <w:delText>FormalTypeParList</w:delText>
        </w:r>
        <w:r w:rsidR="00C913BD" w:rsidRPr="001A78F1" w:rsidDel="00C24045">
          <w:rPr>
            <w:noProof w:val="0"/>
            <w:u w:val="single"/>
          </w:rPr>
          <w:delText>] [</w:delText>
        </w:r>
        <w:r w:rsidR="00C913BD" w:rsidRPr="001A78F1" w:rsidDel="00C24045">
          <w:rPr>
            <w:noProof w:val="0"/>
          </w:rPr>
          <w:delText>StructDefFormalParList</w:delText>
        </w:r>
        <w:r w:rsidR="00C913BD" w:rsidRPr="001A78F1" w:rsidDel="00C24045">
          <w:rPr>
            <w:noProof w:val="0"/>
            <w:u w:val="single"/>
          </w:rPr>
          <w:delText>]</w:delText>
        </w:r>
      </w:del>
    </w:p>
    <w:p w14:paraId="545DA14B" w14:textId="5F1D90FD" w:rsidR="00C913BD" w:rsidRPr="001A78F1" w:rsidDel="00C24045" w:rsidRDefault="00C913BD" w:rsidP="00C913BD">
      <w:pPr>
        <w:pStyle w:val="PL"/>
        <w:rPr>
          <w:del w:id="279" w:author="Jens Grabowski" w:date="2022-01-10T14:41:00Z"/>
          <w:noProof w:val="0"/>
        </w:rPr>
      </w:pPr>
      <w:del w:id="280" w:author="Jens Grabowski" w:date="2022-01-10T14:41:00Z">
        <w:r w:rsidRPr="001A78F1" w:rsidDel="00C24045">
          <w:rPr>
            <w:noProof w:val="0"/>
          </w:rPr>
          <w:delText xml:space="preserve">                     [ExtendsKeyword ComponentType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ComponentType}]</w:delText>
        </w:r>
      </w:del>
    </w:p>
    <w:p w14:paraId="27019356" w14:textId="7B647B66" w:rsidR="00C913BD" w:rsidRPr="001A78F1" w:rsidDel="00C24045" w:rsidRDefault="00C913BD" w:rsidP="00C913BD">
      <w:pPr>
        <w:pStyle w:val="PL"/>
        <w:rPr>
          <w:del w:id="281" w:author="Jens Grabowski" w:date="2022-01-10T14:41:00Z"/>
          <w:noProof w:val="0"/>
        </w:rPr>
      </w:pPr>
      <w:del w:id="282" w:author="Jens Grabowski" w:date="2022-01-10T14:41:00Z">
        <w:r w:rsidRPr="001A78F1" w:rsidDel="00C24045">
          <w:rPr>
            <w:noProof w:val="0"/>
          </w:rPr>
          <w:delText xml:space="preserve">                     </w:delText>
        </w:r>
        <w:r w:rsidR="00FF4F19" w:rsidRPr="001A78F1" w:rsidDel="00C24045">
          <w:rPr>
            <w:rFonts w:cs="Courier New"/>
            <w:noProof w:val="0"/>
          </w:rPr>
          <w:delText>"</w:delText>
        </w:r>
        <w:r w:rsidRPr="001A78F1" w:rsidDel="00C24045">
          <w:rPr>
            <w:noProof w:val="0"/>
          </w:rPr>
          <w:delText>{</w:delText>
        </w:r>
        <w:r w:rsidR="00FF4F19" w:rsidRPr="001A78F1" w:rsidDel="00C24045">
          <w:rPr>
            <w:rFonts w:cs="Courier New"/>
            <w:noProof w:val="0"/>
          </w:rPr>
          <w:delText>"</w:delText>
        </w:r>
        <w:r w:rsidRPr="001A78F1" w:rsidDel="00C24045">
          <w:rPr>
            <w:noProof w:val="0"/>
          </w:rPr>
          <w:delText xml:space="preserve"> [ComponentDefList]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027E22F6" w14:textId="56B72548" w:rsidR="00C913BD" w:rsidRPr="001A78F1" w:rsidDel="00C24045" w:rsidRDefault="00835942" w:rsidP="00C913BD">
      <w:pPr>
        <w:pStyle w:val="PL"/>
        <w:rPr>
          <w:del w:id="283" w:author="Jens Grabowski" w:date="2022-01-10T14:41:00Z"/>
          <w:noProof w:val="0"/>
        </w:rPr>
      </w:pPr>
      <w:del w:id="284" w:author="Jens Grabowski" w:date="2022-01-10T14:41:00Z">
        <w:r w:rsidRPr="001A78F1" w:rsidDel="00C24045">
          <w:rPr>
            <w:noProof w:val="0"/>
          </w:rPr>
          <w:delText>76</w:delText>
        </w:r>
        <w:r w:rsidR="00C913BD" w:rsidRPr="001A78F1" w:rsidDel="00C24045">
          <w:rPr>
            <w:noProof w:val="0"/>
          </w:rPr>
          <w:delText xml:space="preserve">. ComponentType ::= </w:delText>
        </w:r>
        <w:r w:rsidR="00576385" w:rsidRPr="001A78F1" w:rsidDel="00C24045">
          <w:rPr>
            <w:noProof w:val="0"/>
          </w:rPr>
          <w:delText>ExtendedIdentifier</w:delText>
        </w:r>
        <w:r w:rsidR="00C913BD" w:rsidRPr="001A78F1" w:rsidDel="00C24045">
          <w:rPr>
            <w:noProof w:val="0"/>
          </w:rPr>
          <w:br/>
          <w:delText xml:space="preserve">                      </w:delText>
        </w:r>
        <w:r w:rsidR="00C913BD" w:rsidRPr="001A78F1" w:rsidDel="00C24045">
          <w:rPr>
            <w:noProof w:val="0"/>
            <w:u w:val="single"/>
          </w:rPr>
          <w:delText>[</w:delText>
        </w:r>
        <w:r w:rsidR="00C913BD" w:rsidRPr="001A78F1" w:rsidDel="00C24045">
          <w:rPr>
            <w:noProof w:val="0"/>
          </w:rPr>
          <w:delText>ActualTypeParList</w:delText>
        </w:r>
        <w:r w:rsidR="00C913BD" w:rsidRPr="001A78F1" w:rsidDel="00C24045">
          <w:rPr>
            <w:noProof w:val="0"/>
            <w:u w:val="single"/>
          </w:rPr>
          <w:delText>] [ TypeActualParList ]</w:delText>
        </w:r>
      </w:del>
    </w:p>
    <w:p w14:paraId="3C0FED3E" w14:textId="17BBA7B7" w:rsidR="00984114" w:rsidRPr="001A78F1" w:rsidDel="00C24045" w:rsidRDefault="00835942" w:rsidP="00576385">
      <w:pPr>
        <w:pStyle w:val="PL"/>
        <w:keepNext/>
        <w:keepLines/>
        <w:rPr>
          <w:del w:id="285" w:author="Jens Grabowski" w:date="2022-01-10T14:41:00Z"/>
          <w:noProof w:val="0"/>
          <w:u w:val="single"/>
        </w:rPr>
      </w:pPr>
      <w:del w:id="286" w:author="Jens Grabowski" w:date="2022-01-10T14:41:00Z">
        <w:r w:rsidRPr="001A78F1" w:rsidDel="00C24045">
          <w:rPr>
            <w:noProof w:val="0"/>
          </w:rPr>
          <w:delText>79</w:delText>
        </w:r>
        <w:r w:rsidR="00576385" w:rsidRPr="001A78F1" w:rsidDel="00C24045">
          <w:rPr>
            <w:noProof w:val="0"/>
          </w:rPr>
          <w:delText>. PortInstance ::= PortKeyword</w:delText>
        </w:r>
        <w:r w:rsidR="001B20C7" w:rsidRPr="001A78F1" w:rsidDel="00C24045">
          <w:rPr>
            <w:noProof w:val="0"/>
          </w:rPr>
          <w:delText xml:space="preserve"> </w:delText>
        </w:r>
        <w:r w:rsidR="00576385" w:rsidRPr="001A78F1" w:rsidDel="00C24045">
          <w:rPr>
            <w:noProof w:val="0"/>
          </w:rPr>
          <w:delText>ExtendedIdentifier</w:delText>
        </w:r>
        <w:r w:rsidR="001B20C7" w:rsidRPr="001A78F1" w:rsidDel="00C24045">
          <w:rPr>
            <w:noProof w:val="0"/>
          </w:rPr>
          <w:delText xml:space="preserve"> </w:delText>
        </w:r>
        <w:r w:rsidR="001B20C7" w:rsidRPr="001A78F1" w:rsidDel="00C24045">
          <w:rPr>
            <w:noProof w:val="0"/>
            <w:u w:val="single"/>
          </w:rPr>
          <w:delText>[</w:delText>
        </w:r>
        <w:r w:rsidR="001B20C7" w:rsidRPr="001A78F1" w:rsidDel="00C24045">
          <w:rPr>
            <w:noProof w:val="0"/>
          </w:rPr>
          <w:delText>ActualTypeParList</w:delText>
        </w:r>
        <w:r w:rsidR="001B20C7" w:rsidRPr="001A78F1" w:rsidDel="00C24045">
          <w:rPr>
            <w:noProof w:val="0"/>
            <w:u w:val="single"/>
          </w:rPr>
          <w:delText>]</w:delText>
        </w:r>
      </w:del>
    </w:p>
    <w:p w14:paraId="4A0D2E01" w14:textId="1B6B4192" w:rsidR="00576385" w:rsidRPr="001A78F1" w:rsidDel="00C24045" w:rsidRDefault="00984114" w:rsidP="00576385">
      <w:pPr>
        <w:pStyle w:val="PL"/>
        <w:keepNext/>
        <w:keepLines/>
        <w:rPr>
          <w:del w:id="287" w:author="Jens Grabowski" w:date="2022-01-10T14:41:00Z"/>
          <w:noProof w:val="0"/>
        </w:rPr>
      </w:pPr>
      <w:del w:id="288" w:author="Jens Grabowski" w:date="2022-01-10T14:41:00Z">
        <w:r w:rsidRPr="001A78F1" w:rsidDel="00C24045">
          <w:rPr>
            <w:noProof w:val="0"/>
            <w:u w:val="single"/>
          </w:rPr>
          <w:delText xml:space="preserve">                  </w:delText>
        </w:r>
        <w:r w:rsidR="001B20C7" w:rsidRPr="001A78F1" w:rsidDel="00C24045">
          <w:rPr>
            <w:noProof w:val="0"/>
            <w:u w:val="single"/>
          </w:rPr>
          <w:delText xml:space="preserve"> [ TypeActualParList ]</w:delText>
        </w:r>
        <w:r w:rsidR="001B20C7" w:rsidRPr="001A78F1" w:rsidDel="00C24045">
          <w:rPr>
            <w:noProof w:val="0"/>
          </w:rPr>
          <w:delText xml:space="preserve"> </w:delText>
        </w:r>
        <w:r w:rsidR="00576385" w:rsidRPr="001A78F1" w:rsidDel="00C24045">
          <w:rPr>
            <w:noProof w:val="0"/>
          </w:rPr>
          <w:delText>PortElement {</w:delText>
        </w:r>
        <w:r w:rsidR="00FF4F19" w:rsidRPr="001A78F1" w:rsidDel="00C24045">
          <w:rPr>
            <w:noProof w:val="0"/>
          </w:rPr>
          <w:delText>"</w:delText>
        </w:r>
        <w:r w:rsidR="00576385" w:rsidRPr="001A78F1" w:rsidDel="00C24045">
          <w:rPr>
            <w:noProof w:val="0"/>
          </w:rPr>
          <w:delText>,</w:delText>
        </w:r>
        <w:r w:rsidR="00FF4F19" w:rsidRPr="001A78F1" w:rsidDel="00C24045">
          <w:rPr>
            <w:noProof w:val="0"/>
          </w:rPr>
          <w:delText>"</w:delText>
        </w:r>
        <w:r w:rsidR="00576385" w:rsidRPr="001A78F1" w:rsidDel="00C24045">
          <w:rPr>
            <w:noProof w:val="0"/>
          </w:rPr>
          <w:delText xml:space="preserve"> PortElement} </w:delText>
        </w:r>
      </w:del>
    </w:p>
    <w:p w14:paraId="76AABBF8" w14:textId="38E1DB5D" w:rsidR="00AF7BE9" w:rsidRPr="001A78F1" w:rsidDel="00C24045" w:rsidRDefault="00835942" w:rsidP="00AF7BE9">
      <w:pPr>
        <w:pStyle w:val="PL"/>
        <w:keepNext/>
        <w:keepLines/>
        <w:rPr>
          <w:del w:id="289" w:author="Jens Grabowski" w:date="2022-01-10T14:41:00Z"/>
          <w:noProof w:val="0"/>
        </w:rPr>
      </w:pPr>
      <w:del w:id="290" w:author="Jens Grabowski" w:date="2022-01-10T14:41:00Z">
        <w:r w:rsidRPr="001A78F1" w:rsidDel="00C24045">
          <w:rPr>
            <w:noProof w:val="0"/>
          </w:rPr>
          <w:delText>86</w:delText>
        </w:r>
        <w:r w:rsidR="00AF7BE9" w:rsidRPr="001A78F1" w:rsidDel="00C24045">
          <w:rPr>
            <w:noProof w:val="0"/>
          </w:rPr>
          <w:delText xml:space="preserve">. </w:delText>
        </w:r>
        <w:bookmarkStart w:id="291" w:name="TBaseTemplate"/>
        <w:r w:rsidR="00AF7BE9" w:rsidRPr="001A78F1" w:rsidDel="00C24045">
          <w:rPr>
            <w:noProof w:val="0"/>
          </w:rPr>
          <w:delText>BaseTemplate</w:delText>
        </w:r>
        <w:bookmarkEnd w:id="291"/>
        <w:r w:rsidR="00AF7BE9" w:rsidRPr="001A78F1" w:rsidDel="00C24045">
          <w:rPr>
            <w:noProof w:val="0"/>
          </w:rPr>
          <w:delText xml:space="preserve"> ::= (Type | Signature) </w:delText>
        </w:r>
        <w:r w:rsidR="006172DB" w:rsidRPr="001A78F1" w:rsidDel="00C24045">
          <w:rPr>
            <w:noProof w:val="0"/>
          </w:rPr>
          <w:delText>Identifier</w:delText>
        </w:r>
        <w:r w:rsidR="00AF7BE9" w:rsidRPr="001A78F1" w:rsidDel="00C24045">
          <w:rPr>
            <w:noProof w:val="0"/>
          </w:rPr>
          <w:br/>
          <w:delText xml:space="preserve">                      </w:delText>
        </w:r>
        <w:r w:rsidR="00AF7BE9" w:rsidRPr="001A78F1" w:rsidDel="00C24045">
          <w:rPr>
            <w:noProof w:val="0"/>
            <w:u w:val="single"/>
          </w:rPr>
          <w:delText>[</w:delText>
        </w:r>
        <w:r w:rsidR="00AF7BE9" w:rsidRPr="001A78F1" w:rsidDel="00C24045">
          <w:rPr>
            <w:noProof w:val="0"/>
          </w:rPr>
          <w:delText>FormalTypeParList</w:delText>
        </w:r>
        <w:r w:rsidR="00AF7BE9" w:rsidRPr="001A78F1" w:rsidDel="00C24045">
          <w:rPr>
            <w:noProof w:val="0"/>
            <w:u w:val="single"/>
          </w:rPr>
          <w:delText>]</w:delText>
        </w:r>
        <w:r w:rsidR="00AF7BE9" w:rsidRPr="001A78F1" w:rsidDel="00C24045">
          <w:rPr>
            <w:noProof w:val="0"/>
          </w:rPr>
          <w:delText xml:space="preserve"> [</w:delText>
        </w:r>
        <w:r w:rsidR="00FF4F19" w:rsidRPr="001A78F1" w:rsidDel="00C24045">
          <w:rPr>
            <w:noProof w:val="0"/>
          </w:rPr>
          <w:delText>"</w:delText>
        </w:r>
        <w:r w:rsidR="00AF7BE9" w:rsidRPr="001A78F1" w:rsidDel="00C24045">
          <w:rPr>
            <w:noProof w:val="0"/>
          </w:rPr>
          <w:delText>(</w:delText>
        </w:r>
        <w:r w:rsidR="00FF4F19" w:rsidRPr="001A78F1" w:rsidDel="00C24045">
          <w:rPr>
            <w:noProof w:val="0"/>
          </w:rPr>
          <w:delText>"</w:delText>
        </w:r>
        <w:r w:rsidR="006172DB" w:rsidRPr="001A78F1" w:rsidDel="00C24045">
          <w:rPr>
            <w:noProof w:val="0"/>
          </w:rPr>
          <w:delText>TemplateOrValueFormalParList</w:delText>
        </w:r>
        <w:r w:rsidR="00FF4F19" w:rsidRPr="001A78F1" w:rsidDel="00C24045">
          <w:rPr>
            <w:noProof w:val="0"/>
          </w:rPr>
          <w:delText>"</w:delText>
        </w:r>
        <w:r w:rsidR="00AF7BE9" w:rsidRPr="001A78F1" w:rsidDel="00C24045">
          <w:rPr>
            <w:noProof w:val="0"/>
          </w:rPr>
          <w:delText>)</w:delText>
        </w:r>
        <w:r w:rsidR="00FF4F19" w:rsidRPr="001A78F1" w:rsidDel="00C24045">
          <w:rPr>
            <w:noProof w:val="0"/>
          </w:rPr>
          <w:delText>"</w:delText>
        </w:r>
        <w:r w:rsidR="00AF7BE9" w:rsidRPr="001A78F1" w:rsidDel="00C24045">
          <w:rPr>
            <w:noProof w:val="0"/>
          </w:rPr>
          <w:delText>]</w:delText>
        </w:r>
      </w:del>
    </w:p>
    <w:p w14:paraId="0EFA109C" w14:textId="52D5D954" w:rsidR="00254726" w:rsidRPr="001A78F1" w:rsidDel="00C24045" w:rsidRDefault="00835942" w:rsidP="00254726">
      <w:pPr>
        <w:pStyle w:val="PL"/>
        <w:rPr>
          <w:del w:id="292" w:author="Jens Grabowski" w:date="2022-01-10T14:41:00Z"/>
          <w:noProof w:val="0"/>
        </w:rPr>
      </w:pPr>
      <w:del w:id="293" w:author="Jens Grabowski" w:date="2022-01-10T14:41:00Z">
        <w:r w:rsidRPr="001A78F1" w:rsidDel="00C24045">
          <w:rPr>
            <w:noProof w:val="0"/>
          </w:rPr>
          <w:delText>100</w:delText>
        </w:r>
        <w:r w:rsidR="00CD036B" w:rsidRPr="001A78F1" w:rsidDel="00C24045">
          <w:rPr>
            <w:noProof w:val="0"/>
          </w:rPr>
          <w:delText>.</w:delText>
        </w:r>
        <w:r w:rsidR="00254726" w:rsidRPr="001A78F1" w:rsidDel="00C24045">
          <w:rPr>
            <w:noProof w:val="0"/>
          </w:rPr>
          <w:delText xml:space="preserve"> </w:delText>
        </w:r>
        <w:bookmarkStart w:id="294" w:name="TStructFieldRef"/>
        <w:r w:rsidR="00254726" w:rsidRPr="001A78F1" w:rsidDel="00C24045">
          <w:rPr>
            <w:noProof w:val="0"/>
          </w:rPr>
          <w:delText>StructFieldRef</w:delText>
        </w:r>
        <w:bookmarkEnd w:id="294"/>
        <w:r w:rsidR="00254726" w:rsidRPr="001A78F1" w:rsidDel="00C24045">
          <w:rPr>
            <w:noProof w:val="0"/>
          </w:rPr>
          <w:delText xml:space="preserve"> ::= </w:delText>
        </w:r>
        <w:r w:rsidR="00F970E1" w:rsidRPr="001A78F1" w:rsidDel="00C24045">
          <w:rPr>
            <w:noProof w:val="0"/>
          </w:rPr>
          <w:delText xml:space="preserve">Identifier </w:delText>
        </w:r>
        <w:r w:rsidR="00254726" w:rsidRPr="001A78F1" w:rsidDel="00C24045">
          <w:rPr>
            <w:noProof w:val="0"/>
          </w:rPr>
          <w:delText xml:space="preserve">| PredefinedType | </w:delText>
        </w:r>
        <w:r w:rsidR="00254726" w:rsidRPr="001A78F1" w:rsidDel="00C24045">
          <w:rPr>
            <w:noProof w:val="0"/>
            <w:u w:val="single"/>
          </w:rPr>
          <w:delText>ReferencedType</w:delText>
        </w:r>
      </w:del>
    </w:p>
    <w:p w14:paraId="2A5BD95C" w14:textId="42D9466D" w:rsidR="00254726" w:rsidRPr="001A78F1" w:rsidDel="00C24045" w:rsidRDefault="00254726" w:rsidP="00254726">
      <w:pPr>
        <w:pStyle w:val="PL"/>
        <w:rPr>
          <w:del w:id="295" w:author="Jens Grabowski" w:date="2022-01-10T14:41:00Z"/>
          <w:noProof w:val="0"/>
        </w:rPr>
      </w:pPr>
      <w:del w:id="296" w:author="Jens Grabowski" w:date="2022-01-10T14:41:00Z">
        <w:r w:rsidRPr="001A78F1" w:rsidDel="00C24045">
          <w:rPr>
            <w:noProof w:val="0"/>
          </w:rPr>
          <w:delText>/* STATIC SEMANTICS - PredefinedType and ReferencedType shall be used for anytype value notation only. PredefinedType shall not be AnyTypeKeyword.*/</w:delText>
        </w:r>
      </w:del>
    </w:p>
    <w:p w14:paraId="20AE6A1A" w14:textId="388E66FB" w:rsidR="00C913BD" w:rsidRPr="001A78F1" w:rsidDel="00C24045" w:rsidRDefault="00835942" w:rsidP="00C913BD">
      <w:pPr>
        <w:pStyle w:val="PL"/>
        <w:rPr>
          <w:del w:id="297" w:author="Jens Grabowski" w:date="2022-01-10T14:41:00Z"/>
          <w:noProof w:val="0"/>
        </w:rPr>
      </w:pPr>
      <w:del w:id="298" w:author="Jens Grabowski" w:date="2022-01-10T14:41:00Z">
        <w:r w:rsidRPr="001A78F1" w:rsidDel="00C24045">
          <w:rPr>
            <w:noProof w:val="0"/>
          </w:rPr>
          <w:delText>158</w:delText>
        </w:r>
        <w:r w:rsidR="00C913BD" w:rsidRPr="001A78F1" w:rsidDel="00C24045">
          <w:rPr>
            <w:noProof w:val="0"/>
          </w:rPr>
          <w:delText xml:space="preserve">. FunctionDef ::= FunctionKeyword </w:delText>
        </w:r>
        <w:r w:rsidR="00BD1225" w:rsidRPr="001A78F1" w:rsidDel="00C24045">
          <w:rPr>
            <w:noProof w:val="0"/>
          </w:rPr>
          <w:delText>Identifier</w:delText>
        </w:r>
        <w:r w:rsidR="00BD1225" w:rsidRPr="001A78F1" w:rsidDel="00C24045">
          <w:rPr>
            <w:noProof w:val="0"/>
            <w:u w:val="single"/>
          </w:rP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w:delText>
        </w:r>
      </w:del>
    </w:p>
    <w:p w14:paraId="5E292C74" w14:textId="22952977" w:rsidR="00C913BD" w:rsidRPr="001A78F1" w:rsidDel="00C24045" w:rsidRDefault="00C913BD" w:rsidP="00C913BD">
      <w:pPr>
        <w:pStyle w:val="PL"/>
        <w:rPr>
          <w:del w:id="299" w:author="Jens Grabowski" w:date="2022-01-10T14:41:00Z"/>
          <w:noProof w:val="0"/>
        </w:rPr>
      </w:pPr>
      <w:del w:id="300" w:author="Jens Grabowski" w:date="2022-01-10T14:41:00Z">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[FunctionFormalParList]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[RunsOnSpec] [ReturnType] StatementBlock</w:delText>
        </w:r>
      </w:del>
    </w:p>
    <w:p w14:paraId="6C9B4324" w14:textId="01356791" w:rsidR="00C913BD" w:rsidRPr="001A78F1" w:rsidDel="00C24045" w:rsidRDefault="00835942" w:rsidP="00C913BD">
      <w:pPr>
        <w:pStyle w:val="PL"/>
        <w:rPr>
          <w:del w:id="301" w:author="Jens Grabowski" w:date="2022-01-10T14:41:00Z"/>
          <w:noProof w:val="0"/>
        </w:rPr>
      </w:pPr>
      <w:del w:id="302" w:author="Jens Grabowski" w:date="2022-01-10T14:41:00Z">
        <w:r w:rsidRPr="001A78F1" w:rsidDel="00C24045">
          <w:rPr>
            <w:noProof w:val="0"/>
          </w:rPr>
          <w:delText>175</w:delText>
        </w:r>
        <w:r w:rsidR="00C913BD" w:rsidRPr="001A78F1" w:rsidDel="00C24045">
          <w:rPr>
            <w:noProof w:val="0"/>
          </w:rPr>
          <w:delText xml:space="preserve">. FunctionInstance ::= FunctionRef </w:delText>
        </w:r>
        <w:r w:rsidR="00C913BD" w:rsidRPr="001A78F1" w:rsidDel="00C24045">
          <w:rPr>
            <w:noProof w:val="0"/>
            <w:u w:val="single"/>
          </w:rPr>
          <w:delText>[</w:delText>
        </w:r>
        <w:r w:rsidR="00C913BD" w:rsidRPr="001A78F1" w:rsidDel="00C24045">
          <w:rPr>
            <w:noProof w:val="0"/>
          </w:rPr>
          <w:delText>ActualTypeParList</w:delText>
        </w:r>
        <w:r w:rsidR="00C913BD" w:rsidRPr="001A78F1" w:rsidDel="00C24045">
          <w:rPr>
            <w:noProof w:val="0"/>
            <w:u w:val="single"/>
          </w:rPr>
          <w:delText>]</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w:delText>
        </w:r>
        <w:r w:rsidR="006E37CE" w:rsidRPr="001A78F1" w:rsidDel="00C24045">
          <w:rPr>
            <w:noProof w:val="0"/>
          </w:rPr>
          <w:delText>ActualParList</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del>
    </w:p>
    <w:p w14:paraId="1B6BB697" w14:textId="4788BAB2" w:rsidR="00C913BD" w:rsidRPr="001A78F1" w:rsidDel="00C24045" w:rsidRDefault="00835942" w:rsidP="00C913BD">
      <w:pPr>
        <w:pStyle w:val="PL"/>
        <w:rPr>
          <w:del w:id="303" w:author="Jens Grabowski" w:date="2022-01-10T14:41:00Z"/>
          <w:noProof w:val="0"/>
        </w:rPr>
      </w:pPr>
      <w:del w:id="304" w:author="Jens Grabowski" w:date="2022-01-10T14:41:00Z">
        <w:r w:rsidRPr="001A78F1" w:rsidDel="00C24045">
          <w:rPr>
            <w:noProof w:val="0"/>
          </w:rPr>
          <w:delText>178</w:delText>
        </w:r>
        <w:r w:rsidR="00C913BD" w:rsidRPr="001A78F1" w:rsidDel="00C24045">
          <w:rPr>
            <w:noProof w:val="0"/>
          </w:rPr>
          <w:delText xml:space="preserve">. SignatureDef ::= SignatureKeyword </w:delText>
        </w:r>
        <w:r w:rsidR="004F5786" w:rsidRPr="001A78F1" w:rsidDel="00C24045">
          <w:rPr>
            <w:noProof w:val="0"/>
          </w:rPr>
          <w:delText xml:space="preserve">Identifier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w:delText>
        </w:r>
      </w:del>
    </w:p>
    <w:p w14:paraId="0E4871BC" w14:textId="2F0E712F" w:rsidR="00C913BD" w:rsidRPr="001A78F1" w:rsidDel="00C24045" w:rsidRDefault="00C913BD" w:rsidP="00C913BD">
      <w:pPr>
        <w:pStyle w:val="PL"/>
        <w:rPr>
          <w:del w:id="305" w:author="Jens Grabowski" w:date="2022-01-10T14:41:00Z"/>
          <w:noProof w:val="0"/>
        </w:rPr>
      </w:pPr>
      <w:del w:id="306" w:author="Jens Grabowski" w:date="2022-01-10T14:41:00Z">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[SignatureFormalParList]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[ReturnType | NoBlockKeyword]</w:delText>
        </w:r>
      </w:del>
    </w:p>
    <w:p w14:paraId="0C3FF997" w14:textId="4D9E4B5B" w:rsidR="00C913BD" w:rsidRPr="001A78F1" w:rsidDel="00C24045" w:rsidRDefault="00C913BD" w:rsidP="00C913BD">
      <w:pPr>
        <w:pStyle w:val="PL"/>
        <w:rPr>
          <w:del w:id="307" w:author="Jens Grabowski" w:date="2022-01-10T14:41:00Z"/>
          <w:noProof w:val="0"/>
        </w:rPr>
      </w:pPr>
      <w:del w:id="308" w:author="Jens Grabowski" w:date="2022-01-10T14:41:00Z">
        <w:r w:rsidRPr="001A78F1" w:rsidDel="00C24045">
          <w:rPr>
            <w:noProof w:val="0"/>
          </w:rPr>
          <w:delText xml:space="preserve">                      [ExceptionSpec]</w:delText>
        </w:r>
      </w:del>
    </w:p>
    <w:p w14:paraId="0D56C37D" w14:textId="76C07645" w:rsidR="00C913BD" w:rsidRPr="001A78F1" w:rsidDel="00C24045" w:rsidRDefault="00835942" w:rsidP="00C913BD">
      <w:pPr>
        <w:pStyle w:val="PL"/>
        <w:rPr>
          <w:del w:id="309" w:author="Jens Grabowski" w:date="2022-01-10T14:41:00Z"/>
          <w:noProof w:val="0"/>
        </w:rPr>
      </w:pPr>
      <w:del w:id="310" w:author="Jens Grabowski" w:date="2022-01-10T14:41:00Z">
        <w:r w:rsidRPr="001A78F1" w:rsidDel="00C24045">
          <w:rPr>
            <w:noProof w:val="0"/>
          </w:rPr>
          <w:delText>183</w:delText>
        </w:r>
        <w:r w:rsidR="00C913BD" w:rsidRPr="001A78F1" w:rsidDel="00C24045">
          <w:rPr>
            <w:noProof w:val="0"/>
          </w:rPr>
          <w:delText xml:space="preserve">. Signature ::= </w:delText>
        </w:r>
        <w:r w:rsidR="004F5786" w:rsidRPr="001A78F1" w:rsidDel="00C24045">
          <w:rPr>
            <w:noProof w:val="0"/>
          </w:rPr>
          <w:delText xml:space="preserve">ExtendedIdentifier </w:delText>
        </w:r>
        <w:r w:rsidR="00C913BD" w:rsidRPr="001A78F1" w:rsidDel="00C24045">
          <w:rPr>
            <w:noProof w:val="0"/>
            <w:u w:val="single"/>
          </w:rPr>
          <w:delText>[</w:delText>
        </w:r>
        <w:r w:rsidR="00C913BD" w:rsidRPr="001A78F1" w:rsidDel="00C24045">
          <w:rPr>
            <w:noProof w:val="0"/>
          </w:rPr>
          <w:delText>ActualTypeParList</w:delText>
        </w:r>
        <w:r w:rsidR="00C913BD" w:rsidRPr="001A78F1" w:rsidDel="00C24045">
          <w:rPr>
            <w:noProof w:val="0"/>
            <w:u w:val="single"/>
          </w:rPr>
          <w:delText>]</w:delText>
        </w:r>
      </w:del>
    </w:p>
    <w:p w14:paraId="54965DA3" w14:textId="120BC4C1" w:rsidR="00C913BD" w:rsidRPr="001A78F1" w:rsidDel="00C24045" w:rsidRDefault="00835942" w:rsidP="00C913BD">
      <w:pPr>
        <w:pStyle w:val="PL"/>
        <w:rPr>
          <w:del w:id="311" w:author="Jens Grabowski" w:date="2022-01-10T14:41:00Z"/>
          <w:noProof w:val="0"/>
        </w:rPr>
      </w:pPr>
      <w:del w:id="312" w:author="Jens Grabowski" w:date="2022-01-10T14:41:00Z">
        <w:r w:rsidRPr="001A78F1" w:rsidDel="00C24045">
          <w:rPr>
            <w:noProof w:val="0"/>
          </w:rPr>
          <w:delText>185</w:delText>
        </w:r>
        <w:r w:rsidR="00C913BD" w:rsidRPr="001A78F1" w:rsidDel="00C24045">
          <w:rPr>
            <w:noProof w:val="0"/>
          </w:rPr>
          <w:delText xml:space="preserve">. TestcaseDef ::= TestcaseKeyword </w:delText>
        </w:r>
        <w:r w:rsidR="004F5786" w:rsidRPr="001A78F1" w:rsidDel="00C24045">
          <w:rPr>
            <w:noProof w:val="0"/>
          </w:rPr>
          <w:delText>Identifier</w:delText>
        </w:r>
        <w:r w:rsidR="004F5786" w:rsidRPr="001A78F1" w:rsidDel="00C24045">
          <w:rPr>
            <w:noProof w:val="0"/>
            <w:u w:val="single"/>
          </w:rP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w:delText>
        </w:r>
      </w:del>
    </w:p>
    <w:p w14:paraId="27931E24" w14:textId="0066BD05" w:rsidR="00C913BD" w:rsidRPr="001A78F1" w:rsidDel="00C24045" w:rsidRDefault="00C913BD" w:rsidP="00C913BD">
      <w:pPr>
        <w:pStyle w:val="PL"/>
        <w:rPr>
          <w:del w:id="313" w:author="Jens Grabowski" w:date="2022-01-10T14:41:00Z"/>
          <w:noProof w:val="0"/>
        </w:rPr>
      </w:pPr>
      <w:del w:id="314" w:author="Jens Grabowski" w:date="2022-01-10T14:41:00Z">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w:delText>
        </w:r>
        <w:r w:rsidR="004F5786" w:rsidRPr="001A78F1" w:rsidDel="00C24045">
          <w:rPr>
            <w:noProof w:val="0"/>
          </w:rPr>
          <w:delText>TemplateOrValueFormalParList</w:delText>
        </w:r>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ConfigSpec </w:delText>
        </w:r>
      </w:del>
    </w:p>
    <w:p w14:paraId="51F82272" w14:textId="194EF14C" w:rsidR="00C913BD" w:rsidRPr="001A78F1" w:rsidDel="00C24045" w:rsidRDefault="00C913BD" w:rsidP="00C913BD">
      <w:pPr>
        <w:pStyle w:val="PL"/>
        <w:rPr>
          <w:del w:id="315" w:author="Jens Grabowski" w:date="2022-01-10T14:41:00Z"/>
          <w:noProof w:val="0"/>
        </w:rPr>
      </w:pPr>
      <w:del w:id="316" w:author="Jens Grabowski" w:date="2022-01-10T14:41:00Z">
        <w:r w:rsidRPr="001A78F1" w:rsidDel="00C24045">
          <w:rPr>
            <w:noProof w:val="0"/>
          </w:rPr>
          <w:delText xml:space="preserve">                     StatementBlock</w:delText>
        </w:r>
      </w:del>
    </w:p>
    <w:p w14:paraId="374E4150" w14:textId="28676E84" w:rsidR="00C913BD" w:rsidRPr="001A78F1" w:rsidDel="00C24045" w:rsidRDefault="007B2F45" w:rsidP="00C913BD">
      <w:pPr>
        <w:pStyle w:val="PL"/>
        <w:rPr>
          <w:del w:id="317" w:author="Jens Grabowski" w:date="2022-01-10T14:41:00Z"/>
          <w:noProof w:val="0"/>
        </w:rPr>
      </w:pPr>
      <w:del w:id="318" w:author="Jens Grabowski" w:date="2022-01-10T14:41:00Z">
        <w:r w:rsidRPr="001A78F1" w:rsidDel="00C24045">
          <w:rPr>
            <w:noProof w:val="0"/>
          </w:rPr>
          <w:delText>190</w:delText>
        </w:r>
        <w:r w:rsidR="00C913BD" w:rsidRPr="001A78F1" w:rsidDel="00C24045">
          <w:rPr>
            <w:noProof w:val="0"/>
          </w:rPr>
          <w:delText xml:space="preserve">. TestcaseInstance ::= ExecuteKeyword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w:delText>
        </w:r>
        <w:r w:rsidR="00CD0DAE" w:rsidRPr="001A78F1" w:rsidDel="00C24045">
          <w:rPr>
            <w:noProof w:val="0"/>
          </w:rPr>
          <w:delText xml:space="preserve">ExtendedIdentifier </w:delText>
        </w:r>
        <w:r w:rsidR="00C913BD" w:rsidRPr="001A78F1" w:rsidDel="00C24045">
          <w:rPr>
            <w:noProof w:val="0"/>
            <w:u w:val="single"/>
          </w:rPr>
          <w:delText>[</w:delText>
        </w:r>
        <w:r w:rsidR="00C913BD" w:rsidRPr="001A78F1" w:rsidDel="00C24045">
          <w:rPr>
            <w:noProof w:val="0"/>
          </w:rPr>
          <w:delText>ActualTypeParList</w:delText>
        </w:r>
        <w:r w:rsidR="00C913BD" w:rsidRPr="001A78F1" w:rsidDel="00C24045">
          <w:rPr>
            <w:noProof w:val="0"/>
            <w:u w:val="single"/>
          </w:rPr>
          <w:delText>]</w:delText>
        </w:r>
        <w:r w:rsidR="00C913BD" w:rsidRPr="001A78F1" w:rsidDel="00C24045">
          <w:rPr>
            <w:noProof w:val="0"/>
          </w:rPr>
          <w:delText xml:space="preserve"> </w:delText>
        </w:r>
        <w:r w:rsidR="00C913BD" w:rsidRPr="001A78F1" w:rsidDel="00C24045">
          <w:rPr>
            <w:noProof w:val="0"/>
          </w:rPr>
          <w:b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w:delText>
        </w:r>
        <w:r w:rsidR="006E37CE" w:rsidRPr="001A78F1" w:rsidDel="00C24045">
          <w:rPr>
            <w:noProof w:val="0"/>
          </w:rPr>
          <w:delText>ActualParList</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del>
    </w:p>
    <w:p w14:paraId="502C61FE" w14:textId="14410E88" w:rsidR="00C913BD" w:rsidRPr="001A78F1" w:rsidDel="00C24045" w:rsidRDefault="00C913BD" w:rsidP="00C913BD">
      <w:pPr>
        <w:pStyle w:val="PL"/>
        <w:rPr>
          <w:del w:id="319" w:author="Jens Grabowski" w:date="2022-01-10T14:41:00Z"/>
          <w:noProof w:val="0"/>
        </w:rPr>
      </w:pPr>
      <w:del w:id="320" w:author="Jens Grabowski" w:date="2022-01-10T14:41:00Z">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00CD0DAE" w:rsidRPr="001A78F1" w:rsidDel="00C24045">
          <w:rPr>
            <w:noProof w:val="0"/>
          </w:rPr>
          <w:delText>(Expression | Minus) [</w:delText>
        </w:r>
        <w:r w:rsidR="00FF4F19" w:rsidRPr="001A78F1" w:rsidDel="00C24045">
          <w:rPr>
            <w:noProof w:val="0"/>
          </w:rPr>
          <w:delText>"</w:delText>
        </w:r>
        <w:r w:rsidR="00CD0DAE" w:rsidRPr="001A78F1" w:rsidDel="00C24045">
          <w:rPr>
            <w:noProof w:val="0"/>
          </w:rPr>
          <w:delText>,</w:delText>
        </w:r>
        <w:r w:rsidR="00FF4F19" w:rsidRPr="001A78F1" w:rsidDel="00C24045">
          <w:rPr>
            <w:noProof w:val="0"/>
          </w:rPr>
          <w:delText>"</w:delText>
        </w:r>
        <w:r w:rsidR="00CD0DAE" w:rsidRPr="001A78F1" w:rsidDel="00C24045">
          <w:rPr>
            <w:noProof w:val="0"/>
          </w:rPr>
          <w:delText xml:space="preserve"> SingleExpression]</w:delText>
        </w:r>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51B8357F" w14:textId="1D6EFEB7" w:rsidR="00C913BD" w:rsidRPr="001A78F1" w:rsidDel="00C24045" w:rsidRDefault="0040162F" w:rsidP="00C913BD">
      <w:pPr>
        <w:pStyle w:val="PL"/>
        <w:rPr>
          <w:del w:id="321" w:author="Jens Grabowski" w:date="2022-01-10T14:41:00Z"/>
          <w:noProof w:val="0"/>
        </w:rPr>
      </w:pPr>
      <w:del w:id="322" w:author="Jens Grabowski" w:date="2022-01-10T14:41:00Z">
        <w:r w:rsidRPr="001A78F1" w:rsidDel="00C24045">
          <w:rPr>
            <w:noProof w:val="0"/>
          </w:rPr>
          <w:delText>192</w:delText>
        </w:r>
        <w:r w:rsidR="00C913BD" w:rsidRPr="001A78F1" w:rsidDel="00C24045">
          <w:rPr>
            <w:noProof w:val="0"/>
          </w:rPr>
          <w:delText xml:space="preserve">. AltstepDef ::= AltstepKeyword </w:delText>
        </w:r>
        <w:r w:rsidR="008A7A92" w:rsidRPr="001A78F1" w:rsidDel="00C24045">
          <w:rPr>
            <w:noProof w:val="0"/>
          </w:rPr>
          <w:delText>Identifier</w:delText>
        </w:r>
        <w:r w:rsidR="008A7A92" w:rsidRPr="001A78F1" w:rsidDel="00C24045">
          <w:rPr>
            <w:noProof w:val="0"/>
            <w:u w:val="single"/>
          </w:rPr>
          <w:delText xml:space="preserve"> </w:delText>
        </w:r>
        <w:r w:rsidR="00C913BD" w:rsidRPr="001A78F1" w:rsidDel="00C24045">
          <w:rPr>
            <w:noProof w:val="0"/>
            <w:u w:val="single"/>
          </w:rPr>
          <w:delText>[</w:delText>
        </w:r>
        <w:r w:rsidR="00C913BD" w:rsidRPr="001A78F1" w:rsidDel="00C24045">
          <w:rPr>
            <w:noProof w:val="0"/>
          </w:rPr>
          <w:delText>FormalTypeParList</w:delText>
        </w:r>
        <w:r w:rsidR="00C913BD" w:rsidRPr="001A78F1" w:rsidDel="00C24045">
          <w:rPr>
            <w:noProof w:val="0"/>
            <w:u w:val="single"/>
          </w:rPr>
          <w:delText>]</w:delText>
        </w:r>
      </w:del>
    </w:p>
    <w:p w14:paraId="22E93C61" w14:textId="6E7A6063" w:rsidR="00C913BD" w:rsidRPr="001A78F1" w:rsidDel="00C24045" w:rsidRDefault="00C913BD" w:rsidP="00C913BD">
      <w:pPr>
        <w:pStyle w:val="PL"/>
        <w:rPr>
          <w:del w:id="323" w:author="Jens Grabowski" w:date="2022-01-10T14:41:00Z"/>
          <w:noProof w:val="0"/>
        </w:rPr>
      </w:pPr>
      <w:del w:id="324" w:author="Jens Grabowski" w:date="2022-01-10T14:41:00Z">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w:delText>
        </w:r>
        <w:r w:rsidR="008A7A92" w:rsidRPr="001A78F1" w:rsidDel="00C24045">
          <w:rPr>
            <w:noProof w:val="0"/>
          </w:rPr>
          <w:delText>FunctionFormalParList</w:delText>
        </w:r>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[RunsOnSpec]</w:delText>
        </w:r>
      </w:del>
    </w:p>
    <w:p w14:paraId="68BE16A6" w14:textId="5A0ABB46" w:rsidR="00C913BD" w:rsidRPr="001A78F1" w:rsidDel="00C24045" w:rsidRDefault="00C913BD" w:rsidP="00C913BD">
      <w:pPr>
        <w:pStyle w:val="PL"/>
        <w:rPr>
          <w:del w:id="325" w:author="Jens Grabowski" w:date="2022-01-10T14:41:00Z"/>
          <w:noProof w:val="0"/>
        </w:rPr>
      </w:pPr>
      <w:del w:id="326" w:author="Jens Grabowski" w:date="2022-01-10T14:41:00Z">
        <w:r w:rsidRPr="001A78F1" w:rsidDel="00C24045">
          <w:rPr>
            <w:noProof w:val="0"/>
          </w:rPr>
          <w:delText xml:space="preserve">                    </w:delText>
        </w:r>
        <w:r w:rsidR="00FF4F19" w:rsidRPr="001A78F1" w:rsidDel="00C24045">
          <w:rPr>
            <w:rFonts w:cs="Courier New"/>
            <w:noProof w:val="0"/>
          </w:rPr>
          <w:delText>"</w:delText>
        </w:r>
        <w:r w:rsidRPr="001A78F1" w:rsidDel="00C24045">
          <w:rPr>
            <w:noProof w:val="0"/>
          </w:rPr>
          <w:delText>{</w:delText>
        </w:r>
        <w:r w:rsidR="00FF4F19" w:rsidRPr="001A78F1" w:rsidDel="00C24045">
          <w:rPr>
            <w:rFonts w:cs="Courier New"/>
            <w:noProof w:val="0"/>
          </w:rPr>
          <w:delText>"</w:delText>
        </w:r>
        <w:r w:rsidRPr="001A78F1" w:rsidDel="00C24045">
          <w:rPr>
            <w:noProof w:val="0"/>
          </w:rPr>
          <w:delText xml:space="preserve"> AltstepLocalDefList AltGuardList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del>
    </w:p>
    <w:p w14:paraId="5F77CE19" w14:textId="4AD8421F" w:rsidR="00C913BD" w:rsidRPr="001A78F1" w:rsidDel="00C24045" w:rsidRDefault="00287748" w:rsidP="00C913BD">
      <w:pPr>
        <w:pStyle w:val="PL"/>
        <w:rPr>
          <w:del w:id="327" w:author="Jens Grabowski" w:date="2022-01-10T14:41:00Z"/>
          <w:noProof w:val="0"/>
        </w:rPr>
      </w:pPr>
      <w:del w:id="328" w:author="Jens Grabowski" w:date="2022-01-10T14:41:00Z">
        <w:r w:rsidRPr="001A78F1" w:rsidDel="00C24045">
          <w:rPr>
            <w:noProof w:val="0"/>
          </w:rPr>
          <w:delText>196</w:delText>
        </w:r>
        <w:r w:rsidR="00C913BD" w:rsidRPr="001A78F1" w:rsidDel="00C24045">
          <w:rPr>
            <w:noProof w:val="0"/>
          </w:rPr>
          <w:delText xml:space="preserve">. AltstepInstance ::= </w:delText>
        </w:r>
        <w:r w:rsidRPr="001A78F1" w:rsidDel="00C24045">
          <w:rPr>
            <w:noProof w:val="0"/>
          </w:rPr>
          <w:delText xml:space="preserve">ExtendedIdentifier </w:delText>
        </w:r>
        <w:r w:rsidR="00C913BD" w:rsidRPr="001A78F1" w:rsidDel="00C24045">
          <w:rPr>
            <w:noProof w:val="0"/>
            <w:u w:val="single"/>
          </w:rPr>
          <w:delText>[</w:delText>
        </w:r>
        <w:r w:rsidR="00C913BD" w:rsidRPr="001A78F1" w:rsidDel="00C24045">
          <w:rPr>
            <w:noProof w:val="0"/>
          </w:rPr>
          <w:delText>ActualTypeParList</w:delText>
        </w:r>
        <w:r w:rsidR="00C913BD" w:rsidRPr="001A78F1" w:rsidDel="00C24045">
          <w:rPr>
            <w:noProof w:val="0"/>
            <w:u w:val="single"/>
          </w:rPr>
          <w:delText>]</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r w:rsidR="00C913BD" w:rsidRPr="001A78F1" w:rsidDel="00C24045">
          <w:rPr>
            <w:noProof w:val="0"/>
          </w:rPr>
          <w:delText xml:space="preserve"> [</w:delText>
        </w:r>
        <w:r w:rsidR="00835942" w:rsidRPr="001A78F1" w:rsidDel="00C24045">
          <w:rPr>
            <w:noProof w:val="0"/>
          </w:rPr>
          <w:delText>ActualParList</w:delText>
        </w:r>
        <w:r w:rsidR="00C913BD" w:rsidRPr="001A78F1" w:rsidDel="00C24045">
          <w:rPr>
            <w:noProof w:val="0"/>
          </w:rPr>
          <w:delText xml:space="preserve">] </w:delText>
        </w:r>
        <w:r w:rsidR="00FF4F19" w:rsidRPr="001A78F1" w:rsidDel="00C24045">
          <w:rPr>
            <w:noProof w:val="0"/>
          </w:rPr>
          <w:delText>"</w:delText>
        </w:r>
        <w:r w:rsidR="00C913BD" w:rsidRPr="001A78F1" w:rsidDel="00C24045">
          <w:rPr>
            <w:noProof w:val="0"/>
          </w:rPr>
          <w:delText>)</w:delText>
        </w:r>
        <w:r w:rsidR="00FF4F19" w:rsidRPr="001A78F1" w:rsidDel="00C24045">
          <w:rPr>
            <w:noProof w:val="0"/>
          </w:rPr>
          <w:delText>"</w:delText>
        </w:r>
      </w:del>
    </w:p>
    <w:p w14:paraId="122A6F39" w14:textId="43A8AE3D" w:rsidR="00C913BD" w:rsidRPr="001A78F1" w:rsidDel="00C24045" w:rsidRDefault="007B2F45" w:rsidP="00C913BD">
      <w:pPr>
        <w:pStyle w:val="PL"/>
        <w:rPr>
          <w:del w:id="329" w:author="Jens Grabowski" w:date="2022-01-10T14:41:00Z"/>
          <w:noProof w:val="0"/>
        </w:rPr>
      </w:pPr>
      <w:del w:id="330" w:author="Jens Grabowski" w:date="2022-01-10T14:41:00Z">
        <w:r w:rsidRPr="001A78F1" w:rsidDel="00C24045">
          <w:rPr>
            <w:noProof w:val="0"/>
          </w:rPr>
          <w:delText>408</w:delText>
        </w:r>
        <w:r w:rsidR="00C913BD" w:rsidRPr="001A78F1" w:rsidDel="00C24045">
          <w:rPr>
            <w:noProof w:val="0"/>
          </w:rPr>
          <w:delText xml:space="preserve">. ReferencedType ::= [GlobalModuleId Dot] TypeReference </w:delText>
        </w:r>
        <w:r w:rsidR="00C913BD" w:rsidRPr="001A78F1" w:rsidDel="00C24045">
          <w:rPr>
            <w:noProof w:val="0"/>
            <w:u w:val="single"/>
          </w:rPr>
          <w:delText>[</w:delText>
        </w:r>
        <w:r w:rsidR="00C913BD" w:rsidRPr="001A78F1" w:rsidDel="00C24045">
          <w:rPr>
            <w:noProof w:val="0"/>
          </w:rPr>
          <w:delText>TypeActualParList</w:delText>
        </w:r>
        <w:r w:rsidR="00C913BD" w:rsidRPr="001A78F1" w:rsidDel="00C24045">
          <w:rPr>
            <w:noProof w:val="0"/>
            <w:u w:val="single"/>
          </w:rPr>
          <w:delText>]</w:delText>
        </w:r>
        <w:r w:rsidR="00C913BD" w:rsidRPr="001A78F1" w:rsidDel="00C24045">
          <w:rPr>
            <w:noProof w:val="0"/>
          </w:rPr>
          <w:delText xml:space="preserve"> </w:delText>
        </w:r>
        <w:r w:rsidR="00C913BD" w:rsidRPr="001A78F1" w:rsidDel="00C24045">
          <w:rPr>
            <w:noProof w:val="0"/>
          </w:rPr>
          <w:br/>
          <w:delText xml:space="preserve">                        [ExtendedFieldReference]</w:delText>
        </w:r>
      </w:del>
    </w:p>
    <w:p w14:paraId="00F9A4E5" w14:textId="39312D08" w:rsidR="00C913BD" w:rsidRPr="001A78F1" w:rsidDel="00C24045" w:rsidRDefault="00C913BD" w:rsidP="00650E86">
      <w:pPr>
        <w:pStyle w:val="PL"/>
        <w:keepNext/>
        <w:rPr>
          <w:del w:id="331" w:author="Jens Grabowski" w:date="2022-01-10T14:41:00Z"/>
          <w:noProof w:val="0"/>
        </w:rPr>
      </w:pPr>
    </w:p>
    <w:p w14:paraId="043787BD" w14:textId="288C0902" w:rsidR="00057A69" w:rsidRPr="001A78F1" w:rsidDel="00C24045" w:rsidRDefault="007B2F45" w:rsidP="00650E86">
      <w:pPr>
        <w:pStyle w:val="PL"/>
        <w:keepNext/>
        <w:rPr>
          <w:del w:id="332" w:author="Jens Grabowski" w:date="2022-01-10T14:41:00Z"/>
          <w:noProof w:val="0"/>
        </w:rPr>
      </w:pPr>
      <w:del w:id="333" w:author="Jens Grabowski" w:date="2022-01-10T14:41:00Z">
        <w:r w:rsidRPr="001A78F1" w:rsidDel="00C24045">
          <w:rPr>
            <w:noProof w:val="0"/>
          </w:rPr>
          <w:delText>541</w:delText>
        </w:r>
        <w:r w:rsidR="00C913BD" w:rsidRPr="001A78F1" w:rsidDel="00C24045">
          <w:rPr>
            <w:noProof w:val="0"/>
          </w:rPr>
          <w:delText>. ExtendedFieldReference ::= {((Dot (</w:delText>
        </w:r>
        <w:r w:rsidR="00057A69" w:rsidRPr="001A78F1" w:rsidDel="00C24045">
          <w:rPr>
            <w:noProof w:val="0"/>
          </w:rPr>
          <w:delText xml:space="preserve">Identifier </w:delText>
        </w:r>
        <w:r w:rsidR="00057A69" w:rsidRPr="001A78F1" w:rsidDel="00C24045">
          <w:rPr>
            <w:noProof w:val="0"/>
            <w:u w:val="single"/>
          </w:rPr>
          <w:delText>[</w:delText>
        </w:r>
        <w:r w:rsidR="00057A69" w:rsidRPr="001A78F1" w:rsidDel="00C24045">
          <w:rPr>
            <w:noProof w:val="0"/>
          </w:rPr>
          <w:delText>ActualTypeParList</w:delText>
        </w:r>
        <w:r w:rsidR="00057A69" w:rsidRPr="001A78F1" w:rsidDel="00C24045">
          <w:rPr>
            <w:noProof w:val="0"/>
            <w:u w:val="single"/>
          </w:rPr>
          <w:delText>][</w:delText>
        </w:r>
        <w:r w:rsidR="00057A69" w:rsidRPr="001A78F1" w:rsidDel="00C24045">
          <w:rPr>
            <w:noProof w:val="0"/>
          </w:rPr>
          <w:delText>TypeActualParList</w:delText>
        </w:r>
        <w:r w:rsidR="00057A69" w:rsidRPr="001A78F1" w:rsidDel="00C24045">
          <w:rPr>
            <w:noProof w:val="0"/>
            <w:u w:val="single"/>
          </w:rPr>
          <w:delText>]</w:delText>
        </w:r>
        <w:r w:rsidR="00C913BD" w:rsidRPr="001A78F1" w:rsidDel="00C24045">
          <w:rPr>
            <w:noProof w:val="0"/>
          </w:rPr>
          <w:delText>|</w:delText>
        </w:r>
      </w:del>
    </w:p>
    <w:p w14:paraId="615F0705" w14:textId="3813DDE7" w:rsidR="00C913BD" w:rsidRPr="001A78F1" w:rsidDel="00C24045" w:rsidRDefault="00057A69" w:rsidP="00650E86">
      <w:pPr>
        <w:pStyle w:val="PL"/>
        <w:keepNext/>
        <w:rPr>
          <w:del w:id="334" w:author="Jens Grabowski" w:date="2022-01-10T14:41:00Z"/>
          <w:noProof w:val="0"/>
        </w:rPr>
      </w:pPr>
      <w:del w:id="335" w:author="Jens Grabowski" w:date="2022-01-10T14:41:00Z">
        <w:r w:rsidRPr="001A78F1" w:rsidDel="00C24045">
          <w:rPr>
            <w:noProof w:val="0"/>
          </w:rPr>
          <w:delText xml:space="preserve">                                  </w:delText>
        </w:r>
        <w:r w:rsidR="00C913BD" w:rsidRPr="001A78F1" w:rsidDel="00C24045">
          <w:rPr>
            <w:noProof w:val="0"/>
          </w:rPr>
          <w:delText xml:space="preserve"> </w:delText>
        </w:r>
        <w:r w:rsidRPr="001A78F1" w:rsidDel="00C24045">
          <w:rPr>
            <w:noProof w:val="0"/>
          </w:rPr>
          <w:delText xml:space="preserve">     PredefinedType</w:delText>
        </w:r>
        <w:r w:rsidR="00DE1B5D" w:rsidRPr="001A78F1" w:rsidDel="00C24045">
          <w:rPr>
            <w:noProof w:val="0"/>
          </w:rPr>
          <w:delText xml:space="preserve"> </w:delText>
        </w:r>
        <w:r w:rsidR="00C913BD" w:rsidRPr="001A78F1" w:rsidDel="00C24045">
          <w:rPr>
            <w:noProof w:val="0"/>
          </w:rPr>
          <w:delText>))</w:delText>
        </w:r>
      </w:del>
    </w:p>
    <w:p w14:paraId="159D3A58" w14:textId="6A11D9DD" w:rsidR="00C913BD" w:rsidRPr="001A78F1" w:rsidDel="00C24045" w:rsidRDefault="00C913BD" w:rsidP="007C3245">
      <w:pPr>
        <w:pStyle w:val="HTMLVorformatiert"/>
        <w:rPr>
          <w:del w:id="336" w:author="Jens Grabowski" w:date="2022-01-10T14:41:00Z"/>
          <w:sz w:val="16"/>
          <w:szCs w:val="16"/>
          <w:lang w:eastAsia="de-DE"/>
        </w:rPr>
      </w:pPr>
      <w:del w:id="337" w:author="Jens Grabowski" w:date="2022-01-10T14:41:00Z">
        <w:r w:rsidRPr="001A78F1" w:rsidDel="00C24045">
          <w:rPr>
            <w:sz w:val="16"/>
            <w:szCs w:val="16"/>
          </w:rPr>
          <w:delText xml:space="preserve">                                   | ArrayOrBitRef</w:delText>
        </w:r>
        <w:r w:rsidR="0062555B" w:rsidRPr="001A78F1" w:rsidDel="00C24045">
          <w:rPr>
            <w:sz w:val="16"/>
            <w:szCs w:val="16"/>
            <w:u w:val="single"/>
          </w:rPr>
          <w:delText xml:space="preserve"> </w:delText>
        </w:r>
        <w:r w:rsidR="0062555B" w:rsidRPr="001A78F1" w:rsidDel="00C24045">
          <w:rPr>
            <w:sz w:val="16"/>
            <w:szCs w:val="16"/>
            <w:lang w:eastAsia="de-DE"/>
          </w:rPr>
          <w:delText>| (</w:delText>
        </w:r>
        <w:r w:rsidR="00FF4F19" w:rsidRPr="001A78F1" w:rsidDel="00C24045">
          <w:rPr>
            <w:sz w:val="16"/>
            <w:szCs w:val="16"/>
            <w:lang w:eastAsia="de-DE"/>
          </w:rPr>
          <w:delText>"</w:delText>
        </w:r>
        <w:r w:rsidR="0062555B" w:rsidRPr="001A78F1" w:rsidDel="00C24045">
          <w:rPr>
            <w:sz w:val="16"/>
            <w:szCs w:val="16"/>
            <w:lang w:eastAsia="de-DE"/>
          </w:rPr>
          <w:delText>[</w:delText>
        </w:r>
        <w:r w:rsidR="00FF4F19" w:rsidRPr="001A78F1" w:rsidDel="00C24045">
          <w:rPr>
            <w:sz w:val="16"/>
            <w:szCs w:val="16"/>
            <w:lang w:eastAsia="de-DE"/>
          </w:rPr>
          <w:delText>"</w:delText>
        </w:r>
        <w:r w:rsidR="00057A69" w:rsidRPr="001A78F1" w:rsidDel="00C24045">
          <w:rPr>
            <w:sz w:val="16"/>
            <w:szCs w:val="16"/>
          </w:rPr>
          <w:delText xml:space="preserve">Minus </w:delText>
        </w:r>
        <w:r w:rsidR="00FF4F19" w:rsidRPr="001A78F1" w:rsidDel="00C24045">
          <w:rPr>
            <w:sz w:val="16"/>
            <w:szCs w:val="16"/>
            <w:lang w:eastAsia="de-DE"/>
          </w:rPr>
          <w:delText>"</w:delText>
        </w:r>
        <w:r w:rsidR="0062555B" w:rsidRPr="001A78F1" w:rsidDel="00C24045">
          <w:rPr>
            <w:sz w:val="16"/>
            <w:szCs w:val="16"/>
            <w:lang w:eastAsia="de-DE"/>
          </w:rPr>
          <w:delText>]</w:delText>
        </w:r>
        <w:r w:rsidR="00FF4F19" w:rsidRPr="001A78F1" w:rsidDel="00C24045">
          <w:rPr>
            <w:sz w:val="16"/>
            <w:szCs w:val="16"/>
            <w:lang w:eastAsia="de-DE"/>
          </w:rPr>
          <w:delText>"</w:delText>
        </w:r>
        <w:r w:rsidR="0062555B" w:rsidRPr="001A78F1" w:rsidDel="00C24045">
          <w:rPr>
            <w:sz w:val="16"/>
            <w:szCs w:val="16"/>
            <w:lang w:eastAsia="de-DE"/>
          </w:rPr>
          <w:delText>)</w:delText>
        </w:r>
        <w:r w:rsidRPr="001A78F1" w:rsidDel="00C24045">
          <w:rPr>
            <w:sz w:val="16"/>
            <w:szCs w:val="16"/>
          </w:rPr>
          <w:delText xml:space="preserve"> ) }+</w:delText>
        </w:r>
      </w:del>
    </w:p>
    <w:p w14:paraId="4BD40F4B" w14:textId="6C1BCEF2" w:rsidR="00C913BD" w:rsidRPr="001A78F1" w:rsidDel="00C24045" w:rsidRDefault="00C913BD" w:rsidP="00C913BD">
      <w:pPr>
        <w:pStyle w:val="PL"/>
        <w:rPr>
          <w:del w:id="338" w:author="Jens Grabowski" w:date="2022-01-10T14:41:00Z"/>
          <w:noProof w:val="0"/>
        </w:rPr>
      </w:pPr>
      <w:del w:id="339" w:author="Jens Grabowski" w:date="2022-01-10T14:41:00Z">
        <w:r w:rsidRPr="001A78F1" w:rsidDel="00C24045">
          <w:rPr>
            <w:noProof w:val="0"/>
          </w:rPr>
          <w:delText xml:space="preserve">/* STATIC SEMANTIC - The Identifier </w:delText>
        </w:r>
        <w:r w:rsidR="00057A69" w:rsidRPr="001A78F1" w:rsidDel="00C24045">
          <w:rPr>
            <w:noProof w:val="0"/>
          </w:rPr>
          <w:delText>refers to a type definition if the type of the VarInstance or ReferencedValue in which the ExtendedFieldReference is used is anytype. ArrayOrBitRef shall be used when referencing elements of values or arrays. The square brackets with dash shall be used when referencing inner types of a record of or set of type.</w:delText>
        </w:r>
        <w:r w:rsidRPr="001A78F1" w:rsidDel="00C24045">
          <w:rPr>
            <w:noProof w:val="0"/>
          </w:rPr>
          <w:delText>*/</w:delText>
        </w:r>
      </w:del>
    </w:p>
    <w:p w14:paraId="215B9B78" w14:textId="01DF06F0" w:rsidR="00EC7A34" w:rsidRPr="001A78F1" w:rsidDel="00C24045" w:rsidRDefault="00EC7A34" w:rsidP="00C913BD">
      <w:pPr>
        <w:pStyle w:val="PL"/>
        <w:rPr>
          <w:del w:id="340" w:author="Jens Grabowski" w:date="2022-01-10T14:41:00Z"/>
          <w:noProof w:val="0"/>
        </w:rPr>
      </w:pPr>
    </w:p>
    <w:p w14:paraId="0E465FA1" w14:textId="2B75C61B" w:rsidR="001F308A" w:rsidRPr="001A78F1" w:rsidRDefault="001F308A" w:rsidP="00076378">
      <w:pPr>
        <w:pStyle w:val="berschrift2"/>
      </w:pPr>
      <w:bookmarkStart w:id="341" w:name="_Toc66109211"/>
      <w:bookmarkStart w:id="342" w:name="_Toc66110190"/>
      <w:bookmarkStart w:id="343" w:name="_Toc67906591"/>
      <w:bookmarkStart w:id="344" w:name="_Toc72910975"/>
      <w:r w:rsidRPr="001A78F1">
        <w:t>5.6</w:t>
      </w:r>
      <w:r w:rsidR="00076378" w:rsidRPr="001A78F1">
        <w:tab/>
      </w:r>
      <w:r w:rsidRPr="001A78F1">
        <w:t>Extension to ETSI ES 203 790, clause 5.1</w:t>
      </w:r>
      <w:r w:rsidR="001E6EF0" w:rsidRPr="001A78F1">
        <w:t xml:space="preserve"> </w:t>
      </w:r>
      <w:r w:rsidRPr="001A78F1">
        <w:t>(Classes and Objects)</w:t>
      </w:r>
      <w:bookmarkEnd w:id="341"/>
      <w:bookmarkEnd w:id="342"/>
      <w:bookmarkEnd w:id="343"/>
      <w:bookmarkEnd w:id="344"/>
    </w:p>
    <w:p w14:paraId="4D8A15B9" w14:textId="44DBC329" w:rsidR="00B27A50" w:rsidRPr="001A78F1" w:rsidRDefault="00B27A50" w:rsidP="00B27A50">
      <w:pPr>
        <w:pStyle w:val="H6"/>
      </w:pPr>
      <w:r w:rsidRPr="001A78F1">
        <w:t>Clause 5.1.1.0</w:t>
      </w:r>
      <w:r w:rsidRPr="001A78F1">
        <w:tab/>
        <w:t>General</w:t>
      </w:r>
    </w:p>
    <w:p w14:paraId="773A0B11" w14:textId="77777777" w:rsidR="001F308A" w:rsidRPr="001A78F1" w:rsidRDefault="001F308A" w:rsidP="001F308A">
      <w:r w:rsidRPr="001A78F1">
        <w:t>Change the following paragraph:</w:t>
      </w:r>
    </w:p>
    <w:p w14:paraId="08C77DD2" w14:textId="77777777" w:rsidR="001F308A" w:rsidRPr="001A78F1" w:rsidRDefault="001F308A" w:rsidP="001F308A">
      <w:pPr>
        <w:rPr>
          <w:b/>
          <w:i/>
        </w:rPr>
      </w:pPr>
      <w:r w:rsidRPr="001A78F1">
        <w:rPr>
          <w:b/>
          <w:i/>
        </w:rPr>
        <w:t>Syntactical Structure</w:t>
      </w:r>
    </w:p>
    <w:p w14:paraId="77037A90" w14:textId="421C55F0" w:rsidR="001F308A" w:rsidRPr="001A78F1" w:rsidRDefault="001F308A" w:rsidP="001F308A">
      <w:pPr>
        <w:pStyle w:val="PL"/>
        <w:rPr>
          <w:noProof w:val="0"/>
        </w:rPr>
      </w:pPr>
      <w:r w:rsidRPr="001A78F1">
        <w:rPr>
          <w:noProof w:val="0"/>
        </w:rPr>
        <w:t>[</w:t>
      </w:r>
      <w:r w:rsidRPr="001A78F1">
        <w:rPr>
          <w:b/>
          <w:noProof w:val="0"/>
        </w:rPr>
        <w:t>public</w:t>
      </w:r>
      <w:r w:rsidRPr="001A78F1">
        <w:rPr>
          <w:noProof w:val="0"/>
        </w:rPr>
        <w:t xml:space="preserve"> | </w:t>
      </w:r>
      <w:r w:rsidRPr="001A78F1">
        <w:rPr>
          <w:b/>
          <w:noProof w:val="0"/>
        </w:rPr>
        <w:t>private</w:t>
      </w:r>
      <w:r w:rsidRPr="001A78F1">
        <w:rPr>
          <w:noProof w:val="0"/>
        </w:rPr>
        <w:t xml:space="preserve">] </w:t>
      </w:r>
      <w:r w:rsidRPr="001A78F1">
        <w:rPr>
          <w:noProof w:val="0"/>
        </w:rPr>
        <w:br/>
      </w:r>
      <w:r w:rsidRPr="001A78F1">
        <w:rPr>
          <w:b/>
          <w:noProof w:val="0"/>
        </w:rPr>
        <w:t>type</w:t>
      </w:r>
      <w:r w:rsidRPr="001A78F1">
        <w:rPr>
          <w:noProof w:val="0"/>
        </w:rPr>
        <w:t xml:space="preserve"> [</w:t>
      </w:r>
      <w:r w:rsidRPr="001A78F1">
        <w:rPr>
          <w:b/>
          <w:noProof w:val="0"/>
        </w:rPr>
        <w:t>external</w:t>
      </w:r>
      <w:r w:rsidRPr="001A78F1">
        <w:rPr>
          <w:noProof w:val="0"/>
        </w:rPr>
        <w:t xml:space="preserve">] </w:t>
      </w:r>
      <w:r w:rsidRPr="001A78F1">
        <w:rPr>
          <w:b/>
          <w:noProof w:val="0"/>
        </w:rPr>
        <w:t>class</w:t>
      </w:r>
      <w:r w:rsidRPr="001A78F1">
        <w:rPr>
          <w:noProof w:val="0"/>
        </w:rPr>
        <w:t xml:space="preserve"> [</w:t>
      </w:r>
      <w:r w:rsidRPr="001A78F1">
        <w:rPr>
          <w:b/>
          <w:noProof w:val="0"/>
        </w:rPr>
        <w:t>@final</w:t>
      </w:r>
      <w:r w:rsidRPr="001A78F1">
        <w:rPr>
          <w:noProof w:val="0"/>
        </w:rPr>
        <w:t xml:space="preserve"> |</w:t>
      </w:r>
      <w:r w:rsidRPr="001A78F1">
        <w:rPr>
          <w:b/>
          <w:noProof w:val="0"/>
        </w:rPr>
        <w:t>@abstract</w:t>
      </w:r>
      <w:r w:rsidRPr="001A78F1">
        <w:rPr>
          <w:noProof w:val="0"/>
        </w:rPr>
        <w:t xml:space="preserve">] </w:t>
      </w:r>
      <w:r w:rsidRPr="001A78F1">
        <w:rPr>
          <w:noProof w:val="0"/>
        </w:rPr>
        <w:br/>
      </w:r>
      <w:r w:rsidRPr="001A78F1">
        <w:rPr>
          <w:i/>
          <w:noProof w:val="0"/>
        </w:rPr>
        <w:t xml:space="preserve">Identifier </w:t>
      </w:r>
      <w:r w:rsidRPr="001A78F1">
        <w:rPr>
          <w:iCs/>
          <w:noProof w:val="0"/>
        </w:rPr>
        <w:t>[</w:t>
      </w:r>
      <w:r w:rsidRPr="001A78F1">
        <w:rPr>
          <w:i/>
          <w:noProof w:val="0"/>
        </w:rPr>
        <w:t>FormalTypeParList</w:t>
      </w:r>
      <w:r w:rsidRPr="001A78F1">
        <w:rPr>
          <w:iCs/>
          <w:noProof w:val="0"/>
        </w:rPr>
        <w:t>]</w:t>
      </w:r>
      <w:r w:rsidRPr="001A78F1">
        <w:rPr>
          <w:noProof w:val="0"/>
        </w:rPr>
        <w:t xml:space="preserve"> [</w:t>
      </w:r>
      <w:r w:rsidRPr="001A78F1">
        <w:rPr>
          <w:b/>
          <w:noProof w:val="0"/>
        </w:rPr>
        <w:t>extends</w:t>
      </w:r>
      <w:r w:rsidRPr="001A78F1">
        <w:rPr>
          <w:noProof w:val="0"/>
        </w:rPr>
        <w:t xml:space="preserve"> </w:t>
      </w:r>
      <w:r w:rsidRPr="001A78F1">
        <w:rPr>
          <w:i/>
          <w:noProof w:val="0"/>
        </w:rPr>
        <w:t>Type</w:t>
      </w:r>
      <w:r w:rsidRPr="001A78F1">
        <w:rPr>
          <w:noProof w:val="0"/>
        </w:rPr>
        <w:t xml:space="preserve">] </w:t>
      </w:r>
      <w:r w:rsidRPr="001A78F1">
        <w:rPr>
          <w:noProof w:val="0"/>
        </w:rPr>
        <w:br/>
        <w:t>[</w:t>
      </w:r>
      <w:ins w:id="345" w:author="Jens Grabowski" w:date="2022-01-10T14:42:00Z">
        <w:r w:rsidR="00C24045">
          <w:rPr>
            <w:i/>
            <w:noProof w:val="0"/>
          </w:rPr>
          <w:t>R</w:t>
        </w:r>
        <w:r w:rsidR="00C24045" w:rsidRPr="001A78F1">
          <w:rPr>
            <w:i/>
            <w:noProof w:val="0"/>
          </w:rPr>
          <w:t>unsOnSpec</w:t>
        </w:r>
      </w:ins>
      <w:del w:id="346" w:author="Jens Grabowski" w:date="2022-01-10T14:42:00Z">
        <w:r w:rsidRPr="001A78F1" w:rsidDel="00C24045">
          <w:rPr>
            <w:i/>
            <w:noProof w:val="0"/>
          </w:rPr>
          <w:delText>runsOnSpec</w:delText>
        </w:r>
      </w:del>
      <w:r w:rsidRPr="001A78F1">
        <w:rPr>
          <w:noProof w:val="0"/>
        </w:rPr>
        <w:t>] [</w:t>
      </w:r>
      <w:r w:rsidRPr="001A78F1">
        <w:rPr>
          <w:i/>
          <w:noProof w:val="0"/>
        </w:rPr>
        <w:t>systemSpec</w:t>
      </w:r>
      <w:r w:rsidRPr="001A78F1">
        <w:rPr>
          <w:noProof w:val="0"/>
        </w:rPr>
        <w:t>] [</w:t>
      </w:r>
      <w:r w:rsidRPr="001A78F1">
        <w:rPr>
          <w:i/>
          <w:noProof w:val="0"/>
        </w:rPr>
        <w:t>mtcSpec</w:t>
      </w:r>
      <w:r w:rsidRPr="001A78F1">
        <w:rPr>
          <w:noProof w:val="0"/>
        </w:rPr>
        <w:t>]</w:t>
      </w:r>
      <w:r w:rsidRPr="001A78F1">
        <w:rPr>
          <w:noProof w:val="0"/>
        </w:rPr>
        <w:br/>
      </w:r>
      <w:r w:rsidR="00FF4F19" w:rsidRPr="001A78F1">
        <w:rPr>
          <w:noProof w:val="0"/>
        </w:rPr>
        <w:t>"</w:t>
      </w:r>
      <w:r w:rsidRPr="001A78F1">
        <w:rPr>
          <w:noProof w:val="0"/>
        </w:rPr>
        <w:t>{</w:t>
      </w:r>
      <w:r w:rsidR="00FF4F19" w:rsidRPr="001A78F1">
        <w:rPr>
          <w:noProof w:val="0"/>
        </w:rPr>
        <w:t>"</w:t>
      </w:r>
      <w:r w:rsidRPr="001A78F1">
        <w:rPr>
          <w:noProof w:val="0"/>
        </w:rPr>
        <w:t xml:space="preserve"> {</w:t>
      </w:r>
      <w:r w:rsidRPr="001A78F1">
        <w:rPr>
          <w:i/>
          <w:noProof w:val="0"/>
        </w:rPr>
        <w:t>ClassMember</w:t>
      </w:r>
      <w:r w:rsidRPr="001A78F1">
        <w:rPr>
          <w:noProof w:val="0"/>
        </w:rPr>
        <w:t xml:space="preserve">} </w:t>
      </w:r>
      <w:r w:rsidR="00FF4F19" w:rsidRPr="001A78F1">
        <w:rPr>
          <w:noProof w:val="0"/>
        </w:rPr>
        <w:t>"</w:t>
      </w:r>
      <w:r w:rsidRPr="001A78F1">
        <w:rPr>
          <w:noProof w:val="0"/>
        </w:rPr>
        <w:t>}</w:t>
      </w:r>
      <w:r w:rsidR="00FF4F19" w:rsidRPr="001A78F1">
        <w:rPr>
          <w:noProof w:val="0"/>
        </w:rPr>
        <w:t>"</w:t>
      </w:r>
      <w:r w:rsidRPr="001A78F1">
        <w:rPr>
          <w:noProof w:val="0"/>
        </w:rPr>
        <w:t xml:space="preserve"> </w:t>
      </w:r>
      <w:r w:rsidRPr="001A78F1">
        <w:rPr>
          <w:noProof w:val="0"/>
        </w:rPr>
        <w:br/>
        <w:t>[</w:t>
      </w:r>
      <w:r w:rsidRPr="001A78F1">
        <w:rPr>
          <w:b/>
          <w:noProof w:val="0"/>
        </w:rPr>
        <w:t>finally</w:t>
      </w:r>
      <w:r w:rsidRPr="001A78F1">
        <w:rPr>
          <w:noProof w:val="0"/>
        </w:rPr>
        <w:t xml:space="preserve"> </w:t>
      </w:r>
      <w:r w:rsidRPr="001A78F1">
        <w:rPr>
          <w:i/>
          <w:noProof w:val="0"/>
        </w:rPr>
        <w:t>StatementBlock</w:t>
      </w:r>
      <w:r w:rsidRPr="001A78F1">
        <w:rPr>
          <w:noProof w:val="0"/>
        </w:rPr>
        <w:t>]</w:t>
      </w:r>
    </w:p>
    <w:p w14:paraId="5B81DB93" w14:textId="77777777" w:rsidR="001F308A" w:rsidRPr="001A78F1" w:rsidRDefault="001F308A" w:rsidP="001F308A">
      <w:pPr>
        <w:pStyle w:val="PL"/>
        <w:rPr>
          <w:noProof w:val="0"/>
        </w:rPr>
      </w:pPr>
    </w:p>
    <w:p w14:paraId="1FD17A95" w14:textId="77777777" w:rsidR="001F308A" w:rsidRPr="001A78F1" w:rsidRDefault="001F308A" w:rsidP="001F308A">
      <w:pPr>
        <w:rPr>
          <w:b/>
          <w:i/>
        </w:rPr>
      </w:pPr>
      <w:r w:rsidRPr="001A78F1">
        <w:rPr>
          <w:b/>
          <w:i/>
        </w:rPr>
        <w:t>Semantic Description</w:t>
      </w:r>
    </w:p>
    <w:p w14:paraId="42587A59" w14:textId="77777777" w:rsidR="001F308A" w:rsidRPr="001A78F1" w:rsidRDefault="001F308A" w:rsidP="001F308A">
      <w:pPr>
        <w:rPr>
          <w:bCs/>
          <w:iCs/>
        </w:rPr>
      </w:pPr>
      <w:r w:rsidRPr="001A78F1">
        <w:rPr>
          <w:bCs/>
          <w:iCs/>
        </w:rPr>
        <w:t>Add the following:</w:t>
      </w:r>
    </w:p>
    <w:p w14:paraId="575A8877" w14:textId="2E148673" w:rsidR="001F308A" w:rsidRPr="001A78F1" w:rsidRDefault="001F308A" w:rsidP="001F308A">
      <w:pPr>
        <w:rPr>
          <w:bCs/>
          <w:iCs/>
        </w:rPr>
      </w:pPr>
      <w:r w:rsidRPr="001A78F1">
        <w:rPr>
          <w:bCs/>
          <w:iCs/>
        </w:rPr>
        <w:t>Class definitions may be parameterized with formal type parameters.</w:t>
      </w:r>
    </w:p>
    <w:p w14:paraId="473218CB" w14:textId="77777777" w:rsidR="001F308A" w:rsidRPr="001A78F1" w:rsidRDefault="001F308A" w:rsidP="001F308A">
      <w:pPr>
        <w:rPr>
          <w:bCs/>
          <w:iCs/>
        </w:rPr>
      </w:pPr>
      <w:r w:rsidRPr="001A78F1">
        <w:rPr>
          <w:bCs/>
          <w:iCs/>
        </w:rPr>
        <w:t>Classes defined with formal type parameters can be referenced only by providing an actual type parameter list compatible with the formal type parameter list of the class.</w:t>
      </w:r>
    </w:p>
    <w:p w14:paraId="67EDFC3C" w14:textId="77777777" w:rsidR="001F308A" w:rsidRPr="001A78F1" w:rsidRDefault="001F308A" w:rsidP="001F308A">
      <w:pPr>
        <w:rPr>
          <w:b/>
          <w:i/>
        </w:rPr>
      </w:pPr>
      <w:r w:rsidRPr="001A78F1">
        <w:rPr>
          <w:b/>
          <w:i/>
        </w:rPr>
        <w:lastRenderedPageBreak/>
        <w:t>Examples</w:t>
      </w:r>
    </w:p>
    <w:p w14:paraId="2FF2777E" w14:textId="26D48D67" w:rsidR="001F308A" w:rsidRPr="001A78F1" w:rsidRDefault="001F308A" w:rsidP="001F308A">
      <w:pPr>
        <w:pStyle w:val="PL"/>
        <w:rPr>
          <w:b/>
          <w:noProof w:val="0"/>
        </w:rPr>
      </w:pPr>
      <w:r w:rsidRPr="001A78F1">
        <w:rPr>
          <w:b/>
          <w:noProof w:val="0"/>
        </w:rPr>
        <w:t>type</w:t>
      </w:r>
      <w:r w:rsidRPr="001A78F1">
        <w:rPr>
          <w:rFonts w:ascii="Verdana" w:hAnsi="Verdana"/>
          <w:noProof w:val="0"/>
          <w:color w:val="000000"/>
          <w:sz w:val="20"/>
          <w:shd w:val="clear" w:color="auto" w:fill="E8E8E8"/>
        </w:rPr>
        <w:t xml:space="preserve"> </w:t>
      </w:r>
      <w:r w:rsidRPr="001A78F1">
        <w:rPr>
          <w:b/>
          <w:noProof w:val="0"/>
        </w:rPr>
        <w:t xml:space="preserve">external class @abstract </w:t>
      </w:r>
      <w:r w:rsidRPr="001A78F1">
        <w:rPr>
          <w:noProof w:val="0"/>
        </w:rPr>
        <w:t>Iterator&lt;T&gt; {</w:t>
      </w:r>
      <w:r w:rsidRPr="001A78F1">
        <w:rPr>
          <w:b/>
          <w:noProof w:val="0"/>
        </w:rPr>
        <w:br/>
        <w:t xml:space="preserve">  function </w:t>
      </w:r>
      <w:r w:rsidRPr="001A78F1">
        <w:rPr>
          <w:noProof w:val="0"/>
        </w:rPr>
        <w:t>hasNext()</w:t>
      </w:r>
      <w:r w:rsidRPr="001A78F1">
        <w:rPr>
          <w:b/>
          <w:noProof w:val="0"/>
        </w:rPr>
        <w:t xml:space="preserve"> return boolean</w:t>
      </w:r>
      <w:r w:rsidRPr="001A78F1">
        <w:rPr>
          <w:noProof w:val="0"/>
        </w:rPr>
        <w:t>;</w:t>
      </w:r>
      <w:r w:rsidRPr="001A78F1">
        <w:rPr>
          <w:b/>
          <w:noProof w:val="0"/>
        </w:rPr>
        <w:br/>
        <w:t xml:space="preserve">  function </w:t>
      </w:r>
      <w:r w:rsidRPr="001A78F1">
        <w:rPr>
          <w:noProof w:val="0"/>
        </w:rPr>
        <w:t>next()</w:t>
      </w:r>
      <w:r w:rsidRPr="001A78F1">
        <w:rPr>
          <w:b/>
          <w:noProof w:val="0"/>
        </w:rPr>
        <w:t xml:space="preserve"> return </w:t>
      </w:r>
      <w:r w:rsidRPr="001A78F1">
        <w:rPr>
          <w:noProof w:val="0"/>
        </w:rPr>
        <w:t>T;</w:t>
      </w:r>
      <w:r w:rsidRPr="001A78F1">
        <w:rPr>
          <w:b/>
          <w:noProof w:val="0"/>
        </w:rPr>
        <w:br/>
      </w:r>
      <w:r w:rsidRPr="001A78F1">
        <w:rPr>
          <w:noProof w:val="0"/>
        </w:rPr>
        <w:t>}</w:t>
      </w:r>
      <w:r w:rsidRPr="001A78F1">
        <w:rPr>
          <w:b/>
          <w:noProof w:val="0"/>
        </w:rPr>
        <w:br/>
      </w:r>
      <w:r w:rsidRPr="001A78F1">
        <w:rPr>
          <w:b/>
          <w:noProof w:val="0"/>
        </w:rPr>
        <w:br/>
        <w:t xml:space="preserve">type external class @abstract </w:t>
      </w:r>
      <w:r w:rsidRPr="001A78F1">
        <w:rPr>
          <w:noProof w:val="0"/>
        </w:rPr>
        <w:t>Container&lt;T&gt; {</w:t>
      </w:r>
      <w:r w:rsidRPr="001A78F1">
        <w:rPr>
          <w:noProof w:val="0"/>
        </w:rPr>
        <w:br/>
      </w:r>
      <w:r w:rsidRPr="001A78F1">
        <w:rPr>
          <w:b/>
          <w:noProof w:val="0"/>
        </w:rPr>
        <w:t xml:space="preserve">  function </w:t>
      </w:r>
      <w:r w:rsidRPr="001A78F1">
        <w:rPr>
          <w:noProof w:val="0"/>
        </w:rPr>
        <w:t>iterator()</w:t>
      </w:r>
      <w:r w:rsidRPr="001A78F1">
        <w:rPr>
          <w:b/>
          <w:noProof w:val="0"/>
        </w:rPr>
        <w:t xml:space="preserve"> return </w:t>
      </w:r>
      <w:r w:rsidRPr="001A78F1">
        <w:rPr>
          <w:noProof w:val="0"/>
        </w:rPr>
        <w:t>Iterator&lt;T&gt;;</w:t>
      </w:r>
      <w:r w:rsidRPr="001A78F1">
        <w:rPr>
          <w:b/>
          <w:noProof w:val="0"/>
        </w:rPr>
        <w:br/>
        <w:t xml:space="preserve">  function </w:t>
      </w:r>
      <w:r w:rsidRPr="001A78F1">
        <w:rPr>
          <w:noProof w:val="0"/>
        </w:rPr>
        <w:t xml:space="preserve">size() </w:t>
      </w:r>
      <w:r w:rsidRPr="001A78F1">
        <w:rPr>
          <w:b/>
          <w:noProof w:val="0"/>
        </w:rPr>
        <w:t>return integer</w:t>
      </w:r>
      <w:r w:rsidRPr="001A78F1">
        <w:rPr>
          <w:noProof w:val="0"/>
        </w:rPr>
        <w:t>;</w:t>
      </w:r>
      <w:r w:rsidRPr="001A78F1">
        <w:rPr>
          <w:b/>
          <w:noProof w:val="0"/>
        </w:rPr>
        <w:br/>
        <w:t xml:space="preserve">  function </w:t>
      </w:r>
      <w:r w:rsidRPr="001A78F1">
        <w:rPr>
          <w:noProof w:val="0"/>
        </w:rPr>
        <w:t>isEmpty()</w:t>
      </w:r>
      <w:r w:rsidRPr="001A78F1">
        <w:rPr>
          <w:b/>
          <w:noProof w:val="0"/>
        </w:rPr>
        <w:t xml:space="preserve"> return boolean</w:t>
      </w:r>
      <w:r w:rsidRPr="001A78F1">
        <w:rPr>
          <w:noProof w:val="0"/>
        </w:rPr>
        <w:t>;</w:t>
      </w:r>
    </w:p>
    <w:p w14:paraId="03DEF39F" w14:textId="77777777" w:rsidR="001F308A" w:rsidRPr="001A78F1" w:rsidRDefault="001F308A" w:rsidP="001F308A">
      <w:pPr>
        <w:pStyle w:val="PL"/>
        <w:rPr>
          <w:noProof w:val="0"/>
        </w:rPr>
      </w:pPr>
      <w:r w:rsidRPr="001A78F1">
        <w:rPr>
          <w:b/>
          <w:noProof w:val="0"/>
        </w:rPr>
        <w:t xml:space="preserve">  function </w:t>
      </w:r>
      <w:r w:rsidRPr="001A78F1">
        <w:rPr>
          <w:noProof w:val="0"/>
        </w:rPr>
        <w:t>add(T p_element);</w:t>
      </w:r>
    </w:p>
    <w:p w14:paraId="1B34BBE2" w14:textId="77777777" w:rsidR="001F308A" w:rsidRPr="001A78F1" w:rsidRDefault="001F308A" w:rsidP="001F308A">
      <w:pPr>
        <w:pStyle w:val="PL"/>
        <w:rPr>
          <w:b/>
          <w:noProof w:val="0"/>
        </w:rPr>
      </w:pPr>
      <w:r w:rsidRPr="001A78F1">
        <w:rPr>
          <w:b/>
          <w:noProof w:val="0"/>
        </w:rPr>
        <w:t xml:space="preserve">  function </w:t>
      </w:r>
      <w:r w:rsidRPr="001A78F1">
        <w:rPr>
          <w:noProof w:val="0"/>
        </w:rPr>
        <w:t xml:space="preserve">contains(T p_element) </w:t>
      </w:r>
      <w:r w:rsidRPr="001A78F1">
        <w:rPr>
          <w:b/>
          <w:noProof w:val="0"/>
        </w:rPr>
        <w:t>return boolean</w:t>
      </w:r>
      <w:r w:rsidRPr="001A78F1">
        <w:rPr>
          <w:noProof w:val="0"/>
        </w:rPr>
        <w:t>;</w:t>
      </w:r>
      <w:r w:rsidRPr="001A78F1">
        <w:rPr>
          <w:b/>
          <w:noProof w:val="0"/>
        </w:rPr>
        <w:br/>
      </w:r>
      <w:r w:rsidRPr="001A78F1">
        <w:rPr>
          <w:noProof w:val="0"/>
        </w:rPr>
        <w:t>}</w:t>
      </w:r>
      <w:r w:rsidRPr="001A78F1">
        <w:rPr>
          <w:b/>
          <w:noProof w:val="0"/>
        </w:rPr>
        <w:br/>
      </w:r>
      <w:r w:rsidRPr="001A78F1">
        <w:rPr>
          <w:b/>
          <w:noProof w:val="0"/>
        </w:rPr>
        <w:br/>
        <w:t xml:space="preserve">type external class </w:t>
      </w:r>
      <w:r w:rsidRPr="001A78F1">
        <w:rPr>
          <w:noProof w:val="0"/>
        </w:rPr>
        <w:t>Set&lt;T&gt;</w:t>
      </w:r>
      <w:r w:rsidRPr="001A78F1">
        <w:rPr>
          <w:b/>
          <w:noProof w:val="0"/>
        </w:rPr>
        <w:t xml:space="preserve"> extends </w:t>
      </w:r>
      <w:r w:rsidRPr="001A78F1">
        <w:rPr>
          <w:noProof w:val="0"/>
        </w:rPr>
        <w:t>Container&lt;T&gt; {</w:t>
      </w:r>
      <w:r w:rsidRPr="001A78F1">
        <w:rPr>
          <w:b/>
          <w:noProof w:val="0"/>
        </w:rPr>
        <w:br/>
      </w:r>
      <w:r w:rsidRPr="001A78F1">
        <w:rPr>
          <w:noProof w:val="0"/>
        </w:rPr>
        <w:t>}</w:t>
      </w:r>
      <w:r w:rsidRPr="001A78F1">
        <w:rPr>
          <w:b/>
          <w:noProof w:val="0"/>
        </w:rPr>
        <w:br/>
      </w:r>
      <w:r w:rsidRPr="001A78F1">
        <w:rPr>
          <w:b/>
          <w:noProof w:val="0"/>
        </w:rPr>
        <w:br/>
        <w:t xml:space="preserve">type external class </w:t>
      </w:r>
      <w:r w:rsidRPr="001A78F1">
        <w:rPr>
          <w:noProof w:val="0"/>
        </w:rPr>
        <w:t>List&lt;T&gt;</w:t>
      </w:r>
      <w:r w:rsidRPr="001A78F1">
        <w:rPr>
          <w:b/>
          <w:noProof w:val="0"/>
        </w:rPr>
        <w:t xml:space="preserve"> extends </w:t>
      </w:r>
      <w:r w:rsidRPr="001A78F1">
        <w:rPr>
          <w:noProof w:val="0"/>
        </w:rPr>
        <w:t>Container&lt;T&gt; {</w:t>
      </w:r>
    </w:p>
    <w:p w14:paraId="51188B84" w14:textId="77777777" w:rsidR="001F308A" w:rsidRPr="001A78F1" w:rsidRDefault="001F308A" w:rsidP="001F308A">
      <w:pPr>
        <w:pStyle w:val="PL"/>
        <w:rPr>
          <w:b/>
          <w:noProof w:val="0"/>
        </w:rPr>
      </w:pPr>
      <w:r w:rsidRPr="001A78F1">
        <w:rPr>
          <w:b/>
          <w:noProof w:val="0"/>
        </w:rPr>
        <w:t xml:space="preserve">  function </w:t>
      </w:r>
      <w:r w:rsidRPr="001A78F1">
        <w:rPr>
          <w:noProof w:val="0"/>
        </w:rPr>
        <w:t>getElement(</w:t>
      </w:r>
      <w:r w:rsidRPr="001A78F1">
        <w:rPr>
          <w:b/>
          <w:noProof w:val="0"/>
        </w:rPr>
        <w:t>integer</w:t>
      </w:r>
      <w:r w:rsidRPr="001A78F1">
        <w:rPr>
          <w:noProof w:val="0"/>
        </w:rPr>
        <w:t xml:space="preserve"> p_pos) </w:t>
      </w:r>
      <w:r w:rsidRPr="001A78F1">
        <w:rPr>
          <w:b/>
          <w:noProof w:val="0"/>
        </w:rPr>
        <w:t>return</w:t>
      </w:r>
      <w:r w:rsidRPr="001A78F1">
        <w:rPr>
          <w:noProof w:val="0"/>
        </w:rPr>
        <w:t xml:space="preserve"> T;</w:t>
      </w:r>
      <w:r w:rsidRPr="001A78F1">
        <w:rPr>
          <w:b/>
          <w:noProof w:val="0"/>
        </w:rPr>
        <w:br/>
      </w:r>
      <w:r w:rsidRPr="001A78F1">
        <w:rPr>
          <w:noProof w:val="0"/>
        </w:rPr>
        <w:t>}</w:t>
      </w:r>
      <w:r w:rsidRPr="001A78F1">
        <w:rPr>
          <w:b/>
          <w:noProof w:val="0"/>
        </w:rPr>
        <w:br/>
      </w:r>
      <w:r w:rsidRPr="001A78F1">
        <w:rPr>
          <w:b/>
          <w:noProof w:val="0"/>
        </w:rPr>
        <w:br/>
        <w:t xml:space="preserve">type external class </w:t>
      </w:r>
      <w:r w:rsidRPr="001A78F1">
        <w:rPr>
          <w:noProof w:val="0"/>
        </w:rPr>
        <w:t>MapEntr&lt;Key, Value&gt; {</w:t>
      </w:r>
      <w:r w:rsidRPr="001A78F1">
        <w:rPr>
          <w:noProof w:val="0"/>
        </w:rPr>
        <w:br/>
      </w:r>
      <w:r w:rsidRPr="001A78F1">
        <w:rPr>
          <w:b/>
          <w:noProof w:val="0"/>
        </w:rPr>
        <w:t xml:space="preserve">  function </w:t>
      </w:r>
      <w:r w:rsidRPr="001A78F1">
        <w:rPr>
          <w:noProof w:val="0"/>
        </w:rPr>
        <w:t>getKey()</w:t>
      </w:r>
      <w:r w:rsidRPr="001A78F1">
        <w:rPr>
          <w:b/>
          <w:noProof w:val="0"/>
        </w:rPr>
        <w:t xml:space="preserve"> return </w:t>
      </w:r>
      <w:r w:rsidRPr="001A78F1">
        <w:rPr>
          <w:noProof w:val="0"/>
        </w:rPr>
        <w:t>Key;</w:t>
      </w:r>
      <w:r w:rsidRPr="001A78F1">
        <w:rPr>
          <w:b/>
          <w:noProof w:val="0"/>
        </w:rPr>
        <w:br/>
        <w:t xml:space="preserve">  function </w:t>
      </w:r>
      <w:r w:rsidRPr="001A78F1">
        <w:rPr>
          <w:noProof w:val="0"/>
        </w:rPr>
        <w:t>getValue()</w:t>
      </w:r>
      <w:r w:rsidRPr="001A78F1">
        <w:rPr>
          <w:b/>
          <w:noProof w:val="0"/>
        </w:rPr>
        <w:t xml:space="preserve"> return </w:t>
      </w:r>
      <w:r w:rsidRPr="001A78F1">
        <w:rPr>
          <w:noProof w:val="0"/>
        </w:rPr>
        <w:t>Value;</w:t>
      </w:r>
      <w:r w:rsidRPr="001A78F1">
        <w:rPr>
          <w:b/>
          <w:noProof w:val="0"/>
        </w:rPr>
        <w:br/>
      </w:r>
      <w:r w:rsidRPr="001A78F1">
        <w:rPr>
          <w:noProof w:val="0"/>
        </w:rPr>
        <w:t>}</w:t>
      </w:r>
      <w:r w:rsidRPr="001A78F1">
        <w:rPr>
          <w:b/>
          <w:noProof w:val="0"/>
        </w:rPr>
        <w:br/>
      </w:r>
      <w:r w:rsidRPr="001A78F1">
        <w:rPr>
          <w:b/>
          <w:noProof w:val="0"/>
        </w:rPr>
        <w:br/>
        <w:t>type external class</w:t>
      </w:r>
      <w:r w:rsidRPr="001A78F1">
        <w:rPr>
          <w:noProof w:val="0"/>
        </w:rPr>
        <w:t xml:space="preserve"> Map&lt;Key,Value&gt; {</w:t>
      </w:r>
      <w:r w:rsidRPr="001A78F1">
        <w:rPr>
          <w:b/>
          <w:noProof w:val="0"/>
        </w:rPr>
        <w:br/>
        <w:t xml:space="preserve">  function </w:t>
      </w:r>
      <w:r w:rsidRPr="001A78F1">
        <w:rPr>
          <w:noProof w:val="0"/>
        </w:rPr>
        <w:t>get(Key p_key)</w:t>
      </w:r>
      <w:r w:rsidRPr="001A78F1">
        <w:rPr>
          <w:b/>
          <w:noProof w:val="0"/>
        </w:rPr>
        <w:t xml:space="preserve"> return </w:t>
      </w:r>
      <w:r w:rsidRPr="001A78F1">
        <w:rPr>
          <w:noProof w:val="0"/>
        </w:rPr>
        <w:t>Value;</w:t>
      </w:r>
      <w:r w:rsidRPr="001A78F1">
        <w:rPr>
          <w:noProof w:val="0"/>
        </w:rPr>
        <w:br/>
      </w:r>
      <w:r w:rsidRPr="001A78F1">
        <w:rPr>
          <w:b/>
          <w:noProof w:val="0"/>
        </w:rPr>
        <w:t xml:space="preserve">  function </w:t>
      </w:r>
      <w:r w:rsidRPr="001A78F1">
        <w:rPr>
          <w:noProof w:val="0"/>
        </w:rPr>
        <w:t>put(Key p_key, Value val);</w:t>
      </w:r>
      <w:r w:rsidRPr="001A78F1">
        <w:rPr>
          <w:noProof w:val="0"/>
        </w:rPr>
        <w:br/>
      </w:r>
      <w:r w:rsidRPr="001A78F1">
        <w:rPr>
          <w:b/>
          <w:noProof w:val="0"/>
        </w:rPr>
        <w:t xml:space="preserve">  function </w:t>
      </w:r>
      <w:r w:rsidRPr="001A78F1">
        <w:rPr>
          <w:noProof w:val="0"/>
        </w:rPr>
        <w:t xml:space="preserve">keySet() </w:t>
      </w:r>
      <w:r w:rsidRPr="001A78F1">
        <w:rPr>
          <w:b/>
          <w:noProof w:val="0"/>
        </w:rPr>
        <w:t>return</w:t>
      </w:r>
      <w:r w:rsidRPr="001A78F1">
        <w:rPr>
          <w:noProof w:val="0"/>
        </w:rPr>
        <w:t xml:space="preserve"> Set&lt;Key&gt;;</w:t>
      </w:r>
      <w:r w:rsidRPr="001A78F1">
        <w:rPr>
          <w:noProof w:val="0"/>
        </w:rPr>
        <w:br/>
      </w:r>
      <w:r w:rsidRPr="001A78F1">
        <w:rPr>
          <w:b/>
          <w:noProof w:val="0"/>
        </w:rPr>
        <w:t xml:space="preserve">  function </w:t>
      </w:r>
      <w:r w:rsidRPr="001A78F1">
        <w:rPr>
          <w:noProof w:val="0"/>
        </w:rPr>
        <w:t xml:space="preserve">values() </w:t>
      </w:r>
      <w:r w:rsidRPr="001A78F1">
        <w:rPr>
          <w:b/>
          <w:noProof w:val="0"/>
        </w:rPr>
        <w:t>return</w:t>
      </w:r>
      <w:r w:rsidRPr="001A78F1">
        <w:rPr>
          <w:noProof w:val="0"/>
        </w:rPr>
        <w:t xml:space="preserve"> List&lt;Value&gt;;</w:t>
      </w:r>
      <w:r w:rsidRPr="001A78F1">
        <w:rPr>
          <w:b/>
          <w:noProof w:val="0"/>
        </w:rPr>
        <w:br/>
        <w:t xml:space="preserve">  function </w:t>
      </w:r>
      <w:r w:rsidRPr="001A78F1">
        <w:rPr>
          <w:noProof w:val="0"/>
        </w:rPr>
        <w:t>entrySet()</w:t>
      </w:r>
      <w:r w:rsidRPr="001A78F1">
        <w:rPr>
          <w:b/>
          <w:noProof w:val="0"/>
        </w:rPr>
        <w:t xml:space="preserve"> return</w:t>
      </w:r>
      <w:r w:rsidRPr="001A78F1">
        <w:rPr>
          <w:noProof w:val="0"/>
        </w:rPr>
        <w:t xml:space="preserve"> Set&lt;MapEntry&lt;Key, Value&gt;&gt;;</w:t>
      </w:r>
      <w:r w:rsidRPr="001A78F1">
        <w:rPr>
          <w:b/>
          <w:noProof w:val="0"/>
        </w:rPr>
        <w:br/>
        <w:t xml:space="preserve">  function </w:t>
      </w:r>
      <w:r w:rsidRPr="001A78F1">
        <w:rPr>
          <w:noProof w:val="0"/>
        </w:rPr>
        <w:t>containsKey(Key p_key)</w:t>
      </w:r>
      <w:r w:rsidRPr="001A78F1">
        <w:rPr>
          <w:b/>
          <w:noProof w:val="0"/>
        </w:rPr>
        <w:t xml:space="preserve"> return boolean;</w:t>
      </w:r>
      <w:r w:rsidRPr="001A78F1">
        <w:rPr>
          <w:b/>
          <w:noProof w:val="0"/>
        </w:rPr>
        <w:br/>
        <w:t xml:space="preserve">  function </w:t>
      </w:r>
      <w:r w:rsidRPr="001A78F1">
        <w:rPr>
          <w:noProof w:val="0"/>
        </w:rPr>
        <w:t>contains(Value p_val)</w:t>
      </w:r>
      <w:r w:rsidRPr="001A78F1">
        <w:rPr>
          <w:b/>
          <w:noProof w:val="0"/>
        </w:rPr>
        <w:t xml:space="preserve"> return boolean;</w:t>
      </w:r>
      <w:r w:rsidRPr="001A78F1">
        <w:rPr>
          <w:b/>
          <w:noProof w:val="0"/>
        </w:rPr>
        <w:br/>
      </w:r>
      <w:r w:rsidRPr="001A78F1">
        <w:rPr>
          <w:noProof w:val="0"/>
        </w:rPr>
        <w:t>}</w:t>
      </w:r>
    </w:p>
    <w:p w14:paraId="35AD2C8F" w14:textId="77777777" w:rsidR="001F308A" w:rsidRPr="001A78F1" w:rsidRDefault="001F308A" w:rsidP="001F308A">
      <w:pPr>
        <w:pStyle w:val="PL"/>
        <w:rPr>
          <w:b/>
          <w:noProof w:val="0"/>
        </w:rPr>
      </w:pPr>
    </w:p>
    <w:p w14:paraId="4F93291D" w14:textId="77777777" w:rsidR="001F308A" w:rsidRPr="001A78F1" w:rsidRDefault="001F308A" w:rsidP="001F308A">
      <w:pPr>
        <w:pStyle w:val="PL"/>
        <w:rPr>
          <w:noProof w:val="0"/>
        </w:rPr>
      </w:pPr>
      <w:r w:rsidRPr="001A78F1">
        <w:rPr>
          <w:b/>
          <w:noProof w:val="0"/>
        </w:rPr>
        <w:t xml:space="preserve">var </w:t>
      </w:r>
      <w:r w:rsidRPr="001A78F1">
        <w:rPr>
          <w:noProof w:val="0"/>
        </w:rPr>
        <w:t>Map&lt;</w:t>
      </w:r>
      <w:r w:rsidRPr="001A78F1">
        <w:rPr>
          <w:b/>
          <w:noProof w:val="0"/>
        </w:rPr>
        <w:t>charstring</w:t>
      </w:r>
      <w:r w:rsidRPr="001A78F1">
        <w:rPr>
          <w:noProof w:val="0"/>
        </w:rPr>
        <w:t xml:space="preserve">, </w:t>
      </w:r>
      <w:r w:rsidRPr="001A78F1">
        <w:rPr>
          <w:b/>
          <w:noProof w:val="0"/>
        </w:rPr>
        <w:t>integer</w:t>
      </w:r>
      <w:r w:rsidRPr="001A78F1">
        <w:rPr>
          <w:noProof w:val="0"/>
        </w:rPr>
        <w:t>&gt; v_map := Map&lt;</w:t>
      </w:r>
      <w:r w:rsidRPr="001A78F1">
        <w:rPr>
          <w:b/>
          <w:noProof w:val="0"/>
        </w:rPr>
        <w:t>charstring</w:t>
      </w:r>
      <w:r w:rsidRPr="001A78F1">
        <w:rPr>
          <w:noProof w:val="0"/>
        </w:rPr>
        <w:t xml:space="preserve">, </w:t>
      </w:r>
      <w:r w:rsidRPr="001A78F1">
        <w:rPr>
          <w:b/>
          <w:noProof w:val="0"/>
        </w:rPr>
        <w:t>integer</w:t>
      </w:r>
      <w:r w:rsidRPr="001A78F1">
        <w:rPr>
          <w:noProof w:val="0"/>
        </w:rPr>
        <w:t>&gt;.</w:t>
      </w:r>
      <w:r w:rsidRPr="001A78F1">
        <w:rPr>
          <w:b/>
          <w:noProof w:val="0"/>
        </w:rPr>
        <w:t>create</w:t>
      </w:r>
      <w:r w:rsidRPr="001A78F1">
        <w:rPr>
          <w:noProof w:val="0"/>
        </w:rPr>
        <w:t>();</w:t>
      </w:r>
    </w:p>
    <w:p w14:paraId="5B9D1C18" w14:textId="77777777" w:rsidR="001F308A" w:rsidRPr="001A78F1" w:rsidRDefault="001F308A" w:rsidP="001F308A">
      <w:pPr>
        <w:pStyle w:val="PL"/>
        <w:rPr>
          <w:noProof w:val="0"/>
        </w:rPr>
      </w:pPr>
      <w:r w:rsidRPr="001A78F1">
        <w:rPr>
          <w:b/>
          <w:noProof w:val="0"/>
        </w:rPr>
        <w:t xml:space="preserve">var </w:t>
      </w:r>
      <w:r w:rsidRPr="001A78F1">
        <w:rPr>
          <w:noProof w:val="0"/>
        </w:rPr>
        <w:t>Container&lt;</w:t>
      </w:r>
      <w:r w:rsidRPr="001A78F1">
        <w:rPr>
          <w:b/>
          <w:noProof w:val="0"/>
        </w:rPr>
        <w:t>charstring</w:t>
      </w:r>
      <w:r w:rsidRPr="001A78F1">
        <w:rPr>
          <w:noProof w:val="0"/>
        </w:rPr>
        <w:t>&gt; v_container := …</w:t>
      </w:r>
    </w:p>
    <w:p w14:paraId="354BA766" w14:textId="77777777" w:rsidR="001F308A" w:rsidRPr="001A78F1" w:rsidRDefault="001F308A" w:rsidP="001F308A">
      <w:pPr>
        <w:pStyle w:val="PL"/>
        <w:rPr>
          <w:b/>
          <w:noProof w:val="0"/>
        </w:rPr>
      </w:pPr>
    </w:p>
    <w:p w14:paraId="3261D65D" w14:textId="77777777" w:rsidR="001F308A" w:rsidRPr="001A78F1" w:rsidRDefault="001F308A" w:rsidP="001F308A">
      <w:pPr>
        <w:pStyle w:val="PL"/>
        <w:rPr>
          <w:noProof w:val="0"/>
        </w:rPr>
      </w:pPr>
      <w:r w:rsidRPr="001A78F1">
        <w:rPr>
          <w:b/>
          <w:noProof w:val="0"/>
        </w:rPr>
        <w:t xml:space="preserve">select class </w:t>
      </w:r>
      <w:r w:rsidRPr="001A78F1">
        <w:rPr>
          <w:noProof w:val="0"/>
        </w:rPr>
        <w:t>(v_container) {</w:t>
      </w:r>
    </w:p>
    <w:p w14:paraId="6E696D3F" w14:textId="77777777" w:rsidR="001F308A" w:rsidRPr="001A78F1" w:rsidRDefault="001F308A" w:rsidP="001F308A">
      <w:pPr>
        <w:pStyle w:val="PL"/>
        <w:rPr>
          <w:noProof w:val="0"/>
        </w:rPr>
      </w:pPr>
      <w:r w:rsidRPr="001A78F1">
        <w:rPr>
          <w:b/>
          <w:noProof w:val="0"/>
        </w:rPr>
        <w:t xml:space="preserve">  case </w:t>
      </w:r>
      <w:r w:rsidRPr="001A78F1">
        <w:rPr>
          <w:noProof w:val="0"/>
        </w:rPr>
        <w:t>(List&lt;charstring&gt;) { … }</w:t>
      </w:r>
    </w:p>
    <w:p w14:paraId="5D910451" w14:textId="77777777" w:rsidR="001F308A" w:rsidRPr="001A78F1" w:rsidRDefault="001F308A" w:rsidP="001F308A">
      <w:pPr>
        <w:pStyle w:val="PL"/>
        <w:rPr>
          <w:b/>
          <w:noProof w:val="0"/>
        </w:rPr>
      </w:pPr>
      <w:r w:rsidRPr="001A78F1">
        <w:rPr>
          <w:b/>
          <w:noProof w:val="0"/>
        </w:rPr>
        <w:t xml:space="preserve">  case </w:t>
      </w:r>
      <w:r w:rsidRPr="001A78F1">
        <w:rPr>
          <w:noProof w:val="0"/>
        </w:rPr>
        <w:t>(Set&lt;charstring&gt;) { … }</w:t>
      </w:r>
    </w:p>
    <w:p w14:paraId="1F5F9023" w14:textId="77777777" w:rsidR="001F308A" w:rsidRPr="001A78F1" w:rsidRDefault="001F308A" w:rsidP="001F308A">
      <w:pPr>
        <w:pStyle w:val="PL"/>
        <w:rPr>
          <w:b/>
          <w:noProof w:val="0"/>
        </w:rPr>
      </w:pPr>
      <w:r w:rsidRPr="001A78F1">
        <w:rPr>
          <w:b/>
          <w:noProof w:val="0"/>
        </w:rPr>
        <w:t>}</w:t>
      </w:r>
    </w:p>
    <w:p w14:paraId="3D721A38" w14:textId="287A424E" w:rsidR="001F308A" w:rsidRPr="001A78F1" w:rsidRDefault="001F308A" w:rsidP="00DC3AD7">
      <w:pPr>
        <w:pStyle w:val="berschrift2"/>
      </w:pPr>
      <w:bookmarkStart w:id="347" w:name="_Toc66109212"/>
      <w:bookmarkStart w:id="348" w:name="_Toc66110191"/>
      <w:bookmarkStart w:id="349" w:name="_Toc67906592"/>
      <w:bookmarkStart w:id="350" w:name="_Toc72910976"/>
      <w:r w:rsidRPr="001A78F1">
        <w:t>5.7</w:t>
      </w:r>
      <w:r w:rsidR="00DC3AD7" w:rsidRPr="001A78F1">
        <w:tab/>
      </w:r>
      <w:r w:rsidRPr="001A78F1">
        <w:t>Extension to ETSI ES 203 790, clause A.3</w:t>
      </w:r>
      <w:r w:rsidR="001E6EF0" w:rsidRPr="001A78F1">
        <w:t xml:space="preserve"> </w:t>
      </w:r>
      <w:r w:rsidRPr="001A78F1">
        <w:t>(Additional TTCN-3 syntax BNF productions)</w:t>
      </w:r>
      <w:bookmarkEnd w:id="347"/>
      <w:bookmarkEnd w:id="348"/>
      <w:bookmarkEnd w:id="349"/>
      <w:bookmarkEnd w:id="350"/>
    </w:p>
    <w:p w14:paraId="5D64A577" w14:textId="77777777" w:rsidR="001F308A" w:rsidRPr="001A78F1" w:rsidRDefault="001F308A" w:rsidP="001F308A">
      <w:r w:rsidRPr="001A78F1">
        <w:t>The following BNF rules are changed:</w:t>
      </w:r>
    </w:p>
    <w:p w14:paraId="5B5CB502" w14:textId="77777777" w:rsidR="00C24045" w:rsidRPr="00C669C7" w:rsidRDefault="00C24045" w:rsidP="00C24045">
      <w:pPr>
        <w:pStyle w:val="PL"/>
        <w:rPr>
          <w:ins w:id="351" w:author="Jens Grabowski" w:date="2022-01-10T14:43:00Z"/>
          <w:noProof w:val="0"/>
        </w:rPr>
      </w:pPr>
      <w:ins w:id="352" w:author="Jens Grabowski" w:date="2022-01-10T14:43:00Z">
        <w:r w:rsidRPr="001A78F1">
          <w:rPr>
            <w:noProof w:val="0"/>
            <w:lang w:eastAsia="en-GB"/>
          </w:rPr>
          <w:t>03300</w:t>
        </w:r>
        <w:r w:rsidRPr="001A78F1">
          <w:rPr>
            <w:noProof w:val="0"/>
          </w:rPr>
          <w:t xml:space="preserve">1. ClassDef ::= </w:t>
        </w:r>
        <w:r w:rsidRPr="00C669C7">
          <w:rPr>
            <w:noProof w:val="0"/>
          </w:rPr>
          <w:t xml:space="preserve">[ </w:t>
        </w:r>
        <w:r w:rsidRPr="00E050F7">
          <w:rPr>
            <w:noProof w:val="0"/>
          </w:rPr>
          <w:t>ExtKeyword</w:t>
        </w:r>
        <w:r w:rsidRPr="00C669C7">
          <w:rPr>
            <w:noProof w:val="0"/>
          </w:rPr>
          <w:t xml:space="preserve"> ] </w:t>
        </w:r>
        <w:r w:rsidRPr="00E050F7">
          <w:rPr>
            <w:noProof w:val="0"/>
          </w:rPr>
          <w:t>ClassKeyword</w:t>
        </w:r>
        <w:r w:rsidRPr="00C669C7">
          <w:rPr>
            <w:noProof w:val="0"/>
          </w:rPr>
          <w:t xml:space="preserve"> [ </w:t>
        </w:r>
        <w:r w:rsidRPr="00E050F7">
          <w:rPr>
            <w:noProof w:val="0"/>
          </w:rPr>
          <w:t>FinalModifier</w:t>
        </w:r>
        <w:r w:rsidRPr="00C669C7">
          <w:rPr>
            <w:noProof w:val="0"/>
          </w:rPr>
          <w:t xml:space="preserve"> | </w:t>
        </w:r>
        <w:r w:rsidRPr="00E050F7">
          <w:rPr>
            <w:noProof w:val="0"/>
          </w:rPr>
          <w:t>AbstractModifier</w:t>
        </w:r>
        <w:r w:rsidRPr="00C669C7">
          <w:rPr>
            <w:noProof w:val="0"/>
          </w:rPr>
          <w:t xml:space="preserve"> | TraitModifier] </w:t>
        </w:r>
      </w:ins>
    </w:p>
    <w:p w14:paraId="0E98FCEC" w14:textId="77777777" w:rsidR="00C24045" w:rsidRPr="00C669C7" w:rsidRDefault="00C24045" w:rsidP="00C24045">
      <w:pPr>
        <w:pStyle w:val="PL"/>
        <w:rPr>
          <w:ins w:id="353" w:author="Jens Grabowski" w:date="2022-01-10T14:43:00Z"/>
          <w:noProof w:val="0"/>
        </w:rPr>
      </w:pPr>
      <w:ins w:id="354" w:author="Jens Grabowski" w:date="2022-01-10T14:43:00Z">
        <w:r w:rsidRPr="00C669C7">
          <w:rPr>
            <w:noProof w:val="0"/>
          </w:rPr>
          <w:tab/>
        </w:r>
        <w:r w:rsidRPr="00C669C7">
          <w:rPr>
            <w:noProof w:val="0"/>
          </w:rPr>
          <w:tab/>
        </w:r>
        <w:r w:rsidRPr="00C669C7">
          <w:rPr>
            <w:noProof w:val="0"/>
          </w:rPr>
          <w:tab/>
        </w:r>
        <w:r w:rsidRPr="00C669C7">
          <w:rPr>
            <w:noProof w:val="0"/>
          </w:rPr>
          <w:tab/>
        </w:r>
        <w:r w:rsidRPr="00C669C7">
          <w:rPr>
            <w:noProof w:val="0"/>
          </w:rPr>
          <w:tab/>
        </w:r>
        <w:r w:rsidRPr="00E050F7">
          <w:rPr>
            <w:noProof w:val="0"/>
          </w:rPr>
          <w:t>Identifier</w:t>
        </w:r>
        <w:r w:rsidRPr="00C669C7">
          <w:rPr>
            <w:noProof w:val="0"/>
          </w:rPr>
          <w:t xml:space="preserve"> </w:t>
        </w:r>
        <w:r w:rsidRPr="00E050F7">
          <w:rPr>
            <w:noProof w:val="0"/>
            <w:u w:val="single"/>
          </w:rPr>
          <w:t>[FormalTypeParList]</w:t>
        </w:r>
        <w:r w:rsidRPr="00C669C7">
          <w:rPr>
            <w:noProof w:val="0"/>
          </w:rPr>
          <w:t xml:space="preserve"> [ </w:t>
        </w:r>
        <w:r w:rsidRPr="00E050F7">
          <w:rPr>
            <w:noProof w:val="0"/>
          </w:rPr>
          <w:t>ExtendsKeyword</w:t>
        </w:r>
        <w:r w:rsidRPr="00C669C7">
          <w:rPr>
            <w:noProof w:val="0"/>
          </w:rPr>
          <w:t xml:space="preserve"> </w:t>
        </w:r>
        <w:r w:rsidRPr="00E050F7">
          <w:rPr>
            <w:noProof w:val="0"/>
          </w:rPr>
          <w:t>ClassTypeList</w:t>
        </w:r>
        <w:r w:rsidRPr="00C669C7">
          <w:rPr>
            <w:noProof w:val="0"/>
          </w:rPr>
          <w:t xml:space="preserve">] </w:t>
        </w:r>
      </w:ins>
    </w:p>
    <w:p w14:paraId="1E2BB27E" w14:textId="77777777" w:rsidR="00C24045" w:rsidRPr="00C669C7" w:rsidRDefault="00C24045" w:rsidP="00C24045">
      <w:pPr>
        <w:pStyle w:val="PL"/>
        <w:rPr>
          <w:ins w:id="355" w:author="Jens Grabowski" w:date="2022-01-10T14:43:00Z"/>
          <w:noProof w:val="0"/>
        </w:rPr>
      </w:pPr>
      <w:ins w:id="356" w:author="Jens Grabowski" w:date="2022-01-10T14:43:00Z">
        <w:r w:rsidRPr="00C669C7">
          <w:rPr>
            <w:noProof w:val="0"/>
          </w:rPr>
          <w:t xml:space="preserve">                    [ </w:t>
        </w:r>
        <w:r w:rsidRPr="00E050F7">
          <w:rPr>
            <w:noProof w:val="0"/>
          </w:rPr>
          <w:t>RunsOnSpec</w:t>
        </w:r>
        <w:r w:rsidRPr="00C669C7">
          <w:rPr>
            <w:noProof w:val="0"/>
          </w:rPr>
          <w:t xml:space="preserve"> ] [ </w:t>
        </w:r>
        <w:r w:rsidRPr="00E050F7">
          <w:rPr>
            <w:noProof w:val="0"/>
          </w:rPr>
          <w:t>MtcSpec</w:t>
        </w:r>
        <w:r w:rsidRPr="00C669C7">
          <w:rPr>
            <w:noProof w:val="0"/>
          </w:rPr>
          <w:t xml:space="preserve"> ] [ </w:t>
        </w:r>
        <w:r w:rsidRPr="00E050F7">
          <w:rPr>
            <w:noProof w:val="0"/>
          </w:rPr>
          <w:t>SystemSpec</w:t>
        </w:r>
        <w:r w:rsidRPr="00C669C7">
          <w:rPr>
            <w:noProof w:val="0"/>
          </w:rPr>
          <w:t xml:space="preserve"> ] </w:t>
        </w:r>
      </w:ins>
    </w:p>
    <w:p w14:paraId="0D6B4D90" w14:textId="77777777" w:rsidR="00C24045" w:rsidRPr="00C669C7" w:rsidRDefault="00C24045" w:rsidP="00C24045">
      <w:pPr>
        <w:pStyle w:val="PL"/>
        <w:rPr>
          <w:ins w:id="357" w:author="Jens Grabowski" w:date="2022-01-10T14:43:00Z"/>
          <w:noProof w:val="0"/>
        </w:rPr>
      </w:pPr>
      <w:ins w:id="358" w:author="Jens Grabowski" w:date="2022-01-10T14:43:00Z">
        <w:r w:rsidRPr="00C669C7">
          <w:rPr>
            <w:noProof w:val="0"/>
          </w:rPr>
          <w:tab/>
        </w:r>
        <w:r w:rsidRPr="00C669C7">
          <w:rPr>
            <w:noProof w:val="0"/>
          </w:rPr>
          <w:tab/>
        </w:r>
        <w:r w:rsidRPr="00C669C7">
          <w:rPr>
            <w:noProof w:val="0"/>
          </w:rPr>
          <w:tab/>
        </w:r>
        <w:r w:rsidRPr="00C669C7">
          <w:rPr>
            <w:noProof w:val="0"/>
          </w:rPr>
          <w:tab/>
        </w:r>
        <w:r w:rsidRPr="00C669C7">
          <w:rPr>
            <w:noProof w:val="0"/>
          </w:rPr>
          <w:tab/>
          <w:t xml:space="preserve">"{" </w:t>
        </w:r>
        <w:r w:rsidRPr="00E050F7">
          <w:rPr>
            <w:noProof w:val="0"/>
          </w:rPr>
          <w:t>ClassMemberList</w:t>
        </w:r>
        <w:r w:rsidRPr="00C669C7">
          <w:rPr>
            <w:noProof w:val="0"/>
          </w:rPr>
          <w:t xml:space="preserve"> "}" </w:t>
        </w:r>
      </w:ins>
    </w:p>
    <w:p w14:paraId="688B5338" w14:textId="77777777" w:rsidR="00C24045" w:rsidRPr="00C669C7" w:rsidRDefault="00C24045" w:rsidP="00C24045">
      <w:pPr>
        <w:pStyle w:val="PL"/>
        <w:rPr>
          <w:ins w:id="359" w:author="Jens Grabowski" w:date="2022-01-10T14:43:00Z"/>
          <w:noProof w:val="0"/>
        </w:rPr>
      </w:pPr>
      <w:ins w:id="360" w:author="Jens Grabowski" w:date="2022-01-10T14:43:00Z">
        <w:r w:rsidRPr="00C669C7">
          <w:rPr>
            <w:noProof w:val="0"/>
          </w:rPr>
          <w:tab/>
        </w:r>
        <w:r w:rsidRPr="00C669C7">
          <w:rPr>
            <w:noProof w:val="0"/>
          </w:rPr>
          <w:tab/>
        </w:r>
        <w:r w:rsidRPr="00C669C7">
          <w:rPr>
            <w:noProof w:val="0"/>
          </w:rPr>
          <w:tab/>
        </w:r>
        <w:r w:rsidRPr="00C669C7">
          <w:rPr>
            <w:noProof w:val="0"/>
          </w:rPr>
          <w:tab/>
        </w:r>
        <w:r w:rsidRPr="00C669C7">
          <w:rPr>
            <w:noProof w:val="0"/>
          </w:rPr>
          <w:tab/>
          <w:t xml:space="preserve">[ </w:t>
        </w:r>
        <w:r w:rsidRPr="00E050F7">
          <w:rPr>
            <w:noProof w:val="0"/>
          </w:rPr>
          <w:t>FinallyKeyword</w:t>
        </w:r>
        <w:r w:rsidRPr="00C669C7">
          <w:rPr>
            <w:noProof w:val="0"/>
          </w:rPr>
          <w:t xml:space="preserve"> </w:t>
        </w:r>
        <w:r w:rsidRPr="00E050F7">
          <w:rPr>
            <w:noProof w:val="0"/>
          </w:rPr>
          <w:t>BasicStatementBlock</w:t>
        </w:r>
        <w:r w:rsidRPr="00C669C7">
          <w:rPr>
            <w:noProof w:val="0"/>
          </w:rPr>
          <w:t xml:space="preserve"> ]</w:t>
        </w:r>
      </w:ins>
    </w:p>
    <w:p w14:paraId="4404773E" w14:textId="77777777" w:rsidR="00C24045" w:rsidRPr="001A78F1" w:rsidRDefault="00C24045" w:rsidP="00C24045">
      <w:pPr>
        <w:pStyle w:val="PL"/>
        <w:rPr>
          <w:ins w:id="361" w:author="Jens Grabowski" w:date="2022-01-10T14:43:00Z"/>
          <w:noProof w:val="0"/>
        </w:rPr>
      </w:pPr>
    </w:p>
    <w:p w14:paraId="792CBF3D" w14:textId="1E6DFD28" w:rsidR="001F308A" w:rsidRPr="001A78F1" w:rsidDel="00C24045" w:rsidRDefault="001F308A" w:rsidP="001F308A">
      <w:pPr>
        <w:pStyle w:val="PL"/>
        <w:rPr>
          <w:del w:id="362" w:author="Jens Grabowski" w:date="2022-01-10T14:43:00Z"/>
          <w:noProof w:val="0"/>
        </w:rPr>
      </w:pPr>
      <w:bookmarkStart w:id="363" w:name="_GoBack"/>
      <w:bookmarkEnd w:id="363"/>
      <w:del w:id="364" w:author="Jens Grabowski" w:date="2022-01-10T14:43:00Z">
        <w:r w:rsidRPr="001A78F1" w:rsidDel="00C24045">
          <w:rPr>
            <w:noProof w:val="0"/>
            <w:lang w:eastAsia="en-GB"/>
          </w:rPr>
          <w:delText>03300</w:delText>
        </w:r>
        <w:r w:rsidRPr="001A78F1" w:rsidDel="00C24045">
          <w:rPr>
            <w:noProof w:val="0"/>
          </w:rPr>
          <w:delText xml:space="preserve">1. ClassDef ::= [ </w:delText>
        </w:r>
        <w:r w:rsidRPr="001A78F1" w:rsidDel="00C24045">
          <w:rPr>
            <w:noProof w:val="0"/>
            <w:u w:val="single"/>
          </w:rPr>
          <w:delText>ExtKeyword</w:delText>
        </w:r>
        <w:r w:rsidRPr="001A78F1" w:rsidDel="00C24045">
          <w:rPr>
            <w:noProof w:val="0"/>
          </w:rPr>
          <w:delText xml:space="preserve"> ] </w:delText>
        </w:r>
        <w:r w:rsidRPr="001A78F1" w:rsidDel="00C24045">
          <w:rPr>
            <w:noProof w:val="0"/>
            <w:u w:val="single"/>
          </w:rPr>
          <w:delText>ClassKeyword</w:delText>
        </w:r>
        <w:r w:rsidRPr="001A78F1" w:rsidDel="00C24045">
          <w:rPr>
            <w:noProof w:val="0"/>
          </w:rPr>
          <w:delText xml:space="preserve"> [ </w:delText>
        </w:r>
        <w:r w:rsidRPr="001A78F1" w:rsidDel="00C24045">
          <w:rPr>
            <w:noProof w:val="0"/>
            <w:u w:val="single"/>
          </w:rPr>
          <w:delText>FinalModifier</w:delText>
        </w:r>
        <w:r w:rsidRPr="001A78F1" w:rsidDel="00C24045">
          <w:rPr>
            <w:noProof w:val="0"/>
          </w:rPr>
          <w:delText xml:space="preserve"> | </w:delText>
        </w:r>
        <w:r w:rsidRPr="001A78F1" w:rsidDel="00C24045">
          <w:rPr>
            <w:noProof w:val="0"/>
            <w:u w:val="single"/>
          </w:rPr>
          <w:delText>AbstractModifier</w:delText>
        </w:r>
        <w:r w:rsidRPr="001A78F1" w:rsidDel="00C24045">
          <w:rPr>
            <w:noProof w:val="0"/>
          </w:rPr>
          <w:delText xml:space="preserve"> ] </w:delText>
        </w:r>
      </w:del>
    </w:p>
    <w:p w14:paraId="44B16E69" w14:textId="36630BFE" w:rsidR="001F308A" w:rsidRPr="001A78F1" w:rsidDel="00C24045" w:rsidRDefault="001F308A" w:rsidP="001F308A">
      <w:pPr>
        <w:pStyle w:val="PL"/>
        <w:rPr>
          <w:del w:id="365" w:author="Jens Grabowski" w:date="2022-01-10T14:43:00Z"/>
          <w:noProof w:val="0"/>
        </w:rPr>
      </w:pPr>
      <w:del w:id="366" w:author="Jens Grabowski" w:date="2022-01-10T14:43:00Z">
        <w:r w:rsidRPr="001A78F1" w:rsidDel="00C24045">
          <w:rPr>
            <w:noProof w:val="0"/>
          </w:rPr>
          <w:tab/>
        </w:r>
        <w:r w:rsidRPr="001A78F1" w:rsidDel="00C24045">
          <w:rPr>
            <w:noProof w:val="0"/>
          </w:rPr>
          <w:tab/>
        </w:r>
        <w:r w:rsidRPr="001A78F1" w:rsidDel="00C24045">
          <w:rPr>
            <w:noProof w:val="0"/>
          </w:rPr>
          <w:tab/>
        </w:r>
        <w:r w:rsidRPr="001A78F1" w:rsidDel="00C24045">
          <w:rPr>
            <w:noProof w:val="0"/>
          </w:rPr>
          <w:tab/>
        </w:r>
        <w:r w:rsidRPr="001A78F1" w:rsidDel="00C24045">
          <w:rPr>
            <w:noProof w:val="0"/>
          </w:rPr>
          <w:tab/>
        </w:r>
        <w:r w:rsidRPr="001A78F1" w:rsidDel="00C24045">
          <w:rPr>
            <w:noProof w:val="0"/>
            <w:u w:val="single"/>
          </w:rPr>
          <w:delText>Identifier</w:delText>
        </w:r>
        <w:r w:rsidRPr="001A78F1" w:rsidDel="00C24045">
          <w:rPr>
            <w:noProof w:val="0"/>
          </w:rPr>
          <w:delText xml:space="preserve"> [ FormalTypeParList ] [ </w:delText>
        </w:r>
        <w:r w:rsidRPr="001A78F1" w:rsidDel="00C24045">
          <w:rPr>
            <w:noProof w:val="0"/>
            <w:u w:val="single"/>
          </w:rPr>
          <w:delText>ExtendsKeyword</w:delText>
        </w:r>
        <w:r w:rsidRPr="001A78F1" w:rsidDel="00C24045">
          <w:rPr>
            <w:noProof w:val="0"/>
          </w:rPr>
          <w:delText xml:space="preserve"> </w:delText>
        </w:r>
        <w:r w:rsidRPr="001A78F1" w:rsidDel="00C24045">
          <w:rPr>
            <w:noProof w:val="0"/>
            <w:u w:val="single"/>
          </w:rPr>
          <w:delText>Type</w:delText>
        </w:r>
        <w:r w:rsidRPr="001A78F1" w:rsidDel="00C24045">
          <w:rPr>
            <w:noProof w:val="0"/>
          </w:rPr>
          <w:delText xml:space="preserve"> ] </w:delText>
        </w:r>
      </w:del>
    </w:p>
    <w:p w14:paraId="65E597AC" w14:textId="51E70473" w:rsidR="001F308A" w:rsidRPr="001A78F1" w:rsidDel="00C24045" w:rsidRDefault="001F308A" w:rsidP="001F308A">
      <w:pPr>
        <w:pStyle w:val="PL"/>
        <w:rPr>
          <w:del w:id="367" w:author="Jens Grabowski" w:date="2022-01-10T14:43:00Z"/>
          <w:noProof w:val="0"/>
        </w:rPr>
      </w:pPr>
      <w:del w:id="368" w:author="Jens Grabowski" w:date="2022-01-10T14:43:00Z">
        <w:r w:rsidRPr="001A78F1" w:rsidDel="00C24045">
          <w:rPr>
            <w:noProof w:val="0"/>
          </w:rPr>
          <w:delText xml:space="preserve">                    [ </w:delText>
        </w:r>
        <w:r w:rsidRPr="001A78F1" w:rsidDel="00C24045">
          <w:rPr>
            <w:noProof w:val="0"/>
            <w:u w:val="single"/>
          </w:rPr>
          <w:delText>RunsOnSpec</w:delText>
        </w:r>
        <w:r w:rsidRPr="001A78F1" w:rsidDel="00C24045">
          <w:rPr>
            <w:noProof w:val="0"/>
          </w:rPr>
          <w:delText xml:space="preserve"> ] [ </w:delText>
        </w:r>
        <w:r w:rsidRPr="001A78F1" w:rsidDel="00C24045">
          <w:rPr>
            <w:noProof w:val="0"/>
            <w:u w:val="single"/>
          </w:rPr>
          <w:delText>MtcSpec</w:delText>
        </w:r>
        <w:r w:rsidRPr="001A78F1" w:rsidDel="00C24045">
          <w:rPr>
            <w:noProof w:val="0"/>
          </w:rPr>
          <w:delText xml:space="preserve"> ] [ </w:delText>
        </w:r>
        <w:r w:rsidRPr="001A78F1" w:rsidDel="00C24045">
          <w:rPr>
            <w:noProof w:val="0"/>
            <w:u w:val="single"/>
          </w:rPr>
          <w:delText>SystemSpec</w:delText>
        </w:r>
        <w:r w:rsidRPr="001A78F1" w:rsidDel="00C24045">
          <w:rPr>
            <w:noProof w:val="0"/>
          </w:rPr>
          <w:delText xml:space="preserve"> ] </w:delText>
        </w:r>
      </w:del>
    </w:p>
    <w:p w14:paraId="33F8800C" w14:textId="4D5B202B" w:rsidR="001F308A" w:rsidRPr="001A78F1" w:rsidDel="00C24045" w:rsidRDefault="001F308A" w:rsidP="001F308A">
      <w:pPr>
        <w:pStyle w:val="PL"/>
        <w:rPr>
          <w:del w:id="369" w:author="Jens Grabowski" w:date="2022-01-10T14:43:00Z"/>
          <w:noProof w:val="0"/>
        </w:rPr>
      </w:pPr>
      <w:del w:id="370" w:author="Jens Grabowski" w:date="2022-01-10T14:43:00Z">
        <w:r w:rsidRPr="001A78F1" w:rsidDel="00C24045">
          <w:rPr>
            <w:noProof w:val="0"/>
          </w:rPr>
          <w:tab/>
        </w:r>
        <w:r w:rsidRPr="001A78F1" w:rsidDel="00C24045">
          <w:rPr>
            <w:noProof w:val="0"/>
          </w:rPr>
          <w:tab/>
        </w:r>
        <w:r w:rsidRPr="001A78F1" w:rsidDel="00C24045">
          <w:rPr>
            <w:noProof w:val="0"/>
          </w:rPr>
          <w:tab/>
        </w:r>
        <w:r w:rsidRPr="001A78F1" w:rsidDel="00C24045">
          <w:rPr>
            <w:noProof w:val="0"/>
          </w:rPr>
          <w:tab/>
        </w:r>
        <w:r w:rsidRPr="001A78F1" w:rsidDel="00C24045">
          <w:rPr>
            <w:noProof w:val="0"/>
          </w:rPr>
          <w:tab/>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w:delText>
        </w:r>
        <w:r w:rsidRPr="001A78F1" w:rsidDel="00C24045">
          <w:rPr>
            <w:noProof w:val="0"/>
            <w:u w:val="single"/>
          </w:rPr>
          <w:delText>ClassMemberList</w:delText>
        </w:r>
        <w:r w:rsidRPr="001A78F1" w:rsidDel="00C24045">
          <w:rPr>
            <w:noProof w:val="0"/>
          </w:rPr>
          <w:delText xml:space="preserve"> </w:delText>
        </w:r>
        <w:r w:rsidR="00FF4F19" w:rsidRPr="001A78F1" w:rsidDel="00C24045">
          <w:rPr>
            <w:noProof w:val="0"/>
          </w:rPr>
          <w:delText>"</w:delText>
        </w:r>
        <w:r w:rsidRPr="001A78F1" w:rsidDel="00C24045">
          <w:rPr>
            <w:noProof w:val="0"/>
          </w:rPr>
          <w:delText>}</w:delText>
        </w:r>
        <w:r w:rsidR="00FF4F19" w:rsidRPr="001A78F1" w:rsidDel="00C24045">
          <w:rPr>
            <w:noProof w:val="0"/>
          </w:rPr>
          <w:delText>"</w:delText>
        </w:r>
        <w:r w:rsidRPr="001A78F1" w:rsidDel="00C24045">
          <w:rPr>
            <w:noProof w:val="0"/>
          </w:rPr>
          <w:delText xml:space="preserve"> </w:delText>
        </w:r>
      </w:del>
    </w:p>
    <w:p w14:paraId="5F5508AD" w14:textId="0EE9734B" w:rsidR="001F308A" w:rsidRPr="001A78F1" w:rsidDel="00C24045" w:rsidRDefault="001F308A" w:rsidP="001F308A">
      <w:pPr>
        <w:pStyle w:val="PL"/>
        <w:rPr>
          <w:del w:id="371" w:author="Jens Grabowski" w:date="2022-01-10T14:43:00Z"/>
          <w:noProof w:val="0"/>
        </w:rPr>
      </w:pPr>
      <w:del w:id="372" w:author="Jens Grabowski" w:date="2022-01-10T14:43:00Z">
        <w:r w:rsidRPr="001A78F1" w:rsidDel="00C24045">
          <w:rPr>
            <w:noProof w:val="0"/>
          </w:rPr>
          <w:tab/>
        </w:r>
        <w:r w:rsidRPr="001A78F1" w:rsidDel="00C24045">
          <w:rPr>
            <w:noProof w:val="0"/>
          </w:rPr>
          <w:tab/>
        </w:r>
        <w:r w:rsidRPr="001A78F1" w:rsidDel="00C24045">
          <w:rPr>
            <w:noProof w:val="0"/>
          </w:rPr>
          <w:tab/>
        </w:r>
        <w:r w:rsidRPr="001A78F1" w:rsidDel="00C24045">
          <w:rPr>
            <w:noProof w:val="0"/>
          </w:rPr>
          <w:tab/>
        </w:r>
        <w:r w:rsidRPr="001A78F1" w:rsidDel="00C24045">
          <w:rPr>
            <w:noProof w:val="0"/>
          </w:rPr>
          <w:tab/>
          <w:delText xml:space="preserve">[ </w:delText>
        </w:r>
        <w:r w:rsidRPr="001A78F1" w:rsidDel="00C24045">
          <w:rPr>
            <w:noProof w:val="0"/>
            <w:u w:val="single"/>
          </w:rPr>
          <w:delText>FinallyKeyword</w:delText>
        </w:r>
        <w:r w:rsidRPr="001A78F1" w:rsidDel="00C24045">
          <w:rPr>
            <w:noProof w:val="0"/>
          </w:rPr>
          <w:delText xml:space="preserve"> </w:delText>
        </w:r>
        <w:r w:rsidRPr="001A78F1" w:rsidDel="00C24045">
          <w:rPr>
            <w:noProof w:val="0"/>
            <w:u w:val="single"/>
          </w:rPr>
          <w:delText>BasicStatementBlock</w:delText>
        </w:r>
        <w:r w:rsidRPr="001A78F1" w:rsidDel="00C24045">
          <w:rPr>
            <w:noProof w:val="0"/>
          </w:rPr>
          <w:delText xml:space="preserve"> ]</w:delText>
        </w:r>
      </w:del>
    </w:p>
    <w:p w14:paraId="79A037E7" w14:textId="2CF8AEF5" w:rsidR="001F308A" w:rsidRPr="001A78F1" w:rsidDel="00C24045" w:rsidRDefault="001F308A" w:rsidP="00C913BD">
      <w:pPr>
        <w:pStyle w:val="PL"/>
        <w:rPr>
          <w:del w:id="373" w:author="Jens Grabowski" w:date="2022-01-10T14:43:00Z"/>
          <w:noProof w:val="0"/>
        </w:rPr>
      </w:pPr>
    </w:p>
    <w:p w14:paraId="526821A9" w14:textId="77777777" w:rsidR="00F22121" w:rsidRPr="001A78F1" w:rsidRDefault="009A2017" w:rsidP="00750E6B">
      <w:pPr>
        <w:pStyle w:val="berschrift1"/>
        <w:keepLines w:val="0"/>
      </w:pPr>
      <w:bookmarkStart w:id="374" w:name="_Toc66109213"/>
      <w:bookmarkStart w:id="375" w:name="_Toc66110192"/>
      <w:bookmarkStart w:id="376" w:name="_Toc67906593"/>
      <w:bookmarkStart w:id="377" w:name="_Toc72910977"/>
      <w:r w:rsidRPr="001A78F1">
        <w:t>6</w:t>
      </w:r>
      <w:r w:rsidR="00F22121" w:rsidRPr="001A78F1">
        <w:tab/>
      </w:r>
      <w:r w:rsidR="00FC1895" w:rsidRPr="001A78F1">
        <w:t xml:space="preserve">Package </w:t>
      </w:r>
      <w:r w:rsidR="00C913BD" w:rsidRPr="001A78F1">
        <w:t>semantics</w:t>
      </w:r>
      <w:bookmarkEnd w:id="374"/>
      <w:bookmarkEnd w:id="375"/>
      <w:bookmarkEnd w:id="376"/>
      <w:bookmarkEnd w:id="377"/>
    </w:p>
    <w:p w14:paraId="7FE02CC7" w14:textId="77777777" w:rsidR="0054578E" w:rsidRPr="001A78F1" w:rsidRDefault="0054578E" w:rsidP="00750E6B">
      <w:pPr>
        <w:pStyle w:val="berschrift2"/>
        <w:keepLines w:val="0"/>
      </w:pPr>
      <w:bookmarkStart w:id="378" w:name="_Toc66109214"/>
      <w:bookmarkStart w:id="379" w:name="_Toc66110193"/>
      <w:bookmarkStart w:id="380" w:name="_Toc67906594"/>
      <w:bookmarkStart w:id="381" w:name="_Toc72910978"/>
      <w:r w:rsidRPr="001A78F1">
        <w:t>6.0</w:t>
      </w:r>
      <w:r w:rsidRPr="001A78F1">
        <w:tab/>
        <w:t>General</w:t>
      </w:r>
      <w:bookmarkEnd w:id="378"/>
      <w:bookmarkEnd w:id="379"/>
      <w:bookmarkEnd w:id="380"/>
      <w:bookmarkEnd w:id="381"/>
    </w:p>
    <w:p w14:paraId="5622CD12" w14:textId="77777777" w:rsidR="0054578E" w:rsidRPr="001A78F1" w:rsidRDefault="00B57B9E" w:rsidP="00677FC3">
      <w:r w:rsidRPr="001A78F1">
        <w:t>The semantics of a declaration with type parameters is defined only for the instantiations of the declaration</w:t>
      </w:r>
      <w:r w:rsidR="003C0326" w:rsidRPr="001A78F1">
        <w:t>, i</w:t>
      </w:r>
      <w:r w:rsidRPr="001A78F1">
        <w:t>.e. only the instances of the declaration with actual types provided are considered meaningful.</w:t>
      </w:r>
    </w:p>
    <w:p w14:paraId="10221245" w14:textId="77777777" w:rsidR="00F22121" w:rsidRPr="001A78F1" w:rsidRDefault="009A2017" w:rsidP="00677FC3">
      <w:pPr>
        <w:pStyle w:val="berschrift2"/>
      </w:pPr>
      <w:bookmarkStart w:id="382" w:name="_Toc66109215"/>
      <w:bookmarkStart w:id="383" w:name="_Toc66110194"/>
      <w:bookmarkStart w:id="384" w:name="_Toc67906595"/>
      <w:bookmarkStart w:id="385" w:name="_Toc72910979"/>
      <w:r w:rsidRPr="001A78F1">
        <w:lastRenderedPageBreak/>
        <w:t>6</w:t>
      </w:r>
      <w:r w:rsidR="00F22121" w:rsidRPr="001A78F1">
        <w:t>.1</w:t>
      </w:r>
      <w:r w:rsidR="00F22121" w:rsidRPr="001A78F1">
        <w:tab/>
      </w:r>
      <w:r w:rsidR="006C49F1" w:rsidRPr="001A78F1">
        <w:t xml:space="preserve">Extension to </w:t>
      </w:r>
      <w:r w:rsidR="00717CD7" w:rsidRPr="001A78F1">
        <w:t>ETSI ES 201 873-4</w:t>
      </w:r>
      <w:r w:rsidR="00464EDD" w:rsidRPr="001A78F1">
        <w:t xml:space="preserve">, </w:t>
      </w:r>
      <w:r w:rsidR="006C49F1" w:rsidRPr="001A78F1">
        <w:t>clause 6</w:t>
      </w:r>
      <w:r w:rsidR="004E0F50" w:rsidRPr="001A78F1">
        <w:t xml:space="preserve"> </w:t>
      </w:r>
      <w:r w:rsidR="00AD6896" w:rsidRPr="001A78F1">
        <w:t>(</w:t>
      </w:r>
      <w:r w:rsidR="004E0F50" w:rsidRPr="001A78F1">
        <w:t>Restrictions</w:t>
      </w:r>
      <w:r w:rsidR="00AD6896" w:rsidRPr="001A78F1">
        <w:t>)</w:t>
      </w:r>
      <w:bookmarkEnd w:id="382"/>
      <w:bookmarkEnd w:id="383"/>
      <w:bookmarkEnd w:id="384"/>
      <w:bookmarkEnd w:id="385"/>
    </w:p>
    <w:p w14:paraId="062395AC" w14:textId="77777777" w:rsidR="006C49F1" w:rsidRPr="001A78F1" w:rsidRDefault="006C49F1" w:rsidP="00677FC3">
      <w:pPr>
        <w:keepNext/>
        <w:keepLines/>
        <w:widowControl w:val="0"/>
      </w:pPr>
      <w:r w:rsidRPr="001A78F1">
        <w:t>Value parameterization of types and general type parameterization are static aspects. They are not relevant</w:t>
      </w:r>
      <w:r w:rsidR="006B2B03" w:rsidRPr="001A78F1">
        <w:t xml:space="preserve"> for the operational semantics.</w:t>
      </w:r>
    </w:p>
    <w:p w14:paraId="1E31883B" w14:textId="77777777" w:rsidR="006C49F1" w:rsidRPr="001A78F1" w:rsidRDefault="006C49F1" w:rsidP="001E0D1B">
      <w:pPr>
        <w:keepNext/>
        <w:widowControl w:val="0"/>
      </w:pPr>
      <w:r w:rsidRPr="001A78F1">
        <w:t>The operational semantics therefore does not provide:</w:t>
      </w:r>
    </w:p>
    <w:p w14:paraId="6D44015E" w14:textId="77777777" w:rsidR="004E2E56" w:rsidRPr="001A78F1" w:rsidRDefault="00812733" w:rsidP="00812733">
      <w:pPr>
        <w:pStyle w:val="BL"/>
        <w:numPr>
          <w:ilvl w:val="0"/>
          <w:numId w:val="0"/>
        </w:numPr>
        <w:ind w:left="851" w:hanging="567"/>
      </w:pPr>
      <w:r w:rsidRPr="001A78F1">
        <w:t>a)</w:t>
      </w:r>
      <w:r w:rsidRPr="001A78F1">
        <w:tab/>
      </w:r>
      <w:r w:rsidR="004E2E56" w:rsidRPr="001A78F1">
        <w:rPr>
          <w:lang w:eastAsia="en-GB"/>
        </w:rPr>
        <w:t>A semantics for type parameterization. The instantiation of type parameters has to be done in the definitions part of a TTCN-3 module. The operational semantics is defined for the instantiated definitions only.</w:t>
      </w:r>
    </w:p>
    <w:p w14:paraId="64F56D5B" w14:textId="77777777" w:rsidR="004E2E56" w:rsidRPr="001A78F1" w:rsidRDefault="00E75D42" w:rsidP="00E75D42">
      <w:pPr>
        <w:pStyle w:val="BL"/>
        <w:numPr>
          <w:ilvl w:val="0"/>
          <w:numId w:val="0"/>
        </w:numPr>
        <w:ind w:left="851" w:hanging="567"/>
        <w:rPr>
          <w:lang w:eastAsia="en-GB"/>
        </w:rPr>
      </w:pPr>
      <w:r w:rsidRPr="001A78F1">
        <w:rPr>
          <w:lang w:eastAsia="en-GB"/>
        </w:rPr>
        <w:t>b)</w:t>
      </w:r>
      <w:r w:rsidRPr="001A78F1">
        <w:rPr>
          <w:lang w:eastAsia="en-GB"/>
        </w:rPr>
        <w:tab/>
      </w:r>
      <w:r w:rsidR="004E2E56" w:rsidRPr="001A78F1">
        <w:rPr>
          <w:lang w:eastAsia="en-GB"/>
        </w:rPr>
        <w:t>A semantics for value parameterization of types. The instantiation of value parameters of types has to be done in the definitions part of a TTCN-3 module. The operational semantics is defined for the instantiated type definitions only.</w:t>
      </w:r>
    </w:p>
    <w:p w14:paraId="36711FCA" w14:textId="77777777" w:rsidR="00F22121" w:rsidRPr="001A78F1" w:rsidRDefault="009A2017" w:rsidP="005B0460">
      <w:pPr>
        <w:pStyle w:val="berschrift1"/>
      </w:pPr>
      <w:bookmarkStart w:id="386" w:name="_Toc66109216"/>
      <w:bookmarkStart w:id="387" w:name="_Toc66110195"/>
      <w:bookmarkStart w:id="388" w:name="_Toc67906596"/>
      <w:bookmarkStart w:id="389" w:name="_Toc72910980"/>
      <w:r w:rsidRPr="001A78F1">
        <w:t>7</w:t>
      </w:r>
      <w:r w:rsidR="00F22121" w:rsidRPr="001A78F1">
        <w:tab/>
      </w:r>
      <w:r w:rsidR="00FC1895" w:rsidRPr="001A78F1">
        <w:t xml:space="preserve">TRI </w:t>
      </w:r>
      <w:r w:rsidR="0040150A" w:rsidRPr="001A78F1">
        <w:t xml:space="preserve">and Extended TRI </w:t>
      </w:r>
      <w:r w:rsidR="006E15AB" w:rsidRPr="001A78F1">
        <w:t xml:space="preserve">extensions </w:t>
      </w:r>
      <w:r w:rsidR="00FC1895" w:rsidRPr="001A78F1">
        <w:t xml:space="preserve">for the </w:t>
      </w:r>
      <w:r w:rsidR="00C913BD" w:rsidRPr="001A78F1">
        <w:t>package</w:t>
      </w:r>
      <w:bookmarkEnd w:id="386"/>
      <w:bookmarkEnd w:id="387"/>
      <w:bookmarkEnd w:id="388"/>
      <w:bookmarkEnd w:id="389"/>
    </w:p>
    <w:p w14:paraId="2CDD5928" w14:textId="77777777" w:rsidR="0040150A" w:rsidRPr="001A78F1" w:rsidRDefault="0040150A" w:rsidP="0040150A">
      <w:pPr>
        <w:pStyle w:val="berschrift2"/>
      </w:pPr>
      <w:bookmarkStart w:id="390" w:name="_Toc66109217"/>
      <w:bookmarkStart w:id="391" w:name="_Toc66110196"/>
      <w:bookmarkStart w:id="392" w:name="_Toc67906597"/>
      <w:bookmarkStart w:id="393" w:name="_Toc72910981"/>
      <w:r w:rsidRPr="001A78F1">
        <w:t>7.1</w:t>
      </w:r>
      <w:r w:rsidRPr="001A78F1">
        <w:tab/>
        <w:t>Extension to ETSI ES 201 873-5</w:t>
      </w:r>
      <w:bookmarkEnd w:id="390"/>
      <w:bookmarkEnd w:id="391"/>
      <w:bookmarkEnd w:id="392"/>
      <w:bookmarkEnd w:id="393"/>
    </w:p>
    <w:p w14:paraId="42B22607" w14:textId="77777777" w:rsidR="00F22121" w:rsidRPr="001A78F1" w:rsidRDefault="006C49F1" w:rsidP="0040150A">
      <w:r w:rsidRPr="001A78F1">
        <w:t xml:space="preserve">Advanced parameterization has no effects on the </w:t>
      </w:r>
      <w:r w:rsidR="002149BF" w:rsidRPr="001A78F1">
        <w:t>TRI</w:t>
      </w:r>
      <w:r w:rsidRPr="001A78F1">
        <w:t>.</w:t>
      </w:r>
    </w:p>
    <w:p w14:paraId="4769B3DB" w14:textId="77777777" w:rsidR="0040150A" w:rsidRPr="001A78F1" w:rsidRDefault="0040150A" w:rsidP="0040150A">
      <w:pPr>
        <w:pStyle w:val="berschrift2"/>
      </w:pPr>
      <w:bookmarkStart w:id="394" w:name="_Toc66109218"/>
      <w:bookmarkStart w:id="395" w:name="_Toc66110197"/>
      <w:bookmarkStart w:id="396" w:name="_Toc67906598"/>
      <w:bookmarkStart w:id="397" w:name="_Toc72910982"/>
      <w:r w:rsidRPr="001A78F1">
        <w:lastRenderedPageBreak/>
        <w:t>7.2</w:t>
      </w:r>
      <w:r w:rsidRPr="001A78F1">
        <w:tab/>
        <w:t>Extension to ETSI ES 202 789, clause 7 (TRI extensions for the package)</w:t>
      </w:r>
      <w:bookmarkEnd w:id="394"/>
      <w:bookmarkEnd w:id="395"/>
      <w:bookmarkEnd w:id="396"/>
      <w:bookmarkEnd w:id="397"/>
    </w:p>
    <w:p w14:paraId="6606C90F" w14:textId="12881685" w:rsidR="000F56DF" w:rsidRPr="001A78F1" w:rsidRDefault="000F56DF" w:rsidP="000F56DF">
      <w:pPr>
        <w:pStyle w:val="H6"/>
      </w:pPr>
      <w:r w:rsidRPr="001A78F1">
        <w:t>7.2</w:t>
      </w:r>
      <w:r w:rsidRPr="001A78F1">
        <w:tab/>
        <w:t>Changes to ETSI ES 202 789, clause 7.6</w:t>
      </w:r>
    </w:p>
    <w:p w14:paraId="6D30A295" w14:textId="77777777" w:rsidR="0040150A" w:rsidRPr="001A78F1" w:rsidRDefault="0040150A" w:rsidP="00A90C28">
      <w:pPr>
        <w:keepNext/>
      </w:pPr>
      <w:r w:rsidRPr="001A78F1">
        <w:t>The description of the operation is modified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40150A" w:rsidRPr="001A78F1" w14:paraId="67574E7E" w14:textId="77777777" w:rsidTr="00E41273">
        <w:trPr>
          <w:jc w:val="center"/>
        </w:trPr>
        <w:tc>
          <w:tcPr>
            <w:tcW w:w="0" w:type="auto"/>
          </w:tcPr>
          <w:p w14:paraId="7DDA2017" w14:textId="77777777" w:rsidR="0040150A" w:rsidRPr="001A78F1" w:rsidRDefault="0040150A" w:rsidP="00A90C28">
            <w:pPr>
              <w:pStyle w:val="TAL"/>
              <w:keepLines w:val="0"/>
              <w:rPr>
                <w:b/>
              </w:rPr>
            </w:pPr>
            <w:r w:rsidRPr="001A78F1">
              <w:rPr>
                <w:b/>
              </w:rPr>
              <w:t>Signature</w:t>
            </w:r>
          </w:p>
        </w:tc>
        <w:tc>
          <w:tcPr>
            <w:tcW w:w="0" w:type="auto"/>
          </w:tcPr>
          <w:p w14:paraId="340E1D33" w14:textId="77777777" w:rsidR="0040150A" w:rsidRPr="001A78F1" w:rsidRDefault="0040150A" w:rsidP="00A90C28">
            <w:pPr>
              <w:pStyle w:val="TAL"/>
              <w:keepLines w:val="0"/>
              <w:rPr>
                <w:rFonts w:ascii="Courier New" w:hAnsi="Courier New" w:cs="Courier New"/>
                <w:szCs w:val="18"/>
              </w:rPr>
            </w:pPr>
            <w:r w:rsidRPr="001A78F1">
              <w:rPr>
                <w:rFonts w:ascii="Courier New" w:hAnsi="Courier New" w:cs="Courier New"/>
                <w:szCs w:val="18"/>
              </w:rPr>
              <w:t>TriStatusType xtriExternalFunction(</w:t>
            </w:r>
          </w:p>
          <w:p w14:paraId="1C82F756" w14:textId="77777777" w:rsidR="0040150A" w:rsidRPr="001A78F1" w:rsidRDefault="0040150A" w:rsidP="00A90C28">
            <w:pPr>
              <w:pStyle w:val="TAL"/>
              <w:keepLines w:val="0"/>
              <w:ind w:left="1653"/>
              <w:rPr>
                <w:szCs w:val="18"/>
              </w:rPr>
            </w:pPr>
            <w:r w:rsidRPr="001A78F1">
              <w:rPr>
                <w:rFonts w:ascii="Courier New" w:hAnsi="Courier New"/>
                <w:szCs w:val="18"/>
              </w:rPr>
              <w:t>in TriFunctionIdType functionId,</w:t>
            </w:r>
            <w:r w:rsidRPr="001A78F1">
              <w:rPr>
                <w:rFonts w:ascii="Courier New" w:hAnsi="Courier New"/>
                <w:szCs w:val="18"/>
              </w:rPr>
              <w:br/>
              <w:t>inout TciParameterListType parameterList,</w:t>
            </w:r>
            <w:r w:rsidRPr="001A78F1">
              <w:rPr>
                <w:rFonts w:ascii="Courier New" w:hAnsi="Courier New"/>
                <w:szCs w:val="18"/>
              </w:rPr>
              <w:br/>
              <w:t>out Value returnValue)</w:t>
            </w:r>
          </w:p>
        </w:tc>
      </w:tr>
      <w:tr w:rsidR="0040150A" w:rsidRPr="001A78F1" w14:paraId="7F901B79" w14:textId="77777777" w:rsidTr="00E41273">
        <w:trPr>
          <w:jc w:val="center"/>
        </w:trPr>
        <w:tc>
          <w:tcPr>
            <w:tcW w:w="0" w:type="auto"/>
          </w:tcPr>
          <w:p w14:paraId="1B6B3714" w14:textId="77777777" w:rsidR="0040150A" w:rsidRPr="001A78F1" w:rsidRDefault="0040150A" w:rsidP="00A90C28">
            <w:pPr>
              <w:pStyle w:val="TAL"/>
              <w:keepLines w:val="0"/>
              <w:rPr>
                <w:b/>
              </w:rPr>
            </w:pPr>
            <w:r w:rsidRPr="001A78F1">
              <w:rPr>
                <w:b/>
              </w:rPr>
              <w:t xml:space="preserve">In Parameters </w:t>
            </w:r>
          </w:p>
        </w:tc>
        <w:tc>
          <w:tcPr>
            <w:tcW w:w="0" w:type="auto"/>
          </w:tcPr>
          <w:p w14:paraId="7B2CC50A" w14:textId="77777777" w:rsidR="0040150A" w:rsidRPr="001A78F1" w:rsidRDefault="0040150A" w:rsidP="00A90C28">
            <w:pPr>
              <w:pStyle w:val="TAL"/>
              <w:keepLines w:val="0"/>
              <w:tabs>
                <w:tab w:val="left" w:pos="1855"/>
              </w:tabs>
              <w:rPr>
                <w:szCs w:val="18"/>
              </w:rPr>
            </w:pPr>
            <w:r w:rsidRPr="001A78F1">
              <w:rPr>
                <w:rFonts w:ascii="Courier New" w:hAnsi="Courier New" w:cs="Courier New"/>
                <w:szCs w:val="18"/>
              </w:rPr>
              <w:t>functionId</w:t>
            </w:r>
            <w:r w:rsidRPr="001A78F1">
              <w:tab/>
            </w:r>
            <w:r w:rsidRPr="001A78F1">
              <w:rPr>
                <w:rFonts w:cs="Arial"/>
                <w:szCs w:val="18"/>
              </w:rPr>
              <w:t>identifier of the external function</w:t>
            </w:r>
          </w:p>
        </w:tc>
      </w:tr>
      <w:tr w:rsidR="0040150A" w:rsidRPr="001A78F1" w14:paraId="0C248656" w14:textId="77777777" w:rsidTr="00E41273">
        <w:trPr>
          <w:jc w:val="center"/>
        </w:trPr>
        <w:tc>
          <w:tcPr>
            <w:tcW w:w="0" w:type="auto"/>
          </w:tcPr>
          <w:p w14:paraId="567AE120" w14:textId="77777777" w:rsidR="0040150A" w:rsidRPr="001A78F1" w:rsidRDefault="0040150A" w:rsidP="00A90C28">
            <w:pPr>
              <w:pStyle w:val="TAL"/>
              <w:keepLines w:val="0"/>
              <w:rPr>
                <w:b/>
              </w:rPr>
            </w:pPr>
            <w:r w:rsidRPr="001A78F1">
              <w:rPr>
                <w:b/>
              </w:rPr>
              <w:t>Out Parameters</w:t>
            </w:r>
          </w:p>
        </w:tc>
        <w:tc>
          <w:tcPr>
            <w:tcW w:w="0" w:type="auto"/>
          </w:tcPr>
          <w:p w14:paraId="431B5F51" w14:textId="77777777" w:rsidR="0040150A" w:rsidRPr="001A78F1" w:rsidRDefault="0040150A" w:rsidP="00A90C28">
            <w:pPr>
              <w:pStyle w:val="TAL"/>
              <w:keepLines w:val="0"/>
              <w:tabs>
                <w:tab w:val="left" w:pos="1855"/>
              </w:tabs>
              <w:rPr>
                <w:szCs w:val="18"/>
              </w:rPr>
            </w:pPr>
            <w:r w:rsidRPr="001A78F1">
              <w:rPr>
                <w:rFonts w:ascii="Courier New" w:hAnsi="Courier New"/>
                <w:szCs w:val="18"/>
              </w:rPr>
              <w:t>returnValue</w:t>
            </w:r>
            <w:r w:rsidRPr="001A78F1">
              <w:rPr>
                <w:szCs w:val="18"/>
              </w:rPr>
              <w:tab/>
              <w:t>(optional) encoded return value</w:t>
            </w:r>
          </w:p>
        </w:tc>
      </w:tr>
      <w:tr w:rsidR="0040150A" w:rsidRPr="001A78F1" w14:paraId="0A4A3D81" w14:textId="77777777" w:rsidTr="00E41273">
        <w:trPr>
          <w:jc w:val="center"/>
        </w:trPr>
        <w:tc>
          <w:tcPr>
            <w:tcW w:w="0" w:type="auto"/>
          </w:tcPr>
          <w:p w14:paraId="704257E6" w14:textId="77777777" w:rsidR="0040150A" w:rsidRPr="001A78F1" w:rsidRDefault="0040150A" w:rsidP="00A90C28">
            <w:pPr>
              <w:pStyle w:val="TAL"/>
              <w:keepLines w:val="0"/>
              <w:rPr>
                <w:b/>
              </w:rPr>
            </w:pPr>
            <w:r w:rsidRPr="001A78F1">
              <w:rPr>
                <w:b/>
              </w:rPr>
              <w:t xml:space="preserve">InOutParameters </w:t>
            </w:r>
          </w:p>
        </w:tc>
        <w:tc>
          <w:tcPr>
            <w:tcW w:w="0" w:type="auto"/>
          </w:tcPr>
          <w:p w14:paraId="3C32F769" w14:textId="77777777" w:rsidR="0040150A" w:rsidRPr="001A78F1" w:rsidRDefault="0040150A" w:rsidP="00A90C28">
            <w:pPr>
              <w:pStyle w:val="TAL"/>
              <w:keepLines w:val="0"/>
              <w:tabs>
                <w:tab w:val="left" w:pos="8234"/>
              </w:tabs>
              <w:ind w:left="1855" w:hanging="1855"/>
              <w:rPr>
                <w:szCs w:val="18"/>
              </w:rPr>
            </w:pPr>
            <w:r w:rsidRPr="001A78F1">
              <w:rPr>
                <w:rFonts w:ascii="Courier New" w:hAnsi="Courier New"/>
                <w:szCs w:val="18"/>
              </w:rPr>
              <w:t>parameterList</w:t>
            </w:r>
            <w:r w:rsidRPr="001A78F1">
              <w:rPr>
                <w:szCs w:val="18"/>
              </w:rPr>
              <w:tab/>
              <w:t xml:space="preserve">a list of </w:t>
            </w:r>
            <w:r w:rsidRPr="001A78F1">
              <w:rPr>
                <w:strike/>
                <w:szCs w:val="18"/>
              </w:rPr>
              <w:t>encoded</w:t>
            </w:r>
            <w:r w:rsidRPr="001A78F1">
              <w:rPr>
                <w:szCs w:val="18"/>
              </w:rPr>
              <w:t xml:space="preserve"> parameters for the indicated function. The parameters in </w:t>
            </w:r>
            <w:r w:rsidRPr="001A78F1">
              <w:rPr>
                <w:rFonts w:ascii="Courier New" w:hAnsi="Courier New"/>
                <w:szCs w:val="18"/>
              </w:rPr>
              <w:t xml:space="preserve">parameterList </w:t>
            </w:r>
            <w:r w:rsidRPr="001A78F1">
              <w:rPr>
                <w:szCs w:val="18"/>
              </w:rPr>
              <w:t>are ordered as they appear in the TTCN</w:t>
            </w:r>
            <w:r w:rsidRPr="001A78F1">
              <w:rPr>
                <w:szCs w:val="18"/>
              </w:rPr>
              <w:noBreakHyphen/>
              <w:t>3 function declaration.</w:t>
            </w:r>
          </w:p>
        </w:tc>
      </w:tr>
      <w:tr w:rsidR="0040150A" w:rsidRPr="001A78F1" w14:paraId="4F183BCD" w14:textId="77777777" w:rsidTr="00E41273">
        <w:trPr>
          <w:jc w:val="center"/>
        </w:trPr>
        <w:tc>
          <w:tcPr>
            <w:tcW w:w="0" w:type="auto"/>
          </w:tcPr>
          <w:p w14:paraId="5D2646D8" w14:textId="77777777" w:rsidR="0040150A" w:rsidRPr="001A78F1" w:rsidRDefault="0040150A" w:rsidP="00A90C28">
            <w:pPr>
              <w:pStyle w:val="TAL"/>
              <w:keepLines w:val="0"/>
              <w:rPr>
                <w:b/>
              </w:rPr>
            </w:pPr>
            <w:r w:rsidRPr="001A78F1">
              <w:rPr>
                <w:b/>
              </w:rPr>
              <w:t>Return Value</w:t>
            </w:r>
          </w:p>
        </w:tc>
        <w:tc>
          <w:tcPr>
            <w:tcW w:w="0" w:type="auto"/>
          </w:tcPr>
          <w:p w14:paraId="2078A32A" w14:textId="77777777" w:rsidR="0040150A" w:rsidRPr="001A78F1" w:rsidRDefault="0040150A" w:rsidP="00A90C28">
            <w:pPr>
              <w:pStyle w:val="TAL"/>
              <w:keepLines w:val="0"/>
              <w:rPr>
                <w:szCs w:val="18"/>
              </w:rPr>
            </w:pPr>
            <w:r w:rsidRPr="001A78F1">
              <w:rPr>
                <w:szCs w:val="18"/>
              </w:rPr>
              <w:t xml:space="preserve">The return status of the </w:t>
            </w:r>
            <w:r w:rsidRPr="001A78F1">
              <w:rPr>
                <w:rFonts w:ascii="Courier New" w:hAnsi="Courier New"/>
                <w:szCs w:val="18"/>
              </w:rPr>
              <w:t xml:space="preserve">triExternalFunction </w:t>
            </w:r>
            <w:r w:rsidRPr="001A78F1">
              <w:rPr>
                <w:szCs w:val="18"/>
              </w:rPr>
              <w:t>operation. The return status indicates the local success (</w:t>
            </w:r>
            <w:r w:rsidRPr="001A78F1">
              <w:rPr>
                <w:b/>
                <w:i/>
                <w:szCs w:val="18"/>
              </w:rPr>
              <w:t>TRI_OK</w:t>
            </w:r>
            <w:r w:rsidRPr="001A78F1">
              <w:rPr>
                <w:szCs w:val="18"/>
              </w:rPr>
              <w:t>) or failure (</w:t>
            </w:r>
            <w:r w:rsidRPr="001A78F1">
              <w:rPr>
                <w:b/>
                <w:i/>
                <w:szCs w:val="18"/>
              </w:rPr>
              <w:t>TRI_Error</w:t>
            </w:r>
            <w:r w:rsidRPr="001A78F1">
              <w:rPr>
                <w:szCs w:val="18"/>
              </w:rPr>
              <w:t>) of the operation.</w:t>
            </w:r>
          </w:p>
        </w:tc>
      </w:tr>
      <w:tr w:rsidR="0040150A" w:rsidRPr="001A78F1" w14:paraId="3F20B5E3" w14:textId="77777777" w:rsidTr="00E41273">
        <w:trPr>
          <w:jc w:val="center"/>
        </w:trPr>
        <w:tc>
          <w:tcPr>
            <w:tcW w:w="0" w:type="auto"/>
          </w:tcPr>
          <w:p w14:paraId="6FBB147E" w14:textId="77777777" w:rsidR="0040150A" w:rsidRPr="001A78F1" w:rsidRDefault="0040150A" w:rsidP="00A90C28">
            <w:pPr>
              <w:pStyle w:val="TAL"/>
              <w:keepLines w:val="0"/>
              <w:rPr>
                <w:b/>
              </w:rPr>
            </w:pPr>
            <w:r w:rsidRPr="001A78F1">
              <w:rPr>
                <w:b/>
              </w:rPr>
              <w:t>Constraints</w:t>
            </w:r>
          </w:p>
        </w:tc>
        <w:tc>
          <w:tcPr>
            <w:tcW w:w="0" w:type="auto"/>
          </w:tcPr>
          <w:p w14:paraId="770E0AA0" w14:textId="77777777" w:rsidR="0040150A" w:rsidRPr="001A78F1" w:rsidRDefault="0040150A" w:rsidP="00A90C28">
            <w:pPr>
              <w:pStyle w:val="TAL"/>
              <w:keepLines w:val="0"/>
              <w:rPr>
                <w:szCs w:val="18"/>
              </w:rPr>
            </w:pPr>
            <w:r w:rsidRPr="001A78F1">
              <w:rPr>
                <w:szCs w:val="18"/>
              </w:rPr>
              <w:t>This operation is called by the TE when it executes a function which is defined to be TTCN</w:t>
            </w:r>
            <w:r w:rsidRPr="001A78F1">
              <w:rPr>
                <w:szCs w:val="18"/>
              </w:rPr>
              <w:noBreakHyphen/>
              <w:t>3 external (i.e. all non</w:t>
            </w:r>
            <w:r w:rsidRPr="001A78F1">
              <w:rPr>
                <w:szCs w:val="18"/>
              </w:rPr>
              <w:noBreakHyphen/>
              <w:t>external functions are implemented within the TE).</w:t>
            </w:r>
          </w:p>
          <w:p w14:paraId="70BA88D8" w14:textId="77777777" w:rsidR="0040150A" w:rsidRPr="001A78F1" w:rsidRDefault="0040150A" w:rsidP="00A90C28">
            <w:pPr>
              <w:pStyle w:val="TAL"/>
              <w:keepLines w:val="0"/>
              <w:rPr>
                <w:szCs w:val="18"/>
              </w:rPr>
            </w:pPr>
            <w:r w:rsidRPr="001A78F1">
              <w:rPr>
                <w:szCs w:val="18"/>
              </w:rPr>
              <w:t xml:space="preserve">No error shall be indicated by the PA in case the value of any </w:t>
            </w:r>
            <w:r w:rsidRPr="001A78F1">
              <w:rPr>
                <w:i/>
                <w:szCs w:val="18"/>
              </w:rPr>
              <w:t xml:space="preserve">out </w:t>
            </w:r>
            <w:r w:rsidRPr="001A78F1">
              <w:rPr>
                <w:szCs w:val="18"/>
              </w:rPr>
              <w:t>parameter is non</w:t>
            </w:r>
            <w:r w:rsidRPr="001A78F1">
              <w:rPr>
                <w:szCs w:val="18"/>
              </w:rPr>
              <w:noBreakHyphen/>
              <w:t>null.</w:t>
            </w:r>
          </w:p>
        </w:tc>
      </w:tr>
      <w:tr w:rsidR="0040150A" w:rsidRPr="001A78F1" w14:paraId="544CFEE5" w14:textId="77777777" w:rsidTr="00E41273">
        <w:trPr>
          <w:jc w:val="center"/>
        </w:trPr>
        <w:tc>
          <w:tcPr>
            <w:tcW w:w="0" w:type="auto"/>
          </w:tcPr>
          <w:p w14:paraId="64EEA333" w14:textId="77777777" w:rsidR="0040150A" w:rsidRPr="001A78F1" w:rsidRDefault="0040150A" w:rsidP="00A90C28">
            <w:pPr>
              <w:pStyle w:val="TAL"/>
              <w:keepLines w:val="0"/>
              <w:rPr>
                <w:b/>
              </w:rPr>
            </w:pPr>
            <w:r w:rsidRPr="001A78F1">
              <w:rPr>
                <w:b/>
              </w:rPr>
              <w:t>Effect</w:t>
            </w:r>
          </w:p>
        </w:tc>
        <w:tc>
          <w:tcPr>
            <w:tcW w:w="0" w:type="auto"/>
          </w:tcPr>
          <w:p w14:paraId="31F7BE49" w14:textId="77777777" w:rsidR="0040150A" w:rsidRPr="001A78F1" w:rsidRDefault="0040150A" w:rsidP="00A90C28">
            <w:pPr>
              <w:pStyle w:val="TAL"/>
              <w:keepLines w:val="0"/>
              <w:rPr>
                <w:szCs w:val="18"/>
              </w:rPr>
            </w:pPr>
            <w:r w:rsidRPr="001A78F1">
              <w:rPr>
                <w:szCs w:val="18"/>
              </w:rPr>
              <w:t>For each external function specified in the TTCN</w:t>
            </w:r>
            <w:r w:rsidRPr="001A78F1">
              <w:rPr>
                <w:szCs w:val="18"/>
              </w:rPr>
              <w:noBreakHyphen/>
              <w:t xml:space="preserve">3 ATS the PA shall implement the behaviour. On invocation of this operation the PA shall invoke the function indicated by the identifier </w:t>
            </w:r>
            <w:r w:rsidRPr="001A78F1">
              <w:rPr>
                <w:rFonts w:ascii="Courier New" w:hAnsi="Courier New"/>
                <w:szCs w:val="18"/>
              </w:rPr>
              <w:t>functionId</w:t>
            </w:r>
            <w:r w:rsidRPr="001A78F1">
              <w:rPr>
                <w:szCs w:val="18"/>
              </w:rPr>
              <w:t xml:space="preserve">. It shall access the specified </w:t>
            </w:r>
            <w:r w:rsidRPr="001A78F1">
              <w:rPr>
                <w:i/>
                <w:szCs w:val="18"/>
              </w:rPr>
              <w:t xml:space="preserve">in </w:t>
            </w:r>
            <w:r w:rsidRPr="001A78F1">
              <w:rPr>
                <w:szCs w:val="18"/>
              </w:rPr>
              <w:t xml:space="preserve">and </w:t>
            </w:r>
            <w:r w:rsidRPr="001A78F1">
              <w:rPr>
                <w:i/>
                <w:szCs w:val="18"/>
              </w:rPr>
              <w:t xml:space="preserve">inout </w:t>
            </w:r>
            <w:r w:rsidRPr="001A78F1">
              <w:rPr>
                <w:szCs w:val="18"/>
              </w:rPr>
              <w:t xml:space="preserve">function parameters in </w:t>
            </w:r>
            <w:r w:rsidRPr="001A78F1">
              <w:rPr>
                <w:rFonts w:ascii="Courier New" w:hAnsi="Courier New"/>
                <w:szCs w:val="18"/>
              </w:rPr>
              <w:t>parameterList</w:t>
            </w:r>
            <w:r w:rsidRPr="001A78F1">
              <w:rPr>
                <w:szCs w:val="18"/>
              </w:rPr>
              <w:t xml:space="preserve">, evaluate the external function using the values of these parameters, and compute values for </w:t>
            </w:r>
            <w:r w:rsidRPr="001A78F1">
              <w:rPr>
                <w:i/>
                <w:szCs w:val="18"/>
              </w:rPr>
              <w:t xml:space="preserve">inout </w:t>
            </w:r>
            <w:r w:rsidRPr="001A78F1">
              <w:rPr>
                <w:szCs w:val="18"/>
              </w:rPr>
              <w:t xml:space="preserve">and </w:t>
            </w:r>
            <w:r w:rsidRPr="001A78F1">
              <w:rPr>
                <w:i/>
                <w:szCs w:val="18"/>
              </w:rPr>
              <w:t>out</w:t>
            </w:r>
            <w:r w:rsidRPr="001A78F1">
              <w:rPr>
                <w:szCs w:val="18"/>
              </w:rPr>
              <w:t xml:space="preserve"> parameters in </w:t>
            </w:r>
            <w:r w:rsidRPr="001A78F1">
              <w:rPr>
                <w:rFonts w:ascii="Courier New" w:hAnsi="Courier New"/>
                <w:szCs w:val="18"/>
              </w:rPr>
              <w:t>parameterList</w:t>
            </w:r>
            <w:r w:rsidRPr="001A78F1">
              <w:rPr>
                <w:szCs w:val="18"/>
              </w:rPr>
              <w:t xml:space="preserve">. The operation shall then return values for all </w:t>
            </w:r>
            <w:r w:rsidRPr="001A78F1">
              <w:rPr>
                <w:i/>
                <w:szCs w:val="18"/>
              </w:rPr>
              <w:t>inout</w:t>
            </w:r>
            <w:r w:rsidRPr="001A78F1">
              <w:rPr>
                <w:szCs w:val="18"/>
              </w:rPr>
              <w:t xml:space="preserve"> and </w:t>
            </w:r>
            <w:r w:rsidRPr="001A78F1">
              <w:rPr>
                <w:i/>
                <w:szCs w:val="18"/>
              </w:rPr>
              <w:t>out</w:t>
            </w:r>
            <w:r w:rsidRPr="001A78F1">
              <w:rPr>
                <w:szCs w:val="18"/>
              </w:rPr>
              <w:t xml:space="preserve"> function parameters and the return value of the external function.</w:t>
            </w:r>
          </w:p>
          <w:p w14:paraId="084BB96F" w14:textId="77777777" w:rsidR="0040150A" w:rsidRPr="001A78F1" w:rsidRDefault="0040150A" w:rsidP="00A90C28">
            <w:pPr>
              <w:pStyle w:val="TAL"/>
              <w:keepLines w:val="0"/>
              <w:rPr>
                <w:szCs w:val="18"/>
              </w:rPr>
            </w:pPr>
            <w:r w:rsidRPr="001A78F1">
              <w:rPr>
                <w:szCs w:val="18"/>
              </w:rPr>
              <w:t>If no return type has been defined for this external function in the TTCN</w:t>
            </w:r>
            <w:r w:rsidRPr="001A78F1">
              <w:rPr>
                <w:szCs w:val="18"/>
              </w:rPr>
              <w:noBreakHyphen/>
              <w:t xml:space="preserve">3 ATS, the distinct value </w:t>
            </w:r>
            <w:r w:rsidRPr="001A78F1">
              <w:rPr>
                <w:rFonts w:ascii="Courier New" w:hAnsi="Courier New"/>
                <w:szCs w:val="18"/>
              </w:rPr>
              <w:t>null</w:t>
            </w:r>
            <w:r w:rsidRPr="001A78F1">
              <w:rPr>
                <w:szCs w:val="18"/>
              </w:rPr>
              <w:t xml:space="preserve"> shall be used for the latter. </w:t>
            </w:r>
          </w:p>
          <w:p w14:paraId="5C1592AB" w14:textId="77777777" w:rsidR="0040150A" w:rsidRPr="001A78F1" w:rsidRDefault="0040150A" w:rsidP="00A90C28">
            <w:pPr>
              <w:pStyle w:val="TAL"/>
              <w:keepLines w:val="0"/>
              <w:rPr>
                <w:szCs w:val="18"/>
              </w:rPr>
            </w:pPr>
            <w:r w:rsidRPr="001A78F1">
              <w:rPr>
                <w:szCs w:val="18"/>
              </w:rPr>
              <w:t xml:space="preserve">The </w:t>
            </w:r>
            <w:r w:rsidRPr="001A78F1">
              <w:rPr>
                <w:rFonts w:ascii="Courier New" w:hAnsi="Courier New"/>
                <w:szCs w:val="18"/>
              </w:rPr>
              <w:t>triExternalFunction</w:t>
            </w:r>
            <w:r w:rsidRPr="001A78F1">
              <w:rPr>
                <w:szCs w:val="18"/>
              </w:rPr>
              <w:t xml:space="preserve"> operation returns </w:t>
            </w:r>
            <w:r w:rsidRPr="001A78F1">
              <w:rPr>
                <w:b/>
                <w:i/>
                <w:szCs w:val="18"/>
              </w:rPr>
              <w:t>TRI_OK</w:t>
            </w:r>
            <w:r w:rsidRPr="001A78F1">
              <w:rPr>
                <w:szCs w:val="18"/>
              </w:rPr>
              <w:t xml:space="preserve"> if the PA completes the evaluation of the external function successfully, </w:t>
            </w:r>
            <w:r w:rsidRPr="001A78F1">
              <w:rPr>
                <w:b/>
                <w:i/>
                <w:szCs w:val="18"/>
              </w:rPr>
              <w:t>TRI_Error</w:t>
            </w:r>
            <w:r w:rsidRPr="001A78F1">
              <w:rPr>
                <w:b/>
                <w:szCs w:val="18"/>
              </w:rPr>
              <w:t xml:space="preserve"> </w:t>
            </w:r>
            <w:r w:rsidRPr="001A78F1">
              <w:rPr>
                <w:szCs w:val="18"/>
              </w:rPr>
              <w:t xml:space="preserve">otherwise. </w:t>
            </w:r>
          </w:p>
          <w:p w14:paraId="42A87E91" w14:textId="77777777" w:rsidR="0040150A" w:rsidRPr="001A78F1" w:rsidRDefault="0040150A" w:rsidP="00A90C28">
            <w:pPr>
              <w:pStyle w:val="TAL"/>
              <w:keepLines w:val="0"/>
              <w:rPr>
                <w:szCs w:val="18"/>
                <w:u w:val="single"/>
              </w:rPr>
            </w:pPr>
            <w:r w:rsidRPr="001A78F1">
              <w:rPr>
                <w:szCs w:val="18"/>
                <w:u w:val="single"/>
              </w:rPr>
              <w:t>Note that whereas all other TRI operations are considered to be non</w:t>
            </w:r>
            <w:r w:rsidRPr="001A78F1">
              <w:rPr>
                <w:szCs w:val="18"/>
                <w:u w:val="single"/>
              </w:rPr>
              <w:noBreakHyphen/>
              <w:t xml:space="preserve">blocking, the </w:t>
            </w:r>
            <w:r w:rsidRPr="001A78F1">
              <w:rPr>
                <w:rFonts w:ascii="Courier New" w:hAnsi="Courier New"/>
                <w:szCs w:val="18"/>
                <w:u w:val="single"/>
              </w:rPr>
              <w:t>triExternalFunction</w:t>
            </w:r>
            <w:r w:rsidRPr="001A78F1">
              <w:rPr>
                <w:szCs w:val="18"/>
                <w:u w:val="single"/>
              </w:rPr>
              <w:t xml:space="preserve"> operation is considered to be </w:t>
            </w:r>
            <w:r w:rsidRPr="001A78F1">
              <w:rPr>
                <w:i/>
                <w:szCs w:val="18"/>
                <w:u w:val="single"/>
              </w:rPr>
              <w:t>blocking.</w:t>
            </w:r>
            <w:r w:rsidRPr="001A78F1">
              <w:rPr>
                <w:szCs w:val="18"/>
                <w:u w:val="single"/>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p w14:paraId="550C4F59" w14:textId="77777777" w:rsidR="0040150A" w:rsidRPr="001A78F1" w:rsidRDefault="0040150A" w:rsidP="00A90C28">
            <w:pPr>
              <w:pStyle w:val="TAL"/>
              <w:keepLines w:val="0"/>
              <w:rPr>
                <w:szCs w:val="18"/>
              </w:rPr>
            </w:pPr>
            <w:r w:rsidRPr="001A78F1">
              <w:rPr>
                <w:szCs w:val="18"/>
                <w:u w:val="single"/>
              </w:rPr>
              <w:t>In case that the external function is defined with formal type parameters, the first items in the parameterList will be representations of the actual type parameters given to the invocation of the external function, using TypeValue instances that contain the actual type values. Thus, the parameterList is a concatenation of the actual type parameter list and the actual value parameter list of the invocation of the external function in the order of the specification of the formal parameter lists of the declaration of the external function.</w:t>
            </w:r>
          </w:p>
        </w:tc>
      </w:tr>
    </w:tbl>
    <w:p w14:paraId="027EE70C" w14:textId="77777777" w:rsidR="00750E6B" w:rsidRPr="001A78F1" w:rsidRDefault="00750E6B" w:rsidP="00750E6B"/>
    <w:p w14:paraId="28DB70CF" w14:textId="77777777" w:rsidR="00F22121" w:rsidRPr="001A78F1" w:rsidRDefault="009A2017" w:rsidP="00BC13F4">
      <w:pPr>
        <w:pStyle w:val="berschrift1"/>
      </w:pPr>
      <w:bookmarkStart w:id="398" w:name="_Toc66109219"/>
      <w:bookmarkStart w:id="399" w:name="_Toc66110198"/>
      <w:bookmarkStart w:id="400" w:name="_Toc67906599"/>
      <w:bookmarkStart w:id="401" w:name="_Toc72910983"/>
      <w:r w:rsidRPr="001A78F1">
        <w:t>8</w:t>
      </w:r>
      <w:r w:rsidR="00F22121" w:rsidRPr="001A78F1">
        <w:tab/>
      </w:r>
      <w:r w:rsidR="00FC1895" w:rsidRPr="001A78F1">
        <w:t xml:space="preserve">TCI </w:t>
      </w:r>
      <w:r w:rsidR="006E15AB" w:rsidRPr="001A78F1">
        <w:t xml:space="preserve">extensions </w:t>
      </w:r>
      <w:r w:rsidR="00FC1895" w:rsidRPr="001A78F1">
        <w:t xml:space="preserve">for the </w:t>
      </w:r>
      <w:r w:rsidR="00C913BD" w:rsidRPr="001A78F1">
        <w:t>package</w:t>
      </w:r>
      <w:bookmarkEnd w:id="398"/>
      <w:bookmarkEnd w:id="399"/>
      <w:bookmarkEnd w:id="400"/>
      <w:bookmarkEnd w:id="401"/>
    </w:p>
    <w:p w14:paraId="058371F8" w14:textId="77777777" w:rsidR="00F22121" w:rsidRPr="001A78F1" w:rsidRDefault="009A2017" w:rsidP="00BC13F4">
      <w:pPr>
        <w:pStyle w:val="berschrift2"/>
      </w:pPr>
      <w:bookmarkStart w:id="402" w:name="_Toc66109220"/>
      <w:bookmarkStart w:id="403" w:name="_Toc66110199"/>
      <w:bookmarkStart w:id="404" w:name="_Toc67906600"/>
      <w:bookmarkStart w:id="405" w:name="_Toc72910984"/>
      <w:r w:rsidRPr="001A78F1">
        <w:t>8</w:t>
      </w:r>
      <w:r w:rsidR="00F22121" w:rsidRPr="001A78F1">
        <w:t>.1</w:t>
      </w:r>
      <w:r w:rsidR="00F22121" w:rsidRPr="001A78F1">
        <w:tab/>
      </w:r>
      <w:r w:rsidR="007A71DF" w:rsidRPr="001A78F1">
        <w:t xml:space="preserve">Extension to </w:t>
      </w:r>
      <w:r w:rsidR="00717CD7" w:rsidRPr="001A78F1">
        <w:t>ETSI ES 201 873-6</w:t>
      </w:r>
      <w:r w:rsidR="00E75D42" w:rsidRPr="001A78F1">
        <w:t xml:space="preserve">, </w:t>
      </w:r>
      <w:r w:rsidR="007A71DF" w:rsidRPr="001A78F1">
        <w:t>clause 7</w:t>
      </w:r>
      <w:r w:rsidR="00DE0BF5" w:rsidRPr="001A78F1">
        <w:t xml:space="preserve"> (</w:t>
      </w:r>
      <w:r w:rsidR="004E0F50" w:rsidRPr="001A78F1">
        <w:t>TTCN 3 control interface and operations</w:t>
      </w:r>
      <w:r w:rsidR="00DE0BF5" w:rsidRPr="001A78F1">
        <w:t>)</w:t>
      </w:r>
      <w:bookmarkEnd w:id="402"/>
      <w:bookmarkEnd w:id="403"/>
      <w:bookmarkEnd w:id="404"/>
      <w:bookmarkEnd w:id="405"/>
    </w:p>
    <w:p w14:paraId="1EB7F67C" w14:textId="77777777" w:rsidR="002369EE" w:rsidRPr="001A78F1" w:rsidRDefault="00D07A1A" w:rsidP="00BC13F4">
      <w:pPr>
        <w:pStyle w:val="H6"/>
      </w:pPr>
      <w:r w:rsidRPr="001A78F1">
        <w:t>Clause 7.2.1.2</w:t>
      </w:r>
      <w:r w:rsidRPr="001A78F1">
        <w:tab/>
      </w:r>
      <w:r w:rsidR="002369EE" w:rsidRPr="001A78F1">
        <w:t xml:space="preserve">Communication </w:t>
      </w:r>
      <w:r w:rsidR="00E75D42" w:rsidRPr="001A78F1">
        <w:rPr>
          <w:u w:val="single"/>
        </w:rPr>
        <w:t>types</w:t>
      </w:r>
    </w:p>
    <w:p w14:paraId="1277C027" w14:textId="77777777" w:rsidR="002369EE" w:rsidRPr="001A78F1" w:rsidRDefault="002369EE" w:rsidP="00BC13F4">
      <w:pPr>
        <w:keepNext/>
        <w:keepLines/>
      </w:pPr>
      <w:r w:rsidRPr="001A78F1">
        <w:t xml:space="preserve">The </w:t>
      </w:r>
      <w:r w:rsidRPr="001A78F1">
        <w:rPr>
          <w:rFonts w:ascii="Courier New" w:hAnsi="Courier New" w:cs="Courier New"/>
          <w:sz w:val="16"/>
          <w:szCs w:val="16"/>
        </w:rPr>
        <w:t>TciBehaviourIdType</w:t>
      </w:r>
      <w:r w:rsidRPr="001A78F1">
        <w:t xml:space="preserve"> is extended to cover also the actual type parameters.</w:t>
      </w:r>
    </w:p>
    <w:p w14:paraId="17134820" w14:textId="77777777" w:rsidR="002369EE" w:rsidRPr="001A78F1" w:rsidRDefault="002369EE" w:rsidP="007A0ADC">
      <w:pPr>
        <w:pStyle w:val="EX"/>
        <w:ind w:left="2269" w:hanging="1985"/>
      </w:pPr>
      <w:r w:rsidRPr="001A78F1">
        <w:rPr>
          <w:rFonts w:ascii="Courier New" w:hAnsi="Courier New" w:cs="Courier New"/>
          <w:sz w:val="16"/>
          <w:szCs w:val="16"/>
        </w:rPr>
        <w:t>TciBehaviourIdType</w:t>
      </w:r>
      <w:r w:rsidRPr="001A78F1">
        <w:rPr>
          <w:rFonts w:ascii="Courier New" w:hAnsi="Courier New" w:cs="Courier New"/>
        </w:rPr>
        <w:tab/>
      </w:r>
      <w:r w:rsidRPr="001A78F1">
        <w:t xml:space="preserve">A value of type </w:t>
      </w:r>
      <w:r w:rsidRPr="001A78F1">
        <w:rPr>
          <w:rFonts w:ascii="Courier New" w:hAnsi="Courier New" w:cs="Courier New"/>
        </w:rPr>
        <w:t>TciBehaviourIdType</w:t>
      </w:r>
      <w:r w:rsidRPr="001A78F1">
        <w:t xml:space="preserve"> identifies a TTCN</w:t>
      </w:r>
      <w:r w:rsidRPr="001A78F1">
        <w:noBreakHyphen/>
        <w:t>3 behaviour functions</w:t>
      </w:r>
      <w:r w:rsidR="00E75D42" w:rsidRPr="001A78F1">
        <w:rPr>
          <w:u w:val="single"/>
        </w:rPr>
        <w:t>, including actual type parameters</w:t>
      </w:r>
      <w:r w:rsidR="00E75D42" w:rsidRPr="001A78F1">
        <w:t>.</w:t>
      </w:r>
    </w:p>
    <w:p w14:paraId="59C2B0B1" w14:textId="77777777" w:rsidR="007A71DF" w:rsidRPr="001A78F1" w:rsidRDefault="00D07A1A" w:rsidP="00D07A1A">
      <w:pPr>
        <w:pStyle w:val="H6"/>
      </w:pPr>
      <w:r w:rsidRPr="001A78F1">
        <w:lastRenderedPageBreak/>
        <w:t>Clause 7.2.2.1</w:t>
      </w:r>
      <w:r w:rsidRPr="001A78F1">
        <w:tab/>
      </w:r>
      <w:r w:rsidR="007A71DF" w:rsidRPr="001A78F1">
        <w:t>Abstract TTCN-3 data types</w:t>
      </w:r>
    </w:p>
    <w:p w14:paraId="1D015191" w14:textId="77777777" w:rsidR="007A71DF" w:rsidRPr="001A78F1" w:rsidRDefault="007A71DF" w:rsidP="00A90C28">
      <w:pPr>
        <w:keepNext/>
      </w:pPr>
      <w:r w:rsidRPr="001A78F1">
        <w:t xml:space="preserve">The following additional </w:t>
      </w:r>
      <w:r w:rsidR="000A23EE" w:rsidRPr="001A78F1">
        <w:t xml:space="preserve">operations </w:t>
      </w:r>
      <w:r w:rsidRPr="001A78F1">
        <w:t xml:space="preserve">are defined for the abstract data type </w:t>
      </w:r>
      <w:r w:rsidRPr="001A78F1">
        <w:rPr>
          <w:rFonts w:ascii="Courier New" w:hAnsi="Courier New" w:cs="Courier New"/>
          <w:sz w:val="16"/>
          <w:szCs w:val="16"/>
        </w:rPr>
        <w:t>Type</w:t>
      </w:r>
      <w:r w:rsidRPr="001A78F1">
        <w:t>:</w:t>
      </w:r>
    </w:p>
    <w:p w14:paraId="56A2E44B" w14:textId="2D5CD9CB" w:rsidR="007A71DF" w:rsidRPr="001A78F1" w:rsidRDefault="007A71DF" w:rsidP="00FD3CC5">
      <w:pPr>
        <w:pStyle w:val="EX"/>
        <w:ind w:left="4962" w:hanging="4678"/>
      </w:pPr>
      <w:r w:rsidRPr="001A78F1">
        <w:rPr>
          <w:rFonts w:ascii="Courier New" w:hAnsi="Courier New" w:cs="Courier New"/>
          <w:sz w:val="16"/>
          <w:szCs w:val="16"/>
        </w:rPr>
        <w:t>TciParameterListType getValueParameters()</w:t>
      </w:r>
      <w:r w:rsidRPr="001A78F1">
        <w:tab/>
        <w:t>Returns a list of the actual value parameters of th</w:t>
      </w:r>
      <w:r w:rsidR="007A0ADC" w:rsidRPr="001A78F1">
        <w:t>is type. The list can be empty.</w:t>
      </w:r>
    </w:p>
    <w:p w14:paraId="421CE910" w14:textId="774BBD20" w:rsidR="007A71DF" w:rsidRPr="001A78F1" w:rsidRDefault="007A71DF" w:rsidP="00FD3CC5">
      <w:pPr>
        <w:pStyle w:val="EX"/>
        <w:ind w:left="4962" w:hanging="4678"/>
      </w:pPr>
      <w:r w:rsidRPr="001A78F1">
        <w:rPr>
          <w:rFonts w:ascii="Courier New" w:hAnsi="Courier New" w:cs="Courier New"/>
          <w:sz w:val="16"/>
          <w:szCs w:val="16"/>
        </w:rPr>
        <w:t>TciParameterTypeListType getTypeParameters()</w:t>
      </w:r>
      <w:r w:rsidRPr="001A78F1">
        <w:tab/>
        <w:t>Returns a list of the actual type parameters of th</w:t>
      </w:r>
      <w:r w:rsidR="007A0ADC" w:rsidRPr="001A78F1">
        <w:t>is type. The list can be empty.</w:t>
      </w:r>
    </w:p>
    <w:p w14:paraId="6A25E027" w14:textId="77777777" w:rsidR="000A23EE" w:rsidRPr="001A78F1" w:rsidRDefault="000A23EE" w:rsidP="007A71DF">
      <w:pPr>
        <w:widowControl w:val="0"/>
        <w:ind w:left="3544" w:hanging="3544"/>
      </w:pPr>
      <w:r w:rsidRPr="001A78F1">
        <w:t xml:space="preserve">The list of operations of the class Type in </w:t>
      </w:r>
      <w:r w:rsidR="009C7FD3" w:rsidRPr="001A78F1">
        <w:rPr>
          <w:b/>
          <w:color w:val="000000"/>
        </w:rPr>
        <w:t>f</w:t>
      </w:r>
      <w:r w:rsidRPr="001A78F1">
        <w:rPr>
          <w:b/>
          <w:color w:val="000000"/>
        </w:rPr>
        <w:t xml:space="preserve">igure 4 </w:t>
      </w:r>
      <w:r w:rsidR="003C0326" w:rsidRPr="001A78F1">
        <w:rPr>
          <w:b/>
          <w:color w:val="000000"/>
        </w:rPr>
        <w:t>Hierarchy of abstract values</w:t>
      </w:r>
      <w:r w:rsidR="003C0326" w:rsidRPr="001A78F1">
        <w:t xml:space="preserve"> </w:t>
      </w:r>
      <w:r w:rsidRPr="001A78F1">
        <w:t>is extended by</w:t>
      </w:r>
      <w:r w:rsidR="00FD3CC5" w:rsidRPr="001A78F1">
        <w:t>:</w:t>
      </w:r>
    </w:p>
    <w:p w14:paraId="4A153419" w14:textId="77777777" w:rsidR="000A23EE" w:rsidRPr="001A78F1" w:rsidRDefault="000A23EE" w:rsidP="00FD3CC5">
      <w:pPr>
        <w:pStyle w:val="B10"/>
      </w:pPr>
      <w:r w:rsidRPr="001A78F1">
        <w:t>getValueParameters():TciTypes::TciParameterListType</w:t>
      </w:r>
    </w:p>
    <w:p w14:paraId="2A7C8D8F" w14:textId="77777777" w:rsidR="000A23EE" w:rsidRPr="001A78F1" w:rsidRDefault="000A23EE" w:rsidP="00FD3CC5">
      <w:pPr>
        <w:pStyle w:val="B10"/>
      </w:pPr>
      <w:r w:rsidRPr="001A78F1">
        <w:t>getTypeParameters():TciTypes::TciParameterTypeListType</w:t>
      </w:r>
    </w:p>
    <w:p w14:paraId="074F5EB3" w14:textId="2FA379C6" w:rsidR="0053666A" w:rsidRPr="001A78F1" w:rsidRDefault="0053666A" w:rsidP="007A0ADC">
      <w:pPr>
        <w:pStyle w:val="H6"/>
      </w:pPr>
      <w:r w:rsidRPr="001A78F1">
        <w:t>Clause 7.2.2.2.0</w:t>
      </w:r>
      <w:r w:rsidRPr="001A78F1">
        <w:tab/>
        <w:t>Basic rules</w:t>
      </w:r>
    </w:p>
    <w:p w14:paraId="4EE59939" w14:textId="4EF156E3" w:rsidR="0053666A" w:rsidRPr="001A78F1" w:rsidRDefault="0053666A" w:rsidP="0053666A">
      <w:r w:rsidRPr="001A78F1">
        <w:t xml:space="preserve">A new </w:t>
      </w:r>
      <w:r w:rsidRPr="001A78F1">
        <w:rPr>
          <w:rFonts w:ascii="Courier New" w:hAnsi="Courier New" w:cs="Courier New"/>
        </w:rPr>
        <w:t>TypeValue</w:t>
      </w:r>
      <w:r w:rsidRPr="001A78F1">
        <w:t xml:space="preserve"> subclass of the class </w:t>
      </w:r>
      <w:r w:rsidRPr="001A78F1">
        <w:rPr>
          <w:rFonts w:ascii="Courier New" w:hAnsi="Courier New" w:cs="Courier New"/>
        </w:rPr>
        <w:t>Value</w:t>
      </w:r>
      <w:r w:rsidR="007A0ADC" w:rsidRPr="001A78F1">
        <w:t xml:space="preserve"> is added to the diagram.</w:t>
      </w:r>
    </w:p>
    <w:p w14:paraId="59340349" w14:textId="77777777" w:rsidR="0053666A" w:rsidRPr="001A78F1" w:rsidRDefault="0053666A" w:rsidP="0010478E">
      <w:pPr>
        <w:pStyle w:val="FL"/>
        <w:rPr>
          <w:rFonts w:ascii="Courier New" w:hAnsi="Courier New"/>
          <w:sz w:val="16"/>
        </w:rPr>
      </w:pPr>
      <w:r w:rsidRPr="001A78F1">
        <w:rPr>
          <w:noProof/>
          <w:lang w:val="de-DE" w:eastAsia="de-DE"/>
        </w:rPr>
        <mc:AlternateContent>
          <mc:Choice Requires="wps">
            <w:drawing>
              <wp:anchor distT="0" distB="0" distL="114299" distR="114299" simplePos="0" relativeHeight="251662336" behindDoc="0" locked="0" layoutInCell="1" allowOverlap="1" wp14:anchorId="64999FC7" wp14:editId="749380D0">
                <wp:simplePos x="0" y="0"/>
                <wp:positionH relativeFrom="column">
                  <wp:posOffset>3247389</wp:posOffset>
                </wp:positionH>
                <wp:positionV relativeFrom="paragraph">
                  <wp:posOffset>3495040</wp:posOffset>
                </wp:positionV>
                <wp:extent cx="0" cy="207010"/>
                <wp:effectExtent l="0" t="0" r="19050" b="215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2E9AAC" id="Straight Connector 5"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7pt,275.2pt" to="255.7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"/>
            </w:pict>
          </mc:Fallback>
        </mc:AlternateContent>
      </w:r>
      <w:r w:rsidRPr="001A78F1">
        <w:rPr>
          <w:noProof/>
          <w:lang w:val="de-DE" w:eastAsia="de-DE"/>
        </w:rPr>
        <mc:AlternateContent>
          <mc:Choice Requires="wps">
            <w:drawing>
              <wp:anchor distT="4294967295" distB="4294967295" distL="114300" distR="114300" simplePos="0" relativeHeight="251661312" behindDoc="0" locked="0" layoutInCell="1" allowOverlap="1" wp14:anchorId="59C19E80" wp14:editId="73EA86EA">
                <wp:simplePos x="0" y="0"/>
                <wp:positionH relativeFrom="column">
                  <wp:posOffset>2727325</wp:posOffset>
                </wp:positionH>
                <wp:positionV relativeFrom="paragraph">
                  <wp:posOffset>4135754</wp:posOffset>
                </wp:positionV>
                <wp:extent cx="1022985" cy="0"/>
                <wp:effectExtent l="0" t="0" r="247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6DDDC6"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75pt,325.65pt" to="295.3pt,3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"/>
            </w:pict>
          </mc:Fallback>
        </mc:AlternateContent>
      </w:r>
      <w:r w:rsidRPr="001A78F1">
        <w:rPr>
          <w:noProof/>
          <w:lang w:val="de-DE" w:eastAsia="de-DE"/>
        </w:rPr>
        <mc:AlternateContent>
          <mc:Choice Requires="wps">
            <w:drawing>
              <wp:anchor distT="4294967295" distB="4294967295" distL="114300" distR="114300" simplePos="0" relativeHeight="251660288" behindDoc="0" locked="0" layoutInCell="1" allowOverlap="1" wp14:anchorId="0746A6DD" wp14:editId="3C7C1678">
                <wp:simplePos x="0" y="0"/>
                <wp:positionH relativeFrom="column">
                  <wp:posOffset>2727325</wp:posOffset>
                </wp:positionH>
                <wp:positionV relativeFrom="paragraph">
                  <wp:posOffset>4028439</wp:posOffset>
                </wp:positionV>
                <wp:extent cx="1022985" cy="0"/>
                <wp:effectExtent l="0" t="0" r="247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F93834"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75pt,317.2pt" to="295.3pt,3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"/>
            </w:pict>
          </mc:Fallback>
        </mc:AlternateContent>
      </w:r>
      <w:r w:rsidRPr="001A78F1">
        <w:rPr>
          <w:noProof/>
          <w:lang w:val="de-DE" w:eastAsia="de-DE"/>
        </w:rPr>
        <mc:AlternateContent>
          <mc:Choice Requires="wps">
            <w:drawing>
              <wp:anchor distT="0" distB="0" distL="114300" distR="114300" simplePos="0" relativeHeight="251659264" behindDoc="0" locked="0" layoutInCell="1" allowOverlap="1" wp14:anchorId="7F76DD8B" wp14:editId="0E1E298A">
                <wp:simplePos x="0" y="0"/>
                <wp:positionH relativeFrom="column">
                  <wp:posOffset>2727960</wp:posOffset>
                </wp:positionH>
                <wp:positionV relativeFrom="paragraph">
                  <wp:posOffset>3698240</wp:posOffset>
                </wp:positionV>
                <wp:extent cx="1023620" cy="537210"/>
                <wp:effectExtent l="0" t="0" r="2413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7210"/>
                        </a:xfrm>
                        <a:prstGeom prst="rect">
                          <a:avLst/>
                        </a:prstGeom>
                        <a:solidFill>
                          <a:srgbClr val="FFFFFF"/>
                        </a:solidFill>
                        <a:ln w="6350">
                          <a:solidFill>
                            <a:srgbClr val="000000"/>
                          </a:solidFill>
                          <a:miter lim="800000"/>
                          <a:headEnd/>
                          <a:tailEnd/>
                        </a:ln>
                      </wps:spPr>
                      <wps:txbx>
                        <w:txbxContent>
                          <w:p w14:paraId="64041A8A" w14:textId="77777777" w:rsidR="00D90B48" w:rsidRPr="00626694" w:rsidRDefault="00D90B48" w:rsidP="0053666A">
                            <w:pPr>
                              <w:jc w:val="center"/>
                              <w:rPr>
                                <w:rFonts w:ascii="Arial" w:hAnsi="Arial" w:cs="Arial"/>
                                <w:color w:val="000000" w:themeColor="text1"/>
                                <w:sz w:val="18"/>
                                <w:szCs w:val="18"/>
                              </w:rPr>
                            </w:pPr>
                            <w:r>
                              <w:rPr>
                                <w:rFonts w:ascii="Arial" w:hAnsi="Arial" w:cs="Arial"/>
                                <w:color w:val="000000" w:themeColor="text1"/>
                                <w:sz w:val="18"/>
                                <w:szCs w:val="18"/>
                              </w:rPr>
                              <w:t>Type</w:t>
                            </w: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76DD8B" id="_x0000_t202" coordsize="21600,21600" o:spt="202" path="m,l,21600r21600,l21600,xe">
                <v:stroke joinstyle="miter"/>
                <v:path gradientshapeok="t" o:connecttype="rect"/>
              </v:shapetype>
              <v:shape id="Text Box 1" o:spid="_x0000_s1026" type="#_x0000_t202" style="position:absolute;left:0;text-align:left;margin-left:214.8pt;margin-top:291.2pt;width:80.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" strokeweight=".5pt">
                <v:textbox inset="1mm,,1mm">
                  <w:txbxContent>
                    <w:p w14:paraId="64041A8A" w14:textId="77777777" w:rsidR="00D90B48" w:rsidRPr="00626694" w:rsidRDefault="00D90B48" w:rsidP="0053666A">
                      <w:pPr>
                        <w:jc w:val="center"/>
                        <w:rPr>
                          <w:rFonts w:ascii="Arial" w:hAnsi="Arial" w:cs="Arial"/>
                          <w:color w:val="000000" w:themeColor="text1"/>
                          <w:sz w:val="18"/>
                          <w:szCs w:val="18"/>
                        </w:rPr>
                      </w:pPr>
                      <w:r>
                        <w:rPr>
                          <w:rFonts w:ascii="Arial" w:hAnsi="Arial" w:cs="Arial"/>
                          <w:color w:val="000000" w:themeColor="text1"/>
                          <w:sz w:val="18"/>
                          <w:szCs w:val="18"/>
                        </w:rPr>
                        <w:t>Type</w:t>
                      </w:r>
                      <w:r w:rsidRPr="00626694">
                        <w:rPr>
                          <w:rFonts w:ascii="Arial" w:hAnsi="Arial" w:cs="Arial"/>
                          <w:color w:val="000000" w:themeColor="text1"/>
                          <w:sz w:val="18"/>
                          <w:szCs w:val="18"/>
                        </w:rPr>
                        <w:t>Value</w:t>
                      </w:r>
                    </w:p>
                  </w:txbxContent>
                </v:textbox>
              </v:shape>
            </w:pict>
          </mc:Fallback>
        </mc:AlternateContent>
      </w:r>
      <w:r w:rsidRPr="001A78F1">
        <w:rPr>
          <w:noProof/>
          <w:lang w:val="de-DE" w:eastAsia="de-DE"/>
        </w:rPr>
        <mc:AlternateContent>
          <mc:Choice Requires="wpg">
            <w:drawing>
              <wp:inline distT="0" distB="0" distL="0" distR="0" wp14:anchorId="362C5957" wp14:editId="5E6C4003">
                <wp:extent cx="5582920" cy="5991225"/>
                <wp:effectExtent l="0" t="0" r="36830" b="28575"/>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920" cy="5991225"/>
                          <a:chOff x="1658" y="3573"/>
                          <a:chExt cx="8597" cy="8346"/>
                        </a:xfrm>
                      </wpg:grpSpPr>
                      <wpg:grpSp>
                        <wpg:cNvPr id="245" name="Group 12"/>
                        <wpg:cNvGrpSpPr>
                          <a:grpSpLocks/>
                        </wpg:cNvGrpSpPr>
                        <wpg:grpSpPr bwMode="auto">
                          <a:xfrm>
                            <a:off x="1658" y="3573"/>
                            <a:ext cx="1576" cy="748"/>
                            <a:chOff x="0" y="0"/>
                            <a:chExt cx="10020" cy="4754"/>
                          </a:xfrm>
                        </wpg:grpSpPr>
                        <wps:wsp>
                          <wps:cNvPr id="246" name="Text Box 9"/>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891CC1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wps:txbx>
                          <wps:bodyPr rot="0" vert="horz" wrap="square" lIns="91440" tIns="45720" rIns="91440" bIns="45720" anchor="t" anchorCtr="0" upright="1">
                            <a:noAutofit/>
                          </wps:bodyPr>
                        </wps:wsp>
                        <wps:wsp>
                          <wps:cNvPr id="247" name="Straight Connector 10"/>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Straight Connector 11"/>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49" name="Group 13"/>
                        <wpg:cNvGrpSpPr>
                          <a:grpSpLocks/>
                        </wpg:cNvGrpSpPr>
                        <wpg:grpSpPr bwMode="auto">
                          <a:xfrm>
                            <a:off x="4776" y="3573"/>
                            <a:ext cx="1576" cy="748"/>
                            <a:chOff x="0" y="0"/>
                            <a:chExt cx="10020" cy="4754"/>
                          </a:xfrm>
                        </wpg:grpSpPr>
                        <wps:wsp>
                          <wps:cNvPr id="250" name="Text Box 1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265DF8FD"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wps:wsp>
                          <wps:cNvPr id="251" name="Straight Connector 1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Straight Connector 1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3" name="Group 17"/>
                        <wpg:cNvGrpSpPr>
                          <a:grpSpLocks/>
                        </wpg:cNvGrpSpPr>
                        <wpg:grpSpPr bwMode="auto">
                          <a:xfrm>
                            <a:off x="4475" y="9753"/>
                            <a:ext cx="2177" cy="748"/>
                            <a:chOff x="0" y="0"/>
                            <a:chExt cx="10020" cy="4754"/>
                          </a:xfrm>
                        </wpg:grpSpPr>
                        <wps:wsp>
                          <wps:cNvPr id="254" name="Text Box 1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80B445F"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wps:txbx>
                          <wps:bodyPr rot="0" vert="horz" wrap="square" lIns="36000" tIns="45720" rIns="36000" bIns="45720" anchor="t" anchorCtr="0" upright="1">
                            <a:noAutofit/>
                          </wps:bodyPr>
                        </wps:wsp>
                        <wps:wsp>
                          <wps:cNvPr id="255" name="Straight Connector 1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Straight Connector 2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7" name="Group 21"/>
                        <wpg:cNvGrpSpPr>
                          <a:grpSpLocks/>
                        </wpg:cNvGrpSpPr>
                        <wpg:grpSpPr bwMode="auto">
                          <a:xfrm>
                            <a:off x="1658" y="4991"/>
                            <a:ext cx="1576" cy="748"/>
                            <a:chOff x="0" y="0"/>
                            <a:chExt cx="10020" cy="4754"/>
                          </a:xfrm>
                        </wpg:grpSpPr>
                        <wps:wsp>
                          <wps:cNvPr id="258" name="Text Box 2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4115518"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wps:txbx>
                          <wps:bodyPr rot="0" vert="horz" wrap="square" lIns="91440" tIns="45720" rIns="91440" bIns="45720" anchor="t" anchorCtr="0" upright="1">
                            <a:noAutofit/>
                          </wps:bodyPr>
                        </wps:wsp>
                        <wps:wsp>
                          <wps:cNvPr id="259" name="Straight Connector 2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Straight Connector 2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1" name="Group 25"/>
                        <wpg:cNvGrpSpPr>
                          <a:grpSpLocks/>
                        </wpg:cNvGrpSpPr>
                        <wpg:grpSpPr bwMode="auto">
                          <a:xfrm>
                            <a:off x="3755" y="4991"/>
                            <a:ext cx="1576" cy="748"/>
                            <a:chOff x="0" y="0"/>
                            <a:chExt cx="10020" cy="4754"/>
                          </a:xfrm>
                        </wpg:grpSpPr>
                        <wps:wsp>
                          <wps:cNvPr id="262" name="Text Box 2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1C3E85C6"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wps:txbx>
                          <wps:bodyPr rot="0" vert="horz" wrap="square" lIns="36000" tIns="45720" rIns="36000" bIns="45720" anchor="t" anchorCtr="0" upright="1">
                            <a:noAutofit/>
                          </wps:bodyPr>
                        </wps:wsp>
                        <wps:wsp>
                          <wps:cNvPr id="263" name="Straight Connector 2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Straight Connector 2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5" name="Group 29"/>
                        <wpg:cNvGrpSpPr>
                          <a:grpSpLocks/>
                        </wpg:cNvGrpSpPr>
                        <wpg:grpSpPr bwMode="auto">
                          <a:xfrm>
                            <a:off x="5853" y="4991"/>
                            <a:ext cx="1576" cy="748"/>
                            <a:chOff x="0" y="0"/>
                            <a:chExt cx="10020" cy="4754"/>
                          </a:xfrm>
                        </wpg:grpSpPr>
                        <wps:wsp>
                          <wps:cNvPr id="266" name="Text Box 3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7ED28E5"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wps:txbx>
                          <wps:bodyPr rot="0" vert="horz" wrap="square" lIns="36000" tIns="45720" rIns="36000" bIns="45720" anchor="t" anchorCtr="0" upright="1">
                            <a:noAutofit/>
                          </wps:bodyPr>
                        </wps:wsp>
                        <wps:wsp>
                          <wps:cNvPr id="267" name="Straight Connector 3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Straight Connector 3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9" name="Group 33"/>
                        <wpg:cNvGrpSpPr>
                          <a:grpSpLocks/>
                        </wpg:cNvGrpSpPr>
                        <wpg:grpSpPr bwMode="auto">
                          <a:xfrm>
                            <a:off x="1658" y="6238"/>
                            <a:ext cx="1576" cy="748"/>
                            <a:chOff x="0" y="0"/>
                            <a:chExt cx="10020" cy="4754"/>
                          </a:xfrm>
                        </wpg:grpSpPr>
                        <wps:wsp>
                          <wps:cNvPr id="270" name="Text Box 3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520B6A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wps:txbx>
                          <wps:bodyPr rot="0" vert="horz" wrap="square" lIns="36000" tIns="45720" rIns="36000" bIns="45720" anchor="t" anchorCtr="0" upright="1">
                            <a:noAutofit/>
                          </wps:bodyPr>
                        </wps:wsp>
                        <wps:wsp>
                          <wps:cNvPr id="271" name="Straight Connector 3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Straight Connector 3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3" name="Group 37"/>
                        <wpg:cNvGrpSpPr>
                          <a:grpSpLocks/>
                        </wpg:cNvGrpSpPr>
                        <wpg:grpSpPr bwMode="auto">
                          <a:xfrm>
                            <a:off x="7951" y="4991"/>
                            <a:ext cx="2304" cy="748"/>
                            <a:chOff x="0" y="0"/>
                            <a:chExt cx="10020" cy="4754"/>
                          </a:xfrm>
                        </wpg:grpSpPr>
                        <wps:wsp>
                          <wps:cNvPr id="274" name="Text Box 3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94FBBAE"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wps:txbx>
                          <wps:bodyPr rot="0" vert="horz" wrap="square" lIns="36000" tIns="45720" rIns="36000" bIns="45720" anchor="t" anchorCtr="0" upright="1">
                            <a:noAutofit/>
                          </wps:bodyPr>
                        </wps:wsp>
                        <wps:wsp>
                          <wps:cNvPr id="275" name="Straight Connector 3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Straight Connector 4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7" name="Group 41"/>
                        <wpg:cNvGrpSpPr>
                          <a:grpSpLocks/>
                        </wpg:cNvGrpSpPr>
                        <wpg:grpSpPr bwMode="auto">
                          <a:xfrm>
                            <a:off x="3755" y="6238"/>
                            <a:ext cx="1576" cy="748"/>
                            <a:chOff x="0" y="0"/>
                            <a:chExt cx="10020" cy="4754"/>
                          </a:xfrm>
                        </wpg:grpSpPr>
                        <wps:wsp>
                          <wps:cNvPr id="278" name="Text Box 4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40B66B26"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wps:txbx>
                          <wps:bodyPr rot="0" vert="horz" wrap="square" lIns="36000" tIns="45720" rIns="36000" bIns="45720" anchor="t" anchorCtr="0" upright="1">
                            <a:noAutofit/>
                          </wps:bodyPr>
                        </wps:wsp>
                        <wps:wsp>
                          <wps:cNvPr id="279" name="Straight Connector 4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Straight Connector 4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1" name="Group 45"/>
                        <wpg:cNvGrpSpPr>
                          <a:grpSpLocks/>
                        </wpg:cNvGrpSpPr>
                        <wpg:grpSpPr bwMode="auto">
                          <a:xfrm>
                            <a:off x="5853" y="6238"/>
                            <a:ext cx="1576" cy="748"/>
                            <a:chOff x="0" y="0"/>
                            <a:chExt cx="10020" cy="4754"/>
                          </a:xfrm>
                        </wpg:grpSpPr>
                        <wps:wsp>
                          <wps:cNvPr id="282" name="Text Box 4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1F99669"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wps:txbx>
                          <wps:bodyPr rot="0" vert="horz" wrap="square" lIns="36000" tIns="45720" rIns="36000" bIns="45720" anchor="t" anchorCtr="0" upright="1">
                            <a:noAutofit/>
                          </wps:bodyPr>
                        </wps:wsp>
                        <wps:wsp>
                          <wps:cNvPr id="283" name="Straight Connector 4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Straight Connector 4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5" name="Group 49"/>
                        <wpg:cNvGrpSpPr>
                          <a:grpSpLocks/>
                        </wpg:cNvGrpSpPr>
                        <wpg:grpSpPr bwMode="auto">
                          <a:xfrm>
                            <a:off x="7951" y="6238"/>
                            <a:ext cx="1578" cy="748"/>
                            <a:chOff x="0" y="0"/>
                            <a:chExt cx="10020" cy="4754"/>
                          </a:xfrm>
                        </wpg:grpSpPr>
                        <wps:wsp>
                          <wps:cNvPr id="286" name="Text Box 5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956EB09"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wps:txbx>
                          <wps:bodyPr rot="0" vert="horz" wrap="square" lIns="36000" tIns="45720" rIns="36000" bIns="45720" anchor="t" anchorCtr="0" upright="1">
                            <a:noAutofit/>
                          </wps:bodyPr>
                        </wps:wsp>
                        <wps:wsp>
                          <wps:cNvPr id="287" name="Straight Connector 5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Straight Connector 5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9" name="Group 53"/>
                        <wpg:cNvGrpSpPr>
                          <a:grpSpLocks/>
                        </wpg:cNvGrpSpPr>
                        <wpg:grpSpPr bwMode="auto">
                          <a:xfrm>
                            <a:off x="1658" y="7485"/>
                            <a:ext cx="1576" cy="748"/>
                            <a:chOff x="0" y="0"/>
                            <a:chExt cx="10020" cy="4754"/>
                          </a:xfrm>
                        </wpg:grpSpPr>
                        <wps:wsp>
                          <wps:cNvPr id="290" name="Text Box 5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43438E6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wps:txbx>
                          <wps:bodyPr rot="0" vert="horz" wrap="square" lIns="36000" tIns="45720" rIns="36000" bIns="45720" anchor="t" anchorCtr="0" upright="1">
                            <a:noAutofit/>
                          </wps:bodyPr>
                        </wps:wsp>
                        <wps:wsp>
                          <wps:cNvPr id="291" name="Straight Connector 5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Straight Connector 5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3" name="Group 57"/>
                        <wpg:cNvGrpSpPr>
                          <a:grpSpLocks/>
                        </wpg:cNvGrpSpPr>
                        <wpg:grpSpPr bwMode="auto">
                          <a:xfrm>
                            <a:off x="3755" y="7485"/>
                            <a:ext cx="1576" cy="748"/>
                            <a:chOff x="0" y="0"/>
                            <a:chExt cx="10020" cy="4754"/>
                          </a:xfrm>
                        </wpg:grpSpPr>
                        <wps:wsp>
                          <wps:cNvPr id="294" name="Text Box 5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F69176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wps:txbx>
                          <wps:bodyPr rot="0" vert="horz" wrap="square" lIns="36000" tIns="45720" rIns="36000" bIns="45720" anchor="t" anchorCtr="0" upright="1">
                            <a:noAutofit/>
                          </wps:bodyPr>
                        </wps:wsp>
                        <wps:wsp>
                          <wps:cNvPr id="295" name="Straight Connector 5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Straight Connector 6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7" name="Group 61"/>
                        <wpg:cNvGrpSpPr>
                          <a:grpSpLocks/>
                        </wpg:cNvGrpSpPr>
                        <wpg:grpSpPr bwMode="auto">
                          <a:xfrm>
                            <a:off x="5853" y="7485"/>
                            <a:ext cx="1576" cy="748"/>
                            <a:chOff x="0" y="0"/>
                            <a:chExt cx="10020" cy="4754"/>
                          </a:xfrm>
                        </wpg:grpSpPr>
                        <wps:wsp>
                          <wps:cNvPr id="298" name="Text Box 6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8904B31"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wps:txbx>
                          <wps:bodyPr rot="0" vert="horz" wrap="square" lIns="36000" tIns="45720" rIns="36000" bIns="45720" anchor="t" anchorCtr="0" upright="1">
                            <a:noAutofit/>
                          </wps:bodyPr>
                        </wps:wsp>
                        <wps:wsp>
                          <wps:cNvPr id="299" name="Straight Connector 6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Straight Connector 6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1" name="Group 65"/>
                        <wpg:cNvGrpSpPr>
                          <a:grpSpLocks/>
                        </wpg:cNvGrpSpPr>
                        <wpg:grpSpPr bwMode="auto">
                          <a:xfrm>
                            <a:off x="7951" y="7485"/>
                            <a:ext cx="1786" cy="748"/>
                            <a:chOff x="0" y="0"/>
                            <a:chExt cx="10020" cy="4754"/>
                          </a:xfrm>
                        </wpg:grpSpPr>
                        <wps:wsp>
                          <wps:cNvPr id="302" name="Text Box 6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6B2F205"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wps:txbx>
                          <wps:bodyPr rot="0" vert="horz" wrap="square" lIns="36000" tIns="45720" rIns="36000" bIns="45720" anchor="t" anchorCtr="0" upright="1">
                            <a:noAutofit/>
                          </wps:bodyPr>
                        </wps:wsp>
                        <wps:wsp>
                          <wps:cNvPr id="303" name="Straight Connector 6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Straight Connector 6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5" name="Group 69"/>
                        <wpg:cNvGrpSpPr>
                          <a:grpSpLocks/>
                        </wpg:cNvGrpSpPr>
                        <wpg:grpSpPr bwMode="auto">
                          <a:xfrm>
                            <a:off x="1658" y="8733"/>
                            <a:ext cx="1576" cy="748"/>
                            <a:chOff x="0" y="0"/>
                            <a:chExt cx="10020" cy="4754"/>
                          </a:xfrm>
                        </wpg:grpSpPr>
                        <wps:wsp>
                          <wps:cNvPr id="306" name="Text Box 7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CF47ADD"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wps:txbx>
                          <wps:bodyPr rot="0" vert="horz" wrap="square" lIns="36000" tIns="45720" rIns="36000" bIns="45720" anchor="t" anchorCtr="0" upright="1">
                            <a:noAutofit/>
                          </wps:bodyPr>
                        </wps:wsp>
                        <wps:wsp>
                          <wps:cNvPr id="307" name="Straight Connector 7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Straight Connector 7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9" name="Group 73"/>
                        <wpg:cNvGrpSpPr>
                          <a:grpSpLocks/>
                        </wpg:cNvGrpSpPr>
                        <wpg:grpSpPr bwMode="auto">
                          <a:xfrm>
                            <a:off x="3755" y="8733"/>
                            <a:ext cx="1576" cy="748"/>
                            <a:chOff x="0" y="0"/>
                            <a:chExt cx="10020" cy="4754"/>
                          </a:xfrm>
                        </wpg:grpSpPr>
                        <wps:wsp>
                          <wps:cNvPr id="310" name="Text Box 7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1A6C0A3"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wps:txbx>
                          <wps:bodyPr rot="0" vert="horz" wrap="square" lIns="36000" tIns="45720" rIns="36000" bIns="45720" anchor="t" anchorCtr="0" upright="1">
                            <a:noAutofit/>
                          </wps:bodyPr>
                        </wps:wsp>
                        <wps:wsp>
                          <wps:cNvPr id="311" name="Straight Connector 7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Straight Connector 7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3" name="Group 77"/>
                        <wpg:cNvGrpSpPr>
                          <a:grpSpLocks/>
                        </wpg:cNvGrpSpPr>
                        <wpg:grpSpPr bwMode="auto">
                          <a:xfrm>
                            <a:off x="1658" y="11171"/>
                            <a:ext cx="1576" cy="748"/>
                            <a:chOff x="0" y="0"/>
                            <a:chExt cx="10020" cy="4754"/>
                          </a:xfrm>
                        </wpg:grpSpPr>
                        <wps:wsp>
                          <wps:cNvPr id="314" name="Text Box 7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8CD6A6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wps:txbx>
                          <wps:bodyPr rot="0" vert="horz" wrap="square" lIns="36000" tIns="45720" rIns="36000" bIns="45720" anchor="t" anchorCtr="0" upright="1">
                            <a:noAutofit/>
                          </wps:bodyPr>
                        </wps:wsp>
                        <wps:wsp>
                          <wps:cNvPr id="315" name="Straight Connector 7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Straight Connector 8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7" name="Group 81"/>
                        <wpg:cNvGrpSpPr>
                          <a:grpSpLocks/>
                        </wpg:cNvGrpSpPr>
                        <wpg:grpSpPr bwMode="auto">
                          <a:xfrm>
                            <a:off x="3755" y="11171"/>
                            <a:ext cx="1576" cy="748"/>
                            <a:chOff x="0" y="0"/>
                            <a:chExt cx="10020" cy="4754"/>
                          </a:xfrm>
                        </wpg:grpSpPr>
                        <wps:wsp>
                          <wps:cNvPr id="318" name="Text Box 8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1892E0C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wps:txbx>
                          <wps:bodyPr rot="0" vert="horz" wrap="square" lIns="36000" tIns="45720" rIns="36000" bIns="45720" anchor="t" anchorCtr="0" upright="1">
                            <a:noAutofit/>
                          </wps:bodyPr>
                        </wps:wsp>
                        <wps:wsp>
                          <wps:cNvPr id="319" name="Straight Connector 8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Straight Connector 8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1" name="Group 85"/>
                        <wpg:cNvGrpSpPr>
                          <a:grpSpLocks/>
                        </wpg:cNvGrpSpPr>
                        <wpg:grpSpPr bwMode="auto">
                          <a:xfrm>
                            <a:off x="5853" y="11171"/>
                            <a:ext cx="1576" cy="748"/>
                            <a:chOff x="0" y="0"/>
                            <a:chExt cx="10020" cy="4754"/>
                          </a:xfrm>
                        </wpg:grpSpPr>
                        <wps:wsp>
                          <wps:cNvPr id="322" name="Text Box 8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3F4A0E7E"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wps:txbx>
                          <wps:bodyPr rot="0" vert="horz" wrap="square" lIns="36000" tIns="45720" rIns="36000" bIns="45720" anchor="t" anchorCtr="0" upright="1">
                            <a:noAutofit/>
                          </wps:bodyPr>
                        </wps:wsp>
                        <wps:wsp>
                          <wps:cNvPr id="323" name="Straight Connector 8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Straight Connector 8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5" name="Group 89"/>
                        <wpg:cNvGrpSpPr>
                          <a:grpSpLocks/>
                        </wpg:cNvGrpSpPr>
                        <wpg:grpSpPr bwMode="auto">
                          <a:xfrm>
                            <a:off x="7951" y="11171"/>
                            <a:ext cx="2027" cy="748"/>
                            <a:chOff x="0" y="0"/>
                            <a:chExt cx="10020" cy="4754"/>
                          </a:xfrm>
                        </wpg:grpSpPr>
                        <wps:wsp>
                          <wps:cNvPr id="326" name="Text Box 9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D1BAC5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wps:txbx>
                          <wps:bodyPr rot="0" vert="horz" wrap="square" lIns="36000" tIns="45720" rIns="36000" bIns="45720" anchor="t" anchorCtr="0" upright="1">
                            <a:noAutofit/>
                          </wps:bodyPr>
                        </wps:wsp>
                        <wps:wsp>
                          <wps:cNvPr id="327" name="Straight Connector 9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Straight Connector 9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29" name="Isosceles Triangle 96"/>
                        <wps:cNvSpPr>
                          <a:spLocks/>
                        </wps:cNvSpPr>
                        <wps:spPr bwMode="auto">
                          <a:xfrm>
                            <a:off x="5475" y="4321"/>
                            <a:ext cx="170" cy="283"/>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0" name="Isosceles Triangle 97"/>
                        <wps:cNvSpPr>
                          <a:spLocks/>
                        </wps:cNvSpPr>
                        <wps:spPr bwMode="auto">
                          <a:xfrm>
                            <a:off x="5486" y="10496"/>
                            <a:ext cx="164" cy="289"/>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1" name="Straight Connector 99"/>
                        <wps:cNvCnPr>
                          <a:cxnSpLocks/>
                        </wps:cNvCnPr>
                        <wps:spPr bwMode="auto">
                          <a:xfrm>
                            <a:off x="5567" y="4609"/>
                            <a:ext cx="0" cy="5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32" name="Group 111"/>
                        <wpg:cNvGrpSpPr>
                          <a:grpSpLocks/>
                        </wpg:cNvGrpSpPr>
                        <wpg:grpSpPr bwMode="auto">
                          <a:xfrm>
                            <a:off x="2433" y="4701"/>
                            <a:ext cx="6576" cy="289"/>
                            <a:chOff x="0" y="0"/>
                            <a:chExt cx="41769" cy="1836"/>
                          </a:xfrm>
                        </wpg:grpSpPr>
                        <wps:wsp>
                          <wps:cNvPr id="333" name="Straight Connector 102"/>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34" name="Group 105"/>
                          <wpg:cNvGrpSpPr>
                            <a:grpSpLocks/>
                          </wpg:cNvGrpSpPr>
                          <wpg:grpSpPr bwMode="auto">
                            <a:xfrm>
                              <a:off x="0" y="0"/>
                              <a:ext cx="41760" cy="1836"/>
                              <a:chOff x="0" y="0"/>
                              <a:chExt cx="41760" cy="1836"/>
                            </a:xfrm>
                          </wpg:grpSpPr>
                          <wps:wsp>
                            <wps:cNvPr id="335" name="Straight Connector 100"/>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Straight Connector 101"/>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Straight Connector 103"/>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8" name="Straight Connector 104"/>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39" name="Group 112"/>
                        <wpg:cNvGrpSpPr>
                          <a:grpSpLocks/>
                        </wpg:cNvGrpSpPr>
                        <wpg:grpSpPr bwMode="auto">
                          <a:xfrm>
                            <a:off x="2433" y="5934"/>
                            <a:ext cx="6576" cy="289"/>
                            <a:chOff x="0" y="0"/>
                            <a:chExt cx="41769" cy="1836"/>
                          </a:xfrm>
                        </wpg:grpSpPr>
                        <wps:wsp>
                          <wps:cNvPr id="340" name="Straight Connector 113"/>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41" name="Group 114"/>
                          <wpg:cNvGrpSpPr>
                            <a:grpSpLocks/>
                          </wpg:cNvGrpSpPr>
                          <wpg:grpSpPr bwMode="auto">
                            <a:xfrm>
                              <a:off x="0" y="0"/>
                              <a:ext cx="41760" cy="1836"/>
                              <a:chOff x="0" y="0"/>
                              <a:chExt cx="41760" cy="1836"/>
                            </a:xfrm>
                          </wpg:grpSpPr>
                          <wps:wsp>
                            <wps:cNvPr id="342" name="Straight Connector 115"/>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Straight Connector 116"/>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Straight Connector 117"/>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Straight Connector 118"/>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46" name="Group 119"/>
                        <wpg:cNvGrpSpPr>
                          <a:grpSpLocks/>
                        </wpg:cNvGrpSpPr>
                        <wpg:grpSpPr bwMode="auto">
                          <a:xfrm>
                            <a:off x="2420" y="7196"/>
                            <a:ext cx="6589" cy="289"/>
                            <a:chOff x="0" y="0"/>
                            <a:chExt cx="41852" cy="1836"/>
                          </a:xfrm>
                        </wpg:grpSpPr>
                        <wps:wsp>
                          <wps:cNvPr id="347" name="Straight Connector 120"/>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48" name="Group 121"/>
                          <wpg:cNvGrpSpPr>
                            <a:grpSpLocks/>
                          </wpg:cNvGrpSpPr>
                          <wpg:grpSpPr bwMode="auto">
                            <a:xfrm>
                              <a:off x="0" y="0"/>
                              <a:ext cx="41852" cy="1836"/>
                              <a:chOff x="0" y="0"/>
                              <a:chExt cx="41852" cy="1836"/>
                            </a:xfrm>
                          </wpg:grpSpPr>
                          <wps:wsp>
                            <wps:cNvPr id="349" name="Straight Connector 122"/>
                            <wps:cNvCnPr>
                              <a:cxnSpLocks noChangeShapeType="1"/>
                            </wps:cNvCnPr>
                            <wps:spPr bwMode="auto">
                              <a:xfrm>
                                <a:off x="92"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Straight Connector 123"/>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Straight Connector 124"/>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Straight Connector 125"/>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53" name="Group 126"/>
                        <wpg:cNvGrpSpPr>
                          <a:grpSpLocks/>
                        </wpg:cNvGrpSpPr>
                        <wpg:grpSpPr bwMode="auto">
                          <a:xfrm>
                            <a:off x="2477" y="10884"/>
                            <a:ext cx="6576" cy="289"/>
                            <a:chOff x="0" y="0"/>
                            <a:chExt cx="41769" cy="1836"/>
                          </a:xfrm>
                        </wpg:grpSpPr>
                        <wps:wsp>
                          <wps:cNvPr id="354" name="Straight Connector 127"/>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55" name="Group 128"/>
                          <wpg:cNvGrpSpPr>
                            <a:grpSpLocks/>
                          </wpg:cNvGrpSpPr>
                          <wpg:grpSpPr bwMode="auto">
                            <a:xfrm>
                              <a:off x="0" y="0"/>
                              <a:ext cx="41760" cy="1836"/>
                              <a:chOff x="0" y="0"/>
                              <a:chExt cx="41760" cy="1836"/>
                            </a:xfrm>
                          </wpg:grpSpPr>
                          <wps:wsp>
                            <wps:cNvPr id="356" name="Straight Connector 129"/>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Straight Connector 130"/>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Straight Connector 131"/>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Straight Connector 132"/>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60" name="Group 360"/>
                        <wpg:cNvGrpSpPr>
                          <a:grpSpLocks/>
                        </wpg:cNvGrpSpPr>
                        <wpg:grpSpPr bwMode="auto">
                          <a:xfrm>
                            <a:off x="2422" y="8445"/>
                            <a:ext cx="4230" cy="289"/>
                            <a:chOff x="0" y="0"/>
                            <a:chExt cx="26847" cy="1836"/>
                          </a:xfrm>
                        </wpg:grpSpPr>
                        <wps:wsp>
                          <wps:cNvPr id="361" name="Straight Connector 136"/>
                          <wps:cNvCnPr>
                            <a:cxnSpLocks noChangeShapeType="1"/>
                          </wps:cNvCnPr>
                          <wps:spPr bwMode="auto">
                            <a:xfrm>
                              <a:off x="0" y="0"/>
                              <a:ext cx="268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Straight Connector 137"/>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Straight Connector 138"/>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64" name="Straight Connector 140"/>
                        <wps:cNvCnPr>
                          <a:cxnSpLocks/>
                        </wps:cNvCnPr>
                        <wps:spPr bwMode="auto">
                          <a:xfrm>
                            <a:off x="5567" y="10784"/>
                            <a:ext cx="0" cy="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62C5957" id="Group 244" o:spid="_x0000_s1027" style="width:439.6pt;height:471.75pt;mso-position-horizontal-relative:char;mso-position-vertical-relative:line" coordorigin="1658,3573" coordsize="8597,8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">
                <v:group id="Group 12" o:spid="_x0000_s1028" style="position:absolute;left:1658;top:357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 Box 9" o:spid="_x0000_s102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" strokeweight=".5pt">
                    <v:textbox>
                      <w:txbxContent>
                        <w:p w14:paraId="6891CC1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v:textbox>
                  </v:shape>
                  <v:line id="Straight Connector 10" o:spid="_x0000_s103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Straight Connector 11" o:spid="_x0000_s103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group>
                <v:group id="Group 13" o:spid="_x0000_s1032" style="position:absolute;left:4776;top:357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Text Box 14" o:spid="_x0000_s103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" strokeweight=".5pt">
                    <v:textbox inset="1mm,,1mm">
                      <w:txbxContent>
                        <w:p w14:paraId="265DF8FD"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v:textbox>
                  </v:shape>
                  <v:line id="Straight Connector 15" o:spid="_x0000_s103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skxwAAANwAAAAPAAAAZHJzL2Rvd25yZXYueG1sRI9Pa8JA&#10;FMTvQr/D8gredKPS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DEj6yTHAAAA3AAA&#10;AA8AAAAAAAAAAAAAAAAABwIAAGRycy9kb3ducmV2LnhtbFBLBQYAAAAAAwADALcAAAD7AgAAAAA=&#10;"/>
                  <v:line id="Straight Connector 16" o:spid="_x0000_s103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group>
                <v:group id="Group 17" o:spid="_x0000_s1036" style="position:absolute;left:4475;top:9753;width:2177;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shape id="Text Box 18" o:spid="_x0000_s103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" strokeweight=".5pt">
                    <v:textbox inset="1mm,,1mm">
                      <w:txbxContent>
                        <w:p w14:paraId="080B445F"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v:textbox>
                  </v:shape>
                  <v:line id="Straight Connector 19" o:spid="_x0000_s103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0nxwAAANwAAAAPAAAAZHJzL2Rvd25yZXYueG1sRI9Pa8JA&#10;FMTvhX6H5Qm91Y0Wg0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E4Y7SfHAAAA3AAA&#10;AA8AAAAAAAAAAAAAAAAABwIAAGRycy9kb3ducmV2LnhtbFBLBQYAAAAAAwADALcAAAD7AgAAAAA=&#10;"/>
                  <v:line id="Straight Connector 20" o:spid="_x0000_s103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group>
                <v:group id="Group 21" o:spid="_x0000_s1040" style="position:absolute;left:1658;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Text Box 22" o:spid="_x0000_s104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" strokeweight=".5pt">
                    <v:textbox>
                      <w:txbxContent>
                        <w:p w14:paraId="54115518"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v:textbox>
                  </v:shape>
                  <v:line id="Straight Connector 23" o:spid="_x0000_s104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cixwAAANwAAAAPAAAAZHJzL2Rvd25yZXYueG1sRI9Ba8JA&#10;FITvBf/D8gq91U0tD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M9V5yLHAAAA3AAA&#10;AA8AAAAAAAAAAAAAAAAABwIAAGRycy9kb3ducmV2LnhtbFBLBQYAAAAAAwADALcAAAD7AgAAAAA=&#10;"/>
                  <v:line id="Straight Connector 24" o:spid="_x0000_s104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"/>
                </v:group>
                <v:group id="Group 25" o:spid="_x0000_s1044" style="position:absolute;left:3755;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Text Box 26" o:spid="_x0000_s104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" strokeweight=".5pt">
                    <v:textbox inset="1mm,,1mm">
                      <w:txbxContent>
                        <w:p w14:paraId="1C3E85C6"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v:textbox>
                  </v:shape>
                  <v:line id="Straight Connector 27" o:spid="_x0000_s104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"/>
                  <v:line id="Straight Connector 28" o:spid="_x0000_s104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IB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7ziCAcYAAADcAAAA&#10;DwAAAAAAAAAAAAAAAAAHAgAAZHJzL2Rvd25yZXYueG1sUEsFBgAAAAADAAMAtwAAAPoCAAAAAA==&#10;"/>
                </v:group>
                <v:group id="Group 29" o:spid="_x0000_s1048" style="position:absolute;left:5853;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Text Box 30" o:spid="_x0000_s104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" strokeweight=".5pt">
                    <v:textbox inset="1mm,,1mm">
                      <w:txbxContent>
                        <w:p w14:paraId="57ED28E5"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v:textbox>
                  </v:shape>
                  <v:line id="Straight Connector 31" o:spid="_x0000_s105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hx2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H+ocdsYAAADcAAAA&#10;DwAAAAAAAAAAAAAAAAAHAgAAZHJzL2Rvd25yZXYueG1sUEsFBgAAAAADAAMAtwAAAPoCAAAAAA==&#10;"/>
                  <v:line id="Straight Connector 32" o:spid="_x0000_s105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"/>
                </v:group>
                <v:group id="Group 33" o:spid="_x0000_s1052" style="position:absolute;left:1658;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Text Box 34" o:spid="_x0000_s105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" strokeweight=".5pt">
                    <v:textbox inset="1mm,,1mm">
                      <w:txbxContent>
                        <w:p w14:paraId="7520B6A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v:textbox>
                  </v:shape>
                  <v:line id="Straight Connector 35" o:spid="_x0000_s105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"/>
                  <v:line id="Straight Connector 36" o:spid="_x0000_s105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group>
                <v:group id="Group 37" o:spid="_x0000_s1056" style="position:absolute;left:7951;top:4991;width:2304;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Text Box 38" o:spid="_x0000_s105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" strokeweight=".5pt">
                    <v:textbox inset="1mm,,1mm">
                      <w:txbxContent>
                        <w:p w14:paraId="594FBBAE"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v:textbox>
                  </v:shape>
                  <v:line id="Straight Connector 39" o:spid="_x0000_s105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"/>
                  <v:line id="Straight Connector 40" o:spid="_x0000_s105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y8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9X8vMMYAAADcAAAA&#10;DwAAAAAAAAAAAAAAAAAHAgAAZHJzL2Rvd25yZXYueG1sUEsFBgAAAAADAAMAtwAAAPoCAAAAAA==&#10;"/>
                </v:group>
                <v:group id="Group 41" o:spid="_x0000_s1060" style="position:absolute;left:3755;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Text Box 42" o:spid="_x0000_s106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" strokeweight=".5pt">
                    <v:textbox inset="1mm,,1mm">
                      <w:txbxContent>
                        <w:p w14:paraId="40B66B26"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v:textbox>
                  </v:shape>
                  <v:line id="Straight Connector 43" o:spid="_x0000_s106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line id="Straight Connector 44" o:spid="_x0000_s106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"/>
                </v:group>
                <v:group id="Group 45" o:spid="_x0000_s1064" style="position:absolute;left:5853;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Text Box 46" o:spid="_x0000_s106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" strokeweight=".5pt">
                    <v:textbox inset="1mm,,1mm">
                      <w:txbxContent>
                        <w:p w14:paraId="01F99669"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v:textbox>
                  </v:shape>
                  <v:line id="Straight Connector 47" o:spid="_x0000_s106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line id="Straight Connector 48" o:spid="_x0000_s106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T7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XzRk+8YAAADcAAAA&#10;DwAAAAAAAAAAAAAAAAAHAgAAZHJzL2Rvd25yZXYueG1sUEsFBgAAAAADAAMAtwAAAPoCAAAAAA==&#10;"/>
                </v:group>
                <v:group id="Group 49" o:spid="_x0000_s1068" style="position:absolute;left:7951;top:6238;width:1578;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Text Box 50" o:spid="_x0000_s106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" strokeweight=".5pt">
                    <v:textbox inset="1mm,,1mm">
                      <w:txbxContent>
                        <w:p w14:paraId="6956EB09"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v:textbox>
                  </v:shape>
                  <v:line id="Straight Connector 51" o:spid="_x0000_s107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"/>
                  <v:line id="Straight Connector 52" o:spid="_x0000_s107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"/>
                </v:group>
                <v:group id="Group 53" o:spid="_x0000_s1072" style="position:absolute;left:1658;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Text Box 54" o:spid="_x0000_s107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" strokeweight=".5pt">
                    <v:textbox inset="1mm,,1mm">
                      <w:txbxContent>
                        <w:p w14:paraId="43438E6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v:textbox>
                  </v:shape>
                  <v:line id="Straight Connector 55" o:spid="_x0000_s107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"/>
                  <v:line id="Straight Connector 56" o:spid="_x0000_s107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"/>
                </v:group>
                <v:group id="Group 57" o:spid="_x0000_s1076" style="position:absolute;left:3755;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Text Box 58" o:spid="_x0000_s107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" strokeweight=".5pt">
                    <v:textbox inset="1mm,,1mm">
                      <w:txbxContent>
                        <w:p w14:paraId="5F69176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v:textbox>
                  </v:shape>
                  <v:line id="Straight Connector 59" o:spid="_x0000_s107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Ve9xwAAANwAAAAPAAAAZHJzL2Rvd25yZXYueG1sRI9Ba8JA&#10;FITvBf/D8gq91U0tD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LWhV73HAAAA3AAA&#10;AA8AAAAAAAAAAAAAAAAABwIAAGRycy9kb3ducmV2LnhtbFBLBQYAAAAAAwADALcAAAD7AgAAAAA=&#10;"/>
                  <v:line id="Straight Connector 60" o:spid="_x0000_s107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nK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5SeHvTDwCcvELAAD//wMAUEsBAi0AFAAGAAgAAAAhANvh9svuAAAAhQEAABMAAAAAAAAA&#10;AAAAAAAAAAAAAFtDb250ZW50X1R5cGVzXS54bWxQSwECLQAUAAYACAAAACEAWvQsW78AAAAVAQAA&#10;CwAAAAAAAAAAAAAAAAAfAQAAX3JlbHMvLnJlbHNQSwECLQAUAAYACAAAACEARXPJysYAAADcAAAA&#10;DwAAAAAAAAAAAAAAAAAHAgAAZHJzL2Rvd25yZXYueG1sUEsFBgAAAAADAAMAtwAAAPoCAAAAAA==&#10;"/>
                </v:group>
                <v:group id="Group 61" o:spid="_x0000_s1080" style="position:absolute;left:5853;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Text Box 62" o:spid="_x0000_s108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" strokeweight=".5pt">
                    <v:textbox inset="1mm,,1mm">
                      <w:txbxContent>
                        <w:p w14:paraId="68904B31"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v:textbox>
                  </v:shape>
                  <v:line id="Straight Connector 63" o:spid="_x0000_s108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"/>
                  <v:line id="Straight Connector 64" o:spid="_x0000_s108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"/>
                </v:group>
                <v:group id="Group 65" o:spid="_x0000_s1084" style="position:absolute;left:7951;top:7485;width:178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Text Box 66" o:spid="_x0000_s108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" strokeweight=".5pt">
                    <v:textbox inset="1mm,,1mm">
                      <w:txbxContent>
                        <w:p w14:paraId="06B2F205"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v:textbox>
                  </v:shape>
                  <v:line id="Straight Connector 67" o:spid="_x0000_s108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I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eF2Jh4BOb8CAAD//wMAUEsBAi0AFAAGAAgAAAAhANvh9svuAAAAhQEAABMAAAAAAAAA&#10;AAAAAAAAAAAAAFtDb250ZW50X1R5cGVzXS54bWxQSwECLQAUAAYACAAAACEAWvQsW78AAAAVAQAA&#10;CwAAAAAAAAAAAAAAAAAfAQAAX3JlbHMvLnJlbHNQSwECLQAUAAYACAAAACEAy+/wSMYAAADcAAAA&#10;DwAAAAAAAAAAAAAAAAAHAgAAZHJzL2Rvd25yZXYueG1sUEsFBgAAAAADAAMAtwAAAPoCAAAAAA==&#10;"/>
                  <v:line id="Straight Connector 68" o:spid="_x0000_s108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group>
                <v:group id="Group 69" o:spid="_x0000_s1088" style="position:absolute;left:1658;top:873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70" o:spid="_x0000_s108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" strokeweight=".5pt">
                    <v:textbox inset="1mm,,1mm">
                      <w:txbxContent>
                        <w:p w14:paraId="5CF47ADD"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v:textbox>
                  </v:shape>
                  <v:line id="Straight Connector 71" o:spid="_x0000_s109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line id="Straight Connector 72" o:spid="_x0000_s109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"/>
                </v:group>
                <v:group id="Group 73" o:spid="_x0000_s1092" style="position:absolute;left:3755;top:873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Text Box 74" o:spid="_x0000_s109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" strokeweight=".5pt">
                    <v:textbox inset="1mm,,1mm">
                      <w:txbxContent>
                        <w:p w14:paraId="51A6C0A3"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v:textbox>
                  </v:shape>
                  <v:line id="Straight Connector 75" o:spid="_x0000_s109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"/>
                  <v:line id="Straight Connector 76" o:spid="_x0000_s109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"/>
                </v:group>
                <v:group id="Group 77" o:spid="_x0000_s1096" style="position:absolute;left:1658;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Text Box 78" o:spid="_x0000_s109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" strokeweight=".5pt">
                    <v:textbox inset="1mm,,1mm">
                      <w:txbxContent>
                        <w:p w14:paraId="78CD6A60"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v:textbox>
                  </v:shape>
                  <v:line id="Straight Connector 79" o:spid="_x0000_s109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Straight Connector 80" o:spid="_x0000_s109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group>
                <v:group id="Group 81" o:spid="_x0000_s1100" style="position:absolute;left:3755;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Text Box 82" o:spid="_x0000_s110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" strokeweight=".5pt">
                    <v:textbox inset="1mm,,1mm">
                      <w:txbxContent>
                        <w:p w14:paraId="1892E0C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v:textbox>
                  </v:shape>
                  <v:line id="Straight Connector 83" o:spid="_x0000_s110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Straight Connector 84" o:spid="_x0000_s110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v:group>
                <v:group id="Group 85" o:spid="_x0000_s1104" style="position:absolute;left:5853;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Text Box 86" o:spid="_x0000_s110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" strokeweight=".5pt">
                    <v:textbox inset="1mm,,1mm">
                      <w:txbxContent>
                        <w:p w14:paraId="3F4A0E7E"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v:textbox>
                  </v:shape>
                  <v:line id="Straight Connector 87" o:spid="_x0000_s110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v:line id="Straight Connector 88" o:spid="_x0000_s110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RcxwAAANwAAAAPAAAAZHJzL2Rvd25yZXYueG1sRI9Pa8JA&#10;FMTvQr/D8gq96aZagq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A+zNFzHAAAA3AAA&#10;AA8AAAAAAAAAAAAAAAAABwIAAGRycy9kb3ducmV2LnhtbFBLBQYAAAAAAwADALcAAAD7AgAAAAA=&#10;"/>
                </v:group>
                <v:group id="Group 89" o:spid="_x0000_s1108" style="position:absolute;left:7951;top:11171;width:2027;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Text Box 90" o:spid="_x0000_s110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" strokeweight=".5pt">
                    <v:textbox inset="1mm,,1mm">
                      <w:txbxContent>
                        <w:p w14:paraId="7D1BAC5B" w14:textId="77777777" w:rsidR="00D90B48" w:rsidRPr="00626694" w:rsidRDefault="00D90B48"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v:textbox>
                  </v:shape>
                  <v:line id="Straight Connector 91" o:spid="_x0000_s111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AZv8D/mXgE5PwPAAD//wMAUEsBAi0AFAAGAAgAAAAhANvh9svuAAAAhQEAABMAAAAAAAAA&#10;AAAAAAAAAAAAAFtDb250ZW50X1R5cGVzXS54bWxQSwECLQAUAAYACAAAACEAWvQsW78AAAAVAQAA&#10;CwAAAAAAAAAAAAAAAAAfAQAAX3JlbHMvLnJlbHNQSwECLQAUAAYACAAAACEA/2GqK8YAAADcAAAA&#10;DwAAAAAAAAAAAAAAAAAHAgAAZHJzL2Rvd25yZXYueG1sUEsFBgAAAAADAAMAtwAAAPoCAAAAAA==&#10;"/>
                  <v:line id="Straight Connector 92" o:spid="_x0000_s111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"/>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6" o:spid="_x0000_s1112" type="#_x0000_t5" style="position:absolute;left:5475;top:4321;width:170;height: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" filled="f">
                  <v:path arrowok="t"/>
                </v:shape>
                <v:shape id="Isosceles Triangle 97" o:spid="_x0000_s1113" type="#_x0000_t5" style="position:absolute;left:5486;top:10496;width:164;height: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" filled="f">
                  <v:path arrowok="t"/>
                </v:shape>
                <v:line id="Straight Connector 99" o:spid="_x0000_s1114" style="position:absolute;visibility:visible;mso-wrap-style:square" from="5567,4609" to="5567,9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">
                  <o:lock v:ext="edit" shapetype="f"/>
                </v:line>
                <v:group id="Group 111" o:spid="_x0000_s1115" style="position:absolute;left:2433;top:4701;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line id="Straight Connector 102" o:spid="_x0000_s1116"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"/>
                  <v:group id="Group 105" o:spid="_x0000_s1117"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line id="Straight Connector 100" o:spid="_x0000_s1118"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"/>
                    <v:line id="Straight Connector 101" o:spid="_x0000_s1119"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"/>
                    <v:line id="Straight Connector 103" o:spid="_x0000_s1120"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"/>
                    <v:line id="Straight Connector 104" o:spid="_x0000_s1121"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"/>
                  </v:group>
                </v:group>
                <v:group id="Group 112" o:spid="_x0000_s1122" style="position:absolute;left:2433;top:5934;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line id="Straight Connector 113" o:spid="_x0000_s1123"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f/xAAAANwAAAAPAAAAZHJzL2Rvd25yZXYueG1sRE/LasJA&#10;FN0X/IfhCu7qxFpC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K1X1//EAAAA3AAAAA8A&#10;AAAAAAAAAAAAAAAABwIAAGRycy9kb3ducmV2LnhtbFBLBQYAAAAAAwADALcAAAD4AgAAAAA=&#10;"/>
                  <v:group id="Group 114" o:spid="_x0000_s1124"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line id="Straight Connector 115" o:spid="_x0000_s1125"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"/>
                    <v:line id="Straight Connector 116" o:spid="_x0000_s1126"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"/>
                    <v:line id="Straight Connector 117" o:spid="_x0000_s1127"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Straight Connector 118" o:spid="_x0000_s1128"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group>
                </v:group>
                <v:group id="Group 119" o:spid="_x0000_s1129" style="position:absolute;left:2420;top:7196;width:6589;height:289" coordsize="41852,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line id="Straight Connector 120" o:spid="_x0000_s1130"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k+LxwAAANwAAAAPAAAAZHJzL2Rvd25yZXYueG1sRI9Ba8JA&#10;FITvBf/D8gq91U1rS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CK+T4vHAAAA3AAA&#10;AA8AAAAAAAAAAAAAAAAABwIAAGRycy9kb3ducmV2LnhtbFBLBQYAAAAAAwADALcAAAD7AgAAAAA=&#10;"/>
                  <v:group id="Group 121" o:spid="_x0000_s1131" style="position:absolute;width:41852;height:1836" coordsize="41852,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line id="Straight Connector 122" o:spid="_x0000_s1132" style="position:absolute;visibility:visible;mso-wrap-style:square" from="92,0" to="418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X5ixwAAANwAAAAPAAAAZHJzL2Rvd25yZXYueG1sRI9Ba8JA&#10;FITvBf/D8gq91U1rC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DxtfmLHAAAA3AAA&#10;AA8AAAAAAAAAAAAAAAAABwIAAGRycy9kb3ducmV2LnhtbFBLBQYAAAAAAwADALcAAAD7AgAAAAA=&#10;"/>
                    <v:line id="Straight Connector 123" o:spid="_x0000_s1133"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EixAAAANwAAAAPAAAAZHJzL2Rvd25yZXYueG1sRE/LasJA&#10;FN0X/IfhCu7qxEpD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CiOQSLEAAAA3AAAAA8A&#10;AAAAAAAAAAAAAAAABwIAAGRycy9kb3ducmV2LnhtbFBLBQYAAAAAAwADALcAAAD4AgAAAAA=&#10;"/>
                    <v:line id="Straight Connector 124" o:spid="_x0000_s1134"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uS5xgAAANwAAAAPAAAAZHJzL2Rvd25yZXYueG1sRI9Ba8JA&#10;FITvgv9heYI33Vhp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R8LkucYAAADcAAAA&#10;DwAAAAAAAAAAAAAAAAAHAgAAZHJzL2Rvd25yZXYueG1sUEsFBgAAAAADAAMAtwAAAPoCAAAAAA==&#10;"/>
                    <v:line id="Straight Connector 125" o:spid="_x0000_s1135"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"/>
                  </v:group>
                </v:group>
                <v:group id="Group 126" o:spid="_x0000_s1136" style="position:absolute;left:2477;top:10884;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line id="Straight Connector 127" o:spid="_x0000_s1137"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"/>
                  <v:group id="Group 128" o:spid="_x0000_s1138"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line id="Straight Connector 129" o:spid="_x0000_s1139"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3z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MgrfM3HAAAA3AAA&#10;AA8AAAAAAAAAAAAAAAAABwIAAGRycy9kb3ducmV2LnhtbFBLBQYAAAAAAwADALcAAAD7AgAAAAA=&#10;"/>
                    <v:line id="Straight Connector 130" o:spid="_x0000_s1140"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9lWxwAAANwAAAAPAAAAZHJzL2Rvd25yZXYueG1sRI9Ba8JA&#10;FITvBf/D8gq91U0rT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Kdn2VbHAAAA3AAA&#10;AA8AAAAAAAAAAAAAAAAABwIAAGRycy9kb3ducmV2LnhtbFBLBQYAAAAAAwADALcAAAD7AgAAAAA=&#10;"/>
                    <v:line id="Straight Connector 131" o:spid="_x0000_s1141"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0kxAAAANwAAAAPAAAAZHJzL2Rvd25yZXYueG1sRE/LasJA&#10;FN0X/IfhCu7qxEpD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Nb4TSTEAAAA3AAAAA8A&#10;AAAAAAAAAAAAAAAABwIAAGRycy9kb3ducmV2LnhtbFBLBQYAAAAAAwADALcAAAD4AgAAAAA=&#10;"/>
                    <v:line id="Straight Connector 132" o:spid="_x0000_s1142"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i/xwAAANwAAAAPAAAAZHJzL2Rvd25yZXYueG1sRI9Ba8JA&#10;FITvBf/D8gq91U0rD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Lm06L/HAAAA3AAA&#10;AA8AAAAAAAAAAAAAAAAABwIAAGRycy9kb3ducmV2LnhtbFBLBQYAAAAAAwADALcAAAD7AgAAAAA=&#10;"/>
                  </v:group>
                </v:group>
                <v:group id="Group 360" o:spid="_x0000_s1143" style="position:absolute;left:2422;top:8445;width:4230;height:289" coordsize="26847,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">
                  <v:line id="Straight Connector 136" o:spid="_x0000_s1144" style="position:absolute;visibility:visible;mso-wrap-style:square" from="0,0" to="268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"/>
                  <v:line id="Straight Connector 137" o:spid="_x0000_s1145"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"/>
                  <v:line id="Straight Connector 138" o:spid="_x0000_s1146"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BXo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F2Jh4BOb8CAAD//wMAUEsBAi0AFAAGAAgAAAAhANvh9svuAAAAhQEAABMAAAAAAAAA&#10;AAAAAAAAAAAAAFtDb250ZW50X1R5cGVzXS54bWxQSwECLQAUAAYACAAAACEAWvQsW78AAAAVAQAA&#10;CwAAAAAAAAAAAAAAAAAfAQAAX3JlbHMvLnJlbHNQSwECLQAUAAYACAAAACEAFjAV6MYAAADcAAAA&#10;DwAAAAAAAAAAAAAAAAAHAgAAZHJzL2Rvd25yZXYueG1sUEsFBgAAAAADAAMAtwAAAPoCAAAAAA==&#10;"/>
                </v:group>
                <v:line id="Straight Connector 140" o:spid="_x0000_s1147" style="position:absolute;visibility:visible;mso-wrap-style:square" from="5567,10784" to="5567,10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Y2c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9An+z8QjIJd/AAAA//8DAFBLAQItABQABgAIAAAAIQDb4fbL7gAAAIUBAAATAAAAAAAA&#10;AAAAAAAAAAAAAABbQ29udGVudF9UeXBlc10ueG1sUEsBAi0AFAAGAAgAAAAhAFr0LFu/AAAAFQEA&#10;AAsAAAAAAAAAAAAAAAAAHwEAAF9yZWxzLy5yZWxzUEsBAi0AFAAGAAgAAAAhAJnZjZzHAAAA3AAA&#10;AA8AAAAAAAAAAAAAAAAABwIAAGRycy9kb3ducmV2LnhtbFBLBQYAAAAAAwADALcAAAD7AgAAAAA=&#10;">
                  <o:lock v:ext="edit" shapetype="f"/>
                </v:line>
                <w10:anchorlock/>
              </v:group>
            </w:pict>
          </mc:Fallback>
        </mc:AlternateContent>
      </w:r>
    </w:p>
    <w:p w14:paraId="3B6EF0B8" w14:textId="77777777" w:rsidR="0053666A" w:rsidRPr="001A78F1" w:rsidRDefault="0053666A" w:rsidP="0053666A">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A159D95" w14:textId="77777777" w:rsidR="0053666A" w:rsidRPr="001A78F1" w:rsidRDefault="0053666A" w:rsidP="0053666A">
      <w:r w:rsidRPr="001A78F1">
        <w:lastRenderedPageBreak/>
        <w:t xml:space="preserve">The following </w:t>
      </w:r>
      <w:r w:rsidRPr="001A78F1">
        <w:rPr>
          <w:rFonts w:ascii="Courier New" w:hAnsi="Courier New" w:cs="Courier New"/>
        </w:rPr>
        <w:t>TypeValue</w:t>
      </w:r>
      <w:r w:rsidRPr="001A78F1">
        <w:t xml:space="preserve"> abstract data type is added:</w:t>
      </w:r>
    </w:p>
    <w:p w14:paraId="1A4B35B2" w14:textId="77777777" w:rsidR="0053666A" w:rsidRPr="001A78F1" w:rsidRDefault="0010478E" w:rsidP="0010478E">
      <w:pPr>
        <w:pStyle w:val="H6"/>
      </w:pPr>
      <w:r w:rsidRPr="001A78F1">
        <w:t xml:space="preserve">Clause </w:t>
      </w:r>
      <w:r w:rsidR="0053666A" w:rsidRPr="001A78F1">
        <w:t>7.2.2.2.16</w:t>
      </w:r>
      <w:r w:rsidR="0053666A" w:rsidRPr="001A78F1">
        <w:tab/>
        <w:t>The abstract data type TypeValue</w:t>
      </w:r>
    </w:p>
    <w:p w14:paraId="5257BBF7" w14:textId="77777777" w:rsidR="0053666A" w:rsidRPr="001A78F1" w:rsidRDefault="0053666A" w:rsidP="0053666A">
      <w:pPr>
        <w:keepNext/>
        <w:keepLines/>
        <w:widowControl w:val="0"/>
      </w:pPr>
      <w:r w:rsidRPr="001A78F1">
        <w:t xml:space="preserve">The abstract data type </w:t>
      </w:r>
      <w:r w:rsidRPr="001A78F1">
        <w:rPr>
          <w:rFonts w:ascii="Courier New" w:hAnsi="Courier New" w:cs="Courier New"/>
        </w:rPr>
        <w:t xml:space="preserve">TypeValue </w:t>
      </w:r>
      <w:r w:rsidRPr="001A78F1">
        <w:t xml:space="preserve">is based on the abstract data type </w:t>
      </w:r>
      <w:r w:rsidRPr="001A78F1">
        <w:rPr>
          <w:rFonts w:ascii="Courier New" w:hAnsi="Courier New" w:cs="Courier New"/>
        </w:rPr>
        <w:t>Value</w:t>
      </w:r>
      <w:r w:rsidRPr="001A78F1">
        <w:t>. Is is used to represent an actual type parameter. It specifies how to get and set the actual type of the parameter.</w:t>
      </w:r>
    </w:p>
    <w:p w14:paraId="0AD2C574" w14:textId="77777777" w:rsidR="0053666A" w:rsidRPr="001A78F1" w:rsidRDefault="0053666A" w:rsidP="0053666A">
      <w:pPr>
        <w:widowControl w:val="0"/>
      </w:pPr>
      <w:r w:rsidRPr="001A78F1">
        <w:t>The following operations are defined on the abstract data type Type</w:t>
      </w:r>
      <w:r w:rsidRPr="001A78F1">
        <w:rPr>
          <w:rFonts w:ascii="Courier New" w:hAnsi="Courier New" w:cs="Courier New"/>
        </w:rPr>
        <w:t>Value</w:t>
      </w:r>
      <w:r w:rsidRPr="001A78F1">
        <w:t>:</w:t>
      </w:r>
    </w:p>
    <w:p w14:paraId="52EDBAFF" w14:textId="77777777" w:rsidR="0053666A" w:rsidRPr="001A78F1" w:rsidRDefault="0053666A" w:rsidP="0053666A">
      <w:pPr>
        <w:widowControl w:val="0"/>
        <w:ind w:left="3544" w:hanging="3544"/>
      </w:pPr>
      <w:r w:rsidRPr="001A78F1">
        <w:rPr>
          <w:rFonts w:ascii="Courier New" w:hAnsi="Courier New" w:cs="Courier New"/>
          <w:sz w:val="16"/>
          <w:szCs w:val="16"/>
        </w:rPr>
        <w:t>Type getActualType()</w:t>
      </w:r>
      <w:r w:rsidRPr="001A78F1">
        <w:rPr>
          <w:rFonts w:ascii="Courier New" w:hAnsi="Courier New" w:cs="Courier New"/>
          <w:sz w:val="16"/>
          <w:szCs w:val="16"/>
        </w:rPr>
        <w:br/>
      </w:r>
      <w:r w:rsidRPr="001A78F1">
        <w:t>Returns the actual type of the formal type parameter.</w:t>
      </w:r>
    </w:p>
    <w:p w14:paraId="052BA9E6" w14:textId="77777777" w:rsidR="0053666A" w:rsidRPr="001A78F1" w:rsidRDefault="0053666A" w:rsidP="0053666A">
      <w:pPr>
        <w:keepNext/>
        <w:keepLines/>
        <w:widowControl w:val="0"/>
        <w:ind w:left="3544" w:hanging="3544"/>
      </w:pPr>
      <w:r w:rsidRPr="001A78F1">
        <w:rPr>
          <w:rFonts w:ascii="Courier New" w:hAnsi="Courier New" w:cs="Courier New"/>
          <w:sz w:val="16"/>
          <w:szCs w:val="16"/>
        </w:rPr>
        <w:t>void setActualType(in Type typeInst)</w:t>
      </w:r>
      <w:r w:rsidRPr="001A78F1">
        <w:rPr>
          <w:rFonts w:ascii="Courier New" w:hAnsi="Courier New" w:cs="Courier New"/>
        </w:rPr>
        <w:br/>
      </w:r>
      <w:r w:rsidRPr="001A78F1">
        <w:t>Sets the actual type of the formal type parameter.</w:t>
      </w:r>
    </w:p>
    <w:p w14:paraId="77218730" w14:textId="77777777" w:rsidR="0053666A" w:rsidRPr="001A78F1" w:rsidRDefault="0053666A" w:rsidP="0053666A">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C4C23D6" w14:textId="77777777" w:rsidR="005603E1" w:rsidRPr="001A78F1" w:rsidRDefault="005603E1" w:rsidP="0010478E">
      <w:pPr>
        <w:pStyle w:val="H6"/>
      </w:pPr>
      <w:r w:rsidRPr="001A78F1">
        <w:t>Clause 7.3.1.1.7</w:t>
      </w:r>
      <w:r w:rsidR="00D07A1A" w:rsidRPr="001A78F1">
        <w:tab/>
      </w:r>
      <w:r w:rsidR="00857133" w:rsidRPr="001A78F1">
        <w:t>tciStartTestCase</w:t>
      </w:r>
    </w:p>
    <w:p w14:paraId="7007BC0E" w14:textId="77777777" w:rsidR="005603E1" w:rsidRPr="001A78F1" w:rsidRDefault="005603E1" w:rsidP="0010478E">
      <w:pPr>
        <w:keepNext/>
        <w:widowControl w:val="0"/>
        <w:ind w:left="3544" w:hanging="3544"/>
      </w:pPr>
      <w:r w:rsidRPr="001A78F1">
        <w:t xml:space="preserve">The usage of </w:t>
      </w:r>
      <w:r w:rsidRPr="001A78F1">
        <w:rPr>
          <w:rFonts w:ascii="Courier New" w:hAnsi="Courier New" w:cs="Courier New"/>
          <w:sz w:val="16"/>
          <w:szCs w:val="16"/>
        </w:rPr>
        <w:t>tciStartTestCase</w:t>
      </w:r>
      <w:r w:rsidRPr="001A78F1">
        <w:t xml:space="preserve"> is additionally constrained by</w:t>
      </w:r>
      <w:r w:rsidR="00FD3CC5" w:rsidRPr="001A78F1">
        <w:t>:</w:t>
      </w:r>
    </w:p>
    <w:p w14:paraId="73C653D4" w14:textId="77777777" w:rsidR="005603E1" w:rsidRPr="001A78F1" w:rsidRDefault="005603E1" w:rsidP="00FD3CC5">
      <w:pPr>
        <w:pStyle w:val="B10"/>
      </w:pPr>
      <w:r w:rsidRPr="001A78F1">
        <w:rPr>
          <w:rFonts w:ascii="Courier New" w:hAnsi="Courier New" w:cs="Courier New"/>
          <w:sz w:val="16"/>
          <w:szCs w:val="16"/>
        </w:rPr>
        <w:t>tciStartTestCase</w:t>
      </w:r>
      <w:r w:rsidRPr="001A78F1">
        <w:t xml:space="preserve"> shall not be used for testcases with type parameters.</w:t>
      </w:r>
    </w:p>
    <w:p w14:paraId="1A8AD7D7" w14:textId="087A9520" w:rsidR="000A23EE" w:rsidRPr="001A78F1" w:rsidRDefault="000A23EE" w:rsidP="003B553A">
      <w:pPr>
        <w:pStyle w:val="berschrift2"/>
      </w:pPr>
      <w:bookmarkStart w:id="406" w:name="_Toc66109221"/>
      <w:bookmarkStart w:id="407" w:name="_Toc66110200"/>
      <w:bookmarkStart w:id="408" w:name="_Toc67906601"/>
      <w:bookmarkStart w:id="409" w:name="_Toc72910985"/>
      <w:r w:rsidRPr="001A78F1">
        <w:t>8.2</w:t>
      </w:r>
      <w:r w:rsidRPr="001A78F1">
        <w:tab/>
        <w:t xml:space="preserve">Extension to </w:t>
      </w:r>
      <w:r w:rsidR="00717CD7" w:rsidRPr="001A78F1">
        <w:t>ETSI ES 201 873-6</w:t>
      </w:r>
      <w:r w:rsidR="00687839" w:rsidRPr="001A78F1">
        <w:t xml:space="preserve">, </w:t>
      </w:r>
      <w:r w:rsidRPr="001A78F1">
        <w:t>clause 8</w:t>
      </w:r>
      <w:r w:rsidR="002A5D40" w:rsidRPr="001A78F1">
        <w:t xml:space="preserve"> (</w:t>
      </w:r>
      <w:r w:rsidR="004E0F50" w:rsidRPr="001A78F1">
        <w:t>Java</w:t>
      </w:r>
      <w:r w:rsidR="00F8609D" w:rsidRPr="001A78F1">
        <w:rPr>
          <w:rFonts w:cs="Arial"/>
        </w:rPr>
        <w:t>™</w:t>
      </w:r>
      <w:r w:rsidR="004E0F50" w:rsidRPr="001A78F1">
        <w:t xml:space="preserve"> language mapping</w:t>
      </w:r>
      <w:r w:rsidR="002A5D40" w:rsidRPr="001A78F1">
        <w:t>)</w:t>
      </w:r>
      <w:bookmarkEnd w:id="406"/>
      <w:bookmarkEnd w:id="407"/>
      <w:bookmarkEnd w:id="408"/>
      <w:bookmarkEnd w:id="409"/>
    </w:p>
    <w:p w14:paraId="5B871544" w14:textId="77777777" w:rsidR="00640585" w:rsidRPr="001A78F1" w:rsidRDefault="00D07A1A" w:rsidP="003B553A">
      <w:pPr>
        <w:pStyle w:val="H6"/>
      </w:pPr>
      <w:r w:rsidRPr="001A78F1">
        <w:t>Clause 8.2.2.6</w:t>
      </w:r>
      <w:r w:rsidRPr="001A78F1">
        <w:tab/>
      </w:r>
      <w:r w:rsidR="006A337F" w:rsidRPr="001A78F1">
        <w:t>Tci</w:t>
      </w:r>
      <w:r w:rsidR="00640585" w:rsidRPr="001A78F1">
        <w:t>BehaviourIdType</w:t>
      </w:r>
    </w:p>
    <w:p w14:paraId="6847BA73" w14:textId="77777777" w:rsidR="001B1BA2" w:rsidRPr="001A78F1" w:rsidRDefault="00DF7F90" w:rsidP="003B553A">
      <w:pPr>
        <w:keepNext/>
        <w:keepLines/>
      </w:pPr>
      <w:r w:rsidRPr="001A78F1">
        <w:t>Text i</w:t>
      </w:r>
      <w:r w:rsidR="001B1BA2" w:rsidRPr="001A78F1">
        <w:t>s modified as follows:</w:t>
      </w:r>
    </w:p>
    <w:p w14:paraId="22C8CB6F" w14:textId="075440AE" w:rsidR="00640585" w:rsidRPr="001A78F1" w:rsidRDefault="00640585" w:rsidP="003B553A">
      <w:pPr>
        <w:keepNext/>
        <w:keepLines/>
      </w:pPr>
      <w:r w:rsidRPr="001A78F1">
        <w:rPr>
          <w:rFonts w:ascii="Courier New" w:hAnsi="Courier New"/>
          <w:b/>
        </w:rPr>
        <w:t>TciBehaviourIdType</w:t>
      </w:r>
      <w:r w:rsidRPr="001A78F1">
        <w:t xml:space="preserve"> is mapped to the following interface, </w:t>
      </w:r>
      <w:r w:rsidRPr="001A78F1">
        <w:rPr>
          <w:u w:val="single"/>
        </w:rPr>
        <w:t>providing access to the name as well as to the type parameters of the behaviou</w:t>
      </w:r>
      <w:r w:rsidRPr="001A78F1">
        <w:t>r.</w:t>
      </w:r>
    </w:p>
    <w:p w14:paraId="0C312C42" w14:textId="77777777" w:rsidR="00640585" w:rsidRPr="001A78F1" w:rsidRDefault="00640585" w:rsidP="00640585">
      <w:pPr>
        <w:pStyle w:val="PL"/>
        <w:widowControl w:val="0"/>
        <w:rPr>
          <w:noProof w:val="0"/>
        </w:rPr>
      </w:pPr>
      <w:r w:rsidRPr="001A78F1">
        <w:rPr>
          <w:noProof w:val="0"/>
        </w:rPr>
        <w:t>// TCI IDL TciBehaviourIdType</w:t>
      </w:r>
    </w:p>
    <w:p w14:paraId="557B85AA" w14:textId="77777777" w:rsidR="00640585" w:rsidRPr="001A78F1" w:rsidRDefault="00640585" w:rsidP="00640585">
      <w:pPr>
        <w:pStyle w:val="PL"/>
        <w:widowControl w:val="0"/>
        <w:rPr>
          <w:noProof w:val="0"/>
        </w:rPr>
      </w:pPr>
      <w:r w:rsidRPr="001A78F1">
        <w:rPr>
          <w:noProof w:val="0"/>
        </w:rPr>
        <w:t>package org.etsi.ttcn.tci;</w:t>
      </w:r>
    </w:p>
    <w:p w14:paraId="7EC3B29B" w14:textId="77777777" w:rsidR="00640585" w:rsidRPr="001A78F1" w:rsidRDefault="00640585" w:rsidP="00640585">
      <w:pPr>
        <w:pStyle w:val="PL"/>
        <w:widowControl w:val="0"/>
        <w:rPr>
          <w:noProof w:val="0"/>
        </w:rPr>
      </w:pPr>
      <w:r w:rsidRPr="001A78F1">
        <w:rPr>
          <w:noProof w:val="0"/>
        </w:rPr>
        <w:t>public interface TciBehaviourId extends QualifiedName {</w:t>
      </w:r>
      <w:r w:rsidRPr="001A78F1">
        <w:rPr>
          <w:noProof w:val="0"/>
        </w:rPr>
        <w:br/>
      </w:r>
      <w:r w:rsidRPr="001A78F1">
        <w:rPr>
          <w:noProof w:val="0"/>
          <w:u w:val="single"/>
        </w:rPr>
        <w:t>public TciParameterTypeList</w:t>
      </w:r>
      <w:r w:rsidRPr="001A78F1">
        <w:rPr>
          <w:noProof w:val="0"/>
          <w:u w:val="single"/>
        </w:rPr>
        <w:tab/>
      </w:r>
      <w:r w:rsidRPr="001A78F1">
        <w:rPr>
          <w:noProof w:val="0"/>
          <w:u w:val="single"/>
        </w:rPr>
        <w:tab/>
      </w:r>
      <w:r w:rsidRPr="001A78F1">
        <w:rPr>
          <w:noProof w:val="0"/>
          <w:u w:val="single"/>
        </w:rPr>
        <w:tab/>
        <w:t>getTypeParameters();</w:t>
      </w:r>
    </w:p>
    <w:p w14:paraId="402E6A75" w14:textId="38376090" w:rsidR="007A5774" w:rsidRPr="001A78F1" w:rsidRDefault="00640585" w:rsidP="007A5774">
      <w:pPr>
        <w:pStyle w:val="PL"/>
        <w:widowControl w:val="0"/>
        <w:rPr>
          <w:noProof w:val="0"/>
        </w:rPr>
      </w:pPr>
      <w:r w:rsidRPr="001A78F1">
        <w:rPr>
          <w:noProof w:val="0"/>
        </w:rPr>
        <w:t>}</w:t>
      </w:r>
    </w:p>
    <w:p w14:paraId="3F803A25" w14:textId="77777777" w:rsidR="007A5774" w:rsidRPr="001A78F1" w:rsidRDefault="007A5774" w:rsidP="007A5774">
      <w:pPr>
        <w:pStyle w:val="PL"/>
        <w:widowControl w:val="0"/>
        <w:rPr>
          <w:noProof w:val="0"/>
        </w:rPr>
      </w:pPr>
    </w:p>
    <w:p w14:paraId="268C17A2" w14:textId="77777777" w:rsidR="00640585" w:rsidRPr="001A78F1" w:rsidRDefault="00640585" w:rsidP="00640585">
      <w:pPr>
        <w:widowControl w:val="0"/>
        <w:rPr>
          <w:b/>
        </w:rPr>
      </w:pPr>
      <w:r w:rsidRPr="001A78F1">
        <w:rPr>
          <w:b/>
        </w:rPr>
        <w:t>Methods:</w:t>
      </w:r>
    </w:p>
    <w:p w14:paraId="67737060" w14:textId="77777777" w:rsidR="00640585" w:rsidRPr="001A78F1" w:rsidRDefault="00640585" w:rsidP="00640585">
      <w:pPr>
        <w:pStyle w:val="B1"/>
        <w:widowControl w:val="0"/>
        <w:tabs>
          <w:tab w:val="left" w:pos="3119"/>
        </w:tabs>
        <w:rPr>
          <w:u w:val="single"/>
        </w:rPr>
      </w:pPr>
      <w:r w:rsidRPr="001A78F1">
        <w:rPr>
          <w:rFonts w:ascii="Courier New" w:hAnsi="Courier New"/>
          <w:sz w:val="16"/>
          <w:szCs w:val="16"/>
          <w:u w:val="single"/>
        </w:rPr>
        <w:t>getTypeParameters()</w:t>
      </w:r>
      <w:r w:rsidRPr="001A78F1">
        <w:rPr>
          <w:rFonts w:ascii="Courier New" w:hAnsi="Courier New"/>
          <w:u w:val="single"/>
        </w:rPr>
        <w:tab/>
      </w:r>
      <w:r w:rsidRPr="001A78F1">
        <w:rPr>
          <w:u w:val="single"/>
        </w:rPr>
        <w:t>Returns the list of the actual type parameters of this behaviour.</w:t>
      </w:r>
    </w:p>
    <w:p w14:paraId="52AAFA80" w14:textId="77777777" w:rsidR="00640585" w:rsidRPr="001A78F1" w:rsidRDefault="00D07A1A" w:rsidP="00AB190A">
      <w:pPr>
        <w:pStyle w:val="H6"/>
      </w:pPr>
      <w:r w:rsidRPr="001A78F1">
        <w:t>Clause 8.2.3.1</w:t>
      </w:r>
      <w:r w:rsidRPr="001A78F1">
        <w:tab/>
      </w:r>
      <w:r w:rsidR="00640585" w:rsidRPr="001A78F1">
        <w:t>Type</w:t>
      </w:r>
    </w:p>
    <w:p w14:paraId="0458E25C" w14:textId="77777777" w:rsidR="000A23EE" w:rsidRPr="001A78F1" w:rsidRDefault="000A23EE" w:rsidP="00AB190A">
      <w:pPr>
        <w:keepNext/>
        <w:widowControl w:val="0"/>
        <w:ind w:left="3544" w:hanging="3544"/>
      </w:pPr>
      <w:r w:rsidRPr="001A78F1">
        <w:t>The interface Type is extended by the two new operations</w:t>
      </w:r>
      <w:r w:rsidR="00445349" w:rsidRPr="001A78F1">
        <w:t>:</w:t>
      </w:r>
    </w:p>
    <w:p w14:paraId="60F09F70" w14:textId="77777777" w:rsidR="000A23EE" w:rsidRPr="001A78F1" w:rsidRDefault="000A23EE" w:rsidP="00AB190A">
      <w:pPr>
        <w:pStyle w:val="PL"/>
        <w:keepNext/>
        <w:widowControl w:val="0"/>
        <w:rPr>
          <w:noProof w:val="0"/>
        </w:rPr>
      </w:pPr>
      <w:r w:rsidRPr="001A78F1">
        <w:rPr>
          <w:noProof w:val="0"/>
        </w:rPr>
        <w:t>// TCI IDL Type</w:t>
      </w:r>
    </w:p>
    <w:p w14:paraId="0A21787D" w14:textId="77777777" w:rsidR="000A23EE" w:rsidRPr="001A78F1" w:rsidRDefault="000A23EE" w:rsidP="00AB190A">
      <w:pPr>
        <w:pStyle w:val="PL"/>
        <w:keepNext/>
        <w:widowControl w:val="0"/>
        <w:rPr>
          <w:noProof w:val="0"/>
        </w:rPr>
      </w:pPr>
      <w:r w:rsidRPr="001A78F1">
        <w:rPr>
          <w:noProof w:val="0"/>
        </w:rPr>
        <w:t>package org.etsi.ttcn.tci;</w:t>
      </w:r>
    </w:p>
    <w:p w14:paraId="4117FCFF" w14:textId="77777777" w:rsidR="000A23EE" w:rsidRPr="001A78F1" w:rsidRDefault="000A23EE" w:rsidP="00AB190A">
      <w:pPr>
        <w:pStyle w:val="PL"/>
        <w:keepNext/>
        <w:widowControl w:val="0"/>
        <w:rPr>
          <w:noProof w:val="0"/>
        </w:rPr>
      </w:pPr>
      <w:r w:rsidRPr="001A78F1">
        <w:rPr>
          <w:noProof w:val="0"/>
        </w:rPr>
        <w:t>public interface Type {</w:t>
      </w:r>
    </w:p>
    <w:p w14:paraId="50519535" w14:textId="77777777" w:rsidR="000A23EE" w:rsidRPr="001A78F1" w:rsidRDefault="000A23EE" w:rsidP="00AB190A">
      <w:pPr>
        <w:pStyle w:val="PL"/>
        <w:keepNext/>
        <w:widowControl w:val="0"/>
        <w:rPr>
          <w:noProof w:val="0"/>
        </w:rPr>
      </w:pPr>
      <w:r w:rsidRPr="001A78F1">
        <w:rPr>
          <w:noProof w:val="0"/>
        </w:rPr>
        <w:tab/>
        <w:t>public TciModuleId</w:t>
      </w:r>
      <w:r w:rsidRPr="001A78F1">
        <w:rPr>
          <w:noProof w:val="0"/>
        </w:rPr>
        <w:tab/>
        <w:t>getDefiningModule ();</w:t>
      </w:r>
    </w:p>
    <w:p w14:paraId="64D5F289" w14:textId="77777777" w:rsidR="000A23EE" w:rsidRPr="001A78F1" w:rsidRDefault="000A23EE" w:rsidP="00AB190A">
      <w:pPr>
        <w:pStyle w:val="PL"/>
        <w:keepNext/>
        <w:widowControl w:val="0"/>
        <w:rPr>
          <w:noProof w:val="0"/>
        </w:rPr>
      </w:pPr>
      <w:r w:rsidRPr="001A78F1">
        <w:rPr>
          <w:noProof w:val="0"/>
        </w:rPr>
        <w:tab/>
        <w:t>public String</w:t>
      </w:r>
      <w:r w:rsidRPr="001A78F1">
        <w:rPr>
          <w:noProof w:val="0"/>
        </w:rPr>
        <w:tab/>
      </w:r>
      <w:r w:rsidRPr="001A78F1">
        <w:rPr>
          <w:noProof w:val="0"/>
        </w:rPr>
        <w:tab/>
        <w:t>getName ();</w:t>
      </w:r>
    </w:p>
    <w:p w14:paraId="7EC65B44" w14:textId="77777777" w:rsidR="000A23EE" w:rsidRPr="001A78F1" w:rsidRDefault="000A23EE" w:rsidP="000A23EE">
      <w:pPr>
        <w:pStyle w:val="PL"/>
        <w:widowControl w:val="0"/>
        <w:rPr>
          <w:noProof w:val="0"/>
        </w:rPr>
      </w:pPr>
      <w:r w:rsidRPr="001A78F1">
        <w:rPr>
          <w:noProof w:val="0"/>
        </w:rPr>
        <w:tab/>
        <w:t>public int</w:t>
      </w:r>
      <w:r w:rsidRPr="001A78F1">
        <w:rPr>
          <w:noProof w:val="0"/>
        </w:rPr>
        <w:tab/>
      </w:r>
      <w:r w:rsidRPr="001A78F1">
        <w:rPr>
          <w:noProof w:val="0"/>
        </w:rPr>
        <w:tab/>
      </w:r>
      <w:r w:rsidRPr="001A78F1">
        <w:rPr>
          <w:noProof w:val="0"/>
        </w:rPr>
        <w:tab/>
        <w:t>getTypeClass ();</w:t>
      </w:r>
    </w:p>
    <w:p w14:paraId="1AA83651" w14:textId="77777777" w:rsidR="000A23EE" w:rsidRPr="001A78F1" w:rsidRDefault="000A23EE" w:rsidP="000A23EE">
      <w:pPr>
        <w:pStyle w:val="PL"/>
        <w:widowControl w:val="0"/>
        <w:rPr>
          <w:noProof w:val="0"/>
        </w:rPr>
      </w:pPr>
      <w:r w:rsidRPr="001A78F1">
        <w:rPr>
          <w:noProof w:val="0"/>
        </w:rPr>
        <w:tab/>
        <w:t>public Value</w:t>
      </w:r>
      <w:r w:rsidRPr="001A78F1">
        <w:rPr>
          <w:noProof w:val="0"/>
        </w:rPr>
        <w:tab/>
      </w:r>
      <w:r w:rsidRPr="001A78F1">
        <w:rPr>
          <w:noProof w:val="0"/>
        </w:rPr>
        <w:tab/>
        <w:t>newInstance ();</w:t>
      </w:r>
      <w:r w:rsidRPr="001A78F1">
        <w:rPr>
          <w:noProof w:val="0"/>
        </w:rPr>
        <w:br/>
      </w:r>
      <w:r w:rsidRPr="001A78F1">
        <w:rPr>
          <w:noProof w:val="0"/>
        </w:rPr>
        <w:tab/>
        <w:t>public TciParameterList</w:t>
      </w:r>
      <w:r w:rsidRPr="001A78F1">
        <w:rPr>
          <w:noProof w:val="0"/>
        </w:rPr>
        <w:tab/>
      </w:r>
      <w:r w:rsidRPr="001A78F1">
        <w:rPr>
          <w:noProof w:val="0"/>
        </w:rPr>
        <w:tab/>
      </w:r>
      <w:r w:rsidR="00640585" w:rsidRPr="001A78F1">
        <w:rPr>
          <w:noProof w:val="0"/>
        </w:rPr>
        <w:t>g</w:t>
      </w:r>
      <w:r w:rsidRPr="001A78F1">
        <w:rPr>
          <w:noProof w:val="0"/>
        </w:rPr>
        <w:t>etValueParameters();</w:t>
      </w:r>
      <w:r w:rsidRPr="001A78F1">
        <w:rPr>
          <w:noProof w:val="0"/>
        </w:rPr>
        <w:br/>
      </w:r>
      <w:r w:rsidRPr="001A78F1">
        <w:rPr>
          <w:noProof w:val="0"/>
        </w:rPr>
        <w:tab/>
        <w:t>public TciParameterTypeList</w:t>
      </w:r>
      <w:r w:rsidRPr="001A78F1">
        <w:rPr>
          <w:noProof w:val="0"/>
        </w:rPr>
        <w:tab/>
        <w:t>getTypeParameters();</w:t>
      </w:r>
    </w:p>
    <w:p w14:paraId="42388995" w14:textId="77777777" w:rsidR="000A23EE" w:rsidRPr="001A78F1" w:rsidRDefault="000A23EE" w:rsidP="000A23EE">
      <w:pPr>
        <w:pStyle w:val="PL"/>
        <w:widowControl w:val="0"/>
        <w:rPr>
          <w:noProof w:val="0"/>
        </w:rPr>
      </w:pPr>
      <w:r w:rsidRPr="001A78F1">
        <w:rPr>
          <w:noProof w:val="0"/>
        </w:rPr>
        <w:tab/>
        <w:t>public String</w:t>
      </w:r>
      <w:r w:rsidRPr="001A78F1">
        <w:rPr>
          <w:noProof w:val="0"/>
        </w:rPr>
        <w:tab/>
      </w:r>
      <w:r w:rsidRPr="001A78F1">
        <w:rPr>
          <w:noProof w:val="0"/>
        </w:rPr>
        <w:tab/>
        <w:t>getTypeEncoding ();</w:t>
      </w:r>
    </w:p>
    <w:p w14:paraId="0E02EFE6" w14:textId="77777777" w:rsidR="000A23EE" w:rsidRPr="001A78F1" w:rsidRDefault="000A23EE" w:rsidP="000A23EE">
      <w:pPr>
        <w:pStyle w:val="PL"/>
        <w:widowControl w:val="0"/>
        <w:rPr>
          <w:noProof w:val="0"/>
        </w:rPr>
      </w:pPr>
      <w:r w:rsidRPr="001A78F1">
        <w:rPr>
          <w:noProof w:val="0"/>
        </w:rPr>
        <w:tab/>
        <w:t>public String</w:t>
      </w:r>
      <w:r w:rsidRPr="001A78F1">
        <w:rPr>
          <w:noProof w:val="0"/>
        </w:rPr>
        <w:tab/>
      </w:r>
      <w:r w:rsidRPr="001A78F1">
        <w:rPr>
          <w:noProof w:val="0"/>
        </w:rPr>
        <w:tab/>
        <w:t>getTypeEncodingVariant();</w:t>
      </w:r>
    </w:p>
    <w:p w14:paraId="21BA0B12" w14:textId="77777777" w:rsidR="000A23EE" w:rsidRPr="001A78F1" w:rsidRDefault="000A23EE" w:rsidP="000A23EE">
      <w:pPr>
        <w:pStyle w:val="PL"/>
        <w:widowControl w:val="0"/>
        <w:rPr>
          <w:noProof w:val="0"/>
        </w:rPr>
      </w:pPr>
      <w:r w:rsidRPr="001A78F1">
        <w:rPr>
          <w:noProof w:val="0"/>
        </w:rPr>
        <w:tab/>
        <w:t>public String[]</w:t>
      </w:r>
      <w:r w:rsidRPr="001A78F1">
        <w:rPr>
          <w:noProof w:val="0"/>
        </w:rPr>
        <w:tab/>
      </w:r>
      <w:r w:rsidRPr="001A78F1">
        <w:rPr>
          <w:noProof w:val="0"/>
        </w:rPr>
        <w:tab/>
        <w:t>getTypeExtension();</w:t>
      </w:r>
    </w:p>
    <w:p w14:paraId="79477412" w14:textId="77777777" w:rsidR="000A23EE" w:rsidRPr="001A78F1" w:rsidRDefault="000A23EE" w:rsidP="000A23EE">
      <w:pPr>
        <w:pStyle w:val="PL"/>
        <w:widowControl w:val="0"/>
        <w:rPr>
          <w:noProof w:val="0"/>
        </w:rPr>
      </w:pPr>
      <w:r w:rsidRPr="001A78F1">
        <w:rPr>
          <w:noProof w:val="0"/>
        </w:rPr>
        <w:t>}</w:t>
      </w:r>
    </w:p>
    <w:p w14:paraId="453CE221" w14:textId="77777777" w:rsidR="000A23EE" w:rsidRPr="001A78F1" w:rsidRDefault="000A23EE" w:rsidP="000A23EE">
      <w:pPr>
        <w:pStyle w:val="PL"/>
        <w:widowControl w:val="0"/>
        <w:rPr>
          <w:noProof w:val="0"/>
        </w:rPr>
      </w:pPr>
    </w:p>
    <w:p w14:paraId="4BBBF51D" w14:textId="77777777" w:rsidR="000A23EE" w:rsidRPr="001A78F1" w:rsidRDefault="000A23EE" w:rsidP="000A23EE">
      <w:pPr>
        <w:widowControl w:val="0"/>
        <w:rPr>
          <w:b/>
        </w:rPr>
      </w:pPr>
      <w:r w:rsidRPr="001A78F1">
        <w:rPr>
          <w:b/>
        </w:rPr>
        <w:t>Methods:</w:t>
      </w:r>
    </w:p>
    <w:p w14:paraId="04B72D4F" w14:textId="77777777" w:rsidR="000A23EE" w:rsidRPr="001A78F1" w:rsidRDefault="000A23EE" w:rsidP="00445349">
      <w:pPr>
        <w:pStyle w:val="EX"/>
        <w:ind w:left="2552" w:hanging="2268"/>
      </w:pPr>
      <w:r w:rsidRPr="001A78F1">
        <w:rPr>
          <w:rFonts w:ascii="Courier New" w:hAnsi="Courier New"/>
          <w:sz w:val="16"/>
          <w:szCs w:val="16"/>
        </w:rPr>
        <w:t>getValueParameters()</w:t>
      </w:r>
      <w:r w:rsidRPr="001A78F1">
        <w:rPr>
          <w:rFonts w:ascii="Courier New" w:hAnsi="Courier New"/>
        </w:rPr>
        <w:tab/>
      </w:r>
      <w:r w:rsidRPr="001A78F1">
        <w:t>Returns the list of the actual value parameters of this type.</w:t>
      </w:r>
    </w:p>
    <w:p w14:paraId="0251E607" w14:textId="77777777" w:rsidR="000A23EE" w:rsidRPr="001A78F1" w:rsidRDefault="000A23EE" w:rsidP="00445349">
      <w:pPr>
        <w:pStyle w:val="EX"/>
        <w:ind w:left="2552" w:hanging="2268"/>
      </w:pPr>
      <w:r w:rsidRPr="001A78F1">
        <w:rPr>
          <w:rFonts w:ascii="Courier New" w:hAnsi="Courier New"/>
          <w:sz w:val="16"/>
          <w:szCs w:val="16"/>
        </w:rPr>
        <w:t>getTypeParameters()</w:t>
      </w:r>
      <w:r w:rsidRPr="001A78F1">
        <w:rPr>
          <w:rFonts w:ascii="Courier New" w:hAnsi="Courier New"/>
        </w:rPr>
        <w:tab/>
      </w:r>
      <w:r w:rsidRPr="001A78F1">
        <w:t>Returns the list of the actual type parameters of this type.</w:t>
      </w:r>
    </w:p>
    <w:p w14:paraId="1AF2421C" w14:textId="77777777" w:rsidR="005B70F0" w:rsidRPr="001A78F1" w:rsidRDefault="005B70F0" w:rsidP="007A0ADC">
      <w:pPr>
        <w:pStyle w:val="H6"/>
        <w:rPr>
          <w:sz w:val="24"/>
        </w:rPr>
      </w:pPr>
      <w:bookmarkStart w:id="410" w:name="Sec_JavaMapping_TciTypeClassType"/>
      <w:r w:rsidRPr="001A78F1">
        <w:lastRenderedPageBreak/>
        <w:t>Clause 8.3.2.4</w:t>
      </w:r>
      <w:bookmarkEnd w:id="410"/>
      <w:r w:rsidRPr="001A78F1">
        <w:tab/>
        <w:t>TciTypeClassType</w:t>
      </w:r>
    </w:p>
    <w:p w14:paraId="5ADEDC0D" w14:textId="77777777" w:rsidR="005B70F0" w:rsidRPr="001A78F1" w:rsidRDefault="005B70F0" w:rsidP="005B70F0">
      <w:r w:rsidRPr="001A78F1">
        <w:t>The clause is to be modified:</w:t>
      </w:r>
    </w:p>
    <w:p w14:paraId="32ACD230" w14:textId="77777777" w:rsidR="005B70F0" w:rsidRPr="001A78F1" w:rsidRDefault="005B70F0" w:rsidP="005B70F0">
      <w:pPr>
        <w:widowControl w:val="0"/>
      </w:pPr>
      <w:r w:rsidRPr="001A78F1">
        <w:rPr>
          <w:rFonts w:ascii="Courier New" w:hAnsi="Courier New"/>
          <w:b/>
        </w:rPr>
        <w:t xml:space="preserve">TciTypeClassType </w:t>
      </w:r>
      <w:r w:rsidRPr="001A78F1">
        <w:t>is mapped to the following interface:</w:t>
      </w:r>
    </w:p>
    <w:p w14:paraId="2B0851C2"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 TCI IDL TciTypeClassType</w:t>
      </w:r>
    </w:p>
    <w:p w14:paraId="79353C8A"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package org.etsi.ttcn.tci;</w:t>
      </w:r>
    </w:p>
    <w:p w14:paraId="0A607BC3"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public interface TciTypeClass {</w:t>
      </w:r>
    </w:p>
    <w:p w14:paraId="3278A49C"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ADDRESS</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0 ;</w:t>
      </w:r>
    </w:p>
    <w:p w14:paraId="594FB40F"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ANYTYPE</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 ;</w:t>
      </w:r>
    </w:p>
    <w:p w14:paraId="61BB96E9"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BITSTRING</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2 ;</w:t>
      </w:r>
    </w:p>
    <w:p w14:paraId="74996553"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BOOLEAN</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3 ;</w:t>
      </w:r>
    </w:p>
    <w:p w14:paraId="3BD10495"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CHARSTRING</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5 ;</w:t>
      </w:r>
    </w:p>
    <w:p w14:paraId="5CA9A377"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COMPONENT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6 ;</w:t>
      </w:r>
    </w:p>
    <w:p w14:paraId="72F0F62D"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ENUMERATED</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7 ;</w:t>
      </w:r>
    </w:p>
    <w:p w14:paraId="21211668"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FLOAT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8 ;</w:t>
      </w:r>
    </w:p>
    <w:p w14:paraId="0D656994"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HEXSTRING</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9 ;</w:t>
      </w:r>
    </w:p>
    <w:p w14:paraId="0690056C"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INTEGER</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10 ;</w:t>
      </w:r>
    </w:p>
    <w:p w14:paraId="5E2CAB9E"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 xml:space="preserve"> </w:t>
      </w:r>
      <w:r w:rsidRPr="001A78F1">
        <w:rPr>
          <w:rFonts w:ascii="Courier New" w:hAnsi="Courier New"/>
          <w:sz w:val="16"/>
        </w:rPr>
        <w:tab/>
        <w:t>public final static int OCTETSTRING</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12 ;</w:t>
      </w:r>
    </w:p>
    <w:p w14:paraId="72C0ACC1"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RECORD</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13 ;</w:t>
      </w:r>
    </w:p>
    <w:p w14:paraId="64B05894"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RECORD_OF</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14 ;</w:t>
      </w:r>
    </w:p>
    <w:p w14:paraId="5C431854"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ARRAY</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15 ;</w:t>
      </w:r>
    </w:p>
    <w:p w14:paraId="1509444E"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SET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16 ;</w:t>
      </w:r>
    </w:p>
    <w:p w14:paraId="1F8E2C7F"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SET_OF</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17 ;</w:t>
      </w:r>
    </w:p>
    <w:p w14:paraId="2C4DB48B"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UNION</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18 ;</w:t>
      </w:r>
    </w:p>
    <w:p w14:paraId="3C13F903"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UNIVERSAL_CHARSTRING</w:t>
      </w:r>
      <w:r w:rsidRPr="001A78F1">
        <w:rPr>
          <w:rFonts w:ascii="Courier New" w:hAnsi="Courier New"/>
          <w:sz w:val="16"/>
        </w:rPr>
        <w:tab/>
        <w:t>= 20 ;</w:t>
      </w:r>
    </w:p>
    <w:p w14:paraId="6544AAA0"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VERDICT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21 ;</w:t>
      </w:r>
    </w:p>
    <w:p w14:paraId="1652A15B"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DEFAULT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22 ;</w:t>
      </w:r>
    </w:p>
    <w:p w14:paraId="7B04E2BE"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PORT</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23 ;</w:t>
      </w:r>
    </w:p>
    <w:p w14:paraId="057B8631"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final static int TIMER</w:t>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24 ;</w:t>
      </w:r>
    </w:p>
    <w:p w14:paraId="6ED7C051"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u w:val="single"/>
        </w:rPr>
      </w:pPr>
      <w:r w:rsidRPr="001A78F1">
        <w:rPr>
          <w:rFonts w:ascii="Courier New" w:hAnsi="Courier New"/>
          <w:sz w:val="16"/>
          <w:u w:val="single"/>
        </w:rPr>
        <w:tab/>
        <w:t>public final static int TYPE</w:t>
      </w:r>
      <w:r w:rsidRPr="001A78F1">
        <w:rPr>
          <w:rFonts w:ascii="Courier New" w:hAnsi="Courier New"/>
          <w:sz w:val="16"/>
          <w:u w:val="single"/>
        </w:rPr>
        <w:tab/>
      </w:r>
      <w:r w:rsidRPr="001A78F1">
        <w:rPr>
          <w:rFonts w:ascii="Courier New" w:hAnsi="Courier New"/>
          <w:sz w:val="16"/>
          <w:u w:val="single"/>
        </w:rPr>
        <w:tab/>
      </w:r>
      <w:r w:rsidRPr="001A78F1">
        <w:rPr>
          <w:rFonts w:ascii="Courier New" w:hAnsi="Courier New"/>
          <w:sz w:val="16"/>
          <w:u w:val="single"/>
        </w:rPr>
        <w:tab/>
      </w:r>
      <w:r w:rsidRPr="001A78F1">
        <w:rPr>
          <w:rFonts w:ascii="Courier New" w:hAnsi="Courier New"/>
          <w:sz w:val="16"/>
          <w:u w:val="single"/>
        </w:rPr>
        <w:tab/>
      </w:r>
      <w:r w:rsidRPr="001A78F1">
        <w:rPr>
          <w:rFonts w:ascii="Courier New" w:hAnsi="Courier New"/>
          <w:sz w:val="16"/>
          <w:u w:val="single"/>
        </w:rPr>
        <w:tab/>
        <w:t>= 30 ;</w:t>
      </w:r>
    </w:p>
    <w:p w14:paraId="57C5FE38" w14:textId="77777777" w:rsidR="007A0ADC" w:rsidRPr="001A78F1" w:rsidRDefault="007A0ADC"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3DD25258" w14:textId="77777777" w:rsidR="005B70F0" w:rsidRPr="001A78F1" w:rsidRDefault="005B70F0" w:rsidP="007A0ADC">
      <w:pPr>
        <w:pStyle w:val="H6"/>
      </w:pPr>
      <w:r w:rsidRPr="001A78F1">
        <w:t>Clause 8.3.4.16</w:t>
      </w:r>
      <w:r w:rsidRPr="001A78F1">
        <w:tab/>
        <w:t>TypeValue</w:t>
      </w:r>
    </w:p>
    <w:p w14:paraId="48ADC50C" w14:textId="77777777" w:rsidR="005B70F0" w:rsidRPr="001A78F1" w:rsidRDefault="005B70F0" w:rsidP="005B70F0">
      <w:r w:rsidRPr="001A78F1">
        <w:t>The clause is to be added.</w:t>
      </w:r>
    </w:p>
    <w:p w14:paraId="4D6D3759" w14:textId="77777777" w:rsidR="005B70F0" w:rsidRPr="001A78F1" w:rsidRDefault="005B70F0" w:rsidP="005B70F0">
      <w:pPr>
        <w:widowControl w:val="0"/>
      </w:pPr>
      <w:r w:rsidRPr="001A78F1">
        <w:rPr>
          <w:rFonts w:ascii="Courier New" w:hAnsi="Courier New"/>
          <w:b/>
        </w:rPr>
        <w:t xml:space="preserve">TypeValue </w:t>
      </w:r>
      <w:r w:rsidRPr="001A78F1">
        <w:t>is mapped to the following interface:</w:t>
      </w:r>
    </w:p>
    <w:p w14:paraId="71F130F0"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 TCI IDL RecordValue</w:t>
      </w:r>
    </w:p>
    <w:p w14:paraId="4CEF5EB3"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package org.etsi.ttcn.tci;</w:t>
      </w:r>
    </w:p>
    <w:p w14:paraId="1610C814"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public interface TypeValue {</w:t>
      </w:r>
    </w:p>
    <w:p w14:paraId="1CD872F2"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Type</w:t>
      </w:r>
      <w:r w:rsidRPr="001A78F1">
        <w:rPr>
          <w:rFonts w:ascii="Courier New" w:hAnsi="Courier New"/>
          <w:sz w:val="16"/>
        </w:rPr>
        <w:tab/>
      </w:r>
      <w:r w:rsidRPr="001A78F1">
        <w:rPr>
          <w:rFonts w:ascii="Courier New" w:hAnsi="Courier New"/>
          <w:sz w:val="16"/>
        </w:rPr>
        <w:tab/>
        <w:t>getActualType() ;</w:t>
      </w:r>
    </w:p>
    <w:p w14:paraId="36BE72ED"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public void</w:t>
      </w:r>
      <w:r w:rsidRPr="001A78F1">
        <w:rPr>
          <w:rFonts w:ascii="Courier New" w:hAnsi="Courier New"/>
          <w:sz w:val="16"/>
        </w:rPr>
        <w:tab/>
      </w:r>
      <w:r w:rsidRPr="001A78F1">
        <w:rPr>
          <w:rFonts w:ascii="Courier New" w:hAnsi="Courier New"/>
          <w:sz w:val="16"/>
        </w:rPr>
        <w:tab/>
        <w:t>setActualType(Type type) ;</w:t>
      </w:r>
    </w:p>
    <w:p w14:paraId="434BACBD"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w:t>
      </w:r>
    </w:p>
    <w:p w14:paraId="492EA2CE"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D289201" w14:textId="77777777" w:rsidR="005B70F0" w:rsidRPr="001A78F1" w:rsidRDefault="005B70F0" w:rsidP="005B70F0">
      <w:pPr>
        <w:keepNext/>
        <w:keepLines/>
        <w:widowControl w:val="0"/>
        <w:rPr>
          <w:b/>
        </w:rPr>
      </w:pPr>
      <w:r w:rsidRPr="001A78F1">
        <w:rPr>
          <w:b/>
        </w:rPr>
        <w:t>Methods:</w:t>
      </w:r>
    </w:p>
    <w:p w14:paraId="3875E9AF" w14:textId="77777777" w:rsidR="005B70F0" w:rsidRPr="001A78F1" w:rsidRDefault="005B70F0" w:rsidP="005B70F0">
      <w:pPr>
        <w:keepNext/>
        <w:keepLines/>
        <w:widowControl w:val="0"/>
        <w:numPr>
          <w:ilvl w:val="0"/>
          <w:numId w:val="1"/>
        </w:numPr>
        <w:tabs>
          <w:tab w:val="num" w:pos="600"/>
          <w:tab w:val="left" w:pos="3100"/>
        </w:tabs>
        <w:ind w:left="3100" w:hanging="2816"/>
      </w:pPr>
      <w:r w:rsidRPr="001A78F1">
        <w:rPr>
          <w:rFonts w:ascii="Courier New" w:hAnsi="Courier New"/>
          <w:sz w:val="16"/>
          <w:szCs w:val="16"/>
        </w:rPr>
        <w:t>getActualType</w:t>
      </w:r>
      <w:r w:rsidRPr="001A78F1">
        <w:rPr>
          <w:rFonts w:ascii="Courier New" w:hAnsi="Courier New"/>
        </w:rPr>
        <w:tab/>
      </w:r>
      <w:r w:rsidRPr="001A78F1">
        <w:t>Returns the actual type assigned to this formal type parameter.</w:t>
      </w:r>
    </w:p>
    <w:p w14:paraId="1E92B6B1" w14:textId="3441567E" w:rsidR="005B70F0" w:rsidRPr="001A78F1" w:rsidRDefault="005B70F0" w:rsidP="005B70F0">
      <w:pPr>
        <w:widowControl w:val="0"/>
        <w:numPr>
          <w:ilvl w:val="0"/>
          <w:numId w:val="1"/>
        </w:numPr>
        <w:tabs>
          <w:tab w:val="num" w:pos="600"/>
          <w:tab w:val="left" w:pos="3100"/>
        </w:tabs>
        <w:ind w:left="3100" w:hanging="2816"/>
      </w:pPr>
      <w:r w:rsidRPr="001A78F1">
        <w:rPr>
          <w:rFonts w:ascii="Courier New" w:hAnsi="Courier New"/>
          <w:sz w:val="16"/>
          <w:szCs w:val="16"/>
        </w:rPr>
        <w:t>setActualType</w:t>
      </w:r>
      <w:r w:rsidRPr="001A78F1">
        <w:rPr>
          <w:rFonts w:ascii="Courier New" w:hAnsi="Courier New"/>
        </w:rPr>
        <w:tab/>
      </w:r>
      <w:r w:rsidRPr="001A78F1">
        <w:t>Set the actual type</w:t>
      </w:r>
      <w:r w:rsidR="007A0ADC" w:rsidRPr="001A78F1">
        <w:t xml:space="preserve"> of this formal type parameter.</w:t>
      </w:r>
    </w:p>
    <w:p w14:paraId="7D776F27" w14:textId="77777777" w:rsidR="000A23EE" w:rsidRPr="001A78F1" w:rsidRDefault="000A23EE" w:rsidP="005B0460">
      <w:pPr>
        <w:pStyle w:val="berschrift2"/>
      </w:pPr>
      <w:bookmarkStart w:id="411" w:name="_Toc66109222"/>
      <w:bookmarkStart w:id="412" w:name="_Toc66110201"/>
      <w:bookmarkStart w:id="413" w:name="_Toc67906602"/>
      <w:bookmarkStart w:id="414" w:name="_Toc72910986"/>
      <w:r w:rsidRPr="001A78F1">
        <w:lastRenderedPageBreak/>
        <w:t>8.3</w:t>
      </w:r>
      <w:r w:rsidRPr="001A78F1">
        <w:tab/>
        <w:t xml:space="preserve">Extension to </w:t>
      </w:r>
      <w:r w:rsidR="00717CD7" w:rsidRPr="001A78F1">
        <w:t>ETSI ES 201 873-6</w:t>
      </w:r>
      <w:r w:rsidR="00445349" w:rsidRPr="001A78F1">
        <w:t xml:space="preserve">, </w:t>
      </w:r>
      <w:r w:rsidRPr="001A78F1">
        <w:t>clause 9</w:t>
      </w:r>
      <w:r w:rsidR="004E0F50" w:rsidRPr="001A78F1">
        <w:t xml:space="preserve"> </w:t>
      </w:r>
      <w:r w:rsidR="00DF7F90" w:rsidRPr="001A78F1">
        <w:t>(</w:t>
      </w:r>
      <w:r w:rsidR="004E0F50" w:rsidRPr="001A78F1">
        <w:t>ANSI C language mapping</w:t>
      </w:r>
      <w:r w:rsidR="00DF7F90" w:rsidRPr="001A78F1">
        <w:t>)</w:t>
      </w:r>
      <w:bookmarkEnd w:id="411"/>
      <w:bookmarkEnd w:id="412"/>
      <w:bookmarkEnd w:id="413"/>
      <w:bookmarkEnd w:id="414"/>
    </w:p>
    <w:p w14:paraId="69F0169D" w14:textId="77777777" w:rsidR="000A23EE" w:rsidRPr="001A78F1" w:rsidRDefault="000A23EE" w:rsidP="00650E86">
      <w:pPr>
        <w:pStyle w:val="H6"/>
      </w:pPr>
      <w:r w:rsidRPr="001A78F1">
        <w:t>Claus</w:t>
      </w:r>
      <w:r w:rsidR="00D07A1A" w:rsidRPr="001A78F1">
        <w:t>e 9.2</w:t>
      </w:r>
      <w:r w:rsidR="00D07A1A" w:rsidRPr="001A78F1">
        <w:tab/>
      </w:r>
      <w:r w:rsidRPr="001A78F1">
        <w:t>Value interfaces</w:t>
      </w:r>
    </w:p>
    <w:p w14:paraId="3AA07128" w14:textId="77777777" w:rsidR="00F41478" w:rsidRPr="001A78F1" w:rsidRDefault="00F41478" w:rsidP="00650E86">
      <w:pPr>
        <w:keepNext/>
      </w:pPr>
      <w:r w:rsidRPr="001A78F1">
        <w:t>The interface of Type is extended by two additional operations</w:t>
      </w:r>
      <w:r w:rsidR="00D07A1A" w:rsidRPr="001A78F1">
        <w:t>.</w:t>
      </w:r>
      <w:r w:rsidR="005B70F0" w:rsidRPr="001A78F1">
        <w:t xml:space="preserve"> In addition to that, two functions are added for the new </w:t>
      </w:r>
      <w:r w:rsidR="005B70F0" w:rsidRPr="001A78F1">
        <w:rPr>
          <w:rFonts w:ascii="Courier New" w:hAnsi="Courier New" w:cs="Courier New"/>
        </w:rPr>
        <w:t>TypeValue</w:t>
      </w:r>
      <w:r w:rsidR="005B70F0" w:rsidRPr="001A78F1">
        <w:t xml:space="preserve"> abstract data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08"/>
        <w:gridCol w:w="38"/>
        <w:gridCol w:w="4779"/>
        <w:gridCol w:w="1604"/>
      </w:tblGrid>
      <w:tr w:rsidR="00F41478" w:rsidRPr="001A78F1" w14:paraId="20BB299C" w14:textId="77777777" w:rsidTr="007A0ADC">
        <w:trPr>
          <w:cantSplit/>
          <w:tblHeader/>
          <w:jc w:val="center"/>
        </w:trPr>
        <w:tc>
          <w:tcPr>
            <w:tcW w:w="3246" w:type="dxa"/>
            <w:gridSpan w:val="2"/>
            <w:vAlign w:val="center"/>
          </w:tcPr>
          <w:p w14:paraId="3821E97E" w14:textId="77777777" w:rsidR="00F41478" w:rsidRPr="001A78F1" w:rsidRDefault="00F41478" w:rsidP="00A90C28">
            <w:pPr>
              <w:pStyle w:val="TAH"/>
              <w:keepLines w:val="0"/>
              <w:widowControl w:val="0"/>
              <w:rPr>
                <w:szCs w:val="18"/>
              </w:rPr>
            </w:pPr>
            <w:r w:rsidRPr="001A78F1">
              <w:rPr>
                <w:szCs w:val="18"/>
              </w:rPr>
              <w:t>TCI IDL Interface</w:t>
            </w:r>
          </w:p>
        </w:tc>
        <w:tc>
          <w:tcPr>
            <w:tcW w:w="4779" w:type="dxa"/>
            <w:vAlign w:val="center"/>
          </w:tcPr>
          <w:p w14:paraId="08075813" w14:textId="77777777" w:rsidR="00F41478" w:rsidRPr="001A78F1" w:rsidRDefault="00F41478" w:rsidP="00A90C28">
            <w:pPr>
              <w:pStyle w:val="TAH"/>
              <w:keepLines w:val="0"/>
              <w:widowControl w:val="0"/>
              <w:rPr>
                <w:szCs w:val="18"/>
              </w:rPr>
            </w:pPr>
            <w:r w:rsidRPr="001A78F1">
              <w:rPr>
                <w:szCs w:val="18"/>
              </w:rPr>
              <w:t>ANSI C representation</w:t>
            </w:r>
          </w:p>
        </w:tc>
        <w:tc>
          <w:tcPr>
            <w:tcW w:w="1604" w:type="dxa"/>
            <w:vAlign w:val="center"/>
          </w:tcPr>
          <w:p w14:paraId="1CCA8774" w14:textId="77777777" w:rsidR="00F41478" w:rsidRPr="001A78F1" w:rsidRDefault="00F41478" w:rsidP="00A90C28">
            <w:pPr>
              <w:pStyle w:val="TAH"/>
              <w:keepLines w:val="0"/>
              <w:widowControl w:val="0"/>
              <w:rPr>
                <w:szCs w:val="18"/>
              </w:rPr>
            </w:pPr>
            <w:r w:rsidRPr="001A78F1">
              <w:rPr>
                <w:szCs w:val="18"/>
              </w:rPr>
              <w:t>Notes and comments</w:t>
            </w:r>
          </w:p>
        </w:tc>
      </w:tr>
      <w:tr w:rsidR="00F41478" w:rsidRPr="001A78F1" w14:paraId="4CB971CF" w14:textId="77777777" w:rsidTr="007A0ADC">
        <w:trPr>
          <w:cantSplit/>
          <w:jc w:val="center"/>
        </w:trPr>
        <w:tc>
          <w:tcPr>
            <w:tcW w:w="9629" w:type="dxa"/>
            <w:gridSpan w:val="4"/>
          </w:tcPr>
          <w:p w14:paraId="47380F8D" w14:textId="77777777" w:rsidR="00F41478" w:rsidRPr="001A78F1" w:rsidRDefault="00F41478" w:rsidP="00A90C28">
            <w:pPr>
              <w:pStyle w:val="TAH"/>
              <w:keepLines w:val="0"/>
              <w:widowControl w:val="0"/>
              <w:tabs>
                <w:tab w:val="left" w:pos="2392"/>
                <w:tab w:val="center" w:pos="4701"/>
              </w:tabs>
              <w:rPr>
                <w:szCs w:val="18"/>
              </w:rPr>
            </w:pPr>
            <w:r w:rsidRPr="001A78F1">
              <w:rPr>
                <w:szCs w:val="18"/>
              </w:rPr>
              <w:t>Type</w:t>
            </w:r>
          </w:p>
        </w:tc>
      </w:tr>
      <w:tr w:rsidR="00F41478" w:rsidRPr="001A78F1" w14:paraId="166E573A" w14:textId="77777777" w:rsidTr="007A0ADC">
        <w:trPr>
          <w:cantSplit/>
          <w:jc w:val="center"/>
        </w:trPr>
        <w:tc>
          <w:tcPr>
            <w:tcW w:w="3246" w:type="dxa"/>
            <w:gridSpan w:val="2"/>
          </w:tcPr>
          <w:p w14:paraId="014FE706" w14:textId="77777777" w:rsidR="00F41478" w:rsidRPr="001A78F1" w:rsidRDefault="00F41478" w:rsidP="00A90C28">
            <w:pPr>
              <w:pStyle w:val="TAC"/>
              <w:keepLines w:val="0"/>
              <w:widowControl w:val="0"/>
              <w:jc w:val="left"/>
              <w:rPr>
                <w:sz w:val="16"/>
                <w:szCs w:val="16"/>
              </w:rPr>
            </w:pPr>
            <w:r w:rsidRPr="001A78F1">
              <w:rPr>
                <w:rFonts w:ascii="Courier New" w:hAnsi="Courier New" w:cs="Courier New"/>
                <w:sz w:val="16"/>
                <w:szCs w:val="16"/>
              </w:rPr>
              <w:t>TciParameterListType</w:t>
            </w:r>
            <w:r w:rsidRPr="001A78F1">
              <w:rPr>
                <w:sz w:val="16"/>
                <w:szCs w:val="16"/>
              </w:rPr>
              <w:t xml:space="preserve"> </w:t>
            </w:r>
            <w:r w:rsidRPr="001A78F1">
              <w:rPr>
                <w:rFonts w:ascii="Courier New" w:hAnsi="Courier New" w:cs="Courier New"/>
                <w:sz w:val="16"/>
                <w:szCs w:val="16"/>
              </w:rPr>
              <w:t>getValueParameters()</w:t>
            </w:r>
          </w:p>
        </w:tc>
        <w:tc>
          <w:tcPr>
            <w:tcW w:w="4779" w:type="dxa"/>
          </w:tcPr>
          <w:p w14:paraId="715E75F8" w14:textId="77777777" w:rsidR="00F41478" w:rsidRPr="001A78F1" w:rsidRDefault="00F41478" w:rsidP="00A90C28">
            <w:pPr>
              <w:pStyle w:val="PL"/>
              <w:keepNext/>
              <w:widowControl w:val="0"/>
              <w:rPr>
                <w:noProof w:val="0"/>
                <w:lang w:eastAsia="de-DE"/>
              </w:rPr>
            </w:pPr>
            <w:r w:rsidRPr="001A78F1">
              <w:rPr>
                <w:noProof w:val="0"/>
                <w:lang w:eastAsia="de-DE"/>
              </w:rPr>
              <w:t>TciParameterListType</w:t>
            </w:r>
          </w:p>
          <w:p w14:paraId="4FE08C0D" w14:textId="77777777" w:rsidR="00F41478" w:rsidRPr="001A78F1" w:rsidRDefault="00F41478" w:rsidP="00A90C28">
            <w:pPr>
              <w:pStyle w:val="PL"/>
              <w:keepNext/>
              <w:widowControl w:val="0"/>
              <w:rPr>
                <w:noProof w:val="0"/>
                <w:lang w:eastAsia="de-DE"/>
              </w:rPr>
            </w:pPr>
            <w:r w:rsidRPr="001A78F1">
              <w:rPr>
                <w:noProof w:val="0"/>
                <w:lang w:eastAsia="de-DE"/>
              </w:rPr>
              <w:t>tciGetValueParameters(Type inst)</w:t>
            </w:r>
          </w:p>
        </w:tc>
        <w:tc>
          <w:tcPr>
            <w:tcW w:w="1604" w:type="dxa"/>
          </w:tcPr>
          <w:p w14:paraId="7469B5BF" w14:textId="77777777" w:rsidR="00F41478" w:rsidRPr="001A78F1" w:rsidRDefault="00F41478" w:rsidP="00A90C28">
            <w:pPr>
              <w:pStyle w:val="TAC"/>
              <w:keepLines w:val="0"/>
              <w:widowControl w:val="0"/>
              <w:jc w:val="left"/>
              <w:rPr>
                <w:szCs w:val="18"/>
              </w:rPr>
            </w:pPr>
          </w:p>
        </w:tc>
      </w:tr>
      <w:tr w:rsidR="00F41478" w:rsidRPr="001A78F1" w14:paraId="29BD6242" w14:textId="77777777" w:rsidTr="007A0ADC">
        <w:trPr>
          <w:cantSplit/>
          <w:jc w:val="center"/>
        </w:trPr>
        <w:tc>
          <w:tcPr>
            <w:tcW w:w="3246" w:type="dxa"/>
            <w:gridSpan w:val="2"/>
          </w:tcPr>
          <w:p w14:paraId="221502D8" w14:textId="77777777" w:rsidR="00F41478" w:rsidRPr="001A78F1" w:rsidRDefault="00F41478" w:rsidP="00A90C28">
            <w:pPr>
              <w:pStyle w:val="TAC"/>
              <w:keepLines w:val="0"/>
              <w:widowControl w:val="0"/>
              <w:jc w:val="left"/>
              <w:rPr>
                <w:sz w:val="16"/>
                <w:szCs w:val="16"/>
              </w:rPr>
            </w:pPr>
            <w:r w:rsidRPr="001A78F1">
              <w:rPr>
                <w:rFonts w:ascii="Courier New" w:hAnsi="Courier New" w:cs="Courier New"/>
                <w:sz w:val="16"/>
                <w:szCs w:val="16"/>
              </w:rPr>
              <w:t>TciParameterTypeListType</w:t>
            </w:r>
            <w:r w:rsidRPr="001A78F1">
              <w:rPr>
                <w:sz w:val="16"/>
                <w:szCs w:val="16"/>
              </w:rPr>
              <w:t xml:space="preserve"> </w:t>
            </w:r>
            <w:r w:rsidRPr="001A78F1">
              <w:rPr>
                <w:rFonts w:ascii="Courier New" w:hAnsi="Courier New" w:cs="Courier New"/>
                <w:sz w:val="16"/>
                <w:szCs w:val="16"/>
              </w:rPr>
              <w:t>getTypeParameters()</w:t>
            </w:r>
          </w:p>
        </w:tc>
        <w:tc>
          <w:tcPr>
            <w:tcW w:w="4779" w:type="dxa"/>
          </w:tcPr>
          <w:p w14:paraId="1B1AE9D8" w14:textId="77777777" w:rsidR="00F41478" w:rsidRPr="001A78F1" w:rsidRDefault="00F41478" w:rsidP="00A90C28">
            <w:pPr>
              <w:pStyle w:val="PL"/>
              <w:keepNext/>
              <w:widowControl w:val="0"/>
              <w:rPr>
                <w:noProof w:val="0"/>
                <w:lang w:eastAsia="de-DE"/>
              </w:rPr>
            </w:pPr>
            <w:r w:rsidRPr="001A78F1">
              <w:rPr>
                <w:noProof w:val="0"/>
                <w:lang w:eastAsia="de-DE"/>
              </w:rPr>
              <w:t>TciParameterTypeListType tciGetTypeParameters(Type inst)</w:t>
            </w:r>
          </w:p>
        </w:tc>
        <w:tc>
          <w:tcPr>
            <w:tcW w:w="1604" w:type="dxa"/>
          </w:tcPr>
          <w:p w14:paraId="7289C0FB" w14:textId="77777777" w:rsidR="00F41478" w:rsidRPr="001A78F1" w:rsidRDefault="00F41478" w:rsidP="00A90C28">
            <w:pPr>
              <w:pStyle w:val="TAC"/>
              <w:keepLines w:val="0"/>
              <w:widowControl w:val="0"/>
              <w:jc w:val="left"/>
              <w:rPr>
                <w:szCs w:val="18"/>
              </w:rPr>
            </w:pPr>
          </w:p>
        </w:tc>
      </w:tr>
      <w:tr w:rsidR="005B70F0" w:rsidRPr="001A78F1" w14:paraId="0532D980" w14:textId="77777777" w:rsidTr="007A0ADC">
        <w:trPr>
          <w:cantSplit/>
          <w:jc w:val="center"/>
        </w:trPr>
        <w:tc>
          <w:tcPr>
            <w:tcW w:w="9629" w:type="dxa"/>
            <w:gridSpan w:val="4"/>
          </w:tcPr>
          <w:p w14:paraId="616F483B" w14:textId="77777777" w:rsidR="005B70F0" w:rsidRPr="001A78F1" w:rsidRDefault="005B70F0" w:rsidP="00A90C28">
            <w:pPr>
              <w:keepNext/>
              <w:widowControl w:val="0"/>
              <w:spacing w:after="0"/>
              <w:jc w:val="center"/>
              <w:rPr>
                <w:rFonts w:ascii="Comic Sans MS" w:hAnsi="Comic Sans MS"/>
                <w:bCs/>
                <w:sz w:val="18"/>
                <w:szCs w:val="18"/>
              </w:rPr>
            </w:pPr>
            <w:r w:rsidRPr="001A78F1">
              <w:rPr>
                <w:rFonts w:ascii="Arial" w:hAnsi="Arial"/>
                <w:b/>
                <w:sz w:val="18"/>
                <w:szCs w:val="18"/>
              </w:rPr>
              <w:t>TypeValue</w:t>
            </w:r>
          </w:p>
        </w:tc>
      </w:tr>
      <w:tr w:rsidR="005B70F0" w:rsidRPr="001A78F1" w14:paraId="51C54B87" w14:textId="77777777" w:rsidTr="007A0ADC">
        <w:trPr>
          <w:cantSplit/>
          <w:jc w:val="center"/>
        </w:trPr>
        <w:tc>
          <w:tcPr>
            <w:tcW w:w="3208" w:type="dxa"/>
          </w:tcPr>
          <w:p w14:paraId="0ACEC3B8" w14:textId="77777777" w:rsidR="005B70F0" w:rsidRPr="001A78F1" w:rsidRDefault="005B70F0" w:rsidP="00A90C28">
            <w:pPr>
              <w:keepNext/>
              <w:widowControl w:val="0"/>
              <w:spacing w:after="0"/>
              <w:rPr>
                <w:rFonts w:ascii="Arial" w:hAnsi="Arial"/>
                <w:sz w:val="18"/>
                <w:szCs w:val="18"/>
              </w:rPr>
            </w:pPr>
            <w:r w:rsidRPr="001A78F1">
              <w:rPr>
                <w:rFonts w:ascii="Arial" w:hAnsi="Arial"/>
                <w:sz w:val="18"/>
                <w:szCs w:val="18"/>
              </w:rPr>
              <w:t>Type getActualType()</w:t>
            </w:r>
          </w:p>
        </w:tc>
        <w:tc>
          <w:tcPr>
            <w:tcW w:w="4817" w:type="dxa"/>
            <w:gridSpan w:val="2"/>
          </w:tcPr>
          <w:p w14:paraId="39371082" w14:textId="77777777" w:rsidR="005B70F0" w:rsidRPr="001A78F1"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1A78F1">
              <w:rPr>
                <w:rFonts w:ascii="Courier New" w:hAnsi="Courier New"/>
                <w:sz w:val="16"/>
                <w:lang w:eastAsia="de-DE"/>
              </w:rPr>
              <w:t>Type tciGetTypeValueType</w:t>
            </w:r>
          </w:p>
          <w:p w14:paraId="10811A94" w14:textId="77777777" w:rsidR="005B70F0" w:rsidRPr="001A78F1"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1A78F1">
              <w:rPr>
                <w:rFonts w:ascii="Courier New" w:hAnsi="Courier New"/>
                <w:sz w:val="16"/>
                <w:lang w:eastAsia="de-DE"/>
              </w:rPr>
              <w:t xml:space="preserve"> (TypeValue inst)</w:t>
            </w:r>
          </w:p>
        </w:tc>
        <w:tc>
          <w:tcPr>
            <w:tcW w:w="1604" w:type="dxa"/>
          </w:tcPr>
          <w:p w14:paraId="43E560F4" w14:textId="77777777" w:rsidR="005B70F0" w:rsidRPr="001A78F1" w:rsidRDefault="005B70F0" w:rsidP="00A90C28">
            <w:pPr>
              <w:keepNext/>
              <w:widowControl w:val="0"/>
              <w:spacing w:after="0"/>
              <w:rPr>
                <w:rFonts w:ascii="Arial" w:hAnsi="Arial"/>
                <w:sz w:val="18"/>
                <w:szCs w:val="18"/>
              </w:rPr>
            </w:pPr>
          </w:p>
        </w:tc>
      </w:tr>
      <w:tr w:rsidR="005B70F0" w:rsidRPr="001A78F1" w14:paraId="7C76B36A" w14:textId="77777777" w:rsidTr="007A0ADC">
        <w:trPr>
          <w:cantSplit/>
          <w:jc w:val="center"/>
        </w:trPr>
        <w:tc>
          <w:tcPr>
            <w:tcW w:w="3208" w:type="dxa"/>
          </w:tcPr>
          <w:p w14:paraId="18EF608C" w14:textId="77777777" w:rsidR="005B70F0" w:rsidRPr="001A78F1" w:rsidRDefault="005B70F0" w:rsidP="00A90C28">
            <w:pPr>
              <w:keepNext/>
              <w:widowControl w:val="0"/>
              <w:spacing w:after="0"/>
              <w:rPr>
                <w:rFonts w:ascii="Arial" w:hAnsi="Arial"/>
                <w:sz w:val="18"/>
                <w:szCs w:val="18"/>
              </w:rPr>
            </w:pPr>
            <w:r w:rsidRPr="001A78F1">
              <w:rPr>
                <w:rFonts w:ascii="Arial" w:hAnsi="Arial"/>
                <w:sz w:val="18"/>
                <w:szCs w:val="18"/>
              </w:rPr>
              <w:t>void setActualType</w:t>
            </w:r>
          </w:p>
          <w:p w14:paraId="3257A0EB" w14:textId="77777777" w:rsidR="005B70F0" w:rsidRPr="001A78F1" w:rsidRDefault="005B70F0" w:rsidP="00A90C28">
            <w:pPr>
              <w:keepNext/>
              <w:widowControl w:val="0"/>
              <w:spacing w:after="0"/>
              <w:rPr>
                <w:rFonts w:ascii="Arial" w:hAnsi="Arial"/>
                <w:sz w:val="18"/>
                <w:szCs w:val="18"/>
              </w:rPr>
            </w:pPr>
            <w:r w:rsidRPr="001A78F1">
              <w:rPr>
                <w:rFonts w:ascii="Arial" w:hAnsi="Arial"/>
                <w:sz w:val="18"/>
                <w:szCs w:val="18"/>
              </w:rPr>
              <w:t>(in Type value)</w:t>
            </w:r>
          </w:p>
        </w:tc>
        <w:tc>
          <w:tcPr>
            <w:tcW w:w="4817" w:type="dxa"/>
            <w:gridSpan w:val="2"/>
          </w:tcPr>
          <w:p w14:paraId="66C52AD7" w14:textId="77777777" w:rsidR="005B70F0" w:rsidRPr="001A78F1"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1A78F1">
              <w:rPr>
                <w:rFonts w:ascii="Courier New" w:hAnsi="Courier New"/>
                <w:sz w:val="16"/>
                <w:lang w:eastAsia="de-DE"/>
              </w:rPr>
              <w:t>void tciSetTypeValueType</w:t>
            </w:r>
          </w:p>
          <w:p w14:paraId="35096148" w14:textId="77777777" w:rsidR="005B70F0" w:rsidRPr="001A78F1"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1A78F1">
              <w:rPr>
                <w:rFonts w:ascii="Courier New" w:hAnsi="Courier New"/>
                <w:sz w:val="16"/>
                <w:lang w:eastAsia="de-DE"/>
              </w:rPr>
              <w:t xml:space="preserve"> (TypeValue inst, </w:t>
            </w:r>
          </w:p>
          <w:p w14:paraId="43E5E591" w14:textId="77777777" w:rsidR="005B70F0" w:rsidRPr="001A78F1"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1A78F1">
              <w:rPr>
                <w:rFonts w:ascii="Courier New" w:hAnsi="Courier New"/>
                <w:sz w:val="16"/>
                <w:lang w:eastAsia="de-DE"/>
              </w:rPr>
              <w:t xml:space="preserve">  Type value)</w:t>
            </w:r>
          </w:p>
        </w:tc>
        <w:tc>
          <w:tcPr>
            <w:tcW w:w="1604" w:type="dxa"/>
          </w:tcPr>
          <w:p w14:paraId="65A4C06B" w14:textId="77777777" w:rsidR="005B70F0" w:rsidRPr="001A78F1" w:rsidRDefault="005B70F0" w:rsidP="00A90C28">
            <w:pPr>
              <w:keepNext/>
              <w:widowControl w:val="0"/>
              <w:spacing w:after="0"/>
              <w:rPr>
                <w:rFonts w:ascii="Arial" w:hAnsi="Arial"/>
                <w:sz w:val="18"/>
                <w:szCs w:val="18"/>
              </w:rPr>
            </w:pPr>
          </w:p>
        </w:tc>
      </w:tr>
    </w:tbl>
    <w:p w14:paraId="70CDF4F2" w14:textId="77777777" w:rsidR="003C0326" w:rsidRPr="001A78F1" w:rsidRDefault="003C0326" w:rsidP="003C0326">
      <w:pPr>
        <w:rPr>
          <w:color w:val="000000"/>
        </w:rPr>
      </w:pPr>
    </w:p>
    <w:p w14:paraId="283AE978" w14:textId="77777777" w:rsidR="008A3955" w:rsidRPr="001A78F1" w:rsidRDefault="00D07A1A" w:rsidP="00750E6B">
      <w:pPr>
        <w:pStyle w:val="H6"/>
      </w:pPr>
      <w:r w:rsidRPr="001A78F1">
        <w:t>Clause 9.5</w:t>
      </w:r>
      <w:r w:rsidRPr="001A78F1">
        <w:tab/>
      </w:r>
      <w:r w:rsidR="008A3955" w:rsidRPr="001A78F1">
        <w:t>Value interfaces</w:t>
      </w:r>
    </w:p>
    <w:p w14:paraId="771B5650" w14:textId="77777777" w:rsidR="00F41478" w:rsidRPr="001A78F1" w:rsidRDefault="008A3955" w:rsidP="00750E6B">
      <w:pPr>
        <w:keepNext/>
      </w:pPr>
      <w:r w:rsidRPr="001A78F1">
        <w:rPr>
          <w:rFonts w:ascii="Courier New" w:hAnsi="Courier New" w:cs="Courier New"/>
          <w:sz w:val="16"/>
          <w:szCs w:val="16"/>
        </w:rPr>
        <w:t>TciBehaviourId</w:t>
      </w:r>
      <w:r w:rsidRPr="001A78F1">
        <w:t xml:space="preserve"> is extended to hold the actual type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570"/>
        <w:gridCol w:w="3958"/>
        <w:gridCol w:w="2862"/>
      </w:tblGrid>
      <w:tr w:rsidR="008A3955" w:rsidRPr="001A78F1" w14:paraId="5E934C55" w14:textId="77777777" w:rsidTr="00445349">
        <w:trPr>
          <w:cantSplit/>
          <w:tblHeader/>
          <w:jc w:val="center"/>
        </w:trPr>
        <w:tc>
          <w:tcPr>
            <w:tcW w:w="2570" w:type="dxa"/>
            <w:vAlign w:val="center"/>
          </w:tcPr>
          <w:p w14:paraId="6ECB4454" w14:textId="77777777" w:rsidR="008A3955" w:rsidRPr="001A78F1" w:rsidRDefault="008A3955" w:rsidP="00750E6B">
            <w:pPr>
              <w:pStyle w:val="TAH"/>
              <w:keepLines w:val="0"/>
              <w:widowControl w:val="0"/>
              <w:rPr>
                <w:szCs w:val="18"/>
              </w:rPr>
            </w:pPr>
            <w:r w:rsidRPr="001A78F1">
              <w:rPr>
                <w:szCs w:val="18"/>
              </w:rPr>
              <w:t>TCI IDL ADT</w:t>
            </w:r>
          </w:p>
        </w:tc>
        <w:tc>
          <w:tcPr>
            <w:tcW w:w="3958" w:type="dxa"/>
            <w:vAlign w:val="center"/>
          </w:tcPr>
          <w:p w14:paraId="070941BB" w14:textId="77777777" w:rsidR="008A3955" w:rsidRPr="001A78F1" w:rsidRDefault="008A3955" w:rsidP="00750E6B">
            <w:pPr>
              <w:pStyle w:val="TAH"/>
              <w:keepLines w:val="0"/>
              <w:widowControl w:val="0"/>
              <w:rPr>
                <w:szCs w:val="18"/>
              </w:rPr>
            </w:pPr>
            <w:r w:rsidRPr="001A78F1">
              <w:rPr>
                <w:szCs w:val="18"/>
              </w:rPr>
              <w:t>ANSI C representation (Type definition)</w:t>
            </w:r>
          </w:p>
        </w:tc>
        <w:tc>
          <w:tcPr>
            <w:tcW w:w="2862" w:type="dxa"/>
          </w:tcPr>
          <w:p w14:paraId="092B561D" w14:textId="77777777" w:rsidR="008A3955" w:rsidRPr="001A78F1" w:rsidRDefault="008A3955" w:rsidP="00750E6B">
            <w:pPr>
              <w:pStyle w:val="TAH"/>
              <w:keepLines w:val="0"/>
              <w:widowControl w:val="0"/>
              <w:rPr>
                <w:szCs w:val="18"/>
              </w:rPr>
            </w:pPr>
            <w:r w:rsidRPr="001A78F1">
              <w:rPr>
                <w:szCs w:val="18"/>
              </w:rPr>
              <w:t>Notes and comments</w:t>
            </w:r>
          </w:p>
        </w:tc>
      </w:tr>
      <w:tr w:rsidR="008A3955" w:rsidRPr="001A78F1" w14:paraId="70B504A8" w14:textId="77777777" w:rsidTr="00445349">
        <w:trPr>
          <w:cantSplit/>
          <w:jc w:val="center"/>
        </w:trPr>
        <w:tc>
          <w:tcPr>
            <w:tcW w:w="2570" w:type="dxa"/>
          </w:tcPr>
          <w:p w14:paraId="53E442C0" w14:textId="77777777" w:rsidR="008A3955" w:rsidRPr="001A78F1" w:rsidRDefault="008A3955" w:rsidP="00750E6B">
            <w:pPr>
              <w:pStyle w:val="TAC"/>
              <w:keepLines w:val="0"/>
              <w:widowControl w:val="0"/>
              <w:jc w:val="left"/>
              <w:rPr>
                <w:rFonts w:ascii="Courier New" w:hAnsi="Courier New" w:cs="Courier New"/>
                <w:sz w:val="16"/>
                <w:szCs w:val="16"/>
              </w:rPr>
            </w:pPr>
            <w:r w:rsidRPr="001A78F1">
              <w:rPr>
                <w:rFonts w:ascii="Courier New" w:hAnsi="Courier New" w:cs="Courier New"/>
                <w:sz w:val="16"/>
                <w:szCs w:val="16"/>
              </w:rPr>
              <w:t>TciBehaviourIdType</w:t>
            </w:r>
          </w:p>
        </w:tc>
        <w:tc>
          <w:tcPr>
            <w:tcW w:w="3958" w:type="dxa"/>
          </w:tcPr>
          <w:p w14:paraId="76E1B2D6" w14:textId="77777777" w:rsidR="008A3955" w:rsidRPr="001A78F1" w:rsidRDefault="008A3955" w:rsidP="00750E6B">
            <w:pPr>
              <w:pStyle w:val="PL"/>
              <w:keepNext/>
              <w:widowControl w:val="0"/>
              <w:rPr>
                <w:noProof w:val="0"/>
                <w:szCs w:val="16"/>
                <w:lang w:eastAsia="de-DE"/>
              </w:rPr>
            </w:pPr>
            <w:r w:rsidRPr="001A78F1">
              <w:rPr>
                <w:noProof w:val="0"/>
                <w:szCs w:val="16"/>
                <w:lang w:eastAsia="de-DE"/>
              </w:rPr>
              <w:t>QualifiedName</w:t>
            </w:r>
          </w:p>
        </w:tc>
        <w:tc>
          <w:tcPr>
            <w:tcW w:w="2862" w:type="dxa"/>
          </w:tcPr>
          <w:p w14:paraId="4B96BBF2" w14:textId="77777777" w:rsidR="008A3955" w:rsidRPr="001A78F1" w:rsidRDefault="008A3955" w:rsidP="00750E6B">
            <w:pPr>
              <w:pStyle w:val="TAC"/>
              <w:keepLines w:val="0"/>
              <w:widowControl w:val="0"/>
              <w:jc w:val="left"/>
              <w:rPr>
                <w:szCs w:val="18"/>
              </w:rPr>
            </w:pPr>
            <w:r w:rsidRPr="001A78F1">
              <w:t xml:space="preserve">The field </w:t>
            </w:r>
            <w:r w:rsidRPr="001A78F1">
              <w:rPr>
                <w:rFonts w:ascii="Courier New" w:hAnsi="Courier New" w:cs="Courier New"/>
                <w:sz w:val="16"/>
              </w:rPr>
              <w:t>aux</w:t>
            </w:r>
            <w:r w:rsidRPr="001A78F1">
              <w:rPr>
                <w:sz w:val="16"/>
              </w:rPr>
              <w:t xml:space="preserve"> </w:t>
            </w:r>
            <w:r w:rsidRPr="001A78F1">
              <w:t xml:space="preserve">holds a reference to an element of type </w:t>
            </w:r>
            <w:r w:rsidRPr="001A78F1">
              <w:rPr>
                <w:rFonts w:ascii="Courier New" w:hAnsi="Courier New" w:cs="Courier New"/>
                <w:sz w:val="16"/>
                <w:szCs w:val="16"/>
              </w:rPr>
              <w:t>TciParameterTypeListType</w:t>
            </w:r>
          </w:p>
        </w:tc>
      </w:tr>
      <w:tr w:rsidR="005B70F0" w:rsidRPr="001A78F1" w14:paraId="16B44E3B" w14:textId="77777777" w:rsidTr="005B70F0">
        <w:trPr>
          <w:cantSplit/>
          <w:jc w:val="center"/>
        </w:trPr>
        <w:tc>
          <w:tcPr>
            <w:tcW w:w="2570" w:type="dxa"/>
            <w:tcBorders>
              <w:top w:val="single" w:sz="4" w:space="0" w:color="auto"/>
              <w:left w:val="single" w:sz="4" w:space="0" w:color="auto"/>
              <w:bottom w:val="single" w:sz="4" w:space="0" w:color="auto"/>
              <w:right w:val="single" w:sz="4" w:space="0" w:color="auto"/>
            </w:tcBorders>
          </w:tcPr>
          <w:p w14:paraId="6B80A7C0" w14:textId="77777777" w:rsidR="005B70F0" w:rsidRPr="001A78F1" w:rsidRDefault="005B70F0" w:rsidP="005B70F0">
            <w:pPr>
              <w:pStyle w:val="TAC"/>
              <w:rPr>
                <w:rFonts w:ascii="Courier New" w:hAnsi="Courier New" w:cs="Courier New"/>
                <w:sz w:val="16"/>
                <w:szCs w:val="16"/>
              </w:rPr>
            </w:pPr>
            <w:r w:rsidRPr="001A78F1">
              <w:rPr>
                <w:rFonts w:ascii="Courier New" w:hAnsi="Courier New" w:cs="Courier New"/>
                <w:sz w:val="16"/>
                <w:szCs w:val="16"/>
              </w:rPr>
              <w:t>TciTypeClassType</w:t>
            </w:r>
          </w:p>
        </w:tc>
        <w:tc>
          <w:tcPr>
            <w:tcW w:w="3958" w:type="dxa"/>
            <w:tcBorders>
              <w:top w:val="single" w:sz="4" w:space="0" w:color="auto"/>
              <w:left w:val="single" w:sz="4" w:space="0" w:color="auto"/>
              <w:bottom w:val="single" w:sz="4" w:space="0" w:color="auto"/>
              <w:right w:val="single" w:sz="4" w:space="0" w:color="auto"/>
            </w:tcBorders>
          </w:tcPr>
          <w:p w14:paraId="41B0615E" w14:textId="77777777" w:rsidR="005B70F0" w:rsidRPr="001A78F1" w:rsidRDefault="005B70F0" w:rsidP="005B70F0">
            <w:pPr>
              <w:pStyle w:val="PL"/>
              <w:rPr>
                <w:noProof w:val="0"/>
                <w:szCs w:val="16"/>
                <w:lang w:eastAsia="de-DE"/>
              </w:rPr>
            </w:pPr>
            <w:r w:rsidRPr="001A78F1">
              <w:rPr>
                <w:noProof w:val="0"/>
                <w:szCs w:val="16"/>
                <w:lang w:eastAsia="de-DE"/>
              </w:rPr>
              <w:t>typedef enum</w:t>
            </w:r>
          </w:p>
          <w:p w14:paraId="26942D4A" w14:textId="77777777" w:rsidR="005B70F0" w:rsidRPr="001A78F1" w:rsidRDefault="005B70F0" w:rsidP="005B70F0">
            <w:pPr>
              <w:pStyle w:val="PL"/>
              <w:rPr>
                <w:noProof w:val="0"/>
                <w:szCs w:val="16"/>
                <w:lang w:eastAsia="de-DE"/>
              </w:rPr>
            </w:pPr>
            <w:r w:rsidRPr="001A78F1">
              <w:rPr>
                <w:noProof w:val="0"/>
                <w:szCs w:val="16"/>
                <w:lang w:eastAsia="de-DE"/>
              </w:rPr>
              <w:t>{</w:t>
            </w:r>
          </w:p>
          <w:p w14:paraId="1D9A3711" w14:textId="77777777" w:rsidR="005B70F0" w:rsidRPr="001A78F1" w:rsidRDefault="005B70F0" w:rsidP="005B70F0">
            <w:pPr>
              <w:pStyle w:val="PL"/>
              <w:rPr>
                <w:noProof w:val="0"/>
                <w:szCs w:val="16"/>
                <w:lang w:eastAsia="de-DE"/>
              </w:rPr>
            </w:pPr>
            <w:r w:rsidRPr="001A78F1">
              <w:rPr>
                <w:noProof w:val="0"/>
                <w:szCs w:val="16"/>
                <w:lang w:eastAsia="de-DE"/>
              </w:rPr>
              <w:t>TCI_ADDRESS_TYPE = 0,</w:t>
            </w:r>
          </w:p>
          <w:p w14:paraId="403F5015" w14:textId="77777777" w:rsidR="005B70F0" w:rsidRPr="001A78F1" w:rsidRDefault="005B70F0" w:rsidP="005B70F0">
            <w:pPr>
              <w:pStyle w:val="PL"/>
              <w:rPr>
                <w:noProof w:val="0"/>
                <w:szCs w:val="16"/>
                <w:lang w:eastAsia="de-DE"/>
              </w:rPr>
            </w:pPr>
            <w:r w:rsidRPr="001A78F1">
              <w:rPr>
                <w:noProof w:val="0"/>
                <w:szCs w:val="16"/>
                <w:lang w:eastAsia="de-DE"/>
              </w:rPr>
              <w:t>TCI_ANYTYPE_TYPE = 1,</w:t>
            </w:r>
          </w:p>
          <w:p w14:paraId="57F0055A" w14:textId="77777777" w:rsidR="005B70F0" w:rsidRPr="001A78F1" w:rsidRDefault="005B70F0" w:rsidP="005B70F0">
            <w:pPr>
              <w:pStyle w:val="PL"/>
              <w:rPr>
                <w:noProof w:val="0"/>
                <w:szCs w:val="16"/>
                <w:lang w:eastAsia="de-DE"/>
              </w:rPr>
            </w:pPr>
            <w:r w:rsidRPr="001A78F1">
              <w:rPr>
                <w:noProof w:val="0"/>
                <w:szCs w:val="16"/>
                <w:lang w:eastAsia="de-DE"/>
              </w:rPr>
              <w:t>TCI_BITSTRING_TYPE = 2,</w:t>
            </w:r>
          </w:p>
          <w:p w14:paraId="2E0A31BA" w14:textId="77777777" w:rsidR="005B70F0" w:rsidRPr="001A78F1" w:rsidRDefault="005B70F0" w:rsidP="005B70F0">
            <w:pPr>
              <w:pStyle w:val="PL"/>
              <w:rPr>
                <w:noProof w:val="0"/>
                <w:szCs w:val="16"/>
                <w:lang w:eastAsia="de-DE"/>
              </w:rPr>
            </w:pPr>
            <w:r w:rsidRPr="001A78F1">
              <w:rPr>
                <w:noProof w:val="0"/>
                <w:szCs w:val="16"/>
                <w:lang w:eastAsia="de-DE"/>
              </w:rPr>
              <w:t>TCI_BOOLEAN_TYPE = 3,</w:t>
            </w:r>
          </w:p>
          <w:p w14:paraId="582272DA" w14:textId="77777777" w:rsidR="005B70F0" w:rsidRPr="001A78F1" w:rsidRDefault="005B70F0" w:rsidP="005B70F0">
            <w:pPr>
              <w:pStyle w:val="PL"/>
              <w:rPr>
                <w:noProof w:val="0"/>
                <w:szCs w:val="16"/>
                <w:lang w:eastAsia="de-DE"/>
              </w:rPr>
            </w:pPr>
            <w:r w:rsidRPr="001A78F1">
              <w:rPr>
                <w:noProof w:val="0"/>
                <w:szCs w:val="16"/>
                <w:lang w:eastAsia="de-DE"/>
              </w:rPr>
              <w:t>TCI_CHARSTRING_TYPE = 5,</w:t>
            </w:r>
          </w:p>
          <w:p w14:paraId="3C9CFD92" w14:textId="77777777" w:rsidR="005B70F0" w:rsidRPr="001A78F1" w:rsidRDefault="005B70F0" w:rsidP="005B70F0">
            <w:pPr>
              <w:pStyle w:val="PL"/>
              <w:rPr>
                <w:noProof w:val="0"/>
                <w:szCs w:val="16"/>
                <w:lang w:eastAsia="de-DE"/>
              </w:rPr>
            </w:pPr>
            <w:r w:rsidRPr="001A78F1">
              <w:rPr>
                <w:noProof w:val="0"/>
                <w:szCs w:val="16"/>
                <w:lang w:eastAsia="de-DE"/>
              </w:rPr>
              <w:t>TCI_COMPONENT_TYPE = 6,</w:t>
            </w:r>
          </w:p>
          <w:p w14:paraId="6DB8A4DA" w14:textId="77777777" w:rsidR="005B70F0" w:rsidRPr="001A78F1" w:rsidRDefault="005B70F0" w:rsidP="005B70F0">
            <w:pPr>
              <w:pStyle w:val="PL"/>
              <w:rPr>
                <w:noProof w:val="0"/>
                <w:szCs w:val="16"/>
                <w:lang w:eastAsia="de-DE"/>
              </w:rPr>
            </w:pPr>
            <w:r w:rsidRPr="001A78F1">
              <w:rPr>
                <w:noProof w:val="0"/>
                <w:szCs w:val="16"/>
                <w:lang w:eastAsia="de-DE"/>
              </w:rPr>
              <w:t>TCI_ENUMERATED_TYPE = 7,</w:t>
            </w:r>
          </w:p>
          <w:p w14:paraId="5F991EBA" w14:textId="77777777" w:rsidR="005B70F0" w:rsidRPr="001A78F1" w:rsidRDefault="005B70F0" w:rsidP="005B70F0">
            <w:pPr>
              <w:pStyle w:val="PL"/>
              <w:rPr>
                <w:noProof w:val="0"/>
                <w:szCs w:val="16"/>
                <w:lang w:eastAsia="de-DE"/>
              </w:rPr>
            </w:pPr>
            <w:r w:rsidRPr="001A78F1">
              <w:rPr>
                <w:noProof w:val="0"/>
                <w:szCs w:val="16"/>
                <w:lang w:eastAsia="de-DE"/>
              </w:rPr>
              <w:t>TCI_FLOAT_TYPE = 8,</w:t>
            </w:r>
          </w:p>
          <w:p w14:paraId="103CB631" w14:textId="77777777" w:rsidR="005B70F0" w:rsidRPr="001A78F1" w:rsidRDefault="005B70F0" w:rsidP="005B70F0">
            <w:pPr>
              <w:pStyle w:val="PL"/>
              <w:rPr>
                <w:noProof w:val="0"/>
                <w:szCs w:val="16"/>
                <w:lang w:eastAsia="de-DE"/>
              </w:rPr>
            </w:pPr>
            <w:r w:rsidRPr="001A78F1">
              <w:rPr>
                <w:noProof w:val="0"/>
                <w:szCs w:val="16"/>
                <w:lang w:eastAsia="de-DE"/>
              </w:rPr>
              <w:t>TCI_HEXSTRING_TYPE = 9,</w:t>
            </w:r>
          </w:p>
          <w:p w14:paraId="04262981" w14:textId="77777777" w:rsidR="005B70F0" w:rsidRPr="001A78F1" w:rsidRDefault="005B70F0" w:rsidP="005B70F0">
            <w:pPr>
              <w:pStyle w:val="PL"/>
              <w:rPr>
                <w:noProof w:val="0"/>
                <w:szCs w:val="16"/>
                <w:lang w:eastAsia="de-DE"/>
              </w:rPr>
            </w:pPr>
            <w:r w:rsidRPr="001A78F1">
              <w:rPr>
                <w:noProof w:val="0"/>
                <w:szCs w:val="16"/>
                <w:lang w:eastAsia="de-DE"/>
              </w:rPr>
              <w:t>TCI_INTEGER_TYPE = 10,</w:t>
            </w:r>
          </w:p>
          <w:p w14:paraId="4712FA14" w14:textId="77777777" w:rsidR="005B70F0" w:rsidRPr="001A78F1" w:rsidRDefault="005B70F0" w:rsidP="005B70F0">
            <w:pPr>
              <w:pStyle w:val="PL"/>
              <w:rPr>
                <w:noProof w:val="0"/>
                <w:szCs w:val="16"/>
                <w:lang w:eastAsia="de-DE"/>
              </w:rPr>
            </w:pPr>
            <w:r w:rsidRPr="001A78F1">
              <w:rPr>
                <w:noProof w:val="0"/>
                <w:szCs w:val="16"/>
                <w:lang w:eastAsia="de-DE"/>
              </w:rPr>
              <w:t xml:space="preserve">  TCI_OCTETSTRING_TYPE = 12,</w:t>
            </w:r>
          </w:p>
          <w:p w14:paraId="3E109E4B" w14:textId="77777777" w:rsidR="005B70F0" w:rsidRPr="001A78F1" w:rsidRDefault="005B70F0" w:rsidP="005B70F0">
            <w:pPr>
              <w:pStyle w:val="PL"/>
              <w:rPr>
                <w:noProof w:val="0"/>
                <w:szCs w:val="16"/>
                <w:lang w:eastAsia="de-DE"/>
              </w:rPr>
            </w:pPr>
            <w:r w:rsidRPr="001A78F1">
              <w:rPr>
                <w:noProof w:val="0"/>
                <w:szCs w:val="16"/>
                <w:lang w:eastAsia="de-DE"/>
              </w:rPr>
              <w:t>TCI_RECORD_TYPE = 13,</w:t>
            </w:r>
          </w:p>
          <w:p w14:paraId="1E957299" w14:textId="77777777" w:rsidR="005B70F0" w:rsidRPr="001A78F1" w:rsidRDefault="005B70F0" w:rsidP="005B70F0">
            <w:pPr>
              <w:pStyle w:val="PL"/>
              <w:rPr>
                <w:noProof w:val="0"/>
                <w:szCs w:val="16"/>
                <w:lang w:eastAsia="de-DE"/>
              </w:rPr>
            </w:pPr>
            <w:r w:rsidRPr="001A78F1">
              <w:rPr>
                <w:noProof w:val="0"/>
                <w:szCs w:val="16"/>
                <w:lang w:eastAsia="de-DE"/>
              </w:rPr>
              <w:t xml:space="preserve">TCI_RECORD_OF_TYPE = 14, </w:t>
            </w:r>
          </w:p>
          <w:p w14:paraId="665A18C5" w14:textId="77777777" w:rsidR="005B70F0" w:rsidRPr="001A78F1" w:rsidRDefault="005B70F0" w:rsidP="005B70F0">
            <w:pPr>
              <w:pStyle w:val="PL"/>
              <w:rPr>
                <w:noProof w:val="0"/>
                <w:szCs w:val="16"/>
                <w:lang w:eastAsia="de-DE"/>
              </w:rPr>
            </w:pPr>
            <w:r w:rsidRPr="001A78F1">
              <w:rPr>
                <w:noProof w:val="0"/>
                <w:szCs w:val="16"/>
                <w:lang w:eastAsia="de-DE"/>
              </w:rPr>
              <w:t>TCI_ARRAY_TYPE = 15,</w:t>
            </w:r>
          </w:p>
          <w:p w14:paraId="29751875" w14:textId="77777777" w:rsidR="005B70F0" w:rsidRPr="001A78F1" w:rsidRDefault="005B70F0" w:rsidP="005B70F0">
            <w:pPr>
              <w:pStyle w:val="PL"/>
              <w:rPr>
                <w:noProof w:val="0"/>
                <w:szCs w:val="16"/>
                <w:lang w:eastAsia="de-DE"/>
              </w:rPr>
            </w:pPr>
            <w:r w:rsidRPr="001A78F1">
              <w:rPr>
                <w:noProof w:val="0"/>
                <w:szCs w:val="16"/>
                <w:lang w:eastAsia="de-DE"/>
              </w:rPr>
              <w:t>TCI_SET_TYPE = 16,</w:t>
            </w:r>
          </w:p>
          <w:p w14:paraId="0C3800A5" w14:textId="77777777" w:rsidR="005B70F0" w:rsidRPr="001A78F1" w:rsidRDefault="005B70F0" w:rsidP="005B70F0">
            <w:pPr>
              <w:pStyle w:val="PL"/>
              <w:rPr>
                <w:noProof w:val="0"/>
                <w:szCs w:val="16"/>
                <w:lang w:eastAsia="de-DE"/>
              </w:rPr>
            </w:pPr>
            <w:r w:rsidRPr="001A78F1">
              <w:rPr>
                <w:noProof w:val="0"/>
                <w:szCs w:val="16"/>
                <w:lang w:eastAsia="de-DE"/>
              </w:rPr>
              <w:t>TCI_SET_OF_TYPE = 17,</w:t>
            </w:r>
          </w:p>
          <w:p w14:paraId="5B7D7FFF" w14:textId="77777777" w:rsidR="005B70F0" w:rsidRPr="001A78F1" w:rsidRDefault="005B70F0" w:rsidP="005B70F0">
            <w:pPr>
              <w:pStyle w:val="PL"/>
              <w:rPr>
                <w:noProof w:val="0"/>
                <w:szCs w:val="16"/>
                <w:lang w:eastAsia="de-DE"/>
              </w:rPr>
            </w:pPr>
            <w:r w:rsidRPr="001A78F1">
              <w:rPr>
                <w:noProof w:val="0"/>
                <w:szCs w:val="16"/>
                <w:lang w:eastAsia="de-DE"/>
              </w:rPr>
              <w:t>TCI_UNION_TYPE = 18,</w:t>
            </w:r>
          </w:p>
          <w:p w14:paraId="78A45378" w14:textId="77777777" w:rsidR="005B70F0" w:rsidRPr="001A78F1" w:rsidRDefault="005B70F0" w:rsidP="005B70F0">
            <w:pPr>
              <w:pStyle w:val="PL"/>
              <w:rPr>
                <w:noProof w:val="0"/>
                <w:szCs w:val="16"/>
                <w:lang w:eastAsia="de-DE"/>
              </w:rPr>
            </w:pPr>
            <w:r w:rsidRPr="001A78F1">
              <w:rPr>
                <w:noProof w:val="0"/>
                <w:szCs w:val="16"/>
                <w:lang w:eastAsia="de-DE"/>
              </w:rPr>
              <w:t>TCI_UNIVERSAL_CHARSTRING_TYPE = 20,</w:t>
            </w:r>
          </w:p>
          <w:p w14:paraId="532309C5" w14:textId="77777777" w:rsidR="005B70F0" w:rsidRPr="001A78F1" w:rsidRDefault="005B70F0" w:rsidP="005B70F0">
            <w:pPr>
              <w:pStyle w:val="PL"/>
              <w:rPr>
                <w:noProof w:val="0"/>
                <w:szCs w:val="16"/>
                <w:lang w:eastAsia="de-DE"/>
              </w:rPr>
            </w:pPr>
            <w:r w:rsidRPr="001A78F1">
              <w:rPr>
                <w:noProof w:val="0"/>
                <w:szCs w:val="16"/>
                <w:lang w:eastAsia="de-DE"/>
              </w:rPr>
              <w:t>TCI_VERDICT_TYPE = 21</w:t>
            </w:r>
          </w:p>
          <w:p w14:paraId="023AA90E" w14:textId="77777777" w:rsidR="005B70F0" w:rsidRPr="001A78F1" w:rsidRDefault="005B70F0" w:rsidP="005B70F0">
            <w:pPr>
              <w:pStyle w:val="PL"/>
              <w:rPr>
                <w:noProof w:val="0"/>
                <w:szCs w:val="16"/>
                <w:lang w:eastAsia="de-DE"/>
              </w:rPr>
            </w:pPr>
            <w:r w:rsidRPr="001A78F1">
              <w:rPr>
                <w:noProof w:val="0"/>
                <w:szCs w:val="16"/>
                <w:lang w:eastAsia="de-DE"/>
              </w:rPr>
              <w:t>TCI_DEFAULT_TYPE = 22,</w:t>
            </w:r>
          </w:p>
          <w:p w14:paraId="1F743370" w14:textId="77777777" w:rsidR="005B70F0" w:rsidRPr="001A78F1" w:rsidRDefault="005B70F0" w:rsidP="005B70F0">
            <w:pPr>
              <w:pStyle w:val="PL"/>
              <w:rPr>
                <w:noProof w:val="0"/>
                <w:szCs w:val="16"/>
                <w:lang w:eastAsia="de-DE"/>
              </w:rPr>
            </w:pPr>
            <w:r w:rsidRPr="001A78F1">
              <w:rPr>
                <w:noProof w:val="0"/>
                <w:szCs w:val="16"/>
                <w:lang w:eastAsia="de-DE"/>
              </w:rPr>
              <w:t>TCI_PORT_TYPE = 23,</w:t>
            </w:r>
          </w:p>
          <w:p w14:paraId="47E60FC1" w14:textId="77777777" w:rsidR="005B70F0" w:rsidRPr="001A78F1" w:rsidRDefault="005B70F0" w:rsidP="005B70F0">
            <w:pPr>
              <w:pStyle w:val="PL"/>
              <w:rPr>
                <w:noProof w:val="0"/>
                <w:szCs w:val="16"/>
                <w:lang w:eastAsia="de-DE"/>
              </w:rPr>
            </w:pPr>
            <w:r w:rsidRPr="001A78F1">
              <w:rPr>
                <w:noProof w:val="0"/>
                <w:szCs w:val="16"/>
                <w:lang w:eastAsia="de-DE"/>
              </w:rPr>
              <w:t>TCI_TIMER_TYPE = 24,</w:t>
            </w:r>
          </w:p>
          <w:p w14:paraId="5FF73534" w14:textId="77777777" w:rsidR="005B70F0" w:rsidRPr="001A78F1" w:rsidRDefault="005B70F0" w:rsidP="005B70F0">
            <w:pPr>
              <w:pStyle w:val="PL"/>
              <w:rPr>
                <w:noProof w:val="0"/>
                <w:szCs w:val="16"/>
                <w:lang w:eastAsia="de-DE"/>
              </w:rPr>
            </w:pPr>
            <w:r w:rsidRPr="001A78F1">
              <w:rPr>
                <w:noProof w:val="0"/>
                <w:szCs w:val="16"/>
                <w:lang w:eastAsia="de-DE"/>
              </w:rPr>
              <w:t>TCI_TYPE_TYPE = 30</w:t>
            </w:r>
          </w:p>
          <w:p w14:paraId="29C100C8" w14:textId="77777777" w:rsidR="005B70F0" w:rsidRPr="001A78F1" w:rsidRDefault="005B70F0" w:rsidP="005B70F0">
            <w:pPr>
              <w:pStyle w:val="PL"/>
              <w:rPr>
                <w:noProof w:val="0"/>
                <w:szCs w:val="16"/>
                <w:lang w:eastAsia="de-DE"/>
              </w:rPr>
            </w:pPr>
            <w:r w:rsidRPr="001A78F1">
              <w:rPr>
                <w:noProof w:val="0"/>
                <w:szCs w:val="16"/>
                <w:lang w:eastAsia="de-DE"/>
              </w:rPr>
              <w:t>} TciTypeClassType;</w:t>
            </w:r>
          </w:p>
        </w:tc>
        <w:tc>
          <w:tcPr>
            <w:tcW w:w="2862" w:type="dxa"/>
            <w:tcBorders>
              <w:top w:val="single" w:sz="4" w:space="0" w:color="auto"/>
              <w:left w:val="single" w:sz="4" w:space="0" w:color="auto"/>
              <w:bottom w:val="single" w:sz="4" w:space="0" w:color="auto"/>
              <w:right w:val="single" w:sz="4" w:space="0" w:color="auto"/>
            </w:tcBorders>
          </w:tcPr>
          <w:p w14:paraId="6C47B9EB" w14:textId="77777777" w:rsidR="005B70F0" w:rsidRPr="001A78F1" w:rsidRDefault="005B70F0" w:rsidP="005B70F0">
            <w:pPr>
              <w:pStyle w:val="TAC"/>
            </w:pPr>
          </w:p>
        </w:tc>
      </w:tr>
    </w:tbl>
    <w:p w14:paraId="1E29E99A" w14:textId="77777777" w:rsidR="008A3955" w:rsidRPr="001A78F1" w:rsidRDefault="008A3955" w:rsidP="007A71DF">
      <w:pPr>
        <w:widowControl w:val="0"/>
        <w:ind w:left="3544" w:hanging="3544"/>
      </w:pPr>
    </w:p>
    <w:p w14:paraId="48F38D50" w14:textId="77777777" w:rsidR="004E0F50" w:rsidRPr="001A78F1" w:rsidRDefault="004E0F50" w:rsidP="0008216F">
      <w:pPr>
        <w:pStyle w:val="berschrift2"/>
      </w:pPr>
      <w:bookmarkStart w:id="415" w:name="_Toc66109223"/>
      <w:bookmarkStart w:id="416" w:name="_Toc66110202"/>
      <w:bookmarkStart w:id="417" w:name="_Toc67906603"/>
      <w:bookmarkStart w:id="418" w:name="_Toc72910987"/>
      <w:r w:rsidRPr="001A78F1">
        <w:lastRenderedPageBreak/>
        <w:t>8.</w:t>
      </w:r>
      <w:r w:rsidR="006E15AB" w:rsidRPr="001A78F1">
        <w:t>4</w:t>
      </w:r>
      <w:r w:rsidRPr="001A78F1">
        <w:tab/>
        <w:t xml:space="preserve">Extension to </w:t>
      </w:r>
      <w:r w:rsidR="00717CD7" w:rsidRPr="001A78F1">
        <w:t>ETSI ES 201 873-6</w:t>
      </w:r>
      <w:r w:rsidR="002906A8" w:rsidRPr="001A78F1">
        <w:t xml:space="preserve">, </w:t>
      </w:r>
      <w:r w:rsidRPr="001A78F1">
        <w:t xml:space="preserve">clause </w:t>
      </w:r>
      <w:r w:rsidR="00CB33F7" w:rsidRPr="001A78F1">
        <w:t xml:space="preserve">10 </w:t>
      </w:r>
      <w:r w:rsidR="008B5303" w:rsidRPr="001A78F1">
        <w:t>(</w:t>
      </w:r>
      <w:r w:rsidRPr="001A78F1">
        <w:t>C++ language mapping</w:t>
      </w:r>
      <w:r w:rsidR="008B5303" w:rsidRPr="001A78F1">
        <w:t>)</w:t>
      </w:r>
      <w:bookmarkEnd w:id="415"/>
      <w:bookmarkEnd w:id="416"/>
      <w:bookmarkEnd w:id="417"/>
      <w:bookmarkEnd w:id="418"/>
    </w:p>
    <w:p w14:paraId="42812422" w14:textId="77777777" w:rsidR="004E0F50" w:rsidRPr="001A78F1" w:rsidRDefault="004E0F50" w:rsidP="0008216F">
      <w:pPr>
        <w:pStyle w:val="H6"/>
      </w:pPr>
      <w:r w:rsidRPr="001A78F1">
        <w:t>Clause 10.5.2.1</w:t>
      </w:r>
      <w:r w:rsidRPr="001A78F1">
        <w:tab/>
        <w:t>TciBehaviourId</w:t>
      </w:r>
    </w:p>
    <w:p w14:paraId="6F53FFAB" w14:textId="77777777" w:rsidR="004E0F50" w:rsidRPr="001A78F1" w:rsidRDefault="004E0F50" w:rsidP="0008216F">
      <w:pPr>
        <w:keepNext/>
      </w:pPr>
      <w:r w:rsidRPr="001A78F1">
        <w:t>Identifies a TTCN-3 behaviour functions. It is mapped to the following pure virtual class:</w:t>
      </w:r>
    </w:p>
    <w:p w14:paraId="048442BA" w14:textId="77777777" w:rsidR="004E0F50" w:rsidRPr="001A78F1" w:rsidRDefault="004E0F50" w:rsidP="0008216F">
      <w:pPr>
        <w:pStyle w:val="PL"/>
        <w:keepNext/>
        <w:widowControl w:val="0"/>
        <w:rPr>
          <w:noProof w:val="0"/>
        </w:rPr>
      </w:pPr>
      <w:r w:rsidRPr="001A78F1">
        <w:rPr>
          <w:noProof w:val="0"/>
        </w:rPr>
        <w:t>class TciBehaviourId: ORG_ETSI_TTCN3_TRI::QualifiedName {</w:t>
      </w:r>
    </w:p>
    <w:p w14:paraId="610099EF" w14:textId="77777777" w:rsidR="004E0F50" w:rsidRPr="001A78F1" w:rsidRDefault="004E0F50" w:rsidP="004E0F50">
      <w:pPr>
        <w:pStyle w:val="PL"/>
        <w:widowControl w:val="0"/>
        <w:rPr>
          <w:noProof w:val="0"/>
        </w:rPr>
      </w:pPr>
      <w:r w:rsidRPr="001A78F1">
        <w:rPr>
          <w:noProof w:val="0"/>
        </w:rPr>
        <w:t>public:</w:t>
      </w:r>
    </w:p>
    <w:p w14:paraId="6F1E40C9" w14:textId="1E43CA75" w:rsidR="004E0F50" w:rsidRPr="001A78F1" w:rsidRDefault="004E0F50" w:rsidP="004E0F50">
      <w:pPr>
        <w:pStyle w:val="PL"/>
        <w:widowControl w:val="0"/>
        <w:rPr>
          <w:noProof w:val="0"/>
        </w:rPr>
      </w:pPr>
      <w:r w:rsidRPr="001A78F1">
        <w:rPr>
          <w:noProof w:val="0"/>
        </w:rPr>
        <w:tab/>
        <w:t>virtual ~TciBehaviourId ();</w:t>
      </w:r>
    </w:p>
    <w:p w14:paraId="76A84C7D" w14:textId="77777777" w:rsidR="004E0F50" w:rsidRPr="001A78F1" w:rsidRDefault="004E0F50" w:rsidP="004E0F50">
      <w:pPr>
        <w:pStyle w:val="PL"/>
        <w:widowControl w:val="0"/>
        <w:rPr>
          <w:noProof w:val="0"/>
        </w:rPr>
      </w:pPr>
      <w:r w:rsidRPr="001A78F1">
        <w:rPr>
          <w:noProof w:val="0"/>
        </w:rPr>
        <w:tab/>
        <w:t>virtual TciParameterTypeList getTypeParameters() const =0;</w:t>
      </w:r>
    </w:p>
    <w:p w14:paraId="318B3FC9" w14:textId="319CCB53" w:rsidR="004E0F50" w:rsidRPr="001A78F1" w:rsidRDefault="004E0F50" w:rsidP="004E0F50">
      <w:pPr>
        <w:pStyle w:val="PL"/>
        <w:widowControl w:val="0"/>
        <w:rPr>
          <w:noProof w:val="0"/>
        </w:rPr>
      </w:pPr>
      <w:r w:rsidRPr="001A78F1">
        <w:rPr>
          <w:noProof w:val="0"/>
        </w:rPr>
        <w:tab/>
        <w:t xml:space="preserve">virtual Tboolean </w:t>
      </w:r>
      <w:r w:rsidRPr="001A78F1">
        <w:rPr>
          <w:noProof w:val="0"/>
          <w:u w:val="single"/>
        </w:rPr>
        <w:t>equals</w:t>
      </w:r>
      <w:r w:rsidRPr="001A78F1">
        <w:rPr>
          <w:noProof w:val="0"/>
        </w:rPr>
        <w:t xml:space="preserve"> (const TciBehaviourId &amp;bid) const =0;</w:t>
      </w:r>
    </w:p>
    <w:p w14:paraId="461ADCE8" w14:textId="4FF9082E" w:rsidR="004E0F50" w:rsidRPr="001A78F1" w:rsidRDefault="004E0F50" w:rsidP="004E0F50">
      <w:pPr>
        <w:pStyle w:val="PL"/>
        <w:widowControl w:val="0"/>
        <w:rPr>
          <w:noProof w:val="0"/>
        </w:rPr>
      </w:pPr>
      <w:r w:rsidRPr="001A78F1">
        <w:rPr>
          <w:noProof w:val="0"/>
        </w:rPr>
        <w:tab/>
        <w:t xml:space="preserve">virtual TciBehaviourId * </w:t>
      </w:r>
      <w:r w:rsidRPr="001A78F1">
        <w:rPr>
          <w:noProof w:val="0"/>
          <w:u w:val="single"/>
        </w:rPr>
        <w:t>cloneBehaviourId</w:t>
      </w:r>
      <w:r w:rsidRPr="001A78F1">
        <w:rPr>
          <w:noProof w:val="0"/>
        </w:rPr>
        <w:t xml:space="preserve"> () const =0;</w:t>
      </w:r>
    </w:p>
    <w:p w14:paraId="0F9996C9" w14:textId="150955AC" w:rsidR="004E0F50" w:rsidRPr="001A78F1" w:rsidRDefault="004E0F50" w:rsidP="004E0F50">
      <w:pPr>
        <w:pStyle w:val="PL"/>
        <w:widowControl w:val="0"/>
        <w:rPr>
          <w:noProof w:val="0"/>
        </w:rPr>
      </w:pPr>
      <w:r w:rsidRPr="001A78F1">
        <w:rPr>
          <w:noProof w:val="0"/>
        </w:rPr>
        <w:tab/>
        <w:t>virtual Tboolean operator&lt; (const TciBehaviourId &amp;bid) const =0;</w:t>
      </w:r>
    </w:p>
    <w:p w14:paraId="123A6315" w14:textId="77777777" w:rsidR="004E0F50" w:rsidRPr="001A78F1" w:rsidRDefault="004E0F50" w:rsidP="004E0F50">
      <w:pPr>
        <w:pStyle w:val="PL"/>
        <w:widowControl w:val="0"/>
        <w:rPr>
          <w:noProof w:val="0"/>
        </w:rPr>
      </w:pPr>
      <w:r w:rsidRPr="001A78F1">
        <w:rPr>
          <w:noProof w:val="0"/>
        </w:rPr>
        <w:t>}</w:t>
      </w:r>
    </w:p>
    <w:p w14:paraId="64F7C9BC" w14:textId="77777777" w:rsidR="005B79FA" w:rsidRPr="001A78F1" w:rsidRDefault="005B79FA" w:rsidP="004E0F50">
      <w:pPr>
        <w:pStyle w:val="PL"/>
        <w:widowControl w:val="0"/>
        <w:rPr>
          <w:noProof w:val="0"/>
        </w:rPr>
      </w:pPr>
    </w:p>
    <w:p w14:paraId="1103187A" w14:textId="77777777" w:rsidR="004E0F50" w:rsidRPr="001A78F1" w:rsidRDefault="005B79FA" w:rsidP="00D07A1A">
      <w:pPr>
        <w:pStyle w:val="H6"/>
      </w:pPr>
      <w:r w:rsidRPr="001A78F1">
        <w:t>Clause 10.5.2.1.1</w:t>
      </w:r>
      <w:r w:rsidRPr="001A78F1">
        <w:tab/>
        <w:t>Methods</w:t>
      </w:r>
    </w:p>
    <w:p w14:paraId="3ECEB85E" w14:textId="77777777" w:rsidR="00AB190A" w:rsidRPr="001A78F1" w:rsidRDefault="00834496" w:rsidP="00AB190A">
      <w:r w:rsidRPr="001A78F1">
        <w:t>To be extended by</w:t>
      </w:r>
      <w:r w:rsidR="0070147E" w:rsidRPr="001A78F1">
        <w:t xml:space="preserve"> </w:t>
      </w:r>
      <w:r w:rsidR="00AB190A" w:rsidRPr="001A78F1">
        <w:t>the following text:</w:t>
      </w:r>
    </w:p>
    <w:p w14:paraId="1B83C2E5" w14:textId="77777777" w:rsidR="004E0F50" w:rsidRPr="001A78F1" w:rsidRDefault="004E0F50" w:rsidP="002906A8">
      <w:pPr>
        <w:pStyle w:val="EX"/>
        <w:ind w:left="2410" w:hanging="2126"/>
      </w:pPr>
      <w:r w:rsidRPr="001A78F1">
        <w:rPr>
          <w:rFonts w:ascii="Courier New" w:hAnsi="Courier New"/>
          <w:sz w:val="16"/>
          <w:szCs w:val="16"/>
        </w:rPr>
        <w:t>getTypeParameters()</w:t>
      </w:r>
      <w:r w:rsidRPr="001A78F1">
        <w:rPr>
          <w:rFonts w:ascii="Courier New" w:hAnsi="Courier New"/>
        </w:rPr>
        <w:tab/>
      </w:r>
      <w:r w:rsidRPr="001A78F1">
        <w:t>Returns the list of the actual type parameters of this behaviour.</w:t>
      </w:r>
    </w:p>
    <w:p w14:paraId="28D88F61" w14:textId="77777777" w:rsidR="004E0F50" w:rsidRPr="001A78F1" w:rsidRDefault="004E0F50" w:rsidP="00BF4959">
      <w:pPr>
        <w:pStyle w:val="H6"/>
        <w:keepNext w:val="0"/>
      </w:pPr>
      <w:r w:rsidRPr="001A78F1">
        <w:t xml:space="preserve">Clause </w:t>
      </w:r>
      <w:r w:rsidR="00CB33F7" w:rsidRPr="001A78F1">
        <w:t>10.5.3.1</w:t>
      </w:r>
      <w:r w:rsidR="00D07A1A" w:rsidRPr="001A78F1">
        <w:tab/>
      </w:r>
      <w:r w:rsidR="00CB33F7" w:rsidRPr="001A78F1">
        <w:t>Tci</w:t>
      </w:r>
      <w:r w:rsidRPr="001A78F1">
        <w:t>Type</w:t>
      </w:r>
    </w:p>
    <w:p w14:paraId="17013AF5" w14:textId="77777777" w:rsidR="004E0F50" w:rsidRPr="001A78F1" w:rsidRDefault="004E0F50" w:rsidP="00BF4959">
      <w:r w:rsidRPr="001A78F1">
        <w:t>The interface Type is extended by the two new operations</w:t>
      </w:r>
      <w:r w:rsidR="00CB33F7" w:rsidRPr="001A78F1">
        <w:t xml:space="preserve"> </w:t>
      </w:r>
      <w:r w:rsidR="00CB33F7" w:rsidRPr="001A78F1">
        <w:rPr>
          <w:rFonts w:ascii="Courier New" w:hAnsi="Courier New"/>
          <w:sz w:val="16"/>
          <w:szCs w:val="16"/>
        </w:rPr>
        <w:t>getValueParameters</w:t>
      </w:r>
      <w:r w:rsidR="00CB33F7" w:rsidRPr="001A78F1">
        <w:t xml:space="preserve"> and </w:t>
      </w:r>
      <w:r w:rsidR="00CB33F7" w:rsidRPr="001A78F1">
        <w:rPr>
          <w:rFonts w:ascii="Courier New" w:hAnsi="Courier New"/>
          <w:sz w:val="16"/>
          <w:szCs w:val="16"/>
        </w:rPr>
        <w:t>getTypeParameters:</w:t>
      </w:r>
    </w:p>
    <w:p w14:paraId="253F7DC1" w14:textId="77777777" w:rsidR="00C913BD" w:rsidRPr="001A78F1" w:rsidRDefault="00C913BD" w:rsidP="00BF4959">
      <w:pPr>
        <w:pStyle w:val="PL"/>
        <w:widowControl w:val="0"/>
        <w:rPr>
          <w:noProof w:val="0"/>
        </w:rPr>
      </w:pPr>
      <w:r w:rsidRPr="001A78F1">
        <w:rPr>
          <w:noProof w:val="0"/>
        </w:rPr>
        <w:t>class TciType {</w:t>
      </w:r>
    </w:p>
    <w:p w14:paraId="0FC82A29" w14:textId="77777777" w:rsidR="00C913BD" w:rsidRPr="001A78F1" w:rsidRDefault="00C913BD" w:rsidP="00BF4959">
      <w:pPr>
        <w:pStyle w:val="PL"/>
        <w:widowControl w:val="0"/>
        <w:rPr>
          <w:noProof w:val="0"/>
        </w:rPr>
      </w:pPr>
      <w:r w:rsidRPr="001A78F1">
        <w:rPr>
          <w:noProof w:val="0"/>
        </w:rPr>
        <w:t>public:</w:t>
      </w:r>
    </w:p>
    <w:p w14:paraId="0D062098" w14:textId="7E243D24" w:rsidR="00C913BD" w:rsidRPr="001A78F1" w:rsidRDefault="00C913BD" w:rsidP="00BF4959">
      <w:pPr>
        <w:pStyle w:val="PL"/>
        <w:widowControl w:val="0"/>
        <w:rPr>
          <w:noProof w:val="0"/>
        </w:rPr>
      </w:pPr>
      <w:r w:rsidRPr="001A78F1">
        <w:rPr>
          <w:noProof w:val="0"/>
        </w:rPr>
        <w:tab/>
        <w:t xml:space="preserve">virtual </w:t>
      </w:r>
      <w:r w:rsidRPr="001A78F1">
        <w:rPr>
          <w:noProof w:val="0"/>
          <w:u w:val="single"/>
        </w:rPr>
        <w:t>~TciType</w:t>
      </w:r>
      <w:r w:rsidRPr="001A78F1">
        <w:rPr>
          <w:noProof w:val="0"/>
        </w:rPr>
        <w:t xml:space="preserve"> ();</w:t>
      </w:r>
    </w:p>
    <w:p w14:paraId="3F1D1573" w14:textId="2FFB0554" w:rsidR="00C913BD" w:rsidRPr="001A78F1" w:rsidRDefault="00C913BD" w:rsidP="00BF4959">
      <w:pPr>
        <w:pStyle w:val="PL"/>
        <w:widowControl w:val="0"/>
        <w:rPr>
          <w:noProof w:val="0"/>
        </w:rPr>
      </w:pPr>
      <w:r w:rsidRPr="001A78F1">
        <w:rPr>
          <w:noProof w:val="0"/>
        </w:rPr>
        <w:tab/>
        <w:t xml:space="preserve">virtual const </w:t>
      </w:r>
      <w:r w:rsidRPr="001A78F1">
        <w:rPr>
          <w:noProof w:val="0"/>
          <w:u w:val="single"/>
        </w:rPr>
        <w:t>TciModuleId</w:t>
      </w:r>
      <w:r w:rsidRPr="001A78F1">
        <w:rPr>
          <w:noProof w:val="0"/>
        </w:rPr>
        <w:t xml:space="preserve"> &amp; </w:t>
      </w:r>
      <w:r w:rsidRPr="001A78F1">
        <w:rPr>
          <w:noProof w:val="0"/>
          <w:u w:val="single"/>
        </w:rPr>
        <w:t>getDefiningModule</w:t>
      </w:r>
      <w:r w:rsidRPr="001A78F1">
        <w:rPr>
          <w:noProof w:val="0"/>
        </w:rPr>
        <w:t xml:space="preserve"> () const =0;</w:t>
      </w:r>
    </w:p>
    <w:p w14:paraId="59CCB963" w14:textId="3E972ADF" w:rsidR="00C913BD" w:rsidRPr="001A78F1" w:rsidRDefault="00C913BD" w:rsidP="00BF4959">
      <w:pPr>
        <w:pStyle w:val="PL"/>
        <w:widowControl w:val="0"/>
        <w:rPr>
          <w:noProof w:val="0"/>
        </w:rPr>
      </w:pPr>
      <w:r w:rsidRPr="001A78F1">
        <w:rPr>
          <w:noProof w:val="0"/>
        </w:rPr>
        <w:tab/>
        <w:t xml:space="preserve">virtual const Tstring &amp; </w:t>
      </w:r>
      <w:r w:rsidRPr="001A78F1">
        <w:rPr>
          <w:noProof w:val="0"/>
          <w:u w:val="single"/>
        </w:rPr>
        <w:t>getName</w:t>
      </w:r>
      <w:r w:rsidRPr="001A78F1">
        <w:rPr>
          <w:noProof w:val="0"/>
        </w:rPr>
        <w:t xml:space="preserve"> () const =0;</w:t>
      </w:r>
    </w:p>
    <w:p w14:paraId="1DF0F84A" w14:textId="3CEA8A3A" w:rsidR="00C913BD" w:rsidRPr="001A78F1" w:rsidRDefault="00C913BD" w:rsidP="00BF4959">
      <w:pPr>
        <w:pStyle w:val="PL"/>
        <w:widowControl w:val="0"/>
        <w:rPr>
          <w:noProof w:val="0"/>
        </w:rPr>
      </w:pPr>
      <w:r w:rsidRPr="001A78F1">
        <w:rPr>
          <w:noProof w:val="0"/>
        </w:rPr>
        <w:tab/>
        <w:t xml:space="preserve">virtual const </w:t>
      </w:r>
      <w:r w:rsidRPr="001A78F1">
        <w:rPr>
          <w:noProof w:val="0"/>
          <w:u w:val="single"/>
        </w:rPr>
        <w:t>TciTypeClass</w:t>
      </w:r>
      <w:r w:rsidRPr="001A78F1">
        <w:rPr>
          <w:noProof w:val="0"/>
        </w:rPr>
        <w:t xml:space="preserve"> &amp; </w:t>
      </w:r>
      <w:r w:rsidRPr="001A78F1">
        <w:rPr>
          <w:noProof w:val="0"/>
          <w:u w:val="single"/>
        </w:rPr>
        <w:t>getTypeClass</w:t>
      </w:r>
      <w:r w:rsidRPr="001A78F1">
        <w:rPr>
          <w:noProof w:val="0"/>
        </w:rPr>
        <w:t xml:space="preserve"> () const =0;</w:t>
      </w:r>
    </w:p>
    <w:p w14:paraId="4071E2E2" w14:textId="22B466D1" w:rsidR="00C913BD" w:rsidRPr="001A78F1" w:rsidRDefault="00C913BD" w:rsidP="00BF4959">
      <w:pPr>
        <w:pStyle w:val="PL"/>
        <w:widowControl w:val="0"/>
        <w:rPr>
          <w:noProof w:val="0"/>
        </w:rPr>
      </w:pPr>
      <w:r w:rsidRPr="001A78F1">
        <w:rPr>
          <w:noProof w:val="0"/>
        </w:rPr>
        <w:tab/>
        <w:t xml:space="preserve">virtual const Tstring &amp; </w:t>
      </w:r>
      <w:r w:rsidRPr="001A78F1">
        <w:rPr>
          <w:noProof w:val="0"/>
          <w:u w:val="single"/>
        </w:rPr>
        <w:t>getTypeEncoding</w:t>
      </w:r>
      <w:r w:rsidRPr="001A78F1">
        <w:rPr>
          <w:noProof w:val="0"/>
        </w:rPr>
        <w:t xml:space="preserve"> () const =0;</w:t>
      </w:r>
    </w:p>
    <w:p w14:paraId="6C19D430" w14:textId="3E16AEB3" w:rsidR="00C913BD" w:rsidRPr="001A78F1" w:rsidRDefault="00C913BD" w:rsidP="00BF4959">
      <w:pPr>
        <w:pStyle w:val="PL"/>
        <w:widowControl w:val="0"/>
        <w:rPr>
          <w:noProof w:val="0"/>
        </w:rPr>
      </w:pPr>
      <w:r w:rsidRPr="001A78F1">
        <w:rPr>
          <w:noProof w:val="0"/>
        </w:rPr>
        <w:tab/>
        <w:t xml:space="preserve">virtual const Tstring &amp; </w:t>
      </w:r>
      <w:r w:rsidRPr="001A78F1">
        <w:rPr>
          <w:noProof w:val="0"/>
          <w:u w:val="single"/>
        </w:rPr>
        <w:t>getTypeEncodingVariant</w:t>
      </w:r>
      <w:r w:rsidRPr="001A78F1">
        <w:rPr>
          <w:noProof w:val="0"/>
        </w:rPr>
        <w:t xml:space="preserve"> () const =0;</w:t>
      </w:r>
    </w:p>
    <w:p w14:paraId="35EE1858" w14:textId="71B048E7" w:rsidR="00C913BD" w:rsidRPr="001A78F1" w:rsidRDefault="00C913BD" w:rsidP="00BF4959">
      <w:pPr>
        <w:pStyle w:val="PL"/>
        <w:widowControl w:val="0"/>
        <w:rPr>
          <w:noProof w:val="0"/>
        </w:rPr>
      </w:pPr>
      <w:r w:rsidRPr="001A78F1">
        <w:rPr>
          <w:noProof w:val="0"/>
        </w:rPr>
        <w:tab/>
        <w:t xml:space="preserve">virtual </w:t>
      </w:r>
      <w:r w:rsidRPr="001A78F1">
        <w:rPr>
          <w:noProof w:val="0"/>
          <w:u w:val="single"/>
        </w:rPr>
        <w:t>TciValue</w:t>
      </w:r>
      <w:r w:rsidRPr="001A78F1">
        <w:rPr>
          <w:noProof w:val="0"/>
        </w:rPr>
        <w:t xml:space="preserve"> * </w:t>
      </w:r>
      <w:r w:rsidRPr="001A78F1">
        <w:rPr>
          <w:noProof w:val="0"/>
          <w:u w:val="single"/>
        </w:rPr>
        <w:t>newInstance</w:t>
      </w:r>
      <w:r w:rsidRPr="001A78F1">
        <w:rPr>
          <w:noProof w:val="0"/>
        </w:rPr>
        <w:t xml:space="preserve"> ()=0;</w:t>
      </w:r>
    </w:p>
    <w:p w14:paraId="0A28B8D2" w14:textId="77777777" w:rsidR="00C913BD" w:rsidRPr="001A78F1" w:rsidRDefault="00C913BD" w:rsidP="00650E86">
      <w:pPr>
        <w:pStyle w:val="PL"/>
        <w:keepNext/>
        <w:widowControl w:val="0"/>
        <w:rPr>
          <w:noProof w:val="0"/>
        </w:rPr>
      </w:pPr>
      <w:r w:rsidRPr="001A78F1">
        <w:rPr>
          <w:noProof w:val="0"/>
        </w:rPr>
        <w:tab/>
        <w:t>virtual const TciParameterList &amp; getValueParameters()const =0;</w:t>
      </w:r>
      <w:r w:rsidRPr="001A78F1">
        <w:rPr>
          <w:noProof w:val="0"/>
        </w:rPr>
        <w:br/>
      </w:r>
      <w:r w:rsidRPr="001A78F1">
        <w:rPr>
          <w:noProof w:val="0"/>
        </w:rPr>
        <w:tab/>
        <w:t>virtual const TciParameterTypeList &amp; getTypeParameters()const =0;</w:t>
      </w:r>
    </w:p>
    <w:p w14:paraId="57470364" w14:textId="5052B9A4" w:rsidR="00C913BD" w:rsidRPr="001A78F1" w:rsidRDefault="00C913BD" w:rsidP="00650E86">
      <w:pPr>
        <w:pStyle w:val="PL"/>
        <w:keepNext/>
        <w:widowControl w:val="0"/>
        <w:rPr>
          <w:noProof w:val="0"/>
        </w:rPr>
      </w:pPr>
      <w:r w:rsidRPr="001A78F1">
        <w:rPr>
          <w:noProof w:val="0"/>
        </w:rPr>
        <w:tab/>
        <w:t xml:space="preserve">virtual Tboolean </w:t>
      </w:r>
      <w:r w:rsidRPr="001A78F1">
        <w:rPr>
          <w:noProof w:val="0"/>
          <w:u w:val="single"/>
        </w:rPr>
        <w:t>equals</w:t>
      </w:r>
      <w:r w:rsidRPr="001A78F1">
        <w:rPr>
          <w:noProof w:val="0"/>
        </w:rPr>
        <w:t xml:space="preserve"> (const </w:t>
      </w:r>
      <w:r w:rsidRPr="001A78F1">
        <w:rPr>
          <w:noProof w:val="0"/>
          <w:u w:val="single"/>
        </w:rPr>
        <w:t>TciType</w:t>
      </w:r>
      <w:r w:rsidRPr="001A78F1">
        <w:rPr>
          <w:noProof w:val="0"/>
        </w:rPr>
        <w:t xml:space="preserve"> &amp;typ) const =0;</w:t>
      </w:r>
    </w:p>
    <w:p w14:paraId="5A59E885" w14:textId="158ACB92" w:rsidR="00C913BD" w:rsidRPr="001A78F1" w:rsidRDefault="00C913BD" w:rsidP="00C913BD">
      <w:pPr>
        <w:pStyle w:val="PL"/>
        <w:widowControl w:val="0"/>
        <w:rPr>
          <w:noProof w:val="0"/>
        </w:rPr>
      </w:pPr>
      <w:r w:rsidRPr="001A78F1">
        <w:rPr>
          <w:noProof w:val="0"/>
        </w:rPr>
        <w:tab/>
        <w:t xml:space="preserve">virtual </w:t>
      </w:r>
      <w:r w:rsidRPr="001A78F1">
        <w:rPr>
          <w:noProof w:val="0"/>
          <w:u w:val="single"/>
        </w:rPr>
        <w:t>TciType</w:t>
      </w:r>
      <w:r w:rsidRPr="001A78F1">
        <w:rPr>
          <w:noProof w:val="0"/>
        </w:rPr>
        <w:t xml:space="preserve"> * </w:t>
      </w:r>
      <w:r w:rsidRPr="001A78F1">
        <w:rPr>
          <w:noProof w:val="0"/>
          <w:u w:val="single"/>
        </w:rPr>
        <w:t>cloneType</w:t>
      </w:r>
      <w:r w:rsidRPr="001A78F1">
        <w:rPr>
          <w:noProof w:val="0"/>
        </w:rPr>
        <w:t xml:space="preserve"> () const =0;</w:t>
      </w:r>
    </w:p>
    <w:p w14:paraId="463A2450" w14:textId="198BCA6B" w:rsidR="00C913BD" w:rsidRPr="001A78F1" w:rsidRDefault="00C913BD" w:rsidP="00C913BD">
      <w:pPr>
        <w:pStyle w:val="PL"/>
        <w:widowControl w:val="0"/>
        <w:rPr>
          <w:noProof w:val="0"/>
        </w:rPr>
      </w:pPr>
      <w:r w:rsidRPr="001A78F1">
        <w:rPr>
          <w:noProof w:val="0"/>
        </w:rPr>
        <w:tab/>
        <w:t xml:space="preserve">virtual Tboolean </w:t>
      </w:r>
      <w:r w:rsidRPr="001A78F1">
        <w:rPr>
          <w:noProof w:val="0"/>
          <w:u w:val="single"/>
        </w:rPr>
        <w:t>operator&lt;</w:t>
      </w:r>
      <w:r w:rsidRPr="001A78F1">
        <w:rPr>
          <w:noProof w:val="0"/>
        </w:rPr>
        <w:t xml:space="preserve"> (const </w:t>
      </w:r>
      <w:r w:rsidRPr="001A78F1">
        <w:rPr>
          <w:noProof w:val="0"/>
          <w:u w:val="single"/>
        </w:rPr>
        <w:t>TciType</w:t>
      </w:r>
      <w:r w:rsidRPr="001A78F1">
        <w:rPr>
          <w:noProof w:val="0"/>
        </w:rPr>
        <w:t xml:space="preserve"> &amp;typ) const =0;</w:t>
      </w:r>
    </w:p>
    <w:p w14:paraId="3F8FDD6A" w14:textId="77777777" w:rsidR="00C913BD" w:rsidRPr="001A78F1" w:rsidRDefault="00C913BD" w:rsidP="00C913BD">
      <w:pPr>
        <w:pStyle w:val="PL"/>
        <w:widowControl w:val="0"/>
        <w:rPr>
          <w:noProof w:val="0"/>
        </w:rPr>
      </w:pPr>
      <w:r w:rsidRPr="001A78F1">
        <w:rPr>
          <w:noProof w:val="0"/>
        </w:rPr>
        <w:t>}</w:t>
      </w:r>
    </w:p>
    <w:p w14:paraId="0D2E08DF" w14:textId="77777777" w:rsidR="004E0F50" w:rsidRPr="001A78F1" w:rsidRDefault="004E0F50" w:rsidP="004E0F50">
      <w:pPr>
        <w:pStyle w:val="PL"/>
        <w:widowControl w:val="0"/>
        <w:rPr>
          <w:noProof w:val="0"/>
        </w:rPr>
      </w:pPr>
    </w:p>
    <w:p w14:paraId="3A1712ED" w14:textId="77777777" w:rsidR="004E0F50" w:rsidRPr="001A78F1" w:rsidRDefault="00D07A1A" w:rsidP="00D07A1A">
      <w:pPr>
        <w:pStyle w:val="H6"/>
      </w:pPr>
      <w:r w:rsidRPr="001A78F1">
        <w:t>Clause 10.5.3.1.1</w:t>
      </w:r>
      <w:r w:rsidRPr="001A78F1">
        <w:tab/>
      </w:r>
      <w:r w:rsidR="005B79FA" w:rsidRPr="001A78F1">
        <w:t>Methods</w:t>
      </w:r>
    </w:p>
    <w:p w14:paraId="223DE59E" w14:textId="77777777" w:rsidR="00AB190A" w:rsidRPr="001A78F1" w:rsidRDefault="00644905" w:rsidP="00AB190A">
      <w:r w:rsidRPr="001A78F1">
        <w:t>To be extended by</w:t>
      </w:r>
      <w:r w:rsidR="0070147E" w:rsidRPr="001A78F1">
        <w:t xml:space="preserve"> </w:t>
      </w:r>
      <w:r w:rsidRPr="001A78F1">
        <w:t>the following text:</w:t>
      </w:r>
    </w:p>
    <w:p w14:paraId="3B9E97DE" w14:textId="77777777" w:rsidR="004E0F50" w:rsidRPr="001A78F1" w:rsidRDefault="004E0F50" w:rsidP="002906A8">
      <w:pPr>
        <w:pStyle w:val="EX"/>
        <w:ind w:left="2552" w:hanging="2268"/>
      </w:pPr>
      <w:r w:rsidRPr="001A78F1">
        <w:rPr>
          <w:rFonts w:ascii="Courier New" w:hAnsi="Courier New"/>
          <w:sz w:val="16"/>
          <w:szCs w:val="16"/>
        </w:rPr>
        <w:t>getValueParameters()</w:t>
      </w:r>
      <w:r w:rsidRPr="001A78F1">
        <w:rPr>
          <w:rFonts w:ascii="Courier New" w:hAnsi="Courier New"/>
        </w:rPr>
        <w:tab/>
      </w:r>
      <w:r w:rsidRPr="001A78F1">
        <w:t>Returns the list of the actual value parameters of this type.</w:t>
      </w:r>
    </w:p>
    <w:p w14:paraId="4E3505B3" w14:textId="77777777" w:rsidR="004E0F50" w:rsidRPr="001A78F1" w:rsidRDefault="004E0F50" w:rsidP="002906A8">
      <w:pPr>
        <w:pStyle w:val="EX"/>
        <w:ind w:left="2552" w:hanging="2268"/>
      </w:pPr>
      <w:r w:rsidRPr="001A78F1">
        <w:rPr>
          <w:rFonts w:ascii="Courier New" w:hAnsi="Courier New"/>
          <w:sz w:val="16"/>
          <w:szCs w:val="16"/>
        </w:rPr>
        <w:t>getTypeParameters()</w:t>
      </w:r>
      <w:r w:rsidRPr="001A78F1">
        <w:rPr>
          <w:rFonts w:ascii="Courier New" w:hAnsi="Courier New"/>
        </w:rPr>
        <w:tab/>
      </w:r>
      <w:r w:rsidRPr="001A78F1">
        <w:t>Returns the list of the actua</w:t>
      </w:r>
      <w:r w:rsidR="00EC7A34" w:rsidRPr="001A78F1">
        <w:t>l type parameters of this type.</w:t>
      </w:r>
    </w:p>
    <w:p w14:paraId="63288D00" w14:textId="77777777" w:rsidR="005B70F0" w:rsidRPr="001A78F1" w:rsidRDefault="0010478E" w:rsidP="0010478E">
      <w:pPr>
        <w:pStyle w:val="H6"/>
      </w:pPr>
      <w:r w:rsidRPr="001A78F1">
        <w:t xml:space="preserve">Clause </w:t>
      </w:r>
      <w:r w:rsidR="005B70F0" w:rsidRPr="001A78F1">
        <w:t>10.5.3.23</w:t>
      </w:r>
      <w:r w:rsidR="005B70F0" w:rsidRPr="001A78F1">
        <w:tab/>
        <w:t>TypeValue</w:t>
      </w:r>
    </w:p>
    <w:p w14:paraId="25B62533" w14:textId="77777777" w:rsidR="005B70F0" w:rsidRPr="001A78F1" w:rsidRDefault="005B70F0" w:rsidP="005B70F0">
      <w:pPr>
        <w:keepNext/>
        <w:keepLines/>
      </w:pPr>
      <w:r w:rsidRPr="001A78F1">
        <w:t>TTCN-3 actual type support. It is mapped to the following pure virtual class:</w:t>
      </w:r>
    </w:p>
    <w:p w14:paraId="57BDD417" w14:textId="77777777" w:rsidR="005B70F0" w:rsidRPr="001A78F1" w:rsidRDefault="005B70F0" w:rsidP="005B70F0">
      <w:pPr>
        <w:keepNext/>
        <w:keepLines/>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class TypeValue : public virtual TciValue {</w:t>
      </w:r>
    </w:p>
    <w:p w14:paraId="287E69E6" w14:textId="77777777" w:rsidR="005B70F0" w:rsidRPr="001A78F1" w:rsidRDefault="005B70F0" w:rsidP="005B70F0">
      <w:pPr>
        <w:keepNext/>
        <w:keepLines/>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public:</w:t>
      </w:r>
    </w:p>
    <w:p w14:paraId="14B1537B"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virtual ~TypeValue ();</w:t>
      </w:r>
    </w:p>
    <w:p w14:paraId="71DC4EA0"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virtual TciType &amp;getActualType () =0;</w:t>
      </w:r>
    </w:p>
    <w:p w14:paraId="2BC15221"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virtual void setActualType (const TciType &amp;p_new_type)=0;</w:t>
      </w:r>
    </w:p>
    <w:p w14:paraId="32787529"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w:t>
      </w:r>
    </w:p>
    <w:p w14:paraId="52337013" w14:textId="77777777" w:rsidR="005B70F0" w:rsidRPr="001A78F1" w:rsidRDefault="005B70F0" w:rsidP="005B70F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A5F5C00" w14:textId="77777777" w:rsidR="005B70F0" w:rsidRPr="001A78F1" w:rsidRDefault="005B70F0" w:rsidP="005F41C5">
      <w:pPr>
        <w:keepNext/>
        <w:keepLines/>
        <w:rPr>
          <w:b/>
        </w:rPr>
      </w:pPr>
      <w:r w:rsidRPr="001A78F1">
        <w:rPr>
          <w:b/>
        </w:rPr>
        <w:lastRenderedPageBreak/>
        <w:t>Methods:</w:t>
      </w:r>
    </w:p>
    <w:p w14:paraId="57593055" w14:textId="77777777" w:rsidR="005B70F0" w:rsidRPr="001A78F1" w:rsidRDefault="005B70F0" w:rsidP="005F41C5">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~TypeValue</w:t>
      </w:r>
      <w:bookmarkStart w:id="419" w:name="AAAAAAAARN"/>
      <w:bookmarkEnd w:id="419"/>
    </w:p>
    <w:p w14:paraId="13A01FE6" w14:textId="77777777" w:rsidR="005B70F0" w:rsidRPr="001A78F1" w:rsidRDefault="005B70F0" w:rsidP="005F41C5">
      <w:pPr>
        <w:keepNext/>
        <w:keepLines/>
        <w:spacing w:after="0"/>
        <w:ind w:left="738" w:hanging="454"/>
      </w:pPr>
      <w:r w:rsidRPr="001A78F1">
        <w:tab/>
        <w:t>Destructor</w:t>
      </w:r>
    </w:p>
    <w:p w14:paraId="00F46711" w14:textId="77777777" w:rsidR="005B70F0" w:rsidRPr="001A78F1" w:rsidRDefault="005B70F0" w:rsidP="005F41C5">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getActualType</w:t>
      </w:r>
    </w:p>
    <w:p w14:paraId="3B22A69B" w14:textId="77777777" w:rsidR="005B70F0" w:rsidRPr="001A78F1" w:rsidRDefault="005B70F0" w:rsidP="005F41C5">
      <w:pPr>
        <w:keepNext/>
        <w:keepLines/>
        <w:spacing w:after="0"/>
        <w:ind w:left="738" w:hanging="454"/>
      </w:pPr>
      <w:r w:rsidRPr="001A78F1">
        <w:tab/>
        <w:t>Return the actual type of the formal type parameter.</w:t>
      </w:r>
    </w:p>
    <w:p w14:paraId="3B5E6153" w14:textId="77777777" w:rsidR="005B70F0" w:rsidRPr="001A78F1" w:rsidRDefault="005B70F0" w:rsidP="005F41C5">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setActualType</w:t>
      </w:r>
    </w:p>
    <w:p w14:paraId="2EC88A5D" w14:textId="77777777" w:rsidR="005B70F0" w:rsidRPr="001A78F1" w:rsidRDefault="005B70F0" w:rsidP="005F41C5">
      <w:pPr>
        <w:keepNext/>
        <w:keepLines/>
        <w:ind w:left="738" w:hanging="454"/>
      </w:pPr>
      <w:r w:rsidRPr="001A78F1">
        <w:tab/>
        <w:t>Set the actual type of the formal type parameter.</w:t>
      </w:r>
      <w:bookmarkStart w:id="420" w:name="AAAAAAAARS"/>
      <w:bookmarkEnd w:id="420"/>
    </w:p>
    <w:p w14:paraId="0735BE5E" w14:textId="2F722358" w:rsidR="000F56DF" w:rsidRPr="001A78F1" w:rsidRDefault="000F56DF" w:rsidP="000F56DF">
      <w:pPr>
        <w:keepNext/>
        <w:keepLines/>
        <w:spacing w:before="180"/>
        <w:ind w:left="1134" w:hanging="1134"/>
        <w:rPr>
          <w:rFonts w:ascii="Arial" w:hAnsi="Arial"/>
          <w:sz w:val="32"/>
        </w:rPr>
      </w:pPr>
      <w:bookmarkStart w:id="421" w:name="_Toc66109224"/>
      <w:bookmarkStart w:id="422" w:name="_Toc66110203"/>
      <w:r w:rsidRPr="001A78F1">
        <w:rPr>
          <w:rFonts w:ascii="Arial" w:hAnsi="Arial"/>
          <w:sz w:val="32"/>
        </w:rPr>
        <w:t>8.5</w:t>
      </w:r>
      <w:r w:rsidRPr="001A78F1">
        <w:rPr>
          <w:rFonts w:ascii="Arial" w:hAnsi="Arial"/>
          <w:sz w:val="32"/>
        </w:rPr>
        <w:tab/>
        <w:t>Extension to ETSI ES 201 873-6, clause 12 (C# Mapping Specification of TCI)</w:t>
      </w:r>
    </w:p>
    <w:p w14:paraId="33D4CD9A" w14:textId="77777777" w:rsidR="000F56DF" w:rsidRPr="001A78F1" w:rsidRDefault="000F56DF" w:rsidP="000F56DF">
      <w:pPr>
        <w:keepNext/>
        <w:keepLines/>
      </w:pPr>
      <w:r w:rsidRPr="001A78F1">
        <w:t xml:space="preserve">New </w:t>
      </w:r>
      <w:r w:rsidRPr="001A78F1">
        <w:rPr>
          <w:rFonts w:ascii="Courier New" w:hAnsi="Courier New" w:cs="Courier New"/>
        </w:rPr>
        <w:t>TypeValue</w:t>
      </w:r>
      <w:r w:rsidRPr="001A78F1">
        <w:t xml:space="preserve"> abstract data type mapping is added:</w:t>
      </w:r>
    </w:p>
    <w:p w14:paraId="05E0624B" w14:textId="3BBB6990" w:rsidR="000F56DF" w:rsidRPr="001A78F1" w:rsidRDefault="000F56DF" w:rsidP="000F56DF">
      <w:pPr>
        <w:pStyle w:val="H6"/>
      </w:pPr>
      <w:r w:rsidRPr="001A78F1">
        <w:t>Clause 12.4.4.9b</w:t>
      </w:r>
      <w:r w:rsidRPr="001A78F1">
        <w:tab/>
        <w:t>TypeValue</w:t>
      </w:r>
    </w:p>
    <w:p w14:paraId="0C278674" w14:textId="77777777" w:rsidR="000F56DF" w:rsidRPr="001A78F1" w:rsidRDefault="000F56DF" w:rsidP="000F56DF">
      <w:pPr>
        <w:keepNext/>
        <w:keepLines/>
      </w:pPr>
      <w:r w:rsidRPr="001A78F1">
        <w:rPr>
          <w:rFonts w:ascii="Courier New" w:hAnsi="Courier New"/>
          <w:b/>
          <w:bCs/>
        </w:rPr>
        <w:t>TypeValue</w:t>
      </w:r>
      <w:r w:rsidRPr="001A78F1">
        <w:t xml:space="preserve"> is mapped to the following interface:</w:t>
      </w:r>
    </w:p>
    <w:p w14:paraId="635DD440" w14:textId="77777777" w:rsidR="000F56DF" w:rsidRPr="001A78F1" w:rsidRDefault="000F56DF" w:rsidP="000F56DF">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public interface ITciTypeValue : ITciValue {</w:t>
      </w:r>
      <w:r w:rsidRPr="001A78F1">
        <w:rPr>
          <w:rFonts w:ascii="Courier New" w:hAnsi="Courier New"/>
          <w:sz w:val="16"/>
        </w:rPr>
        <w:br/>
      </w:r>
      <w:r w:rsidRPr="001A78F1">
        <w:rPr>
          <w:rFonts w:ascii="Courier New" w:hAnsi="Courier New"/>
          <w:sz w:val="16"/>
        </w:rPr>
        <w:tab/>
        <w:t>ITciType ActualType { get; set; }</w:t>
      </w:r>
    </w:p>
    <w:p w14:paraId="21A4795D" w14:textId="77777777" w:rsidR="000F56DF" w:rsidRPr="001A78F1" w:rsidRDefault="000F56DF" w:rsidP="000F56DF">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w:t>
      </w:r>
    </w:p>
    <w:p w14:paraId="3DD09DA8" w14:textId="77777777" w:rsidR="000F56DF" w:rsidRPr="001A78F1" w:rsidRDefault="000F56DF" w:rsidP="000F56DF">
      <w:pPr>
        <w:keepNext/>
        <w:keepLines/>
        <w:widowControl w:val="0"/>
        <w:rPr>
          <w:b/>
        </w:rPr>
      </w:pPr>
      <w:r w:rsidRPr="001A78F1">
        <w:rPr>
          <w:b/>
        </w:rPr>
        <w:t>Members:</w:t>
      </w:r>
    </w:p>
    <w:p w14:paraId="073D0AB4" w14:textId="77777777" w:rsidR="000F56DF" w:rsidRPr="001A78F1" w:rsidRDefault="000F56DF" w:rsidP="000F56DF">
      <w:pPr>
        <w:numPr>
          <w:ilvl w:val="0"/>
          <w:numId w:val="1"/>
        </w:numPr>
        <w:ind w:left="738" w:hanging="454"/>
      </w:pPr>
      <w:r w:rsidRPr="001A78F1">
        <w:rPr>
          <w:rFonts w:ascii="Courier New" w:hAnsi="Courier New"/>
          <w:sz w:val="16"/>
        </w:rPr>
        <w:t>ActualType</w:t>
      </w:r>
      <w:r w:rsidRPr="001A78F1">
        <w:rPr>
          <w:rFonts w:ascii="Courier New" w:hAnsi="Courier New"/>
          <w:sz w:val="16"/>
        </w:rPr>
        <w:br/>
      </w:r>
      <w:r w:rsidRPr="001A78F1">
        <w:t>Gets or sets the actual type of the formal type parameter.</w:t>
      </w:r>
    </w:p>
    <w:p w14:paraId="5E70EA20" w14:textId="7E6B5655" w:rsidR="006E15AB" w:rsidRPr="001A78F1" w:rsidRDefault="006E15AB" w:rsidP="005B0460">
      <w:pPr>
        <w:pStyle w:val="berschrift2"/>
      </w:pPr>
      <w:bookmarkStart w:id="423" w:name="_Toc67906604"/>
      <w:bookmarkStart w:id="424" w:name="_Toc72910988"/>
      <w:r w:rsidRPr="001A78F1">
        <w:t>8.</w:t>
      </w:r>
      <w:r w:rsidR="000F56DF" w:rsidRPr="001A78F1">
        <w:t>6</w:t>
      </w:r>
      <w:r w:rsidRPr="001A78F1">
        <w:tab/>
        <w:t xml:space="preserve">Extension to </w:t>
      </w:r>
      <w:r w:rsidR="00717CD7" w:rsidRPr="001A78F1">
        <w:t>ETSI ES 201 873-6</w:t>
      </w:r>
      <w:r w:rsidR="00C925E9" w:rsidRPr="001A78F1">
        <w:t>,</w:t>
      </w:r>
      <w:r w:rsidR="00AB190A" w:rsidRPr="001A78F1">
        <w:t xml:space="preserve"> </w:t>
      </w:r>
      <w:r w:rsidR="00B14A2C" w:rsidRPr="001A78F1">
        <w:t>a</w:t>
      </w:r>
      <w:r w:rsidRPr="001A78F1">
        <w:t>nnex A</w:t>
      </w:r>
      <w:r w:rsidR="00AF6A2B" w:rsidRPr="001A78F1">
        <w:t xml:space="preserve"> (</w:t>
      </w:r>
      <w:r w:rsidRPr="001A78F1">
        <w:t>IDL Specification of TCI</w:t>
      </w:r>
      <w:r w:rsidR="00AF6A2B" w:rsidRPr="001A78F1">
        <w:t>)</w:t>
      </w:r>
      <w:bookmarkEnd w:id="421"/>
      <w:bookmarkEnd w:id="422"/>
      <w:bookmarkEnd w:id="423"/>
      <w:bookmarkEnd w:id="424"/>
    </w:p>
    <w:p w14:paraId="2CD2AD63" w14:textId="77777777" w:rsidR="006E15AB" w:rsidRPr="001A78F1" w:rsidRDefault="006E15AB" w:rsidP="00366CC7">
      <w:pPr>
        <w:keepNext/>
      </w:pPr>
      <w:r w:rsidRPr="001A78F1">
        <w:t xml:space="preserve">The definitions of </w:t>
      </w:r>
      <w:r w:rsidRPr="001A78F1">
        <w:rPr>
          <w:rFonts w:ascii="Courier New" w:hAnsi="Courier New" w:cs="Courier New"/>
          <w:sz w:val="16"/>
          <w:szCs w:val="16"/>
        </w:rPr>
        <w:t>TciBehaviourIdType</w:t>
      </w:r>
      <w:r w:rsidRPr="001A78F1">
        <w:t xml:space="preserve"> and </w:t>
      </w:r>
      <w:r w:rsidRPr="001A78F1">
        <w:rPr>
          <w:rFonts w:ascii="Courier New" w:hAnsi="Courier New" w:cs="Courier New"/>
          <w:sz w:val="16"/>
          <w:szCs w:val="16"/>
        </w:rPr>
        <w:t>Typ</w:t>
      </w:r>
      <w:r w:rsidRPr="001A78F1">
        <w:t>e are extended to provide also actual type parameters</w:t>
      </w:r>
      <w:r w:rsidR="00AB190A" w:rsidRPr="001A78F1">
        <w:t>:</w:t>
      </w:r>
    </w:p>
    <w:p w14:paraId="295267B0" w14:textId="77777777" w:rsidR="006E15AB" w:rsidRPr="001A78F1" w:rsidRDefault="006E15AB" w:rsidP="00366CC7">
      <w:pPr>
        <w:pStyle w:val="PL"/>
        <w:keepNext/>
        <w:widowControl w:val="0"/>
        <w:rPr>
          <w:noProof w:val="0"/>
        </w:rPr>
      </w:pPr>
      <w:r w:rsidRPr="001A78F1">
        <w:rPr>
          <w:noProof w:val="0"/>
        </w:rPr>
        <w:t xml:space="preserve">  struct TciBehaviourIdType {</w:t>
      </w:r>
    </w:p>
    <w:p w14:paraId="596091AB" w14:textId="77777777" w:rsidR="006E15AB" w:rsidRPr="001A78F1" w:rsidRDefault="006E15AB" w:rsidP="00366CC7">
      <w:pPr>
        <w:pStyle w:val="PL"/>
        <w:keepNext/>
        <w:widowControl w:val="0"/>
        <w:rPr>
          <w:noProof w:val="0"/>
        </w:rPr>
      </w:pPr>
      <w:r w:rsidRPr="001A78F1">
        <w:rPr>
          <w:noProof w:val="0"/>
        </w:rPr>
        <w:t xml:space="preserve">    TString moduleName;</w:t>
      </w:r>
    </w:p>
    <w:p w14:paraId="68C138F1" w14:textId="77777777" w:rsidR="006E15AB" w:rsidRPr="001A78F1" w:rsidRDefault="006E15AB" w:rsidP="006E15AB">
      <w:pPr>
        <w:pStyle w:val="PL"/>
        <w:widowControl w:val="0"/>
        <w:rPr>
          <w:noProof w:val="0"/>
        </w:rPr>
      </w:pPr>
      <w:r w:rsidRPr="001A78F1">
        <w:rPr>
          <w:noProof w:val="0"/>
        </w:rPr>
        <w:t xml:space="preserve">    TString baseName;</w:t>
      </w:r>
    </w:p>
    <w:p w14:paraId="57B25E00" w14:textId="77777777" w:rsidR="006E15AB" w:rsidRPr="001A78F1" w:rsidRDefault="006E15AB" w:rsidP="006E15AB">
      <w:pPr>
        <w:pStyle w:val="PL"/>
        <w:widowControl w:val="0"/>
        <w:rPr>
          <w:noProof w:val="0"/>
        </w:rPr>
      </w:pPr>
      <w:r w:rsidRPr="001A78F1">
        <w:rPr>
          <w:noProof w:val="0"/>
        </w:rPr>
        <w:tab/>
        <w:t>TciParameterTypeListType typeParameters;</w:t>
      </w:r>
    </w:p>
    <w:p w14:paraId="70CD07C7" w14:textId="77777777" w:rsidR="006E15AB" w:rsidRPr="001A78F1" w:rsidRDefault="006E15AB" w:rsidP="006E15AB">
      <w:pPr>
        <w:pStyle w:val="PL"/>
        <w:widowControl w:val="0"/>
        <w:rPr>
          <w:noProof w:val="0"/>
        </w:rPr>
      </w:pPr>
      <w:r w:rsidRPr="001A78F1">
        <w:rPr>
          <w:noProof w:val="0"/>
        </w:rPr>
        <w:t xml:space="preserve">  };</w:t>
      </w:r>
    </w:p>
    <w:p w14:paraId="04B05F13" w14:textId="77777777" w:rsidR="006E15AB" w:rsidRPr="001A78F1" w:rsidRDefault="006E15AB" w:rsidP="003750FC">
      <w:pPr>
        <w:pStyle w:val="PL"/>
        <w:rPr>
          <w:noProof w:val="0"/>
        </w:rPr>
      </w:pPr>
    </w:p>
    <w:p w14:paraId="7D3C0017" w14:textId="74A369C4" w:rsidR="006E15AB" w:rsidRPr="001A78F1" w:rsidRDefault="006E15AB" w:rsidP="006E15AB">
      <w:pPr>
        <w:pStyle w:val="PL"/>
        <w:widowControl w:val="0"/>
        <w:rPr>
          <w:noProof w:val="0"/>
        </w:rPr>
      </w:pPr>
      <w:r w:rsidRPr="001A78F1">
        <w:rPr>
          <w:noProof w:val="0"/>
        </w:rPr>
        <w:t xml:space="preserve">// Abstract data type </w:t>
      </w:r>
      <w:r w:rsidR="00FF4F19" w:rsidRPr="001A78F1">
        <w:rPr>
          <w:noProof w:val="0"/>
        </w:rPr>
        <w:t>"</w:t>
      </w:r>
      <w:r w:rsidRPr="001A78F1">
        <w:rPr>
          <w:noProof w:val="0"/>
        </w:rPr>
        <w:t>Type</w:t>
      </w:r>
      <w:r w:rsidR="00FF4F19" w:rsidRPr="001A78F1">
        <w:rPr>
          <w:noProof w:val="0"/>
        </w:rPr>
        <w:t>"</w:t>
      </w:r>
    </w:p>
    <w:p w14:paraId="01DC684C" w14:textId="77777777" w:rsidR="006E15AB" w:rsidRPr="001A78F1" w:rsidRDefault="006E15AB" w:rsidP="006E15AB">
      <w:pPr>
        <w:pStyle w:val="PL"/>
        <w:widowControl w:val="0"/>
        <w:rPr>
          <w:noProof w:val="0"/>
        </w:rPr>
      </w:pPr>
      <w:r w:rsidRPr="001A78F1">
        <w:rPr>
          <w:noProof w:val="0"/>
        </w:rPr>
        <w:t xml:space="preserve">  interface Type {</w:t>
      </w:r>
    </w:p>
    <w:p w14:paraId="7F99DB7C" w14:textId="77777777" w:rsidR="006E15AB" w:rsidRPr="001A78F1" w:rsidRDefault="006E15AB" w:rsidP="006E15AB">
      <w:pPr>
        <w:pStyle w:val="PL"/>
        <w:widowControl w:val="0"/>
        <w:rPr>
          <w:noProof w:val="0"/>
        </w:rPr>
      </w:pPr>
      <w:r w:rsidRPr="001A78F1">
        <w:rPr>
          <w:noProof w:val="0"/>
        </w:rPr>
        <w:t xml:space="preserve">    TciModuleIdType  getDefiningModule ();</w:t>
      </w:r>
    </w:p>
    <w:p w14:paraId="4C8626E0" w14:textId="77777777" w:rsidR="006E15AB" w:rsidRPr="001A78F1" w:rsidRDefault="006E15AB" w:rsidP="006E15AB">
      <w:pPr>
        <w:pStyle w:val="PL"/>
        <w:widowControl w:val="0"/>
        <w:rPr>
          <w:noProof w:val="0"/>
        </w:rPr>
      </w:pPr>
      <w:r w:rsidRPr="001A78F1">
        <w:rPr>
          <w:noProof w:val="0"/>
        </w:rPr>
        <w:t xml:space="preserve">    TString          getName ();</w:t>
      </w:r>
    </w:p>
    <w:p w14:paraId="518E2F79" w14:textId="77777777" w:rsidR="006E15AB" w:rsidRPr="001A78F1" w:rsidRDefault="006E15AB" w:rsidP="006E15AB">
      <w:pPr>
        <w:pStyle w:val="PL"/>
        <w:widowControl w:val="0"/>
        <w:rPr>
          <w:noProof w:val="0"/>
        </w:rPr>
      </w:pPr>
      <w:r w:rsidRPr="001A78F1">
        <w:rPr>
          <w:noProof w:val="0"/>
        </w:rPr>
        <w:t xml:space="preserve">    TciTypeClassType getTypeClass ();</w:t>
      </w:r>
    </w:p>
    <w:p w14:paraId="56C01577" w14:textId="77777777" w:rsidR="006E15AB" w:rsidRPr="001A78F1" w:rsidRDefault="006E15AB" w:rsidP="006E15AB">
      <w:pPr>
        <w:pStyle w:val="PL"/>
        <w:widowControl w:val="0"/>
        <w:rPr>
          <w:noProof w:val="0"/>
        </w:rPr>
      </w:pPr>
      <w:r w:rsidRPr="001A78F1">
        <w:rPr>
          <w:noProof w:val="0"/>
        </w:rPr>
        <w:t xml:space="preserve">    Value            newInstance ();</w:t>
      </w:r>
      <w:r w:rsidRPr="001A78F1">
        <w:rPr>
          <w:noProof w:val="0"/>
        </w:rPr>
        <w:br/>
        <w:t xml:space="preserve">    </w:t>
      </w:r>
      <w:r w:rsidRPr="001A78F1">
        <w:rPr>
          <w:rFonts w:cs="Courier New"/>
          <w:noProof w:val="0"/>
          <w:szCs w:val="16"/>
        </w:rPr>
        <w:t>TciParameterListType getValueParameters()</w:t>
      </w:r>
      <w:r w:rsidRPr="001A78F1">
        <w:rPr>
          <w:noProof w:val="0"/>
        </w:rPr>
        <w:t>;</w:t>
      </w:r>
      <w:r w:rsidRPr="001A78F1">
        <w:rPr>
          <w:noProof w:val="0"/>
        </w:rPr>
        <w:br/>
        <w:t xml:space="preserve">    </w:t>
      </w:r>
      <w:r w:rsidRPr="001A78F1">
        <w:rPr>
          <w:rFonts w:cs="Courier New"/>
          <w:noProof w:val="0"/>
          <w:szCs w:val="16"/>
        </w:rPr>
        <w:t>TciParameterTypeListType getTypeParameters()</w:t>
      </w:r>
    </w:p>
    <w:p w14:paraId="22044E46" w14:textId="77777777" w:rsidR="006E15AB" w:rsidRPr="001A78F1" w:rsidRDefault="006E15AB" w:rsidP="006E15AB">
      <w:pPr>
        <w:pStyle w:val="PL"/>
        <w:widowControl w:val="0"/>
        <w:rPr>
          <w:noProof w:val="0"/>
        </w:rPr>
      </w:pPr>
      <w:r w:rsidRPr="001A78F1">
        <w:rPr>
          <w:noProof w:val="0"/>
        </w:rPr>
        <w:t xml:space="preserve">    TString          getTypeEncoding ();</w:t>
      </w:r>
    </w:p>
    <w:p w14:paraId="1A3B9751" w14:textId="77777777" w:rsidR="006E15AB" w:rsidRPr="001A78F1" w:rsidRDefault="006E15AB" w:rsidP="006E15AB">
      <w:pPr>
        <w:pStyle w:val="PL"/>
        <w:widowControl w:val="0"/>
        <w:rPr>
          <w:noProof w:val="0"/>
        </w:rPr>
      </w:pPr>
      <w:r w:rsidRPr="001A78F1">
        <w:rPr>
          <w:noProof w:val="0"/>
        </w:rPr>
        <w:t xml:space="preserve">    TString          getTypeEncodingVariant ();</w:t>
      </w:r>
    </w:p>
    <w:p w14:paraId="7B28C7A1" w14:textId="77777777" w:rsidR="006E15AB" w:rsidRPr="001A78F1" w:rsidRDefault="006E15AB" w:rsidP="006E15AB">
      <w:pPr>
        <w:pStyle w:val="PL"/>
        <w:widowControl w:val="0"/>
        <w:rPr>
          <w:noProof w:val="0"/>
        </w:rPr>
      </w:pPr>
      <w:r w:rsidRPr="001A78F1">
        <w:rPr>
          <w:noProof w:val="0"/>
        </w:rPr>
        <w:t xml:space="preserve">    TStringSeq       getType</w:t>
      </w:r>
      <w:r w:rsidR="00B67634" w:rsidRPr="001A78F1">
        <w:rPr>
          <w:noProof w:val="0"/>
        </w:rPr>
        <w:t>E</w:t>
      </w:r>
      <w:r w:rsidRPr="001A78F1">
        <w:rPr>
          <w:noProof w:val="0"/>
        </w:rPr>
        <w:t>xtension ();</w:t>
      </w:r>
    </w:p>
    <w:p w14:paraId="667F5715" w14:textId="77777777" w:rsidR="006E15AB" w:rsidRPr="001A78F1" w:rsidRDefault="006E15AB" w:rsidP="006E15AB">
      <w:pPr>
        <w:pStyle w:val="PL"/>
        <w:widowControl w:val="0"/>
        <w:rPr>
          <w:noProof w:val="0"/>
        </w:rPr>
      </w:pPr>
      <w:r w:rsidRPr="001A78F1">
        <w:rPr>
          <w:noProof w:val="0"/>
        </w:rPr>
        <w:t xml:space="preserve">  };</w:t>
      </w:r>
    </w:p>
    <w:p w14:paraId="3E3CBA8A" w14:textId="77777777" w:rsidR="006E15AB" w:rsidRPr="001A78F1" w:rsidRDefault="006E15AB" w:rsidP="00EC7A34">
      <w:pPr>
        <w:pStyle w:val="PL"/>
        <w:rPr>
          <w:noProof w:val="0"/>
        </w:rPr>
      </w:pPr>
    </w:p>
    <w:p w14:paraId="245546A3" w14:textId="77777777" w:rsidR="000F5778" w:rsidRPr="001A78F1" w:rsidRDefault="000F5778" w:rsidP="005B0460">
      <w:pPr>
        <w:pStyle w:val="berschrift1"/>
      </w:pPr>
      <w:bookmarkStart w:id="425" w:name="_Toc66109225"/>
      <w:bookmarkStart w:id="426" w:name="_Toc66110204"/>
      <w:bookmarkStart w:id="427" w:name="_Toc67906605"/>
      <w:bookmarkStart w:id="428" w:name="_Toc72910989"/>
      <w:r w:rsidRPr="001A78F1">
        <w:lastRenderedPageBreak/>
        <w:t>9</w:t>
      </w:r>
      <w:r w:rsidRPr="001A78F1">
        <w:tab/>
      </w:r>
      <w:r w:rsidR="00933004" w:rsidRPr="001A78F1">
        <w:t xml:space="preserve">Package Extensions </w:t>
      </w:r>
      <w:r w:rsidRPr="001A78F1">
        <w:t>for the use of ASN.1 with TTCN-3</w:t>
      </w:r>
      <w:bookmarkEnd w:id="425"/>
      <w:bookmarkEnd w:id="426"/>
      <w:bookmarkEnd w:id="427"/>
      <w:bookmarkEnd w:id="428"/>
    </w:p>
    <w:p w14:paraId="7683ACE2" w14:textId="77777777" w:rsidR="000F5778" w:rsidRPr="001A78F1" w:rsidRDefault="000F5778" w:rsidP="005B0460">
      <w:pPr>
        <w:pStyle w:val="berschrift2"/>
      </w:pPr>
      <w:bookmarkStart w:id="429" w:name="_Toc66109226"/>
      <w:bookmarkStart w:id="430" w:name="_Toc66110205"/>
      <w:bookmarkStart w:id="431" w:name="_Toc67906606"/>
      <w:bookmarkStart w:id="432" w:name="_Toc72910990"/>
      <w:r w:rsidRPr="001A78F1">
        <w:t>9.1</w:t>
      </w:r>
      <w:r w:rsidRPr="001A78F1">
        <w:tab/>
        <w:t xml:space="preserve">Extension to </w:t>
      </w:r>
      <w:r w:rsidR="00717CD7" w:rsidRPr="001A78F1">
        <w:t>ETSI ES 201 873-7</w:t>
      </w:r>
      <w:r w:rsidR="00933004" w:rsidRPr="001A78F1">
        <w:t xml:space="preserve">, </w:t>
      </w:r>
      <w:r w:rsidRPr="001A78F1">
        <w:t xml:space="preserve">clause 10 </w:t>
      </w:r>
      <w:r w:rsidR="00AF6A2B" w:rsidRPr="001A78F1">
        <w:t>(</w:t>
      </w:r>
      <w:r w:rsidRPr="001A78F1">
        <w:t>Parameterization in ASN.1</w:t>
      </w:r>
      <w:r w:rsidR="00AF6A2B" w:rsidRPr="001A78F1">
        <w:t>)</w:t>
      </w:r>
      <w:bookmarkEnd w:id="429"/>
      <w:bookmarkEnd w:id="430"/>
      <w:bookmarkEnd w:id="431"/>
      <w:bookmarkEnd w:id="432"/>
    </w:p>
    <w:p w14:paraId="348C59DB" w14:textId="77777777" w:rsidR="000F5778" w:rsidRPr="001A78F1" w:rsidRDefault="00D07A1A" w:rsidP="00650E86">
      <w:pPr>
        <w:pStyle w:val="H6"/>
      </w:pPr>
      <w:r w:rsidRPr="001A78F1">
        <w:t>Clause 10</w:t>
      </w:r>
      <w:r w:rsidRPr="001A78F1">
        <w:tab/>
      </w:r>
      <w:r w:rsidR="000F5778" w:rsidRPr="001A78F1">
        <w:t>Parameterization in ASN.1</w:t>
      </w:r>
    </w:p>
    <w:p w14:paraId="075FF4DD" w14:textId="77777777" w:rsidR="009E3662" w:rsidRPr="001A78F1" w:rsidRDefault="00490458" w:rsidP="00650E86">
      <w:pPr>
        <w:keepNext/>
      </w:pPr>
      <w:r w:rsidRPr="001A78F1">
        <w:t xml:space="preserve">Is </w:t>
      </w:r>
      <w:r w:rsidR="00450048" w:rsidRPr="001A78F1">
        <w:t xml:space="preserve">replaced </w:t>
      </w:r>
      <w:r w:rsidRPr="001A78F1">
        <w:t>by</w:t>
      </w:r>
      <w:r w:rsidR="00BA4F00" w:rsidRPr="001A78F1">
        <w:t>:</w:t>
      </w:r>
    </w:p>
    <w:p w14:paraId="07416EA6" w14:textId="313E81AE" w:rsidR="00450048" w:rsidRPr="001A78F1" w:rsidRDefault="00450048" w:rsidP="00450048">
      <w:r w:rsidRPr="001A78F1">
        <w:t xml:space="preserve">Parameterization of ASN.1 definitions is specified by </w:t>
      </w:r>
      <w:r w:rsidR="00A343D0" w:rsidRPr="001A78F1">
        <w:t>Recommendation </w:t>
      </w:r>
      <w:r w:rsidRPr="001A78F1">
        <w:t>ITU</w:t>
      </w:r>
      <w:r w:rsidRPr="001A78F1">
        <w:noBreakHyphen/>
        <w:t>T X.683 [</w:t>
      </w:r>
      <w:r w:rsidRPr="001A78F1">
        <w:fldChar w:fldCharType="begin"/>
      </w:r>
      <w:r w:rsidR="00B27A50" w:rsidRPr="001A78F1">
        <w:instrText xml:space="preserve">REF REF_ITU_TX683  \h </w:instrText>
      </w:r>
      <w:r w:rsidRPr="001A78F1">
        <w:fldChar w:fldCharType="separate"/>
      </w:r>
      <w:r w:rsidR="000F56DF" w:rsidRPr="001A78F1">
        <w:t>10</w:t>
      </w:r>
      <w:r w:rsidRPr="001A78F1">
        <w:fldChar w:fldCharType="end"/>
      </w:r>
      <w:r w:rsidRPr="001A78F1">
        <w:t>].</w:t>
      </w:r>
    </w:p>
    <w:p w14:paraId="743E77CB" w14:textId="5A4CDC03" w:rsidR="009E3662" w:rsidRPr="001A78F1" w:rsidRDefault="009E3662" w:rsidP="00384DFF">
      <w:r w:rsidRPr="001A78F1">
        <w:t xml:space="preserve">ASN.1 </w:t>
      </w:r>
      <w:r w:rsidRPr="001A78F1">
        <w:rPr>
          <w:b/>
        </w:rPr>
        <w:t>type</w:t>
      </w:r>
      <w:r w:rsidR="00450048" w:rsidRPr="001A78F1">
        <w:t>,value and valueset</w:t>
      </w:r>
      <w:r w:rsidRPr="001A78F1">
        <w:t xml:space="preserve"> definitions, parameterized merely with ASN.1 </w:t>
      </w:r>
      <w:r w:rsidR="00450048" w:rsidRPr="001A78F1">
        <w:t xml:space="preserve">type, </w:t>
      </w:r>
      <w:r w:rsidRPr="001A78F1">
        <w:t xml:space="preserve">value </w:t>
      </w:r>
      <w:r w:rsidR="00450048" w:rsidRPr="001A78F1">
        <w:t xml:space="preserve">and valueset </w:t>
      </w:r>
      <w:r w:rsidRPr="001A78F1">
        <w:t xml:space="preserve">formal parameters (i.e. when all formal parameter(s) have the form </w:t>
      </w:r>
      <w:r w:rsidR="00FF4F19" w:rsidRPr="001A78F1">
        <w:t>"</w:t>
      </w:r>
      <w:r w:rsidR="00450048" w:rsidRPr="001A78F1">
        <w:rPr>
          <w:bCs/>
          <w:i/>
        </w:rPr>
        <w:t>DummyType</w:t>
      </w:r>
      <w:r w:rsidR="00FF4F19" w:rsidRPr="001A78F1">
        <w:rPr>
          <w:bCs/>
        </w:rPr>
        <w:t>"</w:t>
      </w:r>
      <w:r w:rsidR="00450048" w:rsidRPr="001A78F1">
        <w:rPr>
          <w:bCs/>
        </w:rPr>
        <w:t xml:space="preserve">, </w:t>
      </w:r>
      <w:r w:rsidR="00FF4F19" w:rsidRPr="001A78F1">
        <w:rPr>
          <w:bCs/>
        </w:rPr>
        <w:t>"</w:t>
      </w:r>
      <w:r w:rsidR="00450048" w:rsidRPr="001A78F1">
        <w:rPr>
          <w:bCs/>
          <w:i/>
        </w:rPr>
        <w:t>DummyType: dummyvalue</w:t>
      </w:r>
      <w:r w:rsidR="00FF4F19" w:rsidRPr="001A78F1">
        <w:t>"</w:t>
      </w:r>
      <w:r w:rsidR="00450048" w:rsidRPr="001A78F1">
        <w:t xml:space="preserve">, </w:t>
      </w:r>
      <w:r w:rsidR="00FF4F19" w:rsidRPr="001A78F1">
        <w:rPr>
          <w:i/>
        </w:rPr>
        <w:t>"</w:t>
      </w:r>
      <w:r w:rsidRPr="001A78F1">
        <w:rPr>
          <w:bCs/>
          <w:i/>
        </w:rPr>
        <w:t>Type: dummyvalue</w:t>
      </w:r>
      <w:r w:rsidR="00FF4F19" w:rsidRPr="001A78F1">
        <w:rPr>
          <w:bCs/>
          <w:i/>
        </w:rPr>
        <w:t>"</w:t>
      </w:r>
      <w:r w:rsidR="00450048" w:rsidRPr="001A78F1">
        <w:rPr>
          <w:bCs/>
          <w:i/>
        </w:rPr>
        <w:t>,</w:t>
      </w:r>
      <w:r w:rsidR="00450048" w:rsidRPr="001A78F1">
        <w:rPr>
          <w:bCs/>
        </w:rPr>
        <w:t xml:space="preserve"> </w:t>
      </w:r>
      <w:r w:rsidR="00FF4F19" w:rsidRPr="001A78F1">
        <w:rPr>
          <w:bCs/>
        </w:rPr>
        <w:t>"</w:t>
      </w:r>
      <w:r w:rsidR="00450048" w:rsidRPr="001A78F1">
        <w:rPr>
          <w:bCs/>
          <w:i/>
        </w:rPr>
        <w:t>DummyType:Dummyvalueset</w:t>
      </w:r>
      <w:r w:rsidR="00FF4F19" w:rsidRPr="001A78F1">
        <w:rPr>
          <w:bCs/>
        </w:rPr>
        <w:t>"</w:t>
      </w:r>
      <w:r w:rsidR="00450048" w:rsidRPr="001A78F1">
        <w:rPr>
          <w:bCs/>
        </w:rPr>
        <w:t xml:space="preserve"> or </w:t>
      </w:r>
      <w:r w:rsidR="00FF4F19" w:rsidRPr="001A78F1">
        <w:rPr>
          <w:bCs/>
        </w:rPr>
        <w:t>"</w:t>
      </w:r>
      <w:r w:rsidR="00450048" w:rsidRPr="001A78F1">
        <w:rPr>
          <w:bCs/>
          <w:i/>
        </w:rPr>
        <w:t>Type:Dummyvalueset</w:t>
      </w:r>
      <w:r w:rsidR="00FF4F19" w:rsidRPr="001A78F1">
        <w:rPr>
          <w:bCs/>
        </w:rPr>
        <w:t>"</w:t>
      </w:r>
      <w:r w:rsidRPr="001A78F1">
        <w:rPr>
          <w:bCs/>
        </w:rPr>
        <w:t>)</w:t>
      </w:r>
      <w:r w:rsidRPr="001A78F1">
        <w:t>, can be imported to TTCN</w:t>
      </w:r>
      <w:r w:rsidRPr="001A78F1">
        <w:noBreakHyphen/>
        <w:t>3 and used to define TTCN</w:t>
      </w:r>
      <w:r w:rsidRPr="001A78F1">
        <w:noBreakHyphen/>
        <w:t xml:space="preserve">3 definitions. When importing all definitions of an ASN.1 module, such </w:t>
      </w:r>
      <w:r w:rsidR="00450048" w:rsidRPr="001A78F1">
        <w:t xml:space="preserve">parameterized </w:t>
      </w:r>
      <w:r w:rsidRPr="001A78F1">
        <w:t>definitions shall also be imported.</w:t>
      </w:r>
    </w:p>
    <w:p w14:paraId="1B86AE5E" w14:textId="5C0977C9" w:rsidR="00450048" w:rsidRPr="001A78F1" w:rsidRDefault="00450048" w:rsidP="00F004D1">
      <w:r w:rsidRPr="001A78F1">
        <w:t xml:space="preserve">When translating parameterized ASN.1 definitions, the following rules apply, in addition to those given in clause 9 of </w:t>
      </w:r>
      <w:r w:rsidR="0010478E" w:rsidRPr="001A78F1">
        <w:t xml:space="preserve">ETSI </w:t>
      </w:r>
      <w:r w:rsidRPr="001A78F1">
        <w:t>ES 201 873</w:t>
      </w:r>
      <w:r w:rsidRPr="001A78F1">
        <w:noBreakHyphen/>
        <w:t>7 [</w:t>
      </w:r>
      <w:r w:rsidRPr="001A78F1">
        <w:fldChar w:fldCharType="begin"/>
      </w:r>
      <w:r w:rsidRPr="001A78F1">
        <w:instrText xml:space="preserve"> REF REF_ES201873_7 \h </w:instrText>
      </w:r>
      <w:r w:rsidRPr="001A78F1">
        <w:fldChar w:fldCharType="separate"/>
      </w:r>
      <w:r w:rsidR="000F56DF" w:rsidRPr="001A78F1">
        <w:t>5</w:t>
      </w:r>
      <w:r w:rsidRPr="001A78F1">
        <w:fldChar w:fldCharType="end"/>
      </w:r>
      <w:r w:rsidRPr="001A78F1">
        <w:t>]:</w:t>
      </w:r>
    </w:p>
    <w:p w14:paraId="18DC1D4C" w14:textId="77777777" w:rsidR="00450048" w:rsidRPr="001A78F1" w:rsidRDefault="00450048" w:rsidP="00F004D1">
      <w:pPr>
        <w:pStyle w:val="BL"/>
        <w:numPr>
          <w:ilvl w:val="0"/>
          <w:numId w:val="34"/>
        </w:numPr>
      </w:pPr>
      <w:r w:rsidRPr="001A78F1">
        <w:t>In this clause the following editorial conventions are used:</w:t>
      </w:r>
    </w:p>
    <w:p w14:paraId="4F5CBB95" w14:textId="0D1103CE" w:rsidR="00450048" w:rsidRPr="001A78F1" w:rsidRDefault="00450048" w:rsidP="00F004D1">
      <w:pPr>
        <w:pStyle w:val="B2"/>
        <w:rPr>
          <w:bCs/>
          <w:i/>
        </w:rPr>
      </w:pPr>
      <w:r w:rsidRPr="001A78F1">
        <w:t xml:space="preserve">visible defined ASN.1 types used as governors in formal parameters are referred to as </w:t>
      </w:r>
      <w:r w:rsidRPr="001A78F1">
        <w:rPr>
          <w:bCs/>
          <w:i/>
        </w:rPr>
        <w:t>Type;</w:t>
      </w:r>
    </w:p>
    <w:p w14:paraId="33952E34" w14:textId="40FE8ADC" w:rsidR="00450048" w:rsidRPr="001A78F1" w:rsidRDefault="00450048" w:rsidP="00F004D1">
      <w:pPr>
        <w:pStyle w:val="B2"/>
      </w:pPr>
      <w:r w:rsidRPr="001A78F1">
        <w:t xml:space="preserve">ASN.1 names which are not identifiers of visible defined types but used as governors in formal parameters in the role of types, are referred to as </w:t>
      </w:r>
      <w:r w:rsidRPr="001A78F1">
        <w:rPr>
          <w:bCs/>
          <w:i/>
        </w:rPr>
        <w:t>DummyType</w:t>
      </w:r>
      <w:r w:rsidRPr="001A78F1">
        <w:rPr>
          <w:bCs/>
        </w:rPr>
        <w:t>;</w:t>
      </w:r>
    </w:p>
    <w:p w14:paraId="7D1A4A04" w14:textId="15A27460" w:rsidR="00450048" w:rsidRPr="001A78F1" w:rsidRDefault="00450048" w:rsidP="00F004D1">
      <w:pPr>
        <w:pStyle w:val="B2"/>
      </w:pPr>
      <w:r w:rsidRPr="001A78F1">
        <w:t xml:space="preserve">ASN.1 names which are used as formal parameters identifiers in the role of values, are referred to as </w:t>
      </w:r>
      <w:r w:rsidRPr="001A78F1">
        <w:rPr>
          <w:bCs/>
          <w:i/>
        </w:rPr>
        <w:t>dummyvalue</w:t>
      </w:r>
      <w:r w:rsidRPr="001A78F1">
        <w:rPr>
          <w:bCs/>
        </w:rPr>
        <w:t>;</w:t>
      </w:r>
    </w:p>
    <w:p w14:paraId="74968671" w14:textId="3D625629" w:rsidR="00450048" w:rsidRPr="001A78F1" w:rsidRDefault="00450048" w:rsidP="00F004D1">
      <w:pPr>
        <w:pStyle w:val="B2"/>
        <w:rPr>
          <w:bCs/>
        </w:rPr>
      </w:pPr>
      <w:r w:rsidRPr="001A78F1">
        <w:t xml:space="preserve">ASN.1 names which are used as formal parameters identifiers in the role of valuesets, are referred to as </w:t>
      </w:r>
      <w:r w:rsidRPr="001A78F1">
        <w:rPr>
          <w:bCs/>
          <w:i/>
        </w:rPr>
        <w:t>Dummyvalueset</w:t>
      </w:r>
      <w:r w:rsidRPr="001A78F1">
        <w:rPr>
          <w:bCs/>
        </w:rPr>
        <w:t>.</w:t>
      </w:r>
    </w:p>
    <w:p w14:paraId="4DB09B28" w14:textId="6738A3C4" w:rsidR="00450048" w:rsidRPr="001A78F1" w:rsidRDefault="0010478E" w:rsidP="00384DFF">
      <w:pPr>
        <w:pStyle w:val="NO"/>
        <w:keepLines w:val="0"/>
      </w:pPr>
      <w:r w:rsidRPr="001A78F1">
        <w:t>NOTE 1</w:t>
      </w:r>
      <w:r w:rsidR="00450048" w:rsidRPr="001A78F1">
        <w:t>:</w:t>
      </w:r>
      <w:r w:rsidR="00450048" w:rsidRPr="001A78F1">
        <w:tab/>
        <w:t>Pl</w:t>
      </w:r>
      <w:r w:rsidRPr="001A78F1">
        <w:t>ease</w:t>
      </w:r>
      <w:r w:rsidR="00450048" w:rsidRPr="001A78F1">
        <w:t xml:space="preserve"> note that according to clause 8.4 of </w:t>
      </w:r>
      <w:r w:rsidR="00A343D0" w:rsidRPr="001A78F1">
        <w:t xml:space="preserve">Recommendation </w:t>
      </w:r>
      <w:r w:rsidR="00450048" w:rsidRPr="001A78F1">
        <w:t>ITU-T X.683 [</w:t>
      </w:r>
      <w:r w:rsidR="00450048" w:rsidRPr="001A78F1">
        <w:fldChar w:fldCharType="begin"/>
      </w:r>
      <w:r w:rsidR="00B27A50" w:rsidRPr="001A78F1">
        <w:instrText xml:space="preserve">REF REF_ITU_TX683  \h </w:instrText>
      </w:r>
      <w:r w:rsidR="00450048" w:rsidRPr="001A78F1">
        <w:fldChar w:fldCharType="separate"/>
      </w:r>
      <w:r w:rsidR="000F56DF" w:rsidRPr="001A78F1">
        <w:t>10</w:t>
      </w:r>
      <w:r w:rsidR="00450048" w:rsidRPr="001A78F1">
        <w:fldChar w:fldCharType="end"/>
      </w:r>
      <w:r w:rsidR="00450048" w:rsidRPr="001A78F1">
        <w:t xml:space="preserve">] </w:t>
      </w:r>
      <w:r w:rsidR="00FF4F19" w:rsidRPr="001A78F1">
        <w:t>"</w:t>
      </w:r>
      <w:r w:rsidR="00450048" w:rsidRPr="001A78F1">
        <w:rPr>
          <w:bCs/>
          <w:i/>
        </w:rPr>
        <w:t>dummyvalue</w:t>
      </w:r>
      <w:r w:rsidR="00FF4F19" w:rsidRPr="001A78F1">
        <w:t>"</w:t>
      </w:r>
      <w:r w:rsidR="00450048" w:rsidRPr="001A78F1">
        <w:t xml:space="preserve"> and</w:t>
      </w:r>
      <w:r w:rsidRPr="001A78F1">
        <w:t xml:space="preserve"> </w:t>
      </w:r>
      <w:r w:rsidR="00FF4F19" w:rsidRPr="001A78F1">
        <w:t>"</w:t>
      </w:r>
      <w:r w:rsidR="00450048" w:rsidRPr="001A78F1">
        <w:rPr>
          <w:bCs/>
          <w:i/>
        </w:rPr>
        <w:t>Dummyvalueset</w:t>
      </w:r>
      <w:r w:rsidR="00FF4F19" w:rsidRPr="001A78F1">
        <w:t>"</w:t>
      </w:r>
      <w:r w:rsidR="00450048" w:rsidRPr="001A78F1">
        <w:t xml:space="preserve"> hides any other ASN.1 definition with the same name within parameterized definitions (including the parameter list itself) in any given instantiation.</w:t>
      </w:r>
    </w:p>
    <w:p w14:paraId="0B3D1BFC" w14:textId="0AF9250D" w:rsidR="00450048" w:rsidRPr="001A78F1" w:rsidRDefault="00450048" w:rsidP="00F004D1">
      <w:pPr>
        <w:pStyle w:val="BL"/>
      </w:pPr>
      <w:r w:rsidRPr="001A78F1">
        <w:t xml:space="preserve">For the ASN.1 formal parameters in the list using the form of </w:t>
      </w:r>
      <w:r w:rsidR="00FF4F19" w:rsidRPr="001A78F1">
        <w:t>"</w:t>
      </w:r>
      <w:r w:rsidRPr="001A78F1">
        <w:rPr>
          <w:bCs/>
          <w:i/>
        </w:rPr>
        <w:t>DummyType</w:t>
      </w:r>
      <w:r w:rsidR="00FF4F19" w:rsidRPr="001A78F1">
        <w:rPr>
          <w:bCs/>
        </w:rPr>
        <w:t>"</w:t>
      </w:r>
      <w:r w:rsidRPr="001A78F1">
        <w:rPr>
          <w:bCs/>
        </w:rPr>
        <w:t xml:space="preserve"> and </w:t>
      </w:r>
      <w:r w:rsidR="00FF4F19" w:rsidRPr="001A78F1">
        <w:rPr>
          <w:bCs/>
        </w:rPr>
        <w:t>"</w:t>
      </w:r>
      <w:r w:rsidRPr="001A78F1">
        <w:rPr>
          <w:bCs/>
          <w:i/>
        </w:rPr>
        <w:t>DummyType:dummyvalue</w:t>
      </w:r>
      <w:r w:rsidR="00FF4F19" w:rsidRPr="001A78F1">
        <w:t>"</w:t>
      </w:r>
      <w:r w:rsidRPr="001A78F1">
        <w:t xml:space="preserve">, for each </w:t>
      </w:r>
      <w:r w:rsidRPr="001A78F1">
        <w:rPr>
          <w:bCs/>
          <w:i/>
        </w:rPr>
        <w:t>DummyType</w:t>
      </w:r>
      <w:r w:rsidRPr="001A78F1">
        <w:t xml:space="preserve"> with distinct names one TTCN-3 type formal parameter shall be created. The names of the formal parameters shall be the ASN.1 name of the corresponding </w:t>
      </w:r>
      <w:r w:rsidRPr="001A78F1">
        <w:rPr>
          <w:i/>
        </w:rPr>
        <w:t>DummyType</w:t>
      </w:r>
      <w:r w:rsidRPr="001A78F1">
        <w:t xml:space="preserve">, converted according to clause 8.2 of </w:t>
      </w:r>
      <w:r w:rsidR="00587A39" w:rsidRPr="001A78F1">
        <w:t>ETSI ES 201 873</w:t>
      </w:r>
      <w:r w:rsidR="00587A39" w:rsidRPr="001A78F1">
        <w:noBreakHyphen/>
        <w:t>7</w:t>
      </w:r>
      <w:r w:rsidRPr="001A78F1">
        <w:t> [</w:t>
      </w:r>
      <w:r w:rsidRPr="001A78F1">
        <w:fldChar w:fldCharType="begin"/>
      </w:r>
      <w:r w:rsidRPr="001A78F1">
        <w:instrText xml:space="preserve"> REF REF_ES201873_7 \h  \* MERGEFORMAT </w:instrText>
      </w:r>
      <w:r w:rsidRPr="001A78F1">
        <w:fldChar w:fldCharType="separate"/>
      </w:r>
      <w:r w:rsidR="000F56DF" w:rsidRPr="001A78F1">
        <w:t>5</w:t>
      </w:r>
      <w:r w:rsidRPr="001A78F1">
        <w:fldChar w:fldCharType="end"/>
      </w:r>
      <w:r w:rsidRPr="001A78F1">
        <w:t xml:space="preserve">] and the type of each parameter shall be </w:t>
      </w:r>
      <w:r w:rsidRPr="001A78F1">
        <w:rPr>
          <w:rFonts w:ascii="Courier New" w:hAnsi="Courier New" w:cs="Courier New"/>
          <w:b/>
        </w:rPr>
        <w:t>type</w:t>
      </w:r>
      <w:r w:rsidRPr="001A78F1">
        <w:t>.</w:t>
      </w:r>
    </w:p>
    <w:p w14:paraId="42674CD7" w14:textId="5C8C22E3" w:rsidR="00450048" w:rsidRPr="001A78F1" w:rsidRDefault="00450048" w:rsidP="00F004D1">
      <w:pPr>
        <w:pStyle w:val="BL"/>
      </w:pPr>
      <w:r w:rsidRPr="001A78F1">
        <w:t xml:space="preserve">For each value formal parameter in the form of </w:t>
      </w:r>
      <w:r w:rsidR="00FF4F19" w:rsidRPr="001A78F1">
        <w:rPr>
          <w:bCs/>
        </w:rPr>
        <w:t>"</w:t>
      </w:r>
      <w:r w:rsidRPr="001A78F1">
        <w:rPr>
          <w:bCs/>
          <w:i/>
        </w:rPr>
        <w:t>DummyType:dummyvalue</w:t>
      </w:r>
      <w:r w:rsidR="00FF4F19" w:rsidRPr="001A78F1">
        <w:t>"</w:t>
      </w:r>
      <w:r w:rsidRPr="001A78F1">
        <w:t xml:space="preserve"> and </w:t>
      </w:r>
      <w:r w:rsidR="00FF4F19" w:rsidRPr="001A78F1">
        <w:t>"</w:t>
      </w:r>
      <w:r w:rsidRPr="001A78F1">
        <w:rPr>
          <w:bCs/>
          <w:i/>
        </w:rPr>
        <w:t>Type:dummyvalue</w:t>
      </w:r>
      <w:r w:rsidR="00FF4F19" w:rsidRPr="001A78F1">
        <w:rPr>
          <w:bCs/>
        </w:rPr>
        <w:t>"</w:t>
      </w:r>
      <w:r w:rsidRPr="001A78F1">
        <w:t xml:space="preserve">, one TTCN-3 value formal parameter shall be created. The name of the value parameter shall be the ASN.1 name of the </w:t>
      </w:r>
      <w:r w:rsidRPr="001A78F1">
        <w:rPr>
          <w:bCs/>
          <w:i/>
        </w:rPr>
        <w:t>dummyvalue</w:t>
      </w:r>
      <w:r w:rsidRPr="001A78F1">
        <w:t xml:space="preserve">, converted according to clause 8.2 of </w:t>
      </w:r>
      <w:r w:rsidR="00587A39" w:rsidRPr="001A78F1">
        <w:t>ETSI ES 201 873</w:t>
      </w:r>
      <w:r w:rsidR="00587A39" w:rsidRPr="001A78F1">
        <w:noBreakHyphen/>
        <w:t>7</w:t>
      </w:r>
      <w:r w:rsidRPr="001A78F1">
        <w:t> [</w:t>
      </w:r>
      <w:r w:rsidRPr="001A78F1">
        <w:fldChar w:fldCharType="begin"/>
      </w:r>
      <w:r w:rsidRPr="001A78F1">
        <w:instrText xml:space="preserve"> REF REF_ES201873_7 \h  \* MERGEFORMAT </w:instrText>
      </w:r>
      <w:r w:rsidRPr="001A78F1">
        <w:fldChar w:fldCharType="separate"/>
      </w:r>
      <w:r w:rsidR="000F56DF" w:rsidRPr="001A78F1">
        <w:t>5</w:t>
      </w:r>
      <w:r w:rsidRPr="001A78F1">
        <w:fldChar w:fldCharType="end"/>
      </w:r>
      <w:r w:rsidRPr="001A78F1">
        <w:t>]. The type of the TTCN-3 value formal parameter shall be</w:t>
      </w:r>
      <w:r w:rsidR="00D72E68" w:rsidRPr="001A78F1">
        <w:t>:</w:t>
      </w:r>
    </w:p>
    <w:p w14:paraId="0FFBBA16" w14:textId="6FF2E79E" w:rsidR="00450048" w:rsidRPr="001A78F1" w:rsidRDefault="00450048" w:rsidP="00F004D1">
      <w:pPr>
        <w:pStyle w:val="B2"/>
      </w:pPr>
      <w:r w:rsidRPr="001A78F1">
        <w:t xml:space="preserve">the TTCN-3 formal type parameter created for the given </w:t>
      </w:r>
      <w:r w:rsidRPr="001A78F1">
        <w:rPr>
          <w:bCs/>
          <w:i/>
        </w:rPr>
        <w:t>DummyType</w:t>
      </w:r>
      <w:r w:rsidRPr="001A78F1">
        <w:t xml:space="preserve"> in the case of </w:t>
      </w:r>
      <w:r w:rsidR="00FF4F19" w:rsidRPr="001A78F1">
        <w:rPr>
          <w:bCs/>
        </w:rPr>
        <w:t>"</w:t>
      </w:r>
      <w:r w:rsidRPr="001A78F1">
        <w:rPr>
          <w:bCs/>
          <w:i/>
        </w:rPr>
        <w:t>DummyType:dummyvalue</w:t>
      </w:r>
      <w:r w:rsidR="00FF4F19" w:rsidRPr="001A78F1">
        <w:t>"</w:t>
      </w:r>
      <w:r w:rsidRPr="001A78F1">
        <w:t xml:space="preserve"> ASN.1 parameters</w:t>
      </w:r>
      <w:r w:rsidR="00D72E68" w:rsidRPr="001A78F1">
        <w:t>;</w:t>
      </w:r>
      <w:r w:rsidRPr="001A78F1">
        <w:t xml:space="preserve"> and</w:t>
      </w:r>
    </w:p>
    <w:p w14:paraId="471E99A3" w14:textId="3CA0C00F" w:rsidR="00450048" w:rsidRPr="001A78F1" w:rsidRDefault="00450048" w:rsidP="00F004D1">
      <w:pPr>
        <w:pStyle w:val="B2"/>
      </w:pPr>
      <w:r w:rsidRPr="001A78F1">
        <w:t xml:space="preserve">the TTCN-3 type, associated with the given ASN.1 type, in case of </w:t>
      </w:r>
      <w:r w:rsidR="00FF4F19" w:rsidRPr="001A78F1">
        <w:t>"</w:t>
      </w:r>
      <w:r w:rsidRPr="001A78F1">
        <w:rPr>
          <w:bCs/>
          <w:i/>
        </w:rPr>
        <w:t>Type:dummyvalue</w:t>
      </w:r>
      <w:r w:rsidR="00FF4F19" w:rsidRPr="001A78F1">
        <w:rPr>
          <w:bCs/>
        </w:rPr>
        <w:t>"</w:t>
      </w:r>
      <w:r w:rsidRPr="001A78F1">
        <w:rPr>
          <w:bCs/>
        </w:rPr>
        <w:t xml:space="preserve"> ASN.1 parameters.</w:t>
      </w:r>
    </w:p>
    <w:p w14:paraId="7BF8CC2A" w14:textId="164FC585" w:rsidR="00450048" w:rsidRPr="001A78F1" w:rsidRDefault="00450048" w:rsidP="00F004D1">
      <w:pPr>
        <w:numPr>
          <w:ilvl w:val="0"/>
          <w:numId w:val="33"/>
        </w:numPr>
      </w:pPr>
      <w:r w:rsidRPr="001A78F1">
        <w:t xml:space="preserve">For each value set formal parameter in the form of </w:t>
      </w:r>
      <w:r w:rsidR="00FF4F19" w:rsidRPr="001A78F1">
        <w:rPr>
          <w:bCs/>
        </w:rPr>
        <w:t>"</w:t>
      </w:r>
      <w:r w:rsidRPr="001A78F1">
        <w:rPr>
          <w:bCs/>
          <w:i/>
        </w:rPr>
        <w:t>DummyType:Dummyvalueset</w:t>
      </w:r>
      <w:r w:rsidR="00FF4F19" w:rsidRPr="001A78F1">
        <w:rPr>
          <w:bCs/>
        </w:rPr>
        <w:t>"</w:t>
      </w:r>
      <w:r w:rsidRPr="001A78F1">
        <w:rPr>
          <w:bCs/>
        </w:rPr>
        <w:t xml:space="preserve"> and </w:t>
      </w:r>
      <w:r w:rsidR="00FF4F19" w:rsidRPr="001A78F1">
        <w:rPr>
          <w:bCs/>
        </w:rPr>
        <w:t>"</w:t>
      </w:r>
      <w:r w:rsidRPr="001A78F1">
        <w:rPr>
          <w:bCs/>
          <w:i/>
        </w:rPr>
        <w:t>Type:Dummyvalueset</w:t>
      </w:r>
      <w:r w:rsidR="00FF4F19" w:rsidRPr="001A78F1">
        <w:rPr>
          <w:bCs/>
        </w:rPr>
        <w:t>"</w:t>
      </w:r>
      <w:r w:rsidRPr="001A78F1">
        <w:t xml:space="preserve">, one TTCN-3 type formal parameter shall be created. The name of the type parameter shall be the ASN.1 name of the </w:t>
      </w:r>
      <w:r w:rsidRPr="001A78F1">
        <w:rPr>
          <w:bCs/>
          <w:i/>
        </w:rPr>
        <w:t>Dummyvalueset</w:t>
      </w:r>
      <w:r w:rsidRPr="001A78F1">
        <w:t>, converted according to clause 8.2 of</w:t>
      </w:r>
      <w:r w:rsidR="0010478E" w:rsidRPr="001A78F1">
        <w:t xml:space="preserve"> ETSI</w:t>
      </w:r>
      <w:r w:rsidRPr="001A78F1">
        <w:t xml:space="preserve"> ES 201 873</w:t>
      </w:r>
      <w:r w:rsidRPr="001A78F1">
        <w:noBreakHyphen/>
        <w:t>7 [</w:t>
      </w:r>
      <w:r w:rsidRPr="001A78F1">
        <w:fldChar w:fldCharType="begin"/>
      </w:r>
      <w:r w:rsidRPr="001A78F1">
        <w:instrText xml:space="preserve"> REF REF_ES201873_7 \h  \* MERGEFORMAT </w:instrText>
      </w:r>
      <w:r w:rsidRPr="001A78F1">
        <w:fldChar w:fldCharType="separate"/>
      </w:r>
      <w:r w:rsidR="000F56DF" w:rsidRPr="001A78F1">
        <w:t>5</w:t>
      </w:r>
      <w:r w:rsidRPr="001A78F1">
        <w:fldChar w:fldCharType="end"/>
      </w:r>
      <w:r w:rsidRPr="001A78F1">
        <w:t>]. The type of the TTCN-3 type formal parameter shall be</w:t>
      </w:r>
      <w:r w:rsidR="00142726" w:rsidRPr="001A78F1">
        <w:t>:</w:t>
      </w:r>
    </w:p>
    <w:p w14:paraId="12BD722E" w14:textId="5C34B667" w:rsidR="009E3662" w:rsidRPr="001A78F1" w:rsidRDefault="00450048" w:rsidP="00F004D1">
      <w:pPr>
        <w:pStyle w:val="B2"/>
      </w:pPr>
      <w:r w:rsidRPr="001A78F1">
        <w:rPr>
          <w:rFonts w:ascii="Courier New" w:hAnsi="Courier New" w:cs="Courier New"/>
          <w:b/>
        </w:rPr>
        <w:t>type</w:t>
      </w:r>
      <w:r w:rsidRPr="001A78F1">
        <w:t xml:space="preserve"> in the case of </w:t>
      </w:r>
      <w:r w:rsidR="00FF4F19" w:rsidRPr="001A78F1">
        <w:rPr>
          <w:bCs/>
        </w:rPr>
        <w:t>"</w:t>
      </w:r>
      <w:r w:rsidRPr="001A78F1">
        <w:rPr>
          <w:bCs/>
          <w:i/>
        </w:rPr>
        <w:t>DummyType:Dummyvalueset</w:t>
      </w:r>
      <w:r w:rsidRPr="001A78F1">
        <w:t xml:space="preserve"> </w:t>
      </w:r>
      <w:r w:rsidR="00FF4F19" w:rsidRPr="001A78F1">
        <w:t>"</w:t>
      </w:r>
      <w:r w:rsidRPr="001A78F1">
        <w:t xml:space="preserve"> ASN.1 parameters and</w:t>
      </w:r>
      <w:r w:rsidR="0010478E" w:rsidRPr="001A78F1">
        <w:t xml:space="preserve"> </w:t>
      </w:r>
      <w:r w:rsidRPr="001A78F1">
        <w:t xml:space="preserve">the TTCN-3 type, associated with the given ASN.1 type, in case of </w:t>
      </w:r>
      <w:r w:rsidR="00FF4F19" w:rsidRPr="001A78F1">
        <w:t>"</w:t>
      </w:r>
      <w:r w:rsidRPr="001A78F1">
        <w:rPr>
          <w:bCs/>
          <w:i/>
        </w:rPr>
        <w:t>Type:Dummyvalueset</w:t>
      </w:r>
      <w:r w:rsidR="00FF4F19" w:rsidRPr="001A78F1">
        <w:rPr>
          <w:bCs/>
        </w:rPr>
        <w:t>"</w:t>
      </w:r>
      <w:r w:rsidRPr="001A78F1">
        <w:rPr>
          <w:bCs/>
        </w:rPr>
        <w:t xml:space="preserve"> ASN.1 parameters.</w:t>
      </w:r>
    </w:p>
    <w:p w14:paraId="08D1F933" w14:textId="77777777" w:rsidR="00450048" w:rsidRPr="001A78F1" w:rsidRDefault="009E3662" w:rsidP="00F004D1">
      <w:pPr>
        <w:rPr>
          <w:color w:val="000000"/>
        </w:rPr>
      </w:pPr>
      <w:r w:rsidRPr="001A78F1">
        <w:rPr>
          <w:color w:val="000000"/>
        </w:rPr>
        <w:lastRenderedPageBreak/>
        <w:t xml:space="preserve">All </w:t>
      </w:r>
      <w:r w:rsidR="00450048" w:rsidRPr="001A78F1">
        <w:rPr>
          <w:color w:val="000000"/>
        </w:rPr>
        <w:t xml:space="preserve">references to </w:t>
      </w:r>
      <w:r w:rsidRPr="001A78F1">
        <w:rPr>
          <w:color w:val="000000"/>
        </w:rPr>
        <w:t xml:space="preserve">parameterized </w:t>
      </w:r>
      <w:r w:rsidRPr="001A78F1">
        <w:t>ASN</w:t>
      </w:r>
      <w:r w:rsidRPr="001A78F1">
        <w:rPr>
          <w:color w:val="000000"/>
        </w:rPr>
        <w:t>.1 definitions shall be resolvable at compile-time.</w:t>
      </w:r>
      <w:r w:rsidR="00450048" w:rsidRPr="001A78F1">
        <w:rPr>
          <w:color w:val="000000"/>
        </w:rPr>
        <w:t xml:space="preserve"> The type of the actual parameters passed to type parameters and type-parameterized value parameters shall be resolvable at compile-time.</w:t>
      </w:r>
    </w:p>
    <w:p w14:paraId="7A51CCA0" w14:textId="59455F42" w:rsidR="00450048" w:rsidRPr="001A78F1" w:rsidRDefault="00450048" w:rsidP="00450048">
      <w:pPr>
        <w:rPr>
          <w:color w:val="000000"/>
        </w:rPr>
      </w:pPr>
      <w:r w:rsidRPr="001A78F1">
        <w:rPr>
          <w:color w:val="000000"/>
        </w:rPr>
        <w:t>When the translated parameterized definitions are referred to in TTCN-3, the consistency of the definition with clause</w:t>
      </w:r>
      <w:r w:rsidR="005F41C5" w:rsidRPr="001A78F1">
        <w:rPr>
          <w:color w:val="000000"/>
        </w:rPr>
        <w:t> </w:t>
      </w:r>
      <w:r w:rsidRPr="001A78F1">
        <w:rPr>
          <w:color w:val="000000"/>
        </w:rPr>
        <w:t xml:space="preserve">6 of </w:t>
      </w:r>
      <w:r w:rsidR="0010478E" w:rsidRPr="001A78F1">
        <w:t xml:space="preserve">ETSI </w:t>
      </w:r>
      <w:r w:rsidRPr="001A78F1">
        <w:t>ES 201 873</w:t>
      </w:r>
      <w:r w:rsidRPr="001A78F1">
        <w:noBreakHyphen/>
        <w:t>1 [</w:t>
      </w:r>
      <w:r w:rsidRPr="001A78F1">
        <w:fldChar w:fldCharType="begin"/>
      </w:r>
      <w:r w:rsidRPr="001A78F1">
        <w:instrText xml:space="preserve"> REF REF_ES201873_1 \h </w:instrText>
      </w:r>
      <w:r w:rsidRPr="001A78F1">
        <w:fldChar w:fldCharType="separate"/>
      </w:r>
      <w:r w:rsidR="000F56DF" w:rsidRPr="001A78F1">
        <w:t>1</w:t>
      </w:r>
      <w:r w:rsidRPr="001A78F1">
        <w:fldChar w:fldCharType="end"/>
      </w:r>
      <w:r w:rsidRPr="001A78F1">
        <w:t>]</w:t>
      </w:r>
      <w:r w:rsidRPr="001A78F1">
        <w:rPr>
          <w:color w:val="000000"/>
        </w:rPr>
        <w:t xml:space="preserve"> shall be checked after resolving the actual parameters. If a type or value parameter is used to constrain a </w:t>
      </w:r>
      <w:r w:rsidRPr="001A78F1">
        <w:rPr>
          <w:bCs/>
        </w:rPr>
        <w:t>type parameter</w:t>
      </w:r>
      <w:r w:rsidRPr="001A78F1">
        <w:rPr>
          <w:color w:val="000000"/>
        </w:rPr>
        <w:t>, and the actual type parameter to be constrained is a structured type, this type constraint shall be considered as a newly constrained subtype, i.e. it shall be allowed (see note to table 3 of</w:t>
      </w:r>
      <w:r w:rsidR="0010478E" w:rsidRPr="001A78F1">
        <w:rPr>
          <w:color w:val="000000"/>
        </w:rPr>
        <w:t xml:space="preserve"> </w:t>
      </w:r>
      <w:r w:rsidR="0010478E" w:rsidRPr="001A78F1">
        <w:t>ETSI</w:t>
      </w:r>
      <w:r w:rsidRPr="001A78F1">
        <w:t xml:space="preserve"> ES 201 873</w:t>
      </w:r>
      <w:r w:rsidRPr="001A78F1">
        <w:noBreakHyphen/>
        <w:t>1 [</w:t>
      </w:r>
      <w:r w:rsidRPr="001A78F1">
        <w:fldChar w:fldCharType="begin"/>
      </w:r>
      <w:r w:rsidRPr="001A78F1">
        <w:instrText xml:space="preserve"> REF REF_ES201873_1 \h </w:instrText>
      </w:r>
      <w:r w:rsidRPr="001A78F1">
        <w:fldChar w:fldCharType="separate"/>
      </w:r>
      <w:r w:rsidR="000F56DF" w:rsidRPr="001A78F1">
        <w:t>1</w:t>
      </w:r>
      <w:r w:rsidRPr="001A78F1">
        <w:fldChar w:fldCharType="end"/>
      </w:r>
      <w:r w:rsidRPr="001A78F1">
        <w:t>]</w:t>
      </w:r>
      <w:r w:rsidRPr="001A78F1">
        <w:rPr>
          <w:color w:val="000000"/>
        </w:rPr>
        <w:t xml:space="preserve"> and the examples below).</w:t>
      </w:r>
    </w:p>
    <w:p w14:paraId="2F2411AF" w14:textId="3D6683E0" w:rsidR="00450048" w:rsidRPr="001A78F1" w:rsidRDefault="0010478E" w:rsidP="00450048">
      <w:pPr>
        <w:keepLines/>
        <w:ind w:left="1135" w:hanging="851"/>
      </w:pPr>
      <w:r w:rsidRPr="001A78F1">
        <w:t>NOTE 2</w:t>
      </w:r>
      <w:r w:rsidR="00450048" w:rsidRPr="001A78F1">
        <w:t>:</w:t>
      </w:r>
      <w:r w:rsidR="00450048" w:rsidRPr="001A78F1">
        <w:tab/>
        <w:t xml:space="preserve">As not all ASN.1 type constrains can be translated to TTCN-3 (see clause 9.1 of </w:t>
      </w:r>
      <w:r w:rsidRPr="001A78F1">
        <w:t xml:space="preserve">ETSI </w:t>
      </w:r>
      <w:r w:rsidR="00450048" w:rsidRPr="001A78F1">
        <w:t>ES 201 873</w:t>
      </w:r>
      <w:r w:rsidR="00450048" w:rsidRPr="001A78F1">
        <w:noBreakHyphen/>
        <w:t>7 [</w:t>
      </w:r>
      <w:r w:rsidR="00450048" w:rsidRPr="001A78F1">
        <w:fldChar w:fldCharType="begin"/>
      </w:r>
      <w:r w:rsidR="00450048" w:rsidRPr="001A78F1">
        <w:instrText xml:space="preserve"> REF REF_ES201873_7 \h </w:instrText>
      </w:r>
      <w:r w:rsidR="00450048" w:rsidRPr="001A78F1">
        <w:fldChar w:fldCharType="separate"/>
      </w:r>
      <w:r w:rsidR="000F56DF" w:rsidRPr="001A78F1">
        <w:t>5</w:t>
      </w:r>
      <w:r w:rsidR="00450048" w:rsidRPr="001A78F1">
        <w:fldChar w:fldCharType="end"/>
      </w:r>
      <w:r w:rsidR="00450048" w:rsidRPr="001A78F1">
        <w:t>]), users should be cautious to preserve the original intention of the ASN.1 specification, when using parameterized ASN.1 definitions from TTCN-3.</w:t>
      </w:r>
    </w:p>
    <w:p w14:paraId="15C72E49" w14:textId="77777777" w:rsidR="00450048" w:rsidRPr="001A78F1" w:rsidRDefault="00450048" w:rsidP="003E6A7B">
      <w:pPr>
        <w:keepNext/>
        <w:rPr>
          <w:color w:val="000000"/>
        </w:rPr>
      </w:pPr>
      <w:r w:rsidRPr="001A78F1">
        <w:rPr>
          <w:color w:val="000000"/>
        </w:rPr>
        <w:t>EXAMPLES:</w:t>
      </w:r>
    </w:p>
    <w:p w14:paraId="1547537B" w14:textId="77777777" w:rsidR="00450048" w:rsidRPr="001A78F1" w:rsidRDefault="00450048" w:rsidP="00450048">
      <w:r w:rsidRPr="001A78F1">
        <w:t>-- the ASN.1 module</w:t>
      </w:r>
    </w:p>
    <w:p w14:paraId="6C5A488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 xml:space="preserve">MyASN1-ParameterizedStuff </w:t>
      </w:r>
      <w:r w:rsidRPr="001A78F1">
        <w:rPr>
          <w:rFonts w:ascii="Courier New" w:hAnsi="Courier New"/>
          <w:b/>
          <w:sz w:val="16"/>
        </w:rPr>
        <w:t>DEFINITIONS</w:t>
      </w:r>
      <w:r w:rsidRPr="001A78F1">
        <w:rPr>
          <w:rFonts w:ascii="Courier New" w:hAnsi="Courier New"/>
          <w:sz w:val="16"/>
        </w:rPr>
        <w:t xml:space="preserve"> ::=</w:t>
      </w:r>
    </w:p>
    <w:p w14:paraId="5E9E7C9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1A78F1">
        <w:rPr>
          <w:rFonts w:ascii="Courier New" w:hAnsi="Courier New"/>
          <w:sz w:val="16"/>
        </w:rPr>
        <w:tab/>
      </w:r>
      <w:r w:rsidRPr="001A78F1">
        <w:rPr>
          <w:rFonts w:ascii="Courier New" w:hAnsi="Courier New"/>
          <w:b/>
          <w:sz w:val="16"/>
        </w:rPr>
        <w:t>BEGIN</w:t>
      </w:r>
    </w:p>
    <w:p w14:paraId="011EF41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Type-Parameterized-ASN1-type { MyParType } ::= </w:t>
      </w:r>
      <w:r w:rsidRPr="001A78F1">
        <w:rPr>
          <w:rFonts w:ascii="Courier New" w:hAnsi="Courier New"/>
          <w:b/>
          <w:sz w:val="16"/>
        </w:rPr>
        <w:t>SEQUENCE</w:t>
      </w:r>
      <w:r w:rsidRPr="001A78F1">
        <w:rPr>
          <w:rFonts w:ascii="Courier New" w:hAnsi="Courier New"/>
          <w:sz w:val="16"/>
        </w:rPr>
        <w:t xml:space="preserve"> {</w:t>
      </w:r>
    </w:p>
    <w:p w14:paraId="1B86EF8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w:t>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w:t>
      </w:r>
    </w:p>
    <w:p w14:paraId="229FA10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w:t>
      </w:r>
      <w:r w:rsidRPr="001A78F1">
        <w:rPr>
          <w:rFonts w:ascii="Courier New" w:hAnsi="Courier New"/>
          <w:sz w:val="16"/>
        </w:rPr>
        <w:tab/>
      </w:r>
      <w:r w:rsidRPr="001A78F1">
        <w:rPr>
          <w:rFonts w:ascii="Courier New" w:hAnsi="Courier New"/>
          <w:sz w:val="16"/>
        </w:rPr>
        <w:tab/>
        <w:t>MyParType</w:t>
      </w:r>
    </w:p>
    <w:p w14:paraId="60F0609E"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00B766E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6F3717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Value-Parameterized-ASN1-type {</w:t>
      </w:r>
      <w:r w:rsidRPr="001A78F1">
        <w:rPr>
          <w:rFonts w:ascii="Courier New" w:hAnsi="Courier New"/>
          <w:sz w:val="16"/>
        </w:rPr>
        <w:br/>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:myIntParam, MyParType, MyParType:firstParamValue, MyParType:secondParamValue</w:t>
      </w:r>
    </w:p>
    <w:p w14:paraId="1454383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 </w:t>
      </w:r>
      <w:r w:rsidRPr="001A78F1">
        <w:rPr>
          <w:rFonts w:ascii="Courier New" w:hAnsi="Courier New"/>
          <w:b/>
          <w:sz w:val="16"/>
        </w:rPr>
        <w:t>SEQUENCE</w:t>
      </w:r>
    </w:p>
    <w:p w14:paraId="7DFCBF5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6444BD9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w:t>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 xml:space="preserve"> (0.. myIntParam),</w:t>
      </w:r>
    </w:p>
    <w:p w14:paraId="3C2A116A"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w:t>
      </w:r>
      <w:r w:rsidRPr="001A78F1">
        <w:rPr>
          <w:rFonts w:ascii="Courier New" w:hAnsi="Courier New"/>
          <w:sz w:val="16"/>
        </w:rPr>
        <w:tab/>
      </w:r>
      <w:r w:rsidRPr="001A78F1">
        <w:rPr>
          <w:rFonts w:ascii="Courier New" w:hAnsi="Courier New"/>
          <w:sz w:val="16"/>
        </w:rPr>
        <w:tab/>
        <w:t>MyParType ( firstParamValue | secondParamValue )</w:t>
      </w:r>
    </w:p>
    <w:p w14:paraId="34EAD4E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2FF61050"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DDC8C9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ValueSet-Parameterized-ASN1-type {</w:t>
      </w:r>
      <w:r w:rsidRPr="001A78F1">
        <w:rPr>
          <w:rFonts w:ascii="Courier New" w:hAnsi="Courier New"/>
          <w:sz w:val="16"/>
        </w:rPr>
        <w:br/>
      </w: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:MyIntListParam, MyParType, MyParType:MyValueListParam</w:t>
      </w:r>
    </w:p>
    <w:p w14:paraId="610ACAF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 </w:t>
      </w:r>
      <w:r w:rsidRPr="001A78F1">
        <w:rPr>
          <w:rFonts w:ascii="Courier New" w:hAnsi="Courier New"/>
          <w:b/>
          <w:sz w:val="16"/>
        </w:rPr>
        <w:t>SEQUENCE</w:t>
      </w:r>
    </w:p>
    <w:p w14:paraId="7619F39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5CA3FEF0"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w:t>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 xml:space="preserve"> ( 0 | MyIntListParam ),</w:t>
      </w:r>
    </w:p>
    <w:p w14:paraId="1A7837D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w:t>
      </w:r>
      <w:r w:rsidRPr="001A78F1">
        <w:rPr>
          <w:rFonts w:ascii="Courier New" w:hAnsi="Courier New"/>
          <w:sz w:val="16"/>
        </w:rPr>
        <w:tab/>
      </w:r>
      <w:r w:rsidRPr="001A78F1">
        <w:rPr>
          <w:rFonts w:ascii="Courier New" w:hAnsi="Courier New"/>
          <w:sz w:val="16"/>
        </w:rPr>
        <w:tab/>
        <w:t>MyParType ( MyValueListParam )</w:t>
      </w:r>
    </w:p>
    <w:p w14:paraId="1103409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44D0F87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1A78F1">
        <w:rPr>
          <w:rFonts w:ascii="Courier New" w:hAnsi="Courier New"/>
          <w:sz w:val="16"/>
        </w:rPr>
        <w:tab/>
      </w:r>
      <w:r w:rsidRPr="001A78F1">
        <w:rPr>
          <w:rFonts w:ascii="Courier New" w:hAnsi="Courier New"/>
          <w:b/>
          <w:sz w:val="16"/>
        </w:rPr>
        <w:t>END</w:t>
      </w:r>
    </w:p>
    <w:p w14:paraId="1FD95F8D"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71336808" w14:textId="77777777" w:rsidR="00450048" w:rsidRPr="001A78F1"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1A78F1">
        <w:rPr>
          <w:rFonts w:ascii="Courier New" w:hAnsi="Courier New"/>
          <w:b/>
          <w:sz w:val="16"/>
        </w:rPr>
        <w:t>// Will be translated to the following associated TTCN-3 module and declarations:</w:t>
      </w:r>
    </w:p>
    <w:p w14:paraId="5C2AE381" w14:textId="77777777" w:rsidR="00450048" w:rsidRPr="001A78F1"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b/>
          <w:sz w:val="16"/>
        </w:rPr>
        <w:tab/>
        <w:t>module</w:t>
      </w:r>
      <w:r w:rsidRPr="001A78F1">
        <w:rPr>
          <w:rFonts w:ascii="Courier New" w:hAnsi="Courier New"/>
          <w:sz w:val="16"/>
        </w:rPr>
        <w:t xml:space="preserve"> MyASN1_ParameterizedStuff</w:t>
      </w:r>
    </w:p>
    <w:p w14:paraId="7466BB94" w14:textId="77777777" w:rsidR="00450048" w:rsidRPr="001A78F1"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w:t>
      </w:r>
    </w:p>
    <w:p w14:paraId="2437164D" w14:textId="77777777" w:rsidR="00450048" w:rsidRPr="001A78F1" w:rsidRDefault="00450048" w:rsidP="00D72E6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_</w:t>
      </w:r>
      <w:r w:rsidRPr="001A78F1">
        <w:rPr>
          <w:rFonts w:ascii="Courier New" w:hAnsi="Courier New"/>
          <w:b/>
          <w:sz w:val="16"/>
        </w:rPr>
        <w:t>record</w:t>
      </w:r>
      <w:r w:rsidRPr="001A78F1">
        <w:rPr>
          <w:rFonts w:ascii="Courier New" w:hAnsi="Courier New"/>
          <w:sz w:val="16"/>
        </w:rPr>
        <w:t xml:space="preserve"> Type_Parameterized_ASN1_type</w:t>
      </w:r>
    </w:p>
    <w:p w14:paraId="705F536C" w14:textId="77777777" w:rsidR="00450048" w:rsidRPr="001A78F1" w:rsidRDefault="00450048" w:rsidP="00D72E6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w:t>
      </w:r>
      <w:r w:rsidRPr="001A78F1">
        <w:rPr>
          <w:rFonts w:ascii="Courier New" w:hAnsi="Courier New"/>
          <w:b/>
          <w:sz w:val="16"/>
        </w:rPr>
        <w:t>type</w:t>
      </w:r>
      <w:r w:rsidRPr="001A78F1">
        <w:rPr>
          <w:rFonts w:ascii="Courier New" w:hAnsi="Courier New"/>
          <w:sz w:val="16"/>
        </w:rPr>
        <w:t xml:space="preserve"> MyParType &gt;</w:t>
      </w:r>
    </w:p>
    <w:p w14:paraId="1410531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514F7E5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ab/>
      </w:r>
      <w:r w:rsidRPr="001A78F1">
        <w:rPr>
          <w:rFonts w:ascii="Courier New" w:hAnsi="Courier New"/>
          <w:sz w:val="16"/>
        </w:rPr>
        <w:tab/>
        <w:t>value,</w:t>
      </w:r>
    </w:p>
    <w:p w14:paraId="71AE3D7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MyParType</w:t>
      </w:r>
      <w:r w:rsidRPr="001A78F1">
        <w:rPr>
          <w:rFonts w:ascii="Courier New" w:hAnsi="Courier New"/>
          <w:sz w:val="16"/>
        </w:rPr>
        <w:tab/>
        <w:t>message</w:t>
      </w:r>
    </w:p>
    <w:p w14:paraId="4479267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76C4B50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73610682" w14:textId="77777777" w:rsidR="00450048" w:rsidRPr="001A78F1" w:rsidRDefault="00450048" w:rsidP="00BF4959">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w:t>
      </w:r>
      <w:r w:rsidRPr="001A78F1">
        <w:rPr>
          <w:rFonts w:ascii="Courier New" w:hAnsi="Courier New"/>
          <w:b/>
          <w:sz w:val="16"/>
        </w:rPr>
        <w:t>record</w:t>
      </w:r>
      <w:r w:rsidRPr="001A78F1">
        <w:rPr>
          <w:rFonts w:ascii="Courier New" w:hAnsi="Courier New"/>
          <w:sz w:val="16"/>
        </w:rPr>
        <w:t xml:space="preserve"> Value_Parameterized_ASN1_type</w:t>
      </w:r>
    </w:p>
    <w:p w14:paraId="6C43A1E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w:t>
      </w:r>
      <w:r w:rsidRPr="001A78F1">
        <w:rPr>
          <w:rFonts w:ascii="Courier New" w:hAnsi="Courier New"/>
          <w:b/>
          <w:sz w:val="16"/>
        </w:rPr>
        <w:t>type</w:t>
      </w:r>
      <w:r w:rsidRPr="001A78F1">
        <w:rPr>
          <w:rFonts w:ascii="Courier New" w:hAnsi="Courier New"/>
          <w:sz w:val="16"/>
        </w:rPr>
        <w:t xml:space="preserve"> MyParType &gt;</w:t>
      </w:r>
    </w:p>
    <w:p w14:paraId="79A83FA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w:t>
      </w:r>
      <w:r w:rsidRPr="001A78F1">
        <w:rPr>
          <w:rFonts w:ascii="Courier New" w:hAnsi="Courier New"/>
          <w:b/>
          <w:sz w:val="16"/>
        </w:rPr>
        <w:t>integer</w:t>
      </w:r>
      <w:r w:rsidRPr="001A78F1">
        <w:rPr>
          <w:rFonts w:ascii="Courier New" w:hAnsi="Courier New"/>
          <w:sz w:val="16"/>
        </w:rPr>
        <w:t xml:space="preserve"> myIntParam, MyParType firstParamValue, MyParType secondParamValue)</w:t>
      </w:r>
    </w:p>
    <w:p w14:paraId="469E4D1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4201704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ab/>
      </w:r>
      <w:r w:rsidRPr="001A78F1">
        <w:rPr>
          <w:rFonts w:ascii="Courier New" w:hAnsi="Courier New"/>
          <w:sz w:val="16"/>
        </w:rPr>
        <w:tab/>
        <w:t>id (0.. myIntParam),</w:t>
      </w:r>
    </w:p>
    <w:p w14:paraId="4C3E5C9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MyParType</w:t>
      </w:r>
      <w:r w:rsidRPr="001A78F1">
        <w:rPr>
          <w:rFonts w:ascii="Courier New" w:hAnsi="Courier New"/>
          <w:sz w:val="16"/>
        </w:rPr>
        <w:tab/>
        <w:t>message</w:t>
      </w:r>
      <w:r w:rsidRPr="001A78F1">
        <w:rPr>
          <w:rFonts w:ascii="Courier New" w:hAnsi="Courier New"/>
          <w:sz w:val="16"/>
        </w:rPr>
        <w:tab/>
      </w:r>
      <w:r w:rsidRPr="001A78F1">
        <w:rPr>
          <w:rFonts w:ascii="Courier New" w:hAnsi="Courier New"/>
          <w:sz w:val="16"/>
        </w:rPr>
        <w:tab/>
        <w:t>(firstParamValue, secondParamValue)</w:t>
      </w:r>
    </w:p>
    <w:p w14:paraId="0F7206AA"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24764F0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69C2538C"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w:t>
      </w:r>
      <w:r w:rsidRPr="001A78F1">
        <w:rPr>
          <w:rFonts w:ascii="Courier New" w:hAnsi="Courier New"/>
          <w:b/>
          <w:sz w:val="16"/>
        </w:rPr>
        <w:t>record</w:t>
      </w:r>
      <w:r w:rsidRPr="001A78F1">
        <w:rPr>
          <w:rFonts w:ascii="Courier New" w:hAnsi="Courier New"/>
          <w:sz w:val="16"/>
        </w:rPr>
        <w:t xml:space="preserve"> ValueSet_Parameterized_ASN1_type</w:t>
      </w:r>
    </w:p>
    <w:p w14:paraId="5F0C0ECE"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w:t>
      </w:r>
      <w:r w:rsidRPr="001A78F1">
        <w:rPr>
          <w:rFonts w:ascii="Courier New" w:hAnsi="Courier New"/>
          <w:b/>
          <w:sz w:val="16"/>
        </w:rPr>
        <w:t>integer</w:t>
      </w:r>
      <w:r w:rsidRPr="001A78F1">
        <w:rPr>
          <w:rFonts w:ascii="Courier New" w:hAnsi="Courier New"/>
          <w:sz w:val="16"/>
        </w:rPr>
        <w:t xml:space="preserve"> MyIntListParam, </w:t>
      </w:r>
      <w:r w:rsidRPr="001A78F1">
        <w:rPr>
          <w:rFonts w:ascii="Courier New" w:hAnsi="Courier New"/>
          <w:b/>
          <w:sz w:val="16"/>
        </w:rPr>
        <w:t>type</w:t>
      </w:r>
      <w:r w:rsidRPr="001A78F1">
        <w:rPr>
          <w:rFonts w:ascii="Courier New" w:hAnsi="Courier New"/>
          <w:sz w:val="16"/>
        </w:rPr>
        <w:t xml:space="preserve"> MyParType, </w:t>
      </w:r>
      <w:r w:rsidRPr="001A78F1">
        <w:rPr>
          <w:rFonts w:ascii="Courier New" w:hAnsi="Courier New"/>
          <w:b/>
          <w:sz w:val="16"/>
        </w:rPr>
        <w:t>type</w:t>
      </w:r>
      <w:r w:rsidRPr="001A78F1">
        <w:rPr>
          <w:rFonts w:ascii="Courier New" w:hAnsi="Courier New"/>
          <w:sz w:val="16"/>
        </w:rPr>
        <w:t xml:space="preserve"> MyValueListParam &gt;{</w:t>
      </w:r>
    </w:p>
    <w:p w14:paraId="6CA0D2B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70C0CD8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r>
      <w:r w:rsidRPr="001A78F1">
        <w:rPr>
          <w:rFonts w:ascii="Courier New" w:hAnsi="Courier New"/>
          <w:b/>
          <w:sz w:val="16"/>
        </w:rPr>
        <w:t>integer</w:t>
      </w:r>
      <w:r w:rsidRPr="001A78F1">
        <w:rPr>
          <w:rFonts w:ascii="Courier New" w:hAnsi="Courier New"/>
          <w:sz w:val="16"/>
        </w:rPr>
        <w:tab/>
      </w:r>
      <w:r w:rsidRPr="001A78F1">
        <w:rPr>
          <w:rFonts w:ascii="Courier New" w:hAnsi="Courier New"/>
          <w:sz w:val="16"/>
        </w:rPr>
        <w:tab/>
        <w:t>id</w:t>
      </w:r>
      <w:r w:rsidRPr="001A78F1">
        <w:rPr>
          <w:rFonts w:ascii="Courier New" w:hAnsi="Courier New"/>
          <w:sz w:val="16"/>
        </w:rPr>
        <w:tab/>
      </w:r>
      <w:r w:rsidRPr="001A78F1">
        <w:rPr>
          <w:rFonts w:ascii="Courier New" w:hAnsi="Courier New"/>
          <w:sz w:val="16"/>
        </w:rPr>
        <w:tab/>
        <w:t>( 0 , MyIntListParam ),</w:t>
      </w:r>
    </w:p>
    <w:p w14:paraId="2F99E1CE"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MyParType</w:t>
      </w:r>
      <w:r w:rsidRPr="001A78F1">
        <w:rPr>
          <w:rFonts w:ascii="Courier New" w:hAnsi="Courier New"/>
          <w:sz w:val="16"/>
        </w:rPr>
        <w:tab/>
        <w:t>message</w:t>
      </w:r>
      <w:r w:rsidRPr="001A78F1">
        <w:rPr>
          <w:rFonts w:ascii="Courier New" w:hAnsi="Courier New"/>
          <w:sz w:val="16"/>
        </w:rPr>
        <w:tab/>
      </w:r>
      <w:r w:rsidRPr="001A78F1">
        <w:rPr>
          <w:rFonts w:ascii="Courier New" w:hAnsi="Courier New"/>
          <w:sz w:val="16"/>
        </w:rPr>
        <w:tab/>
        <w:t>( MyValueListParam )</w:t>
      </w:r>
    </w:p>
    <w:p w14:paraId="3D78580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4CD4F2B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w:t>
      </w:r>
    </w:p>
    <w:p w14:paraId="2070DE0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5019FAF"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lastRenderedPageBreak/>
        <w:t>// And the above definitions can be used like below</w:t>
      </w:r>
    </w:p>
    <w:p w14:paraId="4A57D5D0"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b/>
          <w:sz w:val="16"/>
        </w:rPr>
        <w:t>module</w:t>
      </w:r>
      <w:r w:rsidRPr="001A78F1">
        <w:rPr>
          <w:rFonts w:ascii="Courier New" w:hAnsi="Courier New"/>
          <w:sz w:val="16"/>
        </w:rPr>
        <w:t xml:space="preserve"> Using_MyASN1_ParameterizedStuff {</w:t>
      </w:r>
    </w:p>
    <w:p w14:paraId="26B27337" w14:textId="7851ABC2"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import</w:t>
      </w:r>
      <w:r w:rsidRPr="001A78F1">
        <w:rPr>
          <w:rFonts w:ascii="Courier New" w:hAnsi="Courier New"/>
          <w:sz w:val="16"/>
        </w:rPr>
        <w:t xml:space="preserve"> </w:t>
      </w:r>
      <w:r w:rsidRPr="001A78F1">
        <w:rPr>
          <w:rFonts w:ascii="Courier New" w:hAnsi="Courier New"/>
          <w:b/>
          <w:sz w:val="16"/>
        </w:rPr>
        <w:t>from</w:t>
      </w:r>
      <w:r w:rsidRPr="001A78F1">
        <w:rPr>
          <w:rFonts w:ascii="Courier New" w:hAnsi="Courier New"/>
          <w:sz w:val="16"/>
        </w:rPr>
        <w:t xml:space="preserve"> MyASN1_ParameterizedStuff </w:t>
      </w:r>
      <w:r w:rsidRPr="001A78F1">
        <w:rPr>
          <w:rFonts w:ascii="Courier New" w:hAnsi="Courier New"/>
          <w:b/>
          <w:sz w:val="16"/>
        </w:rPr>
        <w:t>language</w:t>
      </w:r>
      <w:r w:rsidRPr="001A78F1">
        <w:rPr>
          <w:rFonts w:ascii="Courier New" w:hAnsi="Courier New"/>
          <w:sz w:val="16"/>
        </w:rPr>
        <w:t xml:space="preserve"> </w:t>
      </w:r>
      <w:r w:rsidR="00FF4F19" w:rsidRPr="001A78F1">
        <w:rPr>
          <w:rFonts w:ascii="Courier New" w:hAnsi="Courier New"/>
          <w:sz w:val="16"/>
        </w:rPr>
        <w:t>"</w:t>
      </w:r>
      <w:r w:rsidRPr="001A78F1">
        <w:rPr>
          <w:rFonts w:ascii="Courier New" w:hAnsi="Courier New"/>
          <w:sz w:val="16"/>
        </w:rPr>
        <w:t>ASN.1:2008</w:t>
      </w:r>
      <w:r w:rsidR="00FF4F19" w:rsidRPr="001A78F1">
        <w:rPr>
          <w:rFonts w:ascii="Courier New" w:hAnsi="Courier New"/>
          <w:sz w:val="16"/>
        </w:rPr>
        <w:t>"</w:t>
      </w:r>
      <w:r w:rsidRPr="001A78F1">
        <w:rPr>
          <w:rFonts w:ascii="Courier New" w:hAnsi="Courier New"/>
          <w:sz w:val="16"/>
        </w:rPr>
        <w:t xml:space="preserve"> </w:t>
      </w:r>
      <w:r w:rsidRPr="001A78F1">
        <w:rPr>
          <w:rFonts w:ascii="Courier New" w:hAnsi="Courier New"/>
          <w:b/>
          <w:sz w:val="16"/>
        </w:rPr>
        <w:t>all</w:t>
      </w:r>
      <w:r w:rsidRPr="001A78F1">
        <w:rPr>
          <w:rFonts w:ascii="Courier New" w:hAnsi="Courier New"/>
          <w:sz w:val="16"/>
        </w:rPr>
        <w:t>;</w:t>
      </w:r>
    </w:p>
    <w:p w14:paraId="26FAD8FA"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062BA0D"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//auxiliary type definitions</w:t>
      </w:r>
    </w:p>
    <w:p w14:paraId="66884648"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w:t>
      </w:r>
      <w:r w:rsidRPr="001A78F1">
        <w:rPr>
          <w:rFonts w:ascii="Courier New" w:hAnsi="Courier New"/>
          <w:b/>
          <w:sz w:val="16"/>
        </w:rPr>
        <w:t>integer</w:t>
      </w:r>
      <w:r w:rsidRPr="001A78F1">
        <w:rPr>
          <w:rFonts w:ascii="Courier New" w:hAnsi="Courier New"/>
          <w:sz w:val="16"/>
        </w:rPr>
        <w:t xml:space="preserve"> Integer;</w:t>
      </w:r>
    </w:p>
    <w:p w14:paraId="14FD35E4"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10925BF" w14:textId="77777777" w:rsidR="00450048" w:rsidRPr="001A78F1"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w:t>
      </w:r>
      <w:r w:rsidRPr="001A78F1">
        <w:rPr>
          <w:rFonts w:ascii="Courier New" w:hAnsi="Courier New"/>
          <w:b/>
          <w:sz w:val="16"/>
        </w:rPr>
        <w:t>integer</w:t>
      </w:r>
      <w:r w:rsidRPr="001A78F1">
        <w:rPr>
          <w:rFonts w:ascii="Courier New" w:hAnsi="Courier New"/>
          <w:sz w:val="16"/>
        </w:rPr>
        <w:t xml:space="preserve"> OneorTwo ( 1, 2 );</w:t>
      </w:r>
    </w:p>
    <w:p w14:paraId="66F9F9E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EF449B7"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w:t>
      </w:r>
      <w:r w:rsidRPr="001A78F1">
        <w:rPr>
          <w:rFonts w:ascii="Courier New" w:hAnsi="Courier New"/>
          <w:b/>
          <w:sz w:val="16"/>
        </w:rPr>
        <w:t>record</w:t>
      </w:r>
      <w:r w:rsidRPr="001A78F1">
        <w:rPr>
          <w:rFonts w:ascii="Courier New" w:hAnsi="Courier New"/>
          <w:sz w:val="16"/>
        </w:rPr>
        <w:t xml:space="preserve"> MyRecord { </w:t>
      </w:r>
      <w:r w:rsidRPr="001A78F1">
        <w:rPr>
          <w:rFonts w:ascii="Courier New" w:hAnsi="Courier New"/>
          <w:b/>
          <w:sz w:val="16"/>
        </w:rPr>
        <w:t>integer</w:t>
      </w:r>
      <w:r w:rsidRPr="001A78F1">
        <w:rPr>
          <w:rFonts w:ascii="Courier New" w:hAnsi="Courier New"/>
          <w:sz w:val="16"/>
        </w:rPr>
        <w:t xml:space="preserve"> field1, </w:t>
      </w:r>
      <w:r w:rsidRPr="001A78F1">
        <w:rPr>
          <w:rFonts w:ascii="Courier New" w:hAnsi="Courier New"/>
          <w:b/>
          <w:sz w:val="16"/>
        </w:rPr>
        <w:t>integer</w:t>
      </w:r>
      <w:r w:rsidRPr="001A78F1">
        <w:rPr>
          <w:rFonts w:ascii="Courier New" w:hAnsi="Courier New"/>
          <w:sz w:val="16"/>
        </w:rPr>
        <w:t xml:space="preserve"> field2 </w:t>
      </w:r>
      <w:r w:rsidRPr="001A78F1">
        <w:rPr>
          <w:rFonts w:ascii="Courier New" w:hAnsi="Courier New"/>
          <w:b/>
          <w:sz w:val="16"/>
        </w:rPr>
        <w:t>optional</w:t>
      </w:r>
      <w:r w:rsidRPr="001A78F1">
        <w:rPr>
          <w:rFonts w:ascii="Courier New" w:hAnsi="Courier New"/>
          <w:sz w:val="16"/>
        </w:rPr>
        <w:t xml:space="preserve"> }</w:t>
      </w:r>
    </w:p>
    <w:p w14:paraId="1CBCB990"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F27991D"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MyRecord MyBroaderRestrictedRecord ( {0,</w:t>
      </w:r>
      <w:r w:rsidRPr="001A78F1">
        <w:rPr>
          <w:rFonts w:ascii="Courier New" w:hAnsi="Courier New"/>
          <w:b/>
          <w:sz w:val="16"/>
        </w:rPr>
        <w:t>omit</w:t>
      </w:r>
      <w:r w:rsidRPr="001A78F1">
        <w:rPr>
          <w:rFonts w:ascii="Courier New" w:hAnsi="Courier New"/>
          <w:sz w:val="16"/>
        </w:rPr>
        <w:t>}, {1,</w:t>
      </w:r>
      <w:r w:rsidRPr="001A78F1">
        <w:rPr>
          <w:rFonts w:ascii="Courier New" w:hAnsi="Courier New"/>
          <w:b/>
          <w:sz w:val="16"/>
        </w:rPr>
        <w:t>omit</w:t>
      </w:r>
      <w:r w:rsidRPr="001A78F1">
        <w:rPr>
          <w:rFonts w:ascii="Courier New" w:hAnsi="Courier New"/>
          <w:sz w:val="16"/>
        </w:rPr>
        <w:t>}, {2,</w:t>
      </w:r>
      <w:r w:rsidRPr="001A78F1">
        <w:rPr>
          <w:rFonts w:ascii="Courier New" w:hAnsi="Courier New"/>
          <w:b/>
          <w:sz w:val="16"/>
        </w:rPr>
        <w:t>omit</w:t>
      </w:r>
      <w:r w:rsidRPr="001A78F1">
        <w:rPr>
          <w:rFonts w:ascii="Courier New" w:hAnsi="Courier New"/>
          <w:sz w:val="16"/>
        </w:rPr>
        <w:t xml:space="preserve">}, {1,2} ) </w:t>
      </w:r>
    </w:p>
    <w:p w14:paraId="7D29B22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43A50425"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type</w:t>
      </w:r>
      <w:r w:rsidRPr="001A78F1">
        <w:rPr>
          <w:rFonts w:ascii="Courier New" w:hAnsi="Courier New"/>
          <w:sz w:val="16"/>
        </w:rPr>
        <w:t xml:space="preserve"> MyBroaderRestrictedRecord MyRestrictedRecord ( {0,</w:t>
      </w:r>
      <w:r w:rsidRPr="001A78F1">
        <w:rPr>
          <w:rFonts w:ascii="Courier New" w:hAnsi="Courier New"/>
          <w:b/>
          <w:sz w:val="16"/>
        </w:rPr>
        <w:t>omit</w:t>
      </w:r>
      <w:r w:rsidRPr="001A78F1">
        <w:rPr>
          <w:rFonts w:ascii="Courier New" w:hAnsi="Courier New"/>
          <w:sz w:val="16"/>
        </w:rPr>
        <w:t xml:space="preserve">},{1,2} ) </w:t>
      </w:r>
    </w:p>
    <w:p w14:paraId="2C9CE845"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A8756F7"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//uses of the imported ASN.1 definitions</w:t>
      </w:r>
    </w:p>
    <w:p w14:paraId="5520088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w:t>
      </w:r>
    </w:p>
    <w:p w14:paraId="48F4628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OneorTwo, MyRecord, MyRestrictedRecord &gt; MyConst1 := {</w:t>
      </w:r>
    </w:p>
    <w:p w14:paraId="6275EC47"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 := 0,</w:t>
      </w:r>
    </w:p>
    <w:p w14:paraId="60F641F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any other value than 0, 1 or 2 should cause an error</w:t>
      </w:r>
    </w:p>
    <w:p w14:paraId="624CDF2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 := { field1 := 0, field2 := omit }</w:t>
      </w:r>
    </w:p>
    <w:p w14:paraId="3A1A50E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any other value than {0,</w:t>
      </w:r>
      <w:r w:rsidRPr="001A78F1">
        <w:rPr>
          <w:rFonts w:ascii="Courier New" w:hAnsi="Courier New"/>
          <w:b/>
          <w:sz w:val="16"/>
        </w:rPr>
        <w:t>omit</w:t>
      </w:r>
      <w:r w:rsidRPr="001A78F1">
        <w:rPr>
          <w:rFonts w:ascii="Courier New" w:hAnsi="Courier New"/>
          <w:sz w:val="16"/>
        </w:rPr>
        <w:t>} or {1,2} should cause an error</w:t>
      </w:r>
    </w:p>
    <w:p w14:paraId="1E9FB24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w:t>
      </w:r>
    </w:p>
    <w:p w14:paraId="6F86EBE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6154A9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w:t>
      </w:r>
    </w:p>
    <w:p w14:paraId="19DB9A4A"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OneorTwo, </w:t>
      </w:r>
      <w:r w:rsidRPr="001A78F1">
        <w:rPr>
          <w:rFonts w:ascii="Courier New" w:hAnsi="Courier New"/>
          <w:b/>
          <w:sz w:val="16"/>
        </w:rPr>
        <w:t>integer</w:t>
      </w:r>
      <w:r w:rsidRPr="001A78F1">
        <w:rPr>
          <w:rFonts w:ascii="Courier New" w:hAnsi="Courier New"/>
          <w:sz w:val="16"/>
        </w:rPr>
        <w:t>, OneorTwo &gt; MyConst2 := {</w:t>
      </w:r>
    </w:p>
    <w:p w14:paraId="18BAC00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 := 0,</w:t>
      </w:r>
    </w:p>
    <w:p w14:paraId="4F65C0C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any other value than 0, 1 or 2 should cause an error</w:t>
      </w:r>
    </w:p>
    <w:p w14:paraId="0DA0A1C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 := 2</w:t>
      </w:r>
    </w:p>
    <w:p w14:paraId="666A2355"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 any other value than 0, 1 or 2 should cause an error</w:t>
      </w:r>
    </w:p>
    <w:p w14:paraId="10DA52E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w:t>
      </w:r>
    </w:p>
    <w:p w14:paraId="22AAB49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9DEF4CD"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w:t>
      </w:r>
    </w:p>
    <w:p w14:paraId="49621E2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OneorTwo, OneorTwo, OneorTwo &gt; MyConst3 := { 0, 2 }</w:t>
      </w:r>
    </w:p>
    <w:p w14:paraId="542CD660"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MyConst3 has the same value as MyConst2 (their type definitions are practically equal)</w:t>
      </w:r>
    </w:p>
    <w:p w14:paraId="572910E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D79E9DF"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w:t>
      </w:r>
    </w:p>
    <w:p w14:paraId="290DF13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OneorTwo, MyBroaderRestrictedRecord, MyRestrictedRecord &gt; MyConst4 := {</w:t>
      </w:r>
    </w:p>
    <w:p w14:paraId="16EAD532"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id := 0,</w:t>
      </w:r>
    </w:p>
    <w:p w14:paraId="4A01A453"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sz w:val="16"/>
        </w:rPr>
        <w:tab/>
        <w:t>message := {1,2}</w:t>
      </w:r>
    </w:p>
    <w:p w14:paraId="3C09D0B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w:t>
      </w:r>
    </w:p>
    <w:p w14:paraId="5F9961D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the type of MyConst4 practically denotes the same value set as the type of MyConst1</w:t>
      </w:r>
    </w:p>
    <w:p w14:paraId="1A4B28A9"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0638DAC"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 &lt; </w:t>
      </w:r>
      <w:r w:rsidRPr="001A78F1">
        <w:rPr>
          <w:rFonts w:ascii="Courier New" w:hAnsi="Courier New"/>
          <w:b/>
          <w:sz w:val="16"/>
        </w:rPr>
        <w:t>integer</w:t>
      </w:r>
      <w:r w:rsidRPr="001A78F1">
        <w:rPr>
          <w:rFonts w:ascii="Courier New" w:hAnsi="Courier New"/>
          <w:sz w:val="16"/>
        </w:rPr>
        <w:t xml:space="preserve"> , </w:t>
      </w:r>
      <w:r w:rsidRPr="001A78F1">
        <w:rPr>
          <w:rFonts w:ascii="Courier New" w:hAnsi="Courier New"/>
          <w:b/>
          <w:sz w:val="16"/>
        </w:rPr>
        <w:t>...</w:t>
      </w:r>
      <w:r w:rsidRPr="001A78F1">
        <w:rPr>
          <w:rFonts w:ascii="Courier New" w:hAnsi="Courier New"/>
          <w:sz w:val="16"/>
        </w:rPr>
        <w:t xml:space="preserve"> &gt; MyConst5 := ...</w:t>
      </w:r>
    </w:p>
    <w:p w14:paraId="163ED4C1"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This is OK as the built-in type integer is a subtype of itself</w:t>
      </w:r>
    </w:p>
    <w:p w14:paraId="0374BEB8" w14:textId="148D24CE"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(the first type parameter is used to constrain the field </w:t>
      </w:r>
      <w:r w:rsidR="00FF4F19" w:rsidRPr="001A78F1">
        <w:rPr>
          <w:rFonts w:ascii="Courier New" w:hAnsi="Courier New"/>
          <w:sz w:val="16"/>
        </w:rPr>
        <w:t>"</w:t>
      </w:r>
      <w:r w:rsidRPr="001A78F1">
        <w:rPr>
          <w:rFonts w:ascii="Courier New" w:hAnsi="Courier New"/>
          <w:sz w:val="16"/>
        </w:rPr>
        <w:t>id</w:t>
      </w:r>
      <w:r w:rsidR="00FF4F19" w:rsidRPr="001A78F1">
        <w:rPr>
          <w:rFonts w:ascii="Courier New" w:hAnsi="Courier New"/>
          <w:sz w:val="16"/>
        </w:rPr>
        <w:t>"</w:t>
      </w:r>
      <w:r w:rsidRPr="001A78F1">
        <w:rPr>
          <w:rFonts w:ascii="Courier New" w:hAnsi="Courier New"/>
          <w:sz w:val="16"/>
        </w:rPr>
        <w:t xml:space="preserve"> within the type definition)</w:t>
      </w:r>
    </w:p>
    <w:p w14:paraId="30C53AB6"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the here the id field would not be constrained by the parameter.</w:t>
      </w:r>
    </w:p>
    <w:p w14:paraId="196A35D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AA0CEF4"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 &lt; Integer , </w:t>
      </w:r>
      <w:r w:rsidRPr="001A78F1">
        <w:rPr>
          <w:rFonts w:ascii="Courier New" w:hAnsi="Courier New"/>
          <w:b/>
          <w:sz w:val="16"/>
        </w:rPr>
        <w:t>...</w:t>
      </w:r>
      <w:r w:rsidRPr="001A78F1">
        <w:rPr>
          <w:rFonts w:ascii="Courier New" w:hAnsi="Courier New"/>
          <w:sz w:val="16"/>
        </w:rPr>
        <w:t xml:space="preserve"> &gt; MyConst6 := ...</w:t>
      </w:r>
    </w:p>
    <w:p w14:paraId="2630298E"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This is OK as Integer is defined as subtype of </w:t>
      </w:r>
      <w:r w:rsidRPr="001A78F1">
        <w:rPr>
          <w:rFonts w:ascii="Courier New" w:hAnsi="Courier New"/>
          <w:b/>
          <w:sz w:val="16"/>
        </w:rPr>
        <w:t>integer</w:t>
      </w:r>
      <w:r w:rsidRPr="001A78F1">
        <w:rPr>
          <w:rFonts w:ascii="Courier New" w:hAnsi="Courier New"/>
          <w:sz w:val="16"/>
        </w:rPr>
        <w:t>,</w:t>
      </w:r>
    </w:p>
    <w:p w14:paraId="20B6E7EE"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even if they denote the same value set.</w:t>
      </w:r>
    </w:p>
    <w:p w14:paraId="23EC69E8"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3FA7B7F5" w14:textId="77777777" w:rsidR="00450048" w:rsidRPr="001A78F1"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r>
      <w:r w:rsidRPr="001A78F1">
        <w:rPr>
          <w:rFonts w:ascii="Courier New" w:hAnsi="Courier New"/>
          <w:b/>
          <w:sz w:val="16"/>
        </w:rPr>
        <w:t>const</w:t>
      </w:r>
      <w:r w:rsidRPr="001A78F1">
        <w:rPr>
          <w:rFonts w:ascii="Courier New" w:hAnsi="Courier New"/>
          <w:sz w:val="16"/>
        </w:rPr>
        <w:t xml:space="preserve"> ValueSet_Parameterized_ASN1_type</w:t>
      </w:r>
    </w:p>
    <w:p w14:paraId="20490135" w14:textId="77777777" w:rsidR="00450048" w:rsidRPr="001A78F1"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&lt; OneorTwo, MyRestrictedRecord, MyBroaderRestrictedRecord &gt; MyConst7 := ...</w:t>
      </w:r>
    </w:p>
    <w:p w14:paraId="2BC00182" w14:textId="77777777" w:rsidR="00450048" w:rsidRPr="001A78F1"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causes an error as MyBroaderRestrictedRecord is not a subtype of MyRestrictedRecord</w:t>
      </w:r>
    </w:p>
    <w:p w14:paraId="000694FF" w14:textId="77777777" w:rsidR="00450048" w:rsidRPr="001A78F1"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(the third type parameter is used to constrain the second type parameter in the field</w:t>
      </w:r>
    </w:p>
    <w:p w14:paraId="178EBA07" w14:textId="54E88346" w:rsidR="00450048" w:rsidRPr="001A78F1"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r>
      <w:r w:rsidRPr="001A78F1">
        <w:rPr>
          <w:rFonts w:ascii="Courier New" w:hAnsi="Courier New"/>
          <w:sz w:val="16"/>
        </w:rPr>
        <w:tab/>
        <w:t xml:space="preserve">// </w:t>
      </w:r>
      <w:r w:rsidR="00FF4F19" w:rsidRPr="001A78F1">
        <w:rPr>
          <w:rFonts w:ascii="Courier New" w:hAnsi="Courier New"/>
          <w:sz w:val="16"/>
        </w:rPr>
        <w:t>"</w:t>
      </w:r>
      <w:r w:rsidRPr="001A78F1">
        <w:rPr>
          <w:rFonts w:ascii="Courier New" w:hAnsi="Courier New"/>
          <w:sz w:val="16"/>
        </w:rPr>
        <w:t>message</w:t>
      </w:r>
      <w:r w:rsidR="00FF4F19" w:rsidRPr="001A78F1">
        <w:rPr>
          <w:rFonts w:ascii="Courier New" w:hAnsi="Courier New"/>
          <w:sz w:val="16"/>
        </w:rPr>
        <w:t>"</w:t>
      </w:r>
      <w:r w:rsidRPr="001A78F1">
        <w:rPr>
          <w:rFonts w:ascii="Courier New" w:hAnsi="Courier New"/>
          <w:sz w:val="16"/>
        </w:rPr>
        <w:t>)</w:t>
      </w:r>
    </w:p>
    <w:p w14:paraId="59836BA5"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1C57CEB" w14:textId="77777777" w:rsidR="00450048" w:rsidRPr="001A78F1"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1A78F1">
        <w:rPr>
          <w:rFonts w:ascii="Courier New" w:hAnsi="Courier New"/>
          <w:sz w:val="16"/>
        </w:rPr>
        <w:tab/>
        <w:t>}</w:t>
      </w:r>
    </w:p>
    <w:p w14:paraId="597261D8" w14:textId="77777777" w:rsidR="00750E6B" w:rsidRPr="001A78F1" w:rsidRDefault="00750E6B"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6D840DA6" w14:textId="77777777" w:rsidR="009E3662" w:rsidRPr="001A78F1" w:rsidRDefault="009E3662" w:rsidP="00BF4959">
      <w:pPr>
        <w:keepNext/>
        <w:keepLines/>
        <w:rPr>
          <w:color w:val="000000"/>
        </w:rPr>
      </w:pPr>
      <w:r w:rsidRPr="001A78F1">
        <w:rPr>
          <w:color w:val="000000"/>
        </w:rPr>
        <w:t xml:space="preserve">All other parameterized </w:t>
      </w:r>
      <w:r w:rsidRPr="001A78F1">
        <w:t>ASN</w:t>
      </w:r>
      <w:r w:rsidRPr="001A78F1">
        <w:rPr>
          <w:color w:val="000000"/>
        </w:rPr>
        <w:t xml:space="preserve">.1 definitions, not specified in the previous paragraphs of this clause, shall not be imported to and referenced in </w:t>
      </w:r>
      <w:r w:rsidRPr="001A78F1">
        <w:t>TTCN</w:t>
      </w:r>
      <w:r w:rsidRPr="001A78F1">
        <w:rPr>
          <w:color w:val="000000"/>
        </w:rPr>
        <w:t>-3 modules.</w:t>
      </w:r>
    </w:p>
    <w:p w14:paraId="7E0C7E74" w14:textId="77777777" w:rsidR="009E3662" w:rsidRPr="001A78F1" w:rsidRDefault="009E3662" w:rsidP="009E3662">
      <w:pPr>
        <w:keepNext/>
        <w:rPr>
          <w:color w:val="000000"/>
        </w:rPr>
      </w:pPr>
      <w:r w:rsidRPr="001A78F1">
        <w:rPr>
          <w:color w:val="000000"/>
        </w:rPr>
        <w:t xml:space="preserve">For example the following is not legal because it would associate a </w:t>
      </w:r>
      <w:r w:rsidRPr="001A78F1">
        <w:t>TTCN-3</w:t>
      </w:r>
      <w:r w:rsidRPr="001A78F1">
        <w:rPr>
          <w:color w:val="000000"/>
        </w:rPr>
        <w:t xml:space="preserve"> type which should take an </w:t>
      </w:r>
      <w:r w:rsidRPr="001A78F1">
        <w:t>ASN.1</w:t>
      </w:r>
      <w:r w:rsidRPr="001A78F1">
        <w:rPr>
          <w:color w:val="000000"/>
        </w:rPr>
        <w:t xml:space="preserve"> object set as an actual parameter.</w:t>
      </w:r>
    </w:p>
    <w:p w14:paraId="405C30BC" w14:textId="77777777" w:rsidR="009E3662" w:rsidRPr="001A78F1" w:rsidRDefault="009E3662" w:rsidP="009E3662">
      <w:pPr>
        <w:pStyle w:val="PL"/>
        <w:keepNext/>
        <w:tabs>
          <w:tab w:val="clear" w:pos="384"/>
        </w:tabs>
        <w:ind w:left="284"/>
        <w:rPr>
          <w:noProof w:val="0"/>
          <w:color w:val="000000"/>
        </w:rPr>
      </w:pPr>
      <w:r w:rsidRPr="001A78F1">
        <w:rPr>
          <w:b/>
          <w:noProof w:val="0"/>
          <w:color w:val="000000"/>
        </w:rPr>
        <w:tab/>
      </w:r>
      <w:r w:rsidRPr="001A78F1">
        <w:rPr>
          <w:noProof w:val="0"/>
          <w:color w:val="000000"/>
        </w:rPr>
        <w:t>MyASN1module DEFINITIONS ::=</w:t>
      </w:r>
    </w:p>
    <w:p w14:paraId="2BC67B3C" w14:textId="77777777" w:rsidR="009E3662" w:rsidRPr="001A78F1" w:rsidRDefault="009E3662" w:rsidP="009E3662">
      <w:pPr>
        <w:pStyle w:val="PL"/>
        <w:tabs>
          <w:tab w:val="clear" w:pos="384"/>
        </w:tabs>
        <w:ind w:left="284"/>
        <w:rPr>
          <w:noProof w:val="0"/>
          <w:color w:val="000000"/>
        </w:rPr>
      </w:pPr>
      <w:r w:rsidRPr="001A78F1">
        <w:rPr>
          <w:noProof w:val="0"/>
          <w:color w:val="000000"/>
        </w:rPr>
        <w:tab/>
        <w:t>BEGIN</w:t>
      </w:r>
    </w:p>
    <w:p w14:paraId="78726597" w14:textId="77777777" w:rsidR="009E3662" w:rsidRPr="001A78F1" w:rsidRDefault="009E3662" w:rsidP="009E3662">
      <w:pPr>
        <w:pStyle w:val="PL"/>
        <w:tabs>
          <w:tab w:val="clear" w:pos="384"/>
        </w:tabs>
        <w:ind w:left="284"/>
        <w:rPr>
          <w:noProof w:val="0"/>
          <w:color w:val="000000"/>
        </w:rPr>
      </w:pPr>
      <w:r w:rsidRPr="001A78F1">
        <w:rPr>
          <w:noProof w:val="0"/>
          <w:color w:val="000000"/>
        </w:rPr>
        <w:tab/>
      </w:r>
      <w:r w:rsidRPr="001A78F1">
        <w:rPr>
          <w:noProof w:val="0"/>
          <w:color w:val="000000"/>
        </w:rPr>
        <w:tab/>
        <w:t xml:space="preserve">-- </w:t>
      </w:r>
      <w:r w:rsidRPr="001A78F1">
        <w:rPr>
          <w:noProof w:val="0"/>
        </w:rPr>
        <w:t>ASN.1</w:t>
      </w:r>
      <w:r w:rsidRPr="001A78F1">
        <w:rPr>
          <w:noProof w:val="0"/>
          <w:color w:val="000000"/>
        </w:rPr>
        <w:t xml:space="preserve"> Module definition</w:t>
      </w:r>
    </w:p>
    <w:p w14:paraId="57B045EB" w14:textId="77777777" w:rsidR="009E3662" w:rsidRPr="001A78F1" w:rsidRDefault="009E3662" w:rsidP="009E3662">
      <w:pPr>
        <w:pStyle w:val="PL"/>
        <w:tabs>
          <w:tab w:val="clear" w:pos="384"/>
        </w:tabs>
        <w:ind w:left="284"/>
        <w:rPr>
          <w:noProof w:val="0"/>
          <w:color w:val="000000"/>
        </w:rPr>
      </w:pPr>
    </w:p>
    <w:p w14:paraId="20773026"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Information object class definition</w:t>
      </w:r>
    </w:p>
    <w:p w14:paraId="177EEB3D"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MESSAGE ::= CLASS { &amp;msgTypeValue</w:t>
      </w:r>
      <w:r w:rsidRPr="001A78F1">
        <w:rPr>
          <w:noProof w:val="0"/>
          <w:color w:val="000000"/>
        </w:rPr>
        <w:tab/>
        <w:t>INTEGER UNIQUE,</w:t>
      </w:r>
    </w:p>
    <w:p w14:paraId="7B1336EF"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&amp;MsgFields}</w:t>
      </w:r>
    </w:p>
    <w:p w14:paraId="2B2F5C5F" w14:textId="77777777" w:rsidR="009E3662" w:rsidRPr="001A78F1" w:rsidRDefault="009E3662" w:rsidP="009E3662">
      <w:pPr>
        <w:pStyle w:val="PL"/>
        <w:rPr>
          <w:noProof w:val="0"/>
          <w:color w:val="000000"/>
        </w:rPr>
      </w:pPr>
    </w:p>
    <w:p w14:paraId="52F77191" w14:textId="77777777" w:rsidR="009E3662" w:rsidRPr="001A78F1" w:rsidRDefault="009E3662" w:rsidP="0010478E">
      <w:pPr>
        <w:pStyle w:val="PL"/>
        <w:keepNext/>
        <w:rPr>
          <w:noProof w:val="0"/>
          <w:color w:val="000000"/>
        </w:rPr>
      </w:pPr>
      <w:r w:rsidRPr="001A78F1">
        <w:rPr>
          <w:noProof w:val="0"/>
          <w:color w:val="000000"/>
        </w:rPr>
        <w:tab/>
      </w:r>
      <w:r w:rsidRPr="001A78F1">
        <w:rPr>
          <w:noProof w:val="0"/>
          <w:color w:val="000000"/>
        </w:rPr>
        <w:tab/>
        <w:t>-- Information object definition</w:t>
      </w:r>
    </w:p>
    <w:p w14:paraId="79CCA555" w14:textId="77777777" w:rsidR="009E3662" w:rsidRPr="001A78F1" w:rsidRDefault="009E3662" w:rsidP="0010478E">
      <w:pPr>
        <w:pStyle w:val="PL"/>
        <w:keepNext/>
        <w:rPr>
          <w:noProof w:val="0"/>
          <w:color w:val="000000"/>
        </w:rPr>
      </w:pPr>
      <w:r w:rsidRPr="001A78F1">
        <w:rPr>
          <w:noProof w:val="0"/>
          <w:color w:val="000000"/>
        </w:rPr>
        <w:tab/>
      </w:r>
      <w:r w:rsidRPr="001A78F1">
        <w:rPr>
          <w:noProof w:val="0"/>
          <w:color w:val="000000"/>
        </w:rPr>
        <w:tab/>
        <w:t>setupMessage MESSAGE ::= {</w:t>
      </w:r>
      <w:r w:rsidRPr="001A78F1">
        <w:rPr>
          <w:noProof w:val="0"/>
          <w:color w:val="000000"/>
        </w:rPr>
        <w:tab/>
        <w:t>&amp;msgTypeValue</w:t>
      </w:r>
      <w:r w:rsidRPr="001A78F1">
        <w:rPr>
          <w:noProof w:val="0"/>
          <w:color w:val="000000"/>
        </w:rPr>
        <w:tab/>
      </w:r>
      <w:r w:rsidRPr="001A78F1">
        <w:rPr>
          <w:noProof w:val="0"/>
          <w:color w:val="000000"/>
        </w:rPr>
        <w:tab/>
        <w:t>1,</w:t>
      </w:r>
    </w:p>
    <w:p w14:paraId="3AEFB008" w14:textId="77777777" w:rsidR="009E3662" w:rsidRPr="001A78F1" w:rsidRDefault="009E3662" w:rsidP="009E3662">
      <w:pPr>
        <w:pStyle w:val="PL"/>
        <w:rPr>
          <w:noProof w:val="0"/>
          <w:color w:val="000000"/>
        </w:rPr>
      </w:pPr>
      <w:r w:rsidRPr="001A78F1">
        <w:rPr>
          <w:noProof w:val="0"/>
          <w:color w:val="000000"/>
        </w:rPr>
        <w:tab/>
        <w:t xml:space="preserve"> </w:t>
      </w:r>
      <w:r w:rsidRPr="001A78F1">
        <w:rPr>
          <w:noProof w:val="0"/>
          <w:color w:val="000000"/>
        </w:rPr>
        <w:tab/>
        <w:t xml:space="preserve"> </w:t>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&amp;MsgFields</w:t>
      </w:r>
      <w:r w:rsidRPr="001A78F1">
        <w:rPr>
          <w:noProof w:val="0"/>
          <w:color w:val="000000"/>
        </w:rPr>
        <w:tab/>
      </w:r>
      <w:r w:rsidRPr="001A78F1">
        <w:rPr>
          <w:noProof w:val="0"/>
          <w:color w:val="000000"/>
        </w:rPr>
        <w:tab/>
      </w:r>
      <w:r w:rsidRPr="001A78F1">
        <w:rPr>
          <w:noProof w:val="0"/>
          <w:color w:val="000000"/>
        </w:rPr>
        <w:tab/>
        <w:t>OCTET STRING}</w:t>
      </w:r>
    </w:p>
    <w:p w14:paraId="1840EA04" w14:textId="77777777" w:rsidR="009E3662" w:rsidRPr="001A78F1" w:rsidRDefault="009E3662" w:rsidP="009E3662">
      <w:pPr>
        <w:pStyle w:val="PL"/>
        <w:rPr>
          <w:noProof w:val="0"/>
          <w:color w:val="000000"/>
        </w:rPr>
      </w:pPr>
      <w:r w:rsidRPr="001A78F1">
        <w:rPr>
          <w:noProof w:val="0"/>
          <w:color w:val="000000"/>
        </w:rPr>
        <w:lastRenderedPageBreak/>
        <w:tab/>
      </w:r>
    </w:p>
    <w:p w14:paraId="0D5E5D65"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setupAckMessage MESSAGE ::= {</w:t>
      </w:r>
      <w:r w:rsidRPr="001A78F1">
        <w:rPr>
          <w:noProof w:val="0"/>
          <w:color w:val="000000"/>
        </w:rPr>
        <w:tab/>
        <w:t>&amp;msgTypeValue</w:t>
      </w:r>
      <w:r w:rsidRPr="001A78F1">
        <w:rPr>
          <w:noProof w:val="0"/>
          <w:color w:val="000000"/>
        </w:rPr>
        <w:tab/>
        <w:t>2,</w:t>
      </w:r>
    </w:p>
    <w:p w14:paraId="7831992B"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&amp;MsgFields</w:t>
      </w:r>
      <w:r w:rsidRPr="001A78F1">
        <w:rPr>
          <w:noProof w:val="0"/>
          <w:color w:val="000000"/>
        </w:rPr>
        <w:tab/>
      </w:r>
      <w:r w:rsidRPr="001A78F1">
        <w:rPr>
          <w:noProof w:val="0"/>
          <w:color w:val="000000"/>
        </w:rPr>
        <w:tab/>
        <w:t>BOOLEAN}</w:t>
      </w:r>
    </w:p>
    <w:p w14:paraId="21CE10A4" w14:textId="77777777" w:rsidR="009E3662" w:rsidRPr="001A78F1" w:rsidRDefault="009E3662" w:rsidP="009E3662">
      <w:pPr>
        <w:pStyle w:val="PL"/>
        <w:rPr>
          <w:noProof w:val="0"/>
          <w:color w:val="000000"/>
        </w:rPr>
      </w:pPr>
    </w:p>
    <w:p w14:paraId="79612D87"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Information object set definition</w:t>
      </w:r>
    </w:p>
    <w:p w14:paraId="201C9EF6"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MyProtocol MESSAGE ::= {setupMessage | setupAckMessage}</w:t>
      </w:r>
    </w:p>
    <w:p w14:paraId="050B1438" w14:textId="77777777" w:rsidR="009E3662" w:rsidRPr="001A78F1" w:rsidRDefault="009E3662" w:rsidP="009E3662">
      <w:pPr>
        <w:pStyle w:val="PL"/>
        <w:rPr>
          <w:noProof w:val="0"/>
          <w:color w:val="000000"/>
        </w:rPr>
      </w:pPr>
    </w:p>
    <w:p w14:paraId="15135B73" w14:textId="77777777" w:rsidR="009E3662" w:rsidRPr="001A78F1" w:rsidRDefault="009E3662" w:rsidP="00366CC7">
      <w:pPr>
        <w:pStyle w:val="PL"/>
        <w:keepNext/>
        <w:rPr>
          <w:noProof w:val="0"/>
          <w:color w:val="000000"/>
        </w:rPr>
      </w:pPr>
      <w:r w:rsidRPr="001A78F1">
        <w:rPr>
          <w:noProof w:val="0"/>
          <w:color w:val="000000"/>
        </w:rPr>
        <w:tab/>
      </w:r>
      <w:r w:rsidRPr="001A78F1">
        <w:rPr>
          <w:noProof w:val="0"/>
          <w:color w:val="000000"/>
        </w:rPr>
        <w:tab/>
        <w:t xml:space="preserve">-- </w:t>
      </w:r>
      <w:r w:rsidRPr="001A78F1">
        <w:rPr>
          <w:noProof w:val="0"/>
        </w:rPr>
        <w:t>ASN.1</w:t>
      </w:r>
      <w:r w:rsidRPr="001A78F1">
        <w:rPr>
          <w:noProof w:val="0"/>
          <w:color w:val="000000"/>
        </w:rPr>
        <w:t xml:space="preserve"> type constrained by object set</w:t>
      </w:r>
    </w:p>
    <w:p w14:paraId="22A7F99C"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MyMessage{ MESSAGE : MsgSet} ::= SEQUENCE </w:t>
      </w:r>
    </w:p>
    <w:p w14:paraId="211F9D4E"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w:t>
      </w:r>
    </w:p>
    <w:p w14:paraId="54E285B0"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t>code</w:t>
      </w:r>
      <w:r w:rsidRPr="001A78F1">
        <w:rPr>
          <w:noProof w:val="0"/>
          <w:color w:val="000000"/>
        </w:rPr>
        <w:tab/>
        <w:t>MESSAGE.&amp;msgTypeValue({MsgSet}),</w:t>
      </w:r>
    </w:p>
    <w:p w14:paraId="112F8E4D"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t>Type MESSAGE.&amp;MsgFields({MsgSet})</w:t>
      </w:r>
    </w:p>
    <w:p w14:paraId="6872DFE2"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w:t>
      </w:r>
    </w:p>
    <w:p w14:paraId="1A03DEFC" w14:textId="77777777" w:rsidR="009E3662" w:rsidRPr="001A78F1" w:rsidRDefault="009E3662" w:rsidP="009E3662">
      <w:pPr>
        <w:pStyle w:val="PL"/>
        <w:rPr>
          <w:noProof w:val="0"/>
          <w:color w:val="000000"/>
        </w:rPr>
      </w:pPr>
      <w:r w:rsidRPr="001A78F1">
        <w:rPr>
          <w:noProof w:val="0"/>
          <w:color w:val="000000"/>
        </w:rPr>
        <w:tab/>
      </w:r>
      <w:r w:rsidRPr="001A78F1">
        <w:rPr>
          <w:noProof w:val="0"/>
        </w:rPr>
        <w:t>END</w:t>
      </w:r>
    </w:p>
    <w:p w14:paraId="218E2305" w14:textId="77777777" w:rsidR="009E3662" w:rsidRPr="001A78F1" w:rsidRDefault="009E3662" w:rsidP="009E3662">
      <w:pPr>
        <w:pStyle w:val="PL"/>
        <w:rPr>
          <w:noProof w:val="0"/>
          <w:color w:val="000000"/>
        </w:rPr>
      </w:pPr>
    </w:p>
    <w:p w14:paraId="64E23681" w14:textId="77777777" w:rsidR="009E3662" w:rsidRPr="001A78F1" w:rsidRDefault="009E3662" w:rsidP="009E3662">
      <w:pPr>
        <w:pStyle w:val="PL"/>
        <w:rPr>
          <w:noProof w:val="0"/>
          <w:color w:val="000000"/>
        </w:rPr>
      </w:pPr>
      <w:r w:rsidRPr="001A78F1">
        <w:rPr>
          <w:noProof w:val="0"/>
          <w:color w:val="000000"/>
        </w:rPr>
        <w:tab/>
      </w:r>
      <w:r w:rsidRPr="001A78F1">
        <w:rPr>
          <w:b/>
          <w:noProof w:val="0"/>
          <w:color w:val="000000"/>
        </w:rPr>
        <w:t>module</w:t>
      </w:r>
      <w:r w:rsidRPr="001A78F1">
        <w:rPr>
          <w:noProof w:val="0"/>
          <w:color w:val="000000"/>
        </w:rPr>
        <w:t xml:space="preserve"> MyTTCNModule</w:t>
      </w:r>
    </w:p>
    <w:p w14:paraId="5551DBD6" w14:textId="77777777" w:rsidR="009E3662" w:rsidRPr="001A78F1" w:rsidRDefault="009E3662" w:rsidP="009E3662">
      <w:pPr>
        <w:pStyle w:val="PL"/>
        <w:rPr>
          <w:noProof w:val="0"/>
          <w:color w:val="000000"/>
        </w:rPr>
      </w:pPr>
      <w:r w:rsidRPr="001A78F1">
        <w:rPr>
          <w:noProof w:val="0"/>
          <w:color w:val="000000"/>
        </w:rPr>
        <w:tab/>
        <w:t>{</w:t>
      </w:r>
    </w:p>
    <w:p w14:paraId="406B8CF0"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w:t>
      </w:r>
      <w:r w:rsidRPr="001A78F1">
        <w:rPr>
          <w:noProof w:val="0"/>
        </w:rPr>
        <w:t>TTCN</w:t>
      </w:r>
      <w:r w:rsidRPr="001A78F1">
        <w:rPr>
          <w:noProof w:val="0"/>
          <w:color w:val="000000"/>
        </w:rPr>
        <w:t>-3 module definition</w:t>
      </w:r>
    </w:p>
    <w:p w14:paraId="790AB81D" w14:textId="404646B6"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b/>
          <w:noProof w:val="0"/>
          <w:color w:val="000000"/>
        </w:rPr>
        <w:t>import from</w:t>
      </w:r>
      <w:r w:rsidRPr="001A78F1">
        <w:rPr>
          <w:noProof w:val="0"/>
          <w:color w:val="000000"/>
        </w:rPr>
        <w:t xml:space="preserve"> MyASN1module </w:t>
      </w:r>
      <w:r w:rsidRPr="001A78F1">
        <w:rPr>
          <w:b/>
          <w:noProof w:val="0"/>
          <w:color w:val="000000"/>
        </w:rPr>
        <w:t>language</w:t>
      </w:r>
      <w:r w:rsidRPr="001A78F1">
        <w:rPr>
          <w:noProof w:val="0"/>
          <w:color w:val="000000"/>
        </w:rPr>
        <w:t xml:space="preserve"> </w:t>
      </w:r>
      <w:r w:rsidR="00FF4F19" w:rsidRPr="001A78F1">
        <w:rPr>
          <w:noProof w:val="0"/>
          <w:color w:val="000000"/>
        </w:rPr>
        <w:t>"</w:t>
      </w:r>
      <w:r w:rsidRPr="001A78F1">
        <w:rPr>
          <w:noProof w:val="0"/>
        </w:rPr>
        <w:t>ASN.1</w:t>
      </w:r>
      <w:r w:rsidRPr="001A78F1">
        <w:rPr>
          <w:noProof w:val="0"/>
          <w:color w:val="000000"/>
        </w:rPr>
        <w:t>:2002</w:t>
      </w:r>
      <w:r w:rsidR="00FF4F19" w:rsidRPr="001A78F1">
        <w:rPr>
          <w:noProof w:val="0"/>
          <w:color w:val="000000"/>
        </w:rPr>
        <w:t>"</w:t>
      </w:r>
      <w:r w:rsidRPr="001A78F1">
        <w:rPr>
          <w:noProof w:val="0"/>
          <w:color w:val="000000"/>
        </w:rPr>
        <w:t xml:space="preserve"> </w:t>
      </w:r>
      <w:r w:rsidRPr="001A78F1">
        <w:rPr>
          <w:b/>
          <w:noProof w:val="0"/>
          <w:color w:val="000000"/>
        </w:rPr>
        <w:t>all</w:t>
      </w:r>
      <w:r w:rsidRPr="001A78F1">
        <w:rPr>
          <w:noProof w:val="0"/>
          <w:color w:val="000000"/>
        </w:rPr>
        <w:t>;</w:t>
      </w:r>
    </w:p>
    <w:p w14:paraId="2B462414" w14:textId="77777777" w:rsidR="009E3662" w:rsidRPr="001A78F1" w:rsidRDefault="009E3662" w:rsidP="009E3662">
      <w:pPr>
        <w:pStyle w:val="PL"/>
        <w:rPr>
          <w:noProof w:val="0"/>
          <w:color w:val="000000"/>
        </w:rPr>
      </w:pPr>
    </w:p>
    <w:p w14:paraId="3CE2CA57"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Illegal </w:t>
      </w:r>
      <w:r w:rsidRPr="001A78F1">
        <w:rPr>
          <w:noProof w:val="0"/>
        </w:rPr>
        <w:t>TTCN</w:t>
      </w:r>
      <w:r w:rsidRPr="001A78F1">
        <w:rPr>
          <w:noProof w:val="0"/>
          <w:color w:val="000000"/>
        </w:rPr>
        <w:t>-3 type with object set as parameter</w:t>
      </w:r>
    </w:p>
    <w:p w14:paraId="6379327C"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b/>
          <w:noProof w:val="0"/>
          <w:color w:val="000000"/>
        </w:rPr>
        <w:t>type</w:t>
      </w:r>
      <w:r w:rsidRPr="001A78F1">
        <w:rPr>
          <w:noProof w:val="0"/>
          <w:color w:val="000000"/>
        </w:rPr>
        <w:t xml:space="preserve"> </w:t>
      </w:r>
      <w:r w:rsidRPr="001A78F1">
        <w:rPr>
          <w:b/>
          <w:noProof w:val="0"/>
          <w:color w:val="000000"/>
        </w:rPr>
        <w:t>record</w:t>
      </w:r>
      <w:r w:rsidRPr="001A78F1">
        <w:rPr>
          <w:noProof w:val="0"/>
          <w:color w:val="000000"/>
        </w:rPr>
        <w:t xml:space="preserve"> Q(MESSAGE MyMsgSet) ::= {</w:t>
      </w:r>
      <w:r w:rsidRPr="001A78F1">
        <w:rPr>
          <w:noProof w:val="0"/>
          <w:color w:val="000000"/>
        </w:rPr>
        <w:tab/>
        <w:t xml:space="preserve">Z </w:t>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field1</w:t>
      </w:r>
      <w:r w:rsidRPr="001A78F1">
        <w:rPr>
          <w:b/>
          <w:noProof w:val="0"/>
          <w:color w:val="000000"/>
        </w:rPr>
        <w:t>,</w:t>
      </w:r>
    </w:p>
    <w:p w14:paraId="3B92B8CE"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MyMessage(MyMsgSet)</w:t>
      </w:r>
      <w:r w:rsidRPr="001A78F1">
        <w:rPr>
          <w:noProof w:val="0"/>
          <w:color w:val="000000"/>
        </w:rPr>
        <w:tab/>
        <w:t>field2}</w:t>
      </w:r>
    </w:p>
    <w:p w14:paraId="06C8970C" w14:textId="77777777" w:rsidR="009E3662" w:rsidRPr="001A78F1" w:rsidRDefault="009E3662" w:rsidP="009E3662">
      <w:pPr>
        <w:pStyle w:val="PL"/>
        <w:rPr>
          <w:noProof w:val="0"/>
          <w:color w:val="000000"/>
        </w:rPr>
      </w:pPr>
      <w:r w:rsidRPr="001A78F1">
        <w:rPr>
          <w:noProof w:val="0"/>
          <w:color w:val="000000"/>
        </w:rPr>
        <w:tab/>
        <w:t>}</w:t>
      </w:r>
    </w:p>
    <w:p w14:paraId="58576387" w14:textId="77777777" w:rsidR="009E3662" w:rsidRPr="001A78F1" w:rsidRDefault="009E3662" w:rsidP="009E3662">
      <w:pPr>
        <w:pStyle w:val="PL"/>
        <w:rPr>
          <w:noProof w:val="0"/>
          <w:color w:val="000000"/>
        </w:rPr>
      </w:pPr>
    </w:p>
    <w:p w14:paraId="2B92066A" w14:textId="77777777" w:rsidR="009E3662" w:rsidRPr="001A78F1" w:rsidRDefault="009E3662" w:rsidP="009E3662">
      <w:pPr>
        <w:keepNext/>
        <w:keepLines/>
        <w:rPr>
          <w:color w:val="000000"/>
        </w:rPr>
      </w:pPr>
      <w:r w:rsidRPr="001A78F1">
        <w:rPr>
          <w:color w:val="000000"/>
        </w:rPr>
        <w:t xml:space="preserve">To make this a legal definition the extra </w:t>
      </w:r>
      <w:r w:rsidRPr="001A78F1">
        <w:t>ASN.1</w:t>
      </w:r>
      <w:r w:rsidRPr="001A78F1">
        <w:rPr>
          <w:color w:val="000000"/>
        </w:rPr>
        <w:t xml:space="preserve"> type My Message1 has to be defined as shown below. This resolves the information object set parameterization and can therefore be directly used in the </w:t>
      </w:r>
      <w:r w:rsidRPr="001A78F1">
        <w:t>TTCN-3</w:t>
      </w:r>
      <w:r w:rsidRPr="001A78F1">
        <w:rPr>
          <w:color w:val="000000"/>
        </w:rPr>
        <w:t xml:space="preserve"> module.</w:t>
      </w:r>
    </w:p>
    <w:p w14:paraId="1C0CD837" w14:textId="77777777" w:rsidR="009E3662" w:rsidRPr="001A78F1" w:rsidRDefault="009E3662" w:rsidP="009E3662">
      <w:pPr>
        <w:pStyle w:val="PL"/>
        <w:keepNext/>
        <w:keepLines/>
        <w:rPr>
          <w:noProof w:val="0"/>
          <w:color w:val="000000"/>
        </w:rPr>
      </w:pPr>
      <w:r w:rsidRPr="001A78F1">
        <w:rPr>
          <w:noProof w:val="0"/>
          <w:color w:val="000000"/>
        </w:rPr>
        <w:tab/>
        <w:t>MyASN1module DEFINITIONS ::=</w:t>
      </w:r>
    </w:p>
    <w:p w14:paraId="33CF894D" w14:textId="77777777" w:rsidR="009E3662" w:rsidRPr="001A78F1" w:rsidRDefault="009E3662" w:rsidP="009E3662">
      <w:pPr>
        <w:pStyle w:val="PL"/>
        <w:keepNext/>
        <w:keepLines/>
        <w:rPr>
          <w:noProof w:val="0"/>
          <w:color w:val="000000"/>
        </w:rPr>
      </w:pPr>
      <w:r w:rsidRPr="001A78F1">
        <w:rPr>
          <w:noProof w:val="0"/>
          <w:color w:val="000000"/>
        </w:rPr>
        <w:tab/>
        <w:t>BEGIN</w:t>
      </w:r>
    </w:p>
    <w:p w14:paraId="3BD32836" w14:textId="77777777" w:rsidR="009E3662" w:rsidRPr="001A78F1" w:rsidRDefault="009E3662" w:rsidP="009E3662">
      <w:pPr>
        <w:pStyle w:val="PL"/>
        <w:keepNext/>
        <w:keepLines/>
        <w:rPr>
          <w:noProof w:val="0"/>
          <w:color w:val="000000"/>
        </w:rPr>
      </w:pPr>
      <w:r w:rsidRPr="001A78F1">
        <w:rPr>
          <w:noProof w:val="0"/>
          <w:color w:val="000000"/>
        </w:rPr>
        <w:tab/>
      </w:r>
      <w:r w:rsidRPr="001A78F1">
        <w:rPr>
          <w:noProof w:val="0"/>
          <w:color w:val="000000"/>
        </w:rPr>
        <w:tab/>
        <w:t xml:space="preserve">-- </w:t>
      </w:r>
      <w:r w:rsidRPr="001A78F1">
        <w:rPr>
          <w:noProof w:val="0"/>
        </w:rPr>
        <w:t>ASN.1</w:t>
      </w:r>
      <w:r w:rsidRPr="001A78F1">
        <w:rPr>
          <w:noProof w:val="0"/>
          <w:color w:val="000000"/>
        </w:rPr>
        <w:t xml:space="preserve"> Module definition</w:t>
      </w:r>
    </w:p>
    <w:p w14:paraId="2EBA8645" w14:textId="77777777" w:rsidR="009E3662" w:rsidRPr="001A78F1" w:rsidRDefault="009E3662" w:rsidP="009E3662">
      <w:pPr>
        <w:pStyle w:val="PL"/>
        <w:keepNext/>
        <w:keepLines/>
        <w:rPr>
          <w:noProof w:val="0"/>
          <w:color w:val="000000"/>
        </w:rPr>
      </w:pPr>
    </w:p>
    <w:p w14:paraId="44BDD910" w14:textId="77777777" w:rsidR="009E3662" w:rsidRPr="001A78F1" w:rsidRDefault="009E3662" w:rsidP="009E3662">
      <w:pPr>
        <w:pStyle w:val="PL"/>
        <w:keepNext/>
        <w:keepLines/>
        <w:rPr>
          <w:noProof w:val="0"/>
          <w:color w:val="000000"/>
        </w:rPr>
      </w:pPr>
      <w:r w:rsidRPr="001A78F1">
        <w:rPr>
          <w:noProof w:val="0"/>
          <w:color w:val="000000"/>
        </w:rPr>
        <w:tab/>
      </w:r>
      <w:r w:rsidRPr="001A78F1">
        <w:rPr>
          <w:noProof w:val="0"/>
          <w:color w:val="000000"/>
        </w:rPr>
        <w:tab/>
        <w:t>…</w:t>
      </w:r>
    </w:p>
    <w:p w14:paraId="423D060A" w14:textId="77777777" w:rsidR="009E3662" w:rsidRPr="001A78F1" w:rsidRDefault="009E3662" w:rsidP="009E3662">
      <w:pPr>
        <w:pStyle w:val="PL"/>
        <w:keepNext/>
        <w:keepLines/>
        <w:rPr>
          <w:noProof w:val="0"/>
          <w:color w:val="000000"/>
        </w:rPr>
      </w:pPr>
      <w:r w:rsidRPr="001A78F1">
        <w:rPr>
          <w:noProof w:val="0"/>
          <w:color w:val="000000"/>
        </w:rPr>
        <w:tab/>
      </w:r>
    </w:p>
    <w:p w14:paraId="3A1D958F" w14:textId="77777777" w:rsidR="009E3662" w:rsidRPr="001A78F1" w:rsidRDefault="009E3662" w:rsidP="009E3662">
      <w:pPr>
        <w:pStyle w:val="PL"/>
        <w:keepNext/>
        <w:keepLines/>
        <w:rPr>
          <w:noProof w:val="0"/>
          <w:color w:val="000000"/>
        </w:rPr>
      </w:pPr>
      <w:r w:rsidRPr="001A78F1">
        <w:rPr>
          <w:noProof w:val="0"/>
          <w:color w:val="000000"/>
        </w:rPr>
        <w:tab/>
      </w:r>
      <w:r w:rsidRPr="001A78F1">
        <w:rPr>
          <w:noProof w:val="0"/>
          <w:color w:val="000000"/>
        </w:rPr>
        <w:tab/>
        <w:t>MyProtocol MESSAGE ::= {setupMessage | setupAckMessage}</w:t>
      </w:r>
    </w:p>
    <w:p w14:paraId="1BFF6651" w14:textId="77777777" w:rsidR="009E3662" w:rsidRPr="001A78F1" w:rsidRDefault="009E3662" w:rsidP="009E3662">
      <w:pPr>
        <w:pStyle w:val="PL"/>
        <w:keepNext/>
        <w:keepLines/>
        <w:rPr>
          <w:noProof w:val="0"/>
          <w:color w:val="000000"/>
        </w:rPr>
      </w:pPr>
    </w:p>
    <w:p w14:paraId="30050353"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Extra </w:t>
      </w:r>
      <w:r w:rsidRPr="001A78F1">
        <w:rPr>
          <w:noProof w:val="0"/>
        </w:rPr>
        <w:t>ASN.1</w:t>
      </w:r>
      <w:r w:rsidRPr="001A78F1">
        <w:rPr>
          <w:noProof w:val="0"/>
          <w:color w:val="000000"/>
        </w:rPr>
        <w:t xml:space="preserve"> type to remove object set parameterization</w:t>
      </w:r>
    </w:p>
    <w:p w14:paraId="4B5D4F15"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MyMessage1 ::= MyMessage{MyProtocol} </w:t>
      </w:r>
    </w:p>
    <w:p w14:paraId="55AFC0DA" w14:textId="77777777" w:rsidR="009E3662" w:rsidRPr="001A78F1" w:rsidRDefault="009E3662" w:rsidP="009E3662">
      <w:pPr>
        <w:pStyle w:val="PL"/>
        <w:rPr>
          <w:noProof w:val="0"/>
          <w:color w:val="000000"/>
        </w:rPr>
      </w:pPr>
      <w:r w:rsidRPr="001A78F1">
        <w:rPr>
          <w:noProof w:val="0"/>
          <w:color w:val="000000"/>
        </w:rPr>
        <w:tab/>
      </w:r>
      <w:r w:rsidRPr="001A78F1">
        <w:rPr>
          <w:noProof w:val="0"/>
        </w:rPr>
        <w:t>END</w:t>
      </w:r>
      <w:r w:rsidRPr="001A78F1">
        <w:rPr>
          <w:noProof w:val="0"/>
          <w:color w:val="000000"/>
        </w:rPr>
        <w:tab/>
      </w:r>
    </w:p>
    <w:p w14:paraId="52865E6F" w14:textId="77777777" w:rsidR="009E3662" w:rsidRPr="001A78F1" w:rsidRDefault="009E3662" w:rsidP="009E3662">
      <w:pPr>
        <w:pStyle w:val="PL"/>
        <w:rPr>
          <w:noProof w:val="0"/>
          <w:color w:val="000000"/>
        </w:rPr>
      </w:pPr>
    </w:p>
    <w:p w14:paraId="07E1B01B" w14:textId="77777777" w:rsidR="009E3662" w:rsidRPr="001A78F1" w:rsidRDefault="009E3662" w:rsidP="009E3662">
      <w:pPr>
        <w:pStyle w:val="PL"/>
        <w:rPr>
          <w:noProof w:val="0"/>
          <w:color w:val="000000"/>
        </w:rPr>
      </w:pPr>
      <w:r w:rsidRPr="001A78F1">
        <w:rPr>
          <w:noProof w:val="0"/>
          <w:color w:val="000000"/>
        </w:rPr>
        <w:tab/>
      </w:r>
      <w:r w:rsidRPr="001A78F1">
        <w:rPr>
          <w:b/>
          <w:noProof w:val="0"/>
          <w:color w:val="000000"/>
        </w:rPr>
        <w:t>module</w:t>
      </w:r>
      <w:r w:rsidRPr="001A78F1">
        <w:rPr>
          <w:noProof w:val="0"/>
          <w:color w:val="000000"/>
        </w:rPr>
        <w:t xml:space="preserve"> MyTTCNModule</w:t>
      </w:r>
    </w:p>
    <w:p w14:paraId="782D9EDF" w14:textId="77777777" w:rsidR="009E3662" w:rsidRPr="001A78F1" w:rsidRDefault="009E3662" w:rsidP="009E3662">
      <w:pPr>
        <w:pStyle w:val="PL"/>
        <w:rPr>
          <w:noProof w:val="0"/>
          <w:color w:val="000000"/>
        </w:rPr>
      </w:pPr>
      <w:r w:rsidRPr="001A78F1">
        <w:rPr>
          <w:noProof w:val="0"/>
          <w:color w:val="000000"/>
        </w:rPr>
        <w:tab/>
        <w:t>{</w:t>
      </w:r>
    </w:p>
    <w:p w14:paraId="0934D184"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w:t>
      </w:r>
      <w:r w:rsidRPr="001A78F1">
        <w:rPr>
          <w:noProof w:val="0"/>
        </w:rPr>
        <w:t>TTCN</w:t>
      </w:r>
      <w:r w:rsidRPr="001A78F1">
        <w:rPr>
          <w:noProof w:val="0"/>
          <w:color w:val="000000"/>
        </w:rPr>
        <w:t>-3 module definition</w:t>
      </w:r>
    </w:p>
    <w:p w14:paraId="4A567C36" w14:textId="538B2F10"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b/>
          <w:noProof w:val="0"/>
          <w:color w:val="000000"/>
        </w:rPr>
        <w:t>import from</w:t>
      </w:r>
      <w:r w:rsidRPr="001A78F1">
        <w:rPr>
          <w:noProof w:val="0"/>
          <w:color w:val="000000"/>
        </w:rPr>
        <w:t xml:space="preserve"> MyASN1module </w:t>
      </w:r>
      <w:r w:rsidRPr="001A78F1">
        <w:rPr>
          <w:b/>
          <w:noProof w:val="0"/>
          <w:color w:val="000000"/>
        </w:rPr>
        <w:t>language</w:t>
      </w:r>
      <w:r w:rsidRPr="001A78F1">
        <w:rPr>
          <w:noProof w:val="0"/>
          <w:color w:val="000000"/>
        </w:rPr>
        <w:t xml:space="preserve"> </w:t>
      </w:r>
      <w:r w:rsidR="00FF4F19" w:rsidRPr="001A78F1">
        <w:rPr>
          <w:noProof w:val="0"/>
          <w:color w:val="000000"/>
        </w:rPr>
        <w:t>"</w:t>
      </w:r>
      <w:r w:rsidRPr="001A78F1">
        <w:rPr>
          <w:noProof w:val="0"/>
        </w:rPr>
        <w:t>ASN.1</w:t>
      </w:r>
      <w:r w:rsidRPr="001A78F1">
        <w:rPr>
          <w:noProof w:val="0"/>
          <w:color w:val="000000"/>
        </w:rPr>
        <w:t>:2002</w:t>
      </w:r>
      <w:r w:rsidR="00FF4F19" w:rsidRPr="001A78F1">
        <w:rPr>
          <w:noProof w:val="0"/>
          <w:color w:val="000000"/>
        </w:rPr>
        <w:t>"</w:t>
      </w:r>
      <w:r w:rsidRPr="001A78F1">
        <w:rPr>
          <w:noProof w:val="0"/>
          <w:color w:val="000000"/>
        </w:rPr>
        <w:t xml:space="preserve"> </w:t>
      </w:r>
      <w:r w:rsidRPr="001A78F1">
        <w:rPr>
          <w:b/>
          <w:noProof w:val="0"/>
          <w:color w:val="000000"/>
        </w:rPr>
        <w:t>all</w:t>
      </w:r>
      <w:r w:rsidRPr="001A78F1">
        <w:rPr>
          <w:noProof w:val="0"/>
          <w:color w:val="000000"/>
        </w:rPr>
        <w:t>;</w:t>
      </w:r>
    </w:p>
    <w:p w14:paraId="72E7F37D" w14:textId="77777777" w:rsidR="009E3662" w:rsidRPr="001A78F1" w:rsidRDefault="009E3662" w:rsidP="009E3662">
      <w:pPr>
        <w:pStyle w:val="PL"/>
        <w:rPr>
          <w:noProof w:val="0"/>
          <w:color w:val="000000"/>
        </w:rPr>
      </w:pPr>
      <w:r w:rsidRPr="001A78F1">
        <w:rPr>
          <w:noProof w:val="0"/>
          <w:color w:val="000000"/>
        </w:rPr>
        <w:tab/>
      </w:r>
    </w:p>
    <w:p w14:paraId="4774F460"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t xml:space="preserve">// Legal </w:t>
      </w:r>
      <w:r w:rsidRPr="001A78F1">
        <w:rPr>
          <w:noProof w:val="0"/>
        </w:rPr>
        <w:t>TTCN</w:t>
      </w:r>
      <w:r w:rsidRPr="001A78F1">
        <w:rPr>
          <w:noProof w:val="0"/>
          <w:color w:val="000000"/>
        </w:rPr>
        <w:t>-3 type with no object set as parameter</w:t>
      </w:r>
    </w:p>
    <w:p w14:paraId="6CCFEB5A"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b/>
          <w:noProof w:val="0"/>
          <w:color w:val="000000"/>
        </w:rPr>
        <w:t>type</w:t>
      </w:r>
      <w:r w:rsidRPr="001A78F1">
        <w:rPr>
          <w:noProof w:val="0"/>
          <w:color w:val="000000"/>
        </w:rPr>
        <w:t xml:space="preserve"> </w:t>
      </w:r>
      <w:r w:rsidRPr="001A78F1">
        <w:rPr>
          <w:b/>
          <w:noProof w:val="0"/>
          <w:color w:val="000000"/>
        </w:rPr>
        <w:t>record</w:t>
      </w:r>
      <w:r w:rsidRPr="001A78F1">
        <w:rPr>
          <w:noProof w:val="0"/>
          <w:color w:val="000000"/>
        </w:rPr>
        <w:t xml:space="preserve"> Q := {</w:t>
      </w:r>
      <w:r w:rsidRPr="001A78F1">
        <w:rPr>
          <w:noProof w:val="0"/>
          <w:color w:val="000000"/>
        </w:rPr>
        <w:tab/>
        <w:t xml:space="preserve">Z </w:t>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field1,</w:t>
      </w:r>
    </w:p>
    <w:p w14:paraId="7F84CBC9" w14:textId="77777777" w:rsidR="009E3662" w:rsidRPr="001A78F1" w:rsidRDefault="009E3662" w:rsidP="009E3662">
      <w:pPr>
        <w:pStyle w:val="PL"/>
        <w:rPr>
          <w:noProof w:val="0"/>
          <w:color w:val="000000"/>
        </w:rPr>
      </w:pP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r>
      <w:r w:rsidRPr="001A78F1">
        <w:rPr>
          <w:noProof w:val="0"/>
          <w:color w:val="000000"/>
        </w:rPr>
        <w:tab/>
        <w:t>MyMessage1</w:t>
      </w:r>
      <w:r w:rsidRPr="001A78F1">
        <w:rPr>
          <w:noProof w:val="0"/>
          <w:color w:val="000000"/>
        </w:rPr>
        <w:tab/>
      </w:r>
      <w:r w:rsidRPr="001A78F1">
        <w:rPr>
          <w:noProof w:val="0"/>
          <w:color w:val="000000"/>
        </w:rPr>
        <w:tab/>
        <w:t>field2}</w:t>
      </w:r>
    </w:p>
    <w:p w14:paraId="248AD409" w14:textId="77777777" w:rsidR="009E3662" w:rsidRPr="001A78F1" w:rsidRDefault="009E3662" w:rsidP="009E3662">
      <w:pPr>
        <w:pStyle w:val="PL"/>
        <w:rPr>
          <w:noProof w:val="0"/>
          <w:color w:val="000000"/>
        </w:rPr>
      </w:pPr>
      <w:r w:rsidRPr="001A78F1">
        <w:rPr>
          <w:noProof w:val="0"/>
          <w:color w:val="000000"/>
        </w:rPr>
        <w:tab/>
        <w:t>}</w:t>
      </w:r>
    </w:p>
    <w:p w14:paraId="7CF5140A" w14:textId="77777777" w:rsidR="009E3662" w:rsidRPr="001A78F1" w:rsidRDefault="009E3662" w:rsidP="009E3662">
      <w:pPr>
        <w:pStyle w:val="PL"/>
        <w:rPr>
          <w:noProof w:val="0"/>
          <w:color w:val="000000"/>
        </w:rPr>
      </w:pPr>
    </w:p>
    <w:p w14:paraId="610EBB5E" w14:textId="77777777" w:rsidR="00F22121" w:rsidRPr="001A78F1" w:rsidRDefault="000F5778" w:rsidP="005B0460">
      <w:pPr>
        <w:pStyle w:val="berschrift1"/>
      </w:pPr>
      <w:bookmarkStart w:id="433" w:name="_Toc66109227"/>
      <w:bookmarkStart w:id="434" w:name="_Toc66110206"/>
      <w:bookmarkStart w:id="435" w:name="_Toc67906607"/>
      <w:bookmarkStart w:id="436" w:name="_Toc72910991"/>
      <w:r w:rsidRPr="001A78F1">
        <w:t>10</w:t>
      </w:r>
      <w:r w:rsidR="00F22121" w:rsidRPr="001A78F1">
        <w:tab/>
      </w:r>
      <w:r w:rsidR="0070567A" w:rsidRPr="001A78F1">
        <w:t xml:space="preserve">Documentation </w:t>
      </w:r>
      <w:r w:rsidR="00C913BD" w:rsidRPr="001A78F1">
        <w:t xml:space="preserve">extensions </w:t>
      </w:r>
      <w:r w:rsidR="00FC1895" w:rsidRPr="001A78F1">
        <w:t xml:space="preserve">for the </w:t>
      </w:r>
      <w:r w:rsidR="00C913BD" w:rsidRPr="001A78F1">
        <w:t>package</w:t>
      </w:r>
      <w:bookmarkEnd w:id="433"/>
      <w:bookmarkEnd w:id="434"/>
      <w:bookmarkEnd w:id="435"/>
      <w:bookmarkEnd w:id="436"/>
    </w:p>
    <w:p w14:paraId="0D36E92E" w14:textId="77777777" w:rsidR="00F22121" w:rsidRPr="001A78F1" w:rsidRDefault="000F5778" w:rsidP="005B0460">
      <w:pPr>
        <w:pStyle w:val="berschrift2"/>
      </w:pPr>
      <w:bookmarkStart w:id="437" w:name="_Toc66109228"/>
      <w:bookmarkStart w:id="438" w:name="_Toc66110207"/>
      <w:bookmarkStart w:id="439" w:name="_Toc67906608"/>
      <w:bookmarkStart w:id="440" w:name="_Toc72910992"/>
      <w:r w:rsidRPr="001A78F1">
        <w:t>10</w:t>
      </w:r>
      <w:r w:rsidR="009A2017" w:rsidRPr="001A78F1">
        <w:t>.1</w:t>
      </w:r>
      <w:r w:rsidR="009A2017" w:rsidRPr="001A78F1">
        <w:tab/>
      </w:r>
      <w:r w:rsidR="0070567A" w:rsidRPr="001A78F1">
        <w:t xml:space="preserve">Extension to </w:t>
      </w:r>
      <w:r w:rsidR="00717CD7" w:rsidRPr="001A78F1">
        <w:t>ETSI ES 201 873-10</w:t>
      </w:r>
      <w:r w:rsidR="00270EC9" w:rsidRPr="001A78F1">
        <w:t xml:space="preserve">, </w:t>
      </w:r>
      <w:r w:rsidR="00C913BD" w:rsidRPr="001A78F1">
        <w:t xml:space="preserve">clause </w:t>
      </w:r>
      <w:r w:rsidR="0070567A" w:rsidRPr="001A78F1">
        <w:t>6</w:t>
      </w:r>
      <w:r w:rsidR="00C913BD" w:rsidRPr="001A78F1">
        <w:t xml:space="preserve"> </w:t>
      </w:r>
      <w:r w:rsidR="002633F9" w:rsidRPr="001A78F1">
        <w:t>(</w:t>
      </w:r>
      <w:r w:rsidR="00C913BD" w:rsidRPr="001A78F1">
        <w:t>Tagged paragraphs</w:t>
      </w:r>
      <w:r w:rsidR="002633F9" w:rsidRPr="001A78F1">
        <w:t>)</w:t>
      </w:r>
      <w:bookmarkEnd w:id="437"/>
      <w:bookmarkEnd w:id="438"/>
      <w:bookmarkEnd w:id="439"/>
      <w:bookmarkEnd w:id="440"/>
    </w:p>
    <w:p w14:paraId="0E9C4FFF" w14:textId="77777777" w:rsidR="0070567A" w:rsidRPr="001A78F1" w:rsidRDefault="00D07A1A" w:rsidP="00D07A1A">
      <w:pPr>
        <w:pStyle w:val="H6"/>
      </w:pPr>
      <w:r w:rsidRPr="001A78F1">
        <w:t>Clause 6.6</w:t>
      </w:r>
      <w:r w:rsidRPr="001A78F1">
        <w:tab/>
      </w:r>
      <w:r w:rsidR="0070567A" w:rsidRPr="001A78F1">
        <w:t>The @param tag</w:t>
      </w:r>
    </w:p>
    <w:p w14:paraId="6427464B" w14:textId="77777777" w:rsidR="000F56DF" w:rsidRPr="001A78F1" w:rsidRDefault="000F56DF" w:rsidP="0070567A">
      <w:r w:rsidRPr="001A78F1">
        <w:t>his tag shall be used to document the formal parameters of parameterized TTCN-3 definitions and parameters of signatures.</w:t>
      </w:r>
    </w:p>
    <w:p w14:paraId="1DB5ABA7" w14:textId="3BFFECAC" w:rsidR="0070567A" w:rsidRPr="001A78F1" w:rsidRDefault="0070567A" w:rsidP="0070567A">
      <w:pPr>
        <w:rPr>
          <w:u w:val="single"/>
        </w:rPr>
      </w:pPr>
      <w:r w:rsidRPr="001A78F1">
        <w:rPr>
          <w:u w:val="single"/>
        </w:rPr>
        <w:t>The @param tag is applicable to all parameterized TTCN-3 definitions.</w:t>
      </w:r>
    </w:p>
    <w:p w14:paraId="5D86DA1E" w14:textId="2A4BDF3B" w:rsidR="007763A3" w:rsidRPr="001A78F1" w:rsidRDefault="000F5778" w:rsidP="005B0460">
      <w:pPr>
        <w:pStyle w:val="berschrift2"/>
      </w:pPr>
      <w:bookmarkStart w:id="441" w:name="_Toc66109229"/>
      <w:bookmarkStart w:id="442" w:name="_Toc66110208"/>
      <w:bookmarkStart w:id="443" w:name="_Toc67906609"/>
      <w:bookmarkStart w:id="444" w:name="_Toc72910993"/>
      <w:r w:rsidRPr="001A78F1">
        <w:t>10</w:t>
      </w:r>
      <w:r w:rsidR="00B140CE" w:rsidRPr="001A78F1">
        <w:t>.</w:t>
      </w:r>
      <w:r w:rsidR="004C21E5" w:rsidRPr="001A78F1">
        <w:t>2</w:t>
      </w:r>
      <w:r w:rsidR="00EC7A34" w:rsidRPr="001A78F1">
        <w:tab/>
      </w:r>
      <w:r w:rsidR="00B140CE" w:rsidRPr="001A78F1">
        <w:t xml:space="preserve">Extension to </w:t>
      </w:r>
      <w:r w:rsidR="00717CD7" w:rsidRPr="001A78F1">
        <w:t>ETSI ES 201 873-10</w:t>
      </w:r>
      <w:r w:rsidR="00270EC9" w:rsidRPr="001A78F1">
        <w:t xml:space="preserve">, </w:t>
      </w:r>
      <w:r w:rsidR="004C21E5" w:rsidRPr="001A78F1">
        <w:t>a</w:t>
      </w:r>
      <w:r w:rsidR="007763A3" w:rsidRPr="001A78F1">
        <w:t>nnex A</w:t>
      </w:r>
      <w:r w:rsidR="00606EA3" w:rsidRPr="001A78F1">
        <w:t xml:space="preserve"> (where </w:t>
      </w:r>
      <w:r w:rsidR="004C21E5" w:rsidRPr="001A78F1">
        <w:t>Tags can be used</w:t>
      </w:r>
      <w:r w:rsidR="00606EA3" w:rsidRPr="001A78F1">
        <w:t>)</w:t>
      </w:r>
      <w:bookmarkEnd w:id="441"/>
      <w:bookmarkEnd w:id="442"/>
      <w:bookmarkEnd w:id="443"/>
      <w:bookmarkEnd w:id="444"/>
    </w:p>
    <w:p w14:paraId="3BBFA7AF" w14:textId="0363E4BE" w:rsidR="000F56DF" w:rsidRPr="001A78F1" w:rsidRDefault="000F56DF" w:rsidP="000F56DF">
      <w:r w:rsidRPr="001A78F1">
        <w:t xml:space="preserve">Only the </w:t>
      </w:r>
      <w:r w:rsidRPr="001A78F1">
        <w:rPr>
          <w:rFonts w:ascii="Courier New" w:hAnsi="Courier New" w:cs="Courier New"/>
          <w:sz w:val="16"/>
          <w:szCs w:val="16"/>
        </w:rPr>
        <w:t>@param</w:t>
      </w:r>
      <w:r w:rsidRPr="001A78F1">
        <w:t xml:space="preserve"> row is changed.</w:t>
      </w:r>
    </w:p>
    <w:p w14:paraId="196A906F" w14:textId="2D4D1CAB" w:rsidR="004C21E5" w:rsidRPr="001A78F1" w:rsidRDefault="00974C18" w:rsidP="00D72E68">
      <w:pPr>
        <w:pStyle w:val="TH"/>
      </w:pPr>
      <w:r w:rsidRPr="001A78F1">
        <w:lastRenderedPageBreak/>
        <w:t xml:space="preserve">Table </w:t>
      </w:r>
      <w:r w:rsidR="004C21E5" w:rsidRPr="001A78F1">
        <w:t>A.1</w:t>
      </w:r>
      <w:r w:rsidR="00D72E68" w:rsidRPr="001A78F1">
        <w:t>:</w:t>
      </w:r>
      <w:r w:rsidR="004C21E5" w:rsidRPr="001A78F1">
        <w:t xml:space="preserve"> </w:t>
      </w:r>
      <w:r w:rsidR="00FF4F19" w:rsidRPr="001A78F1">
        <w:t>"</w:t>
      </w:r>
      <w:r w:rsidR="004C21E5" w:rsidRPr="001A78F1">
        <w:t>Relation of documentation tags and TTCN-3</w:t>
      </w:r>
      <w:r w:rsidR="00FF4F19" w:rsidRPr="001A78F1">
        <w:t>"</w:t>
      </w:r>
      <w:r w:rsidR="00D07A1A" w:rsidRPr="001A78F1">
        <w:t xml:space="preserve"> </w:t>
      </w:r>
      <w:r w:rsidRPr="001A78F1">
        <w:t>is modified as follows</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413"/>
        <w:gridCol w:w="425"/>
        <w:gridCol w:w="567"/>
        <w:gridCol w:w="425"/>
        <w:gridCol w:w="379"/>
        <w:gridCol w:w="510"/>
        <w:gridCol w:w="510"/>
        <w:gridCol w:w="510"/>
        <w:gridCol w:w="510"/>
        <w:gridCol w:w="558"/>
        <w:gridCol w:w="462"/>
        <w:gridCol w:w="510"/>
        <w:gridCol w:w="510"/>
        <w:gridCol w:w="510"/>
        <w:gridCol w:w="423"/>
        <w:gridCol w:w="639"/>
        <w:gridCol w:w="632"/>
        <w:gridCol w:w="567"/>
      </w:tblGrid>
      <w:tr w:rsidR="0070321A" w:rsidRPr="001A78F1" w14:paraId="329307AA" w14:textId="77777777" w:rsidTr="00A90C28">
        <w:trPr>
          <w:cantSplit/>
          <w:trHeight w:val="2041"/>
          <w:jc w:val="center"/>
        </w:trPr>
        <w:tc>
          <w:tcPr>
            <w:tcW w:w="1413" w:type="dxa"/>
            <w:textDirection w:val="btLr"/>
            <w:vAlign w:val="center"/>
          </w:tcPr>
          <w:p w14:paraId="2833BC81" w14:textId="77777777" w:rsidR="0070321A" w:rsidRPr="001A78F1" w:rsidRDefault="0070321A" w:rsidP="009C21A2">
            <w:pPr>
              <w:pStyle w:val="TAH"/>
              <w:spacing w:before="100" w:beforeAutospacing="1" w:after="100" w:afterAutospacing="1"/>
              <w:ind w:left="113" w:right="113"/>
            </w:pPr>
          </w:p>
        </w:tc>
        <w:tc>
          <w:tcPr>
            <w:tcW w:w="425" w:type="dxa"/>
            <w:textDirection w:val="btLr"/>
            <w:vAlign w:val="center"/>
          </w:tcPr>
          <w:p w14:paraId="63D373F5" w14:textId="77777777" w:rsidR="0070321A" w:rsidRPr="001A78F1" w:rsidRDefault="0070321A" w:rsidP="009C21A2">
            <w:pPr>
              <w:pStyle w:val="TAH"/>
              <w:spacing w:before="100" w:beforeAutospacing="1" w:after="100" w:afterAutospacing="1"/>
              <w:ind w:left="113" w:right="113"/>
            </w:pPr>
            <w:r w:rsidRPr="001A78F1">
              <w:t>Simple Data Types</w:t>
            </w:r>
          </w:p>
        </w:tc>
        <w:tc>
          <w:tcPr>
            <w:tcW w:w="567" w:type="dxa"/>
            <w:textDirection w:val="btLr"/>
          </w:tcPr>
          <w:p w14:paraId="421468B4" w14:textId="77777777" w:rsidR="0070321A" w:rsidRPr="001A78F1" w:rsidRDefault="0070321A" w:rsidP="009C21A2">
            <w:pPr>
              <w:pStyle w:val="TAH"/>
              <w:spacing w:before="100" w:beforeAutospacing="1" w:after="100" w:afterAutospacing="1"/>
              <w:ind w:left="113" w:right="113"/>
            </w:pPr>
            <w:r w:rsidRPr="001A78F1">
              <w:t>Structured Data Types</w:t>
            </w:r>
          </w:p>
        </w:tc>
        <w:tc>
          <w:tcPr>
            <w:tcW w:w="425" w:type="dxa"/>
            <w:textDirection w:val="btLr"/>
            <w:vAlign w:val="center"/>
          </w:tcPr>
          <w:p w14:paraId="24018E0B" w14:textId="77777777" w:rsidR="0070321A" w:rsidRPr="001A78F1" w:rsidRDefault="0070321A" w:rsidP="009C21A2">
            <w:pPr>
              <w:pStyle w:val="TAH"/>
              <w:spacing w:before="100" w:beforeAutospacing="1" w:after="100" w:afterAutospacing="1"/>
              <w:ind w:left="113" w:right="113"/>
            </w:pPr>
            <w:r w:rsidRPr="001A78F1">
              <w:t>Component Types</w:t>
            </w:r>
          </w:p>
        </w:tc>
        <w:tc>
          <w:tcPr>
            <w:tcW w:w="379" w:type="dxa"/>
            <w:textDirection w:val="btLr"/>
            <w:vAlign w:val="center"/>
          </w:tcPr>
          <w:p w14:paraId="6AB30EDD" w14:textId="77777777" w:rsidR="0070321A" w:rsidRPr="001A78F1" w:rsidRDefault="0070321A" w:rsidP="009C21A2">
            <w:pPr>
              <w:pStyle w:val="TAH"/>
              <w:spacing w:before="100" w:beforeAutospacing="1" w:after="100" w:afterAutospacing="1"/>
              <w:ind w:left="113" w:right="113"/>
            </w:pPr>
            <w:r w:rsidRPr="001A78F1">
              <w:t>Port Types</w:t>
            </w:r>
          </w:p>
        </w:tc>
        <w:tc>
          <w:tcPr>
            <w:tcW w:w="510" w:type="dxa"/>
            <w:textDirection w:val="btLr"/>
            <w:vAlign w:val="center"/>
          </w:tcPr>
          <w:p w14:paraId="724E3070" w14:textId="77777777" w:rsidR="0070321A" w:rsidRPr="001A78F1" w:rsidRDefault="0070321A" w:rsidP="009C21A2">
            <w:pPr>
              <w:pStyle w:val="TAH"/>
              <w:spacing w:before="100" w:beforeAutospacing="1" w:after="100" w:afterAutospacing="1"/>
              <w:ind w:left="113" w:right="113"/>
            </w:pPr>
            <w:r w:rsidRPr="001A78F1">
              <w:t>Modulepars</w:t>
            </w:r>
          </w:p>
        </w:tc>
        <w:tc>
          <w:tcPr>
            <w:tcW w:w="510" w:type="dxa"/>
            <w:textDirection w:val="btLr"/>
            <w:vAlign w:val="center"/>
          </w:tcPr>
          <w:p w14:paraId="3CA53811" w14:textId="77777777" w:rsidR="0070321A" w:rsidRPr="001A78F1" w:rsidRDefault="0070321A" w:rsidP="009C21A2">
            <w:pPr>
              <w:pStyle w:val="TAH"/>
              <w:spacing w:before="100" w:beforeAutospacing="1" w:after="100" w:afterAutospacing="1"/>
              <w:ind w:left="113" w:right="113"/>
            </w:pPr>
            <w:r w:rsidRPr="001A78F1">
              <w:t xml:space="preserve">Constants </w:t>
            </w:r>
          </w:p>
        </w:tc>
        <w:tc>
          <w:tcPr>
            <w:tcW w:w="510" w:type="dxa"/>
            <w:textDirection w:val="btLr"/>
            <w:vAlign w:val="center"/>
          </w:tcPr>
          <w:p w14:paraId="2964B5ED" w14:textId="77777777" w:rsidR="0070321A" w:rsidRPr="001A78F1" w:rsidRDefault="0070321A" w:rsidP="009C21A2">
            <w:pPr>
              <w:pStyle w:val="TAH"/>
              <w:spacing w:before="100" w:beforeAutospacing="1" w:after="100" w:afterAutospacing="1"/>
              <w:ind w:left="113" w:right="113"/>
            </w:pPr>
            <w:r w:rsidRPr="001A78F1">
              <w:t>Templates</w:t>
            </w:r>
          </w:p>
        </w:tc>
        <w:tc>
          <w:tcPr>
            <w:tcW w:w="510" w:type="dxa"/>
            <w:textDirection w:val="btLr"/>
            <w:vAlign w:val="center"/>
          </w:tcPr>
          <w:p w14:paraId="17A3FF18" w14:textId="77777777" w:rsidR="0070321A" w:rsidRPr="001A78F1" w:rsidRDefault="0070321A" w:rsidP="009C21A2">
            <w:pPr>
              <w:pStyle w:val="TAH"/>
              <w:spacing w:before="100" w:beforeAutospacing="1" w:after="100" w:afterAutospacing="1"/>
              <w:ind w:left="113" w:right="113"/>
            </w:pPr>
            <w:r w:rsidRPr="001A78F1">
              <w:t>Signatures</w:t>
            </w:r>
          </w:p>
        </w:tc>
        <w:tc>
          <w:tcPr>
            <w:tcW w:w="558" w:type="dxa"/>
            <w:textDirection w:val="btLr"/>
            <w:vAlign w:val="center"/>
          </w:tcPr>
          <w:p w14:paraId="097E05D4" w14:textId="77777777" w:rsidR="0070321A" w:rsidRPr="001A78F1" w:rsidRDefault="0070321A" w:rsidP="009C21A2">
            <w:pPr>
              <w:pStyle w:val="TAH"/>
              <w:spacing w:before="100" w:beforeAutospacing="1" w:after="100" w:afterAutospacing="1"/>
              <w:ind w:left="113" w:right="113"/>
            </w:pPr>
            <w:r w:rsidRPr="001A78F1">
              <w:t xml:space="preserve">Functions </w:t>
            </w:r>
            <w:r w:rsidRPr="001A78F1">
              <w:rPr>
                <w:szCs w:val="18"/>
              </w:rPr>
              <w:t>(TTCN</w:t>
            </w:r>
            <w:r w:rsidRPr="001A78F1">
              <w:rPr>
                <w:szCs w:val="18"/>
              </w:rPr>
              <w:noBreakHyphen/>
              <w:t>3 and external)</w:t>
            </w:r>
          </w:p>
        </w:tc>
        <w:tc>
          <w:tcPr>
            <w:tcW w:w="462" w:type="dxa"/>
            <w:textDirection w:val="btLr"/>
            <w:vAlign w:val="center"/>
          </w:tcPr>
          <w:p w14:paraId="42B23BC8" w14:textId="77777777" w:rsidR="0070321A" w:rsidRPr="001A78F1" w:rsidRDefault="0070321A" w:rsidP="009C21A2">
            <w:pPr>
              <w:pStyle w:val="TAH"/>
              <w:spacing w:before="100" w:beforeAutospacing="1" w:after="100" w:afterAutospacing="1"/>
              <w:ind w:left="113" w:right="113"/>
            </w:pPr>
            <w:r w:rsidRPr="001A78F1">
              <w:t>Altsteps</w:t>
            </w:r>
          </w:p>
        </w:tc>
        <w:tc>
          <w:tcPr>
            <w:tcW w:w="510" w:type="dxa"/>
            <w:textDirection w:val="btLr"/>
            <w:vAlign w:val="center"/>
          </w:tcPr>
          <w:p w14:paraId="4AAC301D" w14:textId="77777777" w:rsidR="0070321A" w:rsidRPr="001A78F1" w:rsidRDefault="0070321A" w:rsidP="009C21A2">
            <w:pPr>
              <w:pStyle w:val="TAH"/>
              <w:spacing w:before="100" w:beforeAutospacing="1" w:after="100" w:afterAutospacing="1"/>
              <w:ind w:left="113" w:right="113"/>
            </w:pPr>
            <w:r w:rsidRPr="001A78F1">
              <w:t>Test Cases</w:t>
            </w:r>
          </w:p>
        </w:tc>
        <w:tc>
          <w:tcPr>
            <w:tcW w:w="510" w:type="dxa"/>
            <w:textDirection w:val="btLr"/>
            <w:vAlign w:val="center"/>
          </w:tcPr>
          <w:p w14:paraId="4ABE94D0" w14:textId="77777777" w:rsidR="0070321A" w:rsidRPr="001A78F1" w:rsidRDefault="0070321A" w:rsidP="009C21A2">
            <w:pPr>
              <w:pStyle w:val="TAH"/>
              <w:spacing w:before="100" w:beforeAutospacing="1" w:after="100" w:afterAutospacing="1"/>
              <w:ind w:left="113" w:right="113"/>
            </w:pPr>
            <w:r w:rsidRPr="001A78F1">
              <w:t>Modules</w:t>
            </w:r>
          </w:p>
        </w:tc>
        <w:tc>
          <w:tcPr>
            <w:tcW w:w="510" w:type="dxa"/>
            <w:textDirection w:val="btLr"/>
            <w:vAlign w:val="center"/>
          </w:tcPr>
          <w:p w14:paraId="0C5FC5F5" w14:textId="77777777" w:rsidR="0070321A" w:rsidRPr="001A78F1" w:rsidRDefault="0070321A" w:rsidP="009C21A2">
            <w:pPr>
              <w:pStyle w:val="TAH"/>
              <w:spacing w:before="100" w:beforeAutospacing="1" w:after="100" w:afterAutospacing="1"/>
              <w:ind w:left="113" w:right="113"/>
            </w:pPr>
            <w:r w:rsidRPr="001A78F1">
              <w:t>Groups</w:t>
            </w:r>
          </w:p>
        </w:tc>
        <w:tc>
          <w:tcPr>
            <w:tcW w:w="423" w:type="dxa"/>
            <w:textDirection w:val="btLr"/>
            <w:vAlign w:val="center"/>
          </w:tcPr>
          <w:p w14:paraId="513A0C0A" w14:textId="77777777" w:rsidR="0070321A" w:rsidRPr="001A78F1" w:rsidRDefault="0070321A" w:rsidP="009C21A2">
            <w:pPr>
              <w:pStyle w:val="TAH"/>
              <w:spacing w:before="100" w:beforeAutospacing="1" w:after="100" w:afterAutospacing="1"/>
              <w:ind w:left="113" w:right="113"/>
            </w:pPr>
            <w:r w:rsidRPr="001A78F1">
              <w:t>Control Parts</w:t>
            </w:r>
          </w:p>
        </w:tc>
        <w:tc>
          <w:tcPr>
            <w:tcW w:w="639" w:type="dxa"/>
            <w:textDirection w:val="btLr"/>
          </w:tcPr>
          <w:p w14:paraId="3AECB2C6" w14:textId="77777777" w:rsidR="0070321A" w:rsidRPr="001A78F1" w:rsidRDefault="0070321A" w:rsidP="009C21A2">
            <w:pPr>
              <w:pStyle w:val="TAH"/>
              <w:spacing w:before="100" w:beforeAutospacing="1" w:after="100" w:afterAutospacing="1"/>
              <w:ind w:left="113" w:right="113"/>
            </w:pPr>
            <w:r w:rsidRPr="001A78F1">
              <w:t>Component local definitions</w:t>
            </w:r>
          </w:p>
        </w:tc>
        <w:tc>
          <w:tcPr>
            <w:tcW w:w="632" w:type="dxa"/>
            <w:textDirection w:val="btLr"/>
            <w:vAlign w:val="center"/>
          </w:tcPr>
          <w:p w14:paraId="25933949" w14:textId="77777777" w:rsidR="0070321A" w:rsidRPr="001A78F1" w:rsidRDefault="0070321A" w:rsidP="00B52363">
            <w:pPr>
              <w:pStyle w:val="TAH"/>
              <w:spacing w:before="100" w:beforeAutospacing="1" w:after="100" w:afterAutospacing="1"/>
              <w:ind w:left="113" w:right="113"/>
            </w:pPr>
            <w:r w:rsidRPr="001A78F1">
              <w:t xml:space="preserve">Used in implicit form (see clause </w:t>
            </w:r>
            <w:r w:rsidR="00B52363" w:rsidRPr="001A78F1">
              <w:t>7</w:t>
            </w:r>
            <w:r w:rsidRPr="001A78F1">
              <w:t>)</w:t>
            </w:r>
          </w:p>
        </w:tc>
        <w:tc>
          <w:tcPr>
            <w:tcW w:w="567" w:type="dxa"/>
            <w:textDirection w:val="btLr"/>
            <w:vAlign w:val="center"/>
          </w:tcPr>
          <w:p w14:paraId="1C0979D1" w14:textId="77777777" w:rsidR="0070321A" w:rsidRPr="001A78F1" w:rsidRDefault="0070321A" w:rsidP="009C21A2">
            <w:pPr>
              <w:pStyle w:val="TAH"/>
              <w:spacing w:before="100" w:beforeAutospacing="1" w:after="100" w:afterAutospacing="1"/>
              <w:ind w:left="113" w:right="113"/>
            </w:pPr>
            <w:r w:rsidRPr="001A78F1">
              <w:t>Embedded in other tags</w:t>
            </w:r>
          </w:p>
        </w:tc>
      </w:tr>
      <w:tr w:rsidR="0070321A" w:rsidRPr="001A78F1" w14:paraId="6A45898A" w14:textId="77777777" w:rsidTr="00A90C28">
        <w:trPr>
          <w:cantSplit/>
          <w:jc w:val="center"/>
        </w:trPr>
        <w:tc>
          <w:tcPr>
            <w:tcW w:w="1413" w:type="dxa"/>
            <w:vAlign w:val="center"/>
          </w:tcPr>
          <w:p w14:paraId="4D99DC33" w14:textId="361DB5CB"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@author</w:t>
            </w:r>
          </w:p>
        </w:tc>
        <w:tc>
          <w:tcPr>
            <w:tcW w:w="425" w:type="dxa"/>
            <w:vAlign w:val="center"/>
          </w:tcPr>
          <w:p w14:paraId="22A16965" w14:textId="77777777" w:rsidR="0070321A" w:rsidRPr="001A78F1" w:rsidRDefault="0070321A" w:rsidP="009C21A2">
            <w:pPr>
              <w:pStyle w:val="TAC"/>
            </w:pPr>
            <w:r w:rsidRPr="001A78F1">
              <w:t>X</w:t>
            </w:r>
          </w:p>
        </w:tc>
        <w:tc>
          <w:tcPr>
            <w:tcW w:w="567" w:type="dxa"/>
            <w:vAlign w:val="center"/>
          </w:tcPr>
          <w:p w14:paraId="25550B81"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4AA71619" w14:textId="77777777" w:rsidR="0070321A" w:rsidRPr="001A78F1" w:rsidRDefault="0070321A" w:rsidP="009C21A2">
            <w:pPr>
              <w:pStyle w:val="TAC"/>
            </w:pPr>
            <w:r w:rsidRPr="001A78F1">
              <w:t>X</w:t>
            </w:r>
          </w:p>
        </w:tc>
        <w:tc>
          <w:tcPr>
            <w:tcW w:w="379" w:type="dxa"/>
            <w:vAlign w:val="center"/>
          </w:tcPr>
          <w:p w14:paraId="0707ACCE" w14:textId="77777777" w:rsidR="0070321A" w:rsidRPr="001A78F1" w:rsidRDefault="0070321A" w:rsidP="009C21A2">
            <w:pPr>
              <w:pStyle w:val="TAC"/>
            </w:pPr>
            <w:r w:rsidRPr="001A78F1">
              <w:t>X</w:t>
            </w:r>
          </w:p>
        </w:tc>
        <w:tc>
          <w:tcPr>
            <w:tcW w:w="510" w:type="dxa"/>
            <w:vAlign w:val="center"/>
          </w:tcPr>
          <w:p w14:paraId="4C7D07A5" w14:textId="77777777" w:rsidR="0070321A" w:rsidRPr="001A78F1" w:rsidRDefault="0070321A" w:rsidP="009C21A2">
            <w:pPr>
              <w:pStyle w:val="TAC"/>
            </w:pPr>
            <w:r w:rsidRPr="001A78F1">
              <w:t>X</w:t>
            </w:r>
          </w:p>
        </w:tc>
        <w:tc>
          <w:tcPr>
            <w:tcW w:w="510" w:type="dxa"/>
            <w:vAlign w:val="center"/>
          </w:tcPr>
          <w:p w14:paraId="739B103E" w14:textId="77777777" w:rsidR="0070321A" w:rsidRPr="001A78F1" w:rsidRDefault="0070321A" w:rsidP="009C21A2">
            <w:pPr>
              <w:pStyle w:val="TAC"/>
            </w:pPr>
            <w:r w:rsidRPr="001A78F1">
              <w:t>X</w:t>
            </w:r>
          </w:p>
        </w:tc>
        <w:tc>
          <w:tcPr>
            <w:tcW w:w="510" w:type="dxa"/>
            <w:vAlign w:val="center"/>
          </w:tcPr>
          <w:p w14:paraId="1ECB096B" w14:textId="77777777" w:rsidR="0070321A" w:rsidRPr="001A78F1" w:rsidRDefault="0070321A" w:rsidP="009C21A2">
            <w:pPr>
              <w:pStyle w:val="TAC"/>
            </w:pPr>
            <w:r w:rsidRPr="001A78F1">
              <w:t>X</w:t>
            </w:r>
          </w:p>
        </w:tc>
        <w:tc>
          <w:tcPr>
            <w:tcW w:w="510" w:type="dxa"/>
            <w:vAlign w:val="center"/>
          </w:tcPr>
          <w:p w14:paraId="6E35211D" w14:textId="77777777" w:rsidR="0070321A" w:rsidRPr="001A78F1" w:rsidRDefault="0070321A" w:rsidP="009C21A2">
            <w:pPr>
              <w:pStyle w:val="TAC"/>
            </w:pPr>
            <w:r w:rsidRPr="001A78F1">
              <w:t>X</w:t>
            </w:r>
          </w:p>
        </w:tc>
        <w:tc>
          <w:tcPr>
            <w:tcW w:w="558" w:type="dxa"/>
            <w:vAlign w:val="center"/>
          </w:tcPr>
          <w:p w14:paraId="07444E2C" w14:textId="77777777" w:rsidR="0070321A" w:rsidRPr="001A78F1" w:rsidRDefault="0070321A" w:rsidP="009C21A2">
            <w:pPr>
              <w:pStyle w:val="TAC"/>
            </w:pPr>
            <w:r w:rsidRPr="001A78F1">
              <w:t>X</w:t>
            </w:r>
          </w:p>
        </w:tc>
        <w:tc>
          <w:tcPr>
            <w:tcW w:w="462" w:type="dxa"/>
            <w:vAlign w:val="center"/>
          </w:tcPr>
          <w:p w14:paraId="6277B28B" w14:textId="77777777" w:rsidR="0070321A" w:rsidRPr="001A78F1" w:rsidRDefault="0070321A" w:rsidP="009C21A2">
            <w:pPr>
              <w:pStyle w:val="TAC"/>
            </w:pPr>
            <w:r w:rsidRPr="001A78F1">
              <w:t>X</w:t>
            </w:r>
          </w:p>
        </w:tc>
        <w:tc>
          <w:tcPr>
            <w:tcW w:w="510" w:type="dxa"/>
            <w:vAlign w:val="center"/>
          </w:tcPr>
          <w:p w14:paraId="2509600E" w14:textId="77777777" w:rsidR="0070321A" w:rsidRPr="001A78F1" w:rsidRDefault="0070321A" w:rsidP="009C21A2">
            <w:pPr>
              <w:pStyle w:val="TAC"/>
            </w:pPr>
            <w:r w:rsidRPr="001A78F1">
              <w:t>X</w:t>
            </w:r>
          </w:p>
        </w:tc>
        <w:tc>
          <w:tcPr>
            <w:tcW w:w="510" w:type="dxa"/>
            <w:vAlign w:val="center"/>
          </w:tcPr>
          <w:p w14:paraId="73B6BF97" w14:textId="77777777" w:rsidR="0070321A" w:rsidRPr="001A78F1" w:rsidRDefault="0070321A" w:rsidP="009C21A2">
            <w:pPr>
              <w:pStyle w:val="TAC"/>
            </w:pPr>
            <w:r w:rsidRPr="001A78F1">
              <w:t>X</w:t>
            </w:r>
          </w:p>
        </w:tc>
        <w:tc>
          <w:tcPr>
            <w:tcW w:w="510" w:type="dxa"/>
            <w:vAlign w:val="center"/>
          </w:tcPr>
          <w:p w14:paraId="44E10123" w14:textId="77777777" w:rsidR="0070321A" w:rsidRPr="001A78F1" w:rsidRDefault="0070321A" w:rsidP="009C21A2">
            <w:pPr>
              <w:pStyle w:val="TAC"/>
            </w:pPr>
            <w:r w:rsidRPr="001A78F1">
              <w:t>X</w:t>
            </w:r>
          </w:p>
        </w:tc>
        <w:tc>
          <w:tcPr>
            <w:tcW w:w="423" w:type="dxa"/>
            <w:vAlign w:val="center"/>
          </w:tcPr>
          <w:p w14:paraId="06F56A2B" w14:textId="77777777" w:rsidR="0070321A" w:rsidRPr="001A78F1" w:rsidRDefault="0070321A" w:rsidP="009C21A2">
            <w:pPr>
              <w:pStyle w:val="TAC"/>
            </w:pPr>
            <w:r w:rsidRPr="001A78F1">
              <w:t>X</w:t>
            </w:r>
          </w:p>
        </w:tc>
        <w:tc>
          <w:tcPr>
            <w:tcW w:w="639" w:type="dxa"/>
            <w:vAlign w:val="center"/>
          </w:tcPr>
          <w:p w14:paraId="0FF6ADEB" w14:textId="77777777" w:rsidR="0070321A" w:rsidRPr="001A78F1" w:rsidRDefault="0070321A" w:rsidP="009C21A2">
            <w:pPr>
              <w:pStyle w:val="TAC"/>
            </w:pPr>
            <w:r w:rsidRPr="001A78F1">
              <w:t>X</w:t>
            </w:r>
          </w:p>
        </w:tc>
        <w:tc>
          <w:tcPr>
            <w:tcW w:w="632" w:type="dxa"/>
            <w:vAlign w:val="center"/>
          </w:tcPr>
          <w:p w14:paraId="057ACFFD" w14:textId="77777777" w:rsidR="0070321A" w:rsidRPr="001A78F1" w:rsidRDefault="0070321A" w:rsidP="009C21A2">
            <w:pPr>
              <w:pStyle w:val="TAC"/>
            </w:pPr>
          </w:p>
        </w:tc>
        <w:tc>
          <w:tcPr>
            <w:tcW w:w="567" w:type="dxa"/>
            <w:vAlign w:val="center"/>
          </w:tcPr>
          <w:p w14:paraId="5389D88D" w14:textId="77777777" w:rsidR="0070321A" w:rsidRPr="001A78F1" w:rsidRDefault="0070321A" w:rsidP="009C21A2">
            <w:pPr>
              <w:pStyle w:val="TAC"/>
            </w:pPr>
          </w:p>
        </w:tc>
      </w:tr>
      <w:tr w:rsidR="0070321A" w:rsidRPr="001A78F1" w14:paraId="21CB2E8E" w14:textId="77777777" w:rsidTr="00A90C28">
        <w:trPr>
          <w:cantSplit/>
          <w:jc w:val="center"/>
        </w:trPr>
        <w:tc>
          <w:tcPr>
            <w:tcW w:w="1413" w:type="dxa"/>
            <w:vAlign w:val="center"/>
          </w:tcPr>
          <w:p w14:paraId="08BA57B1" w14:textId="6A6DBE93"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@config</w:t>
            </w:r>
          </w:p>
        </w:tc>
        <w:tc>
          <w:tcPr>
            <w:tcW w:w="425" w:type="dxa"/>
            <w:vAlign w:val="center"/>
          </w:tcPr>
          <w:p w14:paraId="6FC2CBA2" w14:textId="77777777" w:rsidR="0070321A" w:rsidRPr="001A78F1" w:rsidRDefault="0070321A" w:rsidP="009C21A2">
            <w:pPr>
              <w:pStyle w:val="TAC"/>
            </w:pPr>
          </w:p>
        </w:tc>
        <w:tc>
          <w:tcPr>
            <w:tcW w:w="567" w:type="dxa"/>
            <w:vAlign w:val="center"/>
          </w:tcPr>
          <w:p w14:paraId="1F0AF7BF"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02CF1177" w14:textId="77777777" w:rsidR="0070321A" w:rsidRPr="001A78F1" w:rsidRDefault="0070321A" w:rsidP="009C21A2">
            <w:pPr>
              <w:pStyle w:val="TAC"/>
            </w:pPr>
          </w:p>
        </w:tc>
        <w:tc>
          <w:tcPr>
            <w:tcW w:w="379" w:type="dxa"/>
            <w:vAlign w:val="center"/>
          </w:tcPr>
          <w:p w14:paraId="5CDDA2BF" w14:textId="77777777" w:rsidR="0070321A" w:rsidRPr="001A78F1" w:rsidRDefault="0070321A" w:rsidP="009C21A2">
            <w:pPr>
              <w:pStyle w:val="TAC"/>
            </w:pPr>
          </w:p>
        </w:tc>
        <w:tc>
          <w:tcPr>
            <w:tcW w:w="510" w:type="dxa"/>
            <w:vAlign w:val="center"/>
          </w:tcPr>
          <w:p w14:paraId="3DB97326" w14:textId="77777777" w:rsidR="0070321A" w:rsidRPr="001A78F1" w:rsidRDefault="0070321A" w:rsidP="009C21A2">
            <w:pPr>
              <w:pStyle w:val="TAC"/>
            </w:pPr>
          </w:p>
        </w:tc>
        <w:tc>
          <w:tcPr>
            <w:tcW w:w="510" w:type="dxa"/>
            <w:vAlign w:val="center"/>
          </w:tcPr>
          <w:p w14:paraId="0E8349A8" w14:textId="77777777" w:rsidR="0070321A" w:rsidRPr="001A78F1" w:rsidRDefault="0070321A" w:rsidP="009C21A2">
            <w:pPr>
              <w:pStyle w:val="TAC"/>
            </w:pPr>
          </w:p>
        </w:tc>
        <w:tc>
          <w:tcPr>
            <w:tcW w:w="510" w:type="dxa"/>
            <w:vAlign w:val="center"/>
          </w:tcPr>
          <w:p w14:paraId="5DAD6522" w14:textId="77777777" w:rsidR="0070321A" w:rsidRPr="001A78F1" w:rsidRDefault="0070321A" w:rsidP="009C21A2">
            <w:pPr>
              <w:pStyle w:val="TAC"/>
            </w:pPr>
          </w:p>
        </w:tc>
        <w:tc>
          <w:tcPr>
            <w:tcW w:w="510" w:type="dxa"/>
            <w:vAlign w:val="center"/>
          </w:tcPr>
          <w:p w14:paraId="600D9E8B" w14:textId="77777777" w:rsidR="0070321A" w:rsidRPr="001A78F1" w:rsidRDefault="0070321A" w:rsidP="009C21A2">
            <w:pPr>
              <w:pStyle w:val="TAC"/>
            </w:pPr>
          </w:p>
        </w:tc>
        <w:tc>
          <w:tcPr>
            <w:tcW w:w="558" w:type="dxa"/>
            <w:vAlign w:val="center"/>
          </w:tcPr>
          <w:p w14:paraId="0588287F" w14:textId="77777777" w:rsidR="0070321A" w:rsidRPr="001A78F1" w:rsidRDefault="0070321A" w:rsidP="009C21A2">
            <w:pPr>
              <w:pStyle w:val="TAC"/>
            </w:pPr>
          </w:p>
        </w:tc>
        <w:tc>
          <w:tcPr>
            <w:tcW w:w="462" w:type="dxa"/>
            <w:vAlign w:val="center"/>
          </w:tcPr>
          <w:p w14:paraId="53863620" w14:textId="77777777" w:rsidR="0070321A" w:rsidRPr="001A78F1" w:rsidRDefault="0070321A" w:rsidP="009C21A2">
            <w:pPr>
              <w:pStyle w:val="TAC"/>
            </w:pPr>
          </w:p>
        </w:tc>
        <w:tc>
          <w:tcPr>
            <w:tcW w:w="510" w:type="dxa"/>
            <w:vAlign w:val="center"/>
          </w:tcPr>
          <w:p w14:paraId="5ED746FC" w14:textId="77777777" w:rsidR="0070321A" w:rsidRPr="001A78F1" w:rsidRDefault="0070321A" w:rsidP="009C21A2">
            <w:pPr>
              <w:pStyle w:val="TAC"/>
            </w:pPr>
            <w:r w:rsidRPr="001A78F1">
              <w:t>X</w:t>
            </w:r>
          </w:p>
        </w:tc>
        <w:tc>
          <w:tcPr>
            <w:tcW w:w="510" w:type="dxa"/>
            <w:vAlign w:val="center"/>
          </w:tcPr>
          <w:p w14:paraId="03CB17D4" w14:textId="77777777" w:rsidR="0070321A" w:rsidRPr="001A78F1" w:rsidRDefault="0070321A" w:rsidP="009C21A2">
            <w:pPr>
              <w:pStyle w:val="TAC"/>
            </w:pPr>
          </w:p>
        </w:tc>
        <w:tc>
          <w:tcPr>
            <w:tcW w:w="510" w:type="dxa"/>
            <w:vAlign w:val="center"/>
          </w:tcPr>
          <w:p w14:paraId="215DD12C" w14:textId="77777777" w:rsidR="0070321A" w:rsidRPr="001A78F1" w:rsidRDefault="0070321A" w:rsidP="009C21A2">
            <w:pPr>
              <w:pStyle w:val="TAC"/>
            </w:pPr>
          </w:p>
        </w:tc>
        <w:tc>
          <w:tcPr>
            <w:tcW w:w="423" w:type="dxa"/>
            <w:vAlign w:val="center"/>
          </w:tcPr>
          <w:p w14:paraId="272E3E75" w14:textId="77777777" w:rsidR="0070321A" w:rsidRPr="001A78F1" w:rsidRDefault="0070321A" w:rsidP="009C21A2">
            <w:pPr>
              <w:pStyle w:val="TAC"/>
            </w:pPr>
          </w:p>
        </w:tc>
        <w:tc>
          <w:tcPr>
            <w:tcW w:w="639" w:type="dxa"/>
            <w:vAlign w:val="center"/>
          </w:tcPr>
          <w:p w14:paraId="341ECE32" w14:textId="77777777" w:rsidR="0070321A" w:rsidRPr="001A78F1" w:rsidRDefault="0070321A" w:rsidP="009C21A2">
            <w:pPr>
              <w:pStyle w:val="TAC"/>
            </w:pPr>
          </w:p>
        </w:tc>
        <w:tc>
          <w:tcPr>
            <w:tcW w:w="632" w:type="dxa"/>
            <w:vAlign w:val="center"/>
          </w:tcPr>
          <w:p w14:paraId="1CD916C7" w14:textId="77777777" w:rsidR="0070321A" w:rsidRPr="001A78F1" w:rsidRDefault="0070321A" w:rsidP="009C21A2">
            <w:pPr>
              <w:pStyle w:val="TAC"/>
            </w:pPr>
          </w:p>
        </w:tc>
        <w:tc>
          <w:tcPr>
            <w:tcW w:w="567" w:type="dxa"/>
            <w:vAlign w:val="center"/>
          </w:tcPr>
          <w:p w14:paraId="4F4B9620" w14:textId="77777777" w:rsidR="0070321A" w:rsidRPr="001A78F1" w:rsidRDefault="0070321A" w:rsidP="009C21A2">
            <w:pPr>
              <w:pStyle w:val="TAC"/>
            </w:pPr>
          </w:p>
        </w:tc>
      </w:tr>
      <w:tr w:rsidR="0070321A" w:rsidRPr="001A78F1" w14:paraId="081FAC67" w14:textId="77777777" w:rsidTr="00A90C28">
        <w:trPr>
          <w:cantSplit/>
          <w:jc w:val="center"/>
        </w:trPr>
        <w:tc>
          <w:tcPr>
            <w:tcW w:w="1413" w:type="dxa"/>
            <w:vAlign w:val="center"/>
          </w:tcPr>
          <w:p w14:paraId="0AC5CAC4" w14:textId="365867F7"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@desc</w:t>
            </w:r>
          </w:p>
        </w:tc>
        <w:tc>
          <w:tcPr>
            <w:tcW w:w="425" w:type="dxa"/>
            <w:vAlign w:val="center"/>
          </w:tcPr>
          <w:p w14:paraId="61007820" w14:textId="77777777" w:rsidR="0070321A" w:rsidRPr="001A78F1" w:rsidRDefault="0070321A" w:rsidP="009C21A2">
            <w:pPr>
              <w:pStyle w:val="TAC"/>
            </w:pPr>
            <w:r w:rsidRPr="001A78F1">
              <w:t>X</w:t>
            </w:r>
          </w:p>
        </w:tc>
        <w:tc>
          <w:tcPr>
            <w:tcW w:w="567" w:type="dxa"/>
            <w:vAlign w:val="center"/>
          </w:tcPr>
          <w:p w14:paraId="6A0D42EE"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19CDA677" w14:textId="77777777" w:rsidR="0070321A" w:rsidRPr="001A78F1" w:rsidRDefault="0070321A" w:rsidP="009C21A2">
            <w:pPr>
              <w:pStyle w:val="TAC"/>
            </w:pPr>
            <w:r w:rsidRPr="001A78F1">
              <w:t>X</w:t>
            </w:r>
          </w:p>
        </w:tc>
        <w:tc>
          <w:tcPr>
            <w:tcW w:w="379" w:type="dxa"/>
            <w:vAlign w:val="center"/>
          </w:tcPr>
          <w:p w14:paraId="0177DC54" w14:textId="77777777" w:rsidR="0070321A" w:rsidRPr="001A78F1" w:rsidRDefault="0070321A" w:rsidP="009C21A2">
            <w:pPr>
              <w:pStyle w:val="TAC"/>
            </w:pPr>
            <w:r w:rsidRPr="001A78F1">
              <w:t>X</w:t>
            </w:r>
          </w:p>
        </w:tc>
        <w:tc>
          <w:tcPr>
            <w:tcW w:w="510" w:type="dxa"/>
            <w:vAlign w:val="center"/>
          </w:tcPr>
          <w:p w14:paraId="6E4C45B9" w14:textId="77777777" w:rsidR="0070321A" w:rsidRPr="001A78F1" w:rsidRDefault="0070321A" w:rsidP="009C21A2">
            <w:pPr>
              <w:pStyle w:val="TAC"/>
            </w:pPr>
            <w:r w:rsidRPr="001A78F1">
              <w:t>X</w:t>
            </w:r>
          </w:p>
        </w:tc>
        <w:tc>
          <w:tcPr>
            <w:tcW w:w="510" w:type="dxa"/>
            <w:vAlign w:val="center"/>
          </w:tcPr>
          <w:p w14:paraId="7F1BC7C9" w14:textId="77777777" w:rsidR="0070321A" w:rsidRPr="001A78F1" w:rsidRDefault="0070321A" w:rsidP="009C21A2">
            <w:pPr>
              <w:pStyle w:val="TAC"/>
            </w:pPr>
            <w:r w:rsidRPr="001A78F1">
              <w:t>X</w:t>
            </w:r>
          </w:p>
        </w:tc>
        <w:tc>
          <w:tcPr>
            <w:tcW w:w="510" w:type="dxa"/>
            <w:vAlign w:val="center"/>
          </w:tcPr>
          <w:p w14:paraId="67CC5FE1" w14:textId="77777777" w:rsidR="0070321A" w:rsidRPr="001A78F1" w:rsidRDefault="0070321A" w:rsidP="009C21A2">
            <w:pPr>
              <w:pStyle w:val="TAC"/>
            </w:pPr>
            <w:r w:rsidRPr="001A78F1">
              <w:t>X</w:t>
            </w:r>
          </w:p>
        </w:tc>
        <w:tc>
          <w:tcPr>
            <w:tcW w:w="510" w:type="dxa"/>
            <w:vAlign w:val="center"/>
          </w:tcPr>
          <w:p w14:paraId="2687304D" w14:textId="77777777" w:rsidR="0070321A" w:rsidRPr="001A78F1" w:rsidRDefault="0070321A" w:rsidP="009C21A2">
            <w:pPr>
              <w:pStyle w:val="TAC"/>
            </w:pPr>
            <w:r w:rsidRPr="001A78F1">
              <w:t>X</w:t>
            </w:r>
          </w:p>
        </w:tc>
        <w:tc>
          <w:tcPr>
            <w:tcW w:w="558" w:type="dxa"/>
            <w:vAlign w:val="center"/>
          </w:tcPr>
          <w:p w14:paraId="2B54D397" w14:textId="77777777" w:rsidR="0070321A" w:rsidRPr="001A78F1" w:rsidRDefault="0070321A" w:rsidP="009C21A2">
            <w:pPr>
              <w:pStyle w:val="TAC"/>
            </w:pPr>
            <w:r w:rsidRPr="001A78F1">
              <w:t>X</w:t>
            </w:r>
          </w:p>
        </w:tc>
        <w:tc>
          <w:tcPr>
            <w:tcW w:w="462" w:type="dxa"/>
            <w:vAlign w:val="center"/>
          </w:tcPr>
          <w:p w14:paraId="7046049F" w14:textId="77777777" w:rsidR="0070321A" w:rsidRPr="001A78F1" w:rsidRDefault="0070321A" w:rsidP="009C21A2">
            <w:pPr>
              <w:pStyle w:val="TAC"/>
            </w:pPr>
            <w:r w:rsidRPr="001A78F1">
              <w:t>X</w:t>
            </w:r>
          </w:p>
        </w:tc>
        <w:tc>
          <w:tcPr>
            <w:tcW w:w="510" w:type="dxa"/>
            <w:vAlign w:val="center"/>
          </w:tcPr>
          <w:p w14:paraId="492C2D84" w14:textId="77777777" w:rsidR="0070321A" w:rsidRPr="001A78F1" w:rsidRDefault="0070321A" w:rsidP="009C21A2">
            <w:pPr>
              <w:pStyle w:val="TAC"/>
            </w:pPr>
            <w:r w:rsidRPr="001A78F1">
              <w:t>X</w:t>
            </w:r>
          </w:p>
        </w:tc>
        <w:tc>
          <w:tcPr>
            <w:tcW w:w="510" w:type="dxa"/>
            <w:vAlign w:val="center"/>
          </w:tcPr>
          <w:p w14:paraId="3EDAEE34" w14:textId="77777777" w:rsidR="0070321A" w:rsidRPr="001A78F1" w:rsidRDefault="0070321A" w:rsidP="009C21A2">
            <w:pPr>
              <w:pStyle w:val="TAC"/>
            </w:pPr>
            <w:r w:rsidRPr="001A78F1">
              <w:t>X</w:t>
            </w:r>
          </w:p>
        </w:tc>
        <w:tc>
          <w:tcPr>
            <w:tcW w:w="510" w:type="dxa"/>
            <w:vAlign w:val="center"/>
          </w:tcPr>
          <w:p w14:paraId="6FF12524" w14:textId="77777777" w:rsidR="0070321A" w:rsidRPr="001A78F1" w:rsidRDefault="0070321A" w:rsidP="009C21A2">
            <w:pPr>
              <w:pStyle w:val="TAC"/>
            </w:pPr>
            <w:r w:rsidRPr="001A78F1">
              <w:t>X</w:t>
            </w:r>
          </w:p>
        </w:tc>
        <w:tc>
          <w:tcPr>
            <w:tcW w:w="423" w:type="dxa"/>
            <w:vAlign w:val="center"/>
          </w:tcPr>
          <w:p w14:paraId="112AD7A2" w14:textId="77777777" w:rsidR="0070321A" w:rsidRPr="001A78F1" w:rsidRDefault="0070321A" w:rsidP="009C21A2">
            <w:pPr>
              <w:pStyle w:val="TAC"/>
            </w:pPr>
            <w:r w:rsidRPr="001A78F1">
              <w:t>X</w:t>
            </w:r>
          </w:p>
        </w:tc>
        <w:tc>
          <w:tcPr>
            <w:tcW w:w="639" w:type="dxa"/>
            <w:vAlign w:val="center"/>
          </w:tcPr>
          <w:p w14:paraId="339F1794" w14:textId="77777777" w:rsidR="0070321A" w:rsidRPr="001A78F1" w:rsidRDefault="0070321A" w:rsidP="009C21A2">
            <w:pPr>
              <w:pStyle w:val="TAC"/>
            </w:pPr>
            <w:r w:rsidRPr="001A78F1">
              <w:t>X</w:t>
            </w:r>
          </w:p>
        </w:tc>
        <w:tc>
          <w:tcPr>
            <w:tcW w:w="632" w:type="dxa"/>
            <w:vAlign w:val="center"/>
          </w:tcPr>
          <w:p w14:paraId="7958454E" w14:textId="77777777" w:rsidR="0070321A" w:rsidRPr="001A78F1" w:rsidRDefault="0070321A" w:rsidP="009C21A2">
            <w:pPr>
              <w:pStyle w:val="TAC"/>
            </w:pPr>
          </w:p>
        </w:tc>
        <w:tc>
          <w:tcPr>
            <w:tcW w:w="567" w:type="dxa"/>
            <w:vAlign w:val="center"/>
          </w:tcPr>
          <w:p w14:paraId="4A67B88C" w14:textId="77777777" w:rsidR="0070321A" w:rsidRPr="001A78F1" w:rsidRDefault="0070321A" w:rsidP="009C21A2">
            <w:pPr>
              <w:pStyle w:val="TAC"/>
            </w:pPr>
          </w:p>
        </w:tc>
      </w:tr>
      <w:tr w:rsidR="0070321A" w:rsidRPr="001A78F1" w14:paraId="27DD9E5C" w14:textId="77777777" w:rsidTr="00A90C28">
        <w:trPr>
          <w:cantSplit/>
          <w:jc w:val="center"/>
        </w:trPr>
        <w:tc>
          <w:tcPr>
            <w:tcW w:w="1413" w:type="dxa"/>
            <w:vAlign w:val="center"/>
          </w:tcPr>
          <w:p w14:paraId="4225A137" w14:textId="7EF633D1"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@exception</w:t>
            </w:r>
          </w:p>
        </w:tc>
        <w:tc>
          <w:tcPr>
            <w:tcW w:w="425" w:type="dxa"/>
            <w:vAlign w:val="center"/>
          </w:tcPr>
          <w:p w14:paraId="38A6A4DB" w14:textId="77777777" w:rsidR="0070321A" w:rsidRPr="001A78F1" w:rsidRDefault="0070321A" w:rsidP="009C21A2">
            <w:pPr>
              <w:pStyle w:val="TAC"/>
            </w:pPr>
          </w:p>
        </w:tc>
        <w:tc>
          <w:tcPr>
            <w:tcW w:w="567" w:type="dxa"/>
            <w:vAlign w:val="center"/>
          </w:tcPr>
          <w:p w14:paraId="6C0F3248"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1E08F45C" w14:textId="77777777" w:rsidR="0070321A" w:rsidRPr="001A78F1" w:rsidRDefault="0070321A" w:rsidP="009C21A2">
            <w:pPr>
              <w:pStyle w:val="TAC"/>
            </w:pPr>
          </w:p>
        </w:tc>
        <w:tc>
          <w:tcPr>
            <w:tcW w:w="379" w:type="dxa"/>
            <w:vAlign w:val="center"/>
          </w:tcPr>
          <w:p w14:paraId="58933F2B" w14:textId="77777777" w:rsidR="0070321A" w:rsidRPr="001A78F1" w:rsidRDefault="0070321A" w:rsidP="009C21A2">
            <w:pPr>
              <w:pStyle w:val="TAC"/>
            </w:pPr>
          </w:p>
        </w:tc>
        <w:tc>
          <w:tcPr>
            <w:tcW w:w="510" w:type="dxa"/>
            <w:vAlign w:val="center"/>
          </w:tcPr>
          <w:p w14:paraId="23EB34FB" w14:textId="77777777" w:rsidR="0070321A" w:rsidRPr="001A78F1" w:rsidRDefault="0070321A" w:rsidP="009C21A2">
            <w:pPr>
              <w:pStyle w:val="TAC"/>
            </w:pPr>
          </w:p>
        </w:tc>
        <w:tc>
          <w:tcPr>
            <w:tcW w:w="510" w:type="dxa"/>
            <w:vAlign w:val="center"/>
          </w:tcPr>
          <w:p w14:paraId="115C4B4A" w14:textId="77777777" w:rsidR="0070321A" w:rsidRPr="001A78F1" w:rsidRDefault="0070321A" w:rsidP="009C21A2">
            <w:pPr>
              <w:pStyle w:val="TAC"/>
            </w:pPr>
          </w:p>
        </w:tc>
        <w:tc>
          <w:tcPr>
            <w:tcW w:w="510" w:type="dxa"/>
            <w:vAlign w:val="center"/>
          </w:tcPr>
          <w:p w14:paraId="1CC12203" w14:textId="77777777" w:rsidR="0070321A" w:rsidRPr="001A78F1" w:rsidRDefault="0070321A" w:rsidP="009C21A2">
            <w:pPr>
              <w:pStyle w:val="TAC"/>
            </w:pPr>
          </w:p>
        </w:tc>
        <w:tc>
          <w:tcPr>
            <w:tcW w:w="510" w:type="dxa"/>
            <w:vAlign w:val="center"/>
          </w:tcPr>
          <w:p w14:paraId="3842958C" w14:textId="77777777" w:rsidR="0070321A" w:rsidRPr="001A78F1" w:rsidRDefault="0070321A" w:rsidP="009C21A2">
            <w:pPr>
              <w:pStyle w:val="TAC"/>
            </w:pPr>
            <w:r w:rsidRPr="001A78F1">
              <w:t>X</w:t>
            </w:r>
          </w:p>
        </w:tc>
        <w:tc>
          <w:tcPr>
            <w:tcW w:w="558" w:type="dxa"/>
            <w:vAlign w:val="center"/>
          </w:tcPr>
          <w:p w14:paraId="6D6FE822" w14:textId="77777777" w:rsidR="0070321A" w:rsidRPr="001A78F1" w:rsidRDefault="0070321A" w:rsidP="009C21A2">
            <w:pPr>
              <w:pStyle w:val="TAC"/>
            </w:pPr>
          </w:p>
        </w:tc>
        <w:tc>
          <w:tcPr>
            <w:tcW w:w="462" w:type="dxa"/>
            <w:vAlign w:val="center"/>
          </w:tcPr>
          <w:p w14:paraId="79295D1B" w14:textId="77777777" w:rsidR="0070321A" w:rsidRPr="001A78F1" w:rsidRDefault="0070321A" w:rsidP="009C21A2">
            <w:pPr>
              <w:pStyle w:val="TAC"/>
            </w:pPr>
          </w:p>
        </w:tc>
        <w:tc>
          <w:tcPr>
            <w:tcW w:w="510" w:type="dxa"/>
            <w:vAlign w:val="center"/>
          </w:tcPr>
          <w:p w14:paraId="42E5BF48" w14:textId="77777777" w:rsidR="0070321A" w:rsidRPr="001A78F1" w:rsidRDefault="0070321A" w:rsidP="009C21A2">
            <w:pPr>
              <w:pStyle w:val="TAC"/>
            </w:pPr>
          </w:p>
        </w:tc>
        <w:tc>
          <w:tcPr>
            <w:tcW w:w="510" w:type="dxa"/>
            <w:vAlign w:val="center"/>
          </w:tcPr>
          <w:p w14:paraId="02E80B58" w14:textId="77777777" w:rsidR="0070321A" w:rsidRPr="001A78F1" w:rsidRDefault="0070321A" w:rsidP="009C21A2">
            <w:pPr>
              <w:pStyle w:val="TAC"/>
            </w:pPr>
          </w:p>
        </w:tc>
        <w:tc>
          <w:tcPr>
            <w:tcW w:w="510" w:type="dxa"/>
            <w:vAlign w:val="center"/>
          </w:tcPr>
          <w:p w14:paraId="1B07EECF" w14:textId="77777777" w:rsidR="0070321A" w:rsidRPr="001A78F1" w:rsidRDefault="0070321A" w:rsidP="009C21A2">
            <w:pPr>
              <w:pStyle w:val="TAC"/>
            </w:pPr>
          </w:p>
        </w:tc>
        <w:tc>
          <w:tcPr>
            <w:tcW w:w="423" w:type="dxa"/>
            <w:vAlign w:val="center"/>
          </w:tcPr>
          <w:p w14:paraId="1A614BC1" w14:textId="77777777" w:rsidR="0070321A" w:rsidRPr="001A78F1" w:rsidRDefault="0070321A" w:rsidP="009C21A2">
            <w:pPr>
              <w:pStyle w:val="TAC"/>
            </w:pPr>
          </w:p>
        </w:tc>
        <w:tc>
          <w:tcPr>
            <w:tcW w:w="639" w:type="dxa"/>
            <w:vAlign w:val="center"/>
          </w:tcPr>
          <w:p w14:paraId="21A3D959" w14:textId="77777777" w:rsidR="0070321A" w:rsidRPr="001A78F1" w:rsidRDefault="0070321A" w:rsidP="009C21A2">
            <w:pPr>
              <w:pStyle w:val="TAC"/>
            </w:pPr>
          </w:p>
        </w:tc>
        <w:tc>
          <w:tcPr>
            <w:tcW w:w="632" w:type="dxa"/>
            <w:vAlign w:val="center"/>
          </w:tcPr>
          <w:p w14:paraId="25D5E195" w14:textId="77777777" w:rsidR="0070321A" w:rsidRPr="001A78F1" w:rsidRDefault="0070321A" w:rsidP="009C21A2">
            <w:pPr>
              <w:pStyle w:val="TAC"/>
            </w:pPr>
            <w:r w:rsidRPr="001A78F1">
              <w:t>X</w:t>
            </w:r>
          </w:p>
        </w:tc>
        <w:tc>
          <w:tcPr>
            <w:tcW w:w="567" w:type="dxa"/>
            <w:vAlign w:val="center"/>
          </w:tcPr>
          <w:p w14:paraId="193BD817" w14:textId="77777777" w:rsidR="0070321A" w:rsidRPr="001A78F1" w:rsidRDefault="0070321A" w:rsidP="009C21A2">
            <w:pPr>
              <w:pStyle w:val="TAC"/>
            </w:pPr>
          </w:p>
        </w:tc>
      </w:tr>
      <w:tr w:rsidR="0070321A" w:rsidRPr="001A78F1" w14:paraId="45DF4FCB" w14:textId="77777777" w:rsidTr="00A90C28">
        <w:trPr>
          <w:cantSplit/>
          <w:jc w:val="center"/>
        </w:trPr>
        <w:tc>
          <w:tcPr>
            <w:tcW w:w="1413" w:type="dxa"/>
            <w:vAlign w:val="center"/>
          </w:tcPr>
          <w:p w14:paraId="7C10E524" w14:textId="52EAA0C9"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@member</w:t>
            </w:r>
          </w:p>
        </w:tc>
        <w:tc>
          <w:tcPr>
            <w:tcW w:w="425" w:type="dxa"/>
            <w:vAlign w:val="center"/>
          </w:tcPr>
          <w:p w14:paraId="2F339F59" w14:textId="77777777" w:rsidR="0070321A" w:rsidRPr="001A78F1" w:rsidRDefault="0070321A" w:rsidP="009C21A2">
            <w:pPr>
              <w:pStyle w:val="TAC"/>
            </w:pPr>
          </w:p>
        </w:tc>
        <w:tc>
          <w:tcPr>
            <w:tcW w:w="567" w:type="dxa"/>
            <w:vAlign w:val="center"/>
          </w:tcPr>
          <w:p w14:paraId="6A74EA2D" w14:textId="77777777" w:rsidR="0070321A" w:rsidRPr="001A78F1" w:rsidDel="00AE3872" w:rsidRDefault="0070321A" w:rsidP="009C21A2">
            <w:pPr>
              <w:pStyle w:val="TAC"/>
            </w:pPr>
            <w:r w:rsidRPr="001A78F1">
              <w:t>X</w:t>
            </w:r>
            <w:r w:rsidRPr="001A78F1">
              <w:rPr>
                <w:position w:val="6"/>
                <w:sz w:val="14"/>
              </w:rPr>
              <w:t>1</w:t>
            </w:r>
          </w:p>
        </w:tc>
        <w:tc>
          <w:tcPr>
            <w:tcW w:w="425" w:type="dxa"/>
            <w:tcMar>
              <w:top w:w="28" w:type="dxa"/>
              <w:left w:w="28" w:type="dxa"/>
              <w:bottom w:w="28" w:type="dxa"/>
              <w:right w:w="28" w:type="dxa"/>
            </w:tcMar>
            <w:vAlign w:val="center"/>
          </w:tcPr>
          <w:p w14:paraId="2248C02D" w14:textId="77777777" w:rsidR="0070321A" w:rsidRPr="001A78F1" w:rsidRDefault="0070321A" w:rsidP="009C21A2">
            <w:pPr>
              <w:pStyle w:val="TAC"/>
            </w:pPr>
            <w:r w:rsidRPr="001A78F1">
              <w:t>X</w:t>
            </w:r>
          </w:p>
        </w:tc>
        <w:tc>
          <w:tcPr>
            <w:tcW w:w="379" w:type="dxa"/>
            <w:vAlign w:val="center"/>
          </w:tcPr>
          <w:p w14:paraId="5C01538A" w14:textId="77777777" w:rsidR="0070321A" w:rsidRPr="001A78F1" w:rsidRDefault="0070321A" w:rsidP="009C21A2">
            <w:pPr>
              <w:pStyle w:val="TAC"/>
            </w:pPr>
            <w:r w:rsidRPr="001A78F1">
              <w:t>X</w:t>
            </w:r>
          </w:p>
        </w:tc>
        <w:tc>
          <w:tcPr>
            <w:tcW w:w="510" w:type="dxa"/>
            <w:vAlign w:val="center"/>
          </w:tcPr>
          <w:p w14:paraId="39EEC321" w14:textId="77777777" w:rsidR="0070321A" w:rsidRPr="001A78F1" w:rsidRDefault="0070321A" w:rsidP="009C21A2">
            <w:pPr>
              <w:pStyle w:val="TAC"/>
            </w:pPr>
            <w:r w:rsidRPr="001A78F1">
              <w:t>X</w:t>
            </w:r>
            <w:r w:rsidRPr="001A78F1">
              <w:rPr>
                <w:position w:val="6"/>
                <w:sz w:val="14"/>
              </w:rPr>
              <w:t>1</w:t>
            </w:r>
          </w:p>
        </w:tc>
        <w:tc>
          <w:tcPr>
            <w:tcW w:w="510" w:type="dxa"/>
            <w:vAlign w:val="center"/>
          </w:tcPr>
          <w:p w14:paraId="17C09558" w14:textId="77777777" w:rsidR="0070321A" w:rsidRPr="001A78F1" w:rsidRDefault="0070321A" w:rsidP="009C21A2">
            <w:pPr>
              <w:pStyle w:val="TAC"/>
            </w:pPr>
            <w:r w:rsidRPr="001A78F1">
              <w:t>X</w:t>
            </w:r>
            <w:r w:rsidRPr="001A78F1">
              <w:rPr>
                <w:position w:val="6"/>
                <w:sz w:val="14"/>
              </w:rPr>
              <w:t>1</w:t>
            </w:r>
          </w:p>
        </w:tc>
        <w:tc>
          <w:tcPr>
            <w:tcW w:w="510" w:type="dxa"/>
            <w:vAlign w:val="center"/>
          </w:tcPr>
          <w:p w14:paraId="522E07F7" w14:textId="77777777" w:rsidR="0070321A" w:rsidRPr="001A78F1" w:rsidRDefault="0070321A" w:rsidP="009C21A2">
            <w:pPr>
              <w:pStyle w:val="TAC"/>
            </w:pPr>
            <w:r w:rsidRPr="001A78F1">
              <w:t>X</w:t>
            </w:r>
            <w:r w:rsidRPr="001A78F1">
              <w:rPr>
                <w:position w:val="6"/>
                <w:sz w:val="14"/>
              </w:rPr>
              <w:t>1</w:t>
            </w:r>
          </w:p>
        </w:tc>
        <w:tc>
          <w:tcPr>
            <w:tcW w:w="510" w:type="dxa"/>
            <w:vAlign w:val="center"/>
          </w:tcPr>
          <w:p w14:paraId="4AF47502" w14:textId="77777777" w:rsidR="0070321A" w:rsidRPr="001A78F1" w:rsidRDefault="0070321A" w:rsidP="009C21A2">
            <w:pPr>
              <w:pStyle w:val="TAC"/>
            </w:pPr>
          </w:p>
        </w:tc>
        <w:tc>
          <w:tcPr>
            <w:tcW w:w="558" w:type="dxa"/>
            <w:vAlign w:val="center"/>
          </w:tcPr>
          <w:p w14:paraId="1F39A53F" w14:textId="77777777" w:rsidR="0070321A" w:rsidRPr="001A78F1" w:rsidRDefault="0070321A" w:rsidP="009C21A2">
            <w:pPr>
              <w:pStyle w:val="TAC"/>
            </w:pPr>
          </w:p>
        </w:tc>
        <w:tc>
          <w:tcPr>
            <w:tcW w:w="462" w:type="dxa"/>
            <w:vAlign w:val="center"/>
          </w:tcPr>
          <w:p w14:paraId="01851B5C" w14:textId="77777777" w:rsidR="0070321A" w:rsidRPr="001A78F1" w:rsidRDefault="0070321A" w:rsidP="009C21A2">
            <w:pPr>
              <w:pStyle w:val="TAC"/>
            </w:pPr>
          </w:p>
        </w:tc>
        <w:tc>
          <w:tcPr>
            <w:tcW w:w="510" w:type="dxa"/>
            <w:vAlign w:val="center"/>
          </w:tcPr>
          <w:p w14:paraId="6A77581C" w14:textId="77777777" w:rsidR="0070321A" w:rsidRPr="001A78F1" w:rsidRDefault="0070321A" w:rsidP="009C21A2">
            <w:pPr>
              <w:pStyle w:val="TAC"/>
            </w:pPr>
          </w:p>
        </w:tc>
        <w:tc>
          <w:tcPr>
            <w:tcW w:w="510" w:type="dxa"/>
            <w:vAlign w:val="center"/>
          </w:tcPr>
          <w:p w14:paraId="7F7C1325" w14:textId="77777777" w:rsidR="0070321A" w:rsidRPr="001A78F1" w:rsidRDefault="0070321A" w:rsidP="009C21A2">
            <w:pPr>
              <w:pStyle w:val="TAC"/>
            </w:pPr>
          </w:p>
        </w:tc>
        <w:tc>
          <w:tcPr>
            <w:tcW w:w="510" w:type="dxa"/>
            <w:vAlign w:val="center"/>
          </w:tcPr>
          <w:p w14:paraId="55F76A1A" w14:textId="77777777" w:rsidR="0070321A" w:rsidRPr="001A78F1" w:rsidRDefault="0070321A" w:rsidP="009C21A2">
            <w:pPr>
              <w:pStyle w:val="TAC"/>
            </w:pPr>
          </w:p>
        </w:tc>
        <w:tc>
          <w:tcPr>
            <w:tcW w:w="423" w:type="dxa"/>
            <w:vAlign w:val="center"/>
          </w:tcPr>
          <w:p w14:paraId="0FAE446F" w14:textId="77777777" w:rsidR="0070321A" w:rsidRPr="001A78F1" w:rsidRDefault="0070321A" w:rsidP="009C21A2">
            <w:pPr>
              <w:pStyle w:val="TAC"/>
            </w:pPr>
          </w:p>
        </w:tc>
        <w:tc>
          <w:tcPr>
            <w:tcW w:w="639" w:type="dxa"/>
            <w:vAlign w:val="center"/>
          </w:tcPr>
          <w:p w14:paraId="2B8419C3" w14:textId="77777777" w:rsidR="0070321A" w:rsidRPr="001A78F1" w:rsidRDefault="0070321A" w:rsidP="009C21A2">
            <w:pPr>
              <w:pStyle w:val="TAC"/>
            </w:pPr>
          </w:p>
        </w:tc>
        <w:tc>
          <w:tcPr>
            <w:tcW w:w="632" w:type="dxa"/>
            <w:vAlign w:val="center"/>
          </w:tcPr>
          <w:p w14:paraId="05DD139A" w14:textId="77777777" w:rsidR="0070321A" w:rsidRPr="001A78F1" w:rsidRDefault="0070321A" w:rsidP="009C21A2">
            <w:pPr>
              <w:pStyle w:val="TAC"/>
            </w:pPr>
            <w:r w:rsidRPr="001A78F1">
              <w:t>X</w:t>
            </w:r>
          </w:p>
        </w:tc>
        <w:tc>
          <w:tcPr>
            <w:tcW w:w="567" w:type="dxa"/>
            <w:vAlign w:val="center"/>
          </w:tcPr>
          <w:p w14:paraId="0D45B28C" w14:textId="77777777" w:rsidR="0070321A" w:rsidRPr="001A78F1" w:rsidRDefault="0070321A" w:rsidP="009C21A2">
            <w:pPr>
              <w:pStyle w:val="TAC"/>
            </w:pPr>
          </w:p>
        </w:tc>
      </w:tr>
      <w:tr w:rsidR="0070321A" w:rsidRPr="001A78F1" w14:paraId="76F4755E" w14:textId="77777777" w:rsidTr="00A90C28">
        <w:trPr>
          <w:cantSplit/>
          <w:jc w:val="center"/>
        </w:trPr>
        <w:tc>
          <w:tcPr>
            <w:tcW w:w="1413" w:type="dxa"/>
            <w:vAlign w:val="center"/>
          </w:tcPr>
          <w:p w14:paraId="2304FBA9" w14:textId="548BAEE9"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@param</w:t>
            </w:r>
          </w:p>
        </w:tc>
        <w:tc>
          <w:tcPr>
            <w:tcW w:w="425" w:type="dxa"/>
            <w:vAlign w:val="center"/>
          </w:tcPr>
          <w:p w14:paraId="11373EDD" w14:textId="77777777" w:rsidR="0070321A" w:rsidRPr="001A78F1" w:rsidRDefault="0070321A" w:rsidP="009C21A2">
            <w:pPr>
              <w:pStyle w:val="TAC"/>
              <w:rPr>
                <w:u w:val="single"/>
              </w:rPr>
            </w:pPr>
            <w:r w:rsidRPr="001A78F1">
              <w:rPr>
                <w:u w:val="single"/>
              </w:rPr>
              <w:t>X</w:t>
            </w:r>
          </w:p>
        </w:tc>
        <w:tc>
          <w:tcPr>
            <w:tcW w:w="567" w:type="dxa"/>
            <w:vAlign w:val="center"/>
          </w:tcPr>
          <w:p w14:paraId="0F736E2B" w14:textId="77777777" w:rsidR="0070321A" w:rsidRPr="001A78F1" w:rsidRDefault="0070321A" w:rsidP="009C21A2">
            <w:pPr>
              <w:pStyle w:val="TAC"/>
              <w:rPr>
                <w:u w:val="single"/>
              </w:rPr>
            </w:pPr>
            <w:r w:rsidRPr="001A78F1">
              <w:rPr>
                <w:u w:val="single"/>
              </w:rPr>
              <w:t>X</w:t>
            </w:r>
          </w:p>
        </w:tc>
        <w:tc>
          <w:tcPr>
            <w:tcW w:w="425" w:type="dxa"/>
            <w:tcMar>
              <w:top w:w="28" w:type="dxa"/>
              <w:left w:w="28" w:type="dxa"/>
              <w:bottom w:w="28" w:type="dxa"/>
              <w:right w:w="28" w:type="dxa"/>
            </w:tcMar>
            <w:vAlign w:val="center"/>
          </w:tcPr>
          <w:p w14:paraId="5A561ED8" w14:textId="77777777" w:rsidR="0070321A" w:rsidRPr="001A78F1" w:rsidRDefault="0070321A" w:rsidP="009C21A2">
            <w:pPr>
              <w:pStyle w:val="TAC"/>
              <w:rPr>
                <w:u w:val="single"/>
              </w:rPr>
            </w:pPr>
            <w:r w:rsidRPr="001A78F1">
              <w:rPr>
                <w:u w:val="single"/>
              </w:rPr>
              <w:t>X</w:t>
            </w:r>
          </w:p>
        </w:tc>
        <w:tc>
          <w:tcPr>
            <w:tcW w:w="379" w:type="dxa"/>
            <w:vAlign w:val="center"/>
          </w:tcPr>
          <w:p w14:paraId="34EA194A" w14:textId="77777777" w:rsidR="0070321A" w:rsidRPr="001A78F1" w:rsidRDefault="0070321A" w:rsidP="009C21A2">
            <w:pPr>
              <w:pStyle w:val="TAC"/>
              <w:rPr>
                <w:u w:val="single"/>
              </w:rPr>
            </w:pPr>
            <w:r w:rsidRPr="001A78F1">
              <w:rPr>
                <w:u w:val="single"/>
              </w:rPr>
              <w:t>X</w:t>
            </w:r>
          </w:p>
        </w:tc>
        <w:tc>
          <w:tcPr>
            <w:tcW w:w="510" w:type="dxa"/>
            <w:vAlign w:val="center"/>
          </w:tcPr>
          <w:p w14:paraId="13D8F70A" w14:textId="77777777" w:rsidR="0070321A" w:rsidRPr="001A78F1" w:rsidRDefault="0070321A" w:rsidP="009C21A2">
            <w:pPr>
              <w:pStyle w:val="TAC"/>
              <w:rPr>
                <w:u w:val="single"/>
              </w:rPr>
            </w:pPr>
            <w:r w:rsidRPr="001A78F1">
              <w:rPr>
                <w:u w:val="single"/>
              </w:rPr>
              <w:t>X</w:t>
            </w:r>
          </w:p>
        </w:tc>
        <w:tc>
          <w:tcPr>
            <w:tcW w:w="510" w:type="dxa"/>
            <w:vAlign w:val="center"/>
          </w:tcPr>
          <w:p w14:paraId="0589F53B" w14:textId="77777777" w:rsidR="0070321A" w:rsidRPr="001A78F1" w:rsidRDefault="0070321A" w:rsidP="009C21A2">
            <w:pPr>
              <w:pStyle w:val="TAC"/>
              <w:rPr>
                <w:u w:val="single"/>
              </w:rPr>
            </w:pPr>
            <w:r w:rsidRPr="001A78F1">
              <w:rPr>
                <w:u w:val="single"/>
              </w:rPr>
              <w:t>X</w:t>
            </w:r>
          </w:p>
        </w:tc>
        <w:tc>
          <w:tcPr>
            <w:tcW w:w="510" w:type="dxa"/>
            <w:vAlign w:val="center"/>
          </w:tcPr>
          <w:p w14:paraId="18918D8F" w14:textId="77777777" w:rsidR="0070321A" w:rsidRPr="001A78F1" w:rsidRDefault="0070321A" w:rsidP="009C21A2">
            <w:pPr>
              <w:pStyle w:val="TAC"/>
              <w:rPr>
                <w:u w:val="single"/>
              </w:rPr>
            </w:pPr>
            <w:r w:rsidRPr="001A78F1">
              <w:rPr>
                <w:u w:val="single"/>
              </w:rPr>
              <w:t>X</w:t>
            </w:r>
          </w:p>
        </w:tc>
        <w:tc>
          <w:tcPr>
            <w:tcW w:w="510" w:type="dxa"/>
            <w:vAlign w:val="center"/>
          </w:tcPr>
          <w:p w14:paraId="22F07879" w14:textId="77777777" w:rsidR="0070321A" w:rsidRPr="001A78F1" w:rsidRDefault="0070321A" w:rsidP="009C21A2">
            <w:pPr>
              <w:pStyle w:val="TAC"/>
            </w:pPr>
            <w:r w:rsidRPr="001A78F1">
              <w:t>X</w:t>
            </w:r>
          </w:p>
        </w:tc>
        <w:tc>
          <w:tcPr>
            <w:tcW w:w="558" w:type="dxa"/>
            <w:vAlign w:val="center"/>
          </w:tcPr>
          <w:p w14:paraId="7E4A8568" w14:textId="77777777" w:rsidR="0070321A" w:rsidRPr="001A78F1" w:rsidRDefault="0070321A" w:rsidP="009C21A2">
            <w:pPr>
              <w:pStyle w:val="TAC"/>
            </w:pPr>
            <w:r w:rsidRPr="001A78F1">
              <w:t>X</w:t>
            </w:r>
          </w:p>
        </w:tc>
        <w:tc>
          <w:tcPr>
            <w:tcW w:w="462" w:type="dxa"/>
            <w:vAlign w:val="center"/>
          </w:tcPr>
          <w:p w14:paraId="0BECE39E" w14:textId="77777777" w:rsidR="0070321A" w:rsidRPr="001A78F1" w:rsidRDefault="0070321A" w:rsidP="009C21A2">
            <w:pPr>
              <w:pStyle w:val="TAC"/>
            </w:pPr>
            <w:r w:rsidRPr="001A78F1">
              <w:t>X</w:t>
            </w:r>
          </w:p>
        </w:tc>
        <w:tc>
          <w:tcPr>
            <w:tcW w:w="510" w:type="dxa"/>
            <w:vAlign w:val="center"/>
          </w:tcPr>
          <w:p w14:paraId="19E4C931" w14:textId="77777777" w:rsidR="0070321A" w:rsidRPr="001A78F1" w:rsidRDefault="0070321A" w:rsidP="009C21A2">
            <w:pPr>
              <w:pStyle w:val="TAC"/>
            </w:pPr>
            <w:r w:rsidRPr="001A78F1">
              <w:t>X</w:t>
            </w:r>
          </w:p>
        </w:tc>
        <w:tc>
          <w:tcPr>
            <w:tcW w:w="510" w:type="dxa"/>
            <w:vAlign w:val="center"/>
          </w:tcPr>
          <w:p w14:paraId="79071764" w14:textId="77777777" w:rsidR="0070321A" w:rsidRPr="001A78F1" w:rsidRDefault="0070321A" w:rsidP="009C21A2">
            <w:pPr>
              <w:pStyle w:val="TAC"/>
            </w:pPr>
          </w:p>
        </w:tc>
        <w:tc>
          <w:tcPr>
            <w:tcW w:w="510" w:type="dxa"/>
            <w:vAlign w:val="center"/>
          </w:tcPr>
          <w:p w14:paraId="2019592E" w14:textId="77777777" w:rsidR="0070321A" w:rsidRPr="001A78F1" w:rsidRDefault="0070321A" w:rsidP="009C21A2">
            <w:pPr>
              <w:pStyle w:val="TAC"/>
            </w:pPr>
          </w:p>
        </w:tc>
        <w:tc>
          <w:tcPr>
            <w:tcW w:w="423" w:type="dxa"/>
            <w:vAlign w:val="center"/>
          </w:tcPr>
          <w:p w14:paraId="077F0B50" w14:textId="77777777" w:rsidR="0070321A" w:rsidRPr="001A78F1" w:rsidRDefault="0070321A" w:rsidP="009C21A2">
            <w:pPr>
              <w:pStyle w:val="TAC"/>
            </w:pPr>
          </w:p>
        </w:tc>
        <w:tc>
          <w:tcPr>
            <w:tcW w:w="639" w:type="dxa"/>
            <w:vAlign w:val="center"/>
          </w:tcPr>
          <w:p w14:paraId="2FE1A81F" w14:textId="77777777" w:rsidR="0070321A" w:rsidRPr="001A78F1" w:rsidRDefault="0070321A" w:rsidP="009C21A2">
            <w:pPr>
              <w:pStyle w:val="TAC"/>
            </w:pPr>
          </w:p>
        </w:tc>
        <w:tc>
          <w:tcPr>
            <w:tcW w:w="632" w:type="dxa"/>
            <w:vAlign w:val="center"/>
          </w:tcPr>
          <w:p w14:paraId="7EFB7F9B" w14:textId="77777777" w:rsidR="0070321A" w:rsidRPr="001A78F1" w:rsidRDefault="0070321A" w:rsidP="009C21A2">
            <w:pPr>
              <w:pStyle w:val="TAC"/>
            </w:pPr>
            <w:r w:rsidRPr="001A78F1">
              <w:t>X</w:t>
            </w:r>
          </w:p>
        </w:tc>
        <w:tc>
          <w:tcPr>
            <w:tcW w:w="567" w:type="dxa"/>
            <w:vAlign w:val="center"/>
          </w:tcPr>
          <w:p w14:paraId="115B4F0E" w14:textId="77777777" w:rsidR="0070321A" w:rsidRPr="001A78F1" w:rsidRDefault="0070321A" w:rsidP="009C21A2">
            <w:pPr>
              <w:pStyle w:val="TAC"/>
            </w:pPr>
          </w:p>
        </w:tc>
      </w:tr>
      <w:tr w:rsidR="0070321A" w:rsidRPr="001A78F1" w14:paraId="7F08693B" w14:textId="77777777" w:rsidTr="00A90C28">
        <w:trPr>
          <w:cantSplit/>
          <w:jc w:val="center"/>
        </w:trPr>
        <w:tc>
          <w:tcPr>
            <w:tcW w:w="1413" w:type="dxa"/>
            <w:vAlign w:val="center"/>
          </w:tcPr>
          <w:p w14:paraId="1B479A93" w14:textId="20A5366B"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@priority</w:t>
            </w:r>
          </w:p>
        </w:tc>
        <w:tc>
          <w:tcPr>
            <w:tcW w:w="425" w:type="dxa"/>
            <w:vAlign w:val="center"/>
          </w:tcPr>
          <w:p w14:paraId="2501C3F5" w14:textId="77777777" w:rsidR="0070321A" w:rsidRPr="001A78F1" w:rsidRDefault="0070321A" w:rsidP="009C21A2">
            <w:pPr>
              <w:pStyle w:val="TAC"/>
            </w:pPr>
          </w:p>
        </w:tc>
        <w:tc>
          <w:tcPr>
            <w:tcW w:w="567" w:type="dxa"/>
            <w:vAlign w:val="center"/>
          </w:tcPr>
          <w:p w14:paraId="4FC75D94"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2E5DCCDC" w14:textId="77777777" w:rsidR="0070321A" w:rsidRPr="001A78F1" w:rsidRDefault="0070321A" w:rsidP="009C21A2">
            <w:pPr>
              <w:pStyle w:val="TAC"/>
            </w:pPr>
          </w:p>
        </w:tc>
        <w:tc>
          <w:tcPr>
            <w:tcW w:w="379" w:type="dxa"/>
            <w:vAlign w:val="center"/>
          </w:tcPr>
          <w:p w14:paraId="5F88E272" w14:textId="77777777" w:rsidR="0070321A" w:rsidRPr="001A78F1" w:rsidRDefault="0070321A" w:rsidP="009C21A2">
            <w:pPr>
              <w:pStyle w:val="TAC"/>
            </w:pPr>
          </w:p>
        </w:tc>
        <w:tc>
          <w:tcPr>
            <w:tcW w:w="510" w:type="dxa"/>
            <w:vAlign w:val="center"/>
          </w:tcPr>
          <w:p w14:paraId="2164170B" w14:textId="77777777" w:rsidR="0070321A" w:rsidRPr="001A78F1" w:rsidRDefault="0070321A" w:rsidP="009C21A2">
            <w:pPr>
              <w:pStyle w:val="TAC"/>
            </w:pPr>
          </w:p>
        </w:tc>
        <w:tc>
          <w:tcPr>
            <w:tcW w:w="510" w:type="dxa"/>
            <w:vAlign w:val="center"/>
          </w:tcPr>
          <w:p w14:paraId="17D4BC7E" w14:textId="77777777" w:rsidR="0070321A" w:rsidRPr="001A78F1" w:rsidRDefault="0070321A" w:rsidP="009C21A2">
            <w:pPr>
              <w:pStyle w:val="TAC"/>
            </w:pPr>
          </w:p>
        </w:tc>
        <w:tc>
          <w:tcPr>
            <w:tcW w:w="510" w:type="dxa"/>
            <w:vAlign w:val="center"/>
          </w:tcPr>
          <w:p w14:paraId="574FE9CA" w14:textId="77777777" w:rsidR="0070321A" w:rsidRPr="001A78F1" w:rsidRDefault="0070321A" w:rsidP="009C21A2">
            <w:pPr>
              <w:pStyle w:val="TAC"/>
            </w:pPr>
          </w:p>
        </w:tc>
        <w:tc>
          <w:tcPr>
            <w:tcW w:w="510" w:type="dxa"/>
            <w:vAlign w:val="center"/>
          </w:tcPr>
          <w:p w14:paraId="2FC8D72E" w14:textId="77777777" w:rsidR="0070321A" w:rsidRPr="001A78F1" w:rsidRDefault="0070321A" w:rsidP="009C21A2">
            <w:pPr>
              <w:pStyle w:val="TAC"/>
            </w:pPr>
          </w:p>
        </w:tc>
        <w:tc>
          <w:tcPr>
            <w:tcW w:w="558" w:type="dxa"/>
            <w:vAlign w:val="center"/>
          </w:tcPr>
          <w:p w14:paraId="46F3CFA9" w14:textId="77777777" w:rsidR="0070321A" w:rsidRPr="001A78F1" w:rsidRDefault="0070321A" w:rsidP="009C21A2">
            <w:pPr>
              <w:pStyle w:val="TAC"/>
            </w:pPr>
          </w:p>
        </w:tc>
        <w:tc>
          <w:tcPr>
            <w:tcW w:w="462" w:type="dxa"/>
            <w:vAlign w:val="center"/>
          </w:tcPr>
          <w:p w14:paraId="127258F8" w14:textId="77777777" w:rsidR="0070321A" w:rsidRPr="001A78F1" w:rsidRDefault="0070321A" w:rsidP="009C21A2">
            <w:pPr>
              <w:pStyle w:val="TAC"/>
            </w:pPr>
          </w:p>
        </w:tc>
        <w:tc>
          <w:tcPr>
            <w:tcW w:w="510" w:type="dxa"/>
            <w:vAlign w:val="center"/>
          </w:tcPr>
          <w:p w14:paraId="47CBDC03" w14:textId="77777777" w:rsidR="0070321A" w:rsidRPr="001A78F1" w:rsidRDefault="0070321A" w:rsidP="009C21A2">
            <w:pPr>
              <w:pStyle w:val="TAC"/>
            </w:pPr>
            <w:r w:rsidRPr="001A78F1">
              <w:t>X</w:t>
            </w:r>
          </w:p>
        </w:tc>
        <w:tc>
          <w:tcPr>
            <w:tcW w:w="510" w:type="dxa"/>
            <w:vAlign w:val="center"/>
          </w:tcPr>
          <w:p w14:paraId="72C44896" w14:textId="77777777" w:rsidR="0070321A" w:rsidRPr="001A78F1" w:rsidRDefault="0070321A" w:rsidP="009C21A2">
            <w:pPr>
              <w:pStyle w:val="TAC"/>
            </w:pPr>
          </w:p>
        </w:tc>
        <w:tc>
          <w:tcPr>
            <w:tcW w:w="510" w:type="dxa"/>
            <w:vAlign w:val="center"/>
          </w:tcPr>
          <w:p w14:paraId="6F21991A" w14:textId="77777777" w:rsidR="0070321A" w:rsidRPr="001A78F1" w:rsidRDefault="0070321A" w:rsidP="009C21A2">
            <w:pPr>
              <w:pStyle w:val="TAC"/>
            </w:pPr>
          </w:p>
        </w:tc>
        <w:tc>
          <w:tcPr>
            <w:tcW w:w="423" w:type="dxa"/>
            <w:vAlign w:val="center"/>
          </w:tcPr>
          <w:p w14:paraId="76FB68F6" w14:textId="77777777" w:rsidR="0070321A" w:rsidRPr="001A78F1" w:rsidRDefault="0070321A" w:rsidP="009C21A2">
            <w:pPr>
              <w:pStyle w:val="TAC"/>
            </w:pPr>
          </w:p>
        </w:tc>
        <w:tc>
          <w:tcPr>
            <w:tcW w:w="639" w:type="dxa"/>
            <w:vAlign w:val="center"/>
          </w:tcPr>
          <w:p w14:paraId="25F6A293" w14:textId="77777777" w:rsidR="0070321A" w:rsidRPr="001A78F1" w:rsidRDefault="0070321A" w:rsidP="009C21A2">
            <w:pPr>
              <w:pStyle w:val="TAC"/>
            </w:pPr>
          </w:p>
        </w:tc>
        <w:tc>
          <w:tcPr>
            <w:tcW w:w="632" w:type="dxa"/>
            <w:vAlign w:val="center"/>
          </w:tcPr>
          <w:p w14:paraId="01C7A8F7" w14:textId="77777777" w:rsidR="0070321A" w:rsidRPr="001A78F1" w:rsidRDefault="0070321A" w:rsidP="009C21A2">
            <w:pPr>
              <w:pStyle w:val="TAC"/>
            </w:pPr>
          </w:p>
        </w:tc>
        <w:tc>
          <w:tcPr>
            <w:tcW w:w="567" w:type="dxa"/>
            <w:vAlign w:val="center"/>
          </w:tcPr>
          <w:p w14:paraId="63A9AAC0" w14:textId="77777777" w:rsidR="0070321A" w:rsidRPr="001A78F1" w:rsidRDefault="0070321A" w:rsidP="009C21A2">
            <w:pPr>
              <w:pStyle w:val="TAC"/>
            </w:pPr>
          </w:p>
        </w:tc>
      </w:tr>
      <w:tr w:rsidR="0070321A" w:rsidRPr="001A78F1" w14:paraId="41D0E2F2" w14:textId="77777777" w:rsidTr="00A90C28">
        <w:trPr>
          <w:cantSplit/>
          <w:jc w:val="center"/>
        </w:trPr>
        <w:tc>
          <w:tcPr>
            <w:tcW w:w="1413" w:type="dxa"/>
            <w:vAlign w:val="center"/>
          </w:tcPr>
          <w:p w14:paraId="00B9F958" w14:textId="5084EE42"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@purpose</w:t>
            </w:r>
          </w:p>
        </w:tc>
        <w:tc>
          <w:tcPr>
            <w:tcW w:w="425" w:type="dxa"/>
            <w:vAlign w:val="center"/>
          </w:tcPr>
          <w:p w14:paraId="799F50A6" w14:textId="77777777" w:rsidR="0070321A" w:rsidRPr="001A78F1" w:rsidRDefault="0070321A" w:rsidP="009C21A2">
            <w:pPr>
              <w:pStyle w:val="TAC"/>
            </w:pPr>
          </w:p>
        </w:tc>
        <w:tc>
          <w:tcPr>
            <w:tcW w:w="567" w:type="dxa"/>
            <w:vAlign w:val="center"/>
          </w:tcPr>
          <w:p w14:paraId="6FE5EC89"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62B02F4A" w14:textId="77777777" w:rsidR="0070321A" w:rsidRPr="001A78F1" w:rsidRDefault="0070321A" w:rsidP="009C21A2">
            <w:pPr>
              <w:pStyle w:val="TAC"/>
            </w:pPr>
          </w:p>
        </w:tc>
        <w:tc>
          <w:tcPr>
            <w:tcW w:w="379" w:type="dxa"/>
            <w:vAlign w:val="center"/>
          </w:tcPr>
          <w:p w14:paraId="1C131CE6" w14:textId="77777777" w:rsidR="0070321A" w:rsidRPr="001A78F1" w:rsidRDefault="0070321A" w:rsidP="009C21A2">
            <w:pPr>
              <w:pStyle w:val="TAC"/>
            </w:pPr>
          </w:p>
        </w:tc>
        <w:tc>
          <w:tcPr>
            <w:tcW w:w="510" w:type="dxa"/>
            <w:vAlign w:val="center"/>
          </w:tcPr>
          <w:p w14:paraId="2448766D" w14:textId="77777777" w:rsidR="0070321A" w:rsidRPr="001A78F1" w:rsidRDefault="0070321A" w:rsidP="009C21A2">
            <w:pPr>
              <w:pStyle w:val="TAC"/>
            </w:pPr>
          </w:p>
        </w:tc>
        <w:tc>
          <w:tcPr>
            <w:tcW w:w="510" w:type="dxa"/>
            <w:vAlign w:val="center"/>
          </w:tcPr>
          <w:p w14:paraId="0AF40965" w14:textId="77777777" w:rsidR="0070321A" w:rsidRPr="001A78F1" w:rsidRDefault="0070321A" w:rsidP="009C21A2">
            <w:pPr>
              <w:pStyle w:val="TAC"/>
            </w:pPr>
          </w:p>
        </w:tc>
        <w:tc>
          <w:tcPr>
            <w:tcW w:w="510" w:type="dxa"/>
            <w:vAlign w:val="center"/>
          </w:tcPr>
          <w:p w14:paraId="4F191A58" w14:textId="77777777" w:rsidR="0070321A" w:rsidRPr="001A78F1" w:rsidRDefault="0070321A" w:rsidP="009C21A2">
            <w:pPr>
              <w:pStyle w:val="TAC"/>
            </w:pPr>
          </w:p>
        </w:tc>
        <w:tc>
          <w:tcPr>
            <w:tcW w:w="510" w:type="dxa"/>
            <w:vAlign w:val="center"/>
          </w:tcPr>
          <w:p w14:paraId="111473B8" w14:textId="77777777" w:rsidR="0070321A" w:rsidRPr="001A78F1" w:rsidRDefault="0070321A" w:rsidP="009C21A2">
            <w:pPr>
              <w:pStyle w:val="TAC"/>
            </w:pPr>
          </w:p>
        </w:tc>
        <w:tc>
          <w:tcPr>
            <w:tcW w:w="558" w:type="dxa"/>
            <w:vAlign w:val="center"/>
          </w:tcPr>
          <w:p w14:paraId="58A813D6" w14:textId="77777777" w:rsidR="0070321A" w:rsidRPr="001A78F1" w:rsidRDefault="0070321A" w:rsidP="009C21A2">
            <w:pPr>
              <w:pStyle w:val="TAC"/>
            </w:pPr>
          </w:p>
        </w:tc>
        <w:tc>
          <w:tcPr>
            <w:tcW w:w="462" w:type="dxa"/>
            <w:vAlign w:val="center"/>
          </w:tcPr>
          <w:p w14:paraId="430DE936" w14:textId="77777777" w:rsidR="0070321A" w:rsidRPr="001A78F1" w:rsidRDefault="0070321A" w:rsidP="009C21A2">
            <w:pPr>
              <w:pStyle w:val="TAC"/>
            </w:pPr>
          </w:p>
        </w:tc>
        <w:tc>
          <w:tcPr>
            <w:tcW w:w="510" w:type="dxa"/>
            <w:vAlign w:val="center"/>
          </w:tcPr>
          <w:p w14:paraId="07B888C0" w14:textId="77777777" w:rsidR="0070321A" w:rsidRPr="001A78F1" w:rsidRDefault="0070321A" w:rsidP="009C21A2">
            <w:pPr>
              <w:pStyle w:val="TAC"/>
            </w:pPr>
            <w:r w:rsidRPr="001A78F1">
              <w:t>X</w:t>
            </w:r>
          </w:p>
        </w:tc>
        <w:tc>
          <w:tcPr>
            <w:tcW w:w="510" w:type="dxa"/>
            <w:vAlign w:val="center"/>
          </w:tcPr>
          <w:p w14:paraId="4D62CFD8" w14:textId="77777777" w:rsidR="0070321A" w:rsidRPr="001A78F1" w:rsidRDefault="0070321A" w:rsidP="009C21A2">
            <w:pPr>
              <w:pStyle w:val="TAC"/>
            </w:pPr>
            <w:r w:rsidRPr="001A78F1">
              <w:t>X</w:t>
            </w:r>
          </w:p>
        </w:tc>
        <w:tc>
          <w:tcPr>
            <w:tcW w:w="510" w:type="dxa"/>
            <w:vAlign w:val="center"/>
          </w:tcPr>
          <w:p w14:paraId="62CC5DBE" w14:textId="77777777" w:rsidR="0070321A" w:rsidRPr="001A78F1" w:rsidRDefault="0070321A" w:rsidP="009C21A2">
            <w:pPr>
              <w:pStyle w:val="TAC"/>
            </w:pPr>
          </w:p>
        </w:tc>
        <w:tc>
          <w:tcPr>
            <w:tcW w:w="423" w:type="dxa"/>
            <w:vAlign w:val="center"/>
          </w:tcPr>
          <w:p w14:paraId="55353EC7" w14:textId="77777777" w:rsidR="0070321A" w:rsidRPr="001A78F1" w:rsidRDefault="0070321A" w:rsidP="009C21A2">
            <w:pPr>
              <w:pStyle w:val="TAC"/>
            </w:pPr>
          </w:p>
        </w:tc>
        <w:tc>
          <w:tcPr>
            <w:tcW w:w="639" w:type="dxa"/>
            <w:vAlign w:val="center"/>
          </w:tcPr>
          <w:p w14:paraId="76B642B0" w14:textId="77777777" w:rsidR="0070321A" w:rsidRPr="001A78F1" w:rsidRDefault="0070321A" w:rsidP="009C21A2">
            <w:pPr>
              <w:pStyle w:val="TAC"/>
            </w:pPr>
          </w:p>
        </w:tc>
        <w:tc>
          <w:tcPr>
            <w:tcW w:w="632" w:type="dxa"/>
            <w:vAlign w:val="center"/>
          </w:tcPr>
          <w:p w14:paraId="49295771" w14:textId="77777777" w:rsidR="0070321A" w:rsidRPr="001A78F1" w:rsidRDefault="0070321A" w:rsidP="009C21A2">
            <w:pPr>
              <w:pStyle w:val="TAC"/>
            </w:pPr>
          </w:p>
        </w:tc>
        <w:tc>
          <w:tcPr>
            <w:tcW w:w="567" w:type="dxa"/>
            <w:vAlign w:val="center"/>
          </w:tcPr>
          <w:p w14:paraId="520C6D7B" w14:textId="77777777" w:rsidR="0070321A" w:rsidRPr="001A78F1" w:rsidRDefault="0070321A" w:rsidP="009C21A2">
            <w:pPr>
              <w:pStyle w:val="TAC"/>
            </w:pPr>
          </w:p>
        </w:tc>
      </w:tr>
      <w:tr w:rsidR="0070321A" w:rsidRPr="001A78F1" w14:paraId="05AAC00E" w14:textId="77777777" w:rsidTr="00A90C28">
        <w:trPr>
          <w:cantSplit/>
          <w:jc w:val="center"/>
        </w:trPr>
        <w:tc>
          <w:tcPr>
            <w:tcW w:w="1413" w:type="dxa"/>
            <w:vAlign w:val="center"/>
          </w:tcPr>
          <w:p w14:paraId="059F40E6" w14:textId="496BBA73"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@remark</w:t>
            </w:r>
          </w:p>
        </w:tc>
        <w:tc>
          <w:tcPr>
            <w:tcW w:w="425" w:type="dxa"/>
            <w:vAlign w:val="center"/>
          </w:tcPr>
          <w:p w14:paraId="49896902" w14:textId="77777777" w:rsidR="0070321A" w:rsidRPr="001A78F1" w:rsidRDefault="0070321A" w:rsidP="009C21A2">
            <w:pPr>
              <w:pStyle w:val="TAC"/>
            </w:pPr>
            <w:r w:rsidRPr="001A78F1">
              <w:t>X</w:t>
            </w:r>
          </w:p>
        </w:tc>
        <w:tc>
          <w:tcPr>
            <w:tcW w:w="567" w:type="dxa"/>
            <w:vAlign w:val="center"/>
          </w:tcPr>
          <w:p w14:paraId="378E4712"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6849531B" w14:textId="77777777" w:rsidR="0070321A" w:rsidRPr="001A78F1" w:rsidRDefault="0070321A" w:rsidP="009C21A2">
            <w:pPr>
              <w:pStyle w:val="TAC"/>
            </w:pPr>
            <w:r w:rsidRPr="001A78F1">
              <w:t>X</w:t>
            </w:r>
          </w:p>
        </w:tc>
        <w:tc>
          <w:tcPr>
            <w:tcW w:w="379" w:type="dxa"/>
            <w:vAlign w:val="center"/>
          </w:tcPr>
          <w:p w14:paraId="60061D48" w14:textId="77777777" w:rsidR="0070321A" w:rsidRPr="001A78F1" w:rsidRDefault="0070321A" w:rsidP="009C21A2">
            <w:pPr>
              <w:pStyle w:val="TAC"/>
            </w:pPr>
            <w:r w:rsidRPr="001A78F1">
              <w:t>X</w:t>
            </w:r>
          </w:p>
        </w:tc>
        <w:tc>
          <w:tcPr>
            <w:tcW w:w="510" w:type="dxa"/>
            <w:vAlign w:val="center"/>
          </w:tcPr>
          <w:p w14:paraId="659E3144" w14:textId="77777777" w:rsidR="0070321A" w:rsidRPr="001A78F1" w:rsidRDefault="0070321A" w:rsidP="009C21A2">
            <w:pPr>
              <w:pStyle w:val="TAC"/>
            </w:pPr>
            <w:r w:rsidRPr="001A78F1">
              <w:t>X</w:t>
            </w:r>
          </w:p>
        </w:tc>
        <w:tc>
          <w:tcPr>
            <w:tcW w:w="510" w:type="dxa"/>
            <w:vAlign w:val="center"/>
          </w:tcPr>
          <w:p w14:paraId="00D4DCF1" w14:textId="77777777" w:rsidR="0070321A" w:rsidRPr="001A78F1" w:rsidRDefault="0070321A" w:rsidP="009C21A2">
            <w:pPr>
              <w:pStyle w:val="TAC"/>
            </w:pPr>
            <w:r w:rsidRPr="001A78F1">
              <w:t>X</w:t>
            </w:r>
          </w:p>
        </w:tc>
        <w:tc>
          <w:tcPr>
            <w:tcW w:w="510" w:type="dxa"/>
            <w:vAlign w:val="center"/>
          </w:tcPr>
          <w:p w14:paraId="012CB7DC" w14:textId="77777777" w:rsidR="0070321A" w:rsidRPr="001A78F1" w:rsidRDefault="0070321A" w:rsidP="009C21A2">
            <w:pPr>
              <w:pStyle w:val="TAC"/>
            </w:pPr>
            <w:r w:rsidRPr="001A78F1">
              <w:t>X</w:t>
            </w:r>
          </w:p>
        </w:tc>
        <w:tc>
          <w:tcPr>
            <w:tcW w:w="510" w:type="dxa"/>
            <w:vAlign w:val="center"/>
          </w:tcPr>
          <w:p w14:paraId="2B963024" w14:textId="77777777" w:rsidR="0070321A" w:rsidRPr="001A78F1" w:rsidRDefault="0070321A" w:rsidP="009C21A2">
            <w:pPr>
              <w:pStyle w:val="TAC"/>
            </w:pPr>
            <w:r w:rsidRPr="001A78F1">
              <w:t>X</w:t>
            </w:r>
          </w:p>
        </w:tc>
        <w:tc>
          <w:tcPr>
            <w:tcW w:w="558" w:type="dxa"/>
            <w:vAlign w:val="center"/>
          </w:tcPr>
          <w:p w14:paraId="3BC1A36A" w14:textId="77777777" w:rsidR="0070321A" w:rsidRPr="001A78F1" w:rsidRDefault="0070321A" w:rsidP="009C21A2">
            <w:pPr>
              <w:pStyle w:val="TAC"/>
            </w:pPr>
            <w:r w:rsidRPr="001A78F1">
              <w:t>X</w:t>
            </w:r>
          </w:p>
        </w:tc>
        <w:tc>
          <w:tcPr>
            <w:tcW w:w="462" w:type="dxa"/>
            <w:vAlign w:val="center"/>
          </w:tcPr>
          <w:p w14:paraId="0EA6EBE5" w14:textId="77777777" w:rsidR="0070321A" w:rsidRPr="001A78F1" w:rsidRDefault="0070321A" w:rsidP="009C21A2">
            <w:pPr>
              <w:pStyle w:val="TAC"/>
            </w:pPr>
            <w:r w:rsidRPr="001A78F1">
              <w:t>X</w:t>
            </w:r>
          </w:p>
        </w:tc>
        <w:tc>
          <w:tcPr>
            <w:tcW w:w="510" w:type="dxa"/>
            <w:vAlign w:val="center"/>
          </w:tcPr>
          <w:p w14:paraId="34B46BD6" w14:textId="77777777" w:rsidR="0070321A" w:rsidRPr="001A78F1" w:rsidRDefault="0070321A" w:rsidP="009C21A2">
            <w:pPr>
              <w:pStyle w:val="TAC"/>
            </w:pPr>
            <w:r w:rsidRPr="001A78F1">
              <w:t>X</w:t>
            </w:r>
          </w:p>
        </w:tc>
        <w:tc>
          <w:tcPr>
            <w:tcW w:w="510" w:type="dxa"/>
            <w:vAlign w:val="center"/>
          </w:tcPr>
          <w:p w14:paraId="0899BAB3" w14:textId="77777777" w:rsidR="0070321A" w:rsidRPr="001A78F1" w:rsidRDefault="0070321A" w:rsidP="009C21A2">
            <w:pPr>
              <w:pStyle w:val="TAC"/>
            </w:pPr>
            <w:r w:rsidRPr="001A78F1">
              <w:t>X</w:t>
            </w:r>
          </w:p>
        </w:tc>
        <w:tc>
          <w:tcPr>
            <w:tcW w:w="510" w:type="dxa"/>
            <w:vAlign w:val="center"/>
          </w:tcPr>
          <w:p w14:paraId="0C9C2339" w14:textId="77777777" w:rsidR="0070321A" w:rsidRPr="001A78F1" w:rsidRDefault="0070321A" w:rsidP="009C21A2">
            <w:pPr>
              <w:pStyle w:val="TAC"/>
            </w:pPr>
            <w:r w:rsidRPr="001A78F1">
              <w:t>X</w:t>
            </w:r>
          </w:p>
        </w:tc>
        <w:tc>
          <w:tcPr>
            <w:tcW w:w="423" w:type="dxa"/>
            <w:vAlign w:val="center"/>
          </w:tcPr>
          <w:p w14:paraId="5CFFEC0A" w14:textId="77777777" w:rsidR="0070321A" w:rsidRPr="001A78F1" w:rsidRDefault="0070321A" w:rsidP="009C21A2">
            <w:pPr>
              <w:pStyle w:val="TAC"/>
            </w:pPr>
            <w:r w:rsidRPr="001A78F1">
              <w:t>X</w:t>
            </w:r>
          </w:p>
        </w:tc>
        <w:tc>
          <w:tcPr>
            <w:tcW w:w="639" w:type="dxa"/>
            <w:vAlign w:val="center"/>
          </w:tcPr>
          <w:p w14:paraId="610F2D86" w14:textId="77777777" w:rsidR="0070321A" w:rsidRPr="001A78F1" w:rsidRDefault="0070321A" w:rsidP="009C21A2">
            <w:pPr>
              <w:pStyle w:val="TAC"/>
            </w:pPr>
            <w:r w:rsidRPr="001A78F1">
              <w:t>X</w:t>
            </w:r>
          </w:p>
        </w:tc>
        <w:tc>
          <w:tcPr>
            <w:tcW w:w="632" w:type="dxa"/>
            <w:vAlign w:val="center"/>
          </w:tcPr>
          <w:p w14:paraId="1E524B1E" w14:textId="77777777" w:rsidR="0070321A" w:rsidRPr="001A78F1" w:rsidRDefault="0070321A" w:rsidP="009C21A2">
            <w:pPr>
              <w:pStyle w:val="TAC"/>
            </w:pPr>
          </w:p>
        </w:tc>
        <w:tc>
          <w:tcPr>
            <w:tcW w:w="567" w:type="dxa"/>
            <w:vAlign w:val="center"/>
          </w:tcPr>
          <w:p w14:paraId="561884C8" w14:textId="77777777" w:rsidR="0070321A" w:rsidRPr="001A78F1" w:rsidRDefault="0070321A" w:rsidP="009C21A2">
            <w:pPr>
              <w:pStyle w:val="TAC"/>
            </w:pPr>
          </w:p>
        </w:tc>
      </w:tr>
      <w:tr w:rsidR="0070321A" w:rsidRPr="001A78F1" w14:paraId="50BD9105" w14:textId="77777777" w:rsidTr="00A90C28">
        <w:trPr>
          <w:cantSplit/>
          <w:jc w:val="center"/>
        </w:trPr>
        <w:tc>
          <w:tcPr>
            <w:tcW w:w="1413" w:type="dxa"/>
            <w:vAlign w:val="center"/>
          </w:tcPr>
          <w:p w14:paraId="029692EF" w14:textId="0252C741"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@reference</w:t>
            </w:r>
          </w:p>
        </w:tc>
        <w:tc>
          <w:tcPr>
            <w:tcW w:w="425" w:type="dxa"/>
            <w:vAlign w:val="center"/>
          </w:tcPr>
          <w:p w14:paraId="658F96FD" w14:textId="77777777" w:rsidR="0070321A" w:rsidRPr="001A78F1" w:rsidRDefault="0070321A" w:rsidP="009C21A2">
            <w:pPr>
              <w:pStyle w:val="TAC"/>
            </w:pPr>
            <w:r w:rsidRPr="001A78F1">
              <w:t>X</w:t>
            </w:r>
          </w:p>
        </w:tc>
        <w:tc>
          <w:tcPr>
            <w:tcW w:w="567" w:type="dxa"/>
            <w:vAlign w:val="center"/>
          </w:tcPr>
          <w:p w14:paraId="50A062A5"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33F532A7" w14:textId="77777777" w:rsidR="0070321A" w:rsidRPr="001A78F1" w:rsidRDefault="0070321A" w:rsidP="009C21A2">
            <w:pPr>
              <w:pStyle w:val="TAC"/>
            </w:pPr>
            <w:r w:rsidRPr="001A78F1">
              <w:t>X</w:t>
            </w:r>
          </w:p>
        </w:tc>
        <w:tc>
          <w:tcPr>
            <w:tcW w:w="379" w:type="dxa"/>
            <w:vAlign w:val="center"/>
          </w:tcPr>
          <w:p w14:paraId="60A4FAEC" w14:textId="77777777" w:rsidR="0070321A" w:rsidRPr="001A78F1" w:rsidRDefault="0070321A" w:rsidP="009C21A2">
            <w:pPr>
              <w:pStyle w:val="TAC"/>
            </w:pPr>
            <w:r w:rsidRPr="001A78F1">
              <w:t>X</w:t>
            </w:r>
          </w:p>
        </w:tc>
        <w:tc>
          <w:tcPr>
            <w:tcW w:w="510" w:type="dxa"/>
            <w:vAlign w:val="center"/>
          </w:tcPr>
          <w:p w14:paraId="343B09CD" w14:textId="77777777" w:rsidR="0070321A" w:rsidRPr="001A78F1" w:rsidRDefault="0070321A" w:rsidP="009C21A2">
            <w:pPr>
              <w:pStyle w:val="TAC"/>
            </w:pPr>
            <w:r w:rsidRPr="001A78F1">
              <w:t>X</w:t>
            </w:r>
          </w:p>
        </w:tc>
        <w:tc>
          <w:tcPr>
            <w:tcW w:w="510" w:type="dxa"/>
            <w:vAlign w:val="center"/>
          </w:tcPr>
          <w:p w14:paraId="57F3BDAF" w14:textId="77777777" w:rsidR="0070321A" w:rsidRPr="001A78F1" w:rsidRDefault="0070321A" w:rsidP="009C21A2">
            <w:pPr>
              <w:pStyle w:val="TAC"/>
            </w:pPr>
            <w:r w:rsidRPr="001A78F1">
              <w:t>X</w:t>
            </w:r>
          </w:p>
        </w:tc>
        <w:tc>
          <w:tcPr>
            <w:tcW w:w="510" w:type="dxa"/>
            <w:vAlign w:val="center"/>
          </w:tcPr>
          <w:p w14:paraId="3CC0D5F7" w14:textId="77777777" w:rsidR="0070321A" w:rsidRPr="001A78F1" w:rsidRDefault="0070321A" w:rsidP="009C21A2">
            <w:pPr>
              <w:pStyle w:val="TAC"/>
            </w:pPr>
            <w:r w:rsidRPr="001A78F1">
              <w:t>X</w:t>
            </w:r>
          </w:p>
        </w:tc>
        <w:tc>
          <w:tcPr>
            <w:tcW w:w="510" w:type="dxa"/>
            <w:vAlign w:val="center"/>
          </w:tcPr>
          <w:p w14:paraId="4CDD3414" w14:textId="77777777" w:rsidR="0070321A" w:rsidRPr="001A78F1" w:rsidRDefault="0070321A" w:rsidP="009C21A2">
            <w:pPr>
              <w:pStyle w:val="TAC"/>
            </w:pPr>
            <w:r w:rsidRPr="001A78F1">
              <w:t>X</w:t>
            </w:r>
          </w:p>
        </w:tc>
        <w:tc>
          <w:tcPr>
            <w:tcW w:w="558" w:type="dxa"/>
            <w:vAlign w:val="center"/>
          </w:tcPr>
          <w:p w14:paraId="5D23CAD1" w14:textId="77777777" w:rsidR="0070321A" w:rsidRPr="001A78F1" w:rsidRDefault="0070321A" w:rsidP="009C21A2">
            <w:pPr>
              <w:pStyle w:val="TAC"/>
            </w:pPr>
            <w:r w:rsidRPr="001A78F1">
              <w:t>X</w:t>
            </w:r>
          </w:p>
        </w:tc>
        <w:tc>
          <w:tcPr>
            <w:tcW w:w="462" w:type="dxa"/>
            <w:vAlign w:val="center"/>
          </w:tcPr>
          <w:p w14:paraId="41288ED0" w14:textId="77777777" w:rsidR="0070321A" w:rsidRPr="001A78F1" w:rsidRDefault="0070321A" w:rsidP="009C21A2">
            <w:pPr>
              <w:pStyle w:val="TAC"/>
            </w:pPr>
            <w:r w:rsidRPr="001A78F1">
              <w:t>X</w:t>
            </w:r>
          </w:p>
        </w:tc>
        <w:tc>
          <w:tcPr>
            <w:tcW w:w="510" w:type="dxa"/>
            <w:vAlign w:val="center"/>
          </w:tcPr>
          <w:p w14:paraId="4BFBA810" w14:textId="77777777" w:rsidR="0070321A" w:rsidRPr="001A78F1" w:rsidRDefault="0070321A" w:rsidP="009C21A2">
            <w:pPr>
              <w:pStyle w:val="TAC"/>
            </w:pPr>
            <w:r w:rsidRPr="001A78F1">
              <w:t>X</w:t>
            </w:r>
          </w:p>
        </w:tc>
        <w:tc>
          <w:tcPr>
            <w:tcW w:w="510" w:type="dxa"/>
            <w:vAlign w:val="center"/>
          </w:tcPr>
          <w:p w14:paraId="106B5A3D" w14:textId="77777777" w:rsidR="0070321A" w:rsidRPr="001A78F1" w:rsidRDefault="0070321A" w:rsidP="009C21A2">
            <w:pPr>
              <w:pStyle w:val="TAC"/>
            </w:pPr>
            <w:r w:rsidRPr="001A78F1">
              <w:t>X</w:t>
            </w:r>
          </w:p>
        </w:tc>
        <w:tc>
          <w:tcPr>
            <w:tcW w:w="510" w:type="dxa"/>
            <w:vAlign w:val="center"/>
          </w:tcPr>
          <w:p w14:paraId="01718345" w14:textId="77777777" w:rsidR="0070321A" w:rsidRPr="001A78F1" w:rsidRDefault="0070321A" w:rsidP="009C21A2">
            <w:pPr>
              <w:pStyle w:val="TAC"/>
            </w:pPr>
            <w:r w:rsidRPr="001A78F1">
              <w:t>X</w:t>
            </w:r>
          </w:p>
        </w:tc>
        <w:tc>
          <w:tcPr>
            <w:tcW w:w="423" w:type="dxa"/>
            <w:vAlign w:val="center"/>
          </w:tcPr>
          <w:p w14:paraId="7AC5AEE0" w14:textId="77777777" w:rsidR="0070321A" w:rsidRPr="001A78F1" w:rsidRDefault="0070321A" w:rsidP="009C21A2">
            <w:pPr>
              <w:pStyle w:val="TAC"/>
            </w:pPr>
            <w:r w:rsidRPr="001A78F1">
              <w:t>X</w:t>
            </w:r>
          </w:p>
        </w:tc>
        <w:tc>
          <w:tcPr>
            <w:tcW w:w="639" w:type="dxa"/>
            <w:vAlign w:val="center"/>
          </w:tcPr>
          <w:p w14:paraId="0CD2CC27" w14:textId="77777777" w:rsidR="0070321A" w:rsidRPr="001A78F1" w:rsidRDefault="0070321A" w:rsidP="009C21A2">
            <w:pPr>
              <w:pStyle w:val="TAC"/>
            </w:pPr>
            <w:r w:rsidRPr="001A78F1">
              <w:t>X</w:t>
            </w:r>
          </w:p>
        </w:tc>
        <w:tc>
          <w:tcPr>
            <w:tcW w:w="632" w:type="dxa"/>
            <w:vAlign w:val="center"/>
          </w:tcPr>
          <w:p w14:paraId="0DEEAE17" w14:textId="77777777" w:rsidR="0070321A" w:rsidRPr="001A78F1" w:rsidRDefault="0070321A" w:rsidP="009C21A2">
            <w:pPr>
              <w:pStyle w:val="TAC"/>
            </w:pPr>
          </w:p>
        </w:tc>
        <w:tc>
          <w:tcPr>
            <w:tcW w:w="567" w:type="dxa"/>
            <w:vAlign w:val="center"/>
          </w:tcPr>
          <w:p w14:paraId="18996B7E" w14:textId="77777777" w:rsidR="0070321A" w:rsidRPr="001A78F1" w:rsidRDefault="0070321A" w:rsidP="009C21A2">
            <w:pPr>
              <w:pStyle w:val="TAC"/>
            </w:pPr>
          </w:p>
        </w:tc>
      </w:tr>
      <w:tr w:rsidR="0070321A" w:rsidRPr="001A78F1" w14:paraId="381B3B9C" w14:textId="77777777" w:rsidTr="00A90C28">
        <w:trPr>
          <w:cantSplit/>
          <w:jc w:val="center"/>
        </w:trPr>
        <w:tc>
          <w:tcPr>
            <w:tcW w:w="1413" w:type="dxa"/>
            <w:vAlign w:val="center"/>
          </w:tcPr>
          <w:p w14:paraId="13715B44" w14:textId="6BF53073" w:rsidR="0070321A" w:rsidRPr="001A78F1" w:rsidRDefault="0070321A" w:rsidP="009C21A2">
            <w:pPr>
              <w:pStyle w:val="TAL"/>
              <w:rPr>
                <w:rFonts w:ascii="Courier New" w:hAnsi="Courier New" w:cs="Courier New"/>
                <w:sz w:val="16"/>
                <w:szCs w:val="16"/>
              </w:rPr>
            </w:pPr>
            <w:r w:rsidRPr="001A78F1">
              <w:rPr>
                <w:rFonts w:ascii="Courier New" w:hAnsi="Courier New" w:cs="Courier New"/>
                <w:b/>
                <w:bCs/>
                <w:sz w:val="16"/>
                <w:szCs w:val="16"/>
              </w:rPr>
              <w:t>@</w:t>
            </w:r>
            <w:r w:rsidRPr="001A78F1">
              <w:rPr>
                <w:rFonts w:ascii="Courier New" w:hAnsi="Courier New" w:cs="Courier New"/>
                <w:sz w:val="16"/>
                <w:szCs w:val="16"/>
              </w:rPr>
              <w:t>requirement</w:t>
            </w:r>
          </w:p>
        </w:tc>
        <w:tc>
          <w:tcPr>
            <w:tcW w:w="425" w:type="dxa"/>
            <w:vAlign w:val="center"/>
          </w:tcPr>
          <w:p w14:paraId="7EC6E923" w14:textId="77777777" w:rsidR="0070321A" w:rsidRPr="001A78F1" w:rsidRDefault="0070321A" w:rsidP="009C21A2">
            <w:pPr>
              <w:pStyle w:val="TAC"/>
            </w:pPr>
          </w:p>
        </w:tc>
        <w:tc>
          <w:tcPr>
            <w:tcW w:w="567" w:type="dxa"/>
            <w:vAlign w:val="center"/>
          </w:tcPr>
          <w:p w14:paraId="2FEACEB7"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5E0904A4" w14:textId="77777777" w:rsidR="0070321A" w:rsidRPr="001A78F1" w:rsidRDefault="0070321A" w:rsidP="009C21A2">
            <w:pPr>
              <w:pStyle w:val="TAC"/>
            </w:pPr>
          </w:p>
        </w:tc>
        <w:tc>
          <w:tcPr>
            <w:tcW w:w="379" w:type="dxa"/>
            <w:vAlign w:val="center"/>
          </w:tcPr>
          <w:p w14:paraId="1B03F055" w14:textId="77777777" w:rsidR="0070321A" w:rsidRPr="001A78F1" w:rsidRDefault="0070321A" w:rsidP="009C21A2">
            <w:pPr>
              <w:pStyle w:val="TAC"/>
            </w:pPr>
          </w:p>
        </w:tc>
        <w:tc>
          <w:tcPr>
            <w:tcW w:w="510" w:type="dxa"/>
            <w:vAlign w:val="center"/>
          </w:tcPr>
          <w:p w14:paraId="01279DD0" w14:textId="77777777" w:rsidR="0070321A" w:rsidRPr="001A78F1" w:rsidRDefault="0070321A" w:rsidP="009C21A2">
            <w:pPr>
              <w:pStyle w:val="TAC"/>
            </w:pPr>
          </w:p>
        </w:tc>
        <w:tc>
          <w:tcPr>
            <w:tcW w:w="510" w:type="dxa"/>
            <w:vAlign w:val="center"/>
          </w:tcPr>
          <w:p w14:paraId="67DDD920" w14:textId="77777777" w:rsidR="0070321A" w:rsidRPr="001A78F1" w:rsidRDefault="0070321A" w:rsidP="009C21A2">
            <w:pPr>
              <w:pStyle w:val="TAC"/>
            </w:pPr>
          </w:p>
        </w:tc>
        <w:tc>
          <w:tcPr>
            <w:tcW w:w="510" w:type="dxa"/>
            <w:vAlign w:val="center"/>
          </w:tcPr>
          <w:p w14:paraId="44DF930B" w14:textId="77777777" w:rsidR="0070321A" w:rsidRPr="001A78F1" w:rsidRDefault="0070321A" w:rsidP="009C21A2">
            <w:pPr>
              <w:pStyle w:val="TAC"/>
            </w:pPr>
          </w:p>
        </w:tc>
        <w:tc>
          <w:tcPr>
            <w:tcW w:w="510" w:type="dxa"/>
            <w:vAlign w:val="center"/>
          </w:tcPr>
          <w:p w14:paraId="5018D9F2" w14:textId="77777777" w:rsidR="0070321A" w:rsidRPr="001A78F1" w:rsidRDefault="0070321A" w:rsidP="009C21A2">
            <w:pPr>
              <w:pStyle w:val="TAC"/>
            </w:pPr>
          </w:p>
        </w:tc>
        <w:tc>
          <w:tcPr>
            <w:tcW w:w="558" w:type="dxa"/>
            <w:vAlign w:val="center"/>
          </w:tcPr>
          <w:p w14:paraId="646E07A8" w14:textId="77777777" w:rsidR="0070321A" w:rsidRPr="001A78F1" w:rsidRDefault="0070321A" w:rsidP="009C21A2">
            <w:pPr>
              <w:pStyle w:val="TAC"/>
            </w:pPr>
            <w:r w:rsidRPr="001A78F1">
              <w:t>X</w:t>
            </w:r>
          </w:p>
        </w:tc>
        <w:tc>
          <w:tcPr>
            <w:tcW w:w="462" w:type="dxa"/>
            <w:vAlign w:val="center"/>
          </w:tcPr>
          <w:p w14:paraId="6C28A3B3" w14:textId="77777777" w:rsidR="0070321A" w:rsidRPr="001A78F1" w:rsidRDefault="0070321A" w:rsidP="009C21A2">
            <w:pPr>
              <w:pStyle w:val="TAC"/>
            </w:pPr>
            <w:r w:rsidRPr="001A78F1">
              <w:t>X</w:t>
            </w:r>
          </w:p>
        </w:tc>
        <w:tc>
          <w:tcPr>
            <w:tcW w:w="510" w:type="dxa"/>
            <w:vAlign w:val="center"/>
          </w:tcPr>
          <w:p w14:paraId="6E1D0AE7" w14:textId="77777777" w:rsidR="0070321A" w:rsidRPr="001A78F1" w:rsidRDefault="0070321A" w:rsidP="009C21A2">
            <w:pPr>
              <w:pStyle w:val="TAC"/>
            </w:pPr>
            <w:r w:rsidRPr="001A78F1">
              <w:t>X</w:t>
            </w:r>
          </w:p>
        </w:tc>
        <w:tc>
          <w:tcPr>
            <w:tcW w:w="510" w:type="dxa"/>
            <w:vAlign w:val="center"/>
          </w:tcPr>
          <w:p w14:paraId="6B3829F0" w14:textId="77777777" w:rsidR="0070321A" w:rsidRPr="001A78F1" w:rsidRDefault="0070321A" w:rsidP="009C21A2">
            <w:pPr>
              <w:pStyle w:val="TAC"/>
            </w:pPr>
            <w:r w:rsidRPr="001A78F1">
              <w:t>X</w:t>
            </w:r>
          </w:p>
        </w:tc>
        <w:tc>
          <w:tcPr>
            <w:tcW w:w="510" w:type="dxa"/>
            <w:vAlign w:val="center"/>
          </w:tcPr>
          <w:p w14:paraId="64ADDD49" w14:textId="77777777" w:rsidR="0070321A" w:rsidRPr="001A78F1" w:rsidRDefault="0070321A" w:rsidP="009C21A2">
            <w:pPr>
              <w:pStyle w:val="TAC"/>
            </w:pPr>
          </w:p>
        </w:tc>
        <w:tc>
          <w:tcPr>
            <w:tcW w:w="423" w:type="dxa"/>
            <w:vAlign w:val="center"/>
          </w:tcPr>
          <w:p w14:paraId="7D0F3885" w14:textId="77777777" w:rsidR="0070321A" w:rsidRPr="001A78F1" w:rsidRDefault="0070321A" w:rsidP="009C21A2">
            <w:pPr>
              <w:pStyle w:val="TAC"/>
            </w:pPr>
          </w:p>
        </w:tc>
        <w:tc>
          <w:tcPr>
            <w:tcW w:w="639" w:type="dxa"/>
            <w:vAlign w:val="center"/>
          </w:tcPr>
          <w:p w14:paraId="4BF841F3" w14:textId="77777777" w:rsidR="0070321A" w:rsidRPr="001A78F1" w:rsidRDefault="0070321A" w:rsidP="009C21A2">
            <w:pPr>
              <w:pStyle w:val="TAC"/>
            </w:pPr>
          </w:p>
        </w:tc>
        <w:tc>
          <w:tcPr>
            <w:tcW w:w="632" w:type="dxa"/>
            <w:vAlign w:val="center"/>
          </w:tcPr>
          <w:p w14:paraId="0E06D608" w14:textId="77777777" w:rsidR="0070321A" w:rsidRPr="001A78F1" w:rsidRDefault="0070321A" w:rsidP="009C21A2">
            <w:pPr>
              <w:pStyle w:val="TAC"/>
            </w:pPr>
          </w:p>
        </w:tc>
        <w:tc>
          <w:tcPr>
            <w:tcW w:w="567" w:type="dxa"/>
            <w:vAlign w:val="center"/>
          </w:tcPr>
          <w:p w14:paraId="374DA0B6" w14:textId="77777777" w:rsidR="0070321A" w:rsidRPr="001A78F1" w:rsidRDefault="0070321A" w:rsidP="009C21A2">
            <w:pPr>
              <w:pStyle w:val="TAC"/>
            </w:pPr>
          </w:p>
        </w:tc>
      </w:tr>
      <w:tr w:rsidR="0070321A" w:rsidRPr="001A78F1" w14:paraId="059AB830" w14:textId="77777777" w:rsidTr="00A90C28">
        <w:trPr>
          <w:cantSplit/>
          <w:jc w:val="center"/>
        </w:trPr>
        <w:tc>
          <w:tcPr>
            <w:tcW w:w="1413" w:type="dxa"/>
            <w:vAlign w:val="center"/>
          </w:tcPr>
          <w:p w14:paraId="07CAB32E" w14:textId="51A3018C"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@return</w:t>
            </w:r>
          </w:p>
        </w:tc>
        <w:tc>
          <w:tcPr>
            <w:tcW w:w="425" w:type="dxa"/>
            <w:vAlign w:val="center"/>
          </w:tcPr>
          <w:p w14:paraId="0648A795" w14:textId="77777777" w:rsidR="0070321A" w:rsidRPr="001A78F1" w:rsidRDefault="0070321A" w:rsidP="009C21A2">
            <w:pPr>
              <w:pStyle w:val="TAC"/>
            </w:pPr>
          </w:p>
        </w:tc>
        <w:tc>
          <w:tcPr>
            <w:tcW w:w="567" w:type="dxa"/>
            <w:vAlign w:val="center"/>
          </w:tcPr>
          <w:p w14:paraId="2C51B7A0"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55FE4D51" w14:textId="77777777" w:rsidR="0070321A" w:rsidRPr="001A78F1" w:rsidRDefault="0070321A" w:rsidP="009C21A2">
            <w:pPr>
              <w:pStyle w:val="TAC"/>
            </w:pPr>
          </w:p>
        </w:tc>
        <w:tc>
          <w:tcPr>
            <w:tcW w:w="379" w:type="dxa"/>
            <w:vAlign w:val="center"/>
          </w:tcPr>
          <w:p w14:paraId="17E8EE40" w14:textId="77777777" w:rsidR="0070321A" w:rsidRPr="001A78F1" w:rsidRDefault="0070321A" w:rsidP="009C21A2">
            <w:pPr>
              <w:pStyle w:val="TAC"/>
            </w:pPr>
          </w:p>
        </w:tc>
        <w:tc>
          <w:tcPr>
            <w:tcW w:w="510" w:type="dxa"/>
            <w:vAlign w:val="center"/>
          </w:tcPr>
          <w:p w14:paraId="5E08CE36" w14:textId="77777777" w:rsidR="0070321A" w:rsidRPr="001A78F1" w:rsidRDefault="0070321A" w:rsidP="009C21A2">
            <w:pPr>
              <w:pStyle w:val="TAC"/>
            </w:pPr>
          </w:p>
        </w:tc>
        <w:tc>
          <w:tcPr>
            <w:tcW w:w="510" w:type="dxa"/>
            <w:vAlign w:val="center"/>
          </w:tcPr>
          <w:p w14:paraId="12DBD9F7" w14:textId="77777777" w:rsidR="0070321A" w:rsidRPr="001A78F1" w:rsidRDefault="0070321A" w:rsidP="009C21A2">
            <w:pPr>
              <w:pStyle w:val="TAC"/>
            </w:pPr>
          </w:p>
        </w:tc>
        <w:tc>
          <w:tcPr>
            <w:tcW w:w="510" w:type="dxa"/>
            <w:vAlign w:val="center"/>
          </w:tcPr>
          <w:p w14:paraId="1745A53C" w14:textId="77777777" w:rsidR="0070321A" w:rsidRPr="001A78F1" w:rsidRDefault="0070321A" w:rsidP="009C21A2">
            <w:pPr>
              <w:pStyle w:val="TAC"/>
            </w:pPr>
          </w:p>
        </w:tc>
        <w:tc>
          <w:tcPr>
            <w:tcW w:w="510" w:type="dxa"/>
            <w:vAlign w:val="center"/>
          </w:tcPr>
          <w:p w14:paraId="65E0B3BB" w14:textId="77777777" w:rsidR="0070321A" w:rsidRPr="001A78F1" w:rsidRDefault="0070321A" w:rsidP="009C21A2">
            <w:pPr>
              <w:pStyle w:val="TAC"/>
            </w:pPr>
            <w:r w:rsidRPr="001A78F1">
              <w:t>X</w:t>
            </w:r>
          </w:p>
        </w:tc>
        <w:tc>
          <w:tcPr>
            <w:tcW w:w="558" w:type="dxa"/>
            <w:vAlign w:val="center"/>
          </w:tcPr>
          <w:p w14:paraId="785BEAF7" w14:textId="77777777" w:rsidR="0070321A" w:rsidRPr="001A78F1" w:rsidRDefault="0070321A" w:rsidP="009C21A2">
            <w:pPr>
              <w:pStyle w:val="TAC"/>
            </w:pPr>
            <w:r w:rsidRPr="001A78F1">
              <w:t>X</w:t>
            </w:r>
          </w:p>
        </w:tc>
        <w:tc>
          <w:tcPr>
            <w:tcW w:w="462" w:type="dxa"/>
            <w:vAlign w:val="center"/>
          </w:tcPr>
          <w:p w14:paraId="7952045B" w14:textId="77777777" w:rsidR="0070321A" w:rsidRPr="001A78F1" w:rsidRDefault="0070321A" w:rsidP="009C21A2">
            <w:pPr>
              <w:pStyle w:val="TAC"/>
            </w:pPr>
          </w:p>
        </w:tc>
        <w:tc>
          <w:tcPr>
            <w:tcW w:w="510" w:type="dxa"/>
            <w:vAlign w:val="center"/>
          </w:tcPr>
          <w:p w14:paraId="5A7E165C" w14:textId="77777777" w:rsidR="0070321A" w:rsidRPr="001A78F1" w:rsidRDefault="0070321A" w:rsidP="009C21A2">
            <w:pPr>
              <w:pStyle w:val="TAC"/>
            </w:pPr>
          </w:p>
        </w:tc>
        <w:tc>
          <w:tcPr>
            <w:tcW w:w="510" w:type="dxa"/>
            <w:vAlign w:val="center"/>
          </w:tcPr>
          <w:p w14:paraId="322CB8A4" w14:textId="77777777" w:rsidR="0070321A" w:rsidRPr="001A78F1" w:rsidRDefault="0070321A" w:rsidP="009C21A2">
            <w:pPr>
              <w:pStyle w:val="TAC"/>
            </w:pPr>
          </w:p>
        </w:tc>
        <w:tc>
          <w:tcPr>
            <w:tcW w:w="510" w:type="dxa"/>
            <w:vAlign w:val="center"/>
          </w:tcPr>
          <w:p w14:paraId="78B430A9" w14:textId="77777777" w:rsidR="0070321A" w:rsidRPr="001A78F1" w:rsidRDefault="0070321A" w:rsidP="009C21A2">
            <w:pPr>
              <w:pStyle w:val="TAC"/>
            </w:pPr>
          </w:p>
        </w:tc>
        <w:tc>
          <w:tcPr>
            <w:tcW w:w="423" w:type="dxa"/>
            <w:vAlign w:val="center"/>
          </w:tcPr>
          <w:p w14:paraId="33BBAF5E" w14:textId="77777777" w:rsidR="0070321A" w:rsidRPr="001A78F1" w:rsidRDefault="0070321A" w:rsidP="009C21A2">
            <w:pPr>
              <w:pStyle w:val="TAC"/>
            </w:pPr>
          </w:p>
        </w:tc>
        <w:tc>
          <w:tcPr>
            <w:tcW w:w="639" w:type="dxa"/>
            <w:vAlign w:val="center"/>
          </w:tcPr>
          <w:p w14:paraId="4243793F" w14:textId="77777777" w:rsidR="0070321A" w:rsidRPr="001A78F1" w:rsidRDefault="0070321A" w:rsidP="009C21A2">
            <w:pPr>
              <w:pStyle w:val="TAC"/>
            </w:pPr>
          </w:p>
        </w:tc>
        <w:tc>
          <w:tcPr>
            <w:tcW w:w="632" w:type="dxa"/>
            <w:vAlign w:val="center"/>
          </w:tcPr>
          <w:p w14:paraId="318F4665" w14:textId="77777777" w:rsidR="0070321A" w:rsidRPr="001A78F1" w:rsidRDefault="0070321A" w:rsidP="009C21A2">
            <w:pPr>
              <w:pStyle w:val="TAC"/>
            </w:pPr>
            <w:r w:rsidRPr="001A78F1">
              <w:t>X</w:t>
            </w:r>
          </w:p>
        </w:tc>
        <w:tc>
          <w:tcPr>
            <w:tcW w:w="567" w:type="dxa"/>
            <w:vAlign w:val="center"/>
          </w:tcPr>
          <w:p w14:paraId="608C68BB" w14:textId="77777777" w:rsidR="0070321A" w:rsidRPr="001A78F1" w:rsidRDefault="0070321A" w:rsidP="009C21A2">
            <w:pPr>
              <w:pStyle w:val="TAC"/>
            </w:pPr>
          </w:p>
        </w:tc>
      </w:tr>
      <w:tr w:rsidR="0070321A" w:rsidRPr="001A78F1" w14:paraId="457EB123" w14:textId="77777777" w:rsidTr="00A90C28">
        <w:trPr>
          <w:cantSplit/>
          <w:jc w:val="center"/>
        </w:trPr>
        <w:tc>
          <w:tcPr>
            <w:tcW w:w="1413" w:type="dxa"/>
            <w:vAlign w:val="center"/>
          </w:tcPr>
          <w:p w14:paraId="1B98AC48" w14:textId="4CDC9B8E"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@see</w:t>
            </w:r>
          </w:p>
        </w:tc>
        <w:tc>
          <w:tcPr>
            <w:tcW w:w="425" w:type="dxa"/>
            <w:vAlign w:val="center"/>
          </w:tcPr>
          <w:p w14:paraId="4B160B64" w14:textId="77777777" w:rsidR="0070321A" w:rsidRPr="001A78F1" w:rsidRDefault="0070321A" w:rsidP="009C21A2">
            <w:pPr>
              <w:pStyle w:val="TAC"/>
            </w:pPr>
            <w:r w:rsidRPr="001A78F1">
              <w:t>X</w:t>
            </w:r>
          </w:p>
        </w:tc>
        <w:tc>
          <w:tcPr>
            <w:tcW w:w="567" w:type="dxa"/>
            <w:vAlign w:val="center"/>
          </w:tcPr>
          <w:p w14:paraId="27BFCEE0"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04702F29" w14:textId="77777777" w:rsidR="0070321A" w:rsidRPr="001A78F1" w:rsidRDefault="0070321A" w:rsidP="009C21A2">
            <w:pPr>
              <w:pStyle w:val="TAC"/>
            </w:pPr>
            <w:r w:rsidRPr="001A78F1">
              <w:t>X</w:t>
            </w:r>
          </w:p>
        </w:tc>
        <w:tc>
          <w:tcPr>
            <w:tcW w:w="379" w:type="dxa"/>
            <w:vAlign w:val="center"/>
          </w:tcPr>
          <w:p w14:paraId="5ECDEBD1" w14:textId="77777777" w:rsidR="0070321A" w:rsidRPr="001A78F1" w:rsidRDefault="0070321A" w:rsidP="009C21A2">
            <w:pPr>
              <w:pStyle w:val="TAC"/>
            </w:pPr>
            <w:r w:rsidRPr="001A78F1">
              <w:t>X</w:t>
            </w:r>
          </w:p>
        </w:tc>
        <w:tc>
          <w:tcPr>
            <w:tcW w:w="510" w:type="dxa"/>
            <w:vAlign w:val="center"/>
          </w:tcPr>
          <w:p w14:paraId="1CDCAC69" w14:textId="77777777" w:rsidR="0070321A" w:rsidRPr="001A78F1" w:rsidRDefault="0070321A" w:rsidP="009C21A2">
            <w:pPr>
              <w:pStyle w:val="TAC"/>
            </w:pPr>
            <w:r w:rsidRPr="001A78F1">
              <w:t>X</w:t>
            </w:r>
          </w:p>
        </w:tc>
        <w:tc>
          <w:tcPr>
            <w:tcW w:w="510" w:type="dxa"/>
            <w:vAlign w:val="center"/>
          </w:tcPr>
          <w:p w14:paraId="58CEF8CE" w14:textId="77777777" w:rsidR="0070321A" w:rsidRPr="001A78F1" w:rsidRDefault="0070321A" w:rsidP="009C21A2">
            <w:pPr>
              <w:pStyle w:val="TAC"/>
            </w:pPr>
            <w:r w:rsidRPr="001A78F1">
              <w:t>X</w:t>
            </w:r>
          </w:p>
        </w:tc>
        <w:tc>
          <w:tcPr>
            <w:tcW w:w="510" w:type="dxa"/>
            <w:vAlign w:val="center"/>
          </w:tcPr>
          <w:p w14:paraId="172BEDAD" w14:textId="77777777" w:rsidR="0070321A" w:rsidRPr="001A78F1" w:rsidRDefault="0070321A" w:rsidP="009C21A2">
            <w:pPr>
              <w:pStyle w:val="TAC"/>
            </w:pPr>
            <w:r w:rsidRPr="001A78F1">
              <w:t>X</w:t>
            </w:r>
          </w:p>
        </w:tc>
        <w:tc>
          <w:tcPr>
            <w:tcW w:w="510" w:type="dxa"/>
            <w:vAlign w:val="center"/>
          </w:tcPr>
          <w:p w14:paraId="0B49BC79" w14:textId="77777777" w:rsidR="0070321A" w:rsidRPr="001A78F1" w:rsidRDefault="0070321A" w:rsidP="009C21A2">
            <w:pPr>
              <w:pStyle w:val="TAC"/>
            </w:pPr>
            <w:r w:rsidRPr="001A78F1">
              <w:t>X</w:t>
            </w:r>
          </w:p>
        </w:tc>
        <w:tc>
          <w:tcPr>
            <w:tcW w:w="558" w:type="dxa"/>
            <w:vAlign w:val="center"/>
          </w:tcPr>
          <w:p w14:paraId="26D03165" w14:textId="77777777" w:rsidR="0070321A" w:rsidRPr="001A78F1" w:rsidRDefault="0070321A" w:rsidP="009C21A2">
            <w:pPr>
              <w:pStyle w:val="TAC"/>
            </w:pPr>
            <w:r w:rsidRPr="001A78F1">
              <w:t>X</w:t>
            </w:r>
          </w:p>
        </w:tc>
        <w:tc>
          <w:tcPr>
            <w:tcW w:w="462" w:type="dxa"/>
            <w:vAlign w:val="center"/>
          </w:tcPr>
          <w:p w14:paraId="1C03B574" w14:textId="77777777" w:rsidR="0070321A" w:rsidRPr="001A78F1" w:rsidRDefault="0070321A" w:rsidP="009C21A2">
            <w:pPr>
              <w:pStyle w:val="TAC"/>
            </w:pPr>
            <w:r w:rsidRPr="001A78F1">
              <w:t>X</w:t>
            </w:r>
          </w:p>
        </w:tc>
        <w:tc>
          <w:tcPr>
            <w:tcW w:w="510" w:type="dxa"/>
            <w:vAlign w:val="center"/>
          </w:tcPr>
          <w:p w14:paraId="5554DABD" w14:textId="77777777" w:rsidR="0070321A" w:rsidRPr="001A78F1" w:rsidRDefault="0070321A" w:rsidP="009C21A2">
            <w:pPr>
              <w:pStyle w:val="TAC"/>
            </w:pPr>
            <w:r w:rsidRPr="001A78F1">
              <w:t>X</w:t>
            </w:r>
          </w:p>
        </w:tc>
        <w:tc>
          <w:tcPr>
            <w:tcW w:w="510" w:type="dxa"/>
            <w:vAlign w:val="center"/>
          </w:tcPr>
          <w:p w14:paraId="335855F5" w14:textId="77777777" w:rsidR="0070321A" w:rsidRPr="001A78F1" w:rsidRDefault="0070321A" w:rsidP="009C21A2">
            <w:pPr>
              <w:pStyle w:val="TAC"/>
            </w:pPr>
            <w:r w:rsidRPr="001A78F1">
              <w:t>X</w:t>
            </w:r>
          </w:p>
        </w:tc>
        <w:tc>
          <w:tcPr>
            <w:tcW w:w="510" w:type="dxa"/>
            <w:vAlign w:val="center"/>
          </w:tcPr>
          <w:p w14:paraId="5EE674EA" w14:textId="77777777" w:rsidR="0070321A" w:rsidRPr="001A78F1" w:rsidRDefault="0070321A" w:rsidP="009C21A2">
            <w:pPr>
              <w:pStyle w:val="TAC"/>
            </w:pPr>
            <w:r w:rsidRPr="001A78F1">
              <w:t>X</w:t>
            </w:r>
          </w:p>
        </w:tc>
        <w:tc>
          <w:tcPr>
            <w:tcW w:w="423" w:type="dxa"/>
            <w:vAlign w:val="center"/>
          </w:tcPr>
          <w:p w14:paraId="4A2017D7" w14:textId="77777777" w:rsidR="0070321A" w:rsidRPr="001A78F1" w:rsidRDefault="0070321A" w:rsidP="009C21A2">
            <w:pPr>
              <w:pStyle w:val="TAC"/>
            </w:pPr>
            <w:r w:rsidRPr="001A78F1">
              <w:t>X</w:t>
            </w:r>
          </w:p>
        </w:tc>
        <w:tc>
          <w:tcPr>
            <w:tcW w:w="639" w:type="dxa"/>
            <w:vAlign w:val="center"/>
          </w:tcPr>
          <w:p w14:paraId="4C3F5CFC" w14:textId="77777777" w:rsidR="0070321A" w:rsidRPr="001A78F1" w:rsidRDefault="0070321A" w:rsidP="009C21A2">
            <w:pPr>
              <w:pStyle w:val="TAC"/>
            </w:pPr>
            <w:r w:rsidRPr="001A78F1">
              <w:t>X</w:t>
            </w:r>
          </w:p>
        </w:tc>
        <w:tc>
          <w:tcPr>
            <w:tcW w:w="632" w:type="dxa"/>
            <w:vAlign w:val="center"/>
          </w:tcPr>
          <w:p w14:paraId="35DF0D22" w14:textId="77777777" w:rsidR="0070321A" w:rsidRPr="001A78F1" w:rsidRDefault="0070321A" w:rsidP="009C21A2">
            <w:pPr>
              <w:pStyle w:val="TAC"/>
            </w:pPr>
          </w:p>
        </w:tc>
        <w:tc>
          <w:tcPr>
            <w:tcW w:w="567" w:type="dxa"/>
            <w:vAlign w:val="center"/>
          </w:tcPr>
          <w:p w14:paraId="4907A62C" w14:textId="77777777" w:rsidR="0070321A" w:rsidRPr="001A78F1" w:rsidRDefault="0070321A" w:rsidP="009C21A2">
            <w:pPr>
              <w:pStyle w:val="TAC"/>
            </w:pPr>
            <w:r w:rsidRPr="001A78F1">
              <w:t>X</w:t>
            </w:r>
          </w:p>
        </w:tc>
      </w:tr>
      <w:tr w:rsidR="0070321A" w:rsidRPr="001A78F1" w14:paraId="717F7C15" w14:textId="77777777" w:rsidTr="00A90C28">
        <w:trPr>
          <w:cantSplit/>
          <w:jc w:val="center"/>
        </w:trPr>
        <w:tc>
          <w:tcPr>
            <w:tcW w:w="1413" w:type="dxa"/>
            <w:vAlign w:val="center"/>
          </w:tcPr>
          <w:p w14:paraId="285E6CAC" w14:textId="3EF4DB30"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@since</w:t>
            </w:r>
          </w:p>
        </w:tc>
        <w:tc>
          <w:tcPr>
            <w:tcW w:w="425" w:type="dxa"/>
            <w:vAlign w:val="center"/>
          </w:tcPr>
          <w:p w14:paraId="497BDDF9" w14:textId="77777777" w:rsidR="0070321A" w:rsidRPr="001A78F1" w:rsidRDefault="0070321A" w:rsidP="009C21A2">
            <w:pPr>
              <w:pStyle w:val="TAC"/>
            </w:pPr>
            <w:r w:rsidRPr="001A78F1">
              <w:t>X</w:t>
            </w:r>
          </w:p>
        </w:tc>
        <w:tc>
          <w:tcPr>
            <w:tcW w:w="567" w:type="dxa"/>
            <w:vAlign w:val="center"/>
          </w:tcPr>
          <w:p w14:paraId="2FFF6AFB"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74B7EAA2" w14:textId="77777777" w:rsidR="0070321A" w:rsidRPr="001A78F1" w:rsidRDefault="0070321A" w:rsidP="009C21A2">
            <w:pPr>
              <w:pStyle w:val="TAC"/>
            </w:pPr>
            <w:r w:rsidRPr="001A78F1">
              <w:t>X</w:t>
            </w:r>
          </w:p>
        </w:tc>
        <w:tc>
          <w:tcPr>
            <w:tcW w:w="379" w:type="dxa"/>
            <w:vAlign w:val="center"/>
          </w:tcPr>
          <w:p w14:paraId="4EB145AE" w14:textId="77777777" w:rsidR="0070321A" w:rsidRPr="001A78F1" w:rsidRDefault="0070321A" w:rsidP="009C21A2">
            <w:pPr>
              <w:pStyle w:val="TAC"/>
            </w:pPr>
            <w:r w:rsidRPr="001A78F1">
              <w:t>X</w:t>
            </w:r>
          </w:p>
        </w:tc>
        <w:tc>
          <w:tcPr>
            <w:tcW w:w="510" w:type="dxa"/>
            <w:vAlign w:val="center"/>
          </w:tcPr>
          <w:p w14:paraId="01CB15BB" w14:textId="77777777" w:rsidR="0070321A" w:rsidRPr="001A78F1" w:rsidRDefault="0070321A" w:rsidP="009C21A2">
            <w:pPr>
              <w:pStyle w:val="TAC"/>
            </w:pPr>
            <w:r w:rsidRPr="001A78F1">
              <w:t>X</w:t>
            </w:r>
          </w:p>
        </w:tc>
        <w:tc>
          <w:tcPr>
            <w:tcW w:w="510" w:type="dxa"/>
            <w:vAlign w:val="center"/>
          </w:tcPr>
          <w:p w14:paraId="670D6187" w14:textId="77777777" w:rsidR="0070321A" w:rsidRPr="001A78F1" w:rsidRDefault="0070321A" w:rsidP="009C21A2">
            <w:pPr>
              <w:pStyle w:val="TAC"/>
            </w:pPr>
            <w:r w:rsidRPr="001A78F1">
              <w:t>X</w:t>
            </w:r>
          </w:p>
        </w:tc>
        <w:tc>
          <w:tcPr>
            <w:tcW w:w="510" w:type="dxa"/>
            <w:vAlign w:val="center"/>
          </w:tcPr>
          <w:p w14:paraId="07635389" w14:textId="77777777" w:rsidR="0070321A" w:rsidRPr="001A78F1" w:rsidRDefault="0070321A" w:rsidP="009C21A2">
            <w:pPr>
              <w:pStyle w:val="TAC"/>
            </w:pPr>
            <w:r w:rsidRPr="001A78F1">
              <w:t>X</w:t>
            </w:r>
          </w:p>
        </w:tc>
        <w:tc>
          <w:tcPr>
            <w:tcW w:w="510" w:type="dxa"/>
            <w:vAlign w:val="center"/>
          </w:tcPr>
          <w:p w14:paraId="088870EF" w14:textId="77777777" w:rsidR="0070321A" w:rsidRPr="001A78F1" w:rsidRDefault="0070321A" w:rsidP="009C21A2">
            <w:pPr>
              <w:pStyle w:val="TAC"/>
            </w:pPr>
            <w:r w:rsidRPr="001A78F1">
              <w:t>X</w:t>
            </w:r>
          </w:p>
        </w:tc>
        <w:tc>
          <w:tcPr>
            <w:tcW w:w="558" w:type="dxa"/>
            <w:vAlign w:val="center"/>
          </w:tcPr>
          <w:p w14:paraId="75614335" w14:textId="77777777" w:rsidR="0070321A" w:rsidRPr="001A78F1" w:rsidRDefault="0070321A" w:rsidP="009C21A2">
            <w:pPr>
              <w:pStyle w:val="TAC"/>
            </w:pPr>
            <w:r w:rsidRPr="001A78F1">
              <w:t>X</w:t>
            </w:r>
          </w:p>
        </w:tc>
        <w:tc>
          <w:tcPr>
            <w:tcW w:w="462" w:type="dxa"/>
            <w:vAlign w:val="center"/>
          </w:tcPr>
          <w:p w14:paraId="2F5C45E9" w14:textId="77777777" w:rsidR="0070321A" w:rsidRPr="001A78F1" w:rsidRDefault="0070321A" w:rsidP="009C21A2">
            <w:pPr>
              <w:pStyle w:val="TAC"/>
            </w:pPr>
            <w:r w:rsidRPr="001A78F1">
              <w:t>X</w:t>
            </w:r>
          </w:p>
        </w:tc>
        <w:tc>
          <w:tcPr>
            <w:tcW w:w="510" w:type="dxa"/>
            <w:vAlign w:val="center"/>
          </w:tcPr>
          <w:p w14:paraId="01F2C6A7" w14:textId="77777777" w:rsidR="0070321A" w:rsidRPr="001A78F1" w:rsidRDefault="0070321A" w:rsidP="009C21A2">
            <w:pPr>
              <w:pStyle w:val="TAC"/>
            </w:pPr>
            <w:r w:rsidRPr="001A78F1">
              <w:t>X</w:t>
            </w:r>
          </w:p>
        </w:tc>
        <w:tc>
          <w:tcPr>
            <w:tcW w:w="510" w:type="dxa"/>
            <w:vAlign w:val="center"/>
          </w:tcPr>
          <w:p w14:paraId="59BBA153" w14:textId="77777777" w:rsidR="0070321A" w:rsidRPr="001A78F1" w:rsidRDefault="0070321A" w:rsidP="009C21A2">
            <w:pPr>
              <w:pStyle w:val="TAC"/>
            </w:pPr>
            <w:r w:rsidRPr="001A78F1">
              <w:t>X</w:t>
            </w:r>
          </w:p>
        </w:tc>
        <w:tc>
          <w:tcPr>
            <w:tcW w:w="510" w:type="dxa"/>
            <w:vAlign w:val="center"/>
          </w:tcPr>
          <w:p w14:paraId="0E28D0E3" w14:textId="77777777" w:rsidR="0070321A" w:rsidRPr="001A78F1" w:rsidRDefault="0070321A" w:rsidP="009C21A2">
            <w:pPr>
              <w:pStyle w:val="TAC"/>
            </w:pPr>
            <w:r w:rsidRPr="001A78F1">
              <w:t>X</w:t>
            </w:r>
          </w:p>
        </w:tc>
        <w:tc>
          <w:tcPr>
            <w:tcW w:w="423" w:type="dxa"/>
            <w:vAlign w:val="center"/>
          </w:tcPr>
          <w:p w14:paraId="4EE255E0" w14:textId="77777777" w:rsidR="0070321A" w:rsidRPr="001A78F1" w:rsidRDefault="0070321A" w:rsidP="009C21A2">
            <w:pPr>
              <w:pStyle w:val="TAC"/>
            </w:pPr>
            <w:r w:rsidRPr="001A78F1">
              <w:t>X</w:t>
            </w:r>
          </w:p>
        </w:tc>
        <w:tc>
          <w:tcPr>
            <w:tcW w:w="639" w:type="dxa"/>
            <w:vAlign w:val="center"/>
          </w:tcPr>
          <w:p w14:paraId="5C05622B" w14:textId="77777777" w:rsidR="0070321A" w:rsidRPr="001A78F1" w:rsidRDefault="0070321A" w:rsidP="009C21A2">
            <w:pPr>
              <w:pStyle w:val="TAC"/>
            </w:pPr>
            <w:r w:rsidRPr="001A78F1">
              <w:t>X</w:t>
            </w:r>
          </w:p>
        </w:tc>
        <w:tc>
          <w:tcPr>
            <w:tcW w:w="632" w:type="dxa"/>
            <w:vAlign w:val="center"/>
          </w:tcPr>
          <w:p w14:paraId="5593E5C2" w14:textId="77777777" w:rsidR="0070321A" w:rsidRPr="001A78F1" w:rsidRDefault="0070321A" w:rsidP="009C21A2">
            <w:pPr>
              <w:pStyle w:val="TAC"/>
            </w:pPr>
          </w:p>
        </w:tc>
        <w:tc>
          <w:tcPr>
            <w:tcW w:w="567" w:type="dxa"/>
            <w:vAlign w:val="center"/>
          </w:tcPr>
          <w:p w14:paraId="25E23106" w14:textId="77777777" w:rsidR="0070321A" w:rsidRPr="001A78F1" w:rsidRDefault="0070321A" w:rsidP="009C21A2">
            <w:pPr>
              <w:pStyle w:val="TAC"/>
            </w:pPr>
          </w:p>
        </w:tc>
      </w:tr>
      <w:tr w:rsidR="0070321A" w:rsidRPr="001A78F1" w14:paraId="7E904B99" w14:textId="77777777" w:rsidTr="00A90C28">
        <w:trPr>
          <w:cantSplit/>
          <w:jc w:val="center"/>
        </w:trPr>
        <w:tc>
          <w:tcPr>
            <w:tcW w:w="1413" w:type="dxa"/>
            <w:vAlign w:val="center"/>
          </w:tcPr>
          <w:p w14:paraId="42C827B7" w14:textId="37B4DDC1"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@status</w:t>
            </w:r>
          </w:p>
        </w:tc>
        <w:tc>
          <w:tcPr>
            <w:tcW w:w="425" w:type="dxa"/>
            <w:vAlign w:val="center"/>
          </w:tcPr>
          <w:p w14:paraId="13A87B83" w14:textId="77777777" w:rsidR="0070321A" w:rsidRPr="001A78F1" w:rsidRDefault="0070321A" w:rsidP="009C21A2">
            <w:pPr>
              <w:pStyle w:val="TAC"/>
            </w:pPr>
            <w:r w:rsidRPr="001A78F1">
              <w:t>X</w:t>
            </w:r>
          </w:p>
        </w:tc>
        <w:tc>
          <w:tcPr>
            <w:tcW w:w="567" w:type="dxa"/>
            <w:vAlign w:val="center"/>
          </w:tcPr>
          <w:p w14:paraId="419716DF"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5C555163" w14:textId="77777777" w:rsidR="0070321A" w:rsidRPr="001A78F1" w:rsidRDefault="0070321A" w:rsidP="009C21A2">
            <w:pPr>
              <w:pStyle w:val="TAC"/>
            </w:pPr>
            <w:r w:rsidRPr="001A78F1">
              <w:t>X</w:t>
            </w:r>
          </w:p>
        </w:tc>
        <w:tc>
          <w:tcPr>
            <w:tcW w:w="379" w:type="dxa"/>
            <w:vAlign w:val="center"/>
          </w:tcPr>
          <w:p w14:paraId="50201DC7" w14:textId="77777777" w:rsidR="0070321A" w:rsidRPr="001A78F1" w:rsidRDefault="0070321A" w:rsidP="009C21A2">
            <w:pPr>
              <w:pStyle w:val="TAC"/>
            </w:pPr>
            <w:r w:rsidRPr="001A78F1">
              <w:t>X</w:t>
            </w:r>
          </w:p>
        </w:tc>
        <w:tc>
          <w:tcPr>
            <w:tcW w:w="510" w:type="dxa"/>
            <w:vAlign w:val="center"/>
          </w:tcPr>
          <w:p w14:paraId="7B233AD3" w14:textId="77777777" w:rsidR="0070321A" w:rsidRPr="001A78F1" w:rsidRDefault="0070321A" w:rsidP="009C21A2">
            <w:pPr>
              <w:pStyle w:val="TAC"/>
            </w:pPr>
            <w:r w:rsidRPr="001A78F1">
              <w:t>X</w:t>
            </w:r>
          </w:p>
        </w:tc>
        <w:tc>
          <w:tcPr>
            <w:tcW w:w="510" w:type="dxa"/>
            <w:vAlign w:val="center"/>
          </w:tcPr>
          <w:p w14:paraId="1194A133" w14:textId="77777777" w:rsidR="0070321A" w:rsidRPr="001A78F1" w:rsidRDefault="0070321A" w:rsidP="009C21A2">
            <w:pPr>
              <w:pStyle w:val="TAC"/>
            </w:pPr>
            <w:r w:rsidRPr="001A78F1">
              <w:t>X</w:t>
            </w:r>
          </w:p>
        </w:tc>
        <w:tc>
          <w:tcPr>
            <w:tcW w:w="510" w:type="dxa"/>
            <w:vAlign w:val="center"/>
          </w:tcPr>
          <w:p w14:paraId="0DF8CE6A" w14:textId="77777777" w:rsidR="0070321A" w:rsidRPr="001A78F1" w:rsidRDefault="0070321A" w:rsidP="009C21A2">
            <w:pPr>
              <w:pStyle w:val="TAC"/>
            </w:pPr>
            <w:r w:rsidRPr="001A78F1">
              <w:t>X</w:t>
            </w:r>
          </w:p>
        </w:tc>
        <w:tc>
          <w:tcPr>
            <w:tcW w:w="510" w:type="dxa"/>
            <w:vAlign w:val="center"/>
          </w:tcPr>
          <w:p w14:paraId="1D13646B" w14:textId="77777777" w:rsidR="0070321A" w:rsidRPr="001A78F1" w:rsidRDefault="0070321A" w:rsidP="009C21A2">
            <w:pPr>
              <w:pStyle w:val="TAC"/>
            </w:pPr>
            <w:r w:rsidRPr="001A78F1">
              <w:t>X</w:t>
            </w:r>
          </w:p>
        </w:tc>
        <w:tc>
          <w:tcPr>
            <w:tcW w:w="558" w:type="dxa"/>
            <w:vAlign w:val="center"/>
          </w:tcPr>
          <w:p w14:paraId="0C002149" w14:textId="77777777" w:rsidR="0070321A" w:rsidRPr="001A78F1" w:rsidRDefault="0070321A" w:rsidP="009C21A2">
            <w:pPr>
              <w:pStyle w:val="TAC"/>
            </w:pPr>
            <w:r w:rsidRPr="001A78F1">
              <w:t>X</w:t>
            </w:r>
          </w:p>
        </w:tc>
        <w:tc>
          <w:tcPr>
            <w:tcW w:w="462" w:type="dxa"/>
            <w:vAlign w:val="center"/>
          </w:tcPr>
          <w:p w14:paraId="7C099AC6" w14:textId="77777777" w:rsidR="0070321A" w:rsidRPr="001A78F1" w:rsidRDefault="0070321A" w:rsidP="009C21A2">
            <w:pPr>
              <w:pStyle w:val="TAC"/>
            </w:pPr>
            <w:r w:rsidRPr="001A78F1">
              <w:t>X</w:t>
            </w:r>
          </w:p>
        </w:tc>
        <w:tc>
          <w:tcPr>
            <w:tcW w:w="510" w:type="dxa"/>
            <w:vAlign w:val="center"/>
          </w:tcPr>
          <w:p w14:paraId="1783930C" w14:textId="77777777" w:rsidR="0070321A" w:rsidRPr="001A78F1" w:rsidRDefault="0070321A" w:rsidP="009C21A2">
            <w:pPr>
              <w:pStyle w:val="TAC"/>
            </w:pPr>
            <w:r w:rsidRPr="001A78F1">
              <w:t>X</w:t>
            </w:r>
          </w:p>
        </w:tc>
        <w:tc>
          <w:tcPr>
            <w:tcW w:w="510" w:type="dxa"/>
            <w:vAlign w:val="center"/>
          </w:tcPr>
          <w:p w14:paraId="2DACE33D" w14:textId="77777777" w:rsidR="0070321A" w:rsidRPr="001A78F1" w:rsidRDefault="0070321A" w:rsidP="009C21A2">
            <w:pPr>
              <w:pStyle w:val="TAC"/>
            </w:pPr>
            <w:r w:rsidRPr="001A78F1">
              <w:t>X</w:t>
            </w:r>
          </w:p>
        </w:tc>
        <w:tc>
          <w:tcPr>
            <w:tcW w:w="510" w:type="dxa"/>
            <w:vAlign w:val="center"/>
          </w:tcPr>
          <w:p w14:paraId="5C96779F" w14:textId="77777777" w:rsidR="0070321A" w:rsidRPr="001A78F1" w:rsidRDefault="0070321A" w:rsidP="009C21A2">
            <w:pPr>
              <w:pStyle w:val="TAC"/>
            </w:pPr>
            <w:r w:rsidRPr="001A78F1">
              <w:t>X</w:t>
            </w:r>
          </w:p>
        </w:tc>
        <w:tc>
          <w:tcPr>
            <w:tcW w:w="423" w:type="dxa"/>
            <w:vAlign w:val="center"/>
          </w:tcPr>
          <w:p w14:paraId="1377EE26" w14:textId="77777777" w:rsidR="0070321A" w:rsidRPr="001A78F1" w:rsidRDefault="0070321A" w:rsidP="009C21A2">
            <w:pPr>
              <w:pStyle w:val="TAC"/>
            </w:pPr>
            <w:r w:rsidRPr="001A78F1">
              <w:t>X</w:t>
            </w:r>
          </w:p>
        </w:tc>
        <w:tc>
          <w:tcPr>
            <w:tcW w:w="639" w:type="dxa"/>
            <w:vAlign w:val="center"/>
          </w:tcPr>
          <w:p w14:paraId="7AF7E40B" w14:textId="77777777" w:rsidR="0070321A" w:rsidRPr="001A78F1" w:rsidRDefault="0070321A" w:rsidP="009C21A2">
            <w:pPr>
              <w:pStyle w:val="TAC"/>
            </w:pPr>
            <w:r w:rsidRPr="001A78F1">
              <w:t>X</w:t>
            </w:r>
          </w:p>
        </w:tc>
        <w:tc>
          <w:tcPr>
            <w:tcW w:w="632" w:type="dxa"/>
            <w:vAlign w:val="center"/>
          </w:tcPr>
          <w:p w14:paraId="12F47BB3" w14:textId="77777777" w:rsidR="0070321A" w:rsidRPr="001A78F1" w:rsidRDefault="0070321A" w:rsidP="009C21A2">
            <w:pPr>
              <w:pStyle w:val="TAC"/>
            </w:pPr>
          </w:p>
        </w:tc>
        <w:tc>
          <w:tcPr>
            <w:tcW w:w="567" w:type="dxa"/>
            <w:vAlign w:val="center"/>
          </w:tcPr>
          <w:p w14:paraId="483A45B0" w14:textId="77777777" w:rsidR="0070321A" w:rsidRPr="001A78F1" w:rsidRDefault="0070321A" w:rsidP="009C21A2">
            <w:pPr>
              <w:pStyle w:val="TAC"/>
            </w:pPr>
          </w:p>
        </w:tc>
      </w:tr>
      <w:tr w:rsidR="0070321A" w:rsidRPr="001A78F1" w14:paraId="3B799387" w14:textId="77777777" w:rsidTr="00A90C28">
        <w:trPr>
          <w:cantSplit/>
          <w:jc w:val="center"/>
        </w:trPr>
        <w:tc>
          <w:tcPr>
            <w:tcW w:w="1413" w:type="dxa"/>
            <w:vAlign w:val="center"/>
          </w:tcPr>
          <w:p w14:paraId="00B1248C" w14:textId="210EA50B"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@url</w:t>
            </w:r>
          </w:p>
        </w:tc>
        <w:tc>
          <w:tcPr>
            <w:tcW w:w="425" w:type="dxa"/>
            <w:vAlign w:val="center"/>
          </w:tcPr>
          <w:p w14:paraId="26D3BAFE" w14:textId="77777777" w:rsidR="0070321A" w:rsidRPr="001A78F1" w:rsidRDefault="0070321A" w:rsidP="009C21A2">
            <w:pPr>
              <w:pStyle w:val="TAC"/>
            </w:pPr>
            <w:r w:rsidRPr="001A78F1">
              <w:t>X</w:t>
            </w:r>
          </w:p>
        </w:tc>
        <w:tc>
          <w:tcPr>
            <w:tcW w:w="567" w:type="dxa"/>
            <w:vAlign w:val="center"/>
          </w:tcPr>
          <w:p w14:paraId="23B97B97"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1DC7229E" w14:textId="77777777" w:rsidR="0070321A" w:rsidRPr="001A78F1" w:rsidRDefault="0070321A" w:rsidP="009C21A2">
            <w:pPr>
              <w:pStyle w:val="TAC"/>
            </w:pPr>
            <w:r w:rsidRPr="001A78F1">
              <w:t>X</w:t>
            </w:r>
          </w:p>
        </w:tc>
        <w:tc>
          <w:tcPr>
            <w:tcW w:w="379" w:type="dxa"/>
            <w:vAlign w:val="center"/>
          </w:tcPr>
          <w:p w14:paraId="7B87BF8E" w14:textId="77777777" w:rsidR="0070321A" w:rsidRPr="001A78F1" w:rsidRDefault="0070321A" w:rsidP="009C21A2">
            <w:pPr>
              <w:pStyle w:val="TAC"/>
            </w:pPr>
            <w:r w:rsidRPr="001A78F1">
              <w:t>X</w:t>
            </w:r>
          </w:p>
        </w:tc>
        <w:tc>
          <w:tcPr>
            <w:tcW w:w="510" w:type="dxa"/>
            <w:vAlign w:val="center"/>
          </w:tcPr>
          <w:p w14:paraId="21CC9CF7" w14:textId="77777777" w:rsidR="0070321A" w:rsidRPr="001A78F1" w:rsidRDefault="0070321A" w:rsidP="009C21A2">
            <w:pPr>
              <w:pStyle w:val="TAC"/>
            </w:pPr>
            <w:r w:rsidRPr="001A78F1">
              <w:t>X</w:t>
            </w:r>
          </w:p>
        </w:tc>
        <w:tc>
          <w:tcPr>
            <w:tcW w:w="510" w:type="dxa"/>
            <w:vAlign w:val="center"/>
          </w:tcPr>
          <w:p w14:paraId="41AE8107" w14:textId="77777777" w:rsidR="0070321A" w:rsidRPr="001A78F1" w:rsidRDefault="0070321A" w:rsidP="009C21A2">
            <w:pPr>
              <w:pStyle w:val="TAC"/>
            </w:pPr>
            <w:r w:rsidRPr="001A78F1">
              <w:t>X</w:t>
            </w:r>
          </w:p>
        </w:tc>
        <w:tc>
          <w:tcPr>
            <w:tcW w:w="510" w:type="dxa"/>
            <w:vAlign w:val="center"/>
          </w:tcPr>
          <w:p w14:paraId="5E98C674" w14:textId="77777777" w:rsidR="0070321A" w:rsidRPr="001A78F1" w:rsidRDefault="0070321A" w:rsidP="009C21A2">
            <w:pPr>
              <w:pStyle w:val="TAC"/>
            </w:pPr>
            <w:r w:rsidRPr="001A78F1">
              <w:t>X</w:t>
            </w:r>
          </w:p>
        </w:tc>
        <w:tc>
          <w:tcPr>
            <w:tcW w:w="510" w:type="dxa"/>
            <w:vAlign w:val="center"/>
          </w:tcPr>
          <w:p w14:paraId="260232F9" w14:textId="77777777" w:rsidR="0070321A" w:rsidRPr="001A78F1" w:rsidRDefault="0070321A" w:rsidP="009C21A2">
            <w:pPr>
              <w:pStyle w:val="TAC"/>
            </w:pPr>
            <w:r w:rsidRPr="001A78F1">
              <w:t>X</w:t>
            </w:r>
          </w:p>
        </w:tc>
        <w:tc>
          <w:tcPr>
            <w:tcW w:w="558" w:type="dxa"/>
            <w:vAlign w:val="center"/>
          </w:tcPr>
          <w:p w14:paraId="3D6A4456" w14:textId="77777777" w:rsidR="0070321A" w:rsidRPr="001A78F1" w:rsidRDefault="0070321A" w:rsidP="009C21A2">
            <w:pPr>
              <w:pStyle w:val="TAC"/>
            </w:pPr>
            <w:r w:rsidRPr="001A78F1">
              <w:t>X</w:t>
            </w:r>
          </w:p>
        </w:tc>
        <w:tc>
          <w:tcPr>
            <w:tcW w:w="462" w:type="dxa"/>
            <w:vAlign w:val="center"/>
          </w:tcPr>
          <w:p w14:paraId="30CC74D4" w14:textId="77777777" w:rsidR="0070321A" w:rsidRPr="001A78F1" w:rsidRDefault="0070321A" w:rsidP="009C21A2">
            <w:pPr>
              <w:pStyle w:val="TAC"/>
            </w:pPr>
            <w:r w:rsidRPr="001A78F1">
              <w:t>X</w:t>
            </w:r>
          </w:p>
        </w:tc>
        <w:tc>
          <w:tcPr>
            <w:tcW w:w="510" w:type="dxa"/>
            <w:vAlign w:val="center"/>
          </w:tcPr>
          <w:p w14:paraId="2EAABDD6" w14:textId="77777777" w:rsidR="0070321A" w:rsidRPr="001A78F1" w:rsidRDefault="0070321A" w:rsidP="009C21A2">
            <w:pPr>
              <w:pStyle w:val="TAC"/>
            </w:pPr>
            <w:r w:rsidRPr="001A78F1">
              <w:t>X</w:t>
            </w:r>
          </w:p>
        </w:tc>
        <w:tc>
          <w:tcPr>
            <w:tcW w:w="510" w:type="dxa"/>
            <w:vAlign w:val="center"/>
          </w:tcPr>
          <w:p w14:paraId="674185E5" w14:textId="77777777" w:rsidR="0070321A" w:rsidRPr="001A78F1" w:rsidRDefault="0070321A" w:rsidP="009C21A2">
            <w:pPr>
              <w:pStyle w:val="TAC"/>
            </w:pPr>
            <w:r w:rsidRPr="001A78F1">
              <w:t>X</w:t>
            </w:r>
          </w:p>
        </w:tc>
        <w:tc>
          <w:tcPr>
            <w:tcW w:w="510" w:type="dxa"/>
            <w:vAlign w:val="center"/>
          </w:tcPr>
          <w:p w14:paraId="57BA8326" w14:textId="77777777" w:rsidR="0070321A" w:rsidRPr="001A78F1" w:rsidRDefault="0070321A" w:rsidP="009C21A2">
            <w:pPr>
              <w:pStyle w:val="TAC"/>
            </w:pPr>
            <w:r w:rsidRPr="001A78F1">
              <w:t>X</w:t>
            </w:r>
          </w:p>
        </w:tc>
        <w:tc>
          <w:tcPr>
            <w:tcW w:w="423" w:type="dxa"/>
            <w:vAlign w:val="center"/>
          </w:tcPr>
          <w:p w14:paraId="2946244B" w14:textId="77777777" w:rsidR="0070321A" w:rsidRPr="001A78F1" w:rsidRDefault="0070321A" w:rsidP="009C21A2">
            <w:pPr>
              <w:pStyle w:val="TAC"/>
            </w:pPr>
            <w:r w:rsidRPr="001A78F1">
              <w:t>X</w:t>
            </w:r>
          </w:p>
        </w:tc>
        <w:tc>
          <w:tcPr>
            <w:tcW w:w="639" w:type="dxa"/>
            <w:vAlign w:val="center"/>
          </w:tcPr>
          <w:p w14:paraId="02EB22C6" w14:textId="77777777" w:rsidR="0070321A" w:rsidRPr="001A78F1" w:rsidRDefault="0070321A" w:rsidP="009C21A2">
            <w:pPr>
              <w:pStyle w:val="TAC"/>
            </w:pPr>
            <w:r w:rsidRPr="001A78F1">
              <w:t>X</w:t>
            </w:r>
          </w:p>
        </w:tc>
        <w:tc>
          <w:tcPr>
            <w:tcW w:w="632" w:type="dxa"/>
            <w:vAlign w:val="center"/>
          </w:tcPr>
          <w:p w14:paraId="11A1AB06" w14:textId="77777777" w:rsidR="0070321A" w:rsidRPr="001A78F1" w:rsidRDefault="0070321A" w:rsidP="009C21A2">
            <w:pPr>
              <w:pStyle w:val="TAC"/>
            </w:pPr>
          </w:p>
        </w:tc>
        <w:tc>
          <w:tcPr>
            <w:tcW w:w="567" w:type="dxa"/>
            <w:vAlign w:val="center"/>
          </w:tcPr>
          <w:p w14:paraId="022AB54A" w14:textId="77777777" w:rsidR="0070321A" w:rsidRPr="001A78F1" w:rsidRDefault="0070321A" w:rsidP="009C21A2">
            <w:pPr>
              <w:pStyle w:val="TAC"/>
            </w:pPr>
            <w:r w:rsidRPr="001A78F1">
              <w:t>X</w:t>
            </w:r>
          </w:p>
        </w:tc>
      </w:tr>
      <w:tr w:rsidR="0070321A" w:rsidRPr="001A78F1" w14:paraId="6C5B3112" w14:textId="77777777" w:rsidTr="00A90C28">
        <w:trPr>
          <w:cantSplit/>
          <w:jc w:val="center"/>
        </w:trPr>
        <w:tc>
          <w:tcPr>
            <w:tcW w:w="1413" w:type="dxa"/>
            <w:vAlign w:val="center"/>
          </w:tcPr>
          <w:p w14:paraId="421D6C00" w14:textId="623D71E3"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@verdict</w:t>
            </w:r>
          </w:p>
        </w:tc>
        <w:tc>
          <w:tcPr>
            <w:tcW w:w="425" w:type="dxa"/>
            <w:vAlign w:val="center"/>
          </w:tcPr>
          <w:p w14:paraId="7DC51131" w14:textId="77777777" w:rsidR="0070321A" w:rsidRPr="001A78F1" w:rsidRDefault="0070321A" w:rsidP="009C21A2">
            <w:pPr>
              <w:pStyle w:val="TAC"/>
            </w:pPr>
          </w:p>
        </w:tc>
        <w:tc>
          <w:tcPr>
            <w:tcW w:w="567" w:type="dxa"/>
            <w:vAlign w:val="center"/>
          </w:tcPr>
          <w:p w14:paraId="0C3172CD" w14:textId="77777777" w:rsidR="0070321A" w:rsidRPr="001A78F1" w:rsidRDefault="0070321A" w:rsidP="009C21A2">
            <w:pPr>
              <w:pStyle w:val="TAC"/>
            </w:pPr>
          </w:p>
        </w:tc>
        <w:tc>
          <w:tcPr>
            <w:tcW w:w="425" w:type="dxa"/>
            <w:tcMar>
              <w:top w:w="28" w:type="dxa"/>
              <w:left w:w="28" w:type="dxa"/>
              <w:bottom w:w="28" w:type="dxa"/>
              <w:right w:w="28" w:type="dxa"/>
            </w:tcMar>
            <w:vAlign w:val="center"/>
          </w:tcPr>
          <w:p w14:paraId="600DC876" w14:textId="77777777" w:rsidR="0070321A" w:rsidRPr="001A78F1" w:rsidRDefault="0070321A" w:rsidP="009C21A2">
            <w:pPr>
              <w:pStyle w:val="TAC"/>
            </w:pPr>
          </w:p>
        </w:tc>
        <w:tc>
          <w:tcPr>
            <w:tcW w:w="379" w:type="dxa"/>
            <w:vAlign w:val="center"/>
          </w:tcPr>
          <w:p w14:paraId="0BD0343B" w14:textId="77777777" w:rsidR="0070321A" w:rsidRPr="001A78F1" w:rsidRDefault="0070321A" w:rsidP="009C21A2">
            <w:pPr>
              <w:pStyle w:val="TAC"/>
            </w:pPr>
          </w:p>
        </w:tc>
        <w:tc>
          <w:tcPr>
            <w:tcW w:w="510" w:type="dxa"/>
            <w:vAlign w:val="center"/>
          </w:tcPr>
          <w:p w14:paraId="4D707B59" w14:textId="77777777" w:rsidR="0070321A" w:rsidRPr="001A78F1" w:rsidRDefault="0070321A" w:rsidP="009C21A2">
            <w:pPr>
              <w:pStyle w:val="TAC"/>
            </w:pPr>
          </w:p>
        </w:tc>
        <w:tc>
          <w:tcPr>
            <w:tcW w:w="510" w:type="dxa"/>
            <w:vAlign w:val="center"/>
          </w:tcPr>
          <w:p w14:paraId="6F38DCD9" w14:textId="77777777" w:rsidR="0070321A" w:rsidRPr="001A78F1" w:rsidRDefault="0070321A" w:rsidP="009C21A2">
            <w:pPr>
              <w:pStyle w:val="TAC"/>
            </w:pPr>
          </w:p>
        </w:tc>
        <w:tc>
          <w:tcPr>
            <w:tcW w:w="510" w:type="dxa"/>
            <w:vAlign w:val="center"/>
          </w:tcPr>
          <w:p w14:paraId="737D50AA" w14:textId="77777777" w:rsidR="0070321A" w:rsidRPr="001A78F1" w:rsidRDefault="0070321A" w:rsidP="009C21A2">
            <w:pPr>
              <w:pStyle w:val="TAC"/>
            </w:pPr>
          </w:p>
        </w:tc>
        <w:tc>
          <w:tcPr>
            <w:tcW w:w="510" w:type="dxa"/>
            <w:vAlign w:val="center"/>
          </w:tcPr>
          <w:p w14:paraId="298C6FE3" w14:textId="77777777" w:rsidR="0070321A" w:rsidRPr="001A78F1" w:rsidRDefault="0070321A" w:rsidP="009C21A2">
            <w:pPr>
              <w:pStyle w:val="TAC"/>
            </w:pPr>
          </w:p>
        </w:tc>
        <w:tc>
          <w:tcPr>
            <w:tcW w:w="558" w:type="dxa"/>
            <w:vAlign w:val="center"/>
          </w:tcPr>
          <w:p w14:paraId="0BAD211F" w14:textId="77777777" w:rsidR="0070321A" w:rsidRPr="001A78F1" w:rsidRDefault="0070321A" w:rsidP="009C21A2">
            <w:pPr>
              <w:pStyle w:val="TAC"/>
            </w:pPr>
            <w:r w:rsidRPr="001A78F1">
              <w:t>X</w:t>
            </w:r>
          </w:p>
        </w:tc>
        <w:tc>
          <w:tcPr>
            <w:tcW w:w="462" w:type="dxa"/>
            <w:vAlign w:val="center"/>
          </w:tcPr>
          <w:p w14:paraId="0BDC6AF2" w14:textId="77777777" w:rsidR="0070321A" w:rsidRPr="001A78F1" w:rsidRDefault="0070321A" w:rsidP="009C21A2">
            <w:pPr>
              <w:pStyle w:val="TAC"/>
            </w:pPr>
            <w:r w:rsidRPr="001A78F1">
              <w:t>X</w:t>
            </w:r>
          </w:p>
        </w:tc>
        <w:tc>
          <w:tcPr>
            <w:tcW w:w="510" w:type="dxa"/>
            <w:vAlign w:val="center"/>
          </w:tcPr>
          <w:p w14:paraId="21FF80BC" w14:textId="77777777" w:rsidR="0070321A" w:rsidRPr="001A78F1" w:rsidRDefault="0070321A" w:rsidP="009C21A2">
            <w:pPr>
              <w:pStyle w:val="TAC"/>
            </w:pPr>
            <w:r w:rsidRPr="001A78F1">
              <w:t>X</w:t>
            </w:r>
          </w:p>
        </w:tc>
        <w:tc>
          <w:tcPr>
            <w:tcW w:w="510" w:type="dxa"/>
            <w:vAlign w:val="center"/>
          </w:tcPr>
          <w:p w14:paraId="61FA7653" w14:textId="77777777" w:rsidR="0070321A" w:rsidRPr="001A78F1" w:rsidRDefault="0070321A" w:rsidP="009C21A2">
            <w:pPr>
              <w:pStyle w:val="TAC"/>
            </w:pPr>
            <w:r w:rsidRPr="001A78F1">
              <w:t>X</w:t>
            </w:r>
          </w:p>
        </w:tc>
        <w:tc>
          <w:tcPr>
            <w:tcW w:w="510" w:type="dxa"/>
            <w:vAlign w:val="center"/>
          </w:tcPr>
          <w:p w14:paraId="609A39AC" w14:textId="77777777" w:rsidR="0070321A" w:rsidRPr="001A78F1" w:rsidRDefault="0070321A" w:rsidP="009C21A2">
            <w:pPr>
              <w:pStyle w:val="TAC"/>
            </w:pPr>
          </w:p>
        </w:tc>
        <w:tc>
          <w:tcPr>
            <w:tcW w:w="423" w:type="dxa"/>
            <w:vAlign w:val="center"/>
          </w:tcPr>
          <w:p w14:paraId="17A36E6D" w14:textId="77777777" w:rsidR="0070321A" w:rsidRPr="001A78F1" w:rsidRDefault="0070321A" w:rsidP="009C21A2">
            <w:pPr>
              <w:pStyle w:val="TAC"/>
            </w:pPr>
          </w:p>
        </w:tc>
        <w:tc>
          <w:tcPr>
            <w:tcW w:w="639" w:type="dxa"/>
            <w:vAlign w:val="center"/>
          </w:tcPr>
          <w:p w14:paraId="73D0177F" w14:textId="77777777" w:rsidR="0070321A" w:rsidRPr="001A78F1" w:rsidRDefault="0070321A" w:rsidP="009C21A2">
            <w:pPr>
              <w:pStyle w:val="TAC"/>
            </w:pPr>
          </w:p>
        </w:tc>
        <w:tc>
          <w:tcPr>
            <w:tcW w:w="632" w:type="dxa"/>
            <w:vAlign w:val="center"/>
          </w:tcPr>
          <w:p w14:paraId="1122636B" w14:textId="77777777" w:rsidR="0070321A" w:rsidRPr="001A78F1" w:rsidRDefault="0070321A" w:rsidP="009C21A2">
            <w:pPr>
              <w:pStyle w:val="TAC"/>
            </w:pPr>
          </w:p>
        </w:tc>
        <w:tc>
          <w:tcPr>
            <w:tcW w:w="567" w:type="dxa"/>
            <w:vAlign w:val="center"/>
          </w:tcPr>
          <w:p w14:paraId="6F4CB225" w14:textId="77777777" w:rsidR="0070321A" w:rsidRPr="001A78F1" w:rsidRDefault="0070321A" w:rsidP="009C21A2">
            <w:pPr>
              <w:pStyle w:val="TAC"/>
            </w:pPr>
          </w:p>
        </w:tc>
      </w:tr>
      <w:tr w:rsidR="0070321A" w:rsidRPr="001A78F1" w14:paraId="4F62A88F" w14:textId="77777777" w:rsidTr="00A90C28">
        <w:trPr>
          <w:cantSplit/>
          <w:jc w:val="center"/>
        </w:trPr>
        <w:tc>
          <w:tcPr>
            <w:tcW w:w="1413" w:type="dxa"/>
            <w:vAlign w:val="center"/>
          </w:tcPr>
          <w:p w14:paraId="017674A8" w14:textId="5EE035F3" w:rsidR="0070321A" w:rsidRPr="001A78F1" w:rsidRDefault="0070321A" w:rsidP="009C21A2">
            <w:pPr>
              <w:pStyle w:val="TAL"/>
              <w:rPr>
                <w:rFonts w:ascii="Courier New" w:hAnsi="Courier New" w:cs="Courier New"/>
                <w:sz w:val="16"/>
                <w:szCs w:val="16"/>
              </w:rPr>
            </w:pPr>
            <w:r w:rsidRPr="001A78F1">
              <w:rPr>
                <w:rFonts w:ascii="Courier New" w:hAnsi="Courier New" w:cs="Courier New"/>
                <w:sz w:val="16"/>
                <w:szCs w:val="16"/>
              </w:rPr>
              <w:t>@version</w:t>
            </w:r>
          </w:p>
        </w:tc>
        <w:tc>
          <w:tcPr>
            <w:tcW w:w="425" w:type="dxa"/>
            <w:vAlign w:val="center"/>
          </w:tcPr>
          <w:p w14:paraId="386600E9" w14:textId="77777777" w:rsidR="0070321A" w:rsidRPr="001A78F1" w:rsidRDefault="0070321A" w:rsidP="009C21A2">
            <w:pPr>
              <w:pStyle w:val="TAC"/>
            </w:pPr>
            <w:r w:rsidRPr="001A78F1">
              <w:t>X</w:t>
            </w:r>
          </w:p>
        </w:tc>
        <w:tc>
          <w:tcPr>
            <w:tcW w:w="567" w:type="dxa"/>
            <w:vAlign w:val="center"/>
          </w:tcPr>
          <w:p w14:paraId="3C3DC71C" w14:textId="77777777" w:rsidR="0070321A" w:rsidRPr="001A78F1" w:rsidRDefault="0070321A" w:rsidP="009C21A2">
            <w:pPr>
              <w:pStyle w:val="TAC"/>
            </w:pPr>
            <w:r w:rsidRPr="001A78F1">
              <w:t>X</w:t>
            </w:r>
          </w:p>
        </w:tc>
        <w:tc>
          <w:tcPr>
            <w:tcW w:w="425" w:type="dxa"/>
            <w:tcMar>
              <w:top w:w="28" w:type="dxa"/>
              <w:left w:w="28" w:type="dxa"/>
              <w:bottom w:w="28" w:type="dxa"/>
              <w:right w:w="28" w:type="dxa"/>
            </w:tcMar>
            <w:vAlign w:val="center"/>
          </w:tcPr>
          <w:p w14:paraId="290C41A8" w14:textId="77777777" w:rsidR="0070321A" w:rsidRPr="001A78F1" w:rsidRDefault="0070321A" w:rsidP="009C21A2">
            <w:pPr>
              <w:pStyle w:val="TAC"/>
            </w:pPr>
            <w:r w:rsidRPr="001A78F1">
              <w:t>X</w:t>
            </w:r>
          </w:p>
        </w:tc>
        <w:tc>
          <w:tcPr>
            <w:tcW w:w="379" w:type="dxa"/>
            <w:vAlign w:val="center"/>
          </w:tcPr>
          <w:p w14:paraId="563FA49E" w14:textId="77777777" w:rsidR="0070321A" w:rsidRPr="001A78F1" w:rsidRDefault="0070321A" w:rsidP="009C21A2">
            <w:pPr>
              <w:pStyle w:val="TAC"/>
            </w:pPr>
            <w:r w:rsidRPr="001A78F1">
              <w:t>X</w:t>
            </w:r>
          </w:p>
        </w:tc>
        <w:tc>
          <w:tcPr>
            <w:tcW w:w="510" w:type="dxa"/>
            <w:vAlign w:val="center"/>
          </w:tcPr>
          <w:p w14:paraId="629B3263" w14:textId="77777777" w:rsidR="0070321A" w:rsidRPr="001A78F1" w:rsidRDefault="0070321A" w:rsidP="009C21A2">
            <w:pPr>
              <w:pStyle w:val="TAC"/>
            </w:pPr>
            <w:r w:rsidRPr="001A78F1">
              <w:t>X</w:t>
            </w:r>
          </w:p>
        </w:tc>
        <w:tc>
          <w:tcPr>
            <w:tcW w:w="510" w:type="dxa"/>
            <w:vAlign w:val="center"/>
          </w:tcPr>
          <w:p w14:paraId="76E8FCDE" w14:textId="77777777" w:rsidR="0070321A" w:rsidRPr="001A78F1" w:rsidRDefault="0070321A" w:rsidP="009C21A2">
            <w:pPr>
              <w:pStyle w:val="TAC"/>
            </w:pPr>
            <w:r w:rsidRPr="001A78F1">
              <w:t>X</w:t>
            </w:r>
          </w:p>
        </w:tc>
        <w:tc>
          <w:tcPr>
            <w:tcW w:w="510" w:type="dxa"/>
            <w:vAlign w:val="center"/>
          </w:tcPr>
          <w:p w14:paraId="6339C8FB" w14:textId="77777777" w:rsidR="0070321A" w:rsidRPr="001A78F1" w:rsidRDefault="0070321A" w:rsidP="009C21A2">
            <w:pPr>
              <w:pStyle w:val="TAC"/>
            </w:pPr>
            <w:r w:rsidRPr="001A78F1">
              <w:t>X</w:t>
            </w:r>
          </w:p>
        </w:tc>
        <w:tc>
          <w:tcPr>
            <w:tcW w:w="510" w:type="dxa"/>
            <w:vAlign w:val="center"/>
          </w:tcPr>
          <w:p w14:paraId="3AE03A99" w14:textId="77777777" w:rsidR="0070321A" w:rsidRPr="001A78F1" w:rsidRDefault="0070321A" w:rsidP="009C21A2">
            <w:pPr>
              <w:pStyle w:val="TAC"/>
            </w:pPr>
            <w:r w:rsidRPr="001A78F1">
              <w:t>X</w:t>
            </w:r>
          </w:p>
        </w:tc>
        <w:tc>
          <w:tcPr>
            <w:tcW w:w="558" w:type="dxa"/>
            <w:vAlign w:val="center"/>
          </w:tcPr>
          <w:p w14:paraId="4734CB42" w14:textId="77777777" w:rsidR="0070321A" w:rsidRPr="001A78F1" w:rsidRDefault="0070321A" w:rsidP="009C21A2">
            <w:pPr>
              <w:pStyle w:val="TAC"/>
            </w:pPr>
            <w:r w:rsidRPr="001A78F1">
              <w:t>X</w:t>
            </w:r>
          </w:p>
        </w:tc>
        <w:tc>
          <w:tcPr>
            <w:tcW w:w="462" w:type="dxa"/>
            <w:vAlign w:val="center"/>
          </w:tcPr>
          <w:p w14:paraId="4F668E59" w14:textId="77777777" w:rsidR="0070321A" w:rsidRPr="001A78F1" w:rsidRDefault="0070321A" w:rsidP="009C21A2">
            <w:pPr>
              <w:pStyle w:val="TAC"/>
            </w:pPr>
            <w:r w:rsidRPr="001A78F1">
              <w:t>X</w:t>
            </w:r>
          </w:p>
        </w:tc>
        <w:tc>
          <w:tcPr>
            <w:tcW w:w="510" w:type="dxa"/>
            <w:vAlign w:val="center"/>
          </w:tcPr>
          <w:p w14:paraId="2C6FD156" w14:textId="77777777" w:rsidR="0070321A" w:rsidRPr="001A78F1" w:rsidRDefault="0070321A" w:rsidP="009C21A2">
            <w:pPr>
              <w:pStyle w:val="TAC"/>
            </w:pPr>
            <w:r w:rsidRPr="001A78F1">
              <w:t>X</w:t>
            </w:r>
          </w:p>
        </w:tc>
        <w:tc>
          <w:tcPr>
            <w:tcW w:w="510" w:type="dxa"/>
            <w:vAlign w:val="center"/>
          </w:tcPr>
          <w:p w14:paraId="58BEA463" w14:textId="77777777" w:rsidR="0070321A" w:rsidRPr="001A78F1" w:rsidRDefault="0070321A" w:rsidP="009C21A2">
            <w:pPr>
              <w:pStyle w:val="TAC"/>
            </w:pPr>
            <w:r w:rsidRPr="001A78F1">
              <w:t>X</w:t>
            </w:r>
          </w:p>
        </w:tc>
        <w:tc>
          <w:tcPr>
            <w:tcW w:w="510" w:type="dxa"/>
            <w:vAlign w:val="center"/>
          </w:tcPr>
          <w:p w14:paraId="24B54322" w14:textId="77777777" w:rsidR="0070321A" w:rsidRPr="001A78F1" w:rsidRDefault="0070321A" w:rsidP="009C21A2">
            <w:pPr>
              <w:pStyle w:val="TAC"/>
            </w:pPr>
            <w:r w:rsidRPr="001A78F1">
              <w:t>X</w:t>
            </w:r>
          </w:p>
        </w:tc>
        <w:tc>
          <w:tcPr>
            <w:tcW w:w="423" w:type="dxa"/>
            <w:vAlign w:val="center"/>
          </w:tcPr>
          <w:p w14:paraId="58DD28AC" w14:textId="77777777" w:rsidR="0070321A" w:rsidRPr="001A78F1" w:rsidRDefault="0070321A" w:rsidP="009C21A2">
            <w:pPr>
              <w:pStyle w:val="TAC"/>
            </w:pPr>
            <w:r w:rsidRPr="001A78F1">
              <w:t>X</w:t>
            </w:r>
          </w:p>
        </w:tc>
        <w:tc>
          <w:tcPr>
            <w:tcW w:w="639" w:type="dxa"/>
            <w:vAlign w:val="center"/>
          </w:tcPr>
          <w:p w14:paraId="376E269A" w14:textId="77777777" w:rsidR="0070321A" w:rsidRPr="001A78F1" w:rsidRDefault="0070321A" w:rsidP="009C21A2">
            <w:pPr>
              <w:pStyle w:val="TAC"/>
            </w:pPr>
            <w:r w:rsidRPr="001A78F1">
              <w:t>X</w:t>
            </w:r>
          </w:p>
        </w:tc>
        <w:tc>
          <w:tcPr>
            <w:tcW w:w="632" w:type="dxa"/>
            <w:vAlign w:val="center"/>
          </w:tcPr>
          <w:p w14:paraId="17CBACCD" w14:textId="77777777" w:rsidR="0070321A" w:rsidRPr="001A78F1" w:rsidRDefault="0070321A" w:rsidP="009C21A2">
            <w:pPr>
              <w:pStyle w:val="TAC"/>
            </w:pPr>
          </w:p>
        </w:tc>
        <w:tc>
          <w:tcPr>
            <w:tcW w:w="567" w:type="dxa"/>
            <w:vAlign w:val="center"/>
          </w:tcPr>
          <w:p w14:paraId="7BB0F98E" w14:textId="77777777" w:rsidR="0070321A" w:rsidRPr="001A78F1" w:rsidRDefault="0070321A" w:rsidP="009C21A2">
            <w:pPr>
              <w:pStyle w:val="TAC"/>
            </w:pPr>
          </w:p>
        </w:tc>
      </w:tr>
      <w:tr w:rsidR="0070321A" w:rsidRPr="001A78F1" w14:paraId="0E311ADF" w14:textId="77777777" w:rsidTr="007A5774">
        <w:trPr>
          <w:cantSplit/>
          <w:jc w:val="center"/>
        </w:trPr>
        <w:tc>
          <w:tcPr>
            <w:tcW w:w="10060" w:type="dxa"/>
            <w:gridSpan w:val="18"/>
            <w:vAlign w:val="center"/>
          </w:tcPr>
          <w:p w14:paraId="16E9460D" w14:textId="77777777" w:rsidR="0070321A" w:rsidRPr="001A78F1" w:rsidRDefault="0070321A" w:rsidP="009C21A2">
            <w:pPr>
              <w:pStyle w:val="TAN"/>
            </w:pPr>
            <w:r w:rsidRPr="001A78F1">
              <w:t>NOTE:</w:t>
            </w:r>
            <w:r w:rsidRPr="001A78F1">
              <w:tab/>
            </w:r>
            <w:r w:rsidRPr="001A78F1">
              <w:rPr>
                <w:position w:val="6"/>
                <w:sz w:val="14"/>
              </w:rPr>
              <w:t>1</w:t>
            </w:r>
            <w:r w:rsidRPr="001A78F1">
              <w:t xml:space="preserve"> Preceding language elements of record, set, union or enumerated types only.</w:t>
            </w:r>
          </w:p>
        </w:tc>
      </w:tr>
    </w:tbl>
    <w:p w14:paraId="0CE08EB1" w14:textId="77777777" w:rsidR="004C21E5" w:rsidRPr="001A78F1" w:rsidRDefault="004C21E5" w:rsidP="00EC7A34"/>
    <w:p w14:paraId="1DCEE030" w14:textId="77777777" w:rsidR="00CB3396" w:rsidRPr="001A78F1" w:rsidRDefault="00EC7A34" w:rsidP="005B0460">
      <w:pPr>
        <w:pStyle w:val="berschrift1"/>
      </w:pPr>
      <w:r w:rsidRPr="001A78F1">
        <w:br w:type="page"/>
      </w:r>
      <w:bookmarkStart w:id="445" w:name="_Toc66109230"/>
      <w:bookmarkStart w:id="446" w:name="_Toc66110209"/>
      <w:bookmarkStart w:id="447" w:name="_Toc67906610"/>
      <w:bookmarkStart w:id="448" w:name="_Toc72910994"/>
      <w:r w:rsidR="00CB3396" w:rsidRPr="001A78F1">
        <w:lastRenderedPageBreak/>
        <w:t>History</w:t>
      </w:r>
      <w:bookmarkEnd w:id="445"/>
      <w:bookmarkEnd w:id="446"/>
      <w:bookmarkEnd w:id="447"/>
      <w:bookmarkEnd w:id="448"/>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CB3396" w:rsidRPr="001A78F1" w14:paraId="2B51312D" w14:textId="77777777" w:rsidTr="005F41C5">
        <w:trPr>
          <w:cantSplit/>
          <w:jc w:val="center"/>
        </w:trPr>
        <w:tc>
          <w:tcPr>
            <w:tcW w:w="9639" w:type="dxa"/>
            <w:gridSpan w:val="3"/>
            <w:tcBorders>
              <w:top w:val="single" w:sz="4" w:space="0" w:color="auto"/>
              <w:left w:val="single" w:sz="4" w:space="0" w:color="auto"/>
              <w:bottom w:val="single" w:sz="4" w:space="0" w:color="auto"/>
              <w:right w:val="single" w:sz="4" w:space="0" w:color="auto"/>
            </w:tcBorders>
          </w:tcPr>
          <w:p w14:paraId="247B5AA5" w14:textId="77777777" w:rsidR="00CB3396" w:rsidRPr="001A78F1" w:rsidRDefault="00CB3396">
            <w:pPr>
              <w:spacing w:before="60" w:after="60"/>
              <w:jc w:val="center"/>
              <w:rPr>
                <w:b/>
                <w:sz w:val="24"/>
              </w:rPr>
            </w:pPr>
            <w:r w:rsidRPr="001A78F1">
              <w:rPr>
                <w:b/>
                <w:sz w:val="24"/>
              </w:rPr>
              <w:t>Document history</w:t>
            </w:r>
          </w:p>
        </w:tc>
      </w:tr>
      <w:tr w:rsidR="00D81595" w:rsidRPr="001A78F1" w14:paraId="6EFA6481"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64D85EE4" w14:textId="77777777" w:rsidR="00D81595" w:rsidRPr="001A78F1" w:rsidRDefault="00D81595" w:rsidP="0070147E">
            <w:pPr>
              <w:pStyle w:val="FP"/>
              <w:spacing w:before="80" w:after="80"/>
              <w:ind w:left="57"/>
            </w:pPr>
            <w:r w:rsidRPr="001A78F1">
              <w:t>V1.1.1</w:t>
            </w:r>
          </w:p>
        </w:tc>
        <w:tc>
          <w:tcPr>
            <w:tcW w:w="1588" w:type="dxa"/>
            <w:tcBorders>
              <w:top w:val="single" w:sz="4" w:space="0" w:color="auto"/>
              <w:left w:val="single" w:sz="4" w:space="0" w:color="auto"/>
              <w:bottom w:val="single" w:sz="4" w:space="0" w:color="auto"/>
              <w:right w:val="single" w:sz="4" w:space="0" w:color="auto"/>
            </w:tcBorders>
          </w:tcPr>
          <w:p w14:paraId="5BBD3EF9" w14:textId="77777777" w:rsidR="00D81595" w:rsidRPr="001A78F1" w:rsidRDefault="00D81595" w:rsidP="0070147E">
            <w:pPr>
              <w:pStyle w:val="FP"/>
              <w:spacing w:before="80" w:after="80"/>
              <w:ind w:left="57"/>
            </w:pPr>
            <w:r w:rsidRPr="001A78F1">
              <w:t>July 2009</w:t>
            </w:r>
          </w:p>
        </w:tc>
        <w:tc>
          <w:tcPr>
            <w:tcW w:w="6804" w:type="dxa"/>
            <w:tcBorders>
              <w:top w:val="single" w:sz="4" w:space="0" w:color="auto"/>
              <w:left w:val="single" w:sz="4" w:space="0" w:color="auto"/>
              <w:bottom w:val="single" w:sz="4" w:space="0" w:color="auto"/>
              <w:right w:val="single" w:sz="4" w:space="0" w:color="auto"/>
            </w:tcBorders>
          </w:tcPr>
          <w:p w14:paraId="0625B0C0" w14:textId="77777777" w:rsidR="00D81595" w:rsidRPr="001A78F1" w:rsidRDefault="00D81595" w:rsidP="004C3995">
            <w:pPr>
              <w:pStyle w:val="FP"/>
              <w:tabs>
                <w:tab w:val="left" w:pos="3118"/>
              </w:tabs>
              <w:spacing w:before="80" w:after="80"/>
              <w:ind w:left="57"/>
            </w:pPr>
            <w:r w:rsidRPr="001A78F1">
              <w:t>Publication</w:t>
            </w:r>
          </w:p>
        </w:tc>
      </w:tr>
      <w:tr w:rsidR="008121AF" w:rsidRPr="001A78F1" w14:paraId="7C0BF6B1"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16EE8FE4" w14:textId="77777777" w:rsidR="008121AF" w:rsidRPr="001A78F1" w:rsidRDefault="008121AF" w:rsidP="004E47E5">
            <w:pPr>
              <w:pStyle w:val="FP"/>
              <w:spacing w:before="80" w:after="80"/>
              <w:ind w:left="57"/>
            </w:pPr>
            <w:r w:rsidRPr="001A78F1">
              <w:t>V1.2.1</w:t>
            </w:r>
          </w:p>
        </w:tc>
        <w:tc>
          <w:tcPr>
            <w:tcW w:w="1588" w:type="dxa"/>
            <w:tcBorders>
              <w:top w:val="single" w:sz="4" w:space="0" w:color="auto"/>
              <w:left w:val="single" w:sz="4" w:space="0" w:color="auto"/>
              <w:bottom w:val="single" w:sz="4" w:space="0" w:color="auto"/>
              <w:right w:val="single" w:sz="4" w:space="0" w:color="auto"/>
            </w:tcBorders>
          </w:tcPr>
          <w:p w14:paraId="5912EE60" w14:textId="77777777" w:rsidR="008121AF" w:rsidRPr="001A78F1" w:rsidRDefault="008121AF" w:rsidP="004E47E5">
            <w:pPr>
              <w:pStyle w:val="FP"/>
              <w:spacing w:before="80" w:after="80"/>
              <w:ind w:left="57"/>
            </w:pPr>
            <w:r w:rsidRPr="001A78F1">
              <w:t>May 2011</w:t>
            </w:r>
          </w:p>
        </w:tc>
        <w:tc>
          <w:tcPr>
            <w:tcW w:w="6804" w:type="dxa"/>
            <w:tcBorders>
              <w:top w:val="single" w:sz="4" w:space="0" w:color="auto"/>
              <w:left w:val="single" w:sz="4" w:space="0" w:color="auto"/>
              <w:bottom w:val="single" w:sz="4" w:space="0" w:color="auto"/>
              <w:right w:val="single" w:sz="4" w:space="0" w:color="auto"/>
            </w:tcBorders>
          </w:tcPr>
          <w:p w14:paraId="464FBCD4" w14:textId="77777777" w:rsidR="008121AF" w:rsidRPr="001A78F1" w:rsidRDefault="008121AF" w:rsidP="004C3995">
            <w:pPr>
              <w:pStyle w:val="FP"/>
              <w:tabs>
                <w:tab w:val="left" w:pos="3118"/>
              </w:tabs>
              <w:spacing w:before="80" w:after="80"/>
              <w:ind w:left="57"/>
            </w:pPr>
            <w:r w:rsidRPr="001A78F1">
              <w:t>Publication</w:t>
            </w:r>
          </w:p>
        </w:tc>
      </w:tr>
      <w:tr w:rsidR="00007586" w:rsidRPr="001A78F1" w14:paraId="19B4F4A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7203D0CB" w14:textId="77777777" w:rsidR="00007586" w:rsidRPr="001A78F1" w:rsidRDefault="00007586" w:rsidP="00007586">
            <w:pPr>
              <w:pStyle w:val="FP"/>
              <w:spacing w:before="80" w:after="80"/>
              <w:ind w:left="57"/>
            </w:pPr>
            <w:r w:rsidRPr="001A78F1">
              <w:t>V1.3.1</w:t>
            </w:r>
          </w:p>
        </w:tc>
        <w:tc>
          <w:tcPr>
            <w:tcW w:w="1588" w:type="dxa"/>
            <w:tcBorders>
              <w:top w:val="single" w:sz="4" w:space="0" w:color="auto"/>
              <w:left w:val="single" w:sz="4" w:space="0" w:color="auto"/>
              <w:bottom w:val="single" w:sz="4" w:space="0" w:color="auto"/>
              <w:right w:val="single" w:sz="4" w:space="0" w:color="auto"/>
            </w:tcBorders>
          </w:tcPr>
          <w:p w14:paraId="176DFC8D" w14:textId="77777777" w:rsidR="00007586" w:rsidRPr="001A78F1" w:rsidRDefault="00007586" w:rsidP="00007586">
            <w:pPr>
              <w:pStyle w:val="FP"/>
              <w:spacing w:before="80" w:after="80"/>
              <w:ind w:left="57"/>
            </w:pPr>
            <w:r w:rsidRPr="001A78F1">
              <w:t>April 2013</w:t>
            </w:r>
          </w:p>
        </w:tc>
        <w:tc>
          <w:tcPr>
            <w:tcW w:w="6804" w:type="dxa"/>
            <w:tcBorders>
              <w:top w:val="single" w:sz="4" w:space="0" w:color="auto"/>
              <w:left w:val="single" w:sz="4" w:space="0" w:color="auto"/>
              <w:bottom w:val="single" w:sz="4" w:space="0" w:color="auto"/>
              <w:right w:val="single" w:sz="4" w:space="0" w:color="auto"/>
            </w:tcBorders>
          </w:tcPr>
          <w:p w14:paraId="717E69FD" w14:textId="77777777" w:rsidR="00007586" w:rsidRPr="001A78F1" w:rsidRDefault="00007586" w:rsidP="004C3995">
            <w:pPr>
              <w:pStyle w:val="FP"/>
              <w:tabs>
                <w:tab w:val="left" w:pos="3118"/>
              </w:tabs>
              <w:spacing w:before="80" w:after="80"/>
              <w:ind w:left="57"/>
            </w:pPr>
            <w:r w:rsidRPr="001A78F1">
              <w:t>Publication</w:t>
            </w:r>
          </w:p>
        </w:tc>
      </w:tr>
      <w:tr w:rsidR="00065CA5" w:rsidRPr="001A78F1" w14:paraId="0329F79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4E1AEB02" w14:textId="77777777" w:rsidR="00065CA5" w:rsidRPr="001A78F1" w:rsidRDefault="00E2709C" w:rsidP="00065CA5">
            <w:pPr>
              <w:pStyle w:val="FP"/>
              <w:spacing w:before="80" w:after="80"/>
              <w:ind w:left="57"/>
            </w:pPr>
            <w:r w:rsidRPr="001A78F1">
              <w:t>V1.4.1</w:t>
            </w:r>
          </w:p>
        </w:tc>
        <w:tc>
          <w:tcPr>
            <w:tcW w:w="1588" w:type="dxa"/>
            <w:tcBorders>
              <w:top w:val="single" w:sz="4" w:space="0" w:color="auto"/>
              <w:left w:val="single" w:sz="4" w:space="0" w:color="auto"/>
              <w:bottom w:val="single" w:sz="4" w:space="0" w:color="auto"/>
              <w:right w:val="single" w:sz="4" w:space="0" w:color="auto"/>
            </w:tcBorders>
          </w:tcPr>
          <w:p w14:paraId="79B68FFA" w14:textId="77777777" w:rsidR="00065CA5" w:rsidRPr="001A78F1" w:rsidRDefault="00E2709C" w:rsidP="00065CA5">
            <w:pPr>
              <w:pStyle w:val="FP"/>
              <w:spacing w:before="80" w:after="80"/>
              <w:ind w:left="57"/>
            </w:pPr>
            <w:r w:rsidRPr="001A78F1">
              <w:t>June 2014</w:t>
            </w:r>
          </w:p>
        </w:tc>
        <w:tc>
          <w:tcPr>
            <w:tcW w:w="6804" w:type="dxa"/>
            <w:tcBorders>
              <w:top w:val="single" w:sz="4" w:space="0" w:color="auto"/>
              <w:left w:val="single" w:sz="4" w:space="0" w:color="auto"/>
              <w:bottom w:val="single" w:sz="4" w:space="0" w:color="auto"/>
              <w:right w:val="single" w:sz="4" w:space="0" w:color="auto"/>
            </w:tcBorders>
          </w:tcPr>
          <w:p w14:paraId="6BBE6B5E" w14:textId="77777777" w:rsidR="00065CA5" w:rsidRPr="001A78F1" w:rsidRDefault="00E2709C" w:rsidP="004C3995">
            <w:pPr>
              <w:pStyle w:val="FP"/>
              <w:tabs>
                <w:tab w:val="left" w:pos="3118"/>
              </w:tabs>
              <w:spacing w:before="80" w:after="80"/>
              <w:ind w:left="57"/>
            </w:pPr>
            <w:r w:rsidRPr="001A78F1">
              <w:t>Publication</w:t>
            </w:r>
          </w:p>
        </w:tc>
      </w:tr>
      <w:tr w:rsidR="00CE3C8A" w:rsidRPr="001A78F1" w14:paraId="2D27B89E"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7C0C8B8F" w14:textId="77777777" w:rsidR="00CE3C8A" w:rsidRPr="001A78F1" w:rsidRDefault="00CE3C8A" w:rsidP="00065CA5">
            <w:pPr>
              <w:pStyle w:val="FP"/>
              <w:spacing w:before="80" w:after="80"/>
              <w:ind w:left="57"/>
            </w:pPr>
            <w:r w:rsidRPr="001A78F1">
              <w:t>V1.5.1</w:t>
            </w:r>
          </w:p>
        </w:tc>
        <w:tc>
          <w:tcPr>
            <w:tcW w:w="1588" w:type="dxa"/>
            <w:tcBorders>
              <w:top w:val="single" w:sz="4" w:space="0" w:color="auto"/>
              <w:left w:val="single" w:sz="4" w:space="0" w:color="auto"/>
              <w:bottom w:val="single" w:sz="4" w:space="0" w:color="auto"/>
              <w:right w:val="single" w:sz="4" w:space="0" w:color="auto"/>
            </w:tcBorders>
          </w:tcPr>
          <w:p w14:paraId="0852EB22" w14:textId="77777777" w:rsidR="00CE3C8A" w:rsidRPr="001A78F1" w:rsidRDefault="00492FCD" w:rsidP="00065CA5">
            <w:pPr>
              <w:pStyle w:val="FP"/>
              <w:spacing w:before="80" w:after="80"/>
              <w:ind w:left="57"/>
            </w:pPr>
            <w:r w:rsidRPr="001A78F1">
              <w:t xml:space="preserve">June </w:t>
            </w:r>
            <w:r w:rsidR="00CE3C8A" w:rsidRPr="001A78F1">
              <w:t>2015</w:t>
            </w:r>
          </w:p>
        </w:tc>
        <w:tc>
          <w:tcPr>
            <w:tcW w:w="6804" w:type="dxa"/>
            <w:tcBorders>
              <w:top w:val="single" w:sz="4" w:space="0" w:color="auto"/>
              <w:left w:val="single" w:sz="4" w:space="0" w:color="auto"/>
              <w:bottom w:val="single" w:sz="4" w:space="0" w:color="auto"/>
              <w:right w:val="single" w:sz="4" w:space="0" w:color="auto"/>
            </w:tcBorders>
          </w:tcPr>
          <w:p w14:paraId="70133D68" w14:textId="77777777" w:rsidR="00CE3C8A" w:rsidRPr="001A78F1" w:rsidRDefault="00CE3C8A" w:rsidP="004C3995">
            <w:pPr>
              <w:pStyle w:val="FP"/>
              <w:tabs>
                <w:tab w:val="left" w:pos="3118"/>
              </w:tabs>
              <w:spacing w:before="80" w:after="80"/>
              <w:ind w:left="57"/>
            </w:pPr>
            <w:r w:rsidRPr="001A78F1">
              <w:t>Publication</w:t>
            </w:r>
          </w:p>
        </w:tc>
      </w:tr>
      <w:tr w:rsidR="00120E86" w:rsidRPr="001A78F1" w14:paraId="10FE4970"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330A1170" w14:textId="06540F07" w:rsidR="00120E86" w:rsidRPr="001A78F1" w:rsidRDefault="00120E86" w:rsidP="006E37CE">
            <w:pPr>
              <w:pStyle w:val="FP"/>
              <w:spacing w:before="80" w:after="80"/>
              <w:ind w:left="57"/>
            </w:pPr>
            <w:r w:rsidRPr="001A78F1">
              <w:t>V1.6.1</w:t>
            </w:r>
          </w:p>
        </w:tc>
        <w:tc>
          <w:tcPr>
            <w:tcW w:w="1588" w:type="dxa"/>
            <w:tcBorders>
              <w:top w:val="single" w:sz="4" w:space="0" w:color="auto"/>
              <w:left w:val="single" w:sz="4" w:space="0" w:color="auto"/>
              <w:bottom w:val="single" w:sz="4" w:space="0" w:color="auto"/>
              <w:right w:val="single" w:sz="4" w:space="0" w:color="auto"/>
            </w:tcBorders>
          </w:tcPr>
          <w:p w14:paraId="244BD4A0" w14:textId="61D14201" w:rsidR="00120E86" w:rsidRPr="001A78F1" w:rsidRDefault="00120E86" w:rsidP="006E37CE">
            <w:pPr>
              <w:pStyle w:val="FP"/>
              <w:spacing w:before="80" w:after="80"/>
              <w:ind w:left="57"/>
            </w:pPr>
            <w:r w:rsidRPr="001A78F1">
              <w:t>April 2017</w:t>
            </w:r>
          </w:p>
        </w:tc>
        <w:tc>
          <w:tcPr>
            <w:tcW w:w="6804" w:type="dxa"/>
            <w:tcBorders>
              <w:top w:val="single" w:sz="4" w:space="0" w:color="auto"/>
              <w:left w:val="single" w:sz="4" w:space="0" w:color="auto"/>
              <w:bottom w:val="single" w:sz="4" w:space="0" w:color="auto"/>
              <w:right w:val="single" w:sz="4" w:space="0" w:color="auto"/>
            </w:tcBorders>
          </w:tcPr>
          <w:p w14:paraId="0C28B6ED" w14:textId="33DDFEA0" w:rsidR="00120E86" w:rsidRPr="001A78F1" w:rsidRDefault="00120E86" w:rsidP="004C3995">
            <w:pPr>
              <w:pStyle w:val="FP"/>
              <w:tabs>
                <w:tab w:val="left" w:pos="3118"/>
              </w:tabs>
              <w:spacing w:before="80" w:after="80"/>
              <w:ind w:left="57"/>
            </w:pPr>
            <w:r w:rsidRPr="001A78F1">
              <w:t>Publication</w:t>
            </w:r>
          </w:p>
        </w:tc>
      </w:tr>
      <w:tr w:rsidR="00D449C1" w:rsidRPr="001A78F1" w14:paraId="7F153468"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2E0F81F5" w14:textId="6B88776F" w:rsidR="00D449C1" w:rsidRPr="001A78F1" w:rsidRDefault="00D449C1" w:rsidP="006E37CE">
            <w:pPr>
              <w:pStyle w:val="FP"/>
              <w:spacing w:before="80" w:after="80"/>
              <w:ind w:left="57"/>
            </w:pPr>
            <w:r w:rsidRPr="001A78F1">
              <w:t>V1.7.1</w:t>
            </w:r>
          </w:p>
        </w:tc>
        <w:tc>
          <w:tcPr>
            <w:tcW w:w="1588" w:type="dxa"/>
            <w:tcBorders>
              <w:top w:val="single" w:sz="4" w:space="0" w:color="auto"/>
              <w:left w:val="single" w:sz="4" w:space="0" w:color="auto"/>
              <w:bottom w:val="single" w:sz="4" w:space="0" w:color="auto"/>
              <w:right w:val="single" w:sz="4" w:space="0" w:color="auto"/>
            </w:tcBorders>
          </w:tcPr>
          <w:p w14:paraId="23F958A4" w14:textId="5CBE01BA" w:rsidR="00D449C1" w:rsidRPr="001A78F1" w:rsidRDefault="00E53189" w:rsidP="006E37CE">
            <w:pPr>
              <w:pStyle w:val="FP"/>
              <w:spacing w:before="80" w:after="80"/>
              <w:ind w:left="57"/>
            </w:pPr>
            <w:r w:rsidRPr="001A78F1">
              <w:t>May</w:t>
            </w:r>
            <w:r w:rsidR="00D449C1" w:rsidRPr="001A78F1">
              <w:t xml:space="preserve"> 2020</w:t>
            </w:r>
          </w:p>
        </w:tc>
        <w:tc>
          <w:tcPr>
            <w:tcW w:w="6804" w:type="dxa"/>
            <w:tcBorders>
              <w:top w:val="single" w:sz="4" w:space="0" w:color="auto"/>
              <w:left w:val="single" w:sz="4" w:space="0" w:color="auto"/>
              <w:bottom w:val="single" w:sz="4" w:space="0" w:color="auto"/>
              <w:right w:val="single" w:sz="4" w:space="0" w:color="auto"/>
            </w:tcBorders>
          </w:tcPr>
          <w:p w14:paraId="2FCA4DBE" w14:textId="4FB82F65" w:rsidR="00D449C1" w:rsidRPr="001A78F1" w:rsidRDefault="00D449C1" w:rsidP="004C3995">
            <w:pPr>
              <w:pStyle w:val="FP"/>
              <w:tabs>
                <w:tab w:val="left" w:pos="3118"/>
              </w:tabs>
              <w:spacing w:before="80" w:after="80"/>
              <w:ind w:left="57"/>
            </w:pPr>
            <w:r w:rsidRPr="001A78F1">
              <w:t>Publication</w:t>
            </w:r>
          </w:p>
        </w:tc>
      </w:tr>
      <w:tr w:rsidR="005F41C5" w:rsidRPr="001A78F1" w14:paraId="0391CC1C"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623189D8" w14:textId="17533402" w:rsidR="005F41C5" w:rsidRPr="001A78F1" w:rsidRDefault="005F41C5" w:rsidP="005F41C5">
            <w:pPr>
              <w:pStyle w:val="FP"/>
              <w:spacing w:before="80" w:after="80"/>
              <w:ind w:left="57"/>
            </w:pPr>
            <w:r w:rsidRPr="001A78F1">
              <w:t>V1.8.1</w:t>
            </w:r>
          </w:p>
        </w:tc>
        <w:tc>
          <w:tcPr>
            <w:tcW w:w="1588" w:type="dxa"/>
            <w:tcBorders>
              <w:top w:val="single" w:sz="4" w:space="0" w:color="auto"/>
              <w:left w:val="single" w:sz="4" w:space="0" w:color="auto"/>
              <w:bottom w:val="single" w:sz="4" w:space="0" w:color="auto"/>
              <w:right w:val="single" w:sz="4" w:space="0" w:color="auto"/>
            </w:tcBorders>
          </w:tcPr>
          <w:p w14:paraId="21821D61" w14:textId="6DFEDCDB" w:rsidR="005F41C5" w:rsidRPr="001A78F1" w:rsidRDefault="005F41C5" w:rsidP="005F41C5">
            <w:pPr>
              <w:pStyle w:val="FP"/>
              <w:spacing w:before="80" w:after="80"/>
              <w:ind w:left="57"/>
            </w:pPr>
            <w:r w:rsidRPr="001A78F1">
              <w:t>March 2021</w:t>
            </w:r>
          </w:p>
        </w:tc>
        <w:tc>
          <w:tcPr>
            <w:tcW w:w="6804" w:type="dxa"/>
            <w:tcBorders>
              <w:top w:val="single" w:sz="4" w:space="0" w:color="auto"/>
              <w:left w:val="single" w:sz="4" w:space="0" w:color="auto"/>
              <w:bottom w:val="single" w:sz="4" w:space="0" w:color="auto"/>
              <w:right w:val="single" w:sz="4" w:space="0" w:color="auto"/>
            </w:tcBorders>
          </w:tcPr>
          <w:p w14:paraId="17ADDA06" w14:textId="353FE076" w:rsidR="005F41C5" w:rsidRPr="001A78F1" w:rsidRDefault="004C3995" w:rsidP="004C3995">
            <w:pPr>
              <w:pStyle w:val="FP"/>
              <w:tabs>
                <w:tab w:val="left" w:pos="3118"/>
              </w:tabs>
              <w:spacing w:before="80" w:after="80"/>
              <w:ind w:left="57"/>
            </w:pPr>
            <w:r>
              <w:t>Membership Approval Procedure</w:t>
            </w:r>
            <w:r>
              <w:tab/>
              <w:t>MV 20210530:</w:t>
            </w:r>
            <w:r w:rsidR="00052655">
              <w:tab/>
            </w:r>
            <w:r>
              <w:t>2021-03-31 to 2021-05-31</w:t>
            </w:r>
          </w:p>
        </w:tc>
      </w:tr>
      <w:tr w:rsidR="004C3995" w:rsidRPr="001A78F1" w14:paraId="75E301D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0F6FC555" w14:textId="4EC07DE8" w:rsidR="004C3995" w:rsidRPr="001A78F1" w:rsidRDefault="004C3995" w:rsidP="005F41C5">
            <w:pPr>
              <w:pStyle w:val="FP"/>
              <w:spacing w:before="80" w:after="80"/>
              <w:ind w:left="57"/>
            </w:pPr>
            <w:r>
              <w:t>V1.8.1</w:t>
            </w:r>
          </w:p>
        </w:tc>
        <w:tc>
          <w:tcPr>
            <w:tcW w:w="1588" w:type="dxa"/>
            <w:tcBorders>
              <w:top w:val="single" w:sz="4" w:space="0" w:color="auto"/>
              <w:left w:val="single" w:sz="4" w:space="0" w:color="auto"/>
              <w:bottom w:val="single" w:sz="4" w:space="0" w:color="auto"/>
              <w:right w:val="single" w:sz="4" w:space="0" w:color="auto"/>
            </w:tcBorders>
          </w:tcPr>
          <w:p w14:paraId="4DF2004E" w14:textId="0FD2D264" w:rsidR="004C3995" w:rsidRPr="001A78F1" w:rsidRDefault="00824C0F" w:rsidP="005F41C5">
            <w:pPr>
              <w:pStyle w:val="FP"/>
              <w:spacing w:before="80" w:after="80"/>
              <w:ind w:left="57"/>
            </w:pPr>
            <w:r>
              <w:t>June</w:t>
            </w:r>
            <w:r w:rsidR="004C3995">
              <w:t xml:space="preserve"> 2021</w:t>
            </w:r>
          </w:p>
        </w:tc>
        <w:tc>
          <w:tcPr>
            <w:tcW w:w="6804" w:type="dxa"/>
            <w:tcBorders>
              <w:top w:val="single" w:sz="4" w:space="0" w:color="auto"/>
              <w:left w:val="single" w:sz="4" w:space="0" w:color="auto"/>
              <w:bottom w:val="single" w:sz="4" w:space="0" w:color="auto"/>
              <w:right w:val="single" w:sz="4" w:space="0" w:color="auto"/>
            </w:tcBorders>
          </w:tcPr>
          <w:p w14:paraId="5802938A" w14:textId="4308ED3E" w:rsidR="004C3995" w:rsidRDefault="004C3995" w:rsidP="004C3995">
            <w:pPr>
              <w:pStyle w:val="FP"/>
              <w:tabs>
                <w:tab w:val="left" w:pos="3118"/>
              </w:tabs>
              <w:spacing w:before="80" w:after="80"/>
              <w:ind w:left="57"/>
            </w:pPr>
            <w:r>
              <w:t>Publication</w:t>
            </w:r>
          </w:p>
        </w:tc>
      </w:tr>
    </w:tbl>
    <w:p w14:paraId="72E55FD0" w14:textId="77777777" w:rsidR="00CB3396" w:rsidRPr="001A78F1" w:rsidRDefault="00CB3396"/>
    <w:sectPr w:rsidR="00CB3396" w:rsidRPr="001A78F1" w:rsidSect="004C3995">
      <w:headerReference w:type="default" r:id="rId22"/>
      <w:footerReference w:type="default" r:id="rId23"/>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4:36:00Z" w:initials="JG">
    <w:p w14:paraId="5ADAF10C" w14:textId="61DB79FC" w:rsidR="00C24045" w:rsidRDefault="00C24045">
      <w:pPr>
        <w:pStyle w:val="Kommentartext"/>
      </w:pPr>
      <w:r>
        <w:rPr>
          <w:rStyle w:val="Kommentarzeichen"/>
        </w:rPr>
        <w:annotationRef/>
      </w:r>
      <w:r>
        <w:t>Please update version number and publication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AF10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A9ED6" w14:textId="77777777" w:rsidR="00762AF3" w:rsidRDefault="00762AF3">
      <w:r>
        <w:separator/>
      </w:r>
    </w:p>
  </w:endnote>
  <w:endnote w:type="continuationSeparator" w:id="0">
    <w:p w14:paraId="237506D9" w14:textId="77777777" w:rsidR="00762AF3" w:rsidRDefault="0076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139C1" w14:textId="77777777" w:rsidR="004C3995" w:rsidRDefault="004C3995">
    <w:pPr>
      <w:pStyle w:val="Fuzeile"/>
    </w:pPr>
  </w:p>
  <w:p w14:paraId="08917E67" w14:textId="77777777" w:rsidR="004C3995" w:rsidRDefault="004C39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3BFD0" w14:textId="75D124B9" w:rsidR="00D90B48" w:rsidRPr="004C3995" w:rsidRDefault="004C3995" w:rsidP="004C3995">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89B74" w14:textId="77777777" w:rsidR="00762AF3" w:rsidRDefault="00762AF3">
      <w:r>
        <w:separator/>
      </w:r>
    </w:p>
  </w:footnote>
  <w:footnote w:type="continuationSeparator" w:id="0">
    <w:p w14:paraId="41F94546" w14:textId="77777777" w:rsidR="00762AF3" w:rsidRDefault="00762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1342E" w14:textId="77777777" w:rsidR="004C3995" w:rsidRDefault="004C3995">
    <w:pPr>
      <w:pStyle w:val="Kopfzeile"/>
    </w:pPr>
    <w:r>
      <w:rPr>
        <w:lang w:val="de-DE" w:eastAsia="de-DE"/>
      </w:rPr>
      <w:drawing>
        <wp:anchor distT="0" distB="0" distL="114300" distR="114300" simplePos="0" relativeHeight="251659264" behindDoc="1" locked="0" layoutInCell="1" allowOverlap="1" wp14:anchorId="4887416C" wp14:editId="07E5ABB2">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2A157" w14:textId="34F18C65" w:rsidR="004C3995" w:rsidRDefault="004C3995" w:rsidP="004C3995">
    <w:pPr>
      <w:pStyle w:val="Kopfzeile"/>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C24045">
      <w:t>ETSI ES 202 784 V1.X.X (2022-XX)</w:t>
    </w:r>
    <w:r>
      <w:rPr>
        <w:noProof w:val="0"/>
      </w:rPr>
      <w:fldChar w:fldCharType="end"/>
    </w:r>
  </w:p>
  <w:p w14:paraId="68048528" w14:textId="751B720F" w:rsidR="004C3995" w:rsidRDefault="004C3995" w:rsidP="004C3995">
    <w:pPr>
      <w:pStyle w:val="Kopfzeile"/>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C24045">
      <w:t>17</w:t>
    </w:r>
    <w:r>
      <w:rPr>
        <w:noProof w:val="0"/>
      </w:rPr>
      <w:fldChar w:fldCharType="end"/>
    </w:r>
  </w:p>
  <w:p w14:paraId="107547B8" w14:textId="7589CB61" w:rsidR="004C3995" w:rsidRDefault="004C3995" w:rsidP="004C3995">
    <w:pPr>
      <w:pStyle w:val="Kopfzeile"/>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66AFEB56" w14:textId="77777777" w:rsidR="00D90B48" w:rsidRPr="004C3995" w:rsidRDefault="00D90B48" w:rsidP="004C39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E1322C6"/>
    <w:multiLevelType w:val="hybridMultilevel"/>
    <w:tmpl w:val="4EDE1618"/>
    <w:lvl w:ilvl="0" w:tplc="CE5E995A">
      <w:start w:val="1"/>
      <w:numFmt w:val="lowerLetter"/>
      <w:lvlText w:val="%1)"/>
      <w:lvlJc w:val="left"/>
      <w:pPr>
        <w:tabs>
          <w:tab w:val="num" w:pos="644"/>
        </w:tabs>
        <w:ind w:left="644" w:hanging="360"/>
      </w:pPr>
      <w:rPr>
        <w:rFonts w:cs="Times New Roman" w:hint="default"/>
      </w:rPr>
    </w:lvl>
    <w:lvl w:ilvl="1" w:tplc="1C16F2C4">
      <w:start w:val="1"/>
      <w:numFmt w:val="bullet"/>
      <w:lvlText w:val="-"/>
      <w:lvlJc w:val="left"/>
      <w:pPr>
        <w:tabs>
          <w:tab w:val="num" w:pos="1364"/>
        </w:tabs>
        <w:ind w:left="1364" w:hanging="360"/>
      </w:pPr>
      <w:rPr>
        <w:rFonts w:ascii="Times New Roman" w:eastAsia="Times New Roman" w:hAnsi="Times New Roman" w:hint="default"/>
      </w:rPr>
    </w:lvl>
    <w:lvl w:ilvl="2" w:tplc="0409001B" w:tentative="1">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13C3D01"/>
    <w:multiLevelType w:val="hybridMultilevel"/>
    <w:tmpl w:val="363C14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8"/>
  </w:num>
  <w:num w:numId="2">
    <w:abstractNumId w:val="32"/>
  </w:num>
  <w:num w:numId="3">
    <w:abstractNumId w:val="13"/>
  </w:num>
  <w:num w:numId="4">
    <w:abstractNumId w:val="20"/>
  </w:num>
  <w:num w:numId="5">
    <w:abstractNumId w:val="25"/>
  </w:num>
  <w:num w:numId="6">
    <w:abstractNumId w:val="2"/>
  </w:num>
  <w:num w:numId="7">
    <w:abstractNumId w:val="1"/>
  </w:num>
  <w:num w:numId="8">
    <w:abstractNumId w:val="0"/>
  </w:num>
  <w:num w:numId="9">
    <w:abstractNumId w:val="31"/>
  </w:num>
  <w:num w:numId="10">
    <w:abstractNumId w:val="3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7"/>
  </w:num>
  <w:num w:numId="19">
    <w:abstractNumId w:val="28"/>
  </w:num>
  <w:num w:numId="20">
    <w:abstractNumId w:val="23"/>
  </w:num>
  <w:num w:numId="21">
    <w:abstractNumId w:val="27"/>
  </w:num>
  <w:num w:numId="22">
    <w:abstractNumId w:val="16"/>
  </w:num>
  <w:num w:numId="23">
    <w:abstractNumId w:val="11"/>
  </w:num>
  <w:num w:numId="24">
    <w:abstractNumId w:val="14"/>
  </w:num>
  <w:num w:numId="25">
    <w:abstractNumId w:val="24"/>
  </w:num>
  <w:num w:numId="26">
    <w:abstractNumId w:val="30"/>
  </w:num>
  <w:num w:numId="27">
    <w:abstractNumId w:val="21"/>
  </w:num>
  <w:num w:numId="28">
    <w:abstractNumId w:val="10"/>
  </w:num>
  <w:num w:numId="29">
    <w:abstractNumId w:val="22"/>
  </w:num>
  <w:num w:numId="30">
    <w:abstractNumId w:val="15"/>
  </w:num>
  <w:num w:numId="31">
    <w:abstractNumId w:val="19"/>
  </w:num>
  <w:num w:numId="32">
    <w:abstractNumId w:val="29"/>
  </w:num>
  <w:num w:numId="33">
    <w:abstractNumId w:val="12"/>
  </w:num>
  <w:num w:numId="34">
    <w:abstractNumId w:val="25"/>
    <w:lvlOverride w:ilvl="0">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14F3"/>
    <w:rsid w:val="00004308"/>
    <w:rsid w:val="00006861"/>
    <w:rsid w:val="00007586"/>
    <w:rsid w:val="0002635A"/>
    <w:rsid w:val="0003008C"/>
    <w:rsid w:val="00031D29"/>
    <w:rsid w:val="00051C3C"/>
    <w:rsid w:val="00052655"/>
    <w:rsid w:val="00057A69"/>
    <w:rsid w:val="00057E2D"/>
    <w:rsid w:val="00065CA5"/>
    <w:rsid w:val="00075110"/>
    <w:rsid w:val="00076378"/>
    <w:rsid w:val="0008216F"/>
    <w:rsid w:val="000847F3"/>
    <w:rsid w:val="00084FCC"/>
    <w:rsid w:val="00085237"/>
    <w:rsid w:val="000873F2"/>
    <w:rsid w:val="00096319"/>
    <w:rsid w:val="00097389"/>
    <w:rsid w:val="000A0580"/>
    <w:rsid w:val="000A23EE"/>
    <w:rsid w:val="000A461B"/>
    <w:rsid w:val="000A4D6A"/>
    <w:rsid w:val="000A5F44"/>
    <w:rsid w:val="000B20EA"/>
    <w:rsid w:val="000B7A20"/>
    <w:rsid w:val="000C1974"/>
    <w:rsid w:val="000C2A2A"/>
    <w:rsid w:val="000C7488"/>
    <w:rsid w:val="000D3648"/>
    <w:rsid w:val="000D4EF5"/>
    <w:rsid w:val="000D56B6"/>
    <w:rsid w:val="000D5867"/>
    <w:rsid w:val="000E0E41"/>
    <w:rsid w:val="000E18AB"/>
    <w:rsid w:val="000E6CCE"/>
    <w:rsid w:val="000E7CBE"/>
    <w:rsid w:val="000F33B6"/>
    <w:rsid w:val="000F56DF"/>
    <w:rsid w:val="000F5778"/>
    <w:rsid w:val="000F6A53"/>
    <w:rsid w:val="001003A5"/>
    <w:rsid w:val="001003CB"/>
    <w:rsid w:val="00104669"/>
    <w:rsid w:val="0010478E"/>
    <w:rsid w:val="00117E2F"/>
    <w:rsid w:val="00117F6C"/>
    <w:rsid w:val="00120E86"/>
    <w:rsid w:val="00123BD4"/>
    <w:rsid w:val="0013133B"/>
    <w:rsid w:val="00132E1A"/>
    <w:rsid w:val="00142726"/>
    <w:rsid w:val="00144070"/>
    <w:rsid w:val="0016356D"/>
    <w:rsid w:val="001676CF"/>
    <w:rsid w:val="00167E90"/>
    <w:rsid w:val="001735A3"/>
    <w:rsid w:val="00175910"/>
    <w:rsid w:val="00180C5E"/>
    <w:rsid w:val="001938B7"/>
    <w:rsid w:val="001A5554"/>
    <w:rsid w:val="001A706D"/>
    <w:rsid w:val="001A78F1"/>
    <w:rsid w:val="001A7EAF"/>
    <w:rsid w:val="001B1BA2"/>
    <w:rsid w:val="001B20C7"/>
    <w:rsid w:val="001B24DA"/>
    <w:rsid w:val="001B5D37"/>
    <w:rsid w:val="001B6B63"/>
    <w:rsid w:val="001C2AC5"/>
    <w:rsid w:val="001C3EC0"/>
    <w:rsid w:val="001C46D2"/>
    <w:rsid w:val="001D29E5"/>
    <w:rsid w:val="001E0D1B"/>
    <w:rsid w:val="001E2476"/>
    <w:rsid w:val="001E6EF0"/>
    <w:rsid w:val="001E77FE"/>
    <w:rsid w:val="001F1CCC"/>
    <w:rsid w:val="001F2459"/>
    <w:rsid w:val="001F2522"/>
    <w:rsid w:val="001F308A"/>
    <w:rsid w:val="001F4E82"/>
    <w:rsid w:val="00203599"/>
    <w:rsid w:val="002147A7"/>
    <w:rsid w:val="002149BF"/>
    <w:rsid w:val="002203E3"/>
    <w:rsid w:val="00221463"/>
    <w:rsid w:val="0022413F"/>
    <w:rsid w:val="002301B6"/>
    <w:rsid w:val="00233DF8"/>
    <w:rsid w:val="002369EE"/>
    <w:rsid w:val="00240537"/>
    <w:rsid w:val="00241DFD"/>
    <w:rsid w:val="00243428"/>
    <w:rsid w:val="00243A69"/>
    <w:rsid w:val="0024684F"/>
    <w:rsid w:val="0024706C"/>
    <w:rsid w:val="00254726"/>
    <w:rsid w:val="0025516B"/>
    <w:rsid w:val="00256FEF"/>
    <w:rsid w:val="002633F9"/>
    <w:rsid w:val="00270338"/>
    <w:rsid w:val="00270EC9"/>
    <w:rsid w:val="002735A3"/>
    <w:rsid w:val="00273A8F"/>
    <w:rsid w:val="002741CC"/>
    <w:rsid w:val="00276771"/>
    <w:rsid w:val="00281F38"/>
    <w:rsid w:val="00287748"/>
    <w:rsid w:val="002906A8"/>
    <w:rsid w:val="00290EB1"/>
    <w:rsid w:val="002A2058"/>
    <w:rsid w:val="002A4AD5"/>
    <w:rsid w:val="002A5D40"/>
    <w:rsid w:val="002A6CA6"/>
    <w:rsid w:val="002A76A9"/>
    <w:rsid w:val="002B4D22"/>
    <w:rsid w:val="002B585D"/>
    <w:rsid w:val="002C0396"/>
    <w:rsid w:val="002C1155"/>
    <w:rsid w:val="002C5A3B"/>
    <w:rsid w:val="002D0BE7"/>
    <w:rsid w:val="002D245E"/>
    <w:rsid w:val="002D5C6C"/>
    <w:rsid w:val="002D643B"/>
    <w:rsid w:val="002E2D77"/>
    <w:rsid w:val="002E5E53"/>
    <w:rsid w:val="002E7961"/>
    <w:rsid w:val="00311E64"/>
    <w:rsid w:val="00312526"/>
    <w:rsid w:val="003129B3"/>
    <w:rsid w:val="003212D4"/>
    <w:rsid w:val="003271FE"/>
    <w:rsid w:val="00331563"/>
    <w:rsid w:val="00331991"/>
    <w:rsid w:val="00332973"/>
    <w:rsid w:val="00342BE3"/>
    <w:rsid w:val="00347460"/>
    <w:rsid w:val="00352804"/>
    <w:rsid w:val="00352CEE"/>
    <w:rsid w:val="00352FF5"/>
    <w:rsid w:val="00354E12"/>
    <w:rsid w:val="003557EE"/>
    <w:rsid w:val="0036484E"/>
    <w:rsid w:val="00366CC7"/>
    <w:rsid w:val="003707D7"/>
    <w:rsid w:val="00374ABB"/>
    <w:rsid w:val="00375014"/>
    <w:rsid w:val="003750FC"/>
    <w:rsid w:val="00381412"/>
    <w:rsid w:val="00381E77"/>
    <w:rsid w:val="00384C4E"/>
    <w:rsid w:val="00384DFF"/>
    <w:rsid w:val="003859C8"/>
    <w:rsid w:val="0039497D"/>
    <w:rsid w:val="00396EC4"/>
    <w:rsid w:val="003A6492"/>
    <w:rsid w:val="003B553A"/>
    <w:rsid w:val="003B6DD3"/>
    <w:rsid w:val="003C0326"/>
    <w:rsid w:val="003C3558"/>
    <w:rsid w:val="003D00FE"/>
    <w:rsid w:val="003D5506"/>
    <w:rsid w:val="003D795D"/>
    <w:rsid w:val="003E570D"/>
    <w:rsid w:val="003E6A7B"/>
    <w:rsid w:val="003F02BB"/>
    <w:rsid w:val="003F0943"/>
    <w:rsid w:val="003F33B8"/>
    <w:rsid w:val="003F7CB6"/>
    <w:rsid w:val="0040150A"/>
    <w:rsid w:val="0040162F"/>
    <w:rsid w:val="004017CA"/>
    <w:rsid w:val="00403365"/>
    <w:rsid w:val="004054B9"/>
    <w:rsid w:val="004065FE"/>
    <w:rsid w:val="004145DA"/>
    <w:rsid w:val="004166BD"/>
    <w:rsid w:val="00424980"/>
    <w:rsid w:val="00427272"/>
    <w:rsid w:val="00432CFF"/>
    <w:rsid w:val="00441E74"/>
    <w:rsid w:val="00445349"/>
    <w:rsid w:val="0044597D"/>
    <w:rsid w:val="00450048"/>
    <w:rsid w:val="00452D6B"/>
    <w:rsid w:val="00454AA6"/>
    <w:rsid w:val="00462BDF"/>
    <w:rsid w:val="00463D82"/>
    <w:rsid w:val="00464EDD"/>
    <w:rsid w:val="00466A29"/>
    <w:rsid w:val="00472B83"/>
    <w:rsid w:val="004810E6"/>
    <w:rsid w:val="00483D24"/>
    <w:rsid w:val="00486191"/>
    <w:rsid w:val="00490458"/>
    <w:rsid w:val="00490C53"/>
    <w:rsid w:val="00492FCD"/>
    <w:rsid w:val="00496C8A"/>
    <w:rsid w:val="004A28B0"/>
    <w:rsid w:val="004B32AE"/>
    <w:rsid w:val="004B579F"/>
    <w:rsid w:val="004C21E5"/>
    <w:rsid w:val="004C3995"/>
    <w:rsid w:val="004C4CAA"/>
    <w:rsid w:val="004D4C4A"/>
    <w:rsid w:val="004E0333"/>
    <w:rsid w:val="004E048E"/>
    <w:rsid w:val="004E0F50"/>
    <w:rsid w:val="004E2E56"/>
    <w:rsid w:val="004E47E5"/>
    <w:rsid w:val="004E50F3"/>
    <w:rsid w:val="004F5786"/>
    <w:rsid w:val="00511EF6"/>
    <w:rsid w:val="005126BB"/>
    <w:rsid w:val="00514B39"/>
    <w:rsid w:val="005200DF"/>
    <w:rsid w:val="00522605"/>
    <w:rsid w:val="0052456E"/>
    <w:rsid w:val="00525304"/>
    <w:rsid w:val="005258C0"/>
    <w:rsid w:val="00526B8D"/>
    <w:rsid w:val="00530078"/>
    <w:rsid w:val="005308C8"/>
    <w:rsid w:val="00532B35"/>
    <w:rsid w:val="005344EA"/>
    <w:rsid w:val="005362A7"/>
    <w:rsid w:val="0053666A"/>
    <w:rsid w:val="00536E9A"/>
    <w:rsid w:val="0054073B"/>
    <w:rsid w:val="00544784"/>
    <w:rsid w:val="005447B1"/>
    <w:rsid w:val="0054578E"/>
    <w:rsid w:val="00552DA2"/>
    <w:rsid w:val="005603E1"/>
    <w:rsid w:val="00561228"/>
    <w:rsid w:val="005614AF"/>
    <w:rsid w:val="005631CA"/>
    <w:rsid w:val="00566E21"/>
    <w:rsid w:val="00567065"/>
    <w:rsid w:val="00570DC0"/>
    <w:rsid w:val="00576385"/>
    <w:rsid w:val="0058017B"/>
    <w:rsid w:val="00581B50"/>
    <w:rsid w:val="005823E8"/>
    <w:rsid w:val="00587A39"/>
    <w:rsid w:val="00594BC0"/>
    <w:rsid w:val="005968A8"/>
    <w:rsid w:val="0059754F"/>
    <w:rsid w:val="005B0460"/>
    <w:rsid w:val="005B385B"/>
    <w:rsid w:val="005B5A91"/>
    <w:rsid w:val="005B64F7"/>
    <w:rsid w:val="005B70F0"/>
    <w:rsid w:val="005B79FA"/>
    <w:rsid w:val="005C1D44"/>
    <w:rsid w:val="005C2120"/>
    <w:rsid w:val="005D509A"/>
    <w:rsid w:val="005D76C0"/>
    <w:rsid w:val="005D79C4"/>
    <w:rsid w:val="005F0AA5"/>
    <w:rsid w:val="005F41C5"/>
    <w:rsid w:val="00606EA3"/>
    <w:rsid w:val="006134CA"/>
    <w:rsid w:val="0061657B"/>
    <w:rsid w:val="006172DB"/>
    <w:rsid w:val="00621950"/>
    <w:rsid w:val="0062555B"/>
    <w:rsid w:val="0063699B"/>
    <w:rsid w:val="00637C60"/>
    <w:rsid w:val="00640585"/>
    <w:rsid w:val="0064345D"/>
    <w:rsid w:val="00644905"/>
    <w:rsid w:val="00647B2A"/>
    <w:rsid w:val="006504AE"/>
    <w:rsid w:val="00650E86"/>
    <w:rsid w:val="00654738"/>
    <w:rsid w:val="006573D1"/>
    <w:rsid w:val="00662A30"/>
    <w:rsid w:val="0066355A"/>
    <w:rsid w:val="00677FC3"/>
    <w:rsid w:val="00680BD2"/>
    <w:rsid w:val="00681B5A"/>
    <w:rsid w:val="0068610E"/>
    <w:rsid w:val="00687839"/>
    <w:rsid w:val="00690178"/>
    <w:rsid w:val="0069423E"/>
    <w:rsid w:val="0069693D"/>
    <w:rsid w:val="006A0645"/>
    <w:rsid w:val="006A337F"/>
    <w:rsid w:val="006A58ED"/>
    <w:rsid w:val="006A6CB5"/>
    <w:rsid w:val="006B0F92"/>
    <w:rsid w:val="006B28C6"/>
    <w:rsid w:val="006B2B03"/>
    <w:rsid w:val="006B3EA3"/>
    <w:rsid w:val="006B505E"/>
    <w:rsid w:val="006C49F1"/>
    <w:rsid w:val="006D50B5"/>
    <w:rsid w:val="006E15AB"/>
    <w:rsid w:val="006E2441"/>
    <w:rsid w:val="006E2C04"/>
    <w:rsid w:val="006E37CE"/>
    <w:rsid w:val="006F0AED"/>
    <w:rsid w:val="006F1241"/>
    <w:rsid w:val="006F277A"/>
    <w:rsid w:val="006F3990"/>
    <w:rsid w:val="006F419A"/>
    <w:rsid w:val="00700EDD"/>
    <w:rsid w:val="0070147E"/>
    <w:rsid w:val="0070321A"/>
    <w:rsid w:val="0070567A"/>
    <w:rsid w:val="00713D96"/>
    <w:rsid w:val="007163F5"/>
    <w:rsid w:val="00717CD7"/>
    <w:rsid w:val="0072455B"/>
    <w:rsid w:val="00725372"/>
    <w:rsid w:val="0072630E"/>
    <w:rsid w:val="00730DD1"/>
    <w:rsid w:val="00734ACF"/>
    <w:rsid w:val="00735545"/>
    <w:rsid w:val="00750E6B"/>
    <w:rsid w:val="00753088"/>
    <w:rsid w:val="00761154"/>
    <w:rsid w:val="00761862"/>
    <w:rsid w:val="00761BE0"/>
    <w:rsid w:val="00762AF3"/>
    <w:rsid w:val="00762B5A"/>
    <w:rsid w:val="00764025"/>
    <w:rsid w:val="007664CE"/>
    <w:rsid w:val="00770D80"/>
    <w:rsid w:val="00771A8B"/>
    <w:rsid w:val="00774C8E"/>
    <w:rsid w:val="00775631"/>
    <w:rsid w:val="007763A3"/>
    <w:rsid w:val="00780EC1"/>
    <w:rsid w:val="00781605"/>
    <w:rsid w:val="00791DAA"/>
    <w:rsid w:val="0079363C"/>
    <w:rsid w:val="007A0ADC"/>
    <w:rsid w:val="007A4880"/>
    <w:rsid w:val="007A5774"/>
    <w:rsid w:val="007A67E4"/>
    <w:rsid w:val="007A71DF"/>
    <w:rsid w:val="007B2F45"/>
    <w:rsid w:val="007B68C7"/>
    <w:rsid w:val="007C1098"/>
    <w:rsid w:val="007C237C"/>
    <w:rsid w:val="007C3245"/>
    <w:rsid w:val="007C648D"/>
    <w:rsid w:val="007D2137"/>
    <w:rsid w:val="007D7700"/>
    <w:rsid w:val="007E387C"/>
    <w:rsid w:val="007E7586"/>
    <w:rsid w:val="007E7F7A"/>
    <w:rsid w:val="007F0367"/>
    <w:rsid w:val="007F5152"/>
    <w:rsid w:val="007F6B5E"/>
    <w:rsid w:val="00810ADE"/>
    <w:rsid w:val="008121AF"/>
    <w:rsid w:val="00812733"/>
    <w:rsid w:val="008156B8"/>
    <w:rsid w:val="00824C0F"/>
    <w:rsid w:val="00833ABA"/>
    <w:rsid w:val="00834496"/>
    <w:rsid w:val="00834C6F"/>
    <w:rsid w:val="00835942"/>
    <w:rsid w:val="008368B6"/>
    <w:rsid w:val="00837395"/>
    <w:rsid w:val="00841F5F"/>
    <w:rsid w:val="00842136"/>
    <w:rsid w:val="00852922"/>
    <w:rsid w:val="008551EA"/>
    <w:rsid w:val="008561F3"/>
    <w:rsid w:val="00857133"/>
    <w:rsid w:val="00860AE7"/>
    <w:rsid w:val="00860E95"/>
    <w:rsid w:val="00860F0A"/>
    <w:rsid w:val="00862904"/>
    <w:rsid w:val="00864A5C"/>
    <w:rsid w:val="00866642"/>
    <w:rsid w:val="0087294F"/>
    <w:rsid w:val="0087537A"/>
    <w:rsid w:val="00876102"/>
    <w:rsid w:val="00885BFD"/>
    <w:rsid w:val="008901BC"/>
    <w:rsid w:val="0089379F"/>
    <w:rsid w:val="00893948"/>
    <w:rsid w:val="00894371"/>
    <w:rsid w:val="008A3955"/>
    <w:rsid w:val="008A7A92"/>
    <w:rsid w:val="008A7AF1"/>
    <w:rsid w:val="008A7F93"/>
    <w:rsid w:val="008B4B37"/>
    <w:rsid w:val="008B5303"/>
    <w:rsid w:val="008C1EF9"/>
    <w:rsid w:val="008C3B56"/>
    <w:rsid w:val="008C3FD1"/>
    <w:rsid w:val="008C790B"/>
    <w:rsid w:val="008D3E71"/>
    <w:rsid w:val="008E2C95"/>
    <w:rsid w:val="008E5FD6"/>
    <w:rsid w:val="008E6B8E"/>
    <w:rsid w:val="008F0D65"/>
    <w:rsid w:val="008F106B"/>
    <w:rsid w:val="008F130D"/>
    <w:rsid w:val="008F1805"/>
    <w:rsid w:val="008F34EF"/>
    <w:rsid w:val="008F43F1"/>
    <w:rsid w:val="008F442D"/>
    <w:rsid w:val="009006BE"/>
    <w:rsid w:val="00902A75"/>
    <w:rsid w:val="00907CFD"/>
    <w:rsid w:val="0091040C"/>
    <w:rsid w:val="00912642"/>
    <w:rsid w:val="00923C81"/>
    <w:rsid w:val="009269E8"/>
    <w:rsid w:val="00927499"/>
    <w:rsid w:val="00927DFB"/>
    <w:rsid w:val="00933004"/>
    <w:rsid w:val="0093519A"/>
    <w:rsid w:val="00935A29"/>
    <w:rsid w:val="00942805"/>
    <w:rsid w:val="00950028"/>
    <w:rsid w:val="00951C0B"/>
    <w:rsid w:val="00953EEB"/>
    <w:rsid w:val="00953F12"/>
    <w:rsid w:val="00960DEB"/>
    <w:rsid w:val="0096623C"/>
    <w:rsid w:val="0097070D"/>
    <w:rsid w:val="00970BF0"/>
    <w:rsid w:val="00970BF3"/>
    <w:rsid w:val="00974383"/>
    <w:rsid w:val="00974C18"/>
    <w:rsid w:val="009754D5"/>
    <w:rsid w:val="0097708A"/>
    <w:rsid w:val="0098121B"/>
    <w:rsid w:val="00984114"/>
    <w:rsid w:val="0099041A"/>
    <w:rsid w:val="00992CD7"/>
    <w:rsid w:val="009960F2"/>
    <w:rsid w:val="009A120B"/>
    <w:rsid w:val="009A2017"/>
    <w:rsid w:val="009A4C60"/>
    <w:rsid w:val="009C0F91"/>
    <w:rsid w:val="009C21A2"/>
    <w:rsid w:val="009C7FD3"/>
    <w:rsid w:val="009D1667"/>
    <w:rsid w:val="009D74B8"/>
    <w:rsid w:val="009E1A27"/>
    <w:rsid w:val="009E3662"/>
    <w:rsid w:val="009E56D6"/>
    <w:rsid w:val="00A0280E"/>
    <w:rsid w:val="00A057E1"/>
    <w:rsid w:val="00A06A08"/>
    <w:rsid w:val="00A07003"/>
    <w:rsid w:val="00A171DD"/>
    <w:rsid w:val="00A210AB"/>
    <w:rsid w:val="00A21973"/>
    <w:rsid w:val="00A21FE8"/>
    <w:rsid w:val="00A2200E"/>
    <w:rsid w:val="00A23E28"/>
    <w:rsid w:val="00A241E5"/>
    <w:rsid w:val="00A279F6"/>
    <w:rsid w:val="00A30FD8"/>
    <w:rsid w:val="00A3384B"/>
    <w:rsid w:val="00A343D0"/>
    <w:rsid w:val="00A35216"/>
    <w:rsid w:val="00A36BA0"/>
    <w:rsid w:val="00A43181"/>
    <w:rsid w:val="00A44E08"/>
    <w:rsid w:val="00A46B6E"/>
    <w:rsid w:val="00A473CC"/>
    <w:rsid w:val="00A52F78"/>
    <w:rsid w:val="00A53FEC"/>
    <w:rsid w:val="00A55D80"/>
    <w:rsid w:val="00A56D0E"/>
    <w:rsid w:val="00A60428"/>
    <w:rsid w:val="00A61564"/>
    <w:rsid w:val="00A61E8C"/>
    <w:rsid w:val="00A71B83"/>
    <w:rsid w:val="00A724AE"/>
    <w:rsid w:val="00A76258"/>
    <w:rsid w:val="00A83875"/>
    <w:rsid w:val="00A84B7C"/>
    <w:rsid w:val="00A86D2F"/>
    <w:rsid w:val="00A90C28"/>
    <w:rsid w:val="00A9225B"/>
    <w:rsid w:val="00A93FBE"/>
    <w:rsid w:val="00A952CC"/>
    <w:rsid w:val="00AA210A"/>
    <w:rsid w:val="00AA551A"/>
    <w:rsid w:val="00AA69DF"/>
    <w:rsid w:val="00AA6FA2"/>
    <w:rsid w:val="00AB0F50"/>
    <w:rsid w:val="00AB190A"/>
    <w:rsid w:val="00AB3D2C"/>
    <w:rsid w:val="00AC104E"/>
    <w:rsid w:val="00AC2F66"/>
    <w:rsid w:val="00AC6293"/>
    <w:rsid w:val="00AC7780"/>
    <w:rsid w:val="00AC7D36"/>
    <w:rsid w:val="00AD1E25"/>
    <w:rsid w:val="00AD3A00"/>
    <w:rsid w:val="00AD6896"/>
    <w:rsid w:val="00AD68CB"/>
    <w:rsid w:val="00AE08B4"/>
    <w:rsid w:val="00AE5C46"/>
    <w:rsid w:val="00AF348C"/>
    <w:rsid w:val="00AF3EE5"/>
    <w:rsid w:val="00AF5F27"/>
    <w:rsid w:val="00AF6A2B"/>
    <w:rsid w:val="00AF7BE9"/>
    <w:rsid w:val="00B140CE"/>
    <w:rsid w:val="00B14A2C"/>
    <w:rsid w:val="00B14CE5"/>
    <w:rsid w:val="00B206C0"/>
    <w:rsid w:val="00B21EA6"/>
    <w:rsid w:val="00B27A50"/>
    <w:rsid w:val="00B31B17"/>
    <w:rsid w:val="00B31C50"/>
    <w:rsid w:val="00B34C3D"/>
    <w:rsid w:val="00B41528"/>
    <w:rsid w:val="00B42660"/>
    <w:rsid w:val="00B44F3B"/>
    <w:rsid w:val="00B45AEF"/>
    <w:rsid w:val="00B46E49"/>
    <w:rsid w:val="00B51378"/>
    <w:rsid w:val="00B52363"/>
    <w:rsid w:val="00B55E08"/>
    <w:rsid w:val="00B56230"/>
    <w:rsid w:val="00B56CC3"/>
    <w:rsid w:val="00B57B9E"/>
    <w:rsid w:val="00B60CB3"/>
    <w:rsid w:val="00B634BA"/>
    <w:rsid w:val="00B63BAB"/>
    <w:rsid w:val="00B67634"/>
    <w:rsid w:val="00B73DAC"/>
    <w:rsid w:val="00B90C83"/>
    <w:rsid w:val="00B94D1D"/>
    <w:rsid w:val="00B956E4"/>
    <w:rsid w:val="00B9648B"/>
    <w:rsid w:val="00BA4F00"/>
    <w:rsid w:val="00BA4FD0"/>
    <w:rsid w:val="00BA760F"/>
    <w:rsid w:val="00BB2803"/>
    <w:rsid w:val="00BB33EB"/>
    <w:rsid w:val="00BC13F4"/>
    <w:rsid w:val="00BC1E42"/>
    <w:rsid w:val="00BC43DE"/>
    <w:rsid w:val="00BC71ED"/>
    <w:rsid w:val="00BC7440"/>
    <w:rsid w:val="00BD10A7"/>
    <w:rsid w:val="00BD1225"/>
    <w:rsid w:val="00BD2201"/>
    <w:rsid w:val="00BE79BC"/>
    <w:rsid w:val="00BF19F3"/>
    <w:rsid w:val="00BF1B40"/>
    <w:rsid w:val="00BF3C5A"/>
    <w:rsid w:val="00BF4959"/>
    <w:rsid w:val="00C0075E"/>
    <w:rsid w:val="00C0123F"/>
    <w:rsid w:val="00C1021F"/>
    <w:rsid w:val="00C10D35"/>
    <w:rsid w:val="00C1143B"/>
    <w:rsid w:val="00C149EE"/>
    <w:rsid w:val="00C15A85"/>
    <w:rsid w:val="00C218DD"/>
    <w:rsid w:val="00C22292"/>
    <w:rsid w:val="00C24045"/>
    <w:rsid w:val="00C249BD"/>
    <w:rsid w:val="00C35FBF"/>
    <w:rsid w:val="00C36920"/>
    <w:rsid w:val="00C4431B"/>
    <w:rsid w:val="00C46627"/>
    <w:rsid w:val="00C533BE"/>
    <w:rsid w:val="00C535AF"/>
    <w:rsid w:val="00C63F0D"/>
    <w:rsid w:val="00C67732"/>
    <w:rsid w:val="00C741D4"/>
    <w:rsid w:val="00C74EF6"/>
    <w:rsid w:val="00C76575"/>
    <w:rsid w:val="00C76687"/>
    <w:rsid w:val="00C8130F"/>
    <w:rsid w:val="00C81810"/>
    <w:rsid w:val="00C913BD"/>
    <w:rsid w:val="00C91B5A"/>
    <w:rsid w:val="00C91BB7"/>
    <w:rsid w:val="00C925E9"/>
    <w:rsid w:val="00CA43A4"/>
    <w:rsid w:val="00CA6465"/>
    <w:rsid w:val="00CA7B33"/>
    <w:rsid w:val="00CB09C3"/>
    <w:rsid w:val="00CB3396"/>
    <w:rsid w:val="00CB33F7"/>
    <w:rsid w:val="00CB4364"/>
    <w:rsid w:val="00CC0382"/>
    <w:rsid w:val="00CC05B9"/>
    <w:rsid w:val="00CC10ED"/>
    <w:rsid w:val="00CC3754"/>
    <w:rsid w:val="00CC44FA"/>
    <w:rsid w:val="00CC6ACF"/>
    <w:rsid w:val="00CD036B"/>
    <w:rsid w:val="00CD0506"/>
    <w:rsid w:val="00CD0DAE"/>
    <w:rsid w:val="00CD198E"/>
    <w:rsid w:val="00CD3492"/>
    <w:rsid w:val="00CD355E"/>
    <w:rsid w:val="00CD63A3"/>
    <w:rsid w:val="00CD7510"/>
    <w:rsid w:val="00CE3C8A"/>
    <w:rsid w:val="00CE624E"/>
    <w:rsid w:val="00CE77F3"/>
    <w:rsid w:val="00CF0B5F"/>
    <w:rsid w:val="00CF3B7F"/>
    <w:rsid w:val="00D00F72"/>
    <w:rsid w:val="00D07A1A"/>
    <w:rsid w:val="00D10DD9"/>
    <w:rsid w:val="00D11BE1"/>
    <w:rsid w:val="00D14678"/>
    <w:rsid w:val="00D16E06"/>
    <w:rsid w:val="00D212B6"/>
    <w:rsid w:val="00D3127D"/>
    <w:rsid w:val="00D40E40"/>
    <w:rsid w:val="00D43607"/>
    <w:rsid w:val="00D449C1"/>
    <w:rsid w:val="00D468DC"/>
    <w:rsid w:val="00D471C6"/>
    <w:rsid w:val="00D52B5B"/>
    <w:rsid w:val="00D62A28"/>
    <w:rsid w:val="00D63DC5"/>
    <w:rsid w:val="00D647F3"/>
    <w:rsid w:val="00D6755F"/>
    <w:rsid w:val="00D675BB"/>
    <w:rsid w:val="00D70F42"/>
    <w:rsid w:val="00D72E68"/>
    <w:rsid w:val="00D732DC"/>
    <w:rsid w:val="00D81595"/>
    <w:rsid w:val="00D835C2"/>
    <w:rsid w:val="00D841B8"/>
    <w:rsid w:val="00D90B48"/>
    <w:rsid w:val="00D91EEB"/>
    <w:rsid w:val="00D97F71"/>
    <w:rsid w:val="00DA0D65"/>
    <w:rsid w:val="00DA1112"/>
    <w:rsid w:val="00DA5FA0"/>
    <w:rsid w:val="00DB1386"/>
    <w:rsid w:val="00DB279A"/>
    <w:rsid w:val="00DB6124"/>
    <w:rsid w:val="00DC3AD7"/>
    <w:rsid w:val="00DC5923"/>
    <w:rsid w:val="00DD2AC5"/>
    <w:rsid w:val="00DD3C4E"/>
    <w:rsid w:val="00DD578E"/>
    <w:rsid w:val="00DD67A6"/>
    <w:rsid w:val="00DE0B4A"/>
    <w:rsid w:val="00DE0BF5"/>
    <w:rsid w:val="00DE1AE6"/>
    <w:rsid w:val="00DE1B5D"/>
    <w:rsid w:val="00DF0B97"/>
    <w:rsid w:val="00DF7F90"/>
    <w:rsid w:val="00E00E75"/>
    <w:rsid w:val="00E12776"/>
    <w:rsid w:val="00E211CE"/>
    <w:rsid w:val="00E24046"/>
    <w:rsid w:val="00E24D96"/>
    <w:rsid w:val="00E25C59"/>
    <w:rsid w:val="00E2709C"/>
    <w:rsid w:val="00E41273"/>
    <w:rsid w:val="00E41DC6"/>
    <w:rsid w:val="00E47A24"/>
    <w:rsid w:val="00E53189"/>
    <w:rsid w:val="00E54231"/>
    <w:rsid w:val="00E57B7A"/>
    <w:rsid w:val="00E625BA"/>
    <w:rsid w:val="00E650C0"/>
    <w:rsid w:val="00E67BAF"/>
    <w:rsid w:val="00E75D42"/>
    <w:rsid w:val="00E7665D"/>
    <w:rsid w:val="00E76E2A"/>
    <w:rsid w:val="00E867D6"/>
    <w:rsid w:val="00E87C10"/>
    <w:rsid w:val="00E91393"/>
    <w:rsid w:val="00E94854"/>
    <w:rsid w:val="00EA1F67"/>
    <w:rsid w:val="00EA3010"/>
    <w:rsid w:val="00EA57C6"/>
    <w:rsid w:val="00EA5D5E"/>
    <w:rsid w:val="00EA6B62"/>
    <w:rsid w:val="00EA7F1A"/>
    <w:rsid w:val="00EC5A0A"/>
    <w:rsid w:val="00EC6E08"/>
    <w:rsid w:val="00EC7A34"/>
    <w:rsid w:val="00ED177D"/>
    <w:rsid w:val="00ED4F46"/>
    <w:rsid w:val="00ED62AE"/>
    <w:rsid w:val="00EE7E2E"/>
    <w:rsid w:val="00F004D1"/>
    <w:rsid w:val="00F03790"/>
    <w:rsid w:val="00F0431D"/>
    <w:rsid w:val="00F10103"/>
    <w:rsid w:val="00F1124A"/>
    <w:rsid w:val="00F1737B"/>
    <w:rsid w:val="00F2117D"/>
    <w:rsid w:val="00F22121"/>
    <w:rsid w:val="00F23AB4"/>
    <w:rsid w:val="00F302CB"/>
    <w:rsid w:val="00F30331"/>
    <w:rsid w:val="00F35AE3"/>
    <w:rsid w:val="00F40CF5"/>
    <w:rsid w:val="00F41478"/>
    <w:rsid w:val="00F42646"/>
    <w:rsid w:val="00F42D17"/>
    <w:rsid w:val="00F4409E"/>
    <w:rsid w:val="00F5333A"/>
    <w:rsid w:val="00F53E25"/>
    <w:rsid w:val="00F54D41"/>
    <w:rsid w:val="00F626EF"/>
    <w:rsid w:val="00F638C0"/>
    <w:rsid w:val="00F71ADA"/>
    <w:rsid w:val="00F71F4F"/>
    <w:rsid w:val="00F80BE7"/>
    <w:rsid w:val="00F8609D"/>
    <w:rsid w:val="00F92AE2"/>
    <w:rsid w:val="00F93E1D"/>
    <w:rsid w:val="00F948BF"/>
    <w:rsid w:val="00F95EB0"/>
    <w:rsid w:val="00F970E1"/>
    <w:rsid w:val="00FA19A5"/>
    <w:rsid w:val="00FA3E87"/>
    <w:rsid w:val="00FA46EB"/>
    <w:rsid w:val="00FA76FB"/>
    <w:rsid w:val="00FB2E00"/>
    <w:rsid w:val="00FB436E"/>
    <w:rsid w:val="00FB4FB4"/>
    <w:rsid w:val="00FC1895"/>
    <w:rsid w:val="00FC1928"/>
    <w:rsid w:val="00FC2365"/>
    <w:rsid w:val="00FC23E5"/>
    <w:rsid w:val="00FC4C05"/>
    <w:rsid w:val="00FD3CC5"/>
    <w:rsid w:val="00FE583E"/>
    <w:rsid w:val="00FE6A4A"/>
    <w:rsid w:val="00FF0743"/>
    <w:rsid w:val="00FF32E1"/>
    <w:rsid w:val="00FF4F1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6F2E8"/>
  <w15:chartTrackingRefBased/>
  <w15:docId w15:val="{FA6BC1AD-2E3E-4311-A247-0EF343D9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HTML Definition"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C3995"/>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4C399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4C3995"/>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4C3995"/>
    <w:pPr>
      <w:spacing w:before="120"/>
      <w:outlineLvl w:val="2"/>
    </w:pPr>
    <w:rPr>
      <w:sz w:val="28"/>
    </w:rPr>
  </w:style>
  <w:style w:type="paragraph" w:styleId="berschrift4">
    <w:name w:val="heading 4"/>
    <w:basedOn w:val="berschrift3"/>
    <w:next w:val="Standard"/>
    <w:link w:val="berschrift4Zchn"/>
    <w:qFormat/>
    <w:rsid w:val="004C3995"/>
    <w:pPr>
      <w:ind w:left="1418" w:hanging="1418"/>
      <w:outlineLvl w:val="3"/>
    </w:pPr>
    <w:rPr>
      <w:sz w:val="24"/>
    </w:rPr>
  </w:style>
  <w:style w:type="paragraph" w:styleId="berschrift5">
    <w:name w:val="heading 5"/>
    <w:basedOn w:val="berschrift4"/>
    <w:next w:val="Standard"/>
    <w:link w:val="berschrift5Zchn"/>
    <w:qFormat/>
    <w:rsid w:val="004C3995"/>
    <w:pPr>
      <w:ind w:left="1701" w:hanging="1701"/>
      <w:outlineLvl w:val="4"/>
    </w:pPr>
    <w:rPr>
      <w:sz w:val="22"/>
    </w:rPr>
  </w:style>
  <w:style w:type="paragraph" w:styleId="berschrift6">
    <w:name w:val="heading 6"/>
    <w:basedOn w:val="H6"/>
    <w:next w:val="Standard"/>
    <w:qFormat/>
    <w:rsid w:val="004C3995"/>
    <w:pPr>
      <w:outlineLvl w:val="5"/>
    </w:pPr>
  </w:style>
  <w:style w:type="paragraph" w:styleId="berschrift7">
    <w:name w:val="heading 7"/>
    <w:basedOn w:val="H6"/>
    <w:next w:val="Standard"/>
    <w:qFormat/>
    <w:rsid w:val="004C3995"/>
    <w:pPr>
      <w:outlineLvl w:val="6"/>
    </w:pPr>
  </w:style>
  <w:style w:type="paragraph" w:styleId="berschrift8">
    <w:name w:val="heading 8"/>
    <w:basedOn w:val="berschrift1"/>
    <w:next w:val="Standard"/>
    <w:qFormat/>
    <w:rsid w:val="004C3995"/>
    <w:pPr>
      <w:ind w:left="0" w:firstLine="0"/>
      <w:outlineLvl w:val="7"/>
    </w:pPr>
  </w:style>
  <w:style w:type="paragraph" w:styleId="berschrift9">
    <w:name w:val="heading 9"/>
    <w:basedOn w:val="berschrift8"/>
    <w:next w:val="Standard"/>
    <w:qFormat/>
    <w:rsid w:val="004C3995"/>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3D00FE"/>
    <w:rPr>
      <w:rFonts w:ascii="Arial" w:hAnsi="Arial"/>
      <w:sz w:val="32"/>
      <w:lang w:eastAsia="en-US"/>
    </w:rPr>
  </w:style>
  <w:style w:type="character" w:customStyle="1" w:styleId="berschrift3Zchn">
    <w:name w:val="Überschrift 3 Zchn"/>
    <w:link w:val="berschrift3"/>
    <w:rsid w:val="00974383"/>
    <w:rPr>
      <w:rFonts w:ascii="Arial" w:hAnsi="Arial"/>
      <w:sz w:val="28"/>
      <w:lang w:eastAsia="en-US"/>
    </w:rPr>
  </w:style>
  <w:style w:type="paragraph" w:customStyle="1" w:styleId="H6">
    <w:name w:val="H6"/>
    <w:basedOn w:val="berschrift5"/>
    <w:next w:val="Standard"/>
    <w:rsid w:val="004C3995"/>
    <w:pPr>
      <w:ind w:left="1985" w:hanging="1985"/>
      <w:outlineLvl w:val="9"/>
    </w:pPr>
    <w:rPr>
      <w:sz w:val="20"/>
    </w:rPr>
  </w:style>
  <w:style w:type="paragraph" w:styleId="Verzeichnis9">
    <w:name w:val="toc 9"/>
    <w:basedOn w:val="Verzeichnis8"/>
    <w:semiHidden/>
    <w:rsid w:val="004C3995"/>
    <w:pPr>
      <w:ind w:left="1418" w:hanging="1418"/>
    </w:pPr>
  </w:style>
  <w:style w:type="paragraph" w:styleId="Verzeichnis8">
    <w:name w:val="toc 8"/>
    <w:basedOn w:val="Verzeichnis1"/>
    <w:semiHidden/>
    <w:rsid w:val="004C3995"/>
    <w:pPr>
      <w:spacing w:before="180"/>
      <w:ind w:left="2693" w:hanging="2693"/>
    </w:pPr>
    <w:rPr>
      <w:b/>
    </w:rPr>
  </w:style>
  <w:style w:type="paragraph" w:styleId="Verzeichnis1">
    <w:name w:val="toc 1"/>
    <w:uiPriority w:val="39"/>
    <w:rsid w:val="004C3995"/>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4C3995"/>
    <w:pPr>
      <w:keepLines/>
      <w:tabs>
        <w:tab w:val="center" w:pos="4536"/>
        <w:tab w:val="right" w:pos="9072"/>
      </w:tabs>
    </w:pPr>
    <w:rPr>
      <w:noProof/>
    </w:rPr>
  </w:style>
  <w:style w:type="character" w:customStyle="1" w:styleId="ZGSM">
    <w:name w:val="ZGSM"/>
    <w:rsid w:val="004C3995"/>
  </w:style>
  <w:style w:type="paragraph" w:styleId="Kopfzeile">
    <w:name w:val="header"/>
    <w:link w:val="KopfzeileZchn"/>
    <w:rsid w:val="004C3995"/>
    <w:pPr>
      <w:widowControl w:val="0"/>
      <w:overflowPunct w:val="0"/>
      <w:autoSpaceDE w:val="0"/>
      <w:autoSpaceDN w:val="0"/>
      <w:adjustRightInd w:val="0"/>
      <w:textAlignment w:val="baseline"/>
    </w:pPr>
    <w:rPr>
      <w:rFonts w:ascii="Arial" w:hAnsi="Arial"/>
      <w:b/>
      <w:noProof/>
      <w:sz w:val="18"/>
      <w:lang w:eastAsia="en-US"/>
    </w:rPr>
  </w:style>
  <w:style w:type="character" w:customStyle="1" w:styleId="KopfzeileZchn">
    <w:name w:val="Kopfzeile Zchn"/>
    <w:link w:val="Kopfzeile"/>
    <w:rsid w:val="007163F5"/>
    <w:rPr>
      <w:rFonts w:ascii="Arial" w:hAnsi="Arial"/>
      <w:b/>
      <w:noProof/>
      <w:sz w:val="18"/>
      <w:lang w:eastAsia="en-US"/>
    </w:rPr>
  </w:style>
  <w:style w:type="paragraph" w:customStyle="1" w:styleId="ZD">
    <w:name w:val="ZD"/>
    <w:rsid w:val="004C3995"/>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semiHidden/>
    <w:rsid w:val="004C3995"/>
    <w:pPr>
      <w:ind w:left="1701" w:hanging="1701"/>
    </w:pPr>
  </w:style>
  <w:style w:type="paragraph" w:styleId="Verzeichnis4">
    <w:name w:val="toc 4"/>
    <w:basedOn w:val="Verzeichnis3"/>
    <w:rsid w:val="004C3995"/>
    <w:pPr>
      <w:ind w:left="1418" w:hanging="1418"/>
    </w:pPr>
  </w:style>
  <w:style w:type="paragraph" w:styleId="Verzeichnis3">
    <w:name w:val="toc 3"/>
    <w:basedOn w:val="Verzeichnis2"/>
    <w:rsid w:val="004C3995"/>
    <w:pPr>
      <w:ind w:left="1134" w:hanging="1134"/>
    </w:pPr>
  </w:style>
  <w:style w:type="paragraph" w:styleId="Verzeichnis2">
    <w:name w:val="toc 2"/>
    <w:basedOn w:val="Verzeichnis1"/>
    <w:uiPriority w:val="39"/>
    <w:rsid w:val="004C3995"/>
    <w:pPr>
      <w:spacing w:before="0"/>
      <w:ind w:left="851" w:hanging="851"/>
    </w:pPr>
    <w:rPr>
      <w:sz w:val="20"/>
    </w:rPr>
  </w:style>
  <w:style w:type="paragraph" w:styleId="Index1">
    <w:name w:val="index 1"/>
    <w:basedOn w:val="Standard"/>
    <w:semiHidden/>
    <w:rsid w:val="004C3995"/>
    <w:pPr>
      <w:keepLines/>
    </w:pPr>
  </w:style>
  <w:style w:type="paragraph" w:styleId="Index2">
    <w:name w:val="index 2"/>
    <w:basedOn w:val="Index1"/>
    <w:semiHidden/>
    <w:rsid w:val="004C3995"/>
    <w:pPr>
      <w:ind w:left="284"/>
    </w:pPr>
  </w:style>
  <w:style w:type="paragraph" w:customStyle="1" w:styleId="TT">
    <w:name w:val="TT"/>
    <w:basedOn w:val="berschrift1"/>
    <w:next w:val="Standard"/>
    <w:rsid w:val="004C3995"/>
    <w:pPr>
      <w:outlineLvl w:val="9"/>
    </w:pPr>
  </w:style>
  <w:style w:type="paragraph" w:styleId="Fuzeile">
    <w:name w:val="footer"/>
    <w:basedOn w:val="Kopfzeile"/>
    <w:link w:val="FuzeileZchn"/>
    <w:rsid w:val="004C3995"/>
    <w:pPr>
      <w:jc w:val="center"/>
    </w:pPr>
    <w:rPr>
      <w:i/>
    </w:rPr>
  </w:style>
  <w:style w:type="character" w:styleId="Funotenzeichen">
    <w:name w:val="footnote reference"/>
    <w:basedOn w:val="Absatz-Standardschriftart"/>
    <w:semiHidden/>
    <w:rsid w:val="004C3995"/>
    <w:rPr>
      <w:b/>
      <w:position w:val="6"/>
      <w:sz w:val="16"/>
    </w:rPr>
  </w:style>
  <w:style w:type="paragraph" w:styleId="Funotentext">
    <w:name w:val="footnote text"/>
    <w:basedOn w:val="Standard"/>
    <w:semiHidden/>
    <w:rsid w:val="004C3995"/>
    <w:pPr>
      <w:keepLines/>
      <w:ind w:left="454" w:hanging="454"/>
    </w:pPr>
    <w:rPr>
      <w:sz w:val="16"/>
    </w:rPr>
  </w:style>
  <w:style w:type="paragraph" w:customStyle="1" w:styleId="NF">
    <w:name w:val="NF"/>
    <w:basedOn w:val="NO"/>
    <w:rsid w:val="004C3995"/>
    <w:pPr>
      <w:keepNext/>
      <w:spacing w:after="0"/>
    </w:pPr>
    <w:rPr>
      <w:rFonts w:ascii="Arial" w:hAnsi="Arial"/>
      <w:sz w:val="18"/>
    </w:rPr>
  </w:style>
  <w:style w:type="paragraph" w:customStyle="1" w:styleId="NO">
    <w:name w:val="NO"/>
    <w:basedOn w:val="Standard"/>
    <w:link w:val="NOChar"/>
    <w:rsid w:val="004C3995"/>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4C399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E41DC6"/>
    <w:rPr>
      <w:rFonts w:ascii="Courier New" w:hAnsi="Courier New"/>
      <w:noProof/>
      <w:sz w:val="16"/>
      <w:lang w:eastAsia="en-US"/>
    </w:rPr>
  </w:style>
  <w:style w:type="paragraph" w:customStyle="1" w:styleId="TAR">
    <w:name w:val="TAR"/>
    <w:basedOn w:val="TAL"/>
    <w:rsid w:val="004C3995"/>
    <w:pPr>
      <w:jc w:val="right"/>
    </w:pPr>
  </w:style>
  <w:style w:type="paragraph" w:customStyle="1" w:styleId="TAL">
    <w:name w:val="TAL"/>
    <w:basedOn w:val="Standard"/>
    <w:link w:val="TALChar"/>
    <w:rsid w:val="004C3995"/>
    <w:pPr>
      <w:keepNext/>
      <w:keepLines/>
      <w:spacing w:after="0"/>
    </w:pPr>
    <w:rPr>
      <w:rFonts w:ascii="Arial" w:hAnsi="Arial"/>
      <w:sz w:val="18"/>
    </w:rPr>
  </w:style>
  <w:style w:type="paragraph" w:styleId="Listennummer2">
    <w:name w:val="List Number 2"/>
    <w:basedOn w:val="Listennummer"/>
    <w:rsid w:val="004C3995"/>
    <w:pPr>
      <w:ind w:left="851"/>
    </w:pPr>
  </w:style>
  <w:style w:type="paragraph" w:styleId="Listennummer">
    <w:name w:val="List Number"/>
    <w:basedOn w:val="Liste"/>
    <w:rsid w:val="004C3995"/>
  </w:style>
  <w:style w:type="paragraph" w:styleId="Liste">
    <w:name w:val="List"/>
    <w:basedOn w:val="Standard"/>
    <w:rsid w:val="004C3995"/>
    <w:pPr>
      <w:ind w:left="568" w:hanging="284"/>
    </w:pPr>
  </w:style>
  <w:style w:type="paragraph" w:customStyle="1" w:styleId="TAH">
    <w:name w:val="TAH"/>
    <w:basedOn w:val="TAC"/>
    <w:rsid w:val="004C3995"/>
    <w:rPr>
      <w:b/>
    </w:rPr>
  </w:style>
  <w:style w:type="paragraph" w:customStyle="1" w:styleId="TAC">
    <w:name w:val="TAC"/>
    <w:basedOn w:val="TAL"/>
    <w:rsid w:val="004C3995"/>
    <w:pPr>
      <w:jc w:val="center"/>
    </w:pPr>
  </w:style>
  <w:style w:type="paragraph" w:customStyle="1" w:styleId="LD">
    <w:name w:val="LD"/>
    <w:rsid w:val="004C3995"/>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4C3995"/>
    <w:pPr>
      <w:keepLines/>
      <w:ind w:left="1702" w:hanging="1418"/>
    </w:pPr>
  </w:style>
  <w:style w:type="character" w:customStyle="1" w:styleId="EXChar">
    <w:name w:val="EX Char"/>
    <w:link w:val="EX"/>
    <w:rsid w:val="00544784"/>
    <w:rPr>
      <w:lang w:eastAsia="en-US"/>
    </w:rPr>
  </w:style>
  <w:style w:type="paragraph" w:customStyle="1" w:styleId="FP">
    <w:name w:val="FP"/>
    <w:basedOn w:val="Standard"/>
    <w:rsid w:val="004C3995"/>
    <w:pPr>
      <w:spacing w:after="0"/>
    </w:pPr>
  </w:style>
  <w:style w:type="paragraph" w:customStyle="1" w:styleId="NW">
    <w:name w:val="NW"/>
    <w:basedOn w:val="NO"/>
    <w:rsid w:val="004C3995"/>
    <w:pPr>
      <w:spacing w:after="0"/>
    </w:pPr>
  </w:style>
  <w:style w:type="paragraph" w:customStyle="1" w:styleId="EW">
    <w:name w:val="EW"/>
    <w:basedOn w:val="EX"/>
    <w:rsid w:val="004C3995"/>
    <w:pPr>
      <w:spacing w:after="0"/>
    </w:pPr>
  </w:style>
  <w:style w:type="paragraph" w:customStyle="1" w:styleId="B10">
    <w:name w:val="B1"/>
    <w:basedOn w:val="Liste"/>
    <w:rsid w:val="004C3995"/>
    <w:pPr>
      <w:ind w:left="738" w:hanging="454"/>
    </w:pPr>
  </w:style>
  <w:style w:type="paragraph" w:styleId="Verzeichnis6">
    <w:name w:val="toc 6"/>
    <w:basedOn w:val="Verzeichnis5"/>
    <w:next w:val="Standard"/>
    <w:rsid w:val="004C3995"/>
    <w:pPr>
      <w:ind w:left="1985" w:hanging="1985"/>
    </w:pPr>
  </w:style>
  <w:style w:type="paragraph" w:styleId="Verzeichnis7">
    <w:name w:val="toc 7"/>
    <w:basedOn w:val="Verzeichnis6"/>
    <w:next w:val="Standard"/>
    <w:semiHidden/>
    <w:rsid w:val="004C3995"/>
    <w:pPr>
      <w:ind w:left="2268" w:hanging="2268"/>
    </w:pPr>
  </w:style>
  <w:style w:type="paragraph" w:styleId="Aufzhlungszeichen2">
    <w:name w:val="List Bullet 2"/>
    <w:basedOn w:val="Aufzhlungszeichen"/>
    <w:rsid w:val="004C3995"/>
    <w:pPr>
      <w:ind w:left="851"/>
    </w:pPr>
  </w:style>
  <w:style w:type="paragraph" w:styleId="Aufzhlungszeichen">
    <w:name w:val="List Bullet"/>
    <w:basedOn w:val="Liste"/>
    <w:rsid w:val="004C3995"/>
  </w:style>
  <w:style w:type="paragraph" w:customStyle="1" w:styleId="EditorsNote">
    <w:name w:val="Editor's Note"/>
    <w:basedOn w:val="NO"/>
    <w:rsid w:val="004C3995"/>
    <w:rPr>
      <w:color w:val="FF0000"/>
    </w:rPr>
  </w:style>
  <w:style w:type="paragraph" w:customStyle="1" w:styleId="TH">
    <w:name w:val="TH"/>
    <w:basedOn w:val="FL"/>
    <w:next w:val="FL"/>
    <w:rsid w:val="004C3995"/>
  </w:style>
  <w:style w:type="paragraph" w:customStyle="1" w:styleId="FL">
    <w:name w:val="FL"/>
    <w:basedOn w:val="Standard"/>
    <w:rsid w:val="004C3995"/>
    <w:pPr>
      <w:keepNext/>
      <w:keepLines/>
      <w:spacing w:before="60"/>
      <w:jc w:val="center"/>
    </w:pPr>
    <w:rPr>
      <w:rFonts w:ascii="Arial" w:hAnsi="Arial"/>
      <w:b/>
    </w:rPr>
  </w:style>
  <w:style w:type="paragraph" w:customStyle="1" w:styleId="ZA">
    <w:name w:val="ZA"/>
    <w:rsid w:val="004C399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4C399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4C3995"/>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4C399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4C3995"/>
    <w:pPr>
      <w:ind w:left="851" w:hanging="851"/>
    </w:pPr>
  </w:style>
  <w:style w:type="paragraph" w:customStyle="1" w:styleId="ZH">
    <w:name w:val="ZH"/>
    <w:rsid w:val="004C3995"/>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4C3995"/>
    <w:pPr>
      <w:keepNext w:val="0"/>
      <w:spacing w:before="0" w:after="240"/>
    </w:pPr>
  </w:style>
  <w:style w:type="paragraph" w:customStyle="1" w:styleId="ZG">
    <w:name w:val="ZG"/>
    <w:rsid w:val="004C3995"/>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4C3995"/>
    <w:pPr>
      <w:ind w:left="1135"/>
    </w:pPr>
  </w:style>
  <w:style w:type="paragraph" w:styleId="Liste2">
    <w:name w:val="List 2"/>
    <w:basedOn w:val="Liste"/>
    <w:rsid w:val="004C3995"/>
    <w:pPr>
      <w:ind w:left="851"/>
    </w:pPr>
  </w:style>
  <w:style w:type="paragraph" w:styleId="Liste3">
    <w:name w:val="List 3"/>
    <w:basedOn w:val="Liste2"/>
    <w:rsid w:val="004C3995"/>
    <w:pPr>
      <w:ind w:left="1135"/>
    </w:pPr>
  </w:style>
  <w:style w:type="paragraph" w:styleId="Liste4">
    <w:name w:val="List 4"/>
    <w:basedOn w:val="Liste3"/>
    <w:rsid w:val="004C3995"/>
    <w:pPr>
      <w:ind w:left="1418"/>
    </w:pPr>
  </w:style>
  <w:style w:type="paragraph" w:styleId="Liste5">
    <w:name w:val="List 5"/>
    <w:basedOn w:val="Liste4"/>
    <w:rsid w:val="004C3995"/>
    <w:pPr>
      <w:ind w:left="1702"/>
    </w:pPr>
  </w:style>
  <w:style w:type="paragraph" w:styleId="Aufzhlungszeichen4">
    <w:name w:val="List Bullet 4"/>
    <w:basedOn w:val="Aufzhlungszeichen3"/>
    <w:rsid w:val="004C3995"/>
    <w:pPr>
      <w:ind w:left="1418"/>
    </w:pPr>
  </w:style>
  <w:style w:type="paragraph" w:styleId="Aufzhlungszeichen5">
    <w:name w:val="List Bullet 5"/>
    <w:basedOn w:val="Aufzhlungszeichen4"/>
    <w:rsid w:val="004C3995"/>
    <w:pPr>
      <w:ind w:left="1702"/>
    </w:pPr>
  </w:style>
  <w:style w:type="paragraph" w:customStyle="1" w:styleId="B20">
    <w:name w:val="B2"/>
    <w:basedOn w:val="Liste2"/>
    <w:rsid w:val="004C3995"/>
    <w:pPr>
      <w:ind w:left="1191" w:hanging="454"/>
    </w:pPr>
  </w:style>
  <w:style w:type="paragraph" w:customStyle="1" w:styleId="B30">
    <w:name w:val="B3"/>
    <w:basedOn w:val="Liste3"/>
    <w:rsid w:val="004C3995"/>
    <w:pPr>
      <w:ind w:left="1645" w:hanging="454"/>
    </w:pPr>
  </w:style>
  <w:style w:type="paragraph" w:customStyle="1" w:styleId="B4">
    <w:name w:val="B4"/>
    <w:basedOn w:val="Liste4"/>
    <w:rsid w:val="004C3995"/>
    <w:pPr>
      <w:ind w:left="2098" w:hanging="454"/>
    </w:pPr>
  </w:style>
  <w:style w:type="paragraph" w:customStyle="1" w:styleId="B5">
    <w:name w:val="B5"/>
    <w:basedOn w:val="Liste5"/>
    <w:rsid w:val="004C3995"/>
    <w:pPr>
      <w:ind w:left="2552" w:hanging="454"/>
    </w:pPr>
  </w:style>
  <w:style w:type="paragraph" w:customStyle="1" w:styleId="ZTD">
    <w:name w:val="ZTD"/>
    <w:basedOn w:val="ZB"/>
    <w:rsid w:val="004C3995"/>
    <w:pPr>
      <w:framePr w:hRule="auto" w:wrap="notBeside" w:y="852"/>
    </w:pPr>
    <w:rPr>
      <w:i w:val="0"/>
      <w:sz w:val="40"/>
    </w:rPr>
  </w:style>
  <w:style w:type="paragraph" w:customStyle="1" w:styleId="ZV">
    <w:name w:val="ZV"/>
    <w:basedOn w:val="ZU"/>
    <w:rsid w:val="004C3995"/>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customStyle="1" w:styleId="FuzeileZchn">
    <w:name w:val="Fußzeile Zchn"/>
    <w:link w:val="Fuzeile"/>
    <w:rsid w:val="006A58ED"/>
    <w:rPr>
      <w:rFonts w:ascii="Arial" w:hAnsi="Arial"/>
      <w:b/>
      <w:i/>
      <w:noProof/>
      <w:sz w:val="18"/>
      <w:lang w:eastAsia="en-US"/>
    </w:rPr>
  </w:style>
  <w:style w:type="character" w:styleId="Hyperlink">
    <w:name w:val="Hyperlink"/>
    <w:uiPriority w:val="99"/>
    <w:rPr>
      <w:color w:val="0000FF"/>
      <w:u w:val="single"/>
    </w:rPr>
  </w:style>
  <w:style w:type="character" w:styleId="BesuchterLink">
    <w:name w:val="FollowedHyperlink"/>
    <w:uiPriority w:val="99"/>
    <w:rPr>
      <w:color w:val="800080"/>
      <w:u w:val="single"/>
    </w:rPr>
  </w:style>
  <w:style w:type="paragraph" w:customStyle="1" w:styleId="B3">
    <w:name w:val="B3+"/>
    <w:basedOn w:val="B30"/>
    <w:rsid w:val="004C3995"/>
    <w:pPr>
      <w:numPr>
        <w:numId w:val="3"/>
      </w:numPr>
      <w:tabs>
        <w:tab w:val="left" w:pos="1134"/>
      </w:tabs>
    </w:pPr>
  </w:style>
  <w:style w:type="paragraph" w:customStyle="1" w:styleId="B1">
    <w:name w:val="B1+"/>
    <w:basedOn w:val="B10"/>
    <w:link w:val="B1Car"/>
    <w:rsid w:val="004C3995"/>
    <w:pPr>
      <w:numPr>
        <w:numId w:val="1"/>
      </w:numPr>
    </w:pPr>
  </w:style>
  <w:style w:type="paragraph" w:customStyle="1" w:styleId="B2">
    <w:name w:val="B2+"/>
    <w:basedOn w:val="B20"/>
    <w:rsid w:val="004C3995"/>
    <w:pPr>
      <w:numPr>
        <w:numId w:val="2"/>
      </w:numPr>
    </w:pPr>
  </w:style>
  <w:style w:type="paragraph" w:customStyle="1" w:styleId="BL">
    <w:name w:val="BL"/>
    <w:basedOn w:val="Standard"/>
    <w:rsid w:val="004C3995"/>
    <w:pPr>
      <w:numPr>
        <w:numId w:val="5"/>
      </w:numPr>
      <w:tabs>
        <w:tab w:val="left" w:pos="851"/>
      </w:tabs>
    </w:pPr>
  </w:style>
  <w:style w:type="paragraph" w:customStyle="1" w:styleId="BN">
    <w:name w:val="BN"/>
    <w:basedOn w:val="Standard"/>
    <w:rsid w:val="004C3995"/>
    <w:pPr>
      <w:numPr>
        <w:numId w:val="4"/>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4C3995"/>
    <w:pPr>
      <w:keepNext/>
      <w:keepLines/>
      <w:spacing w:after="0"/>
      <w:jc w:val="both"/>
    </w:pPr>
    <w:rPr>
      <w:rFonts w:ascii="Arial" w:hAnsi="Arial"/>
      <w:sz w:val="18"/>
    </w:rPr>
  </w:style>
  <w:style w:type="paragraph" w:styleId="Sprechblasentext">
    <w:name w:val="Balloon Text"/>
    <w:basedOn w:val="Standard"/>
    <w:semiHidden/>
    <w:rsid w:val="002D0BE7"/>
    <w:rPr>
      <w:rFonts w:ascii="Tahoma" w:hAnsi="Tahoma" w:cs="Tahoma"/>
      <w:sz w:val="16"/>
      <w:szCs w:val="16"/>
    </w:rPr>
  </w:style>
  <w:style w:type="paragraph" w:styleId="Kommentarthema">
    <w:name w:val="annotation subject"/>
    <w:basedOn w:val="Kommentartext"/>
    <w:next w:val="Kommentartext"/>
    <w:semiHidden/>
    <w:rsid w:val="00E41DC6"/>
    <w:rPr>
      <w:b/>
      <w:bCs/>
    </w:rPr>
  </w:style>
  <w:style w:type="table" w:styleId="Tabellenraster">
    <w:name w:val="Table Grid"/>
    <w:basedOn w:val="NormaleTabelle"/>
    <w:rsid w:val="00705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12733"/>
    <w:rPr>
      <w:lang w:eastAsia="en-US"/>
    </w:rPr>
  </w:style>
  <w:style w:type="paragraph" w:customStyle="1" w:styleId="TB1">
    <w:name w:val="TB1"/>
    <w:basedOn w:val="Standard"/>
    <w:qFormat/>
    <w:rsid w:val="004C3995"/>
    <w:pPr>
      <w:keepNext/>
      <w:keepLines/>
      <w:numPr>
        <w:numId w:val="9"/>
      </w:numPr>
      <w:tabs>
        <w:tab w:val="left" w:pos="720"/>
      </w:tabs>
      <w:spacing w:after="0"/>
      <w:ind w:left="737" w:hanging="380"/>
    </w:pPr>
    <w:rPr>
      <w:rFonts w:ascii="Arial" w:hAnsi="Arial"/>
      <w:sz w:val="18"/>
    </w:rPr>
  </w:style>
  <w:style w:type="paragraph" w:customStyle="1" w:styleId="TB2">
    <w:name w:val="TB2"/>
    <w:basedOn w:val="Standard"/>
    <w:qFormat/>
    <w:rsid w:val="004C3995"/>
    <w:pPr>
      <w:keepNext/>
      <w:keepLines/>
      <w:numPr>
        <w:numId w:val="10"/>
      </w:numPr>
      <w:tabs>
        <w:tab w:val="left" w:pos="1109"/>
      </w:tabs>
      <w:spacing w:after="0"/>
      <w:ind w:left="1100" w:hanging="380"/>
    </w:pPr>
    <w:rPr>
      <w:rFonts w:ascii="Arial" w:hAnsi="Arial"/>
      <w:sz w:val="18"/>
    </w:rPr>
  </w:style>
  <w:style w:type="character" w:customStyle="1" w:styleId="berschrift1Zchn">
    <w:name w:val="Überschrift 1 Zchn"/>
    <w:link w:val="berschrift1"/>
    <w:uiPriority w:val="9"/>
    <w:rsid w:val="006573D1"/>
    <w:rPr>
      <w:rFonts w:ascii="Arial" w:hAnsi="Arial"/>
      <w:sz w:val="36"/>
      <w:lang w:eastAsia="en-US"/>
    </w:rPr>
  </w:style>
  <w:style w:type="character" w:customStyle="1" w:styleId="TALChar">
    <w:name w:val="TAL Char"/>
    <w:link w:val="TAL"/>
    <w:locked/>
    <w:rsid w:val="0040150A"/>
    <w:rPr>
      <w:rFonts w:ascii="Arial" w:hAnsi="Arial"/>
      <w:sz w:val="18"/>
      <w:lang w:eastAsia="en-US"/>
    </w:rPr>
  </w:style>
  <w:style w:type="character" w:customStyle="1" w:styleId="berschrift5Zchn">
    <w:name w:val="Überschrift 5 Zchn"/>
    <w:basedOn w:val="Absatz-Standardschriftart"/>
    <w:link w:val="berschrift5"/>
    <w:locked/>
    <w:rsid w:val="0053666A"/>
    <w:rPr>
      <w:rFonts w:ascii="Arial" w:hAnsi="Arial"/>
      <w:sz w:val="22"/>
      <w:lang w:eastAsia="en-US"/>
    </w:rPr>
  </w:style>
  <w:style w:type="character" w:customStyle="1" w:styleId="berschrift4Zchn">
    <w:name w:val="Überschrift 4 Zchn"/>
    <w:basedOn w:val="Absatz-Standardschriftart"/>
    <w:link w:val="berschrift4"/>
    <w:locked/>
    <w:rsid w:val="005B70F0"/>
    <w:rPr>
      <w:rFonts w:ascii="Arial" w:hAnsi="Arial"/>
      <w:sz w:val="24"/>
      <w:lang w:eastAsia="en-US"/>
    </w:rPr>
  </w:style>
  <w:style w:type="character" w:customStyle="1" w:styleId="B1Car">
    <w:name w:val="B1+ Car"/>
    <w:link w:val="B1"/>
    <w:rsid w:val="00DA0D65"/>
    <w:rPr>
      <w:lang w:eastAsia="en-US"/>
    </w:rPr>
  </w:style>
  <w:style w:type="paragraph" w:styleId="Listenabsatz">
    <w:name w:val="List Paragraph"/>
    <w:basedOn w:val="Standard"/>
    <w:uiPriority w:val="34"/>
    <w:qFormat/>
    <w:rsid w:val="003129B3"/>
    <w:pPr>
      <w:overflowPunct/>
      <w:autoSpaceDE/>
      <w:autoSpaceDN/>
      <w:adjustRightInd/>
      <w:spacing w:after="0"/>
      <w:ind w:left="720"/>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278731395">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482165562">
      <w:bodyDiv w:val="1"/>
      <w:marLeft w:val="0"/>
      <w:marRight w:val="0"/>
      <w:marTop w:val="0"/>
      <w:marBottom w:val="0"/>
      <w:divBdr>
        <w:top w:val="none" w:sz="0" w:space="0" w:color="auto"/>
        <w:left w:val="none" w:sz="0" w:space="0" w:color="auto"/>
        <w:bottom w:val="none" w:sz="0" w:space="0" w:color="auto"/>
        <w:right w:val="none" w:sz="0" w:space="0" w:color="auto"/>
      </w:divBdr>
    </w:div>
    <w:div w:id="494342228">
      <w:bodyDiv w:val="1"/>
      <w:marLeft w:val="0"/>
      <w:marRight w:val="0"/>
      <w:marTop w:val="0"/>
      <w:marBottom w:val="0"/>
      <w:divBdr>
        <w:top w:val="none" w:sz="0" w:space="0" w:color="auto"/>
        <w:left w:val="none" w:sz="0" w:space="0" w:color="auto"/>
        <w:bottom w:val="none" w:sz="0" w:space="0" w:color="auto"/>
        <w:right w:val="none" w:sz="0" w:space="0" w:color="auto"/>
      </w:divBdr>
    </w:div>
    <w:div w:id="658656714">
      <w:bodyDiv w:val="1"/>
      <w:marLeft w:val="0"/>
      <w:marRight w:val="0"/>
      <w:marTop w:val="0"/>
      <w:marBottom w:val="0"/>
      <w:divBdr>
        <w:top w:val="none" w:sz="0" w:space="0" w:color="auto"/>
        <w:left w:val="none" w:sz="0" w:space="0" w:color="auto"/>
        <w:bottom w:val="none" w:sz="0" w:space="0" w:color="auto"/>
        <w:right w:val="none" w:sz="0" w:space="0" w:color="auto"/>
      </w:divBdr>
    </w:div>
    <w:div w:id="810640111">
      <w:bodyDiv w:val="1"/>
      <w:marLeft w:val="0"/>
      <w:marRight w:val="0"/>
      <w:marTop w:val="0"/>
      <w:marBottom w:val="0"/>
      <w:divBdr>
        <w:top w:val="none" w:sz="0" w:space="0" w:color="auto"/>
        <w:left w:val="none" w:sz="0" w:space="0" w:color="auto"/>
        <w:bottom w:val="none" w:sz="0" w:space="0" w:color="auto"/>
        <w:right w:val="none" w:sz="0" w:space="0" w:color="auto"/>
      </w:divBdr>
    </w:div>
    <w:div w:id="890072140">
      <w:bodyDiv w:val="1"/>
      <w:marLeft w:val="0"/>
      <w:marRight w:val="0"/>
      <w:marTop w:val="0"/>
      <w:marBottom w:val="0"/>
      <w:divBdr>
        <w:top w:val="none" w:sz="0" w:space="0" w:color="auto"/>
        <w:left w:val="none" w:sz="0" w:space="0" w:color="auto"/>
        <w:bottom w:val="none" w:sz="0" w:space="0" w:color="auto"/>
        <w:right w:val="none" w:sz="0" w:space="0" w:color="auto"/>
      </w:divBdr>
    </w:div>
    <w:div w:id="1371030898">
      <w:bodyDiv w:val="1"/>
      <w:marLeft w:val="0"/>
      <w:marRight w:val="0"/>
      <w:marTop w:val="0"/>
      <w:marBottom w:val="0"/>
      <w:divBdr>
        <w:top w:val="none" w:sz="0" w:space="0" w:color="auto"/>
        <w:left w:val="none" w:sz="0" w:space="0" w:color="auto"/>
        <w:bottom w:val="none" w:sz="0" w:space="0" w:color="auto"/>
        <w:right w:val="none" w:sz="0" w:space="0" w:color="auto"/>
      </w:divBdr>
    </w:div>
    <w:div w:id="171430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portal.etsi.org/People/CommiteeSupportStaff.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cbox.etsi.org/Referenc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portal.etsi.org/TB/ETSIDeliverableStatus.aspx"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tsi.org/deliver" TargetMode="External"/><Relationship Id="rId20" Type="http://schemas.openxmlformats.org/officeDocument/2006/relationships/hyperlink" Target="https://portal.etsi.org/Services/editHelp!/Howtostart/ETSIDraftingRul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tsi.org/standards-search"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ipr.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95E2614B55994418310EBCA9CC035C5" ma:contentTypeVersion="4" ma:contentTypeDescription="Ein neues Dokument erstellen." ma:contentTypeScope="" ma:versionID="38e020f597a7a8015bc4ad7456c432bb">
  <xsd:schema xmlns:xsd="http://www.w3.org/2001/XMLSchema" xmlns:xs="http://www.w3.org/2001/XMLSchema" xmlns:p="http://schemas.microsoft.com/office/2006/metadata/properties" xmlns:ns2="8185f5cb-7348-46f9-8db8-82f4902aca60" targetNamespace="http://schemas.microsoft.com/office/2006/metadata/properties" ma:root="true" ma:fieldsID="65b140d709623eb557fb3e7904114379"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994BC9-7B37-4CD1-A869-CAA86EF7CB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26E8F-3114-4F53-9E56-00FE0D1BC051}">
  <ds:schemaRefs>
    <ds:schemaRef ds:uri="http://schemas.microsoft.com/sharepoint/v3/contenttype/forms"/>
  </ds:schemaRefs>
</ds:datastoreItem>
</file>

<file path=customXml/itemProps3.xml><?xml version="1.0" encoding="utf-8"?>
<ds:datastoreItem xmlns:ds="http://schemas.openxmlformats.org/officeDocument/2006/customXml" ds:itemID="{92A592FB-E6FC-4129-8DDD-D865F28F8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433BB-C37A-4770-AC83-5BB52344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30</Pages>
  <Words>9529</Words>
  <Characters>60033</Characters>
  <Application>Microsoft Office Word</Application>
  <DocSecurity>0</DocSecurity>
  <Lines>500</Lines>
  <Paragraphs>138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Final draft ETSI ES 202 784 V1.8.1</vt:lpstr>
      <vt:lpstr>ETSI ES 202 784 V1.6.1</vt:lpstr>
    </vt:vector>
  </TitlesOfParts>
  <Company>ETSI Secretariat</Company>
  <LinksUpToDate>false</LinksUpToDate>
  <CharactersWithSpaces>69424</CharactersWithSpaces>
  <SharedDoc>false</SharedDoc>
  <HLinks>
    <vt:vector size="1038" baseType="variant">
      <vt:variant>
        <vt:i4>4784209</vt:i4>
      </vt:variant>
      <vt:variant>
        <vt:i4>726</vt:i4>
      </vt:variant>
      <vt:variant>
        <vt:i4>0</vt:i4>
      </vt:variant>
      <vt:variant>
        <vt:i4>5</vt:i4>
      </vt:variant>
      <vt:variant>
        <vt:lpwstr/>
      </vt:variant>
      <vt:variant>
        <vt:lpwstr>Clause_Tags_version</vt:lpwstr>
      </vt:variant>
      <vt:variant>
        <vt:i4>5374033</vt:i4>
      </vt:variant>
      <vt:variant>
        <vt:i4>723</vt:i4>
      </vt:variant>
      <vt:variant>
        <vt:i4>0</vt:i4>
      </vt:variant>
      <vt:variant>
        <vt:i4>5</vt:i4>
      </vt:variant>
      <vt:variant>
        <vt:lpwstr/>
      </vt:variant>
      <vt:variant>
        <vt:lpwstr>Clause_Tags_verdict</vt:lpwstr>
      </vt:variant>
      <vt:variant>
        <vt:i4>4325449</vt:i4>
      </vt:variant>
      <vt:variant>
        <vt:i4>720</vt:i4>
      </vt:variant>
      <vt:variant>
        <vt:i4>0</vt:i4>
      </vt:variant>
      <vt:variant>
        <vt:i4>5</vt:i4>
      </vt:variant>
      <vt:variant>
        <vt:lpwstr/>
      </vt:variant>
      <vt:variant>
        <vt:lpwstr>Clause_Tags_url</vt:lpwstr>
      </vt:variant>
      <vt:variant>
        <vt:i4>4391003</vt:i4>
      </vt:variant>
      <vt:variant>
        <vt:i4>717</vt:i4>
      </vt:variant>
      <vt:variant>
        <vt:i4>0</vt:i4>
      </vt:variant>
      <vt:variant>
        <vt:i4>5</vt:i4>
      </vt:variant>
      <vt:variant>
        <vt:lpwstr/>
      </vt:variant>
      <vt:variant>
        <vt:lpwstr>Clause_Tags_status</vt:lpwstr>
      </vt:variant>
      <vt:variant>
        <vt:i4>3801121</vt:i4>
      </vt:variant>
      <vt:variant>
        <vt:i4>714</vt:i4>
      </vt:variant>
      <vt:variant>
        <vt:i4>0</vt:i4>
      </vt:variant>
      <vt:variant>
        <vt:i4>5</vt:i4>
      </vt:variant>
      <vt:variant>
        <vt:lpwstr/>
      </vt:variant>
      <vt:variant>
        <vt:lpwstr>Clause_Tags_since</vt:lpwstr>
      </vt:variant>
      <vt:variant>
        <vt:i4>5570639</vt:i4>
      </vt:variant>
      <vt:variant>
        <vt:i4>711</vt:i4>
      </vt:variant>
      <vt:variant>
        <vt:i4>0</vt:i4>
      </vt:variant>
      <vt:variant>
        <vt:i4>5</vt:i4>
      </vt:variant>
      <vt:variant>
        <vt:lpwstr/>
      </vt:variant>
      <vt:variant>
        <vt:lpwstr>Clause_Tags_see</vt:lpwstr>
      </vt:variant>
      <vt:variant>
        <vt:i4>5111880</vt:i4>
      </vt:variant>
      <vt:variant>
        <vt:i4>708</vt:i4>
      </vt:variant>
      <vt:variant>
        <vt:i4>0</vt:i4>
      </vt:variant>
      <vt:variant>
        <vt:i4>5</vt:i4>
      </vt:variant>
      <vt:variant>
        <vt:lpwstr/>
      </vt:variant>
      <vt:variant>
        <vt:lpwstr>Clause_Tags_return</vt:lpwstr>
      </vt:variant>
      <vt:variant>
        <vt:i4>5308502</vt:i4>
      </vt:variant>
      <vt:variant>
        <vt:i4>705</vt:i4>
      </vt:variant>
      <vt:variant>
        <vt:i4>0</vt:i4>
      </vt:variant>
      <vt:variant>
        <vt:i4>5</vt:i4>
      </vt:variant>
      <vt:variant>
        <vt:lpwstr/>
      </vt:variant>
      <vt:variant>
        <vt:lpwstr>Clause_Tags_requirement</vt:lpwstr>
      </vt:variant>
      <vt:variant>
        <vt:i4>3538996</vt:i4>
      </vt:variant>
      <vt:variant>
        <vt:i4>702</vt:i4>
      </vt:variant>
      <vt:variant>
        <vt:i4>0</vt:i4>
      </vt:variant>
      <vt:variant>
        <vt:i4>5</vt:i4>
      </vt:variant>
      <vt:variant>
        <vt:lpwstr/>
      </vt:variant>
      <vt:variant>
        <vt:lpwstr>Clause_Tags_reference</vt:lpwstr>
      </vt:variant>
      <vt:variant>
        <vt:i4>6226001</vt:i4>
      </vt:variant>
      <vt:variant>
        <vt:i4>699</vt:i4>
      </vt:variant>
      <vt:variant>
        <vt:i4>0</vt:i4>
      </vt:variant>
      <vt:variant>
        <vt:i4>5</vt:i4>
      </vt:variant>
      <vt:variant>
        <vt:lpwstr/>
      </vt:variant>
      <vt:variant>
        <vt:lpwstr>Clause_Tags_remark</vt:lpwstr>
      </vt:variant>
      <vt:variant>
        <vt:i4>4587601</vt:i4>
      </vt:variant>
      <vt:variant>
        <vt:i4>696</vt:i4>
      </vt:variant>
      <vt:variant>
        <vt:i4>0</vt:i4>
      </vt:variant>
      <vt:variant>
        <vt:i4>5</vt:i4>
      </vt:variant>
      <vt:variant>
        <vt:lpwstr/>
      </vt:variant>
      <vt:variant>
        <vt:lpwstr>Clause_Tags_purpose</vt:lpwstr>
      </vt:variant>
      <vt:variant>
        <vt:i4>3997731</vt:i4>
      </vt:variant>
      <vt:variant>
        <vt:i4>693</vt:i4>
      </vt:variant>
      <vt:variant>
        <vt:i4>0</vt:i4>
      </vt:variant>
      <vt:variant>
        <vt:i4>5</vt:i4>
      </vt:variant>
      <vt:variant>
        <vt:lpwstr/>
      </vt:variant>
      <vt:variant>
        <vt:lpwstr>Clause_Tags_priority</vt:lpwstr>
      </vt:variant>
      <vt:variant>
        <vt:i4>3145790</vt:i4>
      </vt:variant>
      <vt:variant>
        <vt:i4>690</vt:i4>
      </vt:variant>
      <vt:variant>
        <vt:i4>0</vt:i4>
      </vt:variant>
      <vt:variant>
        <vt:i4>5</vt:i4>
      </vt:variant>
      <vt:variant>
        <vt:lpwstr/>
      </vt:variant>
      <vt:variant>
        <vt:lpwstr>Clause_Tags_param</vt:lpwstr>
      </vt:variant>
      <vt:variant>
        <vt:i4>4522073</vt:i4>
      </vt:variant>
      <vt:variant>
        <vt:i4>687</vt:i4>
      </vt:variant>
      <vt:variant>
        <vt:i4>0</vt:i4>
      </vt:variant>
      <vt:variant>
        <vt:i4>5</vt:i4>
      </vt:variant>
      <vt:variant>
        <vt:lpwstr/>
      </vt:variant>
      <vt:variant>
        <vt:lpwstr>Clause_Tags_member</vt:lpwstr>
      </vt:variant>
      <vt:variant>
        <vt:i4>3538979</vt:i4>
      </vt:variant>
      <vt:variant>
        <vt:i4>684</vt:i4>
      </vt:variant>
      <vt:variant>
        <vt:i4>0</vt:i4>
      </vt:variant>
      <vt:variant>
        <vt:i4>5</vt:i4>
      </vt:variant>
      <vt:variant>
        <vt:lpwstr/>
      </vt:variant>
      <vt:variant>
        <vt:lpwstr>Clause_Tags_exception</vt:lpwstr>
      </vt:variant>
      <vt:variant>
        <vt:i4>3538987</vt:i4>
      </vt:variant>
      <vt:variant>
        <vt:i4>681</vt:i4>
      </vt:variant>
      <vt:variant>
        <vt:i4>0</vt:i4>
      </vt:variant>
      <vt:variant>
        <vt:i4>5</vt:i4>
      </vt:variant>
      <vt:variant>
        <vt:lpwstr/>
      </vt:variant>
      <vt:variant>
        <vt:lpwstr>Clause_Tags_desc</vt:lpwstr>
      </vt:variant>
      <vt:variant>
        <vt:i4>6160472</vt:i4>
      </vt:variant>
      <vt:variant>
        <vt:i4>678</vt:i4>
      </vt:variant>
      <vt:variant>
        <vt:i4>0</vt:i4>
      </vt:variant>
      <vt:variant>
        <vt:i4>5</vt:i4>
      </vt:variant>
      <vt:variant>
        <vt:lpwstr/>
      </vt:variant>
      <vt:variant>
        <vt:lpwstr>Clause_Tags_config</vt:lpwstr>
      </vt:variant>
      <vt:variant>
        <vt:i4>6225990</vt:i4>
      </vt:variant>
      <vt:variant>
        <vt:i4>675</vt:i4>
      </vt:variant>
      <vt:variant>
        <vt:i4>0</vt:i4>
      </vt:variant>
      <vt:variant>
        <vt:i4>5</vt:i4>
      </vt:variant>
      <vt:variant>
        <vt:lpwstr/>
      </vt:variant>
      <vt:variant>
        <vt:lpwstr>Clause_Tags_author</vt:lpwstr>
      </vt:variant>
      <vt:variant>
        <vt:i4>6619235</vt:i4>
      </vt:variant>
      <vt:variant>
        <vt:i4>672</vt:i4>
      </vt:variant>
      <vt:variant>
        <vt:i4>0</vt:i4>
      </vt:variant>
      <vt:variant>
        <vt:i4>5</vt:i4>
      </vt:variant>
      <vt:variant>
        <vt:lpwstr/>
      </vt:variant>
      <vt:variant>
        <vt:lpwstr>AAAAAAAACE</vt:lpwstr>
      </vt:variant>
      <vt:variant>
        <vt:i4>6684782</vt:i4>
      </vt:variant>
      <vt:variant>
        <vt:i4>669</vt:i4>
      </vt:variant>
      <vt:variant>
        <vt:i4>0</vt:i4>
      </vt:variant>
      <vt:variant>
        <vt:i4>5</vt:i4>
      </vt:variant>
      <vt:variant>
        <vt:lpwstr/>
      </vt:variant>
      <vt:variant>
        <vt:lpwstr>AAAAAAAANF</vt:lpwstr>
      </vt:variant>
      <vt:variant>
        <vt:i4>6553710</vt:i4>
      </vt:variant>
      <vt:variant>
        <vt:i4>666</vt:i4>
      </vt:variant>
      <vt:variant>
        <vt:i4>0</vt:i4>
      </vt:variant>
      <vt:variant>
        <vt:i4>5</vt:i4>
      </vt:variant>
      <vt:variant>
        <vt:lpwstr/>
      </vt:variant>
      <vt:variant>
        <vt:lpwstr>AAAAAAAAND</vt:lpwstr>
      </vt:variant>
      <vt:variant>
        <vt:i4>6619235</vt:i4>
      </vt:variant>
      <vt:variant>
        <vt:i4>663</vt:i4>
      </vt:variant>
      <vt:variant>
        <vt:i4>0</vt:i4>
      </vt:variant>
      <vt:variant>
        <vt:i4>5</vt:i4>
      </vt:variant>
      <vt:variant>
        <vt:lpwstr/>
      </vt:variant>
      <vt:variant>
        <vt:lpwstr>AAAAAAAACE</vt:lpwstr>
      </vt:variant>
      <vt:variant>
        <vt:i4>6619235</vt:i4>
      </vt:variant>
      <vt:variant>
        <vt:i4>660</vt:i4>
      </vt:variant>
      <vt:variant>
        <vt:i4>0</vt:i4>
      </vt:variant>
      <vt:variant>
        <vt:i4>5</vt:i4>
      </vt:variant>
      <vt:variant>
        <vt:lpwstr/>
      </vt:variant>
      <vt:variant>
        <vt:lpwstr>AAAAAAAACE</vt:lpwstr>
      </vt:variant>
      <vt:variant>
        <vt:i4>6488174</vt:i4>
      </vt:variant>
      <vt:variant>
        <vt:i4>657</vt:i4>
      </vt:variant>
      <vt:variant>
        <vt:i4>0</vt:i4>
      </vt:variant>
      <vt:variant>
        <vt:i4>5</vt:i4>
      </vt:variant>
      <vt:variant>
        <vt:lpwstr/>
      </vt:variant>
      <vt:variant>
        <vt:lpwstr>AAAAAAAANC</vt:lpwstr>
      </vt:variant>
      <vt:variant>
        <vt:i4>6422638</vt:i4>
      </vt:variant>
      <vt:variant>
        <vt:i4>654</vt:i4>
      </vt:variant>
      <vt:variant>
        <vt:i4>0</vt:i4>
      </vt:variant>
      <vt:variant>
        <vt:i4>5</vt:i4>
      </vt:variant>
      <vt:variant>
        <vt:lpwstr/>
      </vt:variant>
      <vt:variant>
        <vt:lpwstr>AAAAAAAANB</vt:lpwstr>
      </vt:variant>
      <vt:variant>
        <vt:i4>7667812</vt:i4>
      </vt:variant>
      <vt:variant>
        <vt:i4>651</vt:i4>
      </vt:variant>
      <vt:variant>
        <vt:i4>0</vt:i4>
      </vt:variant>
      <vt:variant>
        <vt:i4>5</vt:i4>
      </vt:variant>
      <vt:variant>
        <vt:lpwstr/>
      </vt:variant>
      <vt:variant>
        <vt:lpwstr>AAAAAAAADU</vt:lpwstr>
      </vt:variant>
      <vt:variant>
        <vt:i4>6357102</vt:i4>
      </vt:variant>
      <vt:variant>
        <vt:i4>648</vt:i4>
      </vt:variant>
      <vt:variant>
        <vt:i4>0</vt:i4>
      </vt:variant>
      <vt:variant>
        <vt:i4>5</vt:i4>
      </vt:variant>
      <vt:variant>
        <vt:lpwstr/>
      </vt:variant>
      <vt:variant>
        <vt:lpwstr>AAAAAAAANA</vt:lpwstr>
      </vt:variant>
      <vt:variant>
        <vt:i4>7995501</vt:i4>
      </vt:variant>
      <vt:variant>
        <vt:i4>645</vt:i4>
      </vt:variant>
      <vt:variant>
        <vt:i4>0</vt:i4>
      </vt:variant>
      <vt:variant>
        <vt:i4>5</vt:i4>
      </vt:variant>
      <vt:variant>
        <vt:lpwstr/>
      </vt:variant>
      <vt:variant>
        <vt:lpwstr>AAAAAAAAMZ</vt:lpwstr>
      </vt:variant>
      <vt:variant>
        <vt:i4>7929965</vt:i4>
      </vt:variant>
      <vt:variant>
        <vt:i4>642</vt:i4>
      </vt:variant>
      <vt:variant>
        <vt:i4>0</vt:i4>
      </vt:variant>
      <vt:variant>
        <vt:i4>5</vt:i4>
      </vt:variant>
      <vt:variant>
        <vt:lpwstr/>
      </vt:variant>
      <vt:variant>
        <vt:lpwstr>AAAAAAAAMY</vt:lpwstr>
      </vt:variant>
      <vt:variant>
        <vt:i4>6488163</vt:i4>
      </vt:variant>
      <vt:variant>
        <vt:i4>639</vt:i4>
      </vt:variant>
      <vt:variant>
        <vt:i4>0</vt:i4>
      </vt:variant>
      <vt:variant>
        <vt:i4>5</vt:i4>
      </vt:variant>
      <vt:variant>
        <vt:lpwstr/>
      </vt:variant>
      <vt:variant>
        <vt:lpwstr>AAAAAAAACC</vt:lpwstr>
      </vt:variant>
      <vt:variant>
        <vt:i4>7864429</vt:i4>
      </vt:variant>
      <vt:variant>
        <vt:i4>636</vt:i4>
      </vt:variant>
      <vt:variant>
        <vt:i4>0</vt:i4>
      </vt:variant>
      <vt:variant>
        <vt:i4>5</vt:i4>
      </vt:variant>
      <vt:variant>
        <vt:lpwstr/>
      </vt:variant>
      <vt:variant>
        <vt:lpwstr>AAAAAAAAMX</vt:lpwstr>
      </vt:variant>
      <vt:variant>
        <vt:i4>7798893</vt:i4>
      </vt:variant>
      <vt:variant>
        <vt:i4>633</vt:i4>
      </vt:variant>
      <vt:variant>
        <vt:i4>0</vt:i4>
      </vt:variant>
      <vt:variant>
        <vt:i4>5</vt:i4>
      </vt:variant>
      <vt:variant>
        <vt:lpwstr/>
      </vt:variant>
      <vt:variant>
        <vt:lpwstr>AAAAAAAAMW</vt:lpwstr>
      </vt:variant>
      <vt:variant>
        <vt:i4>6488162</vt:i4>
      </vt:variant>
      <vt:variant>
        <vt:i4>630</vt:i4>
      </vt:variant>
      <vt:variant>
        <vt:i4>0</vt:i4>
      </vt:variant>
      <vt:variant>
        <vt:i4>5</vt:i4>
      </vt:variant>
      <vt:variant>
        <vt:lpwstr/>
      </vt:variant>
      <vt:variant>
        <vt:lpwstr>AAAAAAAABC</vt:lpwstr>
      </vt:variant>
      <vt:variant>
        <vt:i4>7733357</vt:i4>
      </vt:variant>
      <vt:variant>
        <vt:i4>627</vt:i4>
      </vt:variant>
      <vt:variant>
        <vt:i4>0</vt:i4>
      </vt:variant>
      <vt:variant>
        <vt:i4>5</vt:i4>
      </vt:variant>
      <vt:variant>
        <vt:lpwstr/>
      </vt:variant>
      <vt:variant>
        <vt:lpwstr>AAAAAAAAMV</vt:lpwstr>
      </vt:variant>
      <vt:variant>
        <vt:i4>6684769</vt:i4>
      </vt:variant>
      <vt:variant>
        <vt:i4>624</vt:i4>
      </vt:variant>
      <vt:variant>
        <vt:i4>0</vt:i4>
      </vt:variant>
      <vt:variant>
        <vt:i4>5</vt:i4>
      </vt:variant>
      <vt:variant>
        <vt:lpwstr/>
      </vt:variant>
      <vt:variant>
        <vt:lpwstr>AAAAAAAAAF</vt:lpwstr>
      </vt:variant>
      <vt:variant>
        <vt:i4>6422630</vt:i4>
      </vt:variant>
      <vt:variant>
        <vt:i4>621</vt:i4>
      </vt:variant>
      <vt:variant>
        <vt:i4>0</vt:i4>
      </vt:variant>
      <vt:variant>
        <vt:i4>5</vt:i4>
      </vt:variant>
      <vt:variant>
        <vt:lpwstr/>
      </vt:variant>
      <vt:variant>
        <vt:lpwstr>AAAAAAAAFB</vt:lpwstr>
      </vt:variant>
      <vt:variant>
        <vt:i4>7995493</vt:i4>
      </vt:variant>
      <vt:variant>
        <vt:i4>618</vt:i4>
      </vt:variant>
      <vt:variant>
        <vt:i4>0</vt:i4>
      </vt:variant>
      <vt:variant>
        <vt:i4>5</vt:i4>
      </vt:variant>
      <vt:variant>
        <vt:lpwstr/>
      </vt:variant>
      <vt:variant>
        <vt:lpwstr>AAAAAAAAEZ</vt:lpwstr>
      </vt:variant>
      <vt:variant>
        <vt:i4>6684769</vt:i4>
      </vt:variant>
      <vt:variant>
        <vt:i4>615</vt:i4>
      </vt:variant>
      <vt:variant>
        <vt:i4>0</vt:i4>
      </vt:variant>
      <vt:variant>
        <vt:i4>5</vt:i4>
      </vt:variant>
      <vt:variant>
        <vt:lpwstr/>
      </vt:variant>
      <vt:variant>
        <vt:lpwstr>AAAAAAAAAF</vt:lpwstr>
      </vt:variant>
      <vt:variant>
        <vt:i4>6684769</vt:i4>
      </vt:variant>
      <vt:variant>
        <vt:i4>612</vt:i4>
      </vt:variant>
      <vt:variant>
        <vt:i4>0</vt:i4>
      </vt:variant>
      <vt:variant>
        <vt:i4>5</vt:i4>
      </vt:variant>
      <vt:variant>
        <vt:lpwstr/>
      </vt:variant>
      <vt:variant>
        <vt:lpwstr>AAAAAAAAAF</vt:lpwstr>
      </vt:variant>
      <vt:variant>
        <vt:i4>7929957</vt:i4>
      </vt:variant>
      <vt:variant>
        <vt:i4>609</vt:i4>
      </vt:variant>
      <vt:variant>
        <vt:i4>0</vt:i4>
      </vt:variant>
      <vt:variant>
        <vt:i4>5</vt:i4>
      </vt:variant>
      <vt:variant>
        <vt:lpwstr/>
      </vt:variant>
      <vt:variant>
        <vt:lpwstr>AAAAAAAAEY</vt:lpwstr>
      </vt:variant>
      <vt:variant>
        <vt:i4>7733349</vt:i4>
      </vt:variant>
      <vt:variant>
        <vt:i4>606</vt:i4>
      </vt:variant>
      <vt:variant>
        <vt:i4>0</vt:i4>
      </vt:variant>
      <vt:variant>
        <vt:i4>5</vt:i4>
      </vt:variant>
      <vt:variant>
        <vt:lpwstr/>
      </vt:variant>
      <vt:variant>
        <vt:lpwstr>AAAAAAAAEV</vt:lpwstr>
      </vt:variant>
      <vt:variant>
        <vt:i4>7340136</vt:i4>
      </vt:variant>
      <vt:variant>
        <vt:i4>603</vt:i4>
      </vt:variant>
      <vt:variant>
        <vt:i4>0</vt:i4>
      </vt:variant>
      <vt:variant>
        <vt:i4>5</vt:i4>
      </vt:variant>
      <vt:variant>
        <vt:lpwstr/>
      </vt:variant>
      <vt:variant>
        <vt:lpwstr>TMinus</vt:lpwstr>
      </vt:variant>
      <vt:variant>
        <vt:i4>6619259</vt:i4>
      </vt:variant>
      <vt:variant>
        <vt:i4>600</vt:i4>
      </vt:variant>
      <vt:variant>
        <vt:i4>0</vt:i4>
      </vt:variant>
      <vt:variant>
        <vt:i4>5</vt:i4>
      </vt:variant>
      <vt:variant>
        <vt:lpwstr/>
      </vt:variant>
      <vt:variant>
        <vt:lpwstr>TArrayOrBitRef</vt:lpwstr>
      </vt:variant>
      <vt:variant>
        <vt:i4>7864439</vt:i4>
      </vt:variant>
      <vt:variant>
        <vt:i4>597</vt:i4>
      </vt:variant>
      <vt:variant>
        <vt:i4>0</vt:i4>
      </vt:variant>
      <vt:variant>
        <vt:i4>5</vt:i4>
      </vt:variant>
      <vt:variant>
        <vt:lpwstr/>
      </vt:variant>
      <vt:variant>
        <vt:lpwstr>TPredefinedType</vt:lpwstr>
      </vt:variant>
      <vt:variant>
        <vt:i4>7274604</vt:i4>
      </vt:variant>
      <vt:variant>
        <vt:i4>594</vt:i4>
      </vt:variant>
      <vt:variant>
        <vt:i4>0</vt:i4>
      </vt:variant>
      <vt:variant>
        <vt:i4>5</vt:i4>
      </vt:variant>
      <vt:variant>
        <vt:lpwstr/>
      </vt:variant>
      <vt:variant>
        <vt:lpwstr>TTypeActualParList</vt:lpwstr>
      </vt:variant>
      <vt:variant>
        <vt:i4>7274604</vt:i4>
      </vt:variant>
      <vt:variant>
        <vt:i4>591</vt:i4>
      </vt:variant>
      <vt:variant>
        <vt:i4>0</vt:i4>
      </vt:variant>
      <vt:variant>
        <vt:i4>5</vt:i4>
      </vt:variant>
      <vt:variant>
        <vt:lpwstr/>
      </vt:variant>
      <vt:variant>
        <vt:lpwstr>TActualTypeParList</vt:lpwstr>
      </vt:variant>
      <vt:variant>
        <vt:i4>8061054</vt:i4>
      </vt:variant>
      <vt:variant>
        <vt:i4>588</vt:i4>
      </vt:variant>
      <vt:variant>
        <vt:i4>0</vt:i4>
      </vt:variant>
      <vt:variant>
        <vt:i4>5</vt:i4>
      </vt:variant>
      <vt:variant>
        <vt:lpwstr/>
      </vt:variant>
      <vt:variant>
        <vt:lpwstr>TIdentifier</vt:lpwstr>
      </vt:variant>
      <vt:variant>
        <vt:i4>1048603</vt:i4>
      </vt:variant>
      <vt:variant>
        <vt:i4>585</vt:i4>
      </vt:variant>
      <vt:variant>
        <vt:i4>0</vt:i4>
      </vt:variant>
      <vt:variant>
        <vt:i4>5</vt:i4>
      </vt:variant>
      <vt:variant>
        <vt:lpwstr/>
      </vt:variant>
      <vt:variant>
        <vt:lpwstr>TDot</vt:lpwstr>
      </vt:variant>
      <vt:variant>
        <vt:i4>8061028</vt:i4>
      </vt:variant>
      <vt:variant>
        <vt:i4>582</vt:i4>
      </vt:variant>
      <vt:variant>
        <vt:i4>0</vt:i4>
      </vt:variant>
      <vt:variant>
        <vt:i4>5</vt:i4>
      </vt:variant>
      <vt:variant>
        <vt:lpwstr/>
      </vt:variant>
      <vt:variant>
        <vt:lpwstr>TExtendedFieldReference</vt:lpwstr>
      </vt:variant>
      <vt:variant>
        <vt:i4>7274604</vt:i4>
      </vt:variant>
      <vt:variant>
        <vt:i4>579</vt:i4>
      </vt:variant>
      <vt:variant>
        <vt:i4>0</vt:i4>
      </vt:variant>
      <vt:variant>
        <vt:i4>5</vt:i4>
      </vt:variant>
      <vt:variant>
        <vt:lpwstr/>
      </vt:variant>
      <vt:variant>
        <vt:lpwstr>TTypeActualParList</vt:lpwstr>
      </vt:variant>
      <vt:variant>
        <vt:i4>6881390</vt:i4>
      </vt:variant>
      <vt:variant>
        <vt:i4>576</vt:i4>
      </vt:variant>
      <vt:variant>
        <vt:i4>0</vt:i4>
      </vt:variant>
      <vt:variant>
        <vt:i4>5</vt:i4>
      </vt:variant>
      <vt:variant>
        <vt:lpwstr/>
      </vt:variant>
      <vt:variant>
        <vt:lpwstr>TTypeReference</vt:lpwstr>
      </vt:variant>
      <vt:variant>
        <vt:i4>1048603</vt:i4>
      </vt:variant>
      <vt:variant>
        <vt:i4>573</vt:i4>
      </vt:variant>
      <vt:variant>
        <vt:i4>0</vt:i4>
      </vt:variant>
      <vt:variant>
        <vt:i4>5</vt:i4>
      </vt:variant>
      <vt:variant>
        <vt:lpwstr/>
      </vt:variant>
      <vt:variant>
        <vt:lpwstr>TDot</vt:lpwstr>
      </vt:variant>
      <vt:variant>
        <vt:i4>6619241</vt:i4>
      </vt:variant>
      <vt:variant>
        <vt:i4>570</vt:i4>
      </vt:variant>
      <vt:variant>
        <vt:i4>0</vt:i4>
      </vt:variant>
      <vt:variant>
        <vt:i4>5</vt:i4>
      </vt:variant>
      <vt:variant>
        <vt:lpwstr/>
      </vt:variant>
      <vt:variant>
        <vt:lpwstr>TGlobalModuleId</vt:lpwstr>
      </vt:variant>
      <vt:variant>
        <vt:i4>7864417</vt:i4>
      </vt:variant>
      <vt:variant>
        <vt:i4>567</vt:i4>
      </vt:variant>
      <vt:variant>
        <vt:i4>0</vt:i4>
      </vt:variant>
      <vt:variant>
        <vt:i4>5</vt:i4>
      </vt:variant>
      <vt:variant>
        <vt:lpwstr/>
      </vt:variant>
      <vt:variant>
        <vt:lpwstr>TFunctionActualParList</vt:lpwstr>
      </vt:variant>
      <vt:variant>
        <vt:i4>7274604</vt:i4>
      </vt:variant>
      <vt:variant>
        <vt:i4>564</vt:i4>
      </vt:variant>
      <vt:variant>
        <vt:i4>0</vt:i4>
      </vt:variant>
      <vt:variant>
        <vt:i4>5</vt:i4>
      </vt:variant>
      <vt:variant>
        <vt:lpwstr/>
      </vt:variant>
      <vt:variant>
        <vt:lpwstr>TActualTypeParList</vt:lpwstr>
      </vt:variant>
      <vt:variant>
        <vt:i4>6357091</vt:i4>
      </vt:variant>
      <vt:variant>
        <vt:i4>561</vt:i4>
      </vt:variant>
      <vt:variant>
        <vt:i4>0</vt:i4>
      </vt:variant>
      <vt:variant>
        <vt:i4>5</vt:i4>
      </vt:variant>
      <vt:variant>
        <vt:lpwstr/>
      </vt:variant>
      <vt:variant>
        <vt:lpwstr>TExtendedIdentifier</vt:lpwstr>
      </vt:variant>
      <vt:variant>
        <vt:i4>851987</vt:i4>
      </vt:variant>
      <vt:variant>
        <vt:i4>558</vt:i4>
      </vt:variant>
      <vt:variant>
        <vt:i4>0</vt:i4>
      </vt:variant>
      <vt:variant>
        <vt:i4>5</vt:i4>
      </vt:variant>
      <vt:variant>
        <vt:lpwstr/>
      </vt:variant>
      <vt:variant>
        <vt:lpwstr>TAltGuardList</vt:lpwstr>
      </vt:variant>
      <vt:variant>
        <vt:i4>23</vt:i4>
      </vt:variant>
      <vt:variant>
        <vt:i4>555</vt:i4>
      </vt:variant>
      <vt:variant>
        <vt:i4>0</vt:i4>
      </vt:variant>
      <vt:variant>
        <vt:i4>5</vt:i4>
      </vt:variant>
      <vt:variant>
        <vt:lpwstr/>
      </vt:variant>
      <vt:variant>
        <vt:lpwstr>TAltstepLocalDefList</vt:lpwstr>
      </vt:variant>
      <vt:variant>
        <vt:i4>6619244</vt:i4>
      </vt:variant>
      <vt:variant>
        <vt:i4>552</vt:i4>
      </vt:variant>
      <vt:variant>
        <vt:i4>0</vt:i4>
      </vt:variant>
      <vt:variant>
        <vt:i4>5</vt:i4>
      </vt:variant>
      <vt:variant>
        <vt:lpwstr/>
      </vt:variant>
      <vt:variant>
        <vt:lpwstr>TRunsOnSpec</vt:lpwstr>
      </vt:variant>
      <vt:variant>
        <vt:i4>7929973</vt:i4>
      </vt:variant>
      <vt:variant>
        <vt:i4>549</vt:i4>
      </vt:variant>
      <vt:variant>
        <vt:i4>0</vt:i4>
      </vt:variant>
      <vt:variant>
        <vt:i4>5</vt:i4>
      </vt:variant>
      <vt:variant>
        <vt:lpwstr/>
      </vt:variant>
      <vt:variant>
        <vt:lpwstr>TFunctionFormalParList</vt:lpwstr>
      </vt:variant>
      <vt:variant>
        <vt:i4>7209080</vt:i4>
      </vt:variant>
      <vt:variant>
        <vt:i4>546</vt:i4>
      </vt:variant>
      <vt:variant>
        <vt:i4>0</vt:i4>
      </vt:variant>
      <vt:variant>
        <vt:i4>5</vt:i4>
      </vt:variant>
      <vt:variant>
        <vt:lpwstr/>
      </vt:variant>
      <vt:variant>
        <vt:lpwstr>TFormalTypeParList</vt:lpwstr>
      </vt:variant>
      <vt:variant>
        <vt:i4>8061054</vt:i4>
      </vt:variant>
      <vt:variant>
        <vt:i4>543</vt:i4>
      </vt:variant>
      <vt:variant>
        <vt:i4>0</vt:i4>
      </vt:variant>
      <vt:variant>
        <vt:i4>5</vt:i4>
      </vt:variant>
      <vt:variant>
        <vt:lpwstr/>
      </vt:variant>
      <vt:variant>
        <vt:lpwstr>TIdentifier</vt:lpwstr>
      </vt:variant>
      <vt:variant>
        <vt:i4>7405683</vt:i4>
      </vt:variant>
      <vt:variant>
        <vt:i4>540</vt:i4>
      </vt:variant>
      <vt:variant>
        <vt:i4>0</vt:i4>
      </vt:variant>
      <vt:variant>
        <vt:i4>5</vt:i4>
      </vt:variant>
      <vt:variant>
        <vt:lpwstr/>
      </vt:variant>
      <vt:variant>
        <vt:lpwstr>TAltstepKeyword</vt:lpwstr>
      </vt:variant>
      <vt:variant>
        <vt:i4>1900559</vt:i4>
      </vt:variant>
      <vt:variant>
        <vt:i4>537</vt:i4>
      </vt:variant>
      <vt:variant>
        <vt:i4>0</vt:i4>
      </vt:variant>
      <vt:variant>
        <vt:i4>5</vt:i4>
      </vt:variant>
      <vt:variant>
        <vt:lpwstr/>
      </vt:variant>
      <vt:variant>
        <vt:lpwstr>TSingleExpression</vt:lpwstr>
      </vt:variant>
      <vt:variant>
        <vt:i4>7340136</vt:i4>
      </vt:variant>
      <vt:variant>
        <vt:i4>534</vt:i4>
      </vt:variant>
      <vt:variant>
        <vt:i4>0</vt:i4>
      </vt:variant>
      <vt:variant>
        <vt:i4>5</vt:i4>
      </vt:variant>
      <vt:variant>
        <vt:lpwstr/>
      </vt:variant>
      <vt:variant>
        <vt:lpwstr>TMinus</vt:lpwstr>
      </vt:variant>
      <vt:variant>
        <vt:i4>7077988</vt:i4>
      </vt:variant>
      <vt:variant>
        <vt:i4>531</vt:i4>
      </vt:variant>
      <vt:variant>
        <vt:i4>0</vt:i4>
      </vt:variant>
      <vt:variant>
        <vt:i4>5</vt:i4>
      </vt:variant>
      <vt:variant>
        <vt:lpwstr/>
      </vt:variant>
      <vt:variant>
        <vt:lpwstr>TExpression</vt:lpwstr>
      </vt:variant>
      <vt:variant>
        <vt:i4>8126565</vt:i4>
      </vt:variant>
      <vt:variant>
        <vt:i4>528</vt:i4>
      </vt:variant>
      <vt:variant>
        <vt:i4>0</vt:i4>
      </vt:variant>
      <vt:variant>
        <vt:i4>5</vt:i4>
      </vt:variant>
      <vt:variant>
        <vt:lpwstr/>
      </vt:variant>
      <vt:variant>
        <vt:lpwstr>TTestcaseActualParList</vt:lpwstr>
      </vt:variant>
      <vt:variant>
        <vt:i4>7274604</vt:i4>
      </vt:variant>
      <vt:variant>
        <vt:i4>525</vt:i4>
      </vt:variant>
      <vt:variant>
        <vt:i4>0</vt:i4>
      </vt:variant>
      <vt:variant>
        <vt:i4>5</vt:i4>
      </vt:variant>
      <vt:variant>
        <vt:lpwstr/>
      </vt:variant>
      <vt:variant>
        <vt:lpwstr>TActualTypeParList</vt:lpwstr>
      </vt:variant>
      <vt:variant>
        <vt:i4>6357091</vt:i4>
      </vt:variant>
      <vt:variant>
        <vt:i4>522</vt:i4>
      </vt:variant>
      <vt:variant>
        <vt:i4>0</vt:i4>
      </vt:variant>
      <vt:variant>
        <vt:i4>5</vt:i4>
      </vt:variant>
      <vt:variant>
        <vt:lpwstr/>
      </vt:variant>
      <vt:variant>
        <vt:lpwstr>TExtendedIdentifier</vt:lpwstr>
      </vt:variant>
      <vt:variant>
        <vt:i4>7340134</vt:i4>
      </vt:variant>
      <vt:variant>
        <vt:i4>519</vt:i4>
      </vt:variant>
      <vt:variant>
        <vt:i4>0</vt:i4>
      </vt:variant>
      <vt:variant>
        <vt:i4>5</vt:i4>
      </vt:variant>
      <vt:variant>
        <vt:lpwstr/>
      </vt:variant>
      <vt:variant>
        <vt:lpwstr>TExecuteKeyword</vt:lpwstr>
      </vt:variant>
      <vt:variant>
        <vt:i4>6881402</vt:i4>
      </vt:variant>
      <vt:variant>
        <vt:i4>516</vt:i4>
      </vt:variant>
      <vt:variant>
        <vt:i4>0</vt:i4>
      </vt:variant>
      <vt:variant>
        <vt:i4>5</vt:i4>
      </vt:variant>
      <vt:variant>
        <vt:lpwstr/>
      </vt:variant>
      <vt:variant>
        <vt:lpwstr>TStatementBlock</vt:lpwstr>
      </vt:variant>
      <vt:variant>
        <vt:i4>7471210</vt:i4>
      </vt:variant>
      <vt:variant>
        <vt:i4>513</vt:i4>
      </vt:variant>
      <vt:variant>
        <vt:i4>0</vt:i4>
      </vt:variant>
      <vt:variant>
        <vt:i4>5</vt:i4>
      </vt:variant>
      <vt:variant>
        <vt:lpwstr/>
      </vt:variant>
      <vt:variant>
        <vt:lpwstr>TConfigSpec</vt:lpwstr>
      </vt:variant>
      <vt:variant>
        <vt:i4>65565</vt:i4>
      </vt:variant>
      <vt:variant>
        <vt:i4>510</vt:i4>
      </vt:variant>
      <vt:variant>
        <vt:i4>0</vt:i4>
      </vt:variant>
      <vt:variant>
        <vt:i4>5</vt:i4>
      </vt:variant>
      <vt:variant>
        <vt:lpwstr/>
      </vt:variant>
      <vt:variant>
        <vt:lpwstr>TTemplateOrValueFormalParList</vt:lpwstr>
      </vt:variant>
      <vt:variant>
        <vt:i4>7209080</vt:i4>
      </vt:variant>
      <vt:variant>
        <vt:i4>507</vt:i4>
      </vt:variant>
      <vt:variant>
        <vt:i4>0</vt:i4>
      </vt:variant>
      <vt:variant>
        <vt:i4>5</vt:i4>
      </vt:variant>
      <vt:variant>
        <vt:lpwstr/>
      </vt:variant>
      <vt:variant>
        <vt:lpwstr>TFormalTypeParList</vt:lpwstr>
      </vt:variant>
      <vt:variant>
        <vt:i4>8061054</vt:i4>
      </vt:variant>
      <vt:variant>
        <vt:i4>504</vt:i4>
      </vt:variant>
      <vt:variant>
        <vt:i4>0</vt:i4>
      </vt:variant>
      <vt:variant>
        <vt:i4>5</vt:i4>
      </vt:variant>
      <vt:variant>
        <vt:lpwstr/>
      </vt:variant>
      <vt:variant>
        <vt:lpwstr>TIdentifier</vt:lpwstr>
      </vt:variant>
      <vt:variant>
        <vt:i4>917505</vt:i4>
      </vt:variant>
      <vt:variant>
        <vt:i4>501</vt:i4>
      </vt:variant>
      <vt:variant>
        <vt:i4>0</vt:i4>
      </vt:variant>
      <vt:variant>
        <vt:i4>5</vt:i4>
      </vt:variant>
      <vt:variant>
        <vt:lpwstr/>
      </vt:variant>
      <vt:variant>
        <vt:lpwstr>TTestcaseKeyword</vt:lpwstr>
      </vt:variant>
      <vt:variant>
        <vt:i4>7274604</vt:i4>
      </vt:variant>
      <vt:variant>
        <vt:i4>498</vt:i4>
      </vt:variant>
      <vt:variant>
        <vt:i4>0</vt:i4>
      </vt:variant>
      <vt:variant>
        <vt:i4>5</vt:i4>
      </vt:variant>
      <vt:variant>
        <vt:lpwstr/>
      </vt:variant>
      <vt:variant>
        <vt:lpwstr>TActualTypeParList</vt:lpwstr>
      </vt:variant>
      <vt:variant>
        <vt:i4>6357091</vt:i4>
      </vt:variant>
      <vt:variant>
        <vt:i4>495</vt:i4>
      </vt:variant>
      <vt:variant>
        <vt:i4>0</vt:i4>
      </vt:variant>
      <vt:variant>
        <vt:i4>5</vt:i4>
      </vt:variant>
      <vt:variant>
        <vt:lpwstr/>
      </vt:variant>
      <vt:variant>
        <vt:lpwstr>TExtendedIdentifier</vt:lpwstr>
      </vt:variant>
      <vt:variant>
        <vt:i4>6422628</vt:i4>
      </vt:variant>
      <vt:variant>
        <vt:i4>492</vt:i4>
      </vt:variant>
      <vt:variant>
        <vt:i4>0</vt:i4>
      </vt:variant>
      <vt:variant>
        <vt:i4>5</vt:i4>
      </vt:variant>
      <vt:variant>
        <vt:lpwstr/>
      </vt:variant>
      <vt:variant>
        <vt:lpwstr>TExceptionSpec</vt:lpwstr>
      </vt:variant>
      <vt:variant>
        <vt:i4>6815849</vt:i4>
      </vt:variant>
      <vt:variant>
        <vt:i4>489</vt:i4>
      </vt:variant>
      <vt:variant>
        <vt:i4>0</vt:i4>
      </vt:variant>
      <vt:variant>
        <vt:i4>5</vt:i4>
      </vt:variant>
      <vt:variant>
        <vt:lpwstr/>
      </vt:variant>
      <vt:variant>
        <vt:lpwstr>TNoBlockKeyword</vt:lpwstr>
      </vt:variant>
      <vt:variant>
        <vt:i4>7340147</vt:i4>
      </vt:variant>
      <vt:variant>
        <vt:i4>486</vt:i4>
      </vt:variant>
      <vt:variant>
        <vt:i4>0</vt:i4>
      </vt:variant>
      <vt:variant>
        <vt:i4>5</vt:i4>
      </vt:variant>
      <vt:variant>
        <vt:lpwstr/>
      </vt:variant>
      <vt:variant>
        <vt:lpwstr>TReturnType</vt:lpwstr>
      </vt:variant>
      <vt:variant>
        <vt:i4>7667819</vt:i4>
      </vt:variant>
      <vt:variant>
        <vt:i4>483</vt:i4>
      </vt:variant>
      <vt:variant>
        <vt:i4>0</vt:i4>
      </vt:variant>
      <vt:variant>
        <vt:i4>5</vt:i4>
      </vt:variant>
      <vt:variant>
        <vt:lpwstr/>
      </vt:variant>
      <vt:variant>
        <vt:lpwstr>TSignatureFormalParList</vt:lpwstr>
      </vt:variant>
      <vt:variant>
        <vt:i4>7209080</vt:i4>
      </vt:variant>
      <vt:variant>
        <vt:i4>480</vt:i4>
      </vt:variant>
      <vt:variant>
        <vt:i4>0</vt:i4>
      </vt:variant>
      <vt:variant>
        <vt:i4>5</vt:i4>
      </vt:variant>
      <vt:variant>
        <vt:lpwstr/>
      </vt:variant>
      <vt:variant>
        <vt:lpwstr>TFormalTypeParList</vt:lpwstr>
      </vt:variant>
      <vt:variant>
        <vt:i4>8061054</vt:i4>
      </vt:variant>
      <vt:variant>
        <vt:i4>477</vt:i4>
      </vt:variant>
      <vt:variant>
        <vt:i4>0</vt:i4>
      </vt:variant>
      <vt:variant>
        <vt:i4>5</vt:i4>
      </vt:variant>
      <vt:variant>
        <vt:lpwstr/>
      </vt:variant>
      <vt:variant>
        <vt:lpwstr>TIdentifier</vt:lpwstr>
      </vt:variant>
      <vt:variant>
        <vt:i4>327688</vt:i4>
      </vt:variant>
      <vt:variant>
        <vt:i4>474</vt:i4>
      </vt:variant>
      <vt:variant>
        <vt:i4>0</vt:i4>
      </vt:variant>
      <vt:variant>
        <vt:i4>5</vt:i4>
      </vt:variant>
      <vt:variant>
        <vt:lpwstr/>
      </vt:variant>
      <vt:variant>
        <vt:lpwstr>TSignatureKeyword</vt:lpwstr>
      </vt:variant>
      <vt:variant>
        <vt:i4>7864417</vt:i4>
      </vt:variant>
      <vt:variant>
        <vt:i4>471</vt:i4>
      </vt:variant>
      <vt:variant>
        <vt:i4>0</vt:i4>
      </vt:variant>
      <vt:variant>
        <vt:i4>5</vt:i4>
      </vt:variant>
      <vt:variant>
        <vt:lpwstr/>
      </vt:variant>
      <vt:variant>
        <vt:lpwstr>TFunctionActualParList</vt:lpwstr>
      </vt:variant>
      <vt:variant>
        <vt:i4>7274604</vt:i4>
      </vt:variant>
      <vt:variant>
        <vt:i4>468</vt:i4>
      </vt:variant>
      <vt:variant>
        <vt:i4>0</vt:i4>
      </vt:variant>
      <vt:variant>
        <vt:i4>5</vt:i4>
      </vt:variant>
      <vt:variant>
        <vt:lpwstr/>
      </vt:variant>
      <vt:variant>
        <vt:lpwstr>TActualTypeParList</vt:lpwstr>
      </vt:variant>
      <vt:variant>
        <vt:i4>458752</vt:i4>
      </vt:variant>
      <vt:variant>
        <vt:i4>465</vt:i4>
      </vt:variant>
      <vt:variant>
        <vt:i4>0</vt:i4>
      </vt:variant>
      <vt:variant>
        <vt:i4>5</vt:i4>
      </vt:variant>
      <vt:variant>
        <vt:lpwstr/>
      </vt:variant>
      <vt:variant>
        <vt:lpwstr>TFunctionRef</vt:lpwstr>
      </vt:variant>
      <vt:variant>
        <vt:i4>6881402</vt:i4>
      </vt:variant>
      <vt:variant>
        <vt:i4>462</vt:i4>
      </vt:variant>
      <vt:variant>
        <vt:i4>0</vt:i4>
      </vt:variant>
      <vt:variant>
        <vt:i4>5</vt:i4>
      </vt:variant>
      <vt:variant>
        <vt:lpwstr/>
      </vt:variant>
      <vt:variant>
        <vt:lpwstr>TStatementBlock</vt:lpwstr>
      </vt:variant>
      <vt:variant>
        <vt:i4>7340147</vt:i4>
      </vt:variant>
      <vt:variant>
        <vt:i4>459</vt:i4>
      </vt:variant>
      <vt:variant>
        <vt:i4>0</vt:i4>
      </vt:variant>
      <vt:variant>
        <vt:i4>5</vt:i4>
      </vt:variant>
      <vt:variant>
        <vt:lpwstr/>
      </vt:variant>
      <vt:variant>
        <vt:lpwstr>TReturnType</vt:lpwstr>
      </vt:variant>
      <vt:variant>
        <vt:i4>6619244</vt:i4>
      </vt:variant>
      <vt:variant>
        <vt:i4>456</vt:i4>
      </vt:variant>
      <vt:variant>
        <vt:i4>0</vt:i4>
      </vt:variant>
      <vt:variant>
        <vt:i4>5</vt:i4>
      </vt:variant>
      <vt:variant>
        <vt:lpwstr/>
      </vt:variant>
      <vt:variant>
        <vt:lpwstr>TRunsOnSpec</vt:lpwstr>
      </vt:variant>
      <vt:variant>
        <vt:i4>7929973</vt:i4>
      </vt:variant>
      <vt:variant>
        <vt:i4>453</vt:i4>
      </vt:variant>
      <vt:variant>
        <vt:i4>0</vt:i4>
      </vt:variant>
      <vt:variant>
        <vt:i4>5</vt:i4>
      </vt:variant>
      <vt:variant>
        <vt:lpwstr/>
      </vt:variant>
      <vt:variant>
        <vt:lpwstr>TFunctionFormalParList</vt:lpwstr>
      </vt:variant>
      <vt:variant>
        <vt:i4>7209080</vt:i4>
      </vt:variant>
      <vt:variant>
        <vt:i4>450</vt:i4>
      </vt:variant>
      <vt:variant>
        <vt:i4>0</vt:i4>
      </vt:variant>
      <vt:variant>
        <vt:i4>5</vt:i4>
      </vt:variant>
      <vt:variant>
        <vt:lpwstr/>
      </vt:variant>
      <vt:variant>
        <vt:lpwstr>TFormalTypeParList</vt:lpwstr>
      </vt:variant>
      <vt:variant>
        <vt:i4>8061054</vt:i4>
      </vt:variant>
      <vt:variant>
        <vt:i4>447</vt:i4>
      </vt:variant>
      <vt:variant>
        <vt:i4>0</vt:i4>
      </vt:variant>
      <vt:variant>
        <vt:i4>5</vt:i4>
      </vt:variant>
      <vt:variant>
        <vt:lpwstr/>
      </vt:variant>
      <vt:variant>
        <vt:lpwstr>TIdentifier</vt:lpwstr>
      </vt:variant>
      <vt:variant>
        <vt:i4>655365</vt:i4>
      </vt:variant>
      <vt:variant>
        <vt:i4>444</vt:i4>
      </vt:variant>
      <vt:variant>
        <vt:i4>0</vt:i4>
      </vt:variant>
      <vt:variant>
        <vt:i4>5</vt:i4>
      </vt:variant>
      <vt:variant>
        <vt:lpwstr/>
      </vt:variant>
      <vt:variant>
        <vt:lpwstr>TFunctionKeyword</vt:lpwstr>
      </vt:variant>
      <vt:variant>
        <vt:i4>8061054</vt:i4>
      </vt:variant>
      <vt:variant>
        <vt:i4>441</vt:i4>
      </vt:variant>
      <vt:variant>
        <vt:i4>0</vt:i4>
      </vt:variant>
      <vt:variant>
        <vt:i4>5</vt:i4>
      </vt:variant>
      <vt:variant>
        <vt:lpwstr/>
      </vt:variant>
      <vt:variant>
        <vt:lpwstr>TIdentifier</vt:lpwstr>
      </vt:variant>
      <vt:variant>
        <vt:i4>65565</vt:i4>
      </vt:variant>
      <vt:variant>
        <vt:i4>438</vt:i4>
      </vt:variant>
      <vt:variant>
        <vt:i4>0</vt:i4>
      </vt:variant>
      <vt:variant>
        <vt:i4>5</vt:i4>
      </vt:variant>
      <vt:variant>
        <vt:lpwstr/>
      </vt:variant>
      <vt:variant>
        <vt:lpwstr>TTemplateOrValueFormalParList</vt:lpwstr>
      </vt:variant>
      <vt:variant>
        <vt:i4>7209080</vt:i4>
      </vt:variant>
      <vt:variant>
        <vt:i4>435</vt:i4>
      </vt:variant>
      <vt:variant>
        <vt:i4>0</vt:i4>
      </vt:variant>
      <vt:variant>
        <vt:i4>5</vt:i4>
      </vt:variant>
      <vt:variant>
        <vt:lpwstr/>
      </vt:variant>
      <vt:variant>
        <vt:lpwstr>TFormalTypeParList</vt:lpwstr>
      </vt:variant>
      <vt:variant>
        <vt:i4>8061054</vt:i4>
      </vt:variant>
      <vt:variant>
        <vt:i4>432</vt:i4>
      </vt:variant>
      <vt:variant>
        <vt:i4>0</vt:i4>
      </vt:variant>
      <vt:variant>
        <vt:i4>5</vt:i4>
      </vt:variant>
      <vt:variant>
        <vt:lpwstr/>
      </vt:variant>
      <vt:variant>
        <vt:lpwstr>TIdentifier</vt:lpwstr>
      </vt:variant>
      <vt:variant>
        <vt:i4>6619253</vt:i4>
      </vt:variant>
      <vt:variant>
        <vt:i4>429</vt:i4>
      </vt:variant>
      <vt:variant>
        <vt:i4>0</vt:i4>
      </vt:variant>
      <vt:variant>
        <vt:i4>5</vt:i4>
      </vt:variant>
      <vt:variant>
        <vt:lpwstr/>
      </vt:variant>
      <vt:variant>
        <vt:lpwstr>TSignature</vt:lpwstr>
      </vt:variant>
      <vt:variant>
        <vt:i4>262157</vt:i4>
      </vt:variant>
      <vt:variant>
        <vt:i4>426</vt:i4>
      </vt:variant>
      <vt:variant>
        <vt:i4>0</vt:i4>
      </vt:variant>
      <vt:variant>
        <vt:i4>5</vt:i4>
      </vt:variant>
      <vt:variant>
        <vt:lpwstr/>
      </vt:variant>
      <vt:variant>
        <vt:lpwstr>TType</vt:lpwstr>
      </vt:variant>
      <vt:variant>
        <vt:i4>1245184</vt:i4>
      </vt:variant>
      <vt:variant>
        <vt:i4>423</vt:i4>
      </vt:variant>
      <vt:variant>
        <vt:i4>0</vt:i4>
      </vt:variant>
      <vt:variant>
        <vt:i4>5</vt:i4>
      </vt:variant>
      <vt:variant>
        <vt:lpwstr/>
      </vt:variant>
      <vt:variant>
        <vt:lpwstr>TPortElement</vt:lpwstr>
      </vt:variant>
      <vt:variant>
        <vt:i4>1245184</vt:i4>
      </vt:variant>
      <vt:variant>
        <vt:i4>420</vt:i4>
      </vt:variant>
      <vt:variant>
        <vt:i4>0</vt:i4>
      </vt:variant>
      <vt:variant>
        <vt:i4>5</vt:i4>
      </vt:variant>
      <vt:variant>
        <vt:lpwstr/>
      </vt:variant>
      <vt:variant>
        <vt:lpwstr>TPortElement</vt:lpwstr>
      </vt:variant>
      <vt:variant>
        <vt:i4>7274604</vt:i4>
      </vt:variant>
      <vt:variant>
        <vt:i4>417</vt:i4>
      </vt:variant>
      <vt:variant>
        <vt:i4>0</vt:i4>
      </vt:variant>
      <vt:variant>
        <vt:i4>5</vt:i4>
      </vt:variant>
      <vt:variant>
        <vt:lpwstr/>
      </vt:variant>
      <vt:variant>
        <vt:lpwstr>TActualTypeParList</vt:lpwstr>
      </vt:variant>
      <vt:variant>
        <vt:i4>6357091</vt:i4>
      </vt:variant>
      <vt:variant>
        <vt:i4>414</vt:i4>
      </vt:variant>
      <vt:variant>
        <vt:i4>0</vt:i4>
      </vt:variant>
      <vt:variant>
        <vt:i4>5</vt:i4>
      </vt:variant>
      <vt:variant>
        <vt:lpwstr/>
      </vt:variant>
      <vt:variant>
        <vt:lpwstr>TExtendedIdentifier</vt:lpwstr>
      </vt:variant>
      <vt:variant>
        <vt:i4>1769487</vt:i4>
      </vt:variant>
      <vt:variant>
        <vt:i4>411</vt:i4>
      </vt:variant>
      <vt:variant>
        <vt:i4>0</vt:i4>
      </vt:variant>
      <vt:variant>
        <vt:i4>5</vt:i4>
      </vt:variant>
      <vt:variant>
        <vt:lpwstr/>
      </vt:variant>
      <vt:variant>
        <vt:lpwstr>TPortKeyword</vt:lpwstr>
      </vt:variant>
      <vt:variant>
        <vt:i4>7274604</vt:i4>
      </vt:variant>
      <vt:variant>
        <vt:i4>408</vt:i4>
      </vt:variant>
      <vt:variant>
        <vt:i4>0</vt:i4>
      </vt:variant>
      <vt:variant>
        <vt:i4>5</vt:i4>
      </vt:variant>
      <vt:variant>
        <vt:lpwstr/>
      </vt:variant>
      <vt:variant>
        <vt:lpwstr>TActualTypeParList</vt:lpwstr>
      </vt:variant>
      <vt:variant>
        <vt:i4>6357091</vt:i4>
      </vt:variant>
      <vt:variant>
        <vt:i4>405</vt:i4>
      </vt:variant>
      <vt:variant>
        <vt:i4>0</vt:i4>
      </vt:variant>
      <vt:variant>
        <vt:i4>5</vt:i4>
      </vt:variant>
      <vt:variant>
        <vt:lpwstr/>
      </vt:variant>
      <vt:variant>
        <vt:lpwstr>TExtendedIdentifier</vt:lpwstr>
      </vt:variant>
      <vt:variant>
        <vt:i4>655360</vt:i4>
      </vt:variant>
      <vt:variant>
        <vt:i4>402</vt:i4>
      </vt:variant>
      <vt:variant>
        <vt:i4>0</vt:i4>
      </vt:variant>
      <vt:variant>
        <vt:i4>5</vt:i4>
      </vt:variant>
      <vt:variant>
        <vt:lpwstr/>
      </vt:variant>
      <vt:variant>
        <vt:lpwstr>TComponentDefList</vt:lpwstr>
      </vt:variant>
      <vt:variant>
        <vt:i4>7077999</vt:i4>
      </vt:variant>
      <vt:variant>
        <vt:i4>399</vt:i4>
      </vt:variant>
      <vt:variant>
        <vt:i4>0</vt:i4>
      </vt:variant>
      <vt:variant>
        <vt:i4>5</vt:i4>
      </vt:variant>
      <vt:variant>
        <vt:lpwstr/>
      </vt:variant>
      <vt:variant>
        <vt:lpwstr>TComponentType</vt:lpwstr>
      </vt:variant>
      <vt:variant>
        <vt:i4>7077999</vt:i4>
      </vt:variant>
      <vt:variant>
        <vt:i4>396</vt:i4>
      </vt:variant>
      <vt:variant>
        <vt:i4>0</vt:i4>
      </vt:variant>
      <vt:variant>
        <vt:i4>5</vt:i4>
      </vt:variant>
      <vt:variant>
        <vt:lpwstr/>
      </vt:variant>
      <vt:variant>
        <vt:lpwstr>TComponentType</vt:lpwstr>
      </vt:variant>
      <vt:variant>
        <vt:i4>7078000</vt:i4>
      </vt:variant>
      <vt:variant>
        <vt:i4>393</vt:i4>
      </vt:variant>
      <vt:variant>
        <vt:i4>0</vt:i4>
      </vt:variant>
      <vt:variant>
        <vt:i4>5</vt:i4>
      </vt:variant>
      <vt:variant>
        <vt:lpwstr/>
      </vt:variant>
      <vt:variant>
        <vt:lpwstr>TExtendsKeyword</vt:lpwstr>
      </vt:variant>
      <vt:variant>
        <vt:i4>7340154</vt:i4>
      </vt:variant>
      <vt:variant>
        <vt:i4>390</vt:i4>
      </vt:variant>
      <vt:variant>
        <vt:i4>0</vt:i4>
      </vt:variant>
      <vt:variant>
        <vt:i4>5</vt:i4>
      </vt:variant>
      <vt:variant>
        <vt:lpwstr/>
      </vt:variant>
      <vt:variant>
        <vt:lpwstr>TStructDefFormalParList</vt:lpwstr>
      </vt:variant>
      <vt:variant>
        <vt:i4>7209080</vt:i4>
      </vt:variant>
      <vt:variant>
        <vt:i4>387</vt:i4>
      </vt:variant>
      <vt:variant>
        <vt:i4>0</vt:i4>
      </vt:variant>
      <vt:variant>
        <vt:i4>5</vt:i4>
      </vt:variant>
      <vt:variant>
        <vt:lpwstr/>
      </vt:variant>
      <vt:variant>
        <vt:lpwstr>TFormalTypeParList</vt:lpwstr>
      </vt:variant>
      <vt:variant>
        <vt:i4>8061054</vt:i4>
      </vt:variant>
      <vt:variant>
        <vt:i4>384</vt:i4>
      </vt:variant>
      <vt:variant>
        <vt:i4>0</vt:i4>
      </vt:variant>
      <vt:variant>
        <vt:i4>5</vt:i4>
      </vt:variant>
      <vt:variant>
        <vt:lpwstr/>
      </vt:variant>
      <vt:variant>
        <vt:lpwstr>TIdentifier</vt:lpwstr>
      </vt:variant>
      <vt:variant>
        <vt:i4>1048598</vt:i4>
      </vt:variant>
      <vt:variant>
        <vt:i4>381</vt:i4>
      </vt:variant>
      <vt:variant>
        <vt:i4>0</vt:i4>
      </vt:variant>
      <vt:variant>
        <vt:i4>5</vt:i4>
      </vt:variant>
      <vt:variant>
        <vt:lpwstr/>
      </vt:variant>
      <vt:variant>
        <vt:lpwstr>TComponentKeyword</vt:lpwstr>
      </vt:variant>
      <vt:variant>
        <vt:i4>6553718</vt:i4>
      </vt:variant>
      <vt:variant>
        <vt:i4>378</vt:i4>
      </vt:variant>
      <vt:variant>
        <vt:i4>0</vt:i4>
      </vt:variant>
      <vt:variant>
        <vt:i4>5</vt:i4>
      </vt:variant>
      <vt:variant>
        <vt:lpwstr/>
      </vt:variant>
      <vt:variant>
        <vt:lpwstr>TPortDefAttribs</vt:lpwstr>
      </vt:variant>
      <vt:variant>
        <vt:i4>7340154</vt:i4>
      </vt:variant>
      <vt:variant>
        <vt:i4>375</vt:i4>
      </vt:variant>
      <vt:variant>
        <vt:i4>0</vt:i4>
      </vt:variant>
      <vt:variant>
        <vt:i4>5</vt:i4>
      </vt:variant>
      <vt:variant>
        <vt:lpwstr/>
      </vt:variant>
      <vt:variant>
        <vt:lpwstr>TStructDefFormalParList</vt:lpwstr>
      </vt:variant>
      <vt:variant>
        <vt:i4>7209080</vt:i4>
      </vt:variant>
      <vt:variant>
        <vt:i4>372</vt:i4>
      </vt:variant>
      <vt:variant>
        <vt:i4>0</vt:i4>
      </vt:variant>
      <vt:variant>
        <vt:i4>5</vt:i4>
      </vt:variant>
      <vt:variant>
        <vt:lpwstr/>
      </vt:variant>
      <vt:variant>
        <vt:lpwstr>TFormalTypeParList</vt:lpwstr>
      </vt:variant>
      <vt:variant>
        <vt:i4>8061054</vt:i4>
      </vt:variant>
      <vt:variant>
        <vt:i4>369</vt:i4>
      </vt:variant>
      <vt:variant>
        <vt:i4>0</vt:i4>
      </vt:variant>
      <vt:variant>
        <vt:i4>5</vt:i4>
      </vt:variant>
      <vt:variant>
        <vt:lpwstr/>
      </vt:variant>
      <vt:variant>
        <vt:lpwstr>TIdentifier</vt:lpwstr>
      </vt:variant>
      <vt:variant>
        <vt:i4>1966099</vt:i4>
      </vt:variant>
      <vt:variant>
        <vt:i4>366</vt:i4>
      </vt:variant>
      <vt:variant>
        <vt:i4>0</vt:i4>
      </vt:variant>
      <vt:variant>
        <vt:i4>5</vt:i4>
      </vt:variant>
      <vt:variant>
        <vt:lpwstr/>
      </vt:variant>
      <vt:variant>
        <vt:lpwstr>TSubTypeSpec</vt:lpwstr>
      </vt:variant>
      <vt:variant>
        <vt:i4>983043</vt:i4>
      </vt:variant>
      <vt:variant>
        <vt:i4>363</vt:i4>
      </vt:variant>
      <vt:variant>
        <vt:i4>0</vt:i4>
      </vt:variant>
      <vt:variant>
        <vt:i4>5</vt:i4>
      </vt:variant>
      <vt:variant>
        <vt:lpwstr/>
      </vt:variant>
      <vt:variant>
        <vt:lpwstr>TArrayDef</vt:lpwstr>
      </vt:variant>
      <vt:variant>
        <vt:i4>7340154</vt:i4>
      </vt:variant>
      <vt:variant>
        <vt:i4>360</vt:i4>
      </vt:variant>
      <vt:variant>
        <vt:i4>0</vt:i4>
      </vt:variant>
      <vt:variant>
        <vt:i4>5</vt:i4>
      </vt:variant>
      <vt:variant>
        <vt:lpwstr/>
      </vt:variant>
      <vt:variant>
        <vt:lpwstr>TStructDefFormalParList</vt:lpwstr>
      </vt:variant>
      <vt:variant>
        <vt:i4>7209080</vt:i4>
      </vt:variant>
      <vt:variant>
        <vt:i4>357</vt:i4>
      </vt:variant>
      <vt:variant>
        <vt:i4>0</vt:i4>
      </vt:variant>
      <vt:variant>
        <vt:i4>5</vt:i4>
      </vt:variant>
      <vt:variant>
        <vt:lpwstr/>
      </vt:variant>
      <vt:variant>
        <vt:lpwstr>TFormalTypeParList</vt:lpwstr>
      </vt:variant>
      <vt:variant>
        <vt:i4>7536748</vt:i4>
      </vt:variant>
      <vt:variant>
        <vt:i4>354</vt:i4>
      </vt:variant>
      <vt:variant>
        <vt:i4>0</vt:i4>
      </vt:variant>
      <vt:variant>
        <vt:i4>5</vt:i4>
      </vt:variant>
      <vt:variant>
        <vt:lpwstr/>
      </vt:variant>
      <vt:variant>
        <vt:lpwstr>TAddressKeyword</vt:lpwstr>
      </vt:variant>
      <vt:variant>
        <vt:i4>8061054</vt:i4>
      </vt:variant>
      <vt:variant>
        <vt:i4>351</vt:i4>
      </vt:variant>
      <vt:variant>
        <vt:i4>0</vt:i4>
      </vt:variant>
      <vt:variant>
        <vt:i4>5</vt:i4>
      </vt:variant>
      <vt:variant>
        <vt:lpwstr/>
      </vt:variant>
      <vt:variant>
        <vt:lpwstr>TIdentifier</vt:lpwstr>
      </vt:variant>
      <vt:variant>
        <vt:i4>262157</vt:i4>
      </vt:variant>
      <vt:variant>
        <vt:i4>348</vt:i4>
      </vt:variant>
      <vt:variant>
        <vt:i4>0</vt:i4>
      </vt:variant>
      <vt:variant>
        <vt:i4>5</vt:i4>
      </vt:variant>
      <vt:variant>
        <vt:lpwstr/>
      </vt:variant>
      <vt:variant>
        <vt:lpwstr>TType</vt:lpwstr>
      </vt:variant>
      <vt:variant>
        <vt:i4>917505</vt:i4>
      </vt:variant>
      <vt:variant>
        <vt:i4>345</vt:i4>
      </vt:variant>
      <vt:variant>
        <vt:i4>0</vt:i4>
      </vt:variant>
      <vt:variant>
        <vt:i4>5</vt:i4>
      </vt:variant>
      <vt:variant>
        <vt:lpwstr/>
      </vt:variant>
      <vt:variant>
        <vt:lpwstr>TEnumerationList</vt:lpwstr>
      </vt:variant>
      <vt:variant>
        <vt:i4>7340154</vt:i4>
      </vt:variant>
      <vt:variant>
        <vt:i4>342</vt:i4>
      </vt:variant>
      <vt:variant>
        <vt:i4>0</vt:i4>
      </vt:variant>
      <vt:variant>
        <vt:i4>5</vt:i4>
      </vt:variant>
      <vt:variant>
        <vt:lpwstr/>
      </vt:variant>
      <vt:variant>
        <vt:lpwstr>TStructDefFormalParList</vt:lpwstr>
      </vt:variant>
      <vt:variant>
        <vt:i4>7536748</vt:i4>
      </vt:variant>
      <vt:variant>
        <vt:i4>339</vt:i4>
      </vt:variant>
      <vt:variant>
        <vt:i4>0</vt:i4>
      </vt:variant>
      <vt:variant>
        <vt:i4>5</vt:i4>
      </vt:variant>
      <vt:variant>
        <vt:lpwstr/>
      </vt:variant>
      <vt:variant>
        <vt:lpwstr>TAddressKeyword</vt:lpwstr>
      </vt:variant>
      <vt:variant>
        <vt:i4>8061054</vt:i4>
      </vt:variant>
      <vt:variant>
        <vt:i4>336</vt:i4>
      </vt:variant>
      <vt:variant>
        <vt:i4>0</vt:i4>
      </vt:variant>
      <vt:variant>
        <vt:i4>5</vt:i4>
      </vt:variant>
      <vt:variant>
        <vt:lpwstr/>
      </vt:variant>
      <vt:variant>
        <vt:lpwstr>TIdentifier</vt:lpwstr>
      </vt:variant>
      <vt:variant>
        <vt:i4>589847</vt:i4>
      </vt:variant>
      <vt:variant>
        <vt:i4>333</vt:i4>
      </vt:variant>
      <vt:variant>
        <vt:i4>0</vt:i4>
      </vt:variant>
      <vt:variant>
        <vt:i4>5</vt:i4>
      </vt:variant>
      <vt:variant>
        <vt:lpwstr/>
      </vt:variant>
      <vt:variant>
        <vt:lpwstr>TEnumKeyword</vt:lpwstr>
      </vt:variant>
      <vt:variant>
        <vt:i4>1966099</vt:i4>
      </vt:variant>
      <vt:variant>
        <vt:i4>330</vt:i4>
      </vt:variant>
      <vt:variant>
        <vt:i4>0</vt:i4>
      </vt:variant>
      <vt:variant>
        <vt:i4>5</vt:i4>
      </vt:variant>
      <vt:variant>
        <vt:lpwstr/>
      </vt:variant>
      <vt:variant>
        <vt:lpwstr>TSubTypeSpec</vt:lpwstr>
      </vt:variant>
      <vt:variant>
        <vt:i4>7340154</vt:i4>
      </vt:variant>
      <vt:variant>
        <vt:i4>327</vt:i4>
      </vt:variant>
      <vt:variant>
        <vt:i4>0</vt:i4>
      </vt:variant>
      <vt:variant>
        <vt:i4>5</vt:i4>
      </vt:variant>
      <vt:variant>
        <vt:lpwstr/>
      </vt:variant>
      <vt:variant>
        <vt:lpwstr>TStructDefFormalParList</vt:lpwstr>
      </vt:variant>
      <vt:variant>
        <vt:i4>7209080</vt:i4>
      </vt:variant>
      <vt:variant>
        <vt:i4>324</vt:i4>
      </vt:variant>
      <vt:variant>
        <vt:i4>0</vt:i4>
      </vt:variant>
      <vt:variant>
        <vt:i4>5</vt:i4>
      </vt:variant>
      <vt:variant>
        <vt:lpwstr/>
      </vt:variant>
      <vt:variant>
        <vt:lpwstr>TFormalTypeParList</vt:lpwstr>
      </vt:variant>
      <vt:variant>
        <vt:i4>7536748</vt:i4>
      </vt:variant>
      <vt:variant>
        <vt:i4>321</vt:i4>
      </vt:variant>
      <vt:variant>
        <vt:i4>0</vt:i4>
      </vt:variant>
      <vt:variant>
        <vt:i4>5</vt:i4>
      </vt:variant>
      <vt:variant>
        <vt:lpwstr/>
      </vt:variant>
      <vt:variant>
        <vt:lpwstr>TAddressKeyword</vt:lpwstr>
      </vt:variant>
      <vt:variant>
        <vt:i4>8061054</vt:i4>
      </vt:variant>
      <vt:variant>
        <vt:i4>318</vt:i4>
      </vt:variant>
      <vt:variant>
        <vt:i4>0</vt:i4>
      </vt:variant>
      <vt:variant>
        <vt:i4>5</vt:i4>
      </vt:variant>
      <vt:variant>
        <vt:lpwstr/>
      </vt:variant>
      <vt:variant>
        <vt:lpwstr>TIdentifier</vt:lpwstr>
      </vt:variant>
      <vt:variant>
        <vt:i4>8257656</vt:i4>
      </vt:variant>
      <vt:variant>
        <vt:i4>315</vt:i4>
      </vt:variant>
      <vt:variant>
        <vt:i4>0</vt:i4>
      </vt:variant>
      <vt:variant>
        <vt:i4>5</vt:i4>
      </vt:variant>
      <vt:variant>
        <vt:lpwstr/>
      </vt:variant>
      <vt:variant>
        <vt:lpwstr>TNestedTypeDef</vt:lpwstr>
      </vt:variant>
      <vt:variant>
        <vt:i4>262157</vt:i4>
      </vt:variant>
      <vt:variant>
        <vt:i4>312</vt:i4>
      </vt:variant>
      <vt:variant>
        <vt:i4>0</vt:i4>
      </vt:variant>
      <vt:variant>
        <vt:i4>5</vt:i4>
      </vt:variant>
      <vt:variant>
        <vt:lpwstr/>
      </vt:variant>
      <vt:variant>
        <vt:lpwstr>TType</vt:lpwstr>
      </vt:variant>
      <vt:variant>
        <vt:i4>7667831</vt:i4>
      </vt:variant>
      <vt:variant>
        <vt:i4>309</vt:i4>
      </vt:variant>
      <vt:variant>
        <vt:i4>0</vt:i4>
      </vt:variant>
      <vt:variant>
        <vt:i4>5</vt:i4>
      </vt:variant>
      <vt:variant>
        <vt:lpwstr/>
      </vt:variant>
      <vt:variant>
        <vt:lpwstr>TUnionFieldDef</vt:lpwstr>
      </vt:variant>
      <vt:variant>
        <vt:i4>7667831</vt:i4>
      </vt:variant>
      <vt:variant>
        <vt:i4>306</vt:i4>
      </vt:variant>
      <vt:variant>
        <vt:i4>0</vt:i4>
      </vt:variant>
      <vt:variant>
        <vt:i4>5</vt:i4>
      </vt:variant>
      <vt:variant>
        <vt:lpwstr/>
      </vt:variant>
      <vt:variant>
        <vt:lpwstr>TUnionFieldDef</vt:lpwstr>
      </vt:variant>
      <vt:variant>
        <vt:i4>7340154</vt:i4>
      </vt:variant>
      <vt:variant>
        <vt:i4>303</vt:i4>
      </vt:variant>
      <vt:variant>
        <vt:i4>0</vt:i4>
      </vt:variant>
      <vt:variant>
        <vt:i4>5</vt:i4>
      </vt:variant>
      <vt:variant>
        <vt:lpwstr/>
      </vt:variant>
      <vt:variant>
        <vt:lpwstr>TStructDefFormalParList</vt:lpwstr>
      </vt:variant>
      <vt:variant>
        <vt:i4>7209080</vt:i4>
      </vt:variant>
      <vt:variant>
        <vt:i4>300</vt:i4>
      </vt:variant>
      <vt:variant>
        <vt:i4>0</vt:i4>
      </vt:variant>
      <vt:variant>
        <vt:i4>5</vt:i4>
      </vt:variant>
      <vt:variant>
        <vt:lpwstr/>
      </vt:variant>
      <vt:variant>
        <vt:lpwstr>TFormalTypeParList</vt:lpwstr>
      </vt:variant>
      <vt:variant>
        <vt:i4>7536748</vt:i4>
      </vt:variant>
      <vt:variant>
        <vt:i4>297</vt:i4>
      </vt:variant>
      <vt:variant>
        <vt:i4>0</vt:i4>
      </vt:variant>
      <vt:variant>
        <vt:i4>5</vt:i4>
      </vt:variant>
      <vt:variant>
        <vt:lpwstr/>
      </vt:variant>
      <vt:variant>
        <vt:lpwstr>TAddressKeyword</vt:lpwstr>
      </vt:variant>
      <vt:variant>
        <vt:i4>8061054</vt:i4>
      </vt:variant>
      <vt:variant>
        <vt:i4>294</vt:i4>
      </vt:variant>
      <vt:variant>
        <vt:i4>0</vt:i4>
      </vt:variant>
      <vt:variant>
        <vt:i4>5</vt:i4>
      </vt:variant>
      <vt:variant>
        <vt:lpwstr/>
      </vt:variant>
      <vt:variant>
        <vt:lpwstr>TIdentifier</vt:lpwstr>
      </vt:variant>
      <vt:variant>
        <vt:i4>6291552</vt:i4>
      </vt:variant>
      <vt:variant>
        <vt:i4>291</vt:i4>
      </vt:variant>
      <vt:variant>
        <vt:i4>0</vt:i4>
      </vt:variant>
      <vt:variant>
        <vt:i4>5</vt:i4>
      </vt:variant>
      <vt:variant>
        <vt:lpwstr/>
      </vt:variant>
      <vt:variant>
        <vt:lpwstr>TStructFieldDef</vt:lpwstr>
      </vt:variant>
      <vt:variant>
        <vt:i4>6291552</vt:i4>
      </vt:variant>
      <vt:variant>
        <vt:i4>288</vt:i4>
      </vt:variant>
      <vt:variant>
        <vt:i4>0</vt:i4>
      </vt:variant>
      <vt:variant>
        <vt:i4>5</vt:i4>
      </vt:variant>
      <vt:variant>
        <vt:lpwstr/>
      </vt:variant>
      <vt:variant>
        <vt:lpwstr>TStructFieldDef</vt:lpwstr>
      </vt:variant>
      <vt:variant>
        <vt:i4>7340154</vt:i4>
      </vt:variant>
      <vt:variant>
        <vt:i4>285</vt:i4>
      </vt:variant>
      <vt:variant>
        <vt:i4>0</vt:i4>
      </vt:variant>
      <vt:variant>
        <vt:i4>5</vt:i4>
      </vt:variant>
      <vt:variant>
        <vt:lpwstr/>
      </vt:variant>
      <vt:variant>
        <vt:lpwstr>TStructDefFormalParList</vt:lpwstr>
      </vt:variant>
      <vt:variant>
        <vt:i4>7209080</vt:i4>
      </vt:variant>
      <vt:variant>
        <vt:i4>282</vt:i4>
      </vt:variant>
      <vt:variant>
        <vt:i4>0</vt:i4>
      </vt:variant>
      <vt:variant>
        <vt:i4>5</vt:i4>
      </vt:variant>
      <vt:variant>
        <vt:lpwstr/>
      </vt:variant>
      <vt:variant>
        <vt:lpwstr>TFormalTypeParList</vt:lpwstr>
      </vt:variant>
      <vt:variant>
        <vt:i4>7536748</vt:i4>
      </vt:variant>
      <vt:variant>
        <vt:i4>279</vt:i4>
      </vt:variant>
      <vt:variant>
        <vt:i4>0</vt:i4>
      </vt:variant>
      <vt:variant>
        <vt:i4>5</vt:i4>
      </vt:variant>
      <vt:variant>
        <vt:lpwstr/>
      </vt:variant>
      <vt:variant>
        <vt:lpwstr>TAddressKeyword</vt:lpwstr>
      </vt:variant>
      <vt:variant>
        <vt:i4>8061054</vt:i4>
      </vt:variant>
      <vt:variant>
        <vt:i4>276</vt:i4>
      </vt:variant>
      <vt:variant>
        <vt:i4>0</vt:i4>
      </vt:variant>
      <vt:variant>
        <vt:i4>5</vt:i4>
      </vt:variant>
      <vt:variant>
        <vt:lpwstr/>
      </vt:variant>
      <vt:variant>
        <vt:lpwstr>TIdentifier</vt:lpwstr>
      </vt:variant>
      <vt:variant>
        <vt:i4>8061037</vt:i4>
      </vt:variant>
      <vt:variant>
        <vt:i4>270</vt:i4>
      </vt:variant>
      <vt:variant>
        <vt:i4>0</vt:i4>
      </vt:variant>
      <vt:variant>
        <vt:i4>5</vt:i4>
      </vt:variant>
      <vt:variant>
        <vt:lpwstr/>
      </vt:variant>
      <vt:variant>
        <vt:lpwstr>TConstantExpression</vt:lpwstr>
      </vt:variant>
      <vt:variant>
        <vt:i4>7471219</vt:i4>
      </vt:variant>
      <vt:variant>
        <vt:i4>267</vt:i4>
      </vt:variant>
      <vt:variant>
        <vt:i4>0</vt:i4>
      </vt:variant>
      <vt:variant>
        <vt:i4>5</vt:i4>
      </vt:variant>
      <vt:variant>
        <vt:lpwstr/>
      </vt:variant>
      <vt:variant>
        <vt:lpwstr>TTypeActualPar</vt:lpwstr>
      </vt:variant>
      <vt:variant>
        <vt:i4>7471219</vt:i4>
      </vt:variant>
      <vt:variant>
        <vt:i4>264</vt:i4>
      </vt:variant>
      <vt:variant>
        <vt:i4>0</vt:i4>
      </vt:variant>
      <vt:variant>
        <vt:i4>5</vt:i4>
      </vt:variant>
      <vt:variant>
        <vt:lpwstr/>
      </vt:variant>
      <vt:variant>
        <vt:lpwstr>TTypeActualPar</vt:lpwstr>
      </vt:variant>
      <vt:variant>
        <vt:i4>7012478</vt:i4>
      </vt:variant>
      <vt:variant>
        <vt:i4>261</vt:i4>
      </vt:variant>
      <vt:variant>
        <vt:i4>0</vt:i4>
      </vt:variant>
      <vt:variant>
        <vt:i4>5</vt:i4>
      </vt:variant>
      <vt:variant>
        <vt:lpwstr/>
      </vt:variant>
      <vt:variant>
        <vt:lpwstr>TFormalValuePar</vt:lpwstr>
      </vt:variant>
      <vt:variant>
        <vt:i4>7274593</vt:i4>
      </vt:variant>
      <vt:variant>
        <vt:i4>258</vt:i4>
      </vt:variant>
      <vt:variant>
        <vt:i4>0</vt:i4>
      </vt:variant>
      <vt:variant>
        <vt:i4>5</vt:i4>
      </vt:variant>
      <vt:variant>
        <vt:lpwstr/>
      </vt:variant>
      <vt:variant>
        <vt:lpwstr>TStructDefFormalPar</vt:lpwstr>
      </vt:variant>
      <vt:variant>
        <vt:i4>7274593</vt:i4>
      </vt:variant>
      <vt:variant>
        <vt:i4>255</vt:i4>
      </vt:variant>
      <vt:variant>
        <vt:i4>0</vt:i4>
      </vt:variant>
      <vt:variant>
        <vt:i4>5</vt:i4>
      </vt:variant>
      <vt:variant>
        <vt:lpwstr/>
      </vt:variant>
      <vt:variant>
        <vt:lpwstr>TStructDefFormalPar</vt:lpwstr>
      </vt:variant>
      <vt:variant>
        <vt:i4>7471219</vt:i4>
      </vt:variant>
      <vt:variant>
        <vt:i4>252</vt:i4>
      </vt:variant>
      <vt:variant>
        <vt:i4>0</vt:i4>
      </vt:variant>
      <vt:variant>
        <vt:i4>5</vt:i4>
      </vt:variant>
      <vt:variant>
        <vt:lpwstr/>
      </vt:variant>
      <vt:variant>
        <vt:lpwstr>TActualTypePar</vt:lpwstr>
      </vt:variant>
      <vt:variant>
        <vt:i4>655368</vt:i4>
      </vt:variant>
      <vt:variant>
        <vt:i4>249</vt:i4>
      </vt:variant>
      <vt:variant>
        <vt:i4>0</vt:i4>
      </vt:variant>
      <vt:variant>
        <vt:i4>5</vt:i4>
      </vt:variant>
      <vt:variant>
        <vt:lpwstr/>
      </vt:variant>
      <vt:variant>
        <vt:lpwstr>TTypeActualParIdentifier</vt:lpwstr>
      </vt:variant>
      <vt:variant>
        <vt:i4>1507333</vt:i4>
      </vt:variant>
      <vt:variant>
        <vt:i4>246</vt:i4>
      </vt:variant>
      <vt:variant>
        <vt:i4>0</vt:i4>
      </vt:variant>
      <vt:variant>
        <vt:i4>5</vt:i4>
      </vt:variant>
      <vt:variant>
        <vt:lpwstr/>
      </vt:variant>
      <vt:variant>
        <vt:lpwstr>TActualTypeParAssignment</vt:lpwstr>
      </vt:variant>
      <vt:variant>
        <vt:i4>1507333</vt:i4>
      </vt:variant>
      <vt:variant>
        <vt:i4>243</vt:i4>
      </vt:variant>
      <vt:variant>
        <vt:i4>0</vt:i4>
      </vt:variant>
      <vt:variant>
        <vt:i4>5</vt:i4>
      </vt:variant>
      <vt:variant>
        <vt:lpwstr/>
      </vt:variant>
      <vt:variant>
        <vt:lpwstr>TActualTypeParAssignment</vt:lpwstr>
      </vt:variant>
      <vt:variant>
        <vt:i4>7471219</vt:i4>
      </vt:variant>
      <vt:variant>
        <vt:i4>240</vt:i4>
      </vt:variant>
      <vt:variant>
        <vt:i4>0</vt:i4>
      </vt:variant>
      <vt:variant>
        <vt:i4>5</vt:i4>
      </vt:variant>
      <vt:variant>
        <vt:lpwstr/>
      </vt:variant>
      <vt:variant>
        <vt:lpwstr>TActualTypePar</vt:lpwstr>
      </vt:variant>
      <vt:variant>
        <vt:i4>7471219</vt:i4>
      </vt:variant>
      <vt:variant>
        <vt:i4>237</vt:i4>
      </vt:variant>
      <vt:variant>
        <vt:i4>0</vt:i4>
      </vt:variant>
      <vt:variant>
        <vt:i4>5</vt:i4>
      </vt:variant>
      <vt:variant>
        <vt:lpwstr/>
      </vt:variant>
      <vt:variant>
        <vt:lpwstr>TActualTypePar</vt:lpwstr>
      </vt:variant>
      <vt:variant>
        <vt:i4>655368</vt:i4>
      </vt:variant>
      <vt:variant>
        <vt:i4>234</vt:i4>
      </vt:variant>
      <vt:variant>
        <vt:i4>0</vt:i4>
      </vt:variant>
      <vt:variant>
        <vt:i4>5</vt:i4>
      </vt:variant>
      <vt:variant>
        <vt:lpwstr/>
      </vt:variant>
      <vt:variant>
        <vt:lpwstr>TTypeActualParIdentifier</vt:lpwstr>
      </vt:variant>
      <vt:variant>
        <vt:i4>8257650</vt:i4>
      </vt:variant>
      <vt:variant>
        <vt:i4>231</vt:i4>
      </vt:variant>
      <vt:variant>
        <vt:i4>0</vt:i4>
      </vt:variant>
      <vt:variant>
        <vt:i4>5</vt:i4>
      </vt:variant>
      <vt:variant>
        <vt:lpwstr/>
      </vt:variant>
      <vt:variant>
        <vt:lpwstr>TTypeParIdentifier</vt:lpwstr>
      </vt:variant>
      <vt:variant>
        <vt:i4>7536743</vt:i4>
      </vt:variant>
      <vt:variant>
        <vt:i4>228</vt:i4>
      </vt:variant>
      <vt:variant>
        <vt:i4>0</vt:i4>
      </vt:variant>
      <vt:variant>
        <vt:i4>5</vt:i4>
      </vt:variant>
      <vt:variant>
        <vt:lpwstr/>
      </vt:variant>
      <vt:variant>
        <vt:lpwstr>TFormalTypePar</vt:lpwstr>
      </vt:variant>
      <vt:variant>
        <vt:i4>7536743</vt:i4>
      </vt:variant>
      <vt:variant>
        <vt:i4>225</vt:i4>
      </vt:variant>
      <vt:variant>
        <vt:i4>0</vt:i4>
      </vt:variant>
      <vt:variant>
        <vt:i4>5</vt:i4>
      </vt:variant>
      <vt:variant>
        <vt:lpwstr/>
      </vt:variant>
      <vt:variant>
        <vt:lpwstr>TFormalTypePar</vt:lpwstr>
      </vt:variant>
      <vt:variant>
        <vt:i4>1376287</vt:i4>
      </vt:variant>
      <vt:variant>
        <vt:i4>114</vt:i4>
      </vt:variant>
      <vt:variant>
        <vt:i4>0</vt:i4>
      </vt:variant>
      <vt:variant>
        <vt:i4>5</vt:i4>
      </vt:variant>
      <vt:variant>
        <vt:lpwstr>http://docbox.etsi.org/Reference</vt:lpwstr>
      </vt:variant>
      <vt:variant>
        <vt:lpwstr/>
      </vt:variant>
      <vt:variant>
        <vt:i4>7995444</vt:i4>
      </vt:variant>
      <vt:variant>
        <vt:i4>111</vt:i4>
      </vt:variant>
      <vt:variant>
        <vt:i4>0</vt:i4>
      </vt:variant>
      <vt:variant>
        <vt:i4>5</vt:i4>
      </vt:variant>
      <vt:variant>
        <vt:lpwstr>http://portal.etsi.org/Help/editHelp!/Howtostart/ETSIDraftingRules.aspx</vt:lpwstr>
      </vt:variant>
      <vt:variant>
        <vt:lpwstr/>
      </vt:variant>
      <vt:variant>
        <vt:i4>3538988</vt:i4>
      </vt:variant>
      <vt:variant>
        <vt:i4>108</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202 784 V1.8.1</dc:title>
  <dc:subject>Methods for Testing and Specification (MTS)</dc:subject>
  <dc:creator>AR</dc:creator>
  <cp:keywords>conformance, testing, TTCN-3</cp:keywords>
  <dc:description/>
  <cp:lastModifiedBy>Jens Grabowski</cp:lastModifiedBy>
  <cp:revision>5</cp:revision>
  <cp:lastPrinted>2014-03-17T15:26:00Z</cp:lastPrinted>
  <dcterms:created xsi:type="dcterms:W3CDTF">2021-05-26T06:42:00Z</dcterms:created>
  <dcterms:modified xsi:type="dcterms:W3CDTF">2022-01-10T13:43:00Z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