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7A3C0" w14:textId="7B0D4301" w:rsidR="00752DC8" w:rsidRPr="00887279" w:rsidRDefault="00752DC8" w:rsidP="00752DC8">
      <w:pPr>
        <w:pStyle w:val="ZA"/>
        <w:framePr w:w="10563" w:h="782" w:hRule="exact" w:wrap="notBeside" w:hAnchor="page" w:x="661" w:y="646" w:anchorLock="1"/>
        <w:pBdr>
          <w:bottom w:val="none" w:sz="0" w:space="0" w:color="auto"/>
        </w:pBdr>
        <w:jc w:val="center"/>
        <w:rPr>
          <w:noProof w:val="0"/>
          <w:lang w:val="de-DE"/>
        </w:rPr>
      </w:pPr>
      <w:r w:rsidRPr="00887279">
        <w:rPr>
          <w:noProof w:val="0"/>
          <w:sz w:val="64"/>
          <w:lang w:val="de-DE"/>
        </w:rPr>
        <w:t xml:space="preserve">ETSI ES 202 781 </w:t>
      </w:r>
      <w:commentRangeStart w:id="0"/>
      <w:r w:rsidRPr="00887279">
        <w:rPr>
          <w:noProof w:val="0"/>
          <w:color w:val="FF0000"/>
          <w:lang w:val="de-DE"/>
        </w:rPr>
        <w:t>V1.</w:t>
      </w:r>
      <w:r w:rsidR="00887279" w:rsidRPr="00887279">
        <w:rPr>
          <w:noProof w:val="0"/>
          <w:color w:val="FF0000"/>
          <w:lang w:val="de-DE"/>
        </w:rPr>
        <w:t>X</w:t>
      </w:r>
      <w:r w:rsidRPr="00887279">
        <w:rPr>
          <w:noProof w:val="0"/>
          <w:color w:val="FF0000"/>
          <w:lang w:val="de-DE"/>
        </w:rPr>
        <w:t>.</w:t>
      </w:r>
      <w:r w:rsidR="00887279" w:rsidRPr="00887279">
        <w:rPr>
          <w:noProof w:val="0"/>
          <w:color w:val="FF0000"/>
          <w:lang w:val="de-DE"/>
        </w:rPr>
        <w:t>X</w:t>
      </w:r>
      <w:r w:rsidRPr="00887279">
        <w:rPr>
          <w:rStyle w:val="ZGSM"/>
          <w:noProof w:val="0"/>
          <w:color w:val="FF0000"/>
          <w:lang w:val="de-DE"/>
        </w:rPr>
        <w:t xml:space="preserve"> </w:t>
      </w:r>
      <w:r w:rsidRPr="00887279">
        <w:rPr>
          <w:noProof w:val="0"/>
          <w:color w:val="FF0000"/>
          <w:sz w:val="32"/>
          <w:lang w:val="de-DE"/>
        </w:rPr>
        <w:t>(202</w:t>
      </w:r>
      <w:r w:rsidR="00887279" w:rsidRPr="00887279">
        <w:rPr>
          <w:noProof w:val="0"/>
          <w:color w:val="FF0000"/>
          <w:sz w:val="32"/>
          <w:lang w:val="de-DE"/>
        </w:rPr>
        <w:t>2</w:t>
      </w:r>
      <w:r w:rsidRPr="00887279">
        <w:rPr>
          <w:noProof w:val="0"/>
          <w:color w:val="FF0000"/>
          <w:sz w:val="32"/>
          <w:lang w:val="de-DE"/>
        </w:rPr>
        <w:t>-</w:t>
      </w:r>
      <w:r w:rsidR="00887279" w:rsidRPr="00887279">
        <w:rPr>
          <w:noProof w:val="0"/>
          <w:color w:val="FF0000"/>
          <w:sz w:val="32"/>
          <w:lang w:val="de-DE"/>
        </w:rPr>
        <w:t>XX</w:t>
      </w:r>
      <w:r w:rsidRPr="00887279">
        <w:rPr>
          <w:noProof w:val="0"/>
          <w:color w:val="FF0000"/>
          <w:sz w:val="32"/>
          <w:szCs w:val="32"/>
          <w:lang w:val="de-DE"/>
        </w:rPr>
        <w:t>)</w:t>
      </w:r>
      <w:commentRangeEnd w:id="0"/>
      <w:r w:rsidR="00887279">
        <w:rPr>
          <w:rStyle w:val="Kommentarzeichen"/>
          <w:rFonts w:ascii="Times New Roman" w:hAnsi="Times New Roman"/>
          <w:noProof w:val="0"/>
          <w:lang w:val="x-none"/>
        </w:rPr>
        <w:commentReference w:id="0"/>
      </w:r>
    </w:p>
    <w:p w14:paraId="3CC1EB1F" w14:textId="77777777" w:rsidR="00752DC8" w:rsidRPr="00752DC8" w:rsidRDefault="00752DC8" w:rsidP="00752DC8">
      <w:pPr>
        <w:pStyle w:val="ZT"/>
        <w:framePr w:w="10206" w:h="3701" w:hRule="exact" w:wrap="notBeside" w:hAnchor="page" w:x="880" w:y="7094"/>
      </w:pPr>
      <w:r w:rsidRPr="00752DC8">
        <w:rPr>
          <w:color w:val="000000"/>
        </w:rPr>
        <w:t>Methods for Testing and Specification (MTS)</w:t>
      </w:r>
      <w:r w:rsidRPr="00752DC8">
        <w:t>;</w:t>
      </w:r>
    </w:p>
    <w:p w14:paraId="7665CD17" w14:textId="77777777" w:rsidR="00752DC8" w:rsidRPr="00752DC8" w:rsidRDefault="00752DC8" w:rsidP="00752DC8">
      <w:pPr>
        <w:pStyle w:val="ZT"/>
        <w:framePr w:w="10206" w:h="3701" w:hRule="exact" w:wrap="notBeside" w:hAnchor="page" w:x="880" w:y="7094"/>
      </w:pPr>
      <w:r w:rsidRPr="00752DC8">
        <w:rPr>
          <w:color w:val="000000"/>
        </w:rPr>
        <w:t>The Testing and Test Control Notation version 3</w:t>
      </w:r>
      <w:r w:rsidRPr="00752DC8">
        <w:t>;</w:t>
      </w:r>
    </w:p>
    <w:p w14:paraId="3A79DA7A" w14:textId="77777777" w:rsidR="00752DC8" w:rsidRPr="00752DC8" w:rsidRDefault="00752DC8" w:rsidP="00752DC8">
      <w:pPr>
        <w:pStyle w:val="ZT"/>
        <w:framePr w:w="10206" w:h="3701" w:hRule="exact" w:wrap="notBeside" w:hAnchor="page" w:x="880" w:y="7094"/>
        <w:rPr>
          <w:color w:val="000000"/>
        </w:rPr>
      </w:pPr>
      <w:r w:rsidRPr="00752DC8">
        <w:rPr>
          <w:color w:val="000000"/>
        </w:rPr>
        <w:t>TTCN-3 Language Extensions:</w:t>
      </w:r>
    </w:p>
    <w:p w14:paraId="6FBF3C2E" w14:textId="77777777" w:rsidR="00752DC8" w:rsidRDefault="00752DC8" w:rsidP="00752DC8">
      <w:pPr>
        <w:pStyle w:val="ZT"/>
        <w:framePr w:w="10206" w:h="3701" w:hRule="exact" w:wrap="notBeside" w:hAnchor="page" w:x="880" w:y="7094"/>
      </w:pPr>
      <w:r w:rsidRPr="00752DC8">
        <w:rPr>
          <w:color w:val="000000"/>
        </w:rPr>
        <w:t>Configuration and Deployment Support</w:t>
      </w:r>
    </w:p>
    <w:p w14:paraId="1674A3F4" w14:textId="77777777" w:rsidR="00752DC8" w:rsidRDefault="00752DC8" w:rsidP="00752DC8">
      <w:pPr>
        <w:pStyle w:val="ZG"/>
        <w:framePr w:w="10624" w:h="3271" w:hRule="exact" w:wrap="notBeside" w:hAnchor="page" w:x="674" w:y="12211"/>
        <w:rPr>
          <w:noProof w:val="0"/>
        </w:rPr>
      </w:pPr>
    </w:p>
    <w:p w14:paraId="13C28935" w14:textId="77777777" w:rsidR="00752DC8" w:rsidRDefault="00752DC8" w:rsidP="00752DC8">
      <w:pPr>
        <w:pStyle w:val="ZD"/>
        <w:framePr w:wrap="notBeside"/>
        <w:rPr>
          <w:noProof w:val="0"/>
        </w:rPr>
      </w:pPr>
    </w:p>
    <w:p w14:paraId="29166742" w14:textId="77777777" w:rsidR="00752DC8" w:rsidRDefault="00752DC8" w:rsidP="00752DC8">
      <w:pPr>
        <w:pStyle w:val="ZB"/>
        <w:framePr w:wrap="notBeside" w:hAnchor="page" w:x="901" w:y="1421"/>
      </w:pPr>
    </w:p>
    <w:p w14:paraId="5B8420DF" w14:textId="77777777" w:rsidR="00752DC8" w:rsidRDefault="00752DC8" w:rsidP="00752DC8">
      <w:pPr>
        <w:rPr>
          <w:lang w:val="fr-FR"/>
        </w:rPr>
      </w:pPr>
    </w:p>
    <w:p w14:paraId="76EDF94E" w14:textId="77777777" w:rsidR="00752DC8" w:rsidRDefault="00752DC8" w:rsidP="00752DC8">
      <w:pPr>
        <w:rPr>
          <w:lang w:val="fr-FR"/>
        </w:rPr>
      </w:pPr>
    </w:p>
    <w:p w14:paraId="22820D90" w14:textId="77777777" w:rsidR="00752DC8" w:rsidRDefault="00752DC8" w:rsidP="00752DC8">
      <w:pPr>
        <w:rPr>
          <w:lang w:val="fr-FR"/>
        </w:rPr>
      </w:pPr>
    </w:p>
    <w:p w14:paraId="724F1A43" w14:textId="77777777" w:rsidR="00752DC8" w:rsidRDefault="00752DC8" w:rsidP="00752DC8">
      <w:pPr>
        <w:rPr>
          <w:lang w:val="fr-FR"/>
        </w:rPr>
      </w:pPr>
    </w:p>
    <w:p w14:paraId="5FAF6B15" w14:textId="77777777" w:rsidR="00752DC8" w:rsidRDefault="00752DC8" w:rsidP="00752DC8">
      <w:pPr>
        <w:rPr>
          <w:lang w:val="fr-FR"/>
        </w:rPr>
      </w:pPr>
    </w:p>
    <w:p w14:paraId="67ABF073" w14:textId="77777777" w:rsidR="00752DC8" w:rsidRDefault="00752DC8" w:rsidP="00752DC8">
      <w:pPr>
        <w:pStyle w:val="ZB"/>
        <w:framePr w:wrap="notBeside" w:hAnchor="page" w:x="901" w:y="1421"/>
      </w:pPr>
    </w:p>
    <w:p w14:paraId="4A34543A" w14:textId="77777777" w:rsidR="00752DC8" w:rsidRDefault="00752DC8" w:rsidP="00752DC8">
      <w:pPr>
        <w:pStyle w:val="FP"/>
        <w:framePr w:h="1625" w:hRule="exact" w:wrap="notBeside" w:vAnchor="page" w:hAnchor="page" w:x="871" w:y="11581"/>
        <w:spacing w:after="240"/>
        <w:jc w:val="center"/>
        <w:rPr>
          <w:rFonts w:ascii="Arial" w:hAnsi="Arial" w:cs="Arial"/>
          <w:sz w:val="18"/>
          <w:szCs w:val="18"/>
        </w:rPr>
      </w:pPr>
    </w:p>
    <w:p w14:paraId="549016DA" w14:textId="77777777" w:rsidR="00752DC8" w:rsidRDefault="00752DC8" w:rsidP="00752DC8">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36C9849C" w14:textId="77777777" w:rsidR="00752DC8" w:rsidRDefault="00752DC8" w:rsidP="00752DC8">
      <w:pPr>
        <w:rPr>
          <w:rFonts w:ascii="Arial" w:hAnsi="Arial" w:cs="Arial"/>
          <w:sz w:val="18"/>
          <w:szCs w:val="18"/>
        </w:rPr>
        <w:sectPr w:rsidR="00752DC8">
          <w:headerReference w:type="default" r:id="rId14"/>
          <w:footerReference w:type="default" r:id="rId15"/>
          <w:footnotePr>
            <w:numRestart w:val="eachSect"/>
          </w:footnotePr>
          <w:pgSz w:w="11907" w:h="16840" w:code="9"/>
          <w:pgMar w:top="2268" w:right="851" w:bottom="10773" w:left="851" w:header="0" w:footer="0" w:gutter="0"/>
          <w:cols w:space="720"/>
          <w:docGrid w:linePitch="272"/>
        </w:sectPr>
      </w:pPr>
    </w:p>
    <w:p w14:paraId="6BF11F39" w14:textId="77777777" w:rsidR="00752DC8" w:rsidRPr="00055551" w:rsidRDefault="00752DC8" w:rsidP="00752DC8">
      <w:pPr>
        <w:pStyle w:val="FP"/>
        <w:framePr w:w="9758" w:wrap="notBeside" w:vAnchor="page" w:hAnchor="page" w:x="1169" w:y="1742"/>
        <w:pBdr>
          <w:bottom w:val="single" w:sz="6" w:space="1" w:color="auto"/>
        </w:pBdr>
        <w:ind w:left="2835" w:right="2835"/>
        <w:jc w:val="center"/>
      </w:pPr>
      <w:r w:rsidRPr="00055551">
        <w:lastRenderedPageBreak/>
        <w:t>Reference</w:t>
      </w:r>
    </w:p>
    <w:p w14:paraId="1C47C3A6" w14:textId="5589561A" w:rsidR="00752DC8" w:rsidRPr="00055551" w:rsidRDefault="00752DC8" w:rsidP="00752DC8">
      <w:pPr>
        <w:pStyle w:val="FP"/>
        <w:framePr w:w="9758" w:wrap="notBeside" w:vAnchor="page" w:hAnchor="page" w:x="1169" w:y="1742"/>
        <w:ind w:left="2268" w:right="2268"/>
        <w:jc w:val="center"/>
        <w:rPr>
          <w:rFonts w:ascii="Arial" w:hAnsi="Arial"/>
          <w:sz w:val="18"/>
        </w:rPr>
      </w:pPr>
      <w:r>
        <w:rPr>
          <w:rFonts w:ascii="Arial" w:hAnsi="Arial"/>
          <w:sz w:val="18"/>
        </w:rPr>
        <w:t>RES/MTS-202781C</w:t>
      </w:r>
      <w:r w:rsidR="00D37994">
        <w:rPr>
          <w:rFonts w:ascii="Arial" w:hAnsi="Arial"/>
          <w:sz w:val="18"/>
        </w:rPr>
        <w:t>onf</w:t>
      </w:r>
      <w:r>
        <w:rPr>
          <w:rFonts w:ascii="Arial" w:hAnsi="Arial"/>
          <w:sz w:val="18"/>
        </w:rPr>
        <w:t>D</w:t>
      </w:r>
      <w:r w:rsidR="00D37994">
        <w:rPr>
          <w:rFonts w:ascii="Arial" w:hAnsi="Arial"/>
          <w:sz w:val="18"/>
        </w:rPr>
        <w:t>eplv</w:t>
      </w:r>
      <w:r>
        <w:rPr>
          <w:rFonts w:ascii="Arial" w:hAnsi="Arial"/>
          <w:sz w:val="18"/>
        </w:rPr>
        <w:t>181</w:t>
      </w:r>
    </w:p>
    <w:p w14:paraId="08296730" w14:textId="77777777" w:rsidR="00752DC8" w:rsidRPr="00055551" w:rsidRDefault="00752DC8" w:rsidP="00752DC8">
      <w:pPr>
        <w:pStyle w:val="FP"/>
        <w:framePr w:w="9758" w:wrap="notBeside" w:vAnchor="page" w:hAnchor="page" w:x="1169" w:y="1742"/>
        <w:pBdr>
          <w:bottom w:val="single" w:sz="6" w:space="1" w:color="auto"/>
        </w:pBdr>
        <w:spacing w:before="240"/>
        <w:ind w:left="2835" w:right="2835"/>
        <w:jc w:val="center"/>
      </w:pPr>
      <w:r w:rsidRPr="00055551">
        <w:t>Keywords</w:t>
      </w:r>
    </w:p>
    <w:p w14:paraId="37685289" w14:textId="77777777" w:rsidR="00752DC8" w:rsidRPr="00055551" w:rsidRDefault="00752DC8" w:rsidP="00752DC8">
      <w:pPr>
        <w:pStyle w:val="FP"/>
        <w:framePr w:w="9758" w:wrap="notBeside" w:vAnchor="page" w:hAnchor="page" w:x="1169" w:y="1742"/>
        <w:ind w:left="2835" w:right="2835"/>
        <w:jc w:val="center"/>
        <w:rPr>
          <w:rFonts w:ascii="Arial" w:hAnsi="Arial"/>
          <w:sz w:val="18"/>
        </w:rPr>
      </w:pPr>
      <w:proofErr w:type="gramStart"/>
      <w:r>
        <w:rPr>
          <w:rFonts w:ascii="Arial" w:hAnsi="Arial"/>
          <w:sz w:val="18"/>
        </w:rPr>
        <w:t>protocol</w:t>
      </w:r>
      <w:proofErr w:type="gramEnd"/>
      <w:r>
        <w:rPr>
          <w:rFonts w:ascii="Arial" w:hAnsi="Arial"/>
          <w:sz w:val="18"/>
        </w:rPr>
        <w:t>, testing, TTCN-3</w:t>
      </w:r>
    </w:p>
    <w:p w14:paraId="38333127" w14:textId="77777777" w:rsidR="00752DC8" w:rsidRDefault="00752DC8" w:rsidP="00752DC8">
      <w:pPr>
        <w:rPr>
          <w:lang w:val="fr-FR"/>
        </w:rPr>
      </w:pPr>
    </w:p>
    <w:p w14:paraId="1EF187C7" w14:textId="77777777" w:rsidR="00752DC8" w:rsidRPr="00055551" w:rsidRDefault="00752DC8" w:rsidP="00752DC8">
      <w:pPr>
        <w:pStyle w:val="FP"/>
        <w:framePr w:w="9758" w:wrap="notBeside" w:vAnchor="page" w:hAnchor="page" w:x="1169" w:y="3698"/>
        <w:spacing w:after="120"/>
        <w:ind w:left="2835" w:right="2835"/>
        <w:jc w:val="center"/>
        <w:rPr>
          <w:rFonts w:ascii="Arial" w:hAnsi="Arial"/>
          <w:b/>
          <w:i/>
        </w:rPr>
      </w:pPr>
      <w:r w:rsidRPr="00055551">
        <w:rPr>
          <w:rFonts w:ascii="Arial" w:hAnsi="Arial"/>
          <w:b/>
          <w:i/>
        </w:rPr>
        <w:t>ETSI</w:t>
      </w:r>
    </w:p>
    <w:p w14:paraId="32F29245" w14:textId="77777777" w:rsidR="00752DC8" w:rsidRPr="00055551" w:rsidRDefault="00752DC8" w:rsidP="00752DC8">
      <w:pPr>
        <w:pStyle w:val="FP"/>
        <w:framePr w:w="9758" w:wrap="notBeside" w:vAnchor="page" w:hAnchor="page" w:x="1169" w:y="3698"/>
        <w:pBdr>
          <w:bottom w:val="single" w:sz="6" w:space="1" w:color="auto"/>
        </w:pBdr>
        <w:ind w:left="2835" w:right="2835"/>
        <w:jc w:val="center"/>
        <w:rPr>
          <w:rFonts w:ascii="Arial" w:hAnsi="Arial"/>
          <w:sz w:val="18"/>
        </w:rPr>
      </w:pPr>
      <w:r w:rsidRPr="00055551">
        <w:rPr>
          <w:rFonts w:ascii="Arial" w:hAnsi="Arial"/>
          <w:sz w:val="18"/>
        </w:rPr>
        <w:t>650 Route des Lucioles</w:t>
      </w:r>
    </w:p>
    <w:p w14:paraId="1EE224A7" w14:textId="77777777" w:rsidR="00752DC8" w:rsidRPr="00055551" w:rsidRDefault="00752DC8" w:rsidP="00752DC8">
      <w:pPr>
        <w:pStyle w:val="FP"/>
        <w:framePr w:w="9758" w:wrap="notBeside" w:vAnchor="page" w:hAnchor="page" w:x="1169" w:y="3698"/>
        <w:pBdr>
          <w:bottom w:val="single" w:sz="6" w:space="1" w:color="auto"/>
        </w:pBdr>
        <w:ind w:left="2835" w:right="2835"/>
        <w:jc w:val="center"/>
      </w:pPr>
      <w:r w:rsidRPr="00055551">
        <w:rPr>
          <w:rFonts w:ascii="Arial" w:hAnsi="Arial"/>
          <w:sz w:val="18"/>
        </w:rPr>
        <w:t>F-06921 Sophia Antipolis Cedex - FRANCE</w:t>
      </w:r>
    </w:p>
    <w:p w14:paraId="64A4EE5C" w14:textId="77777777" w:rsidR="00752DC8" w:rsidRPr="00055551" w:rsidRDefault="00752DC8" w:rsidP="00752DC8">
      <w:pPr>
        <w:pStyle w:val="FP"/>
        <w:framePr w:w="9758" w:wrap="notBeside" w:vAnchor="page" w:hAnchor="page" w:x="1169" w:y="3698"/>
        <w:ind w:left="2835" w:right="2835"/>
        <w:jc w:val="center"/>
        <w:rPr>
          <w:rFonts w:ascii="Arial" w:hAnsi="Arial"/>
          <w:sz w:val="18"/>
        </w:rPr>
      </w:pPr>
    </w:p>
    <w:p w14:paraId="26593B81" w14:textId="77777777" w:rsidR="00752DC8" w:rsidRPr="00055551" w:rsidRDefault="00752DC8" w:rsidP="00752DC8">
      <w:pPr>
        <w:pStyle w:val="FP"/>
        <w:framePr w:w="9758" w:wrap="notBeside" w:vAnchor="page" w:hAnchor="page" w:x="1169" w:y="3698"/>
        <w:spacing w:after="20"/>
        <w:ind w:left="2835" w:right="2835"/>
        <w:jc w:val="center"/>
        <w:rPr>
          <w:rFonts w:ascii="Arial" w:hAnsi="Arial"/>
          <w:sz w:val="18"/>
        </w:rPr>
      </w:pPr>
      <w:r w:rsidRPr="00055551">
        <w:rPr>
          <w:rFonts w:ascii="Arial" w:hAnsi="Arial"/>
          <w:sz w:val="18"/>
        </w:rPr>
        <w:t>Tel.: +33 4 92 94 42 00   Fax: +33 4 93 65 47 16</w:t>
      </w:r>
    </w:p>
    <w:p w14:paraId="484C95E9" w14:textId="77777777" w:rsidR="00752DC8" w:rsidRPr="00055551" w:rsidRDefault="00752DC8" w:rsidP="00752DC8">
      <w:pPr>
        <w:pStyle w:val="FP"/>
        <w:framePr w:w="9758" w:wrap="notBeside" w:vAnchor="page" w:hAnchor="page" w:x="1169" w:y="3698"/>
        <w:ind w:left="2835" w:right="2835"/>
        <w:jc w:val="center"/>
        <w:rPr>
          <w:rFonts w:ascii="Arial" w:hAnsi="Arial"/>
          <w:sz w:val="15"/>
        </w:rPr>
      </w:pPr>
    </w:p>
    <w:p w14:paraId="3D1FE183" w14:textId="77777777" w:rsidR="00752DC8" w:rsidRPr="00055551" w:rsidRDefault="00752DC8" w:rsidP="00752DC8">
      <w:pPr>
        <w:pStyle w:val="FP"/>
        <w:framePr w:w="9758" w:wrap="notBeside" w:vAnchor="page" w:hAnchor="page" w:x="1169" w:y="3698"/>
        <w:ind w:left="2835" w:right="2835"/>
        <w:jc w:val="center"/>
        <w:rPr>
          <w:rFonts w:ascii="Arial" w:hAnsi="Arial"/>
          <w:sz w:val="15"/>
        </w:rPr>
      </w:pPr>
      <w:r w:rsidRPr="00055551">
        <w:rPr>
          <w:rFonts w:ascii="Arial" w:hAnsi="Arial"/>
          <w:sz w:val="15"/>
        </w:rPr>
        <w:t xml:space="preserve">Siret N° 348 623 562 00017 - </w:t>
      </w:r>
      <w:r>
        <w:rPr>
          <w:rFonts w:ascii="Arial" w:hAnsi="Arial"/>
          <w:sz w:val="15"/>
          <w:lang w:val="fr-FR"/>
        </w:rPr>
        <w:t>APE 7112B</w:t>
      </w:r>
    </w:p>
    <w:p w14:paraId="0B1B3E94" w14:textId="77777777" w:rsidR="00752DC8" w:rsidRPr="00055551" w:rsidRDefault="00752DC8" w:rsidP="00752DC8">
      <w:pPr>
        <w:pStyle w:val="FP"/>
        <w:framePr w:w="9758" w:wrap="notBeside" w:vAnchor="page" w:hAnchor="page" w:x="1169" w:y="3698"/>
        <w:ind w:left="2835" w:right="2835"/>
        <w:jc w:val="center"/>
        <w:rPr>
          <w:rFonts w:ascii="Arial" w:hAnsi="Arial"/>
          <w:sz w:val="15"/>
        </w:rPr>
      </w:pPr>
      <w:r w:rsidRPr="00055551">
        <w:rPr>
          <w:rFonts w:ascii="Arial" w:hAnsi="Arial"/>
          <w:sz w:val="15"/>
        </w:rPr>
        <w:t>Association à but non lucratif enregistrée à la</w:t>
      </w:r>
    </w:p>
    <w:p w14:paraId="2F3C5B08" w14:textId="77777777" w:rsidR="00752DC8" w:rsidRDefault="00752DC8" w:rsidP="00752DC8">
      <w:pPr>
        <w:pStyle w:val="FP"/>
        <w:framePr w:w="9758" w:wrap="notBeside" w:vAnchor="page" w:hAnchor="page" w:x="1169" w:y="3698"/>
        <w:ind w:left="2835" w:right="2835"/>
        <w:jc w:val="center"/>
        <w:rPr>
          <w:rFonts w:ascii="Arial" w:hAnsi="Arial"/>
          <w:sz w:val="15"/>
          <w:lang w:val="fr-FR"/>
        </w:rPr>
      </w:pPr>
      <w:r w:rsidRPr="00055551">
        <w:rPr>
          <w:rFonts w:ascii="Arial" w:hAnsi="Arial"/>
          <w:sz w:val="15"/>
        </w:rPr>
        <w:t xml:space="preserve">Sous-Préfecture de Grasse (06) N° </w:t>
      </w:r>
      <w:r>
        <w:rPr>
          <w:rFonts w:ascii="Arial" w:hAnsi="Arial"/>
          <w:sz w:val="15"/>
          <w:lang w:val="fr-FR"/>
        </w:rPr>
        <w:t>w061004871</w:t>
      </w:r>
    </w:p>
    <w:p w14:paraId="397CFC47" w14:textId="77777777" w:rsidR="00752DC8" w:rsidRPr="00055551" w:rsidRDefault="00752DC8" w:rsidP="00752DC8">
      <w:pPr>
        <w:pStyle w:val="FP"/>
        <w:framePr w:w="9758" w:wrap="notBeside" w:vAnchor="page" w:hAnchor="page" w:x="1169" w:y="3698"/>
        <w:ind w:left="2835" w:right="2835"/>
        <w:jc w:val="center"/>
        <w:rPr>
          <w:rFonts w:ascii="Arial" w:hAnsi="Arial"/>
          <w:sz w:val="18"/>
        </w:rPr>
      </w:pPr>
    </w:p>
    <w:p w14:paraId="0AE6F661" w14:textId="77777777" w:rsidR="00752DC8" w:rsidRPr="002F41AB" w:rsidRDefault="00752DC8" w:rsidP="00752DC8">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59869EC2" w14:textId="77777777" w:rsidR="00752DC8" w:rsidRPr="002F41AB" w:rsidRDefault="00752DC8" w:rsidP="00752DC8">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proofErr w:type="gramStart"/>
      <w:r w:rsidRPr="002F41AB">
        <w:rPr>
          <w:rFonts w:ascii="Arial" w:hAnsi="Arial" w:cs="Arial"/>
          <w:sz w:val="18"/>
        </w:rPr>
        <w:t>:</w:t>
      </w:r>
      <w:proofErr w:type="gramEnd"/>
      <w:r w:rsidRPr="002F41AB">
        <w:rPr>
          <w:rFonts w:ascii="Arial" w:hAnsi="Arial" w:cs="Arial"/>
          <w:sz w:val="18"/>
        </w:rPr>
        <w:br/>
      </w:r>
      <w:hyperlink r:id="rId16" w:history="1">
        <w:r w:rsidRPr="00752DC8">
          <w:rPr>
            <w:rStyle w:val="Hyperlink"/>
            <w:rFonts w:ascii="Arial" w:hAnsi="Arial"/>
            <w:sz w:val="18"/>
          </w:rPr>
          <w:t>http://www.etsi.org/standards-search</w:t>
        </w:r>
      </w:hyperlink>
    </w:p>
    <w:p w14:paraId="1C85692C" w14:textId="77777777" w:rsidR="00752DC8" w:rsidRPr="002F41AB" w:rsidRDefault="00752DC8" w:rsidP="00752DC8">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7" w:history="1">
        <w:r w:rsidRPr="00752DC8">
          <w:rPr>
            <w:rStyle w:val="Hyperlink"/>
            <w:rFonts w:ascii="Arial" w:hAnsi="Arial" w:cs="Arial"/>
            <w:sz w:val="18"/>
          </w:rPr>
          <w:t>www.etsi.org/deliver</w:t>
        </w:r>
      </w:hyperlink>
      <w:r>
        <w:rPr>
          <w:rFonts w:ascii="Arial" w:hAnsi="Arial" w:cs="Arial"/>
          <w:sz w:val="18"/>
        </w:rPr>
        <w:t>.</w:t>
      </w:r>
    </w:p>
    <w:p w14:paraId="452077A7" w14:textId="77777777" w:rsidR="00752DC8" w:rsidRPr="002F41AB" w:rsidRDefault="00752DC8" w:rsidP="00752DC8">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8" w:history="1">
        <w:r w:rsidRPr="00752DC8">
          <w:rPr>
            <w:rStyle w:val="Hyperlink"/>
            <w:rFonts w:ascii="Arial" w:hAnsi="Arial" w:cs="Arial"/>
            <w:sz w:val="18"/>
          </w:rPr>
          <w:t>https://portal.etsi.org/TB/ETSIDeliverableStatus.aspx</w:t>
        </w:r>
      </w:hyperlink>
    </w:p>
    <w:p w14:paraId="099B2421" w14:textId="77777777" w:rsidR="00752DC8" w:rsidRDefault="00752DC8" w:rsidP="00752DC8">
      <w:pPr>
        <w:pStyle w:val="FP"/>
        <w:framePr w:w="9758" w:wrap="notBeside" w:vAnchor="page" w:hAnchor="page" w:x="1169" w:y="6130"/>
        <w:spacing w:after="24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proofErr w:type="gramStart"/>
      <w:r w:rsidRPr="002F41AB">
        <w:rPr>
          <w:rFonts w:ascii="Arial" w:hAnsi="Arial" w:cs="Arial"/>
          <w:sz w:val="18"/>
        </w:rPr>
        <w:t>:</w:t>
      </w:r>
      <w:proofErr w:type="gramEnd"/>
      <w:r w:rsidRPr="002F41AB">
        <w:rPr>
          <w:rFonts w:ascii="Arial" w:hAnsi="Arial" w:cs="Arial"/>
          <w:sz w:val="18"/>
        </w:rPr>
        <w:br/>
      </w:r>
      <w:hyperlink r:id="rId19" w:history="1">
        <w:r w:rsidRPr="00752DC8">
          <w:rPr>
            <w:rStyle w:val="Hyperlink"/>
            <w:rFonts w:ascii="Arial" w:hAnsi="Arial" w:cs="Arial"/>
            <w:sz w:val="18"/>
          </w:rPr>
          <w:t>https://portal.etsi.org/People/CommiteeSupportStaff.aspx</w:t>
        </w:r>
      </w:hyperlink>
    </w:p>
    <w:p w14:paraId="1FC5AD07" w14:textId="77777777" w:rsidR="00752DC8" w:rsidRDefault="00752DC8" w:rsidP="00752DC8">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7D8BB15E" w14:textId="77777777" w:rsidR="00752DC8" w:rsidRPr="00BF35D9" w:rsidRDefault="00752DC8" w:rsidP="00752DC8">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73205C74" w14:textId="77777777" w:rsidR="00752DC8" w:rsidRPr="00BF35D9" w:rsidRDefault="00752DC8" w:rsidP="00752DC8">
      <w:pPr>
        <w:pStyle w:val="FP"/>
        <w:framePr w:w="9758" w:wrap="notBeside" w:vAnchor="page" w:hAnchor="page" w:x="1169" w:y="6130"/>
        <w:jc w:val="center"/>
        <w:rPr>
          <w:rFonts w:ascii="Arial" w:hAnsi="Arial" w:cs="Arial"/>
          <w:sz w:val="18"/>
        </w:rPr>
      </w:pPr>
      <w:proofErr w:type="gramStart"/>
      <w:r w:rsidRPr="00BF35D9">
        <w:rPr>
          <w:rFonts w:ascii="Arial" w:hAnsi="Arial" w:cs="Arial"/>
          <w:sz w:val="18"/>
        </w:rPr>
        <w:t>other</w:t>
      </w:r>
      <w:proofErr w:type="gramEnd"/>
      <w:r w:rsidRPr="00BF35D9">
        <w:rPr>
          <w:rFonts w:ascii="Arial" w:hAnsi="Arial" w:cs="Arial"/>
          <w:sz w:val="18"/>
        </w:rPr>
        <w:t xml:space="preserve"> professional standard and applicable regulations. </w:t>
      </w:r>
    </w:p>
    <w:p w14:paraId="3B87D157" w14:textId="77777777" w:rsidR="00752DC8" w:rsidRPr="00BF35D9" w:rsidRDefault="00752DC8" w:rsidP="00752DC8">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6476D28A" w14:textId="77777777" w:rsidR="00752DC8" w:rsidRPr="00182DB8" w:rsidRDefault="00752DC8" w:rsidP="00752DC8">
      <w:pPr>
        <w:pStyle w:val="FP"/>
        <w:framePr w:w="9758" w:wrap="notBeside" w:vAnchor="page" w:hAnchor="page" w:x="1169" w:y="6130"/>
        <w:jc w:val="center"/>
        <w:rPr>
          <w:rFonts w:ascii="Arial" w:hAnsi="Arial" w:cs="Arial"/>
          <w:sz w:val="18"/>
        </w:rPr>
      </w:pPr>
      <w:bookmarkStart w:id="1" w:name="EN_Delete_Disclaimer"/>
      <w:r w:rsidRPr="00182DB8">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1"/>
    <w:p w14:paraId="3D77F377" w14:textId="77777777" w:rsidR="00752DC8" w:rsidRPr="00BF35D9" w:rsidRDefault="00752DC8" w:rsidP="00752DC8">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3DC3F552" w14:textId="77777777" w:rsidR="00752DC8" w:rsidRPr="00BF35D9" w:rsidRDefault="00752DC8" w:rsidP="00752DC8">
      <w:pPr>
        <w:pStyle w:val="FP"/>
        <w:framePr w:w="9758" w:wrap="notBeside" w:vAnchor="page" w:hAnchor="page" w:x="1169" w:y="6130"/>
        <w:jc w:val="center"/>
        <w:rPr>
          <w:rFonts w:ascii="Arial" w:hAnsi="Arial" w:cs="Arial"/>
          <w:sz w:val="18"/>
        </w:rPr>
      </w:pPr>
    </w:p>
    <w:p w14:paraId="21A72382" w14:textId="77777777" w:rsidR="00752DC8" w:rsidRDefault="00752DC8" w:rsidP="00752DC8">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2409E81A" w14:textId="77777777" w:rsidR="00752DC8" w:rsidRDefault="00752DC8" w:rsidP="00752DC8">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2B19F7ED" w14:textId="77777777" w:rsidR="00752DC8" w:rsidRDefault="00752DC8" w:rsidP="00752DC8">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1E4907B5" w14:textId="77777777" w:rsidR="00752DC8" w:rsidRDefault="00752DC8" w:rsidP="00752DC8">
      <w:pPr>
        <w:pStyle w:val="FP"/>
        <w:framePr w:w="9758" w:wrap="notBeside" w:vAnchor="page" w:hAnchor="page" w:x="1169" w:y="6130"/>
        <w:jc w:val="center"/>
        <w:rPr>
          <w:rFonts w:ascii="Arial" w:hAnsi="Arial" w:cs="Arial"/>
          <w:sz w:val="18"/>
        </w:rPr>
      </w:pPr>
    </w:p>
    <w:p w14:paraId="72B95E9A" w14:textId="77777777" w:rsidR="00752DC8" w:rsidRDefault="00752DC8" w:rsidP="00752DC8">
      <w:pPr>
        <w:pStyle w:val="FP"/>
        <w:framePr w:w="9758" w:wrap="notBeside" w:vAnchor="page" w:hAnchor="page" w:x="1169" w:y="6130"/>
        <w:jc w:val="center"/>
        <w:rPr>
          <w:rFonts w:ascii="Arial" w:hAnsi="Arial" w:cs="Arial"/>
          <w:sz w:val="18"/>
        </w:rPr>
      </w:pPr>
      <w:r>
        <w:rPr>
          <w:rFonts w:ascii="Arial" w:hAnsi="Arial" w:cs="Arial"/>
          <w:sz w:val="18"/>
        </w:rPr>
        <w:t>© ETSI 2021.</w:t>
      </w:r>
    </w:p>
    <w:p w14:paraId="4C6F2E75" w14:textId="77777777" w:rsidR="00752DC8" w:rsidRDefault="00752DC8" w:rsidP="00752DC8">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049A4C10" w14:textId="605629BA" w:rsidR="005F7332" w:rsidRPr="00DC7355" w:rsidRDefault="00752DC8" w:rsidP="00752DC8">
      <w:pPr>
        <w:overflowPunct/>
        <w:autoSpaceDE/>
        <w:autoSpaceDN/>
        <w:adjustRightInd/>
        <w:spacing w:after="0"/>
        <w:jc w:val="center"/>
        <w:textAlignment w:val="auto"/>
      </w:pPr>
      <w:r>
        <w:rPr>
          <w:lang w:val="fr-FR"/>
        </w:rPr>
        <w:br w:type="page"/>
      </w:r>
    </w:p>
    <w:p w14:paraId="15DF88A9" w14:textId="5501F069" w:rsidR="00327709" w:rsidRPr="00DC7355" w:rsidRDefault="007424E8" w:rsidP="000F5962">
      <w:pPr>
        <w:pStyle w:val="TT"/>
        <w:spacing w:before="120" w:after="120"/>
      </w:pPr>
      <w:r w:rsidRPr="00DC7355">
        <w:lastRenderedPageBreak/>
        <w:t>C</w:t>
      </w:r>
      <w:r w:rsidR="00327709" w:rsidRPr="00DC7355">
        <w:t>ontents</w:t>
      </w:r>
    </w:p>
    <w:p w14:paraId="74D60CD8" w14:textId="4D80F3A0" w:rsidR="000D6CED" w:rsidRDefault="000D6CED" w:rsidP="000D6CED">
      <w:pPr>
        <w:pStyle w:val="Verzeichnis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_Toc75433875 \h </w:instrText>
      </w:r>
      <w:r>
        <w:fldChar w:fldCharType="separate"/>
      </w:r>
      <w:r>
        <w:t>6</w:t>
      </w:r>
      <w:r>
        <w:fldChar w:fldCharType="end"/>
      </w:r>
    </w:p>
    <w:p w14:paraId="52B7B07B" w14:textId="1603E26D" w:rsidR="000D6CED" w:rsidRDefault="000D6CED" w:rsidP="000D6CED">
      <w:pPr>
        <w:pStyle w:val="Verzeichnis1"/>
        <w:rPr>
          <w:rFonts w:asciiTheme="minorHAnsi" w:eastAsiaTheme="minorEastAsia" w:hAnsiTheme="minorHAnsi" w:cstheme="minorBidi"/>
          <w:szCs w:val="22"/>
          <w:lang w:eastAsia="en-GB"/>
        </w:rPr>
      </w:pPr>
      <w:r>
        <w:t>Foreword</w:t>
      </w:r>
      <w:r>
        <w:tab/>
      </w:r>
      <w:r>
        <w:fldChar w:fldCharType="begin"/>
      </w:r>
      <w:r>
        <w:instrText xml:space="preserve"> PAGEREF _Toc75433876 \h </w:instrText>
      </w:r>
      <w:r>
        <w:fldChar w:fldCharType="separate"/>
      </w:r>
      <w:r>
        <w:t>6</w:t>
      </w:r>
      <w:r>
        <w:fldChar w:fldCharType="end"/>
      </w:r>
    </w:p>
    <w:p w14:paraId="6BFA3BD1" w14:textId="0FC981E3" w:rsidR="000D6CED" w:rsidRDefault="000D6CED" w:rsidP="000D6CED">
      <w:pPr>
        <w:pStyle w:val="Verzeichnis1"/>
        <w:rPr>
          <w:rFonts w:asciiTheme="minorHAnsi" w:eastAsiaTheme="minorEastAsia" w:hAnsiTheme="minorHAnsi" w:cstheme="minorBidi"/>
          <w:szCs w:val="22"/>
          <w:lang w:eastAsia="en-GB"/>
        </w:rPr>
      </w:pPr>
      <w:r>
        <w:t>Modal verbs terminology</w:t>
      </w:r>
      <w:r>
        <w:tab/>
      </w:r>
      <w:r>
        <w:fldChar w:fldCharType="begin"/>
      </w:r>
      <w:r>
        <w:instrText xml:space="preserve"> PAGEREF _Toc75433877 \h </w:instrText>
      </w:r>
      <w:r>
        <w:fldChar w:fldCharType="separate"/>
      </w:r>
      <w:r>
        <w:t>7</w:t>
      </w:r>
      <w:r>
        <w:fldChar w:fldCharType="end"/>
      </w:r>
    </w:p>
    <w:p w14:paraId="79D5B8A8" w14:textId="12430A85" w:rsidR="000D6CED" w:rsidRDefault="000D6CED" w:rsidP="000D6CED">
      <w:pPr>
        <w:pStyle w:val="Verzeichnis1"/>
        <w:rPr>
          <w:rFonts w:asciiTheme="minorHAnsi" w:eastAsiaTheme="minorEastAsia" w:hAnsiTheme="minorHAnsi" w:cstheme="minorBidi"/>
          <w:szCs w:val="22"/>
          <w:lang w:eastAsia="en-GB"/>
        </w:rPr>
      </w:pPr>
      <w:r>
        <w:t>1</w:t>
      </w:r>
      <w:r>
        <w:tab/>
        <w:t>Scope</w:t>
      </w:r>
      <w:r>
        <w:tab/>
      </w:r>
      <w:r>
        <w:fldChar w:fldCharType="begin"/>
      </w:r>
      <w:r>
        <w:instrText xml:space="preserve"> PAGEREF _Toc75433878 \h </w:instrText>
      </w:r>
      <w:r>
        <w:fldChar w:fldCharType="separate"/>
      </w:r>
      <w:r>
        <w:t>8</w:t>
      </w:r>
      <w:r>
        <w:fldChar w:fldCharType="end"/>
      </w:r>
    </w:p>
    <w:p w14:paraId="171A0F6D" w14:textId="28CB6E56" w:rsidR="000D6CED" w:rsidRDefault="000D6CED" w:rsidP="000D6CED">
      <w:pPr>
        <w:pStyle w:val="Verzeichnis1"/>
        <w:rPr>
          <w:rFonts w:asciiTheme="minorHAnsi" w:eastAsiaTheme="minorEastAsia" w:hAnsiTheme="minorHAnsi" w:cstheme="minorBidi"/>
          <w:szCs w:val="22"/>
          <w:lang w:eastAsia="en-GB"/>
        </w:rPr>
      </w:pPr>
      <w:r>
        <w:t>2</w:t>
      </w:r>
      <w:r>
        <w:tab/>
        <w:t>References</w:t>
      </w:r>
      <w:r>
        <w:tab/>
      </w:r>
      <w:r>
        <w:fldChar w:fldCharType="begin"/>
      </w:r>
      <w:r>
        <w:instrText xml:space="preserve"> PAGEREF _Toc75433879 \h </w:instrText>
      </w:r>
      <w:r>
        <w:fldChar w:fldCharType="separate"/>
      </w:r>
      <w:r>
        <w:t>8</w:t>
      </w:r>
      <w:r>
        <w:fldChar w:fldCharType="end"/>
      </w:r>
    </w:p>
    <w:p w14:paraId="5DCE8EF4" w14:textId="7BAD1C9E" w:rsidR="000D6CED" w:rsidRDefault="000D6CED" w:rsidP="000D6CED">
      <w:pPr>
        <w:pStyle w:val="Verzeichnis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_Toc75433880 \h </w:instrText>
      </w:r>
      <w:r>
        <w:fldChar w:fldCharType="separate"/>
      </w:r>
      <w:r>
        <w:t>8</w:t>
      </w:r>
      <w:r>
        <w:fldChar w:fldCharType="end"/>
      </w:r>
    </w:p>
    <w:p w14:paraId="584F15FC" w14:textId="4B4BABEE" w:rsidR="000D6CED" w:rsidRDefault="000D6CED" w:rsidP="000D6CED">
      <w:pPr>
        <w:pStyle w:val="Verzeichnis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_Toc75433881 \h </w:instrText>
      </w:r>
      <w:r>
        <w:fldChar w:fldCharType="separate"/>
      </w:r>
      <w:r>
        <w:t>8</w:t>
      </w:r>
      <w:r>
        <w:fldChar w:fldCharType="end"/>
      </w:r>
    </w:p>
    <w:p w14:paraId="6D0B3B3D" w14:textId="718398B3" w:rsidR="000D6CED" w:rsidRDefault="000D6CED" w:rsidP="000D6CED">
      <w:pPr>
        <w:pStyle w:val="Verzeichnis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_Toc75433882 \h </w:instrText>
      </w:r>
      <w:r>
        <w:fldChar w:fldCharType="separate"/>
      </w:r>
      <w:r>
        <w:t>9</w:t>
      </w:r>
      <w:r>
        <w:fldChar w:fldCharType="end"/>
      </w:r>
    </w:p>
    <w:p w14:paraId="62EC7311" w14:textId="668D8105" w:rsidR="000D6CED" w:rsidRDefault="000D6CED" w:rsidP="000D6CED">
      <w:pPr>
        <w:pStyle w:val="Verzeichnis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_Toc75433883 \h </w:instrText>
      </w:r>
      <w:r>
        <w:fldChar w:fldCharType="separate"/>
      </w:r>
      <w:r>
        <w:t>9</w:t>
      </w:r>
      <w:r>
        <w:fldChar w:fldCharType="end"/>
      </w:r>
    </w:p>
    <w:p w14:paraId="24074033" w14:textId="2DB114E1" w:rsidR="000D6CED" w:rsidRDefault="000D6CED" w:rsidP="000D6CED">
      <w:pPr>
        <w:pStyle w:val="Verzeichnis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_Toc75433884 \h </w:instrText>
      </w:r>
      <w:r>
        <w:fldChar w:fldCharType="separate"/>
      </w:r>
      <w:r>
        <w:t>9</w:t>
      </w:r>
      <w:r>
        <w:fldChar w:fldCharType="end"/>
      </w:r>
    </w:p>
    <w:p w14:paraId="4536A304" w14:textId="452E4B8F" w:rsidR="000D6CED" w:rsidRDefault="000D6CED" w:rsidP="000D6CED">
      <w:pPr>
        <w:pStyle w:val="Verzeichnis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_Toc75433885 \h </w:instrText>
      </w:r>
      <w:r>
        <w:fldChar w:fldCharType="separate"/>
      </w:r>
      <w:r>
        <w:t>9</w:t>
      </w:r>
      <w:r>
        <w:fldChar w:fldCharType="end"/>
      </w:r>
    </w:p>
    <w:p w14:paraId="5C18BD06" w14:textId="383AED5E" w:rsidR="000D6CED" w:rsidRDefault="000D6CED" w:rsidP="000D6CED">
      <w:pPr>
        <w:pStyle w:val="Verzeichnis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_Toc75433886 \h </w:instrText>
      </w:r>
      <w:r>
        <w:fldChar w:fldCharType="separate"/>
      </w:r>
      <w:r>
        <w:t>9</w:t>
      </w:r>
      <w:r>
        <w:fldChar w:fldCharType="end"/>
      </w:r>
    </w:p>
    <w:p w14:paraId="3C187096" w14:textId="5DB02521" w:rsidR="000D6CED" w:rsidRDefault="000D6CED" w:rsidP="000D6CED">
      <w:pPr>
        <w:pStyle w:val="Verzeichnis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_Toc75433887 \h </w:instrText>
      </w:r>
      <w:r>
        <w:fldChar w:fldCharType="separate"/>
      </w:r>
      <w:r>
        <w:t>10</w:t>
      </w:r>
      <w:r>
        <w:fldChar w:fldCharType="end"/>
      </w:r>
    </w:p>
    <w:p w14:paraId="10A4096E" w14:textId="220696B8" w:rsidR="000D6CED" w:rsidRDefault="000D6CED" w:rsidP="000D6CED">
      <w:pPr>
        <w:pStyle w:val="Verzeichnis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_Toc75433888 \h </w:instrText>
      </w:r>
      <w:r>
        <w:fldChar w:fldCharType="separate"/>
      </w:r>
      <w:r>
        <w:t>10</w:t>
      </w:r>
      <w:r>
        <w:fldChar w:fldCharType="end"/>
      </w:r>
    </w:p>
    <w:p w14:paraId="000A79C3" w14:textId="3CDB972C" w:rsidR="000D6CED" w:rsidRDefault="000D6CED" w:rsidP="000D6CED">
      <w:pPr>
        <w:pStyle w:val="Verzeichnis2"/>
        <w:rPr>
          <w:rFonts w:asciiTheme="minorHAnsi" w:eastAsiaTheme="minorEastAsia" w:hAnsiTheme="minorHAnsi" w:cstheme="minorBidi"/>
          <w:sz w:val="22"/>
          <w:szCs w:val="22"/>
          <w:lang w:eastAsia="en-GB"/>
        </w:rPr>
      </w:pPr>
      <w:r>
        <w:t>5.1</w:t>
      </w:r>
      <w:r>
        <w:tab/>
        <w:t>Static configurations</w:t>
      </w:r>
      <w:r>
        <w:tab/>
      </w:r>
      <w:r>
        <w:fldChar w:fldCharType="begin"/>
      </w:r>
      <w:r>
        <w:instrText xml:space="preserve"> PAGEREF _Toc75433889 \h </w:instrText>
      </w:r>
      <w:r>
        <w:fldChar w:fldCharType="separate"/>
      </w:r>
      <w:r>
        <w:t>11</w:t>
      </w:r>
      <w:r>
        <w:fldChar w:fldCharType="end"/>
      </w:r>
    </w:p>
    <w:p w14:paraId="2CEDD52E" w14:textId="7285DD5B" w:rsidR="000D6CED" w:rsidRDefault="000D6CED" w:rsidP="000D6CED">
      <w:pPr>
        <w:pStyle w:val="Verzeichnis3"/>
        <w:rPr>
          <w:rFonts w:asciiTheme="minorHAnsi" w:eastAsiaTheme="minorEastAsia" w:hAnsiTheme="minorHAnsi" w:cstheme="minorBidi"/>
          <w:sz w:val="22"/>
          <w:szCs w:val="22"/>
          <w:lang w:eastAsia="en-GB"/>
        </w:rPr>
      </w:pPr>
      <w:r>
        <w:t>5.1.1</w:t>
      </w:r>
      <w:r>
        <w:tab/>
        <w:t>The special configuration type: configuration</w:t>
      </w:r>
      <w:r>
        <w:tab/>
      </w:r>
      <w:r>
        <w:fldChar w:fldCharType="begin"/>
      </w:r>
      <w:r>
        <w:instrText xml:space="preserve"> PAGEREF _Toc75433890 \h </w:instrText>
      </w:r>
      <w:r>
        <w:fldChar w:fldCharType="separate"/>
      </w:r>
      <w:r>
        <w:t>11</w:t>
      </w:r>
      <w:r>
        <w:fldChar w:fldCharType="end"/>
      </w:r>
    </w:p>
    <w:p w14:paraId="3B18070D" w14:textId="509DB67F" w:rsidR="000D6CED" w:rsidRDefault="000D6CED" w:rsidP="000D6CED">
      <w:pPr>
        <w:pStyle w:val="Verzeichnis3"/>
        <w:rPr>
          <w:rFonts w:asciiTheme="minorHAnsi" w:eastAsiaTheme="minorEastAsia" w:hAnsiTheme="minorHAnsi" w:cstheme="minorBidi"/>
          <w:sz w:val="22"/>
          <w:szCs w:val="22"/>
          <w:lang w:eastAsia="en-GB"/>
        </w:rPr>
      </w:pPr>
      <w:r>
        <w:t>5.1.2</w:t>
      </w:r>
      <w:r>
        <w:tab/>
        <w:t>The configuration function</w:t>
      </w:r>
      <w:r>
        <w:tab/>
      </w:r>
      <w:r>
        <w:fldChar w:fldCharType="begin"/>
      </w:r>
      <w:r>
        <w:instrText xml:space="preserve"> PAGEREF _Toc75433891 \h </w:instrText>
      </w:r>
      <w:r>
        <w:fldChar w:fldCharType="separate"/>
      </w:r>
      <w:r>
        <w:t>11</w:t>
      </w:r>
      <w:r>
        <w:fldChar w:fldCharType="end"/>
      </w:r>
    </w:p>
    <w:p w14:paraId="23D34DD3" w14:textId="683FF733" w:rsidR="000D6CED" w:rsidRDefault="000D6CED" w:rsidP="000D6CED">
      <w:pPr>
        <w:pStyle w:val="Verzeichnis3"/>
        <w:rPr>
          <w:rFonts w:asciiTheme="minorHAnsi" w:eastAsiaTheme="minorEastAsia" w:hAnsiTheme="minorHAnsi" w:cstheme="minorBidi"/>
          <w:sz w:val="22"/>
          <w:szCs w:val="22"/>
          <w:lang w:eastAsia="en-GB"/>
        </w:rPr>
      </w:pPr>
      <w:r>
        <w:t>5.1.3</w:t>
      </w:r>
      <w:r>
        <w:tab/>
        <w:t>Starting a static test configuration</w:t>
      </w:r>
      <w:r>
        <w:tab/>
      </w:r>
      <w:r>
        <w:fldChar w:fldCharType="begin"/>
      </w:r>
      <w:r>
        <w:instrText xml:space="preserve"> PAGEREF _Toc75433892 \h </w:instrText>
      </w:r>
      <w:r>
        <w:fldChar w:fldCharType="separate"/>
      </w:r>
      <w:r>
        <w:t>13</w:t>
      </w:r>
      <w:r>
        <w:fldChar w:fldCharType="end"/>
      </w:r>
    </w:p>
    <w:p w14:paraId="7C5D51CB" w14:textId="6AE969E0" w:rsidR="000D6CED" w:rsidRDefault="000D6CED" w:rsidP="000D6CED">
      <w:pPr>
        <w:pStyle w:val="Verzeichnis3"/>
        <w:rPr>
          <w:rFonts w:asciiTheme="minorHAnsi" w:eastAsiaTheme="minorEastAsia" w:hAnsiTheme="minorHAnsi" w:cstheme="minorBidi"/>
          <w:sz w:val="22"/>
          <w:szCs w:val="22"/>
          <w:lang w:eastAsia="en-GB"/>
        </w:rPr>
      </w:pPr>
      <w:r>
        <w:t>5.1.4</w:t>
      </w:r>
      <w:r>
        <w:tab/>
        <w:t>Destruction of static test configurations</w:t>
      </w:r>
      <w:r>
        <w:tab/>
      </w:r>
      <w:r>
        <w:fldChar w:fldCharType="begin"/>
      </w:r>
      <w:r>
        <w:instrText xml:space="preserve"> PAGEREF _Toc75433893 \h </w:instrText>
      </w:r>
      <w:r>
        <w:fldChar w:fldCharType="separate"/>
      </w:r>
      <w:r>
        <w:t>13</w:t>
      </w:r>
      <w:r>
        <w:fldChar w:fldCharType="end"/>
      </w:r>
    </w:p>
    <w:p w14:paraId="2317D727" w14:textId="0C3F8267" w:rsidR="000D6CED" w:rsidRDefault="000D6CED" w:rsidP="000D6CED">
      <w:pPr>
        <w:pStyle w:val="Verzeichnis3"/>
        <w:rPr>
          <w:rFonts w:asciiTheme="minorHAnsi" w:eastAsiaTheme="minorEastAsia" w:hAnsiTheme="minorHAnsi" w:cstheme="minorBidi"/>
          <w:sz w:val="22"/>
          <w:szCs w:val="22"/>
          <w:lang w:eastAsia="en-GB"/>
        </w:rPr>
      </w:pPr>
      <w:r>
        <w:t>5.1.5</w:t>
      </w:r>
      <w:r>
        <w:tab/>
        <w:t>Creation of static test components</w:t>
      </w:r>
      <w:r>
        <w:tab/>
      </w:r>
      <w:r>
        <w:fldChar w:fldCharType="begin"/>
      </w:r>
      <w:r>
        <w:instrText xml:space="preserve"> PAGEREF _Toc75433894 \h </w:instrText>
      </w:r>
      <w:r>
        <w:fldChar w:fldCharType="separate"/>
      </w:r>
      <w:r>
        <w:t>14</w:t>
      </w:r>
      <w:r>
        <w:fldChar w:fldCharType="end"/>
      </w:r>
    </w:p>
    <w:p w14:paraId="64A5B720" w14:textId="1ABC8933" w:rsidR="000D6CED" w:rsidRDefault="000D6CED" w:rsidP="000D6CED">
      <w:pPr>
        <w:pStyle w:val="Verzeichnis3"/>
        <w:rPr>
          <w:rFonts w:asciiTheme="minorHAnsi" w:eastAsiaTheme="minorEastAsia" w:hAnsiTheme="minorHAnsi" w:cstheme="minorBidi"/>
          <w:sz w:val="22"/>
          <w:szCs w:val="22"/>
          <w:lang w:eastAsia="en-GB"/>
        </w:rPr>
      </w:pPr>
      <w:r>
        <w:t>5.1.6</w:t>
      </w:r>
      <w:r>
        <w:tab/>
        <w:t>Establishment of static connections and static mappings</w:t>
      </w:r>
      <w:r>
        <w:tab/>
      </w:r>
      <w:r>
        <w:fldChar w:fldCharType="begin"/>
      </w:r>
      <w:r>
        <w:instrText xml:space="preserve"> PAGEREF _Toc75433895 \h </w:instrText>
      </w:r>
      <w:r>
        <w:fldChar w:fldCharType="separate"/>
      </w:r>
      <w:r>
        <w:t>15</w:t>
      </w:r>
      <w:r>
        <w:fldChar w:fldCharType="end"/>
      </w:r>
    </w:p>
    <w:p w14:paraId="446F3D29" w14:textId="6F8F9324" w:rsidR="000D6CED" w:rsidRDefault="000D6CED" w:rsidP="000D6CED">
      <w:pPr>
        <w:pStyle w:val="Verzeichnis3"/>
        <w:rPr>
          <w:rFonts w:asciiTheme="minorHAnsi" w:eastAsiaTheme="minorEastAsia" w:hAnsiTheme="minorHAnsi" w:cstheme="minorBidi"/>
          <w:sz w:val="22"/>
          <w:szCs w:val="22"/>
          <w:lang w:eastAsia="en-GB"/>
        </w:rPr>
      </w:pPr>
      <w:r>
        <w:t>5.1.7</w:t>
      </w:r>
      <w:r>
        <w:tab/>
        <w:t>Test case definitions for static test configuration</w:t>
      </w:r>
      <w:r>
        <w:tab/>
      </w:r>
      <w:r>
        <w:fldChar w:fldCharType="begin"/>
      </w:r>
      <w:r>
        <w:instrText xml:space="preserve"> PAGEREF _Toc75433896 \h </w:instrText>
      </w:r>
      <w:r>
        <w:fldChar w:fldCharType="separate"/>
      </w:r>
      <w:r>
        <w:t>15</w:t>
      </w:r>
      <w:r>
        <w:fldChar w:fldCharType="end"/>
      </w:r>
    </w:p>
    <w:p w14:paraId="7A8A355E" w14:textId="6B6C6DB9" w:rsidR="000D6CED" w:rsidRDefault="000D6CED" w:rsidP="000D6CED">
      <w:pPr>
        <w:pStyle w:val="Verzeichnis3"/>
        <w:rPr>
          <w:rFonts w:asciiTheme="minorHAnsi" w:eastAsiaTheme="minorEastAsia" w:hAnsiTheme="minorHAnsi" w:cstheme="minorBidi"/>
          <w:sz w:val="22"/>
          <w:szCs w:val="22"/>
          <w:lang w:eastAsia="en-GB"/>
        </w:rPr>
      </w:pPr>
      <w:r>
        <w:t>5.1.8</w:t>
      </w:r>
      <w:r>
        <w:tab/>
        <w:t>Executing test cases on static test configurations</w:t>
      </w:r>
      <w:r>
        <w:tab/>
      </w:r>
      <w:r>
        <w:fldChar w:fldCharType="begin"/>
      </w:r>
      <w:r>
        <w:instrText xml:space="preserve"> PAGEREF _Toc75433897 \h </w:instrText>
      </w:r>
      <w:r>
        <w:fldChar w:fldCharType="separate"/>
      </w:r>
      <w:r>
        <w:t>16</w:t>
      </w:r>
      <w:r>
        <w:fldChar w:fldCharType="end"/>
      </w:r>
    </w:p>
    <w:p w14:paraId="232E516F" w14:textId="2265F0BD" w:rsidR="000D6CED" w:rsidRDefault="000D6CED" w:rsidP="000D6CED">
      <w:pPr>
        <w:pStyle w:val="Verzeichnis3"/>
        <w:rPr>
          <w:rFonts w:asciiTheme="minorHAnsi" w:eastAsiaTheme="minorEastAsia" w:hAnsiTheme="minorHAnsi" w:cstheme="minorBidi"/>
          <w:sz w:val="22"/>
          <w:szCs w:val="22"/>
          <w:lang w:eastAsia="en-GB"/>
        </w:rPr>
      </w:pPr>
      <w:r>
        <w:t>5.1.9</w:t>
      </w:r>
      <w:r>
        <w:tab/>
        <w:t>Further restrictions</w:t>
      </w:r>
      <w:r>
        <w:tab/>
      </w:r>
      <w:r>
        <w:fldChar w:fldCharType="begin"/>
      </w:r>
      <w:r>
        <w:instrText xml:space="preserve"> PAGEREF _Toc75433898 \h </w:instrText>
      </w:r>
      <w:r>
        <w:fldChar w:fldCharType="separate"/>
      </w:r>
      <w:r>
        <w:t>18</w:t>
      </w:r>
      <w:r>
        <w:fldChar w:fldCharType="end"/>
      </w:r>
    </w:p>
    <w:p w14:paraId="42F6D396" w14:textId="78239D24" w:rsidR="000D6CED" w:rsidRDefault="000D6CED" w:rsidP="000D6CED">
      <w:pPr>
        <w:pStyle w:val="Verzeichnis3"/>
        <w:rPr>
          <w:rFonts w:asciiTheme="minorHAnsi" w:eastAsiaTheme="minorEastAsia" w:hAnsiTheme="minorHAnsi" w:cstheme="minorBidi"/>
          <w:sz w:val="22"/>
          <w:szCs w:val="22"/>
          <w:lang w:eastAsia="en-GB"/>
        </w:rPr>
      </w:pPr>
      <w:r>
        <w:t>5.1.10</w:t>
      </w:r>
      <w:r>
        <w:tab/>
        <w:t>Logging the status of static configurations</w:t>
      </w:r>
      <w:r>
        <w:tab/>
      </w:r>
      <w:r>
        <w:fldChar w:fldCharType="begin"/>
      </w:r>
      <w:r>
        <w:instrText xml:space="preserve"> PAGEREF _Toc75433899 \h </w:instrText>
      </w:r>
      <w:r>
        <w:fldChar w:fldCharType="separate"/>
      </w:r>
      <w:r>
        <w:t>18</w:t>
      </w:r>
      <w:r>
        <w:fldChar w:fldCharType="end"/>
      </w:r>
    </w:p>
    <w:p w14:paraId="121FE72E" w14:textId="07ABF504" w:rsidR="000D6CED" w:rsidRDefault="000D6CED" w:rsidP="000D6CED">
      <w:pPr>
        <w:pStyle w:val="Verzeichnis2"/>
        <w:rPr>
          <w:rFonts w:asciiTheme="minorHAnsi" w:eastAsiaTheme="minorEastAsia" w:hAnsiTheme="minorHAnsi" w:cstheme="minorBidi"/>
          <w:sz w:val="22"/>
          <w:szCs w:val="22"/>
          <w:lang w:eastAsia="en-GB"/>
        </w:rPr>
      </w:pPr>
      <w:r>
        <w:t>5.2</w:t>
      </w:r>
      <w:r>
        <w:tab/>
        <w:t>Ports with translation capability</w:t>
      </w:r>
      <w:r>
        <w:tab/>
      </w:r>
      <w:r>
        <w:fldChar w:fldCharType="begin"/>
      </w:r>
      <w:r>
        <w:instrText xml:space="preserve"> PAGEREF _Toc75433900 \h </w:instrText>
      </w:r>
      <w:r>
        <w:fldChar w:fldCharType="separate"/>
      </w:r>
      <w:r>
        <w:t>18</w:t>
      </w:r>
      <w:r>
        <w:fldChar w:fldCharType="end"/>
      </w:r>
    </w:p>
    <w:p w14:paraId="6CF48056" w14:textId="18E472F3" w:rsidR="000D6CED" w:rsidRDefault="000D6CED" w:rsidP="000D6CED">
      <w:pPr>
        <w:pStyle w:val="Verzeichnis3"/>
        <w:rPr>
          <w:rFonts w:asciiTheme="minorHAnsi" w:eastAsiaTheme="minorEastAsia" w:hAnsiTheme="minorHAnsi" w:cstheme="minorBidi"/>
          <w:sz w:val="22"/>
          <w:szCs w:val="22"/>
          <w:lang w:eastAsia="en-GB"/>
        </w:rPr>
      </w:pPr>
      <w:r>
        <w:t>5.2.0</w:t>
      </w:r>
      <w:r>
        <w:tab/>
        <w:t>General</w:t>
      </w:r>
      <w:r>
        <w:tab/>
      </w:r>
      <w:r>
        <w:fldChar w:fldCharType="begin"/>
      </w:r>
      <w:r>
        <w:instrText xml:space="preserve"> PAGEREF _Toc75433901 \h </w:instrText>
      </w:r>
      <w:r>
        <w:fldChar w:fldCharType="separate"/>
      </w:r>
      <w:r>
        <w:t>18</w:t>
      </w:r>
      <w:r>
        <w:fldChar w:fldCharType="end"/>
      </w:r>
    </w:p>
    <w:p w14:paraId="7AEC5F05" w14:textId="73810354" w:rsidR="000D6CED" w:rsidRDefault="000D6CED" w:rsidP="000D6CED">
      <w:pPr>
        <w:pStyle w:val="Verzeichnis3"/>
        <w:rPr>
          <w:rFonts w:asciiTheme="minorHAnsi" w:eastAsiaTheme="minorEastAsia" w:hAnsiTheme="minorHAnsi" w:cstheme="minorBidi"/>
          <w:sz w:val="22"/>
          <w:szCs w:val="22"/>
          <w:lang w:eastAsia="en-GB"/>
        </w:rPr>
      </w:pPr>
      <w:r>
        <w:t>5.2.1</w:t>
      </w:r>
      <w:r>
        <w:tab/>
        <w:t>Translation capability in port type declaration</w:t>
      </w:r>
      <w:r>
        <w:tab/>
      </w:r>
      <w:r>
        <w:fldChar w:fldCharType="begin"/>
      </w:r>
      <w:r>
        <w:instrText xml:space="preserve"> PAGEREF _Toc75433902 \h </w:instrText>
      </w:r>
      <w:r>
        <w:fldChar w:fldCharType="separate"/>
      </w:r>
      <w:r>
        <w:t>20</w:t>
      </w:r>
      <w:r>
        <w:fldChar w:fldCharType="end"/>
      </w:r>
    </w:p>
    <w:p w14:paraId="590645B7" w14:textId="60D47BC2" w:rsidR="000D6CED" w:rsidRDefault="000D6CED" w:rsidP="000D6CED">
      <w:pPr>
        <w:pStyle w:val="Verzeichnis3"/>
        <w:rPr>
          <w:rFonts w:asciiTheme="minorHAnsi" w:eastAsiaTheme="minorEastAsia" w:hAnsiTheme="minorHAnsi" w:cstheme="minorBidi"/>
          <w:sz w:val="22"/>
          <w:szCs w:val="22"/>
          <w:lang w:eastAsia="en-GB"/>
        </w:rPr>
      </w:pPr>
      <w:r>
        <w:t>5.2.2</w:t>
      </w:r>
      <w:r>
        <w:tab/>
        <w:t>Mapping and connecting ports</w:t>
      </w:r>
      <w:r>
        <w:tab/>
      </w:r>
      <w:r>
        <w:fldChar w:fldCharType="begin"/>
      </w:r>
      <w:r>
        <w:instrText xml:space="preserve"> PAGEREF _Toc75433903 \h </w:instrText>
      </w:r>
      <w:r>
        <w:fldChar w:fldCharType="separate"/>
      </w:r>
      <w:r>
        <w:t>21</w:t>
      </w:r>
      <w:r>
        <w:fldChar w:fldCharType="end"/>
      </w:r>
    </w:p>
    <w:p w14:paraId="60AD63E8" w14:textId="1FAA6F46" w:rsidR="000D6CED" w:rsidRDefault="000D6CED" w:rsidP="000D6CED">
      <w:pPr>
        <w:pStyle w:val="Verzeichnis3"/>
        <w:rPr>
          <w:rFonts w:asciiTheme="minorHAnsi" w:eastAsiaTheme="minorEastAsia" w:hAnsiTheme="minorHAnsi" w:cstheme="minorBidi"/>
          <w:sz w:val="22"/>
          <w:szCs w:val="22"/>
          <w:lang w:eastAsia="en-GB"/>
        </w:rPr>
      </w:pPr>
      <w:r>
        <w:t>5.2.3</w:t>
      </w:r>
      <w:r>
        <w:tab/>
        <w:t>Translation functions</w:t>
      </w:r>
      <w:r>
        <w:tab/>
      </w:r>
      <w:r>
        <w:fldChar w:fldCharType="begin"/>
      </w:r>
      <w:r>
        <w:instrText xml:space="preserve"> PAGEREF _Toc75433904 \h </w:instrText>
      </w:r>
      <w:r>
        <w:fldChar w:fldCharType="separate"/>
      </w:r>
      <w:r>
        <w:t>21</w:t>
      </w:r>
      <w:r>
        <w:fldChar w:fldCharType="end"/>
      </w:r>
    </w:p>
    <w:p w14:paraId="76DEA0BB" w14:textId="4036D6E4" w:rsidR="000D6CED" w:rsidRDefault="000D6CED" w:rsidP="000D6CED">
      <w:pPr>
        <w:pStyle w:val="Verzeichnis3"/>
        <w:rPr>
          <w:rFonts w:asciiTheme="minorHAnsi" w:eastAsiaTheme="minorEastAsia" w:hAnsiTheme="minorHAnsi" w:cstheme="minorBidi"/>
          <w:sz w:val="22"/>
          <w:szCs w:val="22"/>
          <w:lang w:eastAsia="en-GB"/>
        </w:rPr>
      </w:pPr>
      <w:r>
        <w:t>5.2.4</w:t>
      </w:r>
      <w:r>
        <w:tab/>
        <w:t>Translation state</w:t>
      </w:r>
      <w:r>
        <w:tab/>
      </w:r>
      <w:r>
        <w:fldChar w:fldCharType="begin"/>
      </w:r>
      <w:r>
        <w:instrText xml:space="preserve"> PAGEREF _Toc75433905 \h </w:instrText>
      </w:r>
      <w:r>
        <w:fldChar w:fldCharType="separate"/>
      </w:r>
      <w:r>
        <w:t>22</w:t>
      </w:r>
      <w:r>
        <w:fldChar w:fldCharType="end"/>
      </w:r>
    </w:p>
    <w:p w14:paraId="55C923E3" w14:textId="2709BB64" w:rsidR="000D6CED" w:rsidRDefault="000D6CED" w:rsidP="000D6CED">
      <w:pPr>
        <w:pStyle w:val="Verzeichnis3"/>
        <w:rPr>
          <w:rFonts w:asciiTheme="minorHAnsi" w:eastAsiaTheme="minorEastAsia" w:hAnsiTheme="minorHAnsi" w:cstheme="minorBidi"/>
          <w:sz w:val="22"/>
          <w:szCs w:val="22"/>
          <w:lang w:eastAsia="en-GB"/>
        </w:rPr>
      </w:pPr>
      <w:r>
        <w:t>5.2.5</w:t>
      </w:r>
      <w:r>
        <w:tab/>
        <w:t>Sending</w:t>
      </w:r>
      <w:r>
        <w:tab/>
      </w:r>
      <w:r>
        <w:fldChar w:fldCharType="begin"/>
      </w:r>
      <w:r>
        <w:instrText xml:space="preserve"> PAGEREF _Toc75433906 \h </w:instrText>
      </w:r>
      <w:r>
        <w:fldChar w:fldCharType="separate"/>
      </w:r>
      <w:r>
        <w:t>24</w:t>
      </w:r>
      <w:r>
        <w:fldChar w:fldCharType="end"/>
      </w:r>
    </w:p>
    <w:p w14:paraId="2072A258" w14:textId="47BAA9D4" w:rsidR="000D6CED" w:rsidRDefault="000D6CED" w:rsidP="000D6CED">
      <w:pPr>
        <w:pStyle w:val="Verzeichnis3"/>
        <w:rPr>
          <w:rFonts w:asciiTheme="minorHAnsi" w:eastAsiaTheme="minorEastAsia" w:hAnsiTheme="minorHAnsi" w:cstheme="minorBidi"/>
          <w:sz w:val="22"/>
          <w:szCs w:val="22"/>
          <w:lang w:eastAsia="en-GB"/>
        </w:rPr>
      </w:pPr>
      <w:r>
        <w:t>5.2.6</w:t>
      </w:r>
      <w:r>
        <w:tab/>
        <w:t>Receiving</w:t>
      </w:r>
      <w:r>
        <w:tab/>
      </w:r>
      <w:r>
        <w:fldChar w:fldCharType="begin"/>
      </w:r>
      <w:r>
        <w:instrText xml:space="preserve"> PAGEREF _Toc75433907 \h </w:instrText>
      </w:r>
      <w:r>
        <w:fldChar w:fldCharType="separate"/>
      </w:r>
      <w:r>
        <w:t>24</w:t>
      </w:r>
      <w:r>
        <w:fldChar w:fldCharType="end"/>
      </w:r>
    </w:p>
    <w:p w14:paraId="68CACC81" w14:textId="1C6B1D94" w:rsidR="000D6CED" w:rsidRDefault="000D6CED" w:rsidP="000D6CED">
      <w:pPr>
        <w:pStyle w:val="Verzeichnis3"/>
        <w:rPr>
          <w:rFonts w:asciiTheme="minorHAnsi" w:eastAsiaTheme="minorEastAsia" w:hAnsiTheme="minorHAnsi" w:cstheme="minorBidi"/>
          <w:sz w:val="22"/>
          <w:szCs w:val="22"/>
          <w:lang w:eastAsia="en-GB"/>
        </w:rPr>
      </w:pPr>
      <w:r>
        <w:t>5.2.7</w:t>
      </w:r>
      <w:r>
        <w:tab/>
        <w:t>Address</w:t>
      </w:r>
      <w:r>
        <w:tab/>
      </w:r>
      <w:r>
        <w:fldChar w:fldCharType="begin"/>
      </w:r>
      <w:r>
        <w:instrText xml:space="preserve"> PAGEREF _Toc75433908 \h </w:instrText>
      </w:r>
      <w:r>
        <w:fldChar w:fldCharType="separate"/>
      </w:r>
      <w:r>
        <w:t>26</w:t>
      </w:r>
      <w:r>
        <w:fldChar w:fldCharType="end"/>
      </w:r>
    </w:p>
    <w:p w14:paraId="47145617" w14:textId="68E4E642" w:rsidR="000D6CED" w:rsidRDefault="000D6CED" w:rsidP="000D6CED">
      <w:pPr>
        <w:pStyle w:val="Verzeichnis3"/>
        <w:rPr>
          <w:rFonts w:asciiTheme="minorHAnsi" w:eastAsiaTheme="minorEastAsia" w:hAnsiTheme="minorHAnsi" w:cstheme="minorBidi"/>
          <w:sz w:val="22"/>
          <w:szCs w:val="22"/>
          <w:lang w:eastAsia="en-GB"/>
        </w:rPr>
      </w:pPr>
      <w:r>
        <w:t>5.2.8</w:t>
      </w:r>
      <w:r>
        <w:tab/>
        <w:t>Clear, start, stop and halt operation</w:t>
      </w:r>
      <w:r>
        <w:tab/>
      </w:r>
      <w:r>
        <w:fldChar w:fldCharType="begin"/>
      </w:r>
      <w:r>
        <w:instrText xml:space="preserve"> PAGEREF _Toc75433909 \h </w:instrText>
      </w:r>
      <w:r>
        <w:fldChar w:fldCharType="separate"/>
      </w:r>
      <w:r>
        <w:t>26</w:t>
      </w:r>
      <w:r>
        <w:fldChar w:fldCharType="end"/>
      </w:r>
    </w:p>
    <w:p w14:paraId="72379967" w14:textId="592E0F73" w:rsidR="000D6CED" w:rsidRDefault="000D6CED" w:rsidP="000D6CED">
      <w:pPr>
        <w:pStyle w:val="Verzeichnis3"/>
        <w:rPr>
          <w:rFonts w:asciiTheme="minorHAnsi" w:eastAsiaTheme="minorEastAsia" w:hAnsiTheme="minorHAnsi" w:cstheme="minorBidi"/>
          <w:sz w:val="22"/>
          <w:szCs w:val="22"/>
          <w:lang w:eastAsia="en-GB"/>
        </w:rPr>
      </w:pPr>
      <w:r>
        <w:t>5.2.9</w:t>
      </w:r>
      <w:r>
        <w:tab/>
        <w:t>The outer port reference</w:t>
      </w:r>
      <w:r>
        <w:tab/>
      </w:r>
      <w:r>
        <w:fldChar w:fldCharType="begin"/>
      </w:r>
      <w:r>
        <w:instrText xml:space="preserve"> PAGEREF _Toc75433910 \h </w:instrText>
      </w:r>
      <w:r>
        <w:fldChar w:fldCharType="separate"/>
      </w:r>
      <w:r>
        <w:t>27</w:t>
      </w:r>
      <w:r>
        <w:fldChar w:fldCharType="end"/>
      </w:r>
    </w:p>
    <w:p w14:paraId="5A04F795" w14:textId="4CF2323B" w:rsidR="000D6CED" w:rsidRDefault="000D6CED" w:rsidP="000D6CED">
      <w:pPr>
        <w:pStyle w:val="Verzeichnis2"/>
        <w:rPr>
          <w:rFonts w:asciiTheme="minorHAnsi" w:eastAsiaTheme="minorEastAsia" w:hAnsiTheme="minorHAnsi" w:cstheme="minorBidi"/>
          <w:sz w:val="22"/>
          <w:szCs w:val="22"/>
          <w:lang w:eastAsia="en-GB"/>
        </w:rPr>
      </w:pPr>
      <w:r>
        <w:t>5.3</w:t>
      </w:r>
      <w:r>
        <w:tab/>
        <w:t>Parallel Control Components</w:t>
      </w:r>
      <w:r>
        <w:tab/>
      </w:r>
      <w:r>
        <w:fldChar w:fldCharType="begin"/>
      </w:r>
      <w:r>
        <w:instrText xml:space="preserve"> PAGEREF _Toc75433911 \h </w:instrText>
      </w:r>
      <w:r>
        <w:fldChar w:fldCharType="separate"/>
      </w:r>
      <w:r>
        <w:t>28</w:t>
      </w:r>
      <w:r>
        <w:fldChar w:fldCharType="end"/>
      </w:r>
    </w:p>
    <w:p w14:paraId="0B9AF004" w14:textId="28782849" w:rsidR="000D6CED" w:rsidRDefault="000D6CED" w:rsidP="000D6CED">
      <w:pPr>
        <w:pStyle w:val="Verzeichnis3"/>
        <w:rPr>
          <w:rFonts w:asciiTheme="minorHAnsi" w:eastAsiaTheme="minorEastAsia" w:hAnsiTheme="minorHAnsi" w:cstheme="minorBidi"/>
          <w:sz w:val="22"/>
          <w:szCs w:val="22"/>
          <w:lang w:eastAsia="en-GB"/>
        </w:rPr>
      </w:pPr>
      <w:r>
        <w:t>5.3.0</w:t>
      </w:r>
      <w:r>
        <w:tab/>
        <w:t>General</w:t>
      </w:r>
      <w:r>
        <w:tab/>
      </w:r>
      <w:r>
        <w:fldChar w:fldCharType="begin"/>
      </w:r>
      <w:r>
        <w:instrText xml:space="preserve"> PAGEREF _Toc75433912 \h </w:instrText>
      </w:r>
      <w:r>
        <w:fldChar w:fldCharType="separate"/>
      </w:r>
      <w:r>
        <w:t>28</w:t>
      </w:r>
      <w:r>
        <w:fldChar w:fldCharType="end"/>
      </w:r>
    </w:p>
    <w:p w14:paraId="51F6779C" w14:textId="52057BA7" w:rsidR="000D6CED" w:rsidRDefault="000D6CED" w:rsidP="000D6CED">
      <w:pPr>
        <w:pStyle w:val="Verzeichnis3"/>
        <w:rPr>
          <w:rFonts w:asciiTheme="minorHAnsi" w:eastAsiaTheme="minorEastAsia" w:hAnsiTheme="minorHAnsi" w:cstheme="minorBidi"/>
          <w:sz w:val="22"/>
          <w:szCs w:val="22"/>
          <w:lang w:eastAsia="en-GB"/>
        </w:rPr>
      </w:pPr>
      <w:r>
        <w:t>5.3.1</w:t>
      </w:r>
      <w:r>
        <w:tab/>
        <w:t>Component Operations</w:t>
      </w:r>
      <w:r>
        <w:tab/>
      </w:r>
      <w:r>
        <w:fldChar w:fldCharType="begin"/>
      </w:r>
      <w:r>
        <w:instrText xml:space="preserve"> PAGEREF _Toc75433913 \h </w:instrText>
      </w:r>
      <w:r>
        <w:fldChar w:fldCharType="separate"/>
      </w:r>
      <w:r>
        <w:t>29</w:t>
      </w:r>
      <w:r>
        <w:fldChar w:fldCharType="end"/>
      </w:r>
    </w:p>
    <w:p w14:paraId="77577150" w14:textId="1C65B9B8" w:rsidR="000D6CED" w:rsidRDefault="000D6CED" w:rsidP="000D6CED">
      <w:pPr>
        <w:pStyle w:val="Verzeichnis3"/>
        <w:rPr>
          <w:rFonts w:asciiTheme="minorHAnsi" w:eastAsiaTheme="minorEastAsia" w:hAnsiTheme="minorHAnsi" w:cstheme="minorBidi"/>
          <w:sz w:val="22"/>
          <w:szCs w:val="22"/>
          <w:lang w:eastAsia="en-GB"/>
        </w:rPr>
      </w:pPr>
      <w:r>
        <w:t>5.3.2</w:t>
      </w:r>
      <w:r>
        <w:tab/>
        <w:t>Port Operations</w:t>
      </w:r>
      <w:r>
        <w:tab/>
      </w:r>
      <w:r>
        <w:fldChar w:fldCharType="begin"/>
      </w:r>
      <w:r>
        <w:instrText xml:space="preserve"> PAGEREF _Toc75433914 \h </w:instrText>
      </w:r>
      <w:r>
        <w:fldChar w:fldCharType="separate"/>
      </w:r>
      <w:r>
        <w:t>30</w:t>
      </w:r>
      <w:r>
        <w:fldChar w:fldCharType="end"/>
      </w:r>
    </w:p>
    <w:p w14:paraId="70A2FB80" w14:textId="1A07A20D" w:rsidR="000D6CED" w:rsidRDefault="000D6CED" w:rsidP="000D6CED">
      <w:pPr>
        <w:pStyle w:val="Verzeichnis3"/>
        <w:rPr>
          <w:rFonts w:asciiTheme="minorHAnsi" w:eastAsiaTheme="minorEastAsia" w:hAnsiTheme="minorHAnsi" w:cstheme="minorBidi"/>
          <w:sz w:val="22"/>
          <w:szCs w:val="22"/>
          <w:lang w:eastAsia="en-GB"/>
        </w:rPr>
      </w:pPr>
      <w:r>
        <w:t>5.3.3</w:t>
      </w:r>
      <w:r>
        <w:tab/>
        <w:t>Alt and Interleave Statements</w:t>
      </w:r>
      <w:r>
        <w:tab/>
      </w:r>
      <w:r>
        <w:fldChar w:fldCharType="begin"/>
      </w:r>
      <w:r>
        <w:instrText xml:space="preserve"> PAGEREF _Toc75433915 \h </w:instrText>
      </w:r>
      <w:r>
        <w:fldChar w:fldCharType="separate"/>
      </w:r>
      <w:r>
        <w:t>30</w:t>
      </w:r>
      <w:r>
        <w:fldChar w:fldCharType="end"/>
      </w:r>
    </w:p>
    <w:p w14:paraId="37975E01" w14:textId="3353C5C8" w:rsidR="000D6CED" w:rsidRDefault="000D6CED" w:rsidP="000D6CED">
      <w:pPr>
        <w:pStyle w:val="Verzeichnis3"/>
        <w:rPr>
          <w:rFonts w:asciiTheme="minorHAnsi" w:eastAsiaTheme="minorEastAsia" w:hAnsiTheme="minorHAnsi" w:cstheme="minorBidi"/>
          <w:sz w:val="22"/>
          <w:szCs w:val="22"/>
          <w:lang w:eastAsia="en-GB"/>
        </w:rPr>
      </w:pPr>
      <w:r>
        <w:t>5.3.4</w:t>
      </w:r>
      <w:r>
        <w:tab/>
        <w:t>Test Case Execution</w:t>
      </w:r>
      <w:r>
        <w:tab/>
      </w:r>
      <w:r>
        <w:fldChar w:fldCharType="begin"/>
      </w:r>
      <w:r>
        <w:instrText xml:space="preserve"> PAGEREF _Toc75433916 \h </w:instrText>
      </w:r>
      <w:r>
        <w:fldChar w:fldCharType="separate"/>
      </w:r>
      <w:r>
        <w:t>30</w:t>
      </w:r>
      <w:r>
        <w:fldChar w:fldCharType="end"/>
      </w:r>
    </w:p>
    <w:p w14:paraId="44FE139F" w14:textId="62591AD5" w:rsidR="000D6CED" w:rsidRDefault="000D6CED" w:rsidP="000D6CED">
      <w:pPr>
        <w:pStyle w:val="Verzeichnis3"/>
        <w:rPr>
          <w:rFonts w:asciiTheme="minorHAnsi" w:eastAsiaTheme="minorEastAsia" w:hAnsiTheme="minorHAnsi" w:cstheme="minorBidi"/>
          <w:sz w:val="22"/>
          <w:szCs w:val="22"/>
          <w:lang w:eastAsia="en-GB"/>
        </w:rPr>
      </w:pPr>
      <w:r>
        <w:t>5.3.5</w:t>
      </w:r>
      <w:r>
        <w:tab/>
        <w:t>MTC Reference and Clause</w:t>
      </w:r>
      <w:r>
        <w:tab/>
      </w:r>
      <w:r>
        <w:fldChar w:fldCharType="begin"/>
      </w:r>
      <w:r>
        <w:instrText xml:space="preserve"> PAGEREF _Toc75433917 \h </w:instrText>
      </w:r>
      <w:r>
        <w:fldChar w:fldCharType="separate"/>
      </w:r>
      <w:r>
        <w:t>30</w:t>
      </w:r>
      <w:r>
        <w:fldChar w:fldCharType="end"/>
      </w:r>
    </w:p>
    <w:p w14:paraId="62438AA2" w14:textId="75AF79F2" w:rsidR="000D6CED" w:rsidRDefault="000D6CED" w:rsidP="000D6CED">
      <w:pPr>
        <w:pStyle w:val="Verzeichnis3"/>
        <w:rPr>
          <w:rFonts w:asciiTheme="minorHAnsi" w:eastAsiaTheme="minorEastAsia" w:hAnsiTheme="minorHAnsi" w:cstheme="minorBidi"/>
          <w:sz w:val="22"/>
          <w:szCs w:val="22"/>
          <w:lang w:eastAsia="en-GB"/>
        </w:rPr>
      </w:pPr>
      <w:r>
        <w:t>5.3.6</w:t>
      </w:r>
      <w:r>
        <w:tab/>
        <w:t>Changes to the Test Control Interface TCI</w:t>
      </w:r>
      <w:r>
        <w:tab/>
      </w:r>
      <w:r>
        <w:fldChar w:fldCharType="begin"/>
      </w:r>
      <w:r>
        <w:instrText xml:space="preserve"> PAGEREF _Toc75433918 \h </w:instrText>
      </w:r>
      <w:r>
        <w:fldChar w:fldCharType="separate"/>
      </w:r>
      <w:r>
        <w:t>30</w:t>
      </w:r>
      <w:r>
        <w:fldChar w:fldCharType="end"/>
      </w:r>
    </w:p>
    <w:p w14:paraId="542A5AD1" w14:textId="5861F896" w:rsidR="000D6CED" w:rsidRDefault="000D6CED" w:rsidP="000D6CED">
      <w:pPr>
        <w:pStyle w:val="Verzeichnis1"/>
        <w:rPr>
          <w:rFonts w:asciiTheme="minorHAnsi" w:eastAsiaTheme="minorEastAsia" w:hAnsiTheme="minorHAnsi" w:cstheme="minorBidi"/>
          <w:szCs w:val="22"/>
          <w:lang w:eastAsia="en-GB"/>
        </w:rPr>
      </w:pPr>
      <w:r>
        <w:t>6</w:t>
      </w:r>
      <w:r>
        <w:tab/>
        <w:t>Package Semantics</w:t>
      </w:r>
      <w:r>
        <w:tab/>
      </w:r>
      <w:r>
        <w:fldChar w:fldCharType="begin"/>
      </w:r>
      <w:r>
        <w:instrText xml:space="preserve"> PAGEREF _Toc75433919 \h </w:instrText>
      </w:r>
      <w:r>
        <w:fldChar w:fldCharType="separate"/>
      </w:r>
      <w:r>
        <w:t>31</w:t>
      </w:r>
      <w:r>
        <w:fldChar w:fldCharType="end"/>
      </w:r>
    </w:p>
    <w:p w14:paraId="77EAE854" w14:textId="3CC3B2B5" w:rsidR="000D6CED" w:rsidRDefault="000D6CED" w:rsidP="000D6CED">
      <w:pPr>
        <w:pStyle w:val="Verzeichnis2"/>
        <w:rPr>
          <w:rFonts w:asciiTheme="minorHAnsi" w:eastAsiaTheme="minorEastAsia" w:hAnsiTheme="minorHAnsi" w:cstheme="minorBidi"/>
          <w:sz w:val="22"/>
          <w:szCs w:val="22"/>
          <w:lang w:eastAsia="en-GB"/>
        </w:rPr>
      </w:pPr>
      <w:r>
        <w:t>6.0</w:t>
      </w:r>
      <w:r>
        <w:tab/>
        <w:t>General</w:t>
      </w:r>
      <w:r>
        <w:tab/>
      </w:r>
      <w:r>
        <w:fldChar w:fldCharType="begin"/>
      </w:r>
      <w:r>
        <w:instrText xml:space="preserve"> PAGEREF _Toc75433920 \h </w:instrText>
      </w:r>
      <w:r>
        <w:fldChar w:fldCharType="separate"/>
      </w:r>
      <w:r>
        <w:t>31</w:t>
      </w:r>
      <w:r>
        <w:fldChar w:fldCharType="end"/>
      </w:r>
    </w:p>
    <w:p w14:paraId="09DFC7A5" w14:textId="1CAF3289" w:rsidR="000D6CED" w:rsidRDefault="000D6CED" w:rsidP="000D6CED">
      <w:pPr>
        <w:pStyle w:val="Verzeichnis2"/>
        <w:rPr>
          <w:rFonts w:asciiTheme="minorHAnsi" w:eastAsiaTheme="minorEastAsia" w:hAnsiTheme="minorHAnsi" w:cstheme="minorBidi"/>
          <w:sz w:val="22"/>
          <w:szCs w:val="22"/>
          <w:lang w:eastAsia="en-GB"/>
        </w:rPr>
      </w:pPr>
      <w:r>
        <w:t>6.1</w:t>
      </w:r>
      <w:r>
        <w:tab/>
        <w:t>Replacement of short forms</w:t>
      </w:r>
      <w:r>
        <w:tab/>
      </w:r>
      <w:r>
        <w:fldChar w:fldCharType="begin"/>
      </w:r>
      <w:r>
        <w:instrText xml:space="preserve"> PAGEREF _Toc75433921 \h </w:instrText>
      </w:r>
      <w:r>
        <w:fldChar w:fldCharType="separate"/>
      </w:r>
      <w:r>
        <w:t>33</w:t>
      </w:r>
      <w:r>
        <w:fldChar w:fldCharType="end"/>
      </w:r>
    </w:p>
    <w:p w14:paraId="68FAB26C" w14:textId="520C59DF" w:rsidR="000D6CED" w:rsidRDefault="000D6CED" w:rsidP="000D6CED">
      <w:pPr>
        <w:pStyle w:val="Verzeichnis2"/>
        <w:rPr>
          <w:rFonts w:asciiTheme="minorHAnsi" w:eastAsiaTheme="minorEastAsia" w:hAnsiTheme="minorHAnsi" w:cstheme="minorBidi"/>
          <w:sz w:val="22"/>
          <w:szCs w:val="22"/>
          <w:lang w:eastAsia="en-GB"/>
        </w:rPr>
      </w:pPr>
      <w:r>
        <w:t>6.2</w:t>
      </w:r>
      <w:r>
        <w:tab/>
        <w:t>Order of replacement steps</w:t>
      </w:r>
      <w:r>
        <w:tab/>
      </w:r>
      <w:r>
        <w:fldChar w:fldCharType="begin"/>
      </w:r>
      <w:r>
        <w:instrText xml:space="preserve"> PAGEREF _Toc75433922 \h </w:instrText>
      </w:r>
      <w:r>
        <w:fldChar w:fldCharType="separate"/>
      </w:r>
      <w:r>
        <w:t>33</w:t>
      </w:r>
      <w:r>
        <w:fldChar w:fldCharType="end"/>
      </w:r>
    </w:p>
    <w:p w14:paraId="749BBCE3" w14:textId="77F50790" w:rsidR="000D6CED" w:rsidRDefault="000D6CED" w:rsidP="000D6CED">
      <w:pPr>
        <w:pStyle w:val="Verzeichnis2"/>
        <w:rPr>
          <w:rFonts w:asciiTheme="minorHAnsi" w:eastAsiaTheme="minorEastAsia" w:hAnsiTheme="minorHAnsi" w:cstheme="minorBidi"/>
          <w:sz w:val="22"/>
          <w:szCs w:val="22"/>
          <w:lang w:eastAsia="en-GB"/>
        </w:rPr>
      </w:pPr>
      <w:r>
        <w:t>6.3</w:t>
      </w:r>
      <w:r>
        <w:tab/>
        <w:t>Flow graph representation of TTCN-3 behaviour</w:t>
      </w:r>
      <w:r>
        <w:tab/>
      </w:r>
      <w:r>
        <w:fldChar w:fldCharType="begin"/>
      </w:r>
      <w:r>
        <w:instrText xml:space="preserve"> PAGEREF _Toc75433923 \h </w:instrText>
      </w:r>
      <w:r>
        <w:fldChar w:fldCharType="separate"/>
      </w:r>
      <w:r>
        <w:t>34</w:t>
      </w:r>
      <w:r>
        <w:fldChar w:fldCharType="end"/>
      </w:r>
    </w:p>
    <w:p w14:paraId="15AA40A3" w14:textId="614FD8DD" w:rsidR="000D6CED" w:rsidRDefault="000D6CED" w:rsidP="000D6CED">
      <w:pPr>
        <w:pStyle w:val="Verzeichnis2"/>
        <w:rPr>
          <w:rFonts w:asciiTheme="minorHAnsi" w:eastAsiaTheme="minorEastAsia" w:hAnsiTheme="minorHAnsi" w:cstheme="minorBidi"/>
          <w:sz w:val="22"/>
          <w:szCs w:val="22"/>
          <w:lang w:eastAsia="en-GB"/>
        </w:rPr>
      </w:pPr>
      <w:r>
        <w:t>6.4</w:t>
      </w:r>
      <w:r>
        <w:tab/>
        <w:t>Flow graph construction procedure</w:t>
      </w:r>
      <w:r>
        <w:tab/>
      </w:r>
      <w:r>
        <w:fldChar w:fldCharType="begin"/>
      </w:r>
      <w:r>
        <w:instrText xml:space="preserve"> PAGEREF _Toc75433924 \h </w:instrText>
      </w:r>
      <w:r>
        <w:fldChar w:fldCharType="separate"/>
      </w:r>
      <w:r>
        <w:t>34</w:t>
      </w:r>
      <w:r>
        <w:fldChar w:fldCharType="end"/>
      </w:r>
    </w:p>
    <w:p w14:paraId="3F7E5D8B" w14:textId="7ED92108" w:rsidR="000D6CED" w:rsidRDefault="000D6CED" w:rsidP="000D6CED">
      <w:pPr>
        <w:pStyle w:val="Verzeichnis2"/>
        <w:rPr>
          <w:rFonts w:asciiTheme="minorHAnsi" w:eastAsiaTheme="minorEastAsia" w:hAnsiTheme="minorHAnsi" w:cstheme="minorBidi"/>
          <w:sz w:val="22"/>
          <w:szCs w:val="22"/>
          <w:lang w:eastAsia="en-GB"/>
        </w:rPr>
      </w:pPr>
      <w:r>
        <w:t>6.5</w:t>
      </w:r>
      <w:r>
        <w:tab/>
        <w:t>Flow graph representation of configuration functions</w:t>
      </w:r>
      <w:r>
        <w:tab/>
      </w:r>
      <w:r>
        <w:fldChar w:fldCharType="begin"/>
      </w:r>
      <w:r>
        <w:instrText xml:space="preserve"> PAGEREF _Toc75433925 \h </w:instrText>
      </w:r>
      <w:r>
        <w:fldChar w:fldCharType="separate"/>
      </w:r>
      <w:r>
        <w:t>35</w:t>
      </w:r>
      <w:r>
        <w:fldChar w:fldCharType="end"/>
      </w:r>
    </w:p>
    <w:p w14:paraId="6DD77D67" w14:textId="57F570C6" w:rsidR="000D6CED" w:rsidRDefault="000D6CED" w:rsidP="000D6CED">
      <w:pPr>
        <w:pStyle w:val="Verzeichnis2"/>
        <w:rPr>
          <w:rFonts w:asciiTheme="minorHAnsi" w:eastAsiaTheme="minorEastAsia" w:hAnsiTheme="minorHAnsi" w:cstheme="minorBidi"/>
          <w:sz w:val="22"/>
          <w:szCs w:val="22"/>
          <w:lang w:eastAsia="en-GB"/>
        </w:rPr>
      </w:pPr>
      <w:r>
        <w:t>6.6</w:t>
      </w:r>
      <w:r>
        <w:tab/>
        <w:t>Retrieval of start nodes of flow graphs</w:t>
      </w:r>
      <w:r>
        <w:tab/>
      </w:r>
      <w:r>
        <w:fldChar w:fldCharType="begin"/>
      </w:r>
      <w:r>
        <w:instrText xml:space="preserve"> PAGEREF _Toc75433926 \h </w:instrText>
      </w:r>
      <w:r>
        <w:fldChar w:fldCharType="separate"/>
      </w:r>
      <w:r>
        <w:t>36</w:t>
      </w:r>
      <w:r>
        <w:fldChar w:fldCharType="end"/>
      </w:r>
    </w:p>
    <w:p w14:paraId="7EF2C56F" w14:textId="04FAE2FE" w:rsidR="000D6CED" w:rsidRDefault="000D6CED" w:rsidP="000D6CED">
      <w:pPr>
        <w:pStyle w:val="Verzeichnis2"/>
        <w:rPr>
          <w:rFonts w:asciiTheme="minorHAnsi" w:eastAsiaTheme="minorEastAsia" w:hAnsiTheme="minorHAnsi" w:cstheme="minorBidi"/>
          <w:sz w:val="22"/>
          <w:szCs w:val="22"/>
          <w:lang w:eastAsia="en-GB"/>
        </w:rPr>
      </w:pPr>
      <w:r>
        <w:t>6.7</w:t>
      </w:r>
      <w:r>
        <w:tab/>
        <w:t>Module state</w:t>
      </w:r>
      <w:r>
        <w:tab/>
      </w:r>
      <w:r>
        <w:fldChar w:fldCharType="begin"/>
      </w:r>
      <w:r>
        <w:instrText xml:space="preserve"> PAGEREF _Toc75433927 \h </w:instrText>
      </w:r>
      <w:r>
        <w:fldChar w:fldCharType="separate"/>
      </w:r>
      <w:r>
        <w:t>36</w:t>
      </w:r>
      <w:r>
        <w:fldChar w:fldCharType="end"/>
      </w:r>
    </w:p>
    <w:p w14:paraId="428D3E9E" w14:textId="3BAF5E32" w:rsidR="000D6CED" w:rsidRDefault="000D6CED" w:rsidP="000D6CED">
      <w:pPr>
        <w:pStyle w:val="Verzeichnis2"/>
        <w:rPr>
          <w:rFonts w:asciiTheme="minorHAnsi" w:eastAsiaTheme="minorEastAsia" w:hAnsiTheme="minorHAnsi" w:cstheme="minorBidi"/>
          <w:sz w:val="22"/>
          <w:szCs w:val="22"/>
          <w:lang w:eastAsia="en-GB"/>
        </w:rPr>
      </w:pPr>
      <w:r>
        <w:lastRenderedPageBreak/>
        <w:t>6.8</w:t>
      </w:r>
      <w:r>
        <w:tab/>
        <w:t>Accessing the module state</w:t>
      </w:r>
      <w:r>
        <w:tab/>
      </w:r>
      <w:r>
        <w:fldChar w:fldCharType="begin"/>
      </w:r>
      <w:r>
        <w:instrText xml:space="preserve"> PAGEREF _Toc75433928 \h </w:instrText>
      </w:r>
      <w:r>
        <w:fldChar w:fldCharType="separate"/>
      </w:r>
      <w:r>
        <w:t>36</w:t>
      </w:r>
      <w:r>
        <w:fldChar w:fldCharType="end"/>
      </w:r>
    </w:p>
    <w:p w14:paraId="3FA800A6" w14:textId="3E3B7781" w:rsidR="000D6CED" w:rsidRDefault="000D6CED" w:rsidP="000D6CED">
      <w:pPr>
        <w:pStyle w:val="Verzeichnis2"/>
        <w:rPr>
          <w:rFonts w:asciiTheme="minorHAnsi" w:eastAsiaTheme="minorEastAsia" w:hAnsiTheme="minorHAnsi" w:cstheme="minorBidi"/>
          <w:sz w:val="22"/>
          <w:szCs w:val="22"/>
          <w:lang w:eastAsia="en-GB"/>
        </w:rPr>
      </w:pPr>
      <w:r>
        <w:t>6.9</w:t>
      </w:r>
      <w:r>
        <w:tab/>
        <w:t>Configuration state</w:t>
      </w:r>
      <w:r>
        <w:tab/>
      </w:r>
      <w:r>
        <w:fldChar w:fldCharType="begin"/>
      </w:r>
      <w:r>
        <w:instrText xml:space="preserve"> PAGEREF _Toc75433929 \h </w:instrText>
      </w:r>
      <w:r>
        <w:fldChar w:fldCharType="separate"/>
      </w:r>
      <w:r>
        <w:t>36</w:t>
      </w:r>
      <w:r>
        <w:fldChar w:fldCharType="end"/>
      </w:r>
    </w:p>
    <w:p w14:paraId="2B2DC48F" w14:textId="2BE3F641" w:rsidR="000D6CED" w:rsidRDefault="000D6CED" w:rsidP="000D6CED">
      <w:pPr>
        <w:pStyle w:val="Verzeichnis2"/>
        <w:rPr>
          <w:rFonts w:asciiTheme="minorHAnsi" w:eastAsiaTheme="minorEastAsia" w:hAnsiTheme="minorHAnsi" w:cstheme="minorBidi"/>
          <w:sz w:val="22"/>
          <w:szCs w:val="22"/>
          <w:lang w:eastAsia="en-GB"/>
        </w:rPr>
      </w:pPr>
      <w:r>
        <w:t>6.10</w:t>
      </w:r>
      <w:r>
        <w:tab/>
        <w:t>Accessing the configuration state</w:t>
      </w:r>
      <w:r>
        <w:tab/>
      </w:r>
      <w:r>
        <w:fldChar w:fldCharType="begin"/>
      </w:r>
      <w:r>
        <w:instrText xml:space="preserve"> PAGEREF _Toc75433930 \h </w:instrText>
      </w:r>
      <w:r>
        <w:fldChar w:fldCharType="separate"/>
      </w:r>
      <w:r>
        <w:t>37</w:t>
      </w:r>
      <w:r>
        <w:fldChar w:fldCharType="end"/>
      </w:r>
    </w:p>
    <w:p w14:paraId="15DA7D24" w14:textId="74D7C737" w:rsidR="000D6CED" w:rsidRDefault="000D6CED" w:rsidP="000D6CED">
      <w:pPr>
        <w:pStyle w:val="Verzeichnis2"/>
        <w:rPr>
          <w:rFonts w:asciiTheme="minorHAnsi" w:eastAsiaTheme="minorEastAsia" w:hAnsiTheme="minorHAnsi" w:cstheme="minorBidi"/>
          <w:sz w:val="22"/>
          <w:szCs w:val="22"/>
          <w:lang w:eastAsia="en-GB"/>
        </w:rPr>
      </w:pPr>
      <w:r>
        <w:t>6.11</w:t>
      </w:r>
      <w:r>
        <w:tab/>
        <w:t>Entity states</w:t>
      </w:r>
      <w:r>
        <w:tab/>
      </w:r>
      <w:r>
        <w:fldChar w:fldCharType="begin"/>
      </w:r>
      <w:r>
        <w:instrText xml:space="preserve"> PAGEREF _Toc75433931 \h </w:instrText>
      </w:r>
      <w:r>
        <w:fldChar w:fldCharType="separate"/>
      </w:r>
      <w:r>
        <w:t>37</w:t>
      </w:r>
      <w:r>
        <w:fldChar w:fldCharType="end"/>
      </w:r>
    </w:p>
    <w:p w14:paraId="79FF83B9" w14:textId="34E90FEA" w:rsidR="000D6CED" w:rsidRDefault="000D6CED" w:rsidP="000D6CED">
      <w:pPr>
        <w:pStyle w:val="Verzeichnis2"/>
        <w:rPr>
          <w:rFonts w:asciiTheme="minorHAnsi" w:eastAsiaTheme="minorEastAsia" w:hAnsiTheme="minorHAnsi" w:cstheme="minorBidi"/>
          <w:sz w:val="22"/>
          <w:szCs w:val="22"/>
          <w:lang w:eastAsia="en-GB"/>
        </w:rPr>
      </w:pPr>
      <w:r>
        <w:t>6.12</w:t>
      </w:r>
      <w:r>
        <w:tab/>
        <w:t>Accessing entity states</w:t>
      </w:r>
      <w:r>
        <w:tab/>
      </w:r>
      <w:r>
        <w:fldChar w:fldCharType="begin"/>
      </w:r>
      <w:r>
        <w:instrText xml:space="preserve"> PAGEREF _Toc75433932 \h </w:instrText>
      </w:r>
      <w:r>
        <w:fldChar w:fldCharType="separate"/>
      </w:r>
      <w:r>
        <w:t>39</w:t>
      </w:r>
      <w:r>
        <w:fldChar w:fldCharType="end"/>
      </w:r>
    </w:p>
    <w:p w14:paraId="5A6D5282" w14:textId="6536D7C7" w:rsidR="000D6CED" w:rsidRDefault="000D6CED" w:rsidP="000D6CED">
      <w:pPr>
        <w:pStyle w:val="Verzeichnis2"/>
        <w:rPr>
          <w:rFonts w:asciiTheme="minorHAnsi" w:eastAsiaTheme="minorEastAsia" w:hAnsiTheme="minorHAnsi" w:cstheme="minorBidi"/>
          <w:sz w:val="22"/>
          <w:szCs w:val="22"/>
          <w:lang w:eastAsia="en-GB"/>
        </w:rPr>
      </w:pPr>
      <w:r>
        <w:t>6.13</w:t>
      </w:r>
      <w:r>
        <w:tab/>
        <w:t>Handling of connections among ports</w:t>
      </w:r>
      <w:r>
        <w:tab/>
      </w:r>
      <w:r>
        <w:fldChar w:fldCharType="begin"/>
      </w:r>
      <w:r>
        <w:instrText xml:space="preserve"> PAGEREF _Toc75433933 \h </w:instrText>
      </w:r>
      <w:r>
        <w:fldChar w:fldCharType="separate"/>
      </w:r>
      <w:r>
        <w:t>40</w:t>
      </w:r>
      <w:r>
        <w:fldChar w:fldCharType="end"/>
      </w:r>
    </w:p>
    <w:p w14:paraId="2F031A46" w14:textId="2D5FD313" w:rsidR="000D6CED" w:rsidRDefault="000D6CED" w:rsidP="000D6CED">
      <w:pPr>
        <w:pStyle w:val="Verzeichnis2"/>
        <w:rPr>
          <w:rFonts w:asciiTheme="minorHAnsi" w:eastAsiaTheme="minorEastAsia" w:hAnsiTheme="minorHAnsi" w:cstheme="minorBidi"/>
          <w:sz w:val="22"/>
          <w:szCs w:val="22"/>
          <w:lang w:eastAsia="en-GB"/>
        </w:rPr>
      </w:pPr>
      <w:r>
        <w:t>6.14</w:t>
      </w:r>
      <w:r>
        <w:tab/>
        <w:t>Handling of port states</w:t>
      </w:r>
      <w:r>
        <w:tab/>
      </w:r>
      <w:r>
        <w:fldChar w:fldCharType="begin"/>
      </w:r>
      <w:r>
        <w:instrText xml:space="preserve"> PAGEREF _Toc75433934 \h </w:instrText>
      </w:r>
      <w:r>
        <w:fldChar w:fldCharType="separate"/>
      </w:r>
      <w:r>
        <w:t>41</w:t>
      </w:r>
      <w:r>
        <w:fldChar w:fldCharType="end"/>
      </w:r>
    </w:p>
    <w:p w14:paraId="2513A920" w14:textId="5392606A" w:rsidR="000D6CED" w:rsidRDefault="000D6CED" w:rsidP="000D6CED">
      <w:pPr>
        <w:pStyle w:val="Verzeichnis2"/>
        <w:rPr>
          <w:rFonts w:asciiTheme="minorHAnsi" w:eastAsiaTheme="minorEastAsia" w:hAnsiTheme="minorHAnsi" w:cstheme="minorBidi"/>
          <w:sz w:val="22"/>
          <w:szCs w:val="22"/>
          <w:lang w:eastAsia="en-GB"/>
        </w:rPr>
      </w:pPr>
      <w:r>
        <w:t>6.15</w:t>
      </w:r>
      <w:r>
        <w:tab/>
        <w:t>Void</w:t>
      </w:r>
      <w:r>
        <w:tab/>
      </w:r>
      <w:r>
        <w:fldChar w:fldCharType="begin"/>
      </w:r>
      <w:r>
        <w:instrText xml:space="preserve"> PAGEREF _Toc75433935 \h </w:instrText>
      </w:r>
      <w:r>
        <w:fldChar w:fldCharType="separate"/>
      </w:r>
      <w:r>
        <w:t>42</w:t>
      </w:r>
      <w:r>
        <w:fldChar w:fldCharType="end"/>
      </w:r>
    </w:p>
    <w:p w14:paraId="7E4C0537" w14:textId="46497B96" w:rsidR="000D6CED" w:rsidRDefault="000D6CED" w:rsidP="000D6CED">
      <w:pPr>
        <w:pStyle w:val="Verzeichnis2"/>
        <w:rPr>
          <w:rFonts w:asciiTheme="minorHAnsi" w:eastAsiaTheme="minorEastAsia" w:hAnsiTheme="minorHAnsi" w:cstheme="minorBidi"/>
          <w:sz w:val="22"/>
          <w:szCs w:val="22"/>
          <w:lang w:eastAsia="en-GB"/>
        </w:rPr>
      </w:pPr>
      <w:r>
        <w:t>6.16</w:t>
      </w:r>
      <w:r>
        <w:tab/>
        <w:t>Evaluation phases, general</w:t>
      </w:r>
      <w:r>
        <w:tab/>
      </w:r>
      <w:r>
        <w:fldChar w:fldCharType="begin"/>
      </w:r>
      <w:r>
        <w:instrText xml:space="preserve"> PAGEREF _Toc75433936 \h </w:instrText>
      </w:r>
      <w:r>
        <w:fldChar w:fldCharType="separate"/>
      </w:r>
      <w:r>
        <w:t>42</w:t>
      </w:r>
      <w:r>
        <w:fldChar w:fldCharType="end"/>
      </w:r>
    </w:p>
    <w:p w14:paraId="457111F5" w14:textId="73375DB2" w:rsidR="000D6CED" w:rsidRDefault="000D6CED" w:rsidP="000D6CED">
      <w:pPr>
        <w:pStyle w:val="Verzeichnis2"/>
        <w:rPr>
          <w:rFonts w:asciiTheme="minorHAnsi" w:eastAsiaTheme="minorEastAsia" w:hAnsiTheme="minorHAnsi" w:cstheme="minorBidi"/>
          <w:sz w:val="22"/>
          <w:szCs w:val="22"/>
          <w:lang w:eastAsia="en-GB"/>
        </w:rPr>
      </w:pPr>
      <w:r>
        <w:t>6.17</w:t>
      </w:r>
      <w:r>
        <w:tab/>
        <w:t>Phase I: Initialization</w:t>
      </w:r>
      <w:r>
        <w:tab/>
      </w:r>
      <w:r>
        <w:fldChar w:fldCharType="begin"/>
      </w:r>
      <w:r>
        <w:instrText xml:space="preserve"> PAGEREF _Toc75433937 \h </w:instrText>
      </w:r>
      <w:r>
        <w:fldChar w:fldCharType="separate"/>
      </w:r>
      <w:r>
        <w:t>42</w:t>
      </w:r>
      <w:r>
        <w:fldChar w:fldCharType="end"/>
      </w:r>
    </w:p>
    <w:p w14:paraId="1DCAAAF7" w14:textId="2D376B56" w:rsidR="000D6CED" w:rsidRDefault="000D6CED" w:rsidP="000D6CED">
      <w:pPr>
        <w:pStyle w:val="Verzeichnis2"/>
        <w:rPr>
          <w:rFonts w:asciiTheme="minorHAnsi" w:eastAsiaTheme="minorEastAsia" w:hAnsiTheme="minorHAnsi" w:cstheme="minorBidi"/>
          <w:sz w:val="22"/>
          <w:szCs w:val="22"/>
          <w:lang w:eastAsia="en-GB"/>
        </w:rPr>
      </w:pPr>
      <w:r>
        <w:t>6.18</w:t>
      </w:r>
      <w:r>
        <w:tab/>
        <w:t>Phase II: Update</w:t>
      </w:r>
      <w:r>
        <w:tab/>
      </w:r>
      <w:r>
        <w:fldChar w:fldCharType="begin"/>
      </w:r>
      <w:r>
        <w:instrText xml:space="preserve"> PAGEREF _Toc75433938 \h </w:instrText>
      </w:r>
      <w:r>
        <w:fldChar w:fldCharType="separate"/>
      </w:r>
      <w:r>
        <w:t>43</w:t>
      </w:r>
      <w:r>
        <w:fldChar w:fldCharType="end"/>
      </w:r>
    </w:p>
    <w:p w14:paraId="030D79BC" w14:textId="3AD4F075" w:rsidR="000D6CED" w:rsidRDefault="000D6CED" w:rsidP="000D6CED">
      <w:pPr>
        <w:pStyle w:val="Verzeichnis2"/>
        <w:rPr>
          <w:rFonts w:asciiTheme="minorHAnsi" w:eastAsiaTheme="minorEastAsia" w:hAnsiTheme="minorHAnsi" w:cstheme="minorBidi"/>
          <w:sz w:val="22"/>
          <w:szCs w:val="22"/>
          <w:lang w:eastAsia="en-GB"/>
        </w:rPr>
      </w:pPr>
      <w:r>
        <w:t>6.19</w:t>
      </w:r>
      <w:r>
        <w:tab/>
        <w:t>Phase III: Selection</w:t>
      </w:r>
      <w:r>
        <w:tab/>
      </w:r>
      <w:r>
        <w:fldChar w:fldCharType="begin"/>
      </w:r>
      <w:r>
        <w:instrText xml:space="preserve"> PAGEREF _Toc75433939 \h </w:instrText>
      </w:r>
      <w:r>
        <w:fldChar w:fldCharType="separate"/>
      </w:r>
      <w:r>
        <w:t>43</w:t>
      </w:r>
      <w:r>
        <w:fldChar w:fldCharType="end"/>
      </w:r>
    </w:p>
    <w:p w14:paraId="3703D705" w14:textId="023CFD66" w:rsidR="000D6CED" w:rsidRDefault="000D6CED" w:rsidP="000D6CED">
      <w:pPr>
        <w:pStyle w:val="Verzeichnis2"/>
        <w:rPr>
          <w:rFonts w:asciiTheme="minorHAnsi" w:eastAsiaTheme="minorEastAsia" w:hAnsiTheme="minorHAnsi" w:cstheme="minorBidi"/>
          <w:sz w:val="22"/>
          <w:szCs w:val="22"/>
          <w:lang w:eastAsia="en-GB"/>
        </w:rPr>
      </w:pPr>
      <w:r>
        <w:t>6.20</w:t>
      </w:r>
      <w:r>
        <w:tab/>
        <w:t>Phase IV: Execution</w:t>
      </w:r>
      <w:r>
        <w:tab/>
      </w:r>
      <w:r>
        <w:fldChar w:fldCharType="begin"/>
      </w:r>
      <w:r>
        <w:instrText xml:space="preserve"> PAGEREF _Toc75433940 \h </w:instrText>
      </w:r>
      <w:r>
        <w:fldChar w:fldCharType="separate"/>
      </w:r>
      <w:r>
        <w:t>44</w:t>
      </w:r>
      <w:r>
        <w:fldChar w:fldCharType="end"/>
      </w:r>
    </w:p>
    <w:p w14:paraId="295CBDBA" w14:textId="704135CA" w:rsidR="000D6CED" w:rsidRDefault="000D6CED" w:rsidP="000D6CED">
      <w:pPr>
        <w:pStyle w:val="Verzeichnis2"/>
        <w:rPr>
          <w:rFonts w:asciiTheme="minorHAnsi" w:eastAsiaTheme="minorEastAsia" w:hAnsiTheme="minorHAnsi" w:cstheme="minorBidi"/>
          <w:sz w:val="22"/>
          <w:szCs w:val="22"/>
          <w:lang w:eastAsia="en-GB"/>
        </w:rPr>
      </w:pPr>
      <w:r>
        <w:t>6.21</w:t>
      </w:r>
      <w:r>
        <w:tab/>
        <w:t>Global functions</w:t>
      </w:r>
      <w:r>
        <w:tab/>
      </w:r>
      <w:r>
        <w:fldChar w:fldCharType="begin"/>
      </w:r>
      <w:r>
        <w:instrText xml:space="preserve"> PAGEREF _Toc75433941 \h </w:instrText>
      </w:r>
      <w:r>
        <w:fldChar w:fldCharType="separate"/>
      </w:r>
      <w:r>
        <w:t>44</w:t>
      </w:r>
      <w:r>
        <w:fldChar w:fldCharType="end"/>
      </w:r>
    </w:p>
    <w:p w14:paraId="65E74A0E" w14:textId="59BDC6F8" w:rsidR="000D6CED" w:rsidRDefault="000D6CED" w:rsidP="000D6CED">
      <w:pPr>
        <w:pStyle w:val="Verzeichnis2"/>
        <w:rPr>
          <w:rFonts w:asciiTheme="minorHAnsi" w:eastAsiaTheme="minorEastAsia" w:hAnsiTheme="minorHAnsi" w:cstheme="minorBidi"/>
          <w:sz w:val="22"/>
          <w:szCs w:val="22"/>
          <w:lang w:eastAsia="en-GB"/>
        </w:rPr>
      </w:pPr>
      <w:r>
        <w:t>6.22</w:t>
      </w:r>
      <w:r>
        <w:tab/>
        <w:t>Clear port operation</w:t>
      </w:r>
      <w:r>
        <w:tab/>
      </w:r>
      <w:r>
        <w:fldChar w:fldCharType="begin"/>
      </w:r>
      <w:r>
        <w:instrText xml:space="preserve"> PAGEREF _Toc75433942 \h </w:instrText>
      </w:r>
      <w:r>
        <w:fldChar w:fldCharType="separate"/>
      </w:r>
      <w:r>
        <w:t>45</w:t>
      </w:r>
      <w:r>
        <w:fldChar w:fldCharType="end"/>
      </w:r>
    </w:p>
    <w:p w14:paraId="7510F1D8" w14:textId="1B937921" w:rsidR="000D6CED" w:rsidRDefault="000D6CED" w:rsidP="000D6CED">
      <w:pPr>
        <w:pStyle w:val="Verzeichnis2"/>
        <w:rPr>
          <w:rFonts w:asciiTheme="minorHAnsi" w:eastAsiaTheme="minorEastAsia" w:hAnsiTheme="minorHAnsi" w:cstheme="minorBidi"/>
          <w:sz w:val="22"/>
          <w:szCs w:val="22"/>
          <w:lang w:eastAsia="en-GB"/>
        </w:rPr>
      </w:pPr>
      <w:r>
        <w:t>6.23</w:t>
      </w:r>
      <w:r>
        <w:tab/>
        <w:t>Configuration function call</w:t>
      </w:r>
      <w:r>
        <w:tab/>
      </w:r>
      <w:r>
        <w:fldChar w:fldCharType="begin"/>
      </w:r>
      <w:r>
        <w:instrText xml:space="preserve"> PAGEREF _Toc75433943 \h </w:instrText>
      </w:r>
      <w:r>
        <w:fldChar w:fldCharType="separate"/>
      </w:r>
      <w:r>
        <w:t>45</w:t>
      </w:r>
      <w:r>
        <w:fldChar w:fldCharType="end"/>
      </w:r>
    </w:p>
    <w:p w14:paraId="261AE7DA" w14:textId="78E3613E" w:rsidR="000D6CED" w:rsidRDefault="000D6CED" w:rsidP="000D6CED">
      <w:pPr>
        <w:pStyle w:val="Verzeichnis2"/>
        <w:rPr>
          <w:rFonts w:asciiTheme="minorHAnsi" w:eastAsiaTheme="minorEastAsia" w:hAnsiTheme="minorHAnsi" w:cstheme="minorBidi"/>
          <w:sz w:val="22"/>
          <w:szCs w:val="22"/>
          <w:lang w:eastAsia="en-GB"/>
        </w:rPr>
      </w:pPr>
      <w:r>
        <w:t>6.24</w:t>
      </w:r>
      <w:r>
        <w:tab/>
        <w:t>Connect operation</w:t>
      </w:r>
      <w:r>
        <w:tab/>
      </w:r>
      <w:r>
        <w:fldChar w:fldCharType="begin"/>
      </w:r>
      <w:r>
        <w:instrText xml:space="preserve"> PAGEREF _Toc75433944 \h </w:instrText>
      </w:r>
      <w:r>
        <w:fldChar w:fldCharType="separate"/>
      </w:r>
      <w:r>
        <w:t>46</w:t>
      </w:r>
      <w:r>
        <w:fldChar w:fldCharType="end"/>
      </w:r>
    </w:p>
    <w:p w14:paraId="713D5DC0" w14:textId="69CC8C56" w:rsidR="000D6CED" w:rsidRDefault="000D6CED" w:rsidP="000D6CED">
      <w:pPr>
        <w:pStyle w:val="Verzeichnis2"/>
        <w:rPr>
          <w:rFonts w:asciiTheme="minorHAnsi" w:eastAsiaTheme="minorEastAsia" w:hAnsiTheme="minorHAnsi" w:cstheme="minorBidi"/>
          <w:sz w:val="22"/>
          <w:szCs w:val="22"/>
          <w:lang w:eastAsia="en-GB"/>
        </w:rPr>
      </w:pPr>
      <w:r>
        <w:t>6.25</w:t>
      </w:r>
      <w:r>
        <w:tab/>
        <w:t>Create operation</w:t>
      </w:r>
      <w:r>
        <w:tab/>
      </w:r>
      <w:r>
        <w:fldChar w:fldCharType="begin"/>
      </w:r>
      <w:r>
        <w:instrText xml:space="preserve"> PAGEREF _Toc75433945 \h </w:instrText>
      </w:r>
      <w:r>
        <w:fldChar w:fldCharType="separate"/>
      </w:r>
      <w:r>
        <w:t>47</w:t>
      </w:r>
      <w:r>
        <w:fldChar w:fldCharType="end"/>
      </w:r>
    </w:p>
    <w:p w14:paraId="5A427A7F" w14:textId="21D7E929" w:rsidR="000D6CED" w:rsidRDefault="000D6CED" w:rsidP="000D6CED">
      <w:pPr>
        <w:pStyle w:val="Verzeichnis2"/>
        <w:rPr>
          <w:rFonts w:asciiTheme="minorHAnsi" w:eastAsiaTheme="minorEastAsia" w:hAnsiTheme="minorHAnsi" w:cstheme="minorBidi"/>
          <w:sz w:val="22"/>
          <w:szCs w:val="22"/>
          <w:lang w:eastAsia="en-GB"/>
        </w:rPr>
      </w:pPr>
      <w:r>
        <w:t>6.26</w:t>
      </w:r>
      <w:r>
        <w:tab/>
        <w:t>Flow graph segment &lt;disconnect-all&gt;</w:t>
      </w:r>
      <w:r>
        <w:tab/>
      </w:r>
      <w:r>
        <w:fldChar w:fldCharType="begin"/>
      </w:r>
      <w:r>
        <w:instrText xml:space="preserve"> PAGEREF _Toc75433946 \h </w:instrText>
      </w:r>
      <w:r>
        <w:fldChar w:fldCharType="separate"/>
      </w:r>
      <w:r>
        <w:t>49</w:t>
      </w:r>
      <w:r>
        <w:fldChar w:fldCharType="end"/>
      </w:r>
    </w:p>
    <w:p w14:paraId="43623BC5" w14:textId="213BFB69" w:rsidR="000D6CED" w:rsidRDefault="000D6CED" w:rsidP="000D6CED">
      <w:pPr>
        <w:pStyle w:val="Verzeichnis2"/>
        <w:rPr>
          <w:rFonts w:asciiTheme="minorHAnsi" w:eastAsiaTheme="minorEastAsia" w:hAnsiTheme="minorHAnsi" w:cstheme="minorBidi"/>
          <w:sz w:val="22"/>
          <w:szCs w:val="22"/>
          <w:lang w:eastAsia="en-GB"/>
        </w:rPr>
      </w:pPr>
      <w:r>
        <w:t>6.27</w:t>
      </w:r>
      <w:r>
        <w:tab/>
        <w:t>Flow graph segment &lt;disconnect-comp&gt;</w:t>
      </w:r>
      <w:r>
        <w:tab/>
      </w:r>
      <w:r>
        <w:fldChar w:fldCharType="begin"/>
      </w:r>
      <w:r>
        <w:instrText xml:space="preserve"> PAGEREF _Toc75433947 \h </w:instrText>
      </w:r>
      <w:r>
        <w:fldChar w:fldCharType="separate"/>
      </w:r>
      <w:r>
        <w:t>50</w:t>
      </w:r>
      <w:r>
        <w:fldChar w:fldCharType="end"/>
      </w:r>
    </w:p>
    <w:p w14:paraId="2A9BC20B" w14:textId="577090CB" w:rsidR="000D6CED" w:rsidRDefault="000D6CED" w:rsidP="000D6CED">
      <w:pPr>
        <w:pStyle w:val="Verzeichnis2"/>
        <w:rPr>
          <w:rFonts w:asciiTheme="minorHAnsi" w:eastAsiaTheme="minorEastAsia" w:hAnsiTheme="minorHAnsi" w:cstheme="minorBidi"/>
          <w:sz w:val="22"/>
          <w:szCs w:val="22"/>
          <w:lang w:eastAsia="en-GB"/>
        </w:rPr>
      </w:pPr>
      <w:r>
        <w:t>6.28</w:t>
      </w:r>
      <w:r>
        <w:tab/>
        <w:t>Flow graph segment &lt;disconnect-port&gt;</w:t>
      </w:r>
      <w:r>
        <w:tab/>
      </w:r>
      <w:r>
        <w:fldChar w:fldCharType="begin"/>
      </w:r>
      <w:r>
        <w:instrText xml:space="preserve"> PAGEREF _Toc75433948 \h </w:instrText>
      </w:r>
      <w:r>
        <w:fldChar w:fldCharType="separate"/>
      </w:r>
      <w:r>
        <w:t>51</w:t>
      </w:r>
      <w:r>
        <w:fldChar w:fldCharType="end"/>
      </w:r>
    </w:p>
    <w:p w14:paraId="346FF2CB" w14:textId="4B100F01" w:rsidR="000D6CED" w:rsidRDefault="000D6CED" w:rsidP="000D6CED">
      <w:pPr>
        <w:pStyle w:val="Verzeichnis2"/>
        <w:rPr>
          <w:rFonts w:asciiTheme="minorHAnsi" w:eastAsiaTheme="minorEastAsia" w:hAnsiTheme="minorHAnsi" w:cstheme="minorBidi"/>
          <w:sz w:val="22"/>
          <w:szCs w:val="22"/>
          <w:lang w:eastAsia="en-GB"/>
        </w:rPr>
      </w:pPr>
      <w:r>
        <w:t>6.29</w:t>
      </w:r>
      <w:r>
        <w:tab/>
        <w:t>Flow graph segment &lt;disconnect-two-par-pairs&gt;</w:t>
      </w:r>
      <w:r>
        <w:tab/>
      </w:r>
      <w:r>
        <w:fldChar w:fldCharType="begin"/>
      </w:r>
      <w:r>
        <w:instrText xml:space="preserve"> PAGEREF _Toc75433949 \h </w:instrText>
      </w:r>
      <w:r>
        <w:fldChar w:fldCharType="separate"/>
      </w:r>
      <w:r>
        <w:t>51</w:t>
      </w:r>
      <w:r>
        <w:fldChar w:fldCharType="end"/>
      </w:r>
    </w:p>
    <w:p w14:paraId="45C22492" w14:textId="48418662" w:rsidR="000D6CED" w:rsidRDefault="000D6CED" w:rsidP="000D6CED">
      <w:pPr>
        <w:pStyle w:val="Verzeichnis2"/>
        <w:rPr>
          <w:rFonts w:asciiTheme="minorHAnsi" w:eastAsiaTheme="minorEastAsia" w:hAnsiTheme="minorHAnsi" w:cstheme="minorBidi"/>
          <w:sz w:val="22"/>
          <w:szCs w:val="22"/>
          <w:lang w:eastAsia="en-GB"/>
        </w:rPr>
      </w:pPr>
      <w:r>
        <w:t>6.30</w:t>
      </w:r>
      <w:r>
        <w:tab/>
        <w:t>Execute statement</w:t>
      </w:r>
      <w:r>
        <w:tab/>
      </w:r>
      <w:r>
        <w:fldChar w:fldCharType="begin"/>
      </w:r>
      <w:r>
        <w:instrText xml:space="preserve"> PAGEREF _Toc75433950 \h </w:instrText>
      </w:r>
      <w:r>
        <w:fldChar w:fldCharType="separate"/>
      </w:r>
      <w:r>
        <w:t>52</w:t>
      </w:r>
      <w:r>
        <w:fldChar w:fldCharType="end"/>
      </w:r>
    </w:p>
    <w:p w14:paraId="4401D22D" w14:textId="371A7CEA" w:rsidR="000D6CED" w:rsidRDefault="000D6CED" w:rsidP="000D6CED">
      <w:pPr>
        <w:pStyle w:val="Verzeichnis2"/>
        <w:rPr>
          <w:rFonts w:asciiTheme="minorHAnsi" w:eastAsiaTheme="minorEastAsia" w:hAnsiTheme="minorHAnsi" w:cstheme="minorBidi"/>
          <w:sz w:val="22"/>
          <w:szCs w:val="22"/>
          <w:lang w:eastAsia="en-GB"/>
        </w:rPr>
      </w:pPr>
      <w:r>
        <w:t>6.31</w:t>
      </w:r>
      <w:r>
        <w:tab/>
        <w:t>Flow graph segment &lt;execute-without-config&gt;</w:t>
      </w:r>
      <w:r>
        <w:tab/>
      </w:r>
      <w:r>
        <w:fldChar w:fldCharType="begin"/>
      </w:r>
      <w:r>
        <w:instrText xml:space="preserve"> PAGEREF _Toc75433951 \h </w:instrText>
      </w:r>
      <w:r>
        <w:fldChar w:fldCharType="separate"/>
      </w:r>
      <w:r>
        <w:t>53</w:t>
      </w:r>
      <w:r>
        <w:fldChar w:fldCharType="end"/>
      </w:r>
    </w:p>
    <w:p w14:paraId="14E8D9B9" w14:textId="023395C5" w:rsidR="000D6CED" w:rsidRDefault="000D6CED" w:rsidP="000D6CED">
      <w:pPr>
        <w:pStyle w:val="Verzeichnis2"/>
        <w:rPr>
          <w:rFonts w:asciiTheme="minorHAnsi" w:eastAsiaTheme="minorEastAsia" w:hAnsiTheme="minorHAnsi" w:cstheme="minorBidi"/>
          <w:sz w:val="22"/>
          <w:szCs w:val="22"/>
          <w:lang w:eastAsia="en-GB"/>
        </w:rPr>
      </w:pPr>
      <w:r>
        <w:t>6.32</w:t>
      </w:r>
      <w:r>
        <w:tab/>
        <w:t>Flow graph segment &lt;execute-on-config&gt;</w:t>
      </w:r>
      <w:r>
        <w:tab/>
      </w:r>
      <w:r>
        <w:fldChar w:fldCharType="begin"/>
      </w:r>
      <w:r>
        <w:instrText xml:space="preserve"> PAGEREF _Toc75433952 \h </w:instrText>
      </w:r>
      <w:r>
        <w:fldChar w:fldCharType="separate"/>
      </w:r>
      <w:r>
        <w:t>53</w:t>
      </w:r>
      <w:r>
        <w:fldChar w:fldCharType="end"/>
      </w:r>
    </w:p>
    <w:p w14:paraId="43F54BB9" w14:textId="05D005D4" w:rsidR="000D6CED" w:rsidRDefault="000D6CED" w:rsidP="000D6CED">
      <w:pPr>
        <w:pStyle w:val="Verzeichnis2"/>
        <w:rPr>
          <w:rFonts w:asciiTheme="minorHAnsi" w:eastAsiaTheme="minorEastAsia" w:hAnsiTheme="minorHAnsi" w:cstheme="minorBidi"/>
          <w:sz w:val="22"/>
          <w:szCs w:val="22"/>
          <w:lang w:eastAsia="en-GB"/>
        </w:rPr>
      </w:pPr>
      <w:r>
        <w:t>6.33</w:t>
      </w:r>
      <w:r>
        <w:tab/>
        <w:t>Flow graph segment &lt;execute-on-config-without-timeout&gt;</w:t>
      </w:r>
      <w:r>
        <w:tab/>
      </w:r>
      <w:r>
        <w:fldChar w:fldCharType="begin"/>
      </w:r>
      <w:r>
        <w:instrText xml:space="preserve"> PAGEREF _Toc75433953 \h </w:instrText>
      </w:r>
      <w:r>
        <w:fldChar w:fldCharType="separate"/>
      </w:r>
      <w:r>
        <w:t>53</w:t>
      </w:r>
      <w:r>
        <w:fldChar w:fldCharType="end"/>
      </w:r>
    </w:p>
    <w:p w14:paraId="3466D6EB" w14:textId="1512B68D" w:rsidR="000D6CED" w:rsidRDefault="000D6CED" w:rsidP="000D6CED">
      <w:pPr>
        <w:pStyle w:val="Verzeichnis2"/>
        <w:rPr>
          <w:rFonts w:asciiTheme="minorHAnsi" w:eastAsiaTheme="minorEastAsia" w:hAnsiTheme="minorHAnsi" w:cstheme="minorBidi"/>
          <w:sz w:val="22"/>
          <w:szCs w:val="22"/>
          <w:lang w:eastAsia="en-GB"/>
        </w:rPr>
      </w:pPr>
      <w:r>
        <w:t>6.34</w:t>
      </w:r>
      <w:r>
        <w:tab/>
        <w:t>Flow graph segment &lt;execute-on-config-timeout&gt;</w:t>
      </w:r>
      <w:r>
        <w:tab/>
      </w:r>
      <w:r>
        <w:fldChar w:fldCharType="begin"/>
      </w:r>
      <w:r>
        <w:instrText xml:space="preserve"> PAGEREF _Toc75433954 \h </w:instrText>
      </w:r>
      <w:r>
        <w:fldChar w:fldCharType="separate"/>
      </w:r>
      <w:r>
        <w:t>54</w:t>
      </w:r>
      <w:r>
        <w:fldChar w:fldCharType="end"/>
      </w:r>
    </w:p>
    <w:p w14:paraId="684FBF9F" w14:textId="74C94E03" w:rsidR="000D6CED" w:rsidRDefault="000D6CED" w:rsidP="000D6CED">
      <w:pPr>
        <w:pStyle w:val="Verzeichnis2"/>
        <w:rPr>
          <w:rFonts w:asciiTheme="minorHAnsi" w:eastAsiaTheme="minorEastAsia" w:hAnsiTheme="minorHAnsi" w:cstheme="minorBidi"/>
          <w:sz w:val="22"/>
          <w:szCs w:val="22"/>
          <w:lang w:eastAsia="en-GB"/>
        </w:rPr>
      </w:pPr>
      <w:r>
        <w:t>6.35</w:t>
      </w:r>
      <w:r>
        <w:tab/>
        <w:t>Flow graph segment &lt;statement-block&gt;</w:t>
      </w:r>
      <w:r>
        <w:tab/>
      </w:r>
      <w:r>
        <w:fldChar w:fldCharType="begin"/>
      </w:r>
      <w:r>
        <w:instrText xml:space="preserve"> PAGEREF _Toc75433955 \h </w:instrText>
      </w:r>
      <w:r>
        <w:fldChar w:fldCharType="separate"/>
      </w:r>
      <w:r>
        <w:t>56</w:t>
      </w:r>
      <w:r>
        <w:fldChar w:fldCharType="end"/>
      </w:r>
    </w:p>
    <w:p w14:paraId="56773730" w14:textId="15300C6E" w:rsidR="000D6CED" w:rsidRDefault="000D6CED" w:rsidP="000D6CED">
      <w:pPr>
        <w:pStyle w:val="Verzeichnis2"/>
        <w:rPr>
          <w:rFonts w:asciiTheme="minorHAnsi" w:eastAsiaTheme="minorEastAsia" w:hAnsiTheme="minorHAnsi" w:cstheme="minorBidi"/>
          <w:sz w:val="22"/>
          <w:szCs w:val="22"/>
          <w:lang w:eastAsia="en-GB"/>
        </w:rPr>
      </w:pPr>
      <w:r>
        <w:t>6.36</w:t>
      </w:r>
      <w:r>
        <w:tab/>
        <w:t>Halt port operation</w:t>
      </w:r>
      <w:r>
        <w:tab/>
      </w:r>
      <w:r>
        <w:fldChar w:fldCharType="begin"/>
      </w:r>
      <w:r>
        <w:instrText xml:space="preserve"> PAGEREF _Toc75433956 \h </w:instrText>
      </w:r>
      <w:r>
        <w:fldChar w:fldCharType="separate"/>
      </w:r>
      <w:r>
        <w:t>57</w:t>
      </w:r>
      <w:r>
        <w:fldChar w:fldCharType="end"/>
      </w:r>
    </w:p>
    <w:p w14:paraId="368D1304" w14:textId="11739758" w:rsidR="000D6CED" w:rsidRDefault="000D6CED" w:rsidP="000D6CED">
      <w:pPr>
        <w:pStyle w:val="Verzeichnis2"/>
        <w:rPr>
          <w:rFonts w:asciiTheme="minorHAnsi" w:eastAsiaTheme="minorEastAsia" w:hAnsiTheme="minorHAnsi" w:cstheme="minorBidi"/>
          <w:sz w:val="22"/>
          <w:szCs w:val="22"/>
          <w:lang w:eastAsia="en-GB"/>
        </w:rPr>
      </w:pPr>
      <w:r>
        <w:t>6.37</w:t>
      </w:r>
      <w:r>
        <w:tab/>
        <w:t>Kill component operation</w:t>
      </w:r>
      <w:r>
        <w:tab/>
      </w:r>
      <w:r>
        <w:fldChar w:fldCharType="begin"/>
      </w:r>
      <w:r>
        <w:instrText xml:space="preserve"> PAGEREF _Toc75433957 \h </w:instrText>
      </w:r>
      <w:r>
        <w:fldChar w:fldCharType="separate"/>
      </w:r>
      <w:r>
        <w:t>58</w:t>
      </w:r>
      <w:r>
        <w:fldChar w:fldCharType="end"/>
      </w:r>
    </w:p>
    <w:p w14:paraId="5D1F4D7A" w14:textId="6F18A5E0" w:rsidR="000D6CED" w:rsidRDefault="000D6CED" w:rsidP="000D6CED">
      <w:pPr>
        <w:pStyle w:val="Verzeichnis2"/>
        <w:rPr>
          <w:rFonts w:asciiTheme="minorHAnsi" w:eastAsiaTheme="minorEastAsia" w:hAnsiTheme="minorHAnsi" w:cstheme="minorBidi"/>
          <w:sz w:val="22"/>
          <w:szCs w:val="22"/>
          <w:lang w:eastAsia="en-GB"/>
        </w:rPr>
      </w:pPr>
      <w:r>
        <w:t>6.38</w:t>
      </w:r>
      <w:r>
        <w:tab/>
        <w:t>Flow graph segment &lt;kill-mtc&gt;</w:t>
      </w:r>
      <w:r>
        <w:tab/>
      </w:r>
      <w:r>
        <w:fldChar w:fldCharType="begin"/>
      </w:r>
      <w:r>
        <w:instrText xml:space="preserve"> PAGEREF _Toc75433958 \h </w:instrText>
      </w:r>
      <w:r>
        <w:fldChar w:fldCharType="separate"/>
      </w:r>
      <w:r>
        <w:t>60</w:t>
      </w:r>
      <w:r>
        <w:fldChar w:fldCharType="end"/>
      </w:r>
    </w:p>
    <w:p w14:paraId="14EC3709" w14:textId="7C017364" w:rsidR="000D6CED" w:rsidRDefault="000D6CED" w:rsidP="000D6CED">
      <w:pPr>
        <w:pStyle w:val="Verzeichnis2"/>
        <w:rPr>
          <w:rFonts w:asciiTheme="minorHAnsi" w:eastAsiaTheme="minorEastAsia" w:hAnsiTheme="minorHAnsi" w:cstheme="minorBidi"/>
          <w:sz w:val="22"/>
          <w:szCs w:val="22"/>
          <w:lang w:eastAsia="en-GB"/>
        </w:rPr>
      </w:pPr>
      <w:r>
        <w:t>6.39</w:t>
      </w:r>
      <w:r>
        <w:tab/>
        <w:t>Flow graph segment &lt;kill-all-comp&gt;</w:t>
      </w:r>
      <w:r>
        <w:tab/>
      </w:r>
      <w:r>
        <w:fldChar w:fldCharType="begin"/>
      </w:r>
      <w:r>
        <w:instrText xml:space="preserve"> PAGEREF _Toc75433959 \h </w:instrText>
      </w:r>
      <w:r>
        <w:fldChar w:fldCharType="separate"/>
      </w:r>
      <w:r>
        <w:t>60</w:t>
      </w:r>
      <w:r>
        <w:fldChar w:fldCharType="end"/>
      </w:r>
    </w:p>
    <w:p w14:paraId="45081575" w14:textId="269971C8" w:rsidR="000D6CED" w:rsidRDefault="000D6CED" w:rsidP="000D6CED">
      <w:pPr>
        <w:pStyle w:val="Verzeichnis2"/>
        <w:rPr>
          <w:rFonts w:asciiTheme="minorHAnsi" w:eastAsiaTheme="minorEastAsia" w:hAnsiTheme="minorHAnsi" w:cstheme="minorBidi"/>
          <w:sz w:val="22"/>
          <w:szCs w:val="22"/>
          <w:lang w:eastAsia="en-GB"/>
        </w:rPr>
      </w:pPr>
      <w:r>
        <w:t>6.40</w:t>
      </w:r>
      <w:r>
        <w:tab/>
        <w:t>Kill execution statement</w:t>
      </w:r>
      <w:r>
        <w:tab/>
      </w:r>
      <w:r>
        <w:fldChar w:fldCharType="begin"/>
      </w:r>
      <w:r>
        <w:instrText xml:space="preserve"> PAGEREF _Toc75433960 \h </w:instrText>
      </w:r>
      <w:r>
        <w:fldChar w:fldCharType="separate"/>
      </w:r>
      <w:r>
        <w:t>62</w:t>
      </w:r>
      <w:r>
        <w:fldChar w:fldCharType="end"/>
      </w:r>
    </w:p>
    <w:p w14:paraId="622C0464" w14:textId="5F5299CB" w:rsidR="000D6CED" w:rsidRDefault="000D6CED" w:rsidP="000D6CED">
      <w:pPr>
        <w:pStyle w:val="Verzeichnis2"/>
        <w:rPr>
          <w:rFonts w:asciiTheme="minorHAnsi" w:eastAsiaTheme="minorEastAsia" w:hAnsiTheme="minorHAnsi" w:cstheme="minorBidi"/>
          <w:sz w:val="22"/>
          <w:szCs w:val="22"/>
          <w:lang w:eastAsia="en-GB"/>
        </w:rPr>
      </w:pPr>
      <w:r>
        <w:t>6.41</w:t>
      </w:r>
      <w:r>
        <w:tab/>
        <w:t>Kill configuration operation</w:t>
      </w:r>
      <w:r>
        <w:tab/>
      </w:r>
      <w:r>
        <w:fldChar w:fldCharType="begin"/>
      </w:r>
      <w:r>
        <w:instrText xml:space="preserve"> PAGEREF _Toc75433961 \h </w:instrText>
      </w:r>
      <w:r>
        <w:fldChar w:fldCharType="separate"/>
      </w:r>
      <w:r>
        <w:t>63</w:t>
      </w:r>
      <w:r>
        <w:fldChar w:fldCharType="end"/>
      </w:r>
    </w:p>
    <w:p w14:paraId="4DB156D4" w14:textId="5D13F9C7" w:rsidR="000D6CED" w:rsidRDefault="000D6CED" w:rsidP="000D6CED">
      <w:pPr>
        <w:pStyle w:val="Verzeichnis2"/>
        <w:rPr>
          <w:rFonts w:asciiTheme="minorHAnsi" w:eastAsiaTheme="minorEastAsia" w:hAnsiTheme="minorHAnsi" w:cstheme="minorBidi"/>
          <w:sz w:val="22"/>
          <w:szCs w:val="22"/>
          <w:lang w:eastAsia="en-GB"/>
        </w:rPr>
      </w:pPr>
      <w:r>
        <w:t>6.42</w:t>
      </w:r>
      <w:r>
        <w:tab/>
        <w:t>Map operation</w:t>
      </w:r>
      <w:r>
        <w:tab/>
      </w:r>
      <w:r>
        <w:fldChar w:fldCharType="begin"/>
      </w:r>
      <w:r>
        <w:instrText xml:space="preserve"> PAGEREF _Toc75433962 \h </w:instrText>
      </w:r>
      <w:r>
        <w:fldChar w:fldCharType="separate"/>
      </w:r>
      <w:r>
        <w:t>63</w:t>
      </w:r>
      <w:r>
        <w:fldChar w:fldCharType="end"/>
      </w:r>
    </w:p>
    <w:p w14:paraId="275CEF70" w14:textId="2232C099" w:rsidR="000D6CED" w:rsidRDefault="000D6CED" w:rsidP="000D6CED">
      <w:pPr>
        <w:pStyle w:val="Verzeichnis2"/>
        <w:rPr>
          <w:rFonts w:asciiTheme="minorHAnsi" w:eastAsiaTheme="minorEastAsia" w:hAnsiTheme="minorHAnsi" w:cstheme="minorBidi"/>
          <w:sz w:val="22"/>
          <w:szCs w:val="22"/>
          <w:lang w:eastAsia="en-GB"/>
        </w:rPr>
      </w:pPr>
      <w:r>
        <w:t>6.43</w:t>
      </w:r>
      <w:r>
        <w:tab/>
        <w:t>Start port operation</w:t>
      </w:r>
      <w:r>
        <w:tab/>
      </w:r>
      <w:r>
        <w:fldChar w:fldCharType="begin"/>
      </w:r>
      <w:r>
        <w:instrText xml:space="preserve"> PAGEREF _Toc75433963 \h </w:instrText>
      </w:r>
      <w:r>
        <w:fldChar w:fldCharType="separate"/>
      </w:r>
      <w:r>
        <w:t>64</w:t>
      </w:r>
      <w:r>
        <w:fldChar w:fldCharType="end"/>
      </w:r>
    </w:p>
    <w:p w14:paraId="335A6F29" w14:textId="119E697C" w:rsidR="000D6CED" w:rsidRDefault="000D6CED" w:rsidP="000D6CED">
      <w:pPr>
        <w:pStyle w:val="Verzeichnis2"/>
        <w:rPr>
          <w:rFonts w:asciiTheme="minorHAnsi" w:eastAsiaTheme="minorEastAsia" w:hAnsiTheme="minorHAnsi" w:cstheme="minorBidi"/>
          <w:sz w:val="22"/>
          <w:szCs w:val="22"/>
          <w:lang w:eastAsia="en-GB"/>
        </w:rPr>
      </w:pPr>
      <w:r>
        <w:t>6.44</w:t>
      </w:r>
      <w:r>
        <w:tab/>
        <w:t>Stop component operation</w:t>
      </w:r>
      <w:r>
        <w:tab/>
      </w:r>
      <w:r>
        <w:fldChar w:fldCharType="begin"/>
      </w:r>
      <w:r>
        <w:instrText xml:space="preserve"> PAGEREF _Toc75433964 \h </w:instrText>
      </w:r>
      <w:r>
        <w:fldChar w:fldCharType="separate"/>
      </w:r>
      <w:r>
        <w:t>65</w:t>
      </w:r>
      <w:r>
        <w:fldChar w:fldCharType="end"/>
      </w:r>
    </w:p>
    <w:p w14:paraId="2F6738B5" w14:textId="1CB8241C" w:rsidR="000D6CED" w:rsidRDefault="000D6CED" w:rsidP="000D6CED">
      <w:pPr>
        <w:pStyle w:val="Verzeichnis2"/>
        <w:rPr>
          <w:rFonts w:asciiTheme="minorHAnsi" w:eastAsiaTheme="minorEastAsia" w:hAnsiTheme="minorHAnsi" w:cstheme="minorBidi"/>
          <w:sz w:val="22"/>
          <w:szCs w:val="22"/>
          <w:lang w:eastAsia="en-GB"/>
        </w:rPr>
      </w:pPr>
      <w:r>
        <w:t>6.45</w:t>
      </w:r>
      <w:r>
        <w:tab/>
        <w:t>Flow graph segment &lt;stop-mtc&gt;</w:t>
      </w:r>
      <w:r>
        <w:tab/>
      </w:r>
      <w:r>
        <w:fldChar w:fldCharType="begin"/>
      </w:r>
      <w:r>
        <w:instrText xml:space="preserve"> PAGEREF _Toc75433965 \h </w:instrText>
      </w:r>
      <w:r>
        <w:fldChar w:fldCharType="separate"/>
      </w:r>
      <w:r>
        <w:t>67</w:t>
      </w:r>
      <w:r>
        <w:fldChar w:fldCharType="end"/>
      </w:r>
    </w:p>
    <w:p w14:paraId="25F7562A" w14:textId="7D2A903D" w:rsidR="000D6CED" w:rsidRDefault="000D6CED" w:rsidP="000D6CED">
      <w:pPr>
        <w:pStyle w:val="Verzeichnis2"/>
        <w:rPr>
          <w:rFonts w:asciiTheme="minorHAnsi" w:eastAsiaTheme="minorEastAsia" w:hAnsiTheme="minorHAnsi" w:cstheme="minorBidi"/>
          <w:sz w:val="22"/>
          <w:szCs w:val="22"/>
          <w:lang w:eastAsia="en-GB"/>
        </w:rPr>
      </w:pPr>
      <w:r>
        <w:t>6.46</w:t>
      </w:r>
      <w:r>
        <w:tab/>
        <w:t>Flow graph segment &lt;stop-config&gt;</w:t>
      </w:r>
      <w:r>
        <w:tab/>
      </w:r>
      <w:r>
        <w:fldChar w:fldCharType="begin"/>
      </w:r>
      <w:r>
        <w:instrText xml:space="preserve"> PAGEREF _Toc75433966 \h </w:instrText>
      </w:r>
      <w:r>
        <w:fldChar w:fldCharType="separate"/>
      </w:r>
      <w:r>
        <w:t>68</w:t>
      </w:r>
      <w:r>
        <w:fldChar w:fldCharType="end"/>
      </w:r>
    </w:p>
    <w:p w14:paraId="1CB15E01" w14:textId="47EC6FBE" w:rsidR="000D6CED" w:rsidRDefault="000D6CED" w:rsidP="000D6CED">
      <w:pPr>
        <w:pStyle w:val="Verzeichnis2"/>
        <w:rPr>
          <w:rFonts w:asciiTheme="minorHAnsi" w:eastAsiaTheme="minorEastAsia" w:hAnsiTheme="minorHAnsi" w:cstheme="minorBidi"/>
          <w:sz w:val="22"/>
          <w:szCs w:val="22"/>
          <w:lang w:eastAsia="en-GB"/>
        </w:rPr>
      </w:pPr>
      <w:r>
        <w:t>6.47</w:t>
      </w:r>
      <w:r>
        <w:tab/>
        <w:t>Flow graph segment &lt;stop-tc-config&gt;</w:t>
      </w:r>
      <w:r>
        <w:tab/>
      </w:r>
      <w:r>
        <w:fldChar w:fldCharType="begin"/>
      </w:r>
      <w:r>
        <w:instrText xml:space="preserve"> PAGEREF _Toc75433967 \h </w:instrText>
      </w:r>
      <w:r>
        <w:fldChar w:fldCharType="separate"/>
      </w:r>
      <w:r>
        <w:t>69</w:t>
      </w:r>
      <w:r>
        <w:fldChar w:fldCharType="end"/>
      </w:r>
    </w:p>
    <w:p w14:paraId="5B70108C" w14:textId="5138ACEC" w:rsidR="000D6CED" w:rsidRDefault="000D6CED" w:rsidP="000D6CED">
      <w:pPr>
        <w:pStyle w:val="Verzeichnis2"/>
        <w:rPr>
          <w:rFonts w:asciiTheme="minorHAnsi" w:eastAsiaTheme="minorEastAsia" w:hAnsiTheme="minorHAnsi" w:cstheme="minorBidi"/>
          <w:sz w:val="22"/>
          <w:szCs w:val="22"/>
          <w:lang w:eastAsia="en-GB"/>
        </w:rPr>
      </w:pPr>
      <w:r>
        <w:t>6.48</w:t>
      </w:r>
      <w:r>
        <w:tab/>
        <w:t>Stop port operation</w:t>
      </w:r>
      <w:r>
        <w:tab/>
      </w:r>
      <w:r>
        <w:fldChar w:fldCharType="begin"/>
      </w:r>
      <w:r>
        <w:instrText xml:space="preserve"> PAGEREF _Toc75433968 \h </w:instrText>
      </w:r>
      <w:r>
        <w:fldChar w:fldCharType="separate"/>
      </w:r>
      <w:r>
        <w:t>70</w:t>
      </w:r>
      <w:r>
        <w:fldChar w:fldCharType="end"/>
      </w:r>
    </w:p>
    <w:p w14:paraId="7537AFEF" w14:textId="7512D5CA" w:rsidR="000D6CED" w:rsidRDefault="000D6CED" w:rsidP="000D6CED">
      <w:pPr>
        <w:pStyle w:val="Verzeichnis2"/>
        <w:rPr>
          <w:rFonts w:asciiTheme="minorHAnsi" w:eastAsiaTheme="minorEastAsia" w:hAnsiTheme="minorHAnsi" w:cstheme="minorBidi"/>
          <w:sz w:val="22"/>
          <w:szCs w:val="22"/>
          <w:lang w:eastAsia="en-GB"/>
        </w:rPr>
      </w:pPr>
      <w:r>
        <w:t>6.49</w:t>
      </w:r>
      <w:r>
        <w:tab/>
        <w:t>Flow graph segment &lt;unmap-all&gt;</w:t>
      </w:r>
      <w:r>
        <w:tab/>
      </w:r>
      <w:r>
        <w:fldChar w:fldCharType="begin"/>
      </w:r>
      <w:r>
        <w:instrText xml:space="preserve"> PAGEREF _Toc75433969 \h </w:instrText>
      </w:r>
      <w:r>
        <w:fldChar w:fldCharType="separate"/>
      </w:r>
      <w:r>
        <w:t>71</w:t>
      </w:r>
      <w:r>
        <w:fldChar w:fldCharType="end"/>
      </w:r>
    </w:p>
    <w:p w14:paraId="7465654C" w14:textId="5439CB2A" w:rsidR="000D6CED" w:rsidRDefault="000D6CED" w:rsidP="000D6CED">
      <w:pPr>
        <w:pStyle w:val="Verzeichnis2"/>
        <w:rPr>
          <w:rFonts w:asciiTheme="minorHAnsi" w:eastAsiaTheme="minorEastAsia" w:hAnsiTheme="minorHAnsi" w:cstheme="minorBidi"/>
          <w:sz w:val="22"/>
          <w:szCs w:val="22"/>
          <w:lang w:eastAsia="en-GB"/>
        </w:rPr>
      </w:pPr>
      <w:r>
        <w:t>6.50</w:t>
      </w:r>
      <w:r>
        <w:tab/>
        <w:t>Flow graph segment &lt;unmap-comp&gt;</w:t>
      </w:r>
      <w:r>
        <w:tab/>
      </w:r>
      <w:r>
        <w:fldChar w:fldCharType="begin"/>
      </w:r>
      <w:r>
        <w:instrText xml:space="preserve"> PAGEREF _Toc75433970 \h </w:instrText>
      </w:r>
      <w:r>
        <w:fldChar w:fldCharType="separate"/>
      </w:r>
      <w:r>
        <w:t>72</w:t>
      </w:r>
      <w:r>
        <w:fldChar w:fldCharType="end"/>
      </w:r>
    </w:p>
    <w:p w14:paraId="70EC1003" w14:textId="7FD8528B" w:rsidR="000D6CED" w:rsidRDefault="000D6CED" w:rsidP="000D6CED">
      <w:pPr>
        <w:pStyle w:val="Verzeichnis2"/>
        <w:rPr>
          <w:rFonts w:asciiTheme="minorHAnsi" w:eastAsiaTheme="minorEastAsia" w:hAnsiTheme="minorHAnsi" w:cstheme="minorBidi"/>
          <w:sz w:val="22"/>
          <w:szCs w:val="22"/>
          <w:lang w:eastAsia="en-GB"/>
        </w:rPr>
      </w:pPr>
      <w:r>
        <w:t>6.51</w:t>
      </w:r>
      <w:r>
        <w:tab/>
        <w:t>Flow graph segment &lt;unmap-port&gt;</w:t>
      </w:r>
      <w:r>
        <w:tab/>
      </w:r>
      <w:r>
        <w:fldChar w:fldCharType="begin"/>
      </w:r>
      <w:r>
        <w:instrText xml:space="preserve"> PAGEREF _Toc75433971 \h </w:instrText>
      </w:r>
      <w:r>
        <w:fldChar w:fldCharType="separate"/>
      </w:r>
      <w:r>
        <w:t>73</w:t>
      </w:r>
      <w:r>
        <w:fldChar w:fldCharType="end"/>
      </w:r>
    </w:p>
    <w:p w14:paraId="2B2F4996" w14:textId="2290F679" w:rsidR="000D6CED" w:rsidRDefault="000D6CED" w:rsidP="000D6CED">
      <w:pPr>
        <w:pStyle w:val="Verzeichnis1"/>
        <w:rPr>
          <w:rFonts w:asciiTheme="minorHAnsi" w:eastAsiaTheme="minorEastAsia" w:hAnsiTheme="minorHAnsi" w:cstheme="minorBidi"/>
          <w:szCs w:val="22"/>
          <w:lang w:eastAsia="en-GB"/>
        </w:rPr>
      </w:pPr>
      <w:r>
        <w:t>7</w:t>
      </w:r>
      <w:r>
        <w:tab/>
        <w:t>TRI Extensions for the Package</w:t>
      </w:r>
      <w:r>
        <w:tab/>
      </w:r>
      <w:r>
        <w:fldChar w:fldCharType="begin"/>
      </w:r>
      <w:r>
        <w:instrText xml:space="preserve"> PAGEREF _Toc75433972 \h </w:instrText>
      </w:r>
      <w:r>
        <w:fldChar w:fldCharType="separate"/>
      </w:r>
      <w:r>
        <w:t>73</w:t>
      </w:r>
      <w:r>
        <w:fldChar w:fldCharType="end"/>
      </w:r>
    </w:p>
    <w:p w14:paraId="5026DB21" w14:textId="5CCD7DEF" w:rsidR="000D6CED" w:rsidRDefault="000D6CED" w:rsidP="000D6CED">
      <w:pPr>
        <w:pStyle w:val="Verzeichnis2"/>
        <w:rPr>
          <w:rFonts w:asciiTheme="minorHAnsi" w:eastAsiaTheme="minorEastAsia" w:hAnsiTheme="minorHAnsi" w:cstheme="minorBidi"/>
          <w:sz w:val="22"/>
          <w:szCs w:val="22"/>
          <w:lang w:eastAsia="en-GB"/>
        </w:rPr>
      </w:pPr>
      <w:r>
        <w:t>7.1</w:t>
      </w:r>
      <w:r>
        <w:tab/>
        <w:t>Changes and extensions to clause 5.5.2</w:t>
      </w:r>
      <w:r w:rsidRPr="00293741">
        <w:rPr>
          <w:rFonts w:cs="Arial"/>
        </w:rPr>
        <w:t xml:space="preserve"> of ETSI ES 201 873</w:t>
      </w:r>
      <w:r w:rsidRPr="00293741">
        <w:rPr>
          <w:rFonts w:cs="Arial"/>
        </w:rPr>
        <w:noBreakHyphen/>
        <w:t>5 C</w:t>
      </w:r>
      <w:r>
        <w:t>onnection handling operations</w:t>
      </w:r>
      <w:r>
        <w:tab/>
      </w:r>
      <w:r>
        <w:fldChar w:fldCharType="begin"/>
      </w:r>
      <w:r>
        <w:instrText xml:space="preserve"> PAGEREF _Toc75433973 \h </w:instrText>
      </w:r>
      <w:r>
        <w:fldChar w:fldCharType="separate"/>
      </w:r>
      <w:r>
        <w:t>73</w:t>
      </w:r>
      <w:r>
        <w:fldChar w:fldCharType="end"/>
      </w:r>
    </w:p>
    <w:p w14:paraId="7DB16072" w14:textId="41AE6DD8" w:rsidR="000D6CED" w:rsidRDefault="000D6CED" w:rsidP="000D6CED">
      <w:pPr>
        <w:pStyle w:val="Verzeichnis2"/>
        <w:rPr>
          <w:rFonts w:asciiTheme="minorHAnsi" w:eastAsiaTheme="minorEastAsia" w:hAnsiTheme="minorHAnsi" w:cstheme="minorBidi"/>
          <w:sz w:val="22"/>
          <w:szCs w:val="22"/>
          <w:lang w:eastAsia="en-GB"/>
        </w:rPr>
      </w:pPr>
      <w:r>
        <w:t>7.2</w:t>
      </w:r>
      <w:r>
        <w:tab/>
        <w:t>Extensions to clause 6</w:t>
      </w:r>
      <w:r w:rsidRPr="00293741">
        <w:rPr>
          <w:rFonts w:cs="Arial"/>
        </w:rPr>
        <w:t xml:space="preserve"> of ETSI ES 201 873-5</w:t>
      </w:r>
      <w:r>
        <w:t xml:space="preserve"> Java</w:t>
      </w:r>
      <w:r w:rsidRPr="00293741">
        <w:rPr>
          <w:vertAlign w:val="superscript"/>
        </w:rPr>
        <w:t>TM</w:t>
      </w:r>
      <w:r>
        <w:t xml:space="preserve"> language mapping</w:t>
      </w:r>
      <w:r>
        <w:tab/>
      </w:r>
      <w:r>
        <w:fldChar w:fldCharType="begin"/>
      </w:r>
      <w:r>
        <w:instrText xml:space="preserve"> PAGEREF _Toc75433974 \h </w:instrText>
      </w:r>
      <w:r>
        <w:fldChar w:fldCharType="separate"/>
      </w:r>
      <w:r>
        <w:t>75</w:t>
      </w:r>
      <w:r>
        <w:fldChar w:fldCharType="end"/>
      </w:r>
    </w:p>
    <w:p w14:paraId="18CDDEFE" w14:textId="34CE3246" w:rsidR="000D6CED" w:rsidRDefault="000D6CED" w:rsidP="000D6CED">
      <w:pPr>
        <w:pStyle w:val="Verzeichnis2"/>
        <w:rPr>
          <w:rFonts w:asciiTheme="minorHAnsi" w:eastAsiaTheme="minorEastAsia" w:hAnsiTheme="minorHAnsi" w:cstheme="minorBidi"/>
          <w:sz w:val="22"/>
          <w:szCs w:val="22"/>
          <w:lang w:eastAsia="en-GB"/>
        </w:rPr>
      </w:pPr>
      <w:r>
        <w:t>7.3</w:t>
      </w:r>
      <w:r>
        <w:tab/>
        <w:t>Extensions to clause 7</w:t>
      </w:r>
      <w:r w:rsidRPr="00293741">
        <w:rPr>
          <w:rFonts w:cs="Arial"/>
        </w:rPr>
        <w:t xml:space="preserve"> of ETSI ES 201 873-5 A</w:t>
      </w:r>
      <w:r>
        <w:t>NSI C language mapping</w:t>
      </w:r>
      <w:r>
        <w:tab/>
      </w:r>
      <w:r>
        <w:fldChar w:fldCharType="begin"/>
      </w:r>
      <w:r>
        <w:instrText xml:space="preserve"> PAGEREF _Toc75433975 \h </w:instrText>
      </w:r>
      <w:r>
        <w:fldChar w:fldCharType="separate"/>
      </w:r>
      <w:r>
        <w:t>75</w:t>
      </w:r>
      <w:r>
        <w:fldChar w:fldCharType="end"/>
      </w:r>
    </w:p>
    <w:p w14:paraId="2CF06734" w14:textId="6A5290DF" w:rsidR="000D6CED" w:rsidRDefault="000D6CED" w:rsidP="000D6CED">
      <w:pPr>
        <w:pStyle w:val="Verzeichnis2"/>
        <w:rPr>
          <w:rFonts w:asciiTheme="minorHAnsi" w:eastAsiaTheme="minorEastAsia" w:hAnsiTheme="minorHAnsi" w:cstheme="minorBidi"/>
          <w:sz w:val="22"/>
          <w:szCs w:val="22"/>
          <w:lang w:eastAsia="en-GB"/>
        </w:rPr>
      </w:pPr>
      <w:r>
        <w:t>7.4</w:t>
      </w:r>
      <w:r>
        <w:tab/>
        <w:t>Extensions to clause 8</w:t>
      </w:r>
      <w:r w:rsidRPr="00293741">
        <w:rPr>
          <w:rFonts w:cs="Arial"/>
        </w:rPr>
        <w:t xml:space="preserve"> of ETSI ES 201 873-5 C</w:t>
      </w:r>
      <w:r>
        <w:t>++ language mapping</w:t>
      </w:r>
      <w:r>
        <w:tab/>
      </w:r>
      <w:r>
        <w:fldChar w:fldCharType="begin"/>
      </w:r>
      <w:r>
        <w:instrText xml:space="preserve"> PAGEREF _Toc75433976 \h </w:instrText>
      </w:r>
      <w:r>
        <w:fldChar w:fldCharType="separate"/>
      </w:r>
      <w:r>
        <w:t>75</w:t>
      </w:r>
      <w:r>
        <w:fldChar w:fldCharType="end"/>
      </w:r>
    </w:p>
    <w:p w14:paraId="1DB400D2" w14:textId="7D9AB421" w:rsidR="000D6CED" w:rsidRDefault="000D6CED" w:rsidP="000D6CED">
      <w:pPr>
        <w:pStyle w:val="Verzeichnis2"/>
        <w:rPr>
          <w:rFonts w:asciiTheme="minorHAnsi" w:eastAsiaTheme="minorEastAsia" w:hAnsiTheme="minorHAnsi" w:cstheme="minorBidi"/>
          <w:sz w:val="22"/>
          <w:szCs w:val="22"/>
          <w:lang w:eastAsia="en-GB"/>
        </w:rPr>
      </w:pPr>
      <w:r>
        <w:t>7.5</w:t>
      </w:r>
      <w:r>
        <w:tab/>
        <w:t>Extensions to clause 9</w:t>
      </w:r>
      <w:r w:rsidRPr="00293741">
        <w:rPr>
          <w:rFonts w:cs="Arial"/>
        </w:rPr>
        <w:t xml:space="preserve"> of ETSI ES 201 873-5 C</w:t>
      </w:r>
      <w:r>
        <w:t># language mapping</w:t>
      </w:r>
      <w:r>
        <w:tab/>
      </w:r>
      <w:r>
        <w:fldChar w:fldCharType="begin"/>
      </w:r>
      <w:r>
        <w:instrText xml:space="preserve"> PAGEREF _Toc75433977 \h </w:instrText>
      </w:r>
      <w:r>
        <w:fldChar w:fldCharType="separate"/>
      </w:r>
      <w:r>
        <w:t>76</w:t>
      </w:r>
      <w:r>
        <w:fldChar w:fldCharType="end"/>
      </w:r>
    </w:p>
    <w:p w14:paraId="1D904458" w14:textId="3495B784" w:rsidR="000D6CED" w:rsidRDefault="000D6CED" w:rsidP="000D6CED">
      <w:pPr>
        <w:pStyle w:val="Verzeichnis1"/>
        <w:rPr>
          <w:rFonts w:asciiTheme="minorHAnsi" w:eastAsiaTheme="minorEastAsia" w:hAnsiTheme="minorHAnsi" w:cstheme="minorBidi"/>
          <w:szCs w:val="22"/>
          <w:lang w:eastAsia="en-GB"/>
        </w:rPr>
      </w:pPr>
      <w:r>
        <w:t>8</w:t>
      </w:r>
      <w:r>
        <w:tab/>
        <w:t>TCI Extensions for the Package</w:t>
      </w:r>
      <w:r>
        <w:tab/>
      </w:r>
      <w:r>
        <w:fldChar w:fldCharType="begin"/>
      </w:r>
      <w:r>
        <w:instrText xml:space="preserve"> PAGEREF _Toc75433978 \h </w:instrText>
      </w:r>
      <w:r>
        <w:fldChar w:fldCharType="separate"/>
      </w:r>
      <w:r>
        <w:t>76</w:t>
      </w:r>
      <w:r>
        <w:fldChar w:fldCharType="end"/>
      </w:r>
    </w:p>
    <w:p w14:paraId="429AA575" w14:textId="36B07959" w:rsidR="000D6CED" w:rsidRDefault="000D6CED" w:rsidP="000D6CED">
      <w:pPr>
        <w:pStyle w:val="Verzeichnis2"/>
        <w:rPr>
          <w:rFonts w:asciiTheme="minorHAnsi" w:eastAsiaTheme="minorEastAsia" w:hAnsiTheme="minorHAnsi" w:cstheme="minorBidi"/>
          <w:sz w:val="22"/>
          <w:szCs w:val="22"/>
          <w:lang w:eastAsia="en-GB"/>
        </w:rPr>
      </w:pPr>
      <w:r>
        <w:t>8.1</w:t>
      </w:r>
      <w:r>
        <w:tab/>
        <w:t>Extensions to clause 7.2.1.1</w:t>
      </w:r>
      <w:r w:rsidRPr="00293741">
        <w:rPr>
          <w:rFonts w:cs="Arial"/>
        </w:rPr>
        <w:t xml:space="preserve"> of ETSI ES 201 873-6 </w:t>
      </w:r>
      <w:r>
        <w:t>Management</w:t>
      </w:r>
      <w:r>
        <w:tab/>
      </w:r>
      <w:r>
        <w:fldChar w:fldCharType="begin"/>
      </w:r>
      <w:r>
        <w:instrText xml:space="preserve"> PAGEREF _Toc75433979 \h </w:instrText>
      </w:r>
      <w:r>
        <w:fldChar w:fldCharType="separate"/>
      </w:r>
      <w:r>
        <w:t>76</w:t>
      </w:r>
      <w:r>
        <w:fldChar w:fldCharType="end"/>
      </w:r>
    </w:p>
    <w:p w14:paraId="41CA49E7" w14:textId="2DFAE5D7" w:rsidR="000D6CED" w:rsidRDefault="000D6CED" w:rsidP="000D6CED">
      <w:pPr>
        <w:pStyle w:val="Verzeichnis2"/>
        <w:rPr>
          <w:rFonts w:asciiTheme="minorHAnsi" w:eastAsiaTheme="minorEastAsia" w:hAnsiTheme="minorHAnsi" w:cstheme="minorBidi"/>
          <w:sz w:val="22"/>
          <w:szCs w:val="22"/>
          <w:lang w:eastAsia="en-GB"/>
        </w:rPr>
      </w:pPr>
      <w:r>
        <w:t>8.2</w:t>
      </w:r>
      <w:r>
        <w:tab/>
        <w:t>Extensions to clause 7.3.1.1</w:t>
      </w:r>
      <w:r w:rsidRPr="00293741">
        <w:rPr>
          <w:rFonts w:cs="Arial"/>
        </w:rPr>
        <w:t xml:space="preserve"> of ETSI ES 201 873-6 </w:t>
      </w:r>
      <w:r>
        <w:t>TCI</w:t>
      </w:r>
      <w:r>
        <w:noBreakHyphen/>
        <w:t>TM required</w:t>
      </w:r>
      <w:r>
        <w:tab/>
      </w:r>
      <w:r>
        <w:fldChar w:fldCharType="begin"/>
      </w:r>
      <w:r>
        <w:instrText xml:space="preserve"> PAGEREF _Toc75433980 \h </w:instrText>
      </w:r>
      <w:r>
        <w:fldChar w:fldCharType="separate"/>
      </w:r>
      <w:r>
        <w:t>76</w:t>
      </w:r>
      <w:r>
        <w:fldChar w:fldCharType="end"/>
      </w:r>
    </w:p>
    <w:p w14:paraId="0881F8F0" w14:textId="501BD4EE" w:rsidR="000D6CED" w:rsidRDefault="000D6CED" w:rsidP="000D6CED">
      <w:pPr>
        <w:pStyle w:val="Verzeichnis2"/>
        <w:rPr>
          <w:rFonts w:asciiTheme="minorHAnsi" w:eastAsiaTheme="minorEastAsia" w:hAnsiTheme="minorHAnsi" w:cstheme="minorBidi"/>
          <w:sz w:val="22"/>
          <w:szCs w:val="22"/>
          <w:lang w:eastAsia="en-GB"/>
        </w:rPr>
      </w:pPr>
      <w:r>
        <w:t>8.3</w:t>
      </w:r>
      <w:r>
        <w:tab/>
        <w:t>Extensions to clause 7.3.1.2</w:t>
      </w:r>
      <w:r w:rsidRPr="00293741">
        <w:rPr>
          <w:rFonts w:cs="Arial"/>
        </w:rPr>
        <w:t xml:space="preserve"> of ETSI ES 201 873-6 </w:t>
      </w:r>
      <w:r>
        <w:t>TCI</w:t>
      </w:r>
      <w:r>
        <w:noBreakHyphen/>
        <w:t>TM provided</w:t>
      </w:r>
      <w:r>
        <w:tab/>
      </w:r>
      <w:r>
        <w:fldChar w:fldCharType="begin"/>
      </w:r>
      <w:r>
        <w:instrText xml:space="preserve"> PAGEREF _Toc75433981 \h </w:instrText>
      </w:r>
      <w:r>
        <w:fldChar w:fldCharType="separate"/>
      </w:r>
      <w:r>
        <w:t>78</w:t>
      </w:r>
      <w:r>
        <w:fldChar w:fldCharType="end"/>
      </w:r>
    </w:p>
    <w:p w14:paraId="7D37D6BE" w14:textId="294CB39B" w:rsidR="000D6CED" w:rsidRDefault="000D6CED" w:rsidP="000D6CED">
      <w:pPr>
        <w:pStyle w:val="Verzeichnis2"/>
        <w:rPr>
          <w:rFonts w:asciiTheme="minorHAnsi" w:eastAsiaTheme="minorEastAsia" w:hAnsiTheme="minorHAnsi" w:cstheme="minorBidi"/>
          <w:sz w:val="22"/>
          <w:szCs w:val="22"/>
          <w:lang w:eastAsia="en-GB"/>
        </w:rPr>
      </w:pPr>
      <w:r>
        <w:t>8.4</w:t>
      </w:r>
      <w:r>
        <w:tab/>
        <w:t>Extensions to clause 7.3.3.1</w:t>
      </w:r>
      <w:r w:rsidRPr="00293741">
        <w:rPr>
          <w:rFonts w:cs="Arial"/>
        </w:rPr>
        <w:t xml:space="preserve"> of ETSI ES 201 873-6 </w:t>
      </w:r>
      <w:r>
        <w:t>TCI</w:t>
      </w:r>
      <w:r>
        <w:noBreakHyphen/>
        <w:t>CH required</w:t>
      </w:r>
      <w:r>
        <w:tab/>
      </w:r>
      <w:r>
        <w:fldChar w:fldCharType="begin"/>
      </w:r>
      <w:r>
        <w:instrText xml:space="preserve"> PAGEREF _Toc75433982 \h </w:instrText>
      </w:r>
      <w:r>
        <w:fldChar w:fldCharType="separate"/>
      </w:r>
      <w:r>
        <w:t>78</w:t>
      </w:r>
      <w:r>
        <w:fldChar w:fldCharType="end"/>
      </w:r>
    </w:p>
    <w:p w14:paraId="623622C5" w14:textId="7BDAACF9" w:rsidR="000D6CED" w:rsidRDefault="000D6CED" w:rsidP="000D6CED">
      <w:pPr>
        <w:pStyle w:val="Verzeichnis2"/>
        <w:rPr>
          <w:rFonts w:asciiTheme="minorHAnsi" w:eastAsiaTheme="minorEastAsia" w:hAnsiTheme="minorHAnsi" w:cstheme="minorBidi"/>
          <w:sz w:val="22"/>
          <w:szCs w:val="22"/>
          <w:lang w:eastAsia="en-GB"/>
        </w:rPr>
      </w:pPr>
      <w:r>
        <w:t>8.5</w:t>
      </w:r>
      <w:r>
        <w:tab/>
        <w:t>Extensions to clause 7.3.3.2</w:t>
      </w:r>
      <w:r w:rsidRPr="00293741">
        <w:rPr>
          <w:rFonts w:cs="Arial"/>
        </w:rPr>
        <w:t xml:space="preserve"> of ETSI ES 201 873-6 </w:t>
      </w:r>
      <w:r>
        <w:t>TCI CH provided</w:t>
      </w:r>
      <w:r>
        <w:tab/>
      </w:r>
      <w:r>
        <w:fldChar w:fldCharType="begin"/>
      </w:r>
      <w:r>
        <w:instrText xml:space="preserve"> PAGEREF _Toc75433983 \h </w:instrText>
      </w:r>
      <w:r>
        <w:fldChar w:fldCharType="separate"/>
      </w:r>
      <w:r>
        <w:t>79</w:t>
      </w:r>
      <w:r>
        <w:fldChar w:fldCharType="end"/>
      </w:r>
    </w:p>
    <w:p w14:paraId="51E0C132" w14:textId="17F58BA9" w:rsidR="000D6CED" w:rsidRDefault="000D6CED" w:rsidP="000D6CED">
      <w:pPr>
        <w:pStyle w:val="Verzeichnis2"/>
        <w:rPr>
          <w:rFonts w:asciiTheme="minorHAnsi" w:eastAsiaTheme="minorEastAsia" w:hAnsiTheme="minorHAnsi" w:cstheme="minorBidi"/>
          <w:sz w:val="22"/>
          <w:szCs w:val="22"/>
          <w:lang w:eastAsia="en-GB"/>
        </w:rPr>
      </w:pPr>
      <w:r>
        <w:t>8.6</w:t>
      </w:r>
      <w:r>
        <w:tab/>
        <w:t>Extensions to clause 7.3.4</w:t>
      </w:r>
      <w:r w:rsidRPr="00293741">
        <w:rPr>
          <w:rFonts w:cs="Arial"/>
        </w:rPr>
        <w:t xml:space="preserve"> of ETSI ES 201 873-6</w:t>
      </w:r>
      <w:r>
        <w:t xml:space="preserve"> TCI</w:t>
      </w:r>
      <w:r>
        <w:noBreakHyphen/>
        <w:t>TL provided</w:t>
      </w:r>
      <w:r>
        <w:tab/>
      </w:r>
      <w:r>
        <w:fldChar w:fldCharType="begin"/>
      </w:r>
      <w:r>
        <w:instrText xml:space="preserve"> PAGEREF _Toc75433984 \h </w:instrText>
      </w:r>
      <w:r>
        <w:fldChar w:fldCharType="separate"/>
      </w:r>
      <w:r>
        <w:t>81</w:t>
      </w:r>
      <w:r>
        <w:fldChar w:fldCharType="end"/>
      </w:r>
    </w:p>
    <w:p w14:paraId="36608F01" w14:textId="353FC98B" w:rsidR="000D6CED" w:rsidRDefault="000D6CED" w:rsidP="000D6CED">
      <w:pPr>
        <w:pStyle w:val="Verzeichnis2"/>
        <w:rPr>
          <w:rFonts w:asciiTheme="minorHAnsi" w:eastAsiaTheme="minorEastAsia" w:hAnsiTheme="minorHAnsi" w:cstheme="minorBidi"/>
          <w:sz w:val="22"/>
          <w:szCs w:val="22"/>
          <w:lang w:eastAsia="en-GB"/>
        </w:rPr>
      </w:pPr>
      <w:r>
        <w:t>8.7</w:t>
      </w:r>
      <w:r>
        <w:tab/>
        <w:t>Extensions to clause 8</w:t>
      </w:r>
      <w:r w:rsidRPr="00293741">
        <w:rPr>
          <w:rFonts w:cs="Arial"/>
        </w:rPr>
        <w:t xml:space="preserve"> of ETSI ES 201 873-6 </w:t>
      </w:r>
      <w:r>
        <w:t>Java</w:t>
      </w:r>
      <w:r w:rsidRPr="00293741">
        <w:rPr>
          <w:vertAlign w:val="superscript"/>
        </w:rPr>
        <w:t>TM</w:t>
      </w:r>
      <w:r>
        <w:t xml:space="preserve"> language mapping</w:t>
      </w:r>
      <w:r>
        <w:tab/>
      </w:r>
      <w:r>
        <w:fldChar w:fldCharType="begin"/>
      </w:r>
      <w:r>
        <w:instrText xml:space="preserve"> PAGEREF _Toc75433985 \h </w:instrText>
      </w:r>
      <w:r>
        <w:fldChar w:fldCharType="separate"/>
      </w:r>
      <w:r>
        <w:t>83</w:t>
      </w:r>
      <w:r>
        <w:fldChar w:fldCharType="end"/>
      </w:r>
    </w:p>
    <w:p w14:paraId="315AEC29" w14:textId="6F5C7A0A" w:rsidR="000D6CED" w:rsidRDefault="000D6CED" w:rsidP="000D6CED">
      <w:pPr>
        <w:pStyle w:val="Verzeichnis2"/>
        <w:rPr>
          <w:rFonts w:asciiTheme="minorHAnsi" w:eastAsiaTheme="minorEastAsia" w:hAnsiTheme="minorHAnsi" w:cstheme="minorBidi"/>
          <w:sz w:val="22"/>
          <w:szCs w:val="22"/>
          <w:lang w:eastAsia="en-GB"/>
        </w:rPr>
      </w:pPr>
      <w:r>
        <w:t>8.8</w:t>
      </w:r>
      <w:r>
        <w:tab/>
        <w:t>Extensions to clause 9</w:t>
      </w:r>
      <w:r w:rsidRPr="00293741">
        <w:rPr>
          <w:rFonts w:cs="Arial"/>
        </w:rPr>
        <w:t xml:space="preserve"> of ETSI ES 201 873-6 A</w:t>
      </w:r>
      <w:r>
        <w:t>NSI C language mapping</w:t>
      </w:r>
      <w:r>
        <w:tab/>
      </w:r>
      <w:r>
        <w:fldChar w:fldCharType="begin"/>
      </w:r>
      <w:r>
        <w:instrText xml:space="preserve"> PAGEREF _Toc75433986 \h </w:instrText>
      </w:r>
      <w:r>
        <w:fldChar w:fldCharType="separate"/>
      </w:r>
      <w:r>
        <w:t>85</w:t>
      </w:r>
      <w:r>
        <w:fldChar w:fldCharType="end"/>
      </w:r>
    </w:p>
    <w:p w14:paraId="0822AFB9" w14:textId="66ED69E0" w:rsidR="000D6CED" w:rsidRDefault="000D6CED" w:rsidP="000D6CED">
      <w:pPr>
        <w:pStyle w:val="Verzeichnis2"/>
        <w:rPr>
          <w:rFonts w:asciiTheme="minorHAnsi" w:eastAsiaTheme="minorEastAsia" w:hAnsiTheme="minorHAnsi" w:cstheme="minorBidi"/>
          <w:sz w:val="22"/>
          <w:szCs w:val="22"/>
          <w:lang w:eastAsia="en-GB"/>
        </w:rPr>
      </w:pPr>
      <w:r>
        <w:t>8.9</w:t>
      </w:r>
      <w:r>
        <w:tab/>
        <w:t>Extensions to clause 10</w:t>
      </w:r>
      <w:r w:rsidRPr="00293741">
        <w:rPr>
          <w:rFonts w:cs="Arial"/>
        </w:rPr>
        <w:t xml:space="preserve"> of ETSI ES 201 873-6 C</w:t>
      </w:r>
      <w:r>
        <w:t>++ language mapping</w:t>
      </w:r>
      <w:r>
        <w:tab/>
      </w:r>
      <w:r>
        <w:fldChar w:fldCharType="begin"/>
      </w:r>
      <w:r>
        <w:instrText xml:space="preserve"> PAGEREF _Toc75433987 \h </w:instrText>
      </w:r>
      <w:r>
        <w:fldChar w:fldCharType="separate"/>
      </w:r>
      <w:r>
        <w:t>86</w:t>
      </w:r>
      <w:r>
        <w:fldChar w:fldCharType="end"/>
      </w:r>
    </w:p>
    <w:p w14:paraId="35BC02FB" w14:textId="4FE39D37" w:rsidR="000D6CED" w:rsidRDefault="000D6CED" w:rsidP="000D6CED">
      <w:pPr>
        <w:pStyle w:val="Verzeichnis2"/>
        <w:rPr>
          <w:rFonts w:asciiTheme="minorHAnsi" w:eastAsiaTheme="minorEastAsia" w:hAnsiTheme="minorHAnsi" w:cstheme="minorBidi"/>
          <w:sz w:val="22"/>
          <w:szCs w:val="22"/>
          <w:lang w:eastAsia="en-GB"/>
        </w:rPr>
      </w:pPr>
      <w:r>
        <w:lastRenderedPageBreak/>
        <w:t>8.10</w:t>
      </w:r>
      <w:r>
        <w:tab/>
        <w:t>Extensions to clause 11</w:t>
      </w:r>
      <w:r w:rsidRPr="00293741">
        <w:rPr>
          <w:rFonts w:cs="Arial"/>
        </w:rPr>
        <w:t xml:space="preserve"> of ETSI ES 201 873-6 </w:t>
      </w:r>
      <w:r>
        <w:t>W3C XML mapping</w:t>
      </w:r>
      <w:r>
        <w:tab/>
      </w:r>
      <w:r>
        <w:fldChar w:fldCharType="begin"/>
      </w:r>
      <w:r>
        <w:instrText xml:space="preserve"> PAGEREF _Toc75433988 \h </w:instrText>
      </w:r>
      <w:r>
        <w:fldChar w:fldCharType="separate"/>
      </w:r>
      <w:r>
        <w:t>88</w:t>
      </w:r>
      <w:r>
        <w:fldChar w:fldCharType="end"/>
      </w:r>
    </w:p>
    <w:p w14:paraId="08CB288F" w14:textId="67E66180" w:rsidR="000D6CED" w:rsidRDefault="000D6CED" w:rsidP="000D6CED">
      <w:pPr>
        <w:pStyle w:val="Verzeichnis2"/>
        <w:rPr>
          <w:rFonts w:asciiTheme="minorHAnsi" w:eastAsiaTheme="minorEastAsia" w:hAnsiTheme="minorHAnsi" w:cstheme="minorBidi"/>
          <w:sz w:val="22"/>
          <w:szCs w:val="22"/>
          <w:lang w:eastAsia="en-GB"/>
        </w:rPr>
      </w:pPr>
      <w:r>
        <w:t>8.11</w:t>
      </w:r>
      <w:r>
        <w:tab/>
        <w:t>Extensions to clause 12</w:t>
      </w:r>
      <w:r w:rsidRPr="00293741">
        <w:rPr>
          <w:rFonts w:cs="Arial"/>
        </w:rPr>
        <w:t xml:space="preserve"> of ETSI ES 201 873-6 C</w:t>
      </w:r>
      <w:r>
        <w:t># language mapping</w:t>
      </w:r>
      <w:r>
        <w:tab/>
      </w:r>
      <w:r>
        <w:fldChar w:fldCharType="begin"/>
      </w:r>
      <w:r>
        <w:instrText xml:space="preserve"> PAGEREF _Toc75433989 \h </w:instrText>
      </w:r>
      <w:r>
        <w:fldChar w:fldCharType="separate"/>
      </w:r>
      <w:r>
        <w:t>91</w:t>
      </w:r>
      <w:r>
        <w:fldChar w:fldCharType="end"/>
      </w:r>
    </w:p>
    <w:p w14:paraId="74DFB376" w14:textId="2BBEA8D2" w:rsidR="000D6CED" w:rsidRDefault="000D6CED" w:rsidP="000D6CED">
      <w:pPr>
        <w:pStyle w:val="Verzeichnis2"/>
        <w:rPr>
          <w:rFonts w:asciiTheme="minorHAnsi" w:eastAsiaTheme="minorEastAsia" w:hAnsiTheme="minorHAnsi" w:cstheme="minorBidi"/>
          <w:sz w:val="22"/>
          <w:szCs w:val="22"/>
          <w:lang w:eastAsia="en-GB"/>
        </w:rPr>
      </w:pPr>
      <w:r>
        <w:t>8.12</w:t>
      </w:r>
      <w:r>
        <w:tab/>
        <w:t>Extensions to Annex A (normative) of</w:t>
      </w:r>
      <w:r w:rsidRPr="00293741">
        <w:rPr>
          <w:rFonts w:cs="Arial"/>
        </w:rPr>
        <w:t xml:space="preserve"> ETSI ES 201 873-6 </w:t>
      </w:r>
      <w:r>
        <w:t>IDL Specification of TCI</w:t>
      </w:r>
      <w:r>
        <w:tab/>
      </w:r>
      <w:r>
        <w:fldChar w:fldCharType="begin"/>
      </w:r>
      <w:r>
        <w:instrText xml:space="preserve"> PAGEREF _Toc75433990 \h </w:instrText>
      </w:r>
      <w:r>
        <w:fldChar w:fldCharType="separate"/>
      </w:r>
      <w:r>
        <w:t>93</w:t>
      </w:r>
      <w:r>
        <w:fldChar w:fldCharType="end"/>
      </w:r>
    </w:p>
    <w:p w14:paraId="44F4BAF1" w14:textId="5F06812D" w:rsidR="000D6CED" w:rsidRDefault="000D6CED" w:rsidP="000D6CED">
      <w:pPr>
        <w:pStyle w:val="Verzeichnis8"/>
        <w:rPr>
          <w:rFonts w:asciiTheme="minorHAnsi" w:eastAsiaTheme="minorEastAsia" w:hAnsiTheme="minorHAnsi" w:cstheme="minorBidi"/>
          <w:szCs w:val="22"/>
          <w:lang w:eastAsia="en-GB"/>
        </w:rPr>
      </w:pPr>
      <w:r>
        <w:t>Annex A (normative):</w:t>
      </w:r>
      <w:r>
        <w:tab/>
        <w:t>BNF and static semantics</w:t>
      </w:r>
      <w:r>
        <w:tab/>
      </w:r>
      <w:r>
        <w:fldChar w:fldCharType="begin"/>
      </w:r>
      <w:r>
        <w:instrText xml:space="preserve"> PAGEREF _Toc75433991 \h </w:instrText>
      </w:r>
      <w:r>
        <w:fldChar w:fldCharType="separate"/>
      </w:r>
      <w:r>
        <w:t>94</w:t>
      </w:r>
      <w:r>
        <w:fldChar w:fldCharType="end"/>
      </w:r>
    </w:p>
    <w:p w14:paraId="7BB479CD" w14:textId="6B84503A" w:rsidR="000D6CED" w:rsidRDefault="000D6CED" w:rsidP="000D6CED">
      <w:pPr>
        <w:pStyle w:val="Verzeichnis1"/>
        <w:rPr>
          <w:rFonts w:asciiTheme="minorHAnsi" w:eastAsiaTheme="minorEastAsia" w:hAnsiTheme="minorHAnsi" w:cstheme="minorBidi"/>
          <w:szCs w:val="22"/>
          <w:lang w:eastAsia="en-GB"/>
        </w:rPr>
      </w:pPr>
      <w:r>
        <w:t>A.1</w:t>
      </w:r>
      <w:r>
        <w:tab/>
        <w:t>Additional TTCN</w:t>
      </w:r>
      <w:r>
        <w:noBreakHyphen/>
        <w:t>3 terminals</w:t>
      </w:r>
      <w:r>
        <w:tab/>
      </w:r>
      <w:r>
        <w:fldChar w:fldCharType="begin"/>
      </w:r>
      <w:r>
        <w:instrText xml:space="preserve"> PAGEREF _Toc75433992 \h </w:instrText>
      </w:r>
      <w:r>
        <w:fldChar w:fldCharType="separate"/>
      </w:r>
      <w:r>
        <w:t>94</w:t>
      </w:r>
      <w:r>
        <w:fldChar w:fldCharType="end"/>
      </w:r>
    </w:p>
    <w:p w14:paraId="55B1ADE6" w14:textId="4160C9CC" w:rsidR="000D6CED" w:rsidRDefault="000D6CED" w:rsidP="000D6CED">
      <w:pPr>
        <w:pStyle w:val="Verzeichnis1"/>
        <w:rPr>
          <w:rFonts w:asciiTheme="minorHAnsi" w:eastAsiaTheme="minorEastAsia" w:hAnsiTheme="minorHAnsi" w:cstheme="minorBidi"/>
          <w:szCs w:val="22"/>
          <w:lang w:eastAsia="en-GB"/>
        </w:rPr>
      </w:pPr>
      <w:r>
        <w:t>A.2</w:t>
      </w:r>
      <w:r>
        <w:tab/>
        <w:t>Modified TTCN</w:t>
      </w:r>
      <w:r>
        <w:noBreakHyphen/>
        <w:t>3 syntax BNF productions</w:t>
      </w:r>
      <w:r>
        <w:tab/>
      </w:r>
      <w:r>
        <w:fldChar w:fldCharType="begin"/>
      </w:r>
      <w:r>
        <w:instrText xml:space="preserve"> PAGEREF _Toc75433993 \h </w:instrText>
      </w:r>
      <w:r>
        <w:fldChar w:fldCharType="separate"/>
      </w:r>
      <w:r>
        <w:t>94</w:t>
      </w:r>
      <w:r>
        <w:fldChar w:fldCharType="end"/>
      </w:r>
    </w:p>
    <w:p w14:paraId="1C693749" w14:textId="7E564599" w:rsidR="000D6CED" w:rsidRDefault="000D6CED" w:rsidP="000D6CED">
      <w:pPr>
        <w:pStyle w:val="Verzeichnis1"/>
        <w:rPr>
          <w:rFonts w:asciiTheme="minorHAnsi" w:eastAsiaTheme="minorEastAsia" w:hAnsiTheme="minorHAnsi" w:cstheme="minorBidi"/>
          <w:szCs w:val="22"/>
          <w:lang w:eastAsia="en-GB"/>
        </w:rPr>
      </w:pPr>
      <w:r>
        <w:t>A.3</w:t>
      </w:r>
      <w:r>
        <w:tab/>
        <w:t>Additional TTCN</w:t>
      </w:r>
      <w:r>
        <w:noBreakHyphen/>
        <w:t>3 syntax BNF productions</w:t>
      </w:r>
      <w:r>
        <w:tab/>
      </w:r>
      <w:r>
        <w:fldChar w:fldCharType="begin"/>
      </w:r>
      <w:r>
        <w:instrText xml:space="preserve"> PAGEREF _Toc75433994 \h </w:instrText>
      </w:r>
      <w:r>
        <w:fldChar w:fldCharType="separate"/>
      </w:r>
      <w:r>
        <w:t>95</w:t>
      </w:r>
      <w:r>
        <w:fldChar w:fldCharType="end"/>
      </w:r>
    </w:p>
    <w:p w14:paraId="0B7AA01F" w14:textId="0E5D7B7C" w:rsidR="000D6CED" w:rsidRDefault="000D6CED" w:rsidP="000D6CED">
      <w:pPr>
        <w:pStyle w:val="Verzeichnis8"/>
        <w:rPr>
          <w:rFonts w:asciiTheme="minorHAnsi" w:eastAsiaTheme="minorEastAsia" w:hAnsiTheme="minorHAnsi" w:cstheme="minorBidi"/>
          <w:szCs w:val="22"/>
          <w:lang w:eastAsia="en-GB"/>
        </w:rPr>
      </w:pPr>
      <w:r>
        <w:t>Annex B (informative):</w:t>
      </w:r>
      <w:r>
        <w:tab/>
        <w:t>Library of useful types</w:t>
      </w:r>
      <w:r>
        <w:tab/>
      </w:r>
      <w:r>
        <w:fldChar w:fldCharType="begin"/>
      </w:r>
      <w:r>
        <w:instrText xml:space="preserve"> PAGEREF _Toc75433995 \h </w:instrText>
      </w:r>
      <w:r>
        <w:fldChar w:fldCharType="separate"/>
      </w:r>
      <w:r>
        <w:t>97</w:t>
      </w:r>
      <w:r>
        <w:fldChar w:fldCharType="end"/>
      </w:r>
    </w:p>
    <w:p w14:paraId="7A5D8C5E" w14:textId="5E3A1177" w:rsidR="000D6CED" w:rsidRDefault="000D6CED" w:rsidP="000D6CED">
      <w:pPr>
        <w:pStyle w:val="Verzeichnis1"/>
        <w:rPr>
          <w:rFonts w:asciiTheme="minorHAnsi" w:eastAsiaTheme="minorEastAsia" w:hAnsiTheme="minorHAnsi" w:cstheme="minorBidi"/>
          <w:szCs w:val="22"/>
          <w:lang w:eastAsia="en-GB"/>
        </w:rPr>
      </w:pPr>
      <w:r>
        <w:t>B.1</w:t>
      </w:r>
      <w:r>
        <w:tab/>
        <w:t>Limitations</w:t>
      </w:r>
      <w:r>
        <w:tab/>
      </w:r>
      <w:r>
        <w:fldChar w:fldCharType="begin"/>
      </w:r>
      <w:r>
        <w:instrText xml:space="preserve"> PAGEREF _Toc75433996 \h </w:instrText>
      </w:r>
      <w:r>
        <w:fldChar w:fldCharType="separate"/>
      </w:r>
      <w:r>
        <w:t>97</w:t>
      </w:r>
      <w:r>
        <w:fldChar w:fldCharType="end"/>
      </w:r>
    </w:p>
    <w:p w14:paraId="71DEDA72" w14:textId="56593BD2" w:rsidR="000D6CED" w:rsidRDefault="000D6CED" w:rsidP="000D6CED">
      <w:pPr>
        <w:pStyle w:val="Verzeichnis1"/>
        <w:rPr>
          <w:rFonts w:asciiTheme="minorHAnsi" w:eastAsiaTheme="minorEastAsia" w:hAnsiTheme="minorHAnsi" w:cstheme="minorBidi"/>
          <w:szCs w:val="22"/>
          <w:lang w:eastAsia="en-GB"/>
        </w:rPr>
      </w:pPr>
      <w:r w:rsidRPr="00293741">
        <w:rPr>
          <w:snapToGrid w:val="0"/>
        </w:rPr>
        <w:t>B.2</w:t>
      </w:r>
      <w:r w:rsidRPr="00293741">
        <w:rPr>
          <w:snapToGrid w:val="0"/>
        </w:rPr>
        <w:tab/>
        <w:t>Useful TTCN</w:t>
      </w:r>
      <w:r w:rsidRPr="00293741">
        <w:rPr>
          <w:snapToGrid w:val="0"/>
        </w:rPr>
        <w:noBreakHyphen/>
        <w:t>3 types</w:t>
      </w:r>
      <w:r>
        <w:tab/>
      </w:r>
      <w:r>
        <w:fldChar w:fldCharType="begin"/>
      </w:r>
      <w:r>
        <w:instrText xml:space="preserve"> PAGEREF _Toc75433997 \h </w:instrText>
      </w:r>
      <w:r>
        <w:fldChar w:fldCharType="separate"/>
      </w:r>
      <w:r>
        <w:t>97</w:t>
      </w:r>
      <w:r>
        <w:fldChar w:fldCharType="end"/>
      </w:r>
    </w:p>
    <w:p w14:paraId="0D6F41A0" w14:textId="6C7E253C" w:rsidR="000D6CED" w:rsidRDefault="000D6CED" w:rsidP="000D6CED">
      <w:pPr>
        <w:pStyle w:val="Verzeichnis2"/>
        <w:rPr>
          <w:rFonts w:asciiTheme="minorHAnsi" w:eastAsiaTheme="minorEastAsia" w:hAnsiTheme="minorHAnsi" w:cstheme="minorBidi"/>
          <w:sz w:val="22"/>
          <w:szCs w:val="22"/>
          <w:lang w:eastAsia="en-GB"/>
        </w:rPr>
      </w:pPr>
      <w:r w:rsidRPr="00293741">
        <w:rPr>
          <w:snapToGrid w:val="0"/>
        </w:rPr>
        <w:t>B.2.1</w:t>
      </w:r>
      <w:r w:rsidRPr="00293741">
        <w:rPr>
          <w:snapToGrid w:val="0"/>
        </w:rPr>
        <w:tab/>
        <w:t>Status values for port states</w:t>
      </w:r>
      <w:r>
        <w:tab/>
      </w:r>
      <w:r>
        <w:fldChar w:fldCharType="begin"/>
      </w:r>
      <w:r>
        <w:instrText xml:space="preserve"> PAGEREF _Toc75433998 \h </w:instrText>
      </w:r>
      <w:r>
        <w:fldChar w:fldCharType="separate"/>
      </w:r>
      <w:r>
        <w:t>97</w:t>
      </w:r>
      <w:r>
        <w:fldChar w:fldCharType="end"/>
      </w:r>
    </w:p>
    <w:p w14:paraId="0035547F" w14:textId="2B3A70F3" w:rsidR="000D6CED" w:rsidRDefault="000D6CED" w:rsidP="000D6CED">
      <w:pPr>
        <w:pStyle w:val="Verzeichnis1"/>
        <w:rPr>
          <w:rFonts w:asciiTheme="minorHAnsi" w:eastAsiaTheme="minorEastAsia" w:hAnsiTheme="minorHAnsi" w:cstheme="minorBidi"/>
          <w:szCs w:val="22"/>
          <w:lang w:eastAsia="en-GB"/>
        </w:rPr>
      </w:pPr>
      <w:r>
        <w:t>History</w:t>
      </w:r>
      <w:r>
        <w:tab/>
      </w:r>
      <w:r>
        <w:fldChar w:fldCharType="begin"/>
      </w:r>
      <w:r>
        <w:instrText xml:space="preserve"> PAGEREF _Toc75433999 \h </w:instrText>
      </w:r>
      <w:r>
        <w:fldChar w:fldCharType="separate"/>
      </w:r>
      <w:r>
        <w:t>98</w:t>
      </w:r>
      <w:r>
        <w:fldChar w:fldCharType="end"/>
      </w:r>
    </w:p>
    <w:p w14:paraId="6AA3E09A" w14:textId="18F7368D" w:rsidR="000912A2" w:rsidRPr="00DC7355" w:rsidRDefault="000D6CED" w:rsidP="000912A2">
      <w:r>
        <w:fldChar w:fldCharType="end"/>
      </w:r>
    </w:p>
    <w:p w14:paraId="2BEC5FD8" w14:textId="77777777" w:rsidR="00327709" w:rsidRPr="00DC7355" w:rsidRDefault="00E00E86" w:rsidP="00646898">
      <w:pPr>
        <w:pStyle w:val="berschrift1"/>
      </w:pPr>
      <w:r w:rsidRPr="00DC7355">
        <w:br w:type="page"/>
      </w:r>
      <w:bookmarkStart w:id="2" w:name="_Toc75433875"/>
      <w:r w:rsidR="00327709" w:rsidRPr="00DC7355">
        <w:lastRenderedPageBreak/>
        <w:t>Intellectual Property Rights</w:t>
      </w:r>
      <w:bookmarkEnd w:id="2"/>
    </w:p>
    <w:p w14:paraId="581422C8" w14:textId="017AB318" w:rsidR="00752DC8" w:rsidRDefault="00752DC8" w:rsidP="00752DC8">
      <w:pPr>
        <w:pStyle w:val="H6"/>
      </w:pPr>
      <w:r>
        <w:t>Essential patents</w:t>
      </w:r>
    </w:p>
    <w:p w14:paraId="1787374A" w14:textId="77777777" w:rsidR="00752DC8" w:rsidRDefault="00752DC8" w:rsidP="00752DC8">
      <w:bookmarkStart w:id="3" w:name="IPR_3GPP"/>
      <w:r>
        <w:t xml:space="preserve">IPRs essential or potentially essential to normative deliverables may have been declared to ETSI. The declarations 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20" w:history="1">
        <w:r w:rsidRPr="00752DC8">
          <w:rPr>
            <w:rStyle w:val="Hyperlink"/>
          </w:rPr>
          <w:t>https://ipr.etsi.org/</w:t>
        </w:r>
      </w:hyperlink>
      <w:r>
        <w:t>).</w:t>
      </w:r>
    </w:p>
    <w:p w14:paraId="3960C330" w14:textId="77777777" w:rsidR="00752DC8" w:rsidRDefault="00752DC8" w:rsidP="00752DC8">
      <w:r>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3"/>
    <w:p w14:paraId="502CCFD8" w14:textId="77777777" w:rsidR="00752DC8" w:rsidRDefault="00752DC8" w:rsidP="00752DC8">
      <w:pPr>
        <w:pStyle w:val="H6"/>
      </w:pPr>
      <w:r>
        <w:t>Trademarks</w:t>
      </w:r>
    </w:p>
    <w:p w14:paraId="622E6F47" w14:textId="77777777" w:rsidR="00752DC8" w:rsidRDefault="00752DC8" w:rsidP="00752DC8">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2A6FE085" w14:textId="77777777" w:rsidR="00752DC8" w:rsidRDefault="00752DC8" w:rsidP="00752DC8">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72124964" w14:textId="77777777" w:rsidR="00327709" w:rsidRPr="00DC7355" w:rsidRDefault="00327709" w:rsidP="00327709">
      <w:pPr>
        <w:pStyle w:val="berschrift1"/>
      </w:pPr>
      <w:bookmarkStart w:id="4" w:name="_Toc75433876"/>
      <w:r w:rsidRPr="00DC7355">
        <w:t>Foreword</w:t>
      </w:r>
      <w:bookmarkEnd w:id="4"/>
    </w:p>
    <w:p w14:paraId="00FE284B" w14:textId="77777777" w:rsidR="00752DC8" w:rsidRDefault="00752DC8" w:rsidP="00752DC8">
      <w:r>
        <w:t>This ETSI Standard (ES) has been produced by ETSI Technical Committee Methods for Testing and Specification (MTS).</w:t>
      </w:r>
    </w:p>
    <w:p w14:paraId="2022908B" w14:textId="77777777" w:rsidR="00A0428D" w:rsidRPr="00DC7355" w:rsidRDefault="00A0428D" w:rsidP="00A0428D">
      <w:pPr>
        <w:rPr>
          <w:b/>
        </w:rPr>
      </w:pPr>
      <w:r w:rsidRPr="00DC7355">
        <w:rPr>
          <w:b/>
        </w:rPr>
        <w:t>The use of underline (additional text) and strike through (deleted text) highlights the differences between base document and extended documents.</w:t>
      </w:r>
    </w:p>
    <w:p w14:paraId="690FD619" w14:textId="6E23D99E" w:rsidR="00327709" w:rsidRPr="00DC7355" w:rsidRDefault="00327709" w:rsidP="007A0319">
      <w:r w:rsidRPr="00DC7355">
        <w:t xml:space="preserve">The present document relates to the multi-part </w:t>
      </w:r>
      <w:r w:rsidR="00D17DD8" w:rsidRPr="00DC7355">
        <w:t xml:space="preserve">series </w:t>
      </w:r>
      <w:r w:rsidR="003B67C5" w:rsidRPr="00DC7355">
        <w:t xml:space="preserve">ETSI </w:t>
      </w:r>
      <w:r w:rsidR="00492FC3" w:rsidRPr="00DC7355">
        <w:t>ES 201 873</w:t>
      </w:r>
      <w:r w:rsidR="0031411C" w:rsidRPr="00DC7355">
        <w:t xml:space="preserve"> </w:t>
      </w:r>
      <w:r w:rsidRPr="00DC7355">
        <w:t>covering the Testing and Test Control Notation version 3, as identified below:</w:t>
      </w:r>
    </w:p>
    <w:p w14:paraId="1F95605D" w14:textId="77777777" w:rsidR="00327709" w:rsidRPr="00DC7355" w:rsidRDefault="000929B3" w:rsidP="00327709">
      <w:pPr>
        <w:pStyle w:val="NO"/>
        <w:rPr>
          <w:color w:val="000000"/>
        </w:rPr>
      </w:pPr>
      <w:r w:rsidRPr="00DC7355">
        <w:t xml:space="preserve">Part </w:t>
      </w:r>
      <w:r w:rsidR="00492FC3" w:rsidRPr="00DC7355">
        <w:t>1</w:t>
      </w:r>
      <w:r w:rsidR="00327709" w:rsidRPr="00DC7355">
        <w:rPr>
          <w:color w:val="000000"/>
        </w:rPr>
        <w:t>:</w:t>
      </w:r>
      <w:r w:rsidR="00327709" w:rsidRPr="00DC7355">
        <w:rPr>
          <w:color w:val="000000"/>
        </w:rPr>
        <w:tab/>
        <w:t>"</w:t>
      </w:r>
      <w:r w:rsidR="00327709" w:rsidRPr="00DC7355">
        <w:t>TTCN</w:t>
      </w:r>
      <w:r w:rsidR="00327709" w:rsidRPr="00DC7355">
        <w:noBreakHyphen/>
        <w:t>3</w:t>
      </w:r>
      <w:r w:rsidR="00327709" w:rsidRPr="00DC7355">
        <w:rPr>
          <w:color w:val="000000"/>
        </w:rPr>
        <w:t xml:space="preserve"> Core Language";</w:t>
      </w:r>
    </w:p>
    <w:p w14:paraId="409E9D1D" w14:textId="77777777" w:rsidR="00327709" w:rsidRPr="00DC7355" w:rsidRDefault="000929B3" w:rsidP="00327709">
      <w:pPr>
        <w:pStyle w:val="NO"/>
      </w:pPr>
      <w:r w:rsidRPr="00DC7355">
        <w:t xml:space="preserve">Part </w:t>
      </w:r>
      <w:r w:rsidR="00492FC3" w:rsidRPr="00DC7355">
        <w:t>4</w:t>
      </w:r>
      <w:r w:rsidR="00327709" w:rsidRPr="00DC7355">
        <w:t>:</w:t>
      </w:r>
      <w:r w:rsidR="00327709" w:rsidRPr="00DC7355">
        <w:tab/>
        <w:t>"TTCN</w:t>
      </w:r>
      <w:r w:rsidR="00327709" w:rsidRPr="00DC7355">
        <w:noBreakHyphen/>
        <w:t>3 Operational Semantics";</w:t>
      </w:r>
    </w:p>
    <w:p w14:paraId="1FFE2666" w14:textId="77777777" w:rsidR="00327709" w:rsidRPr="00DC7355" w:rsidRDefault="000929B3" w:rsidP="00327709">
      <w:pPr>
        <w:pStyle w:val="NO"/>
      </w:pPr>
      <w:r w:rsidRPr="00DC7355">
        <w:t xml:space="preserve">Part </w:t>
      </w:r>
      <w:r w:rsidR="00492FC3" w:rsidRPr="00DC7355">
        <w:t>5</w:t>
      </w:r>
      <w:r w:rsidR="00327709" w:rsidRPr="00DC7355">
        <w:t>:</w:t>
      </w:r>
      <w:r w:rsidR="00327709" w:rsidRPr="00DC7355">
        <w:tab/>
        <w:t>"TTCN</w:t>
      </w:r>
      <w:r w:rsidR="00327709" w:rsidRPr="00DC7355">
        <w:noBreakHyphen/>
        <w:t>3 Runtime Interface (TRI)";</w:t>
      </w:r>
    </w:p>
    <w:p w14:paraId="7413C7C1" w14:textId="77777777" w:rsidR="00327709" w:rsidRPr="00DC7355" w:rsidRDefault="000929B3" w:rsidP="00327709">
      <w:pPr>
        <w:pStyle w:val="NO"/>
      </w:pPr>
      <w:r w:rsidRPr="00DC7355">
        <w:t xml:space="preserve">Part </w:t>
      </w:r>
      <w:r w:rsidR="00492FC3" w:rsidRPr="00DC7355">
        <w:t>6</w:t>
      </w:r>
      <w:r w:rsidR="00327709" w:rsidRPr="00DC7355">
        <w:t>:</w:t>
      </w:r>
      <w:r w:rsidR="00327709" w:rsidRPr="00DC7355">
        <w:tab/>
        <w:t>"TTCN</w:t>
      </w:r>
      <w:r w:rsidR="00327709" w:rsidRPr="00DC7355">
        <w:noBreakHyphen/>
        <w:t>3 Control Interface (TCI)";</w:t>
      </w:r>
    </w:p>
    <w:p w14:paraId="35E339DD" w14:textId="77777777" w:rsidR="00327709" w:rsidRPr="00DC7355" w:rsidRDefault="000929B3" w:rsidP="00327709">
      <w:pPr>
        <w:pStyle w:val="NO"/>
      </w:pPr>
      <w:r w:rsidRPr="00DC7355">
        <w:t xml:space="preserve">Part </w:t>
      </w:r>
      <w:r w:rsidR="00492FC3" w:rsidRPr="00DC7355">
        <w:t>7</w:t>
      </w:r>
      <w:r w:rsidR="00327709" w:rsidRPr="00DC7355">
        <w:t>:</w:t>
      </w:r>
      <w:r w:rsidR="00327709" w:rsidRPr="00DC7355">
        <w:tab/>
        <w:t>"Using ASN.1 with TTCN</w:t>
      </w:r>
      <w:r w:rsidR="00327709" w:rsidRPr="00DC7355">
        <w:noBreakHyphen/>
        <w:t>3";</w:t>
      </w:r>
    </w:p>
    <w:p w14:paraId="692FABC6" w14:textId="77777777" w:rsidR="00327709" w:rsidRPr="00DC7355" w:rsidRDefault="000929B3" w:rsidP="00327709">
      <w:pPr>
        <w:pStyle w:val="NO"/>
      </w:pPr>
      <w:r w:rsidRPr="00DC7355">
        <w:t xml:space="preserve">Part </w:t>
      </w:r>
      <w:r w:rsidR="00492FC3" w:rsidRPr="00DC7355">
        <w:t>8</w:t>
      </w:r>
      <w:r w:rsidR="00327709" w:rsidRPr="00DC7355">
        <w:t>:</w:t>
      </w:r>
      <w:r w:rsidR="00327709" w:rsidRPr="00DC7355">
        <w:tab/>
        <w:t>"The IDL to TTCN-3 Mapping";</w:t>
      </w:r>
    </w:p>
    <w:p w14:paraId="64DDB89F" w14:textId="77777777" w:rsidR="00327709" w:rsidRPr="00DC7355" w:rsidRDefault="000929B3" w:rsidP="00327709">
      <w:pPr>
        <w:pStyle w:val="NO"/>
      </w:pPr>
      <w:r w:rsidRPr="00DC7355">
        <w:t xml:space="preserve">Part </w:t>
      </w:r>
      <w:r w:rsidR="00492FC3" w:rsidRPr="00DC7355">
        <w:t>9</w:t>
      </w:r>
      <w:r w:rsidR="00327709" w:rsidRPr="00DC7355">
        <w:t>:</w:t>
      </w:r>
      <w:r w:rsidR="00327709" w:rsidRPr="00DC7355">
        <w:tab/>
        <w:t>"Using XML schema with TTCN</w:t>
      </w:r>
      <w:r w:rsidR="00327709" w:rsidRPr="00DC7355">
        <w:noBreakHyphen/>
        <w:t>3";</w:t>
      </w:r>
    </w:p>
    <w:p w14:paraId="2900A8F8" w14:textId="65656E63" w:rsidR="00327709" w:rsidRPr="00DC7355" w:rsidRDefault="000929B3" w:rsidP="00327709">
      <w:pPr>
        <w:pStyle w:val="NO"/>
      </w:pPr>
      <w:r w:rsidRPr="00DC7355">
        <w:t xml:space="preserve">Part </w:t>
      </w:r>
      <w:r w:rsidR="00492FC3" w:rsidRPr="00DC7355">
        <w:t>10</w:t>
      </w:r>
      <w:r w:rsidR="00327709" w:rsidRPr="00DC7355">
        <w:t>:</w:t>
      </w:r>
      <w:r w:rsidR="00327709" w:rsidRPr="00DC7355">
        <w:tab/>
        <w:t>"TTCN-3 Docum</w:t>
      </w:r>
      <w:r w:rsidR="006879CA" w:rsidRPr="00DC7355">
        <w:t>entation Comment Specification";</w:t>
      </w:r>
    </w:p>
    <w:p w14:paraId="11A0B529" w14:textId="7F48C259" w:rsidR="008B71F2" w:rsidRPr="00DC7355" w:rsidRDefault="008B71F2" w:rsidP="00327709">
      <w:pPr>
        <w:pStyle w:val="NO"/>
      </w:pPr>
      <w:r w:rsidRPr="00DC7355">
        <w:t>Part 11:</w:t>
      </w:r>
      <w:r w:rsidRPr="00DC7355">
        <w:tab/>
        <w:t>"Using JSON with TTCN-3"</w:t>
      </w:r>
      <w:r w:rsidR="006879CA" w:rsidRPr="00DC7355">
        <w:t>.</w:t>
      </w:r>
    </w:p>
    <w:p w14:paraId="61B184B8" w14:textId="77777777" w:rsidR="00752DC8" w:rsidRDefault="00752DC8" w:rsidP="00752DC8">
      <w:pPr>
        <w:pStyle w:val="berschrift1"/>
      </w:pPr>
      <w:bookmarkStart w:id="5" w:name="_Toc75433877"/>
      <w:r>
        <w:lastRenderedPageBreak/>
        <w:t>Modal verbs terminology</w:t>
      </w:r>
      <w:bookmarkEnd w:id="5"/>
    </w:p>
    <w:p w14:paraId="723D79A2" w14:textId="77777777" w:rsidR="00752DC8" w:rsidRDefault="00752DC8" w:rsidP="00752DC8">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21" w:history="1">
        <w:r w:rsidRPr="00752DC8">
          <w:rPr>
            <w:rStyle w:val="Hyperlink"/>
          </w:rPr>
          <w:t>ETSI Drafting Rules</w:t>
        </w:r>
      </w:hyperlink>
      <w:r>
        <w:t xml:space="preserve"> (Verbal forms for the expression of provisions).</w:t>
      </w:r>
    </w:p>
    <w:p w14:paraId="3B70202E" w14:textId="77777777" w:rsidR="00752DC8" w:rsidRDefault="00752DC8" w:rsidP="00752DC8">
      <w:r>
        <w:t>"</w:t>
      </w:r>
      <w:proofErr w:type="gramStart"/>
      <w:r>
        <w:rPr>
          <w:b/>
          <w:bCs/>
        </w:rPr>
        <w:t>must</w:t>
      </w:r>
      <w:proofErr w:type="gramEnd"/>
      <w:r>
        <w:t>" and "</w:t>
      </w:r>
      <w:r>
        <w:rPr>
          <w:b/>
          <w:bCs/>
        </w:rPr>
        <w:t>must not</w:t>
      </w:r>
      <w:r>
        <w:t xml:space="preserve">" are </w:t>
      </w:r>
      <w:r>
        <w:rPr>
          <w:b/>
          <w:bCs/>
        </w:rPr>
        <w:t>NOT</w:t>
      </w:r>
      <w:r>
        <w:t xml:space="preserve"> allowed in ETSI deliverables except when used in direct citation.</w:t>
      </w:r>
    </w:p>
    <w:p w14:paraId="784F6D96" w14:textId="61A1EE7B" w:rsidR="00327709" w:rsidRPr="00DC7355" w:rsidRDefault="00327709" w:rsidP="00327709">
      <w:pPr>
        <w:pStyle w:val="berschrift1"/>
      </w:pPr>
      <w:r w:rsidRPr="00DC7355">
        <w:br w:type="page"/>
      </w:r>
      <w:bookmarkStart w:id="6" w:name="_Toc75433878"/>
      <w:r w:rsidRPr="00DC7355">
        <w:lastRenderedPageBreak/>
        <w:t>1</w:t>
      </w:r>
      <w:r w:rsidRPr="00DC7355">
        <w:tab/>
        <w:t>Scope</w:t>
      </w:r>
      <w:bookmarkEnd w:id="6"/>
    </w:p>
    <w:p w14:paraId="1A2C187E" w14:textId="20809017" w:rsidR="00327709" w:rsidRPr="00DC7355" w:rsidRDefault="00327709" w:rsidP="00327709">
      <w:pPr>
        <w:rPr>
          <w:color w:val="000000"/>
        </w:rPr>
      </w:pPr>
      <w:r w:rsidRPr="00DC7355">
        <w:rPr>
          <w:color w:val="000000"/>
        </w:rPr>
        <w:t>The present document defines the Configuration and Deployment Support</w:t>
      </w:r>
      <w:r w:rsidR="000E16B6" w:rsidRPr="00DC7355">
        <w:rPr>
          <w:color w:val="000000"/>
        </w:rPr>
        <w:t xml:space="preserve"> </w:t>
      </w:r>
      <w:r w:rsidRPr="00DC7355">
        <w:rPr>
          <w:color w:val="000000"/>
        </w:rPr>
        <w:t xml:space="preserve">package of </w:t>
      </w:r>
      <w:r w:rsidRPr="00DC7355">
        <w:t>TTCN</w:t>
      </w:r>
      <w:r w:rsidRPr="00DC7355">
        <w:noBreakHyphen/>
        <w:t>3</w:t>
      </w:r>
      <w:r w:rsidRPr="00DC7355">
        <w:rPr>
          <w:color w:val="000000"/>
        </w:rPr>
        <w:t xml:space="preserve">. </w:t>
      </w:r>
      <w:r w:rsidRPr="00DC7355">
        <w:t>TTCN</w:t>
      </w:r>
      <w:r w:rsidRPr="00DC7355">
        <w:noBreakHyphen/>
        <w:t>3</w:t>
      </w:r>
      <w:r w:rsidRPr="00DC7355">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APIs, etc. </w:t>
      </w:r>
      <w:r w:rsidRPr="00DC7355">
        <w:t>TTCN</w:t>
      </w:r>
      <w:r w:rsidRPr="00DC7355">
        <w:noBreakHyphen/>
        <w:t>3</w:t>
      </w:r>
      <w:r w:rsidRPr="00DC7355">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28B45D23" w14:textId="7859AD3E" w:rsidR="00327709" w:rsidRPr="00DC7355" w:rsidRDefault="00327709" w:rsidP="00327709">
      <w:pPr>
        <w:rPr>
          <w:color w:val="000000"/>
        </w:rPr>
      </w:pPr>
      <w:r w:rsidRPr="00DC7355">
        <w:t>TTCN</w:t>
      </w:r>
      <w:r w:rsidRPr="00DC7355">
        <w:noBreakHyphen/>
        <w:t>3</w:t>
      </w:r>
      <w:r w:rsidRPr="00DC7355">
        <w:rPr>
          <w:color w:val="000000"/>
        </w:rPr>
        <w:t xml:space="preserve"> packages are intended to define additional TTCN-3 concepts, which are not mandatory as concepts in the TTCN-3 core language, but which are optional as part of a package which is suited for dedicated applic</w:t>
      </w:r>
      <w:r w:rsidR="007A0319" w:rsidRPr="00DC7355">
        <w:rPr>
          <w:color w:val="000000"/>
        </w:rPr>
        <w:t>ations and/or usages of TTCN-3.</w:t>
      </w:r>
    </w:p>
    <w:p w14:paraId="2A65C682" w14:textId="77777777" w:rsidR="00327709" w:rsidRPr="00DC7355" w:rsidRDefault="00327709" w:rsidP="00327709">
      <w:pPr>
        <w:rPr>
          <w:color w:val="000000"/>
        </w:rPr>
      </w:pPr>
      <w:r w:rsidRPr="00DC7355">
        <w:rPr>
          <w:color w:val="000000"/>
        </w:rPr>
        <w:t>This package defines the TTCN-3 support for static test configurations.</w:t>
      </w:r>
    </w:p>
    <w:p w14:paraId="1D7D24F2" w14:textId="77777777" w:rsidR="00327709" w:rsidRPr="00DC7355" w:rsidRDefault="00327709" w:rsidP="00327709">
      <w:pPr>
        <w:rPr>
          <w:color w:val="000000"/>
        </w:rPr>
      </w:pPr>
      <w:r w:rsidRPr="00DC7355">
        <w:rPr>
          <w:color w:val="000000"/>
        </w:rPr>
        <w:t xml:space="preserve">While the design of </w:t>
      </w:r>
      <w:r w:rsidRPr="00DC7355">
        <w:t>TTCN</w:t>
      </w:r>
      <w:r w:rsidRPr="00DC7355">
        <w:noBreakHyphen/>
        <w:t>3</w:t>
      </w:r>
      <w:r w:rsidRPr="00DC7355">
        <w:rPr>
          <w:color w:val="000000"/>
        </w:rPr>
        <w:t xml:space="preserve"> package has taken into account the consistency of a combined usage of the core language with a number of packages, the concrete usages of and guidelines for this package in combination with other packages is outside the scope of the present document.</w:t>
      </w:r>
    </w:p>
    <w:p w14:paraId="64FF28D6" w14:textId="77777777" w:rsidR="00327709" w:rsidRPr="00DC7355" w:rsidRDefault="00327709" w:rsidP="00327709">
      <w:pPr>
        <w:pStyle w:val="berschrift1"/>
      </w:pPr>
      <w:bookmarkStart w:id="7" w:name="_Toc75433879"/>
      <w:r w:rsidRPr="00DC7355">
        <w:t>2</w:t>
      </w:r>
      <w:r w:rsidRPr="00DC7355">
        <w:tab/>
        <w:t>References</w:t>
      </w:r>
      <w:bookmarkEnd w:id="7"/>
    </w:p>
    <w:p w14:paraId="2BCE7A2D" w14:textId="77777777" w:rsidR="00327709" w:rsidRPr="00DC7355" w:rsidRDefault="00327709" w:rsidP="00327709">
      <w:pPr>
        <w:pStyle w:val="berschrift2"/>
      </w:pPr>
      <w:bookmarkStart w:id="8" w:name="_Toc75433880"/>
      <w:r w:rsidRPr="00DC7355">
        <w:t>2.1</w:t>
      </w:r>
      <w:r w:rsidRPr="00DC7355">
        <w:tab/>
        <w:t>Normative references</w:t>
      </w:r>
      <w:bookmarkEnd w:id="8"/>
    </w:p>
    <w:p w14:paraId="79BFC8E9" w14:textId="77777777" w:rsidR="00E522E2" w:rsidRPr="00DC7355" w:rsidRDefault="00E522E2" w:rsidP="00E522E2">
      <w:r w:rsidRPr="00DC7355">
        <w:t>References are either specific (identified by date of publication and/or edition number or version number) or non</w:t>
      </w:r>
      <w:r w:rsidRPr="00DC7355">
        <w:noBreakHyphen/>
        <w:t>specific. For specific references, only the cited version applies. For non-specific references, the latest version of the referenced document (including any amendments) applies.</w:t>
      </w:r>
    </w:p>
    <w:p w14:paraId="4D8B8A87" w14:textId="77777777" w:rsidR="00E522E2" w:rsidRPr="00DC7355" w:rsidRDefault="00E522E2" w:rsidP="00E522E2">
      <w:r w:rsidRPr="00DC7355">
        <w:t xml:space="preserve">Referenced documents which are not found to be publicly available in the expected location might be found at </w:t>
      </w:r>
      <w:hyperlink r:id="rId22" w:history="1">
        <w:r w:rsidRPr="00752DC8">
          <w:rPr>
            <w:rStyle w:val="Hyperlink"/>
          </w:rPr>
          <w:t>https://docbox.etsi.org/Reference/</w:t>
        </w:r>
      </w:hyperlink>
      <w:r w:rsidRPr="00DC7355">
        <w:t>.</w:t>
      </w:r>
    </w:p>
    <w:p w14:paraId="7D4E4EDB" w14:textId="77777777" w:rsidR="00E522E2" w:rsidRPr="00DC7355" w:rsidRDefault="00E522E2" w:rsidP="00E522E2">
      <w:pPr>
        <w:pStyle w:val="NO"/>
      </w:pPr>
      <w:r w:rsidRPr="00DC7355">
        <w:t>NOTE:</w:t>
      </w:r>
      <w:r w:rsidRPr="00DC7355">
        <w:tab/>
        <w:t>While any hyperlinks included in this clause were valid at the time of publication, ETSI cannot guarantee their long term validity.</w:t>
      </w:r>
    </w:p>
    <w:p w14:paraId="40342464" w14:textId="77777777" w:rsidR="00E522E2" w:rsidRPr="00DC7355" w:rsidRDefault="00E522E2" w:rsidP="00E522E2">
      <w:pPr>
        <w:rPr>
          <w:lang w:eastAsia="en-GB"/>
        </w:rPr>
      </w:pPr>
      <w:r w:rsidRPr="00DC7355">
        <w:rPr>
          <w:lang w:eastAsia="en-GB"/>
        </w:rPr>
        <w:t>The following referenced documents are necessary for the application of the present document.</w:t>
      </w:r>
    </w:p>
    <w:p w14:paraId="4FCB61B6" w14:textId="1A4076E2" w:rsidR="00327709" w:rsidRPr="00DC7355" w:rsidRDefault="00131D55" w:rsidP="00131D55">
      <w:pPr>
        <w:pStyle w:val="EX"/>
      </w:pPr>
      <w:r w:rsidRPr="00DC7355">
        <w:t>[</w:t>
      </w:r>
      <w:bookmarkStart w:id="9" w:name="REF_ES201873_1"/>
      <w:r w:rsidRPr="00DC7355">
        <w:fldChar w:fldCharType="begin"/>
      </w:r>
      <w:r w:rsidRPr="00DC7355">
        <w:instrText>SEQ REF</w:instrText>
      </w:r>
      <w:r w:rsidRPr="00DC7355">
        <w:fldChar w:fldCharType="separate"/>
      </w:r>
      <w:r w:rsidRPr="00DC7355">
        <w:t>1</w:t>
      </w:r>
      <w:r w:rsidRPr="00DC7355">
        <w:fldChar w:fldCharType="end"/>
      </w:r>
      <w:bookmarkEnd w:id="9"/>
      <w:r w:rsidRPr="00DC7355">
        <w:t>]</w:t>
      </w:r>
      <w:r w:rsidRPr="00DC7355">
        <w:tab/>
        <w:t>ETSI ES 201 873-1: "Methods for Testing and Specification (MTS); The Testing and Test Control Notation version 3; Part 1: TTCN-3 Core Language".</w:t>
      </w:r>
    </w:p>
    <w:p w14:paraId="48706F8A" w14:textId="234B470F" w:rsidR="00327709" w:rsidRPr="00DC7355" w:rsidRDefault="00131D55" w:rsidP="00131D55">
      <w:pPr>
        <w:pStyle w:val="EX"/>
      </w:pPr>
      <w:r w:rsidRPr="00DC7355">
        <w:t>[</w:t>
      </w:r>
      <w:bookmarkStart w:id="10" w:name="REF_ES201873_4"/>
      <w:r w:rsidRPr="00DC7355">
        <w:fldChar w:fldCharType="begin"/>
      </w:r>
      <w:r w:rsidRPr="00DC7355">
        <w:instrText>SEQ REF</w:instrText>
      </w:r>
      <w:r w:rsidRPr="00DC7355">
        <w:fldChar w:fldCharType="separate"/>
      </w:r>
      <w:r w:rsidRPr="00DC7355">
        <w:t>2</w:t>
      </w:r>
      <w:r w:rsidRPr="00DC7355">
        <w:fldChar w:fldCharType="end"/>
      </w:r>
      <w:bookmarkEnd w:id="10"/>
      <w:r w:rsidRPr="00DC7355">
        <w:t>]</w:t>
      </w:r>
      <w:r w:rsidRPr="00DC7355">
        <w:tab/>
        <w:t>ETSI ES 201 873-4: "Methods for Testing and Specification (MTS); The Testing and Test Control Notation version 3; Part 4: TTCN-3 Operational Semantics".</w:t>
      </w:r>
    </w:p>
    <w:p w14:paraId="1C73D49B" w14:textId="6D239B55" w:rsidR="00327709" w:rsidRPr="00DC7355" w:rsidRDefault="00131D55" w:rsidP="00131D55">
      <w:pPr>
        <w:pStyle w:val="EX"/>
      </w:pPr>
      <w:r w:rsidRPr="00DC7355">
        <w:t>[</w:t>
      </w:r>
      <w:bookmarkStart w:id="11" w:name="REF_ES201873_5"/>
      <w:r w:rsidRPr="00DC7355">
        <w:fldChar w:fldCharType="begin"/>
      </w:r>
      <w:r w:rsidRPr="00DC7355">
        <w:instrText>SEQ REF</w:instrText>
      </w:r>
      <w:r w:rsidRPr="00DC7355">
        <w:fldChar w:fldCharType="separate"/>
      </w:r>
      <w:r w:rsidRPr="00DC7355">
        <w:t>3</w:t>
      </w:r>
      <w:r w:rsidRPr="00DC7355">
        <w:fldChar w:fldCharType="end"/>
      </w:r>
      <w:bookmarkEnd w:id="11"/>
      <w:r w:rsidRPr="00DC7355">
        <w:t>]</w:t>
      </w:r>
      <w:r w:rsidRPr="00DC7355">
        <w:tab/>
        <w:t>ETSI ES 201 873-5: "Methods for Testing and Specification (MTS); The Testing and Test Control Notation version 3; Part 5: TTCN-3 Runtime Interface (TRI)".</w:t>
      </w:r>
    </w:p>
    <w:p w14:paraId="22AFFF20" w14:textId="624BF0DC" w:rsidR="00327709" w:rsidRPr="00DC7355" w:rsidRDefault="00131D55" w:rsidP="00131D55">
      <w:pPr>
        <w:pStyle w:val="EX"/>
      </w:pPr>
      <w:r w:rsidRPr="00DC7355">
        <w:t>[</w:t>
      </w:r>
      <w:bookmarkStart w:id="12" w:name="REF_ES201873_6"/>
      <w:r w:rsidRPr="00DC7355">
        <w:fldChar w:fldCharType="begin"/>
      </w:r>
      <w:r w:rsidRPr="00DC7355">
        <w:instrText>SEQ REF</w:instrText>
      </w:r>
      <w:r w:rsidRPr="00DC7355">
        <w:fldChar w:fldCharType="separate"/>
      </w:r>
      <w:r w:rsidRPr="00DC7355">
        <w:t>4</w:t>
      </w:r>
      <w:r w:rsidRPr="00DC7355">
        <w:fldChar w:fldCharType="end"/>
      </w:r>
      <w:bookmarkEnd w:id="12"/>
      <w:r w:rsidRPr="00DC7355">
        <w:t>]</w:t>
      </w:r>
      <w:r w:rsidRPr="00DC7355">
        <w:tab/>
        <w:t>ETSI ES 201 873-6: "Methods for Testing and Specification (MTS); The Testing and Test Control Notation version 3; Part 6: TTCN-3 Control Interface (TCI)".</w:t>
      </w:r>
    </w:p>
    <w:p w14:paraId="54DB26AC" w14:textId="1972DBAC" w:rsidR="00327709" w:rsidRPr="00DC7355" w:rsidRDefault="00131D55" w:rsidP="00131D55">
      <w:pPr>
        <w:pStyle w:val="EX"/>
      </w:pPr>
      <w:r w:rsidRPr="00DC7355">
        <w:t>[</w:t>
      </w:r>
      <w:bookmarkStart w:id="13" w:name="REF_ISOIEC9646_1"/>
      <w:r w:rsidRPr="00DC7355">
        <w:fldChar w:fldCharType="begin"/>
      </w:r>
      <w:r w:rsidRPr="00DC7355">
        <w:instrText>SEQ REF</w:instrText>
      </w:r>
      <w:r w:rsidRPr="00DC7355">
        <w:fldChar w:fldCharType="separate"/>
      </w:r>
      <w:r w:rsidRPr="00DC7355">
        <w:t>5</w:t>
      </w:r>
      <w:r w:rsidRPr="00DC7355">
        <w:fldChar w:fldCharType="end"/>
      </w:r>
      <w:bookmarkEnd w:id="13"/>
      <w:r w:rsidRPr="00DC7355">
        <w:t>]</w:t>
      </w:r>
      <w:r w:rsidRPr="00DC7355">
        <w:tab/>
        <w:t>ISO/IEC 9646-1: "Information technology - Open Systems Interconnection -Conformance testing methodology and framework; Part 1: General concepts".</w:t>
      </w:r>
    </w:p>
    <w:p w14:paraId="7667693A" w14:textId="77777777" w:rsidR="00327709" w:rsidRPr="00DC7355" w:rsidRDefault="00327709" w:rsidP="00227ECF">
      <w:pPr>
        <w:pStyle w:val="berschrift2"/>
      </w:pPr>
      <w:bookmarkStart w:id="14" w:name="_Toc75433881"/>
      <w:r w:rsidRPr="00DC7355">
        <w:t>2.2</w:t>
      </w:r>
      <w:r w:rsidRPr="00DC7355">
        <w:tab/>
        <w:t>Informative references</w:t>
      </w:r>
      <w:bookmarkEnd w:id="14"/>
    </w:p>
    <w:p w14:paraId="51E51D2A" w14:textId="77777777" w:rsidR="00E522E2" w:rsidRPr="00DC7355" w:rsidRDefault="00E522E2" w:rsidP="00E522E2">
      <w:r w:rsidRPr="00DC7355">
        <w:t>References are either specific (identified by date of publication and/or edition number or version number) or non</w:t>
      </w:r>
      <w:r w:rsidRPr="00DC7355">
        <w:noBreakHyphen/>
        <w:t>specific. For specific references, only the cited version applies. For non-specific references, the latest version of the referenced document (including any amendments) applies.</w:t>
      </w:r>
    </w:p>
    <w:p w14:paraId="5D9CB42A" w14:textId="77777777" w:rsidR="00E522E2" w:rsidRPr="00DC7355" w:rsidRDefault="00E522E2" w:rsidP="00E522E2">
      <w:pPr>
        <w:pStyle w:val="NO"/>
      </w:pPr>
      <w:r w:rsidRPr="00DC7355">
        <w:t>NOTE:</w:t>
      </w:r>
      <w:r w:rsidRPr="00DC7355">
        <w:tab/>
        <w:t>While any hyperlinks included in this clause were valid at the time of publication, ETSI cannot guarantee their long term validity.</w:t>
      </w:r>
    </w:p>
    <w:p w14:paraId="5FB89C47" w14:textId="77777777" w:rsidR="00E522E2" w:rsidRPr="00DC7355" w:rsidRDefault="00E522E2" w:rsidP="00E522E2">
      <w:pPr>
        <w:rPr>
          <w:lang w:eastAsia="en-GB"/>
        </w:rPr>
      </w:pPr>
      <w:r w:rsidRPr="00DC7355">
        <w:rPr>
          <w:lang w:eastAsia="en-GB"/>
        </w:rPr>
        <w:lastRenderedPageBreak/>
        <w:t xml:space="preserve">The following referenced documents are </w:t>
      </w:r>
      <w:r w:rsidRPr="00DC7355">
        <w:t>not necessary for the application of the present document but they assist the user with regard to a particular subject area</w:t>
      </w:r>
      <w:r w:rsidRPr="00DC7355">
        <w:rPr>
          <w:lang w:eastAsia="en-GB"/>
        </w:rPr>
        <w:t>.</w:t>
      </w:r>
    </w:p>
    <w:p w14:paraId="3DDF4405" w14:textId="019B5AEC" w:rsidR="00327709" w:rsidRPr="00DC7355" w:rsidRDefault="00131D55" w:rsidP="00131D55">
      <w:pPr>
        <w:pStyle w:val="EX"/>
      </w:pPr>
      <w:r w:rsidRPr="00DC7355">
        <w:t>[</w:t>
      </w:r>
      <w:bookmarkStart w:id="15" w:name="REF_ES201873_7"/>
      <w:r w:rsidRPr="00DC7355">
        <w:t>i</w:t>
      </w:r>
      <w:proofErr w:type="gramStart"/>
      <w:r w:rsidRPr="00DC7355">
        <w:t>.</w:t>
      </w:r>
      <w:proofErr w:type="gramEnd"/>
      <w:r w:rsidRPr="00DC7355">
        <w:fldChar w:fldCharType="begin"/>
      </w:r>
      <w:r w:rsidRPr="00DC7355">
        <w:instrText>SEQ REFI</w:instrText>
      </w:r>
      <w:r w:rsidRPr="00DC7355">
        <w:fldChar w:fldCharType="separate"/>
      </w:r>
      <w:r w:rsidRPr="00DC7355">
        <w:t>1</w:t>
      </w:r>
      <w:r w:rsidRPr="00DC7355">
        <w:fldChar w:fldCharType="end"/>
      </w:r>
      <w:bookmarkEnd w:id="15"/>
      <w:r w:rsidRPr="00DC7355">
        <w:t>]</w:t>
      </w:r>
      <w:r w:rsidRPr="00DC7355">
        <w:tab/>
        <w:t>ETSI ES 201 873-7: "Methods for Testing and Specification (MTS); The Testing and Test Control Notation version 3; Part 7: Using ASN.1 with TTCN-3".</w:t>
      </w:r>
    </w:p>
    <w:p w14:paraId="39415081" w14:textId="6DA02117" w:rsidR="00327709" w:rsidRPr="00DC7355" w:rsidRDefault="00131D55" w:rsidP="00131D55">
      <w:pPr>
        <w:pStyle w:val="EX"/>
      </w:pPr>
      <w:r w:rsidRPr="00DC7355">
        <w:t>[</w:t>
      </w:r>
      <w:bookmarkStart w:id="16" w:name="REF_ES201873_8"/>
      <w:r w:rsidRPr="00DC7355">
        <w:t>i</w:t>
      </w:r>
      <w:proofErr w:type="gramStart"/>
      <w:r w:rsidRPr="00DC7355">
        <w:t>.</w:t>
      </w:r>
      <w:proofErr w:type="gramEnd"/>
      <w:r w:rsidRPr="00DC7355">
        <w:fldChar w:fldCharType="begin"/>
      </w:r>
      <w:r w:rsidRPr="00DC7355">
        <w:instrText>SEQ REFI</w:instrText>
      </w:r>
      <w:r w:rsidRPr="00DC7355">
        <w:fldChar w:fldCharType="separate"/>
      </w:r>
      <w:r w:rsidRPr="00DC7355">
        <w:t>2</w:t>
      </w:r>
      <w:r w:rsidRPr="00DC7355">
        <w:fldChar w:fldCharType="end"/>
      </w:r>
      <w:bookmarkEnd w:id="16"/>
      <w:r w:rsidRPr="00DC7355">
        <w:t>]</w:t>
      </w:r>
      <w:r w:rsidRPr="00DC7355">
        <w:tab/>
        <w:t>ETSI ES 201 873-8: "Methods for Testing and Specification (MTS); The Testing and Test Control Notation version 3; Part 8: The IDL to TTCN-3 Mapping".</w:t>
      </w:r>
    </w:p>
    <w:p w14:paraId="19BA32CB" w14:textId="728A50FC" w:rsidR="00327709" w:rsidRPr="00DC7355" w:rsidRDefault="00131D55" w:rsidP="00131D55">
      <w:pPr>
        <w:pStyle w:val="EX"/>
      </w:pPr>
      <w:r w:rsidRPr="00DC7355">
        <w:t>[</w:t>
      </w:r>
      <w:bookmarkStart w:id="17" w:name="REF_ES201873_9"/>
      <w:r w:rsidRPr="00DC7355">
        <w:t>i</w:t>
      </w:r>
      <w:proofErr w:type="gramStart"/>
      <w:r w:rsidRPr="00DC7355">
        <w:t>.</w:t>
      </w:r>
      <w:proofErr w:type="gramEnd"/>
      <w:r w:rsidRPr="00DC7355">
        <w:fldChar w:fldCharType="begin"/>
      </w:r>
      <w:r w:rsidRPr="00DC7355">
        <w:instrText>SEQ REFI</w:instrText>
      </w:r>
      <w:r w:rsidRPr="00DC7355">
        <w:fldChar w:fldCharType="separate"/>
      </w:r>
      <w:r w:rsidRPr="00DC7355">
        <w:t>3</w:t>
      </w:r>
      <w:r w:rsidRPr="00DC7355">
        <w:fldChar w:fldCharType="end"/>
      </w:r>
      <w:bookmarkEnd w:id="17"/>
      <w:r w:rsidRPr="00DC7355">
        <w:t>]</w:t>
      </w:r>
      <w:r w:rsidRPr="00DC7355">
        <w:tab/>
        <w:t>ETSI ES 201 873-9: "Methods for Testing and Specification (MTS); The Testing and Test Control Notation version 3; Part 9: Using XML schema with TTCN-3".</w:t>
      </w:r>
    </w:p>
    <w:p w14:paraId="173B45A1" w14:textId="6F615702" w:rsidR="00327709" w:rsidRPr="00DC7355" w:rsidRDefault="00131D55" w:rsidP="00131D55">
      <w:pPr>
        <w:pStyle w:val="EX"/>
      </w:pPr>
      <w:r w:rsidRPr="00DC7355">
        <w:t>[</w:t>
      </w:r>
      <w:bookmarkStart w:id="18" w:name="REF_ES201873_10"/>
      <w:r w:rsidRPr="00DC7355">
        <w:t>i</w:t>
      </w:r>
      <w:proofErr w:type="gramStart"/>
      <w:r w:rsidRPr="00DC7355">
        <w:t>.</w:t>
      </w:r>
      <w:proofErr w:type="gramEnd"/>
      <w:r w:rsidRPr="00DC7355">
        <w:fldChar w:fldCharType="begin"/>
      </w:r>
      <w:r w:rsidRPr="00DC7355">
        <w:instrText>SEQ REFI</w:instrText>
      </w:r>
      <w:r w:rsidRPr="00DC7355">
        <w:fldChar w:fldCharType="separate"/>
      </w:r>
      <w:r w:rsidRPr="00DC7355">
        <w:t>4</w:t>
      </w:r>
      <w:r w:rsidRPr="00DC7355">
        <w:fldChar w:fldCharType="end"/>
      </w:r>
      <w:bookmarkEnd w:id="18"/>
      <w:r w:rsidRPr="00DC7355">
        <w:t>]</w:t>
      </w:r>
      <w:r w:rsidRPr="00DC7355">
        <w:tab/>
        <w:t>ETSI ES 201 873-10: "Methods for Testing and Specification (MTS); The Testing and Test Control Notation version 3; Part 10: TTCN-3 Documentation Comment Specification".</w:t>
      </w:r>
    </w:p>
    <w:p w14:paraId="57EAE796" w14:textId="68598902" w:rsidR="00327709" w:rsidRPr="00DC7355" w:rsidRDefault="00327709" w:rsidP="00327709">
      <w:pPr>
        <w:pStyle w:val="berschrift1"/>
      </w:pPr>
      <w:bookmarkStart w:id="19" w:name="_Toc75433882"/>
      <w:r w:rsidRPr="00DC7355">
        <w:t>3</w:t>
      </w:r>
      <w:r w:rsidRPr="00DC7355">
        <w:tab/>
        <w:t>Definition</w:t>
      </w:r>
      <w:r w:rsidR="00A2121F" w:rsidRPr="00DC7355">
        <w:t xml:space="preserve"> of terms, symbo</w:t>
      </w:r>
      <w:r w:rsidR="00E522E2" w:rsidRPr="00DC7355">
        <w:t>l</w:t>
      </w:r>
      <w:r w:rsidR="00A2121F" w:rsidRPr="00DC7355">
        <w:t>s</w:t>
      </w:r>
      <w:r w:rsidRPr="00DC7355">
        <w:t xml:space="preserve"> and abbreviations</w:t>
      </w:r>
      <w:bookmarkEnd w:id="19"/>
    </w:p>
    <w:p w14:paraId="69C344E0" w14:textId="3E669721" w:rsidR="00327709" w:rsidRPr="00DC7355" w:rsidRDefault="00327709" w:rsidP="00327709">
      <w:pPr>
        <w:pStyle w:val="berschrift2"/>
      </w:pPr>
      <w:bookmarkStart w:id="20" w:name="_Toc75433883"/>
      <w:r w:rsidRPr="00DC7355">
        <w:t>3.1</w:t>
      </w:r>
      <w:r w:rsidRPr="00DC7355">
        <w:tab/>
      </w:r>
      <w:r w:rsidR="00A2121F" w:rsidRPr="00DC7355">
        <w:t>Terms</w:t>
      </w:r>
      <w:bookmarkEnd w:id="20"/>
    </w:p>
    <w:p w14:paraId="033627FC" w14:textId="00AE04CD" w:rsidR="00327709" w:rsidRPr="00DC7355" w:rsidRDefault="00327709" w:rsidP="007A0319">
      <w:r w:rsidRPr="00DC7355">
        <w:t xml:space="preserve">For the purposes of the present document, the terms given in </w:t>
      </w:r>
      <w:r w:rsidR="00492FC3" w:rsidRPr="00DC7355">
        <w:t>ETSI ES 201 873-1</w:t>
      </w:r>
      <w:r w:rsidRPr="00DC7355">
        <w:t xml:space="preserve"> [</w:t>
      </w:r>
      <w:r w:rsidRPr="00DC7355">
        <w:fldChar w:fldCharType="begin"/>
      </w:r>
      <w:r w:rsidR="008E4A69" w:rsidRPr="00DC7355">
        <w:instrText xml:space="preserve">REF REF_ES201873_1 \* MERGEFORMAT  \h </w:instrText>
      </w:r>
      <w:r w:rsidRPr="00DC7355">
        <w:fldChar w:fldCharType="separate"/>
      </w:r>
      <w:r w:rsidR="00F16FB2" w:rsidRPr="00DC7355">
        <w:t>1</w:t>
      </w:r>
      <w:r w:rsidRPr="00DC7355">
        <w:fldChar w:fldCharType="end"/>
      </w:r>
      <w:r w:rsidRPr="00DC7355">
        <w:t xml:space="preserve">], </w:t>
      </w:r>
      <w:r w:rsidR="00492FC3" w:rsidRPr="00DC7355">
        <w:t>ETSI</w:t>
      </w:r>
      <w:r w:rsidR="00EA0714" w:rsidRPr="00DC7355">
        <w:t xml:space="preserve"> </w:t>
      </w:r>
      <w:r w:rsidR="00923D9A" w:rsidRPr="00DC7355">
        <w:t>ES 201 </w:t>
      </w:r>
      <w:r w:rsidR="00492FC3" w:rsidRPr="00DC7355">
        <w:t>873</w:t>
      </w:r>
      <w:r w:rsidR="00492FC3" w:rsidRPr="00DC7355">
        <w:noBreakHyphen/>
        <w:t>4</w:t>
      </w:r>
      <w:r w:rsidRPr="00DC7355">
        <w:t> [</w:t>
      </w:r>
      <w:r w:rsidRPr="00DC7355">
        <w:fldChar w:fldCharType="begin"/>
      </w:r>
      <w:r w:rsidR="008E4A69" w:rsidRPr="00DC7355">
        <w:instrText xml:space="preserve">REF REF_ES201873_4 \* MERGEFORMAT  \h </w:instrText>
      </w:r>
      <w:r w:rsidRPr="00DC7355">
        <w:fldChar w:fldCharType="separate"/>
      </w:r>
      <w:r w:rsidR="00F16FB2" w:rsidRPr="00DC7355">
        <w:t>2</w:t>
      </w:r>
      <w:r w:rsidRPr="00DC7355">
        <w:fldChar w:fldCharType="end"/>
      </w:r>
      <w:r w:rsidRPr="00DC7355">
        <w:t>],</w:t>
      </w:r>
      <w:r w:rsidR="00923D9A" w:rsidRPr="00DC7355">
        <w:t xml:space="preserve"> </w:t>
      </w:r>
      <w:r w:rsidR="00492FC3" w:rsidRPr="00DC7355">
        <w:t>ETSI</w:t>
      </w:r>
      <w:r w:rsidR="007E0771" w:rsidRPr="00DC7355">
        <w:t xml:space="preserve"> </w:t>
      </w:r>
      <w:r w:rsidR="00492FC3" w:rsidRPr="00DC7355">
        <w:t>ES</w:t>
      </w:r>
      <w:r w:rsidR="007E0771" w:rsidRPr="00DC7355">
        <w:t> </w:t>
      </w:r>
      <w:r w:rsidR="00492FC3" w:rsidRPr="00DC7355">
        <w:t>201 873-5</w:t>
      </w:r>
      <w:r w:rsidRPr="00DC7355">
        <w:t xml:space="preserve"> [</w:t>
      </w:r>
      <w:r w:rsidRPr="00DC7355">
        <w:fldChar w:fldCharType="begin"/>
      </w:r>
      <w:r w:rsidR="008E4A69" w:rsidRPr="00DC7355">
        <w:instrText xml:space="preserve">REF REF_ES201873_5 \* MERGEFORMAT  \h </w:instrText>
      </w:r>
      <w:r w:rsidRPr="00DC7355">
        <w:fldChar w:fldCharType="separate"/>
      </w:r>
      <w:r w:rsidR="00F16FB2" w:rsidRPr="00DC7355">
        <w:t>3</w:t>
      </w:r>
      <w:r w:rsidRPr="00DC7355">
        <w:fldChar w:fldCharType="end"/>
      </w:r>
      <w:r w:rsidRPr="00DC7355">
        <w:t xml:space="preserve">], </w:t>
      </w:r>
      <w:r w:rsidR="00492FC3" w:rsidRPr="00DC7355">
        <w:t>ETSI ES 201 873-6</w:t>
      </w:r>
      <w:r w:rsidRPr="00DC7355">
        <w:t xml:space="preserve"> [</w:t>
      </w:r>
      <w:r w:rsidRPr="00DC7355">
        <w:fldChar w:fldCharType="begin"/>
      </w:r>
      <w:r w:rsidR="008E4A69" w:rsidRPr="00DC7355">
        <w:instrText xml:space="preserve">REF REF_ES201873_6 \* MERGEFORMAT  \h </w:instrText>
      </w:r>
      <w:r w:rsidRPr="00DC7355">
        <w:fldChar w:fldCharType="separate"/>
      </w:r>
      <w:r w:rsidR="00F16FB2" w:rsidRPr="00DC7355">
        <w:t>4</w:t>
      </w:r>
      <w:r w:rsidRPr="00DC7355">
        <w:fldChar w:fldCharType="end"/>
      </w:r>
      <w:r w:rsidRPr="00DC7355">
        <w:t>] and ISO/IEC 9646-1 [</w:t>
      </w:r>
      <w:r w:rsidRPr="00DC7355">
        <w:fldChar w:fldCharType="begin"/>
      </w:r>
      <w:r w:rsidR="008E4A69" w:rsidRPr="00DC7355">
        <w:instrText xml:space="preserve">REF REF_ISOIEC9646_1 \* MERGEFORMAT  \h </w:instrText>
      </w:r>
      <w:r w:rsidRPr="00DC7355">
        <w:fldChar w:fldCharType="separate"/>
      </w:r>
      <w:r w:rsidR="00F16FB2" w:rsidRPr="00DC7355">
        <w:t>5</w:t>
      </w:r>
      <w:r w:rsidRPr="00DC7355">
        <w:fldChar w:fldCharType="end"/>
      </w:r>
      <w:r w:rsidRPr="00DC7355">
        <w:t>] apply.</w:t>
      </w:r>
    </w:p>
    <w:p w14:paraId="12D9DCD7" w14:textId="7CC06138" w:rsidR="00A2121F" w:rsidRPr="00DC7355" w:rsidRDefault="00A2121F" w:rsidP="00327709">
      <w:pPr>
        <w:pStyle w:val="berschrift2"/>
      </w:pPr>
      <w:bookmarkStart w:id="21" w:name="_Toc75433884"/>
      <w:r w:rsidRPr="00DC7355">
        <w:t>3.2</w:t>
      </w:r>
      <w:r w:rsidRPr="00DC7355">
        <w:tab/>
        <w:t>Symbols</w:t>
      </w:r>
      <w:bookmarkEnd w:id="21"/>
    </w:p>
    <w:p w14:paraId="7B5EA178" w14:textId="54F7B6BB" w:rsidR="00A2121F" w:rsidRPr="00DC7355" w:rsidRDefault="00A2121F" w:rsidP="00A2121F">
      <w:r w:rsidRPr="00DC7355">
        <w:t>Void.</w:t>
      </w:r>
    </w:p>
    <w:p w14:paraId="4FA8A385" w14:textId="62ECC204" w:rsidR="00327709" w:rsidRPr="00DC7355" w:rsidRDefault="00327709" w:rsidP="00327709">
      <w:pPr>
        <w:pStyle w:val="berschrift2"/>
      </w:pPr>
      <w:bookmarkStart w:id="22" w:name="_Toc75433885"/>
      <w:r w:rsidRPr="00DC7355">
        <w:t>3.</w:t>
      </w:r>
      <w:r w:rsidR="00A2121F" w:rsidRPr="00DC7355">
        <w:t>3</w:t>
      </w:r>
      <w:r w:rsidRPr="00DC7355">
        <w:tab/>
        <w:t>Abbreviations</w:t>
      </w:r>
      <w:bookmarkEnd w:id="22"/>
    </w:p>
    <w:p w14:paraId="13960F45" w14:textId="20EDF2AF" w:rsidR="00327709" w:rsidRPr="00DC7355" w:rsidRDefault="00327709" w:rsidP="007A0319">
      <w:r w:rsidRPr="00DC7355">
        <w:t xml:space="preserve">For the purposes of the present document, the abbreviations given in </w:t>
      </w:r>
      <w:r w:rsidR="00492FC3" w:rsidRPr="00DC7355">
        <w:t>ETSI ES 201 873-1</w:t>
      </w:r>
      <w:r w:rsidRPr="00DC7355">
        <w:t xml:space="preserve"> [</w:t>
      </w:r>
      <w:r w:rsidRPr="00DC7355">
        <w:fldChar w:fldCharType="begin"/>
      </w:r>
      <w:r w:rsidR="008E4A69" w:rsidRPr="00DC7355">
        <w:instrText xml:space="preserve">REF REF_ES201873_1 \h </w:instrText>
      </w:r>
      <w:r w:rsidRPr="00DC7355">
        <w:fldChar w:fldCharType="separate"/>
      </w:r>
      <w:r w:rsidR="00F16FB2" w:rsidRPr="00DC7355">
        <w:t>1</w:t>
      </w:r>
      <w:r w:rsidRPr="00DC7355">
        <w:fldChar w:fldCharType="end"/>
      </w:r>
      <w:r w:rsidRPr="00DC7355">
        <w:t xml:space="preserve">], </w:t>
      </w:r>
      <w:r w:rsidR="00492FC3" w:rsidRPr="00DC7355">
        <w:t>ETSI ES 201 873</w:t>
      </w:r>
      <w:r w:rsidR="00492FC3" w:rsidRPr="00DC7355">
        <w:noBreakHyphen/>
        <w:t>4</w:t>
      </w:r>
      <w:r w:rsidRPr="00DC7355">
        <w:t> [</w:t>
      </w:r>
      <w:r w:rsidRPr="00DC7355">
        <w:fldChar w:fldCharType="begin"/>
      </w:r>
      <w:r w:rsidR="008E4A69" w:rsidRPr="00DC7355">
        <w:instrText xml:space="preserve">REF REF_ES201873_4 \h </w:instrText>
      </w:r>
      <w:r w:rsidRPr="00DC7355">
        <w:fldChar w:fldCharType="separate"/>
      </w:r>
      <w:r w:rsidR="00F16FB2" w:rsidRPr="00DC7355">
        <w:t>2</w:t>
      </w:r>
      <w:r w:rsidRPr="00DC7355">
        <w:fldChar w:fldCharType="end"/>
      </w:r>
      <w:r w:rsidRPr="00DC7355">
        <w:t>],</w:t>
      </w:r>
      <w:r w:rsidR="00923D9A" w:rsidRPr="00DC7355">
        <w:t xml:space="preserve"> </w:t>
      </w:r>
      <w:r w:rsidR="00492FC3" w:rsidRPr="00DC7355">
        <w:t>ETSI</w:t>
      </w:r>
      <w:r w:rsidR="00A42C44" w:rsidRPr="00DC7355">
        <w:t xml:space="preserve"> </w:t>
      </w:r>
      <w:r w:rsidR="00492FC3" w:rsidRPr="00DC7355">
        <w:t>ES 201 873-5</w:t>
      </w:r>
      <w:r w:rsidRPr="00DC7355">
        <w:t xml:space="preserve"> [</w:t>
      </w:r>
      <w:r w:rsidRPr="00DC7355">
        <w:fldChar w:fldCharType="begin"/>
      </w:r>
      <w:r w:rsidR="008E4A69" w:rsidRPr="00DC7355">
        <w:instrText xml:space="preserve">REF REF_ES201873_5 \h </w:instrText>
      </w:r>
      <w:r w:rsidRPr="00DC7355">
        <w:fldChar w:fldCharType="separate"/>
      </w:r>
      <w:r w:rsidR="00F16FB2" w:rsidRPr="00DC7355">
        <w:t>3</w:t>
      </w:r>
      <w:r w:rsidRPr="00DC7355">
        <w:fldChar w:fldCharType="end"/>
      </w:r>
      <w:r w:rsidRPr="00DC7355">
        <w:t xml:space="preserve">], </w:t>
      </w:r>
      <w:r w:rsidR="00492FC3" w:rsidRPr="00DC7355">
        <w:t>ETSI ES 201 873-6</w:t>
      </w:r>
      <w:r w:rsidRPr="00DC7355">
        <w:t xml:space="preserve"> [</w:t>
      </w:r>
      <w:r w:rsidRPr="00DC7355">
        <w:fldChar w:fldCharType="begin"/>
      </w:r>
      <w:r w:rsidR="008E4A69" w:rsidRPr="00DC7355">
        <w:instrText xml:space="preserve">REF REF_ES201873_6 \h </w:instrText>
      </w:r>
      <w:r w:rsidRPr="00DC7355">
        <w:fldChar w:fldCharType="separate"/>
      </w:r>
      <w:r w:rsidR="00F16FB2" w:rsidRPr="00DC7355">
        <w:t>4</w:t>
      </w:r>
      <w:r w:rsidRPr="00DC7355">
        <w:fldChar w:fldCharType="end"/>
      </w:r>
      <w:r w:rsidRPr="00DC7355">
        <w:t>], ISO/IEC 9646-1 [</w:t>
      </w:r>
      <w:r w:rsidRPr="00DC7355">
        <w:fldChar w:fldCharType="begin"/>
      </w:r>
      <w:r w:rsidR="008E4A69" w:rsidRPr="00DC7355">
        <w:instrText xml:space="preserve">REF REF_ISOIEC9646_1 \h </w:instrText>
      </w:r>
      <w:r w:rsidRPr="00DC7355">
        <w:fldChar w:fldCharType="separate"/>
      </w:r>
      <w:r w:rsidR="00F16FB2" w:rsidRPr="00DC7355">
        <w:t>5</w:t>
      </w:r>
      <w:r w:rsidRPr="00DC7355">
        <w:fldChar w:fldCharType="end"/>
      </w:r>
      <w:r w:rsidRPr="00DC7355">
        <w:t>] and the following apply:</w:t>
      </w:r>
    </w:p>
    <w:p w14:paraId="4AB71519" w14:textId="77777777" w:rsidR="00B41E55" w:rsidRPr="00DC7355" w:rsidRDefault="00B41E55" w:rsidP="00327709">
      <w:pPr>
        <w:pStyle w:val="EW"/>
      </w:pPr>
      <w:r w:rsidRPr="00DC7355">
        <w:t>MTC</w:t>
      </w:r>
      <w:r w:rsidRPr="00DC7355">
        <w:tab/>
        <w:t>Main Test Component</w:t>
      </w:r>
    </w:p>
    <w:p w14:paraId="6CB12C35" w14:textId="77777777" w:rsidR="00B41E55" w:rsidRPr="00DC7355" w:rsidRDefault="00B41E55" w:rsidP="00B41E55">
      <w:pPr>
        <w:pStyle w:val="EX"/>
      </w:pPr>
      <w:r w:rsidRPr="00DC7355">
        <w:t>PTC</w:t>
      </w:r>
      <w:r w:rsidRPr="00DC7355">
        <w:tab/>
        <w:t>Parallel Test Component</w:t>
      </w:r>
    </w:p>
    <w:p w14:paraId="18F2CF7D" w14:textId="77777777" w:rsidR="00327709" w:rsidRPr="00DC7355" w:rsidRDefault="00327709" w:rsidP="00327709">
      <w:pPr>
        <w:pStyle w:val="berschrift1"/>
      </w:pPr>
      <w:bookmarkStart w:id="23" w:name="_Toc75433886"/>
      <w:r w:rsidRPr="00DC7355">
        <w:t>4</w:t>
      </w:r>
      <w:r w:rsidRPr="00DC7355">
        <w:tab/>
        <w:t>Package conformance and compatibility</w:t>
      </w:r>
      <w:bookmarkEnd w:id="23"/>
    </w:p>
    <w:p w14:paraId="360EA4CF" w14:textId="77777777" w:rsidR="00327709" w:rsidRPr="00DC7355" w:rsidRDefault="00327709" w:rsidP="00327709">
      <w:r w:rsidRPr="00DC7355">
        <w:t>The package presented in the present document is identified by the package tag:</w:t>
      </w:r>
    </w:p>
    <w:p w14:paraId="6AD56E17" w14:textId="57CF3BF7" w:rsidR="00327709" w:rsidRPr="00DC7355" w:rsidRDefault="00327709" w:rsidP="00327709">
      <w:r w:rsidRPr="00DC7355">
        <w:rPr>
          <w:rFonts w:ascii="Courier New" w:hAnsi="Courier New" w:cs="Courier New"/>
          <w:sz w:val="18"/>
          <w:szCs w:val="18"/>
        </w:rPr>
        <w:t>"TTCN-3:2009 Static Test Configurations"</w:t>
      </w:r>
      <w:r w:rsidRPr="00DC7355">
        <w:t xml:space="preserve"> - to be used with modules complying with the present document</w:t>
      </w:r>
      <w:r w:rsidRPr="00DC7355">
        <w:rPr>
          <w:i/>
          <w:iCs/>
        </w:rPr>
        <w:t>.</w:t>
      </w:r>
    </w:p>
    <w:p w14:paraId="18ED60D8" w14:textId="4E71E548" w:rsidR="00327709" w:rsidRPr="00DC7355" w:rsidRDefault="00327709" w:rsidP="00327709">
      <w:pPr>
        <w:rPr>
          <w:color w:val="000000"/>
        </w:rPr>
      </w:pPr>
      <w:r w:rsidRPr="00DC7355">
        <w:rPr>
          <w:color w:val="000000"/>
        </w:rPr>
        <w:t>For an implementation claiming to conform to this package version, all features specified in the present document shall be implemented consistently with the requirements given in the present document</w:t>
      </w:r>
      <w:r w:rsidR="008D3D0B" w:rsidRPr="00DC7355">
        <w:rPr>
          <w:color w:val="000000"/>
        </w:rPr>
        <w:t>,</w:t>
      </w:r>
      <w:r w:rsidRPr="00DC7355">
        <w:rPr>
          <w:color w:val="000000"/>
        </w:rPr>
        <w:t xml:space="preserve"> in </w:t>
      </w:r>
      <w:r w:rsidR="00492FC3" w:rsidRPr="00DC7355">
        <w:t>ETSI</w:t>
      </w:r>
      <w:r w:rsidR="008D3D0B" w:rsidRPr="00DC7355">
        <w:t xml:space="preserve"> </w:t>
      </w:r>
      <w:r w:rsidR="00492FC3" w:rsidRPr="00DC7355">
        <w:t>ES 201 873</w:t>
      </w:r>
      <w:r w:rsidR="00492FC3" w:rsidRPr="00DC7355">
        <w:noBreakHyphen/>
        <w:t>1</w:t>
      </w:r>
      <w:r w:rsidRPr="00DC7355">
        <w:t> [</w:t>
      </w:r>
      <w:r w:rsidRPr="00DC7355">
        <w:fldChar w:fldCharType="begin"/>
      </w:r>
      <w:r w:rsidR="008E4A69" w:rsidRPr="00DC7355">
        <w:instrText xml:space="preserve">REF REF_ES201873_1 \h </w:instrText>
      </w:r>
      <w:r w:rsidRPr="00DC7355">
        <w:fldChar w:fldCharType="separate"/>
      </w:r>
      <w:r w:rsidR="00F16FB2" w:rsidRPr="00DC7355">
        <w:t>1</w:t>
      </w:r>
      <w:r w:rsidRPr="00DC7355">
        <w:fldChar w:fldCharType="end"/>
      </w:r>
      <w:r w:rsidRPr="00DC7355">
        <w:t xml:space="preserve">] and </w:t>
      </w:r>
      <w:r w:rsidR="008D3D0B" w:rsidRPr="00DC7355">
        <w:t xml:space="preserve">in </w:t>
      </w:r>
      <w:r w:rsidR="00492FC3" w:rsidRPr="00DC7355">
        <w:t>ETSI</w:t>
      </w:r>
      <w:r w:rsidR="008D3D0B" w:rsidRPr="00DC7355">
        <w:t xml:space="preserve"> </w:t>
      </w:r>
      <w:r w:rsidR="00492FC3" w:rsidRPr="00DC7355">
        <w:t>ES 201 873</w:t>
      </w:r>
      <w:r w:rsidR="00492FC3" w:rsidRPr="00DC7355">
        <w:noBreakHyphen/>
        <w:t>4</w:t>
      </w:r>
      <w:r w:rsidRPr="00DC7355">
        <w:t> [</w:t>
      </w:r>
      <w:r w:rsidRPr="00DC7355">
        <w:fldChar w:fldCharType="begin"/>
      </w:r>
      <w:r w:rsidR="008E4A69" w:rsidRPr="00DC7355">
        <w:instrText xml:space="preserve">REF REF_ES201873_4 \h </w:instrText>
      </w:r>
      <w:r w:rsidRPr="00DC7355">
        <w:fldChar w:fldCharType="separate"/>
      </w:r>
      <w:r w:rsidR="00F16FB2" w:rsidRPr="00DC7355">
        <w:t>2</w:t>
      </w:r>
      <w:r w:rsidRPr="00DC7355">
        <w:fldChar w:fldCharType="end"/>
      </w:r>
      <w:r w:rsidRPr="00DC7355">
        <w:t>]</w:t>
      </w:r>
      <w:r w:rsidRPr="00DC7355">
        <w:rPr>
          <w:color w:val="000000"/>
        </w:rPr>
        <w:t>.</w:t>
      </w:r>
    </w:p>
    <w:p w14:paraId="65A8F4F1" w14:textId="65DE95DA" w:rsidR="00327709" w:rsidRPr="00DC7355" w:rsidRDefault="00327709" w:rsidP="00327709">
      <w:r w:rsidRPr="00DC7355">
        <w:t>The package presented in the pre</w:t>
      </w:r>
      <w:r w:rsidR="00D62359" w:rsidRPr="00DC7355">
        <w:t>sent document is compatible to:</w:t>
      </w:r>
    </w:p>
    <w:p w14:paraId="1DC99D6A" w14:textId="2213F870" w:rsidR="00327709" w:rsidRPr="00DC7355" w:rsidRDefault="00492FC3" w:rsidP="00327709">
      <w:pPr>
        <w:pStyle w:val="B1"/>
      </w:pPr>
      <w:r w:rsidRPr="00DC7355">
        <w:t>ETSI ES 201 873-1</w:t>
      </w:r>
      <w:r w:rsidR="00D451C7" w:rsidRPr="00DC7355">
        <w:t xml:space="preserve"> [</w:t>
      </w:r>
      <w:r w:rsidR="00D451C7" w:rsidRPr="00DC7355">
        <w:fldChar w:fldCharType="begin"/>
      </w:r>
      <w:r w:rsidR="008E4A69" w:rsidRPr="00DC7355">
        <w:instrText xml:space="preserve">REF REF_ES201873_1 \h </w:instrText>
      </w:r>
      <w:r w:rsidR="0062430E" w:rsidRPr="00DC7355">
        <w:instrText xml:space="preserve"> \* MERGEFORMAT </w:instrText>
      </w:r>
      <w:r w:rsidR="00D451C7" w:rsidRPr="00DC7355">
        <w:fldChar w:fldCharType="separate"/>
      </w:r>
      <w:r w:rsidR="00F16FB2" w:rsidRPr="00DC7355">
        <w:t>1</w:t>
      </w:r>
      <w:r w:rsidR="00D451C7" w:rsidRPr="00DC7355">
        <w:fldChar w:fldCharType="end"/>
      </w:r>
      <w:r w:rsidR="00D451C7" w:rsidRPr="00DC7355">
        <w:t>]</w:t>
      </w:r>
      <w:r w:rsidR="0062430E" w:rsidRPr="00DC7355">
        <w:t xml:space="preserve"> version 4.</w:t>
      </w:r>
      <w:r w:rsidR="00A37DF0" w:rsidRPr="00DC7355">
        <w:t>9</w:t>
      </w:r>
      <w:r w:rsidR="00327709" w:rsidRPr="00DC7355">
        <w:t>.1;</w:t>
      </w:r>
    </w:p>
    <w:p w14:paraId="5AA8B982" w14:textId="118BF559" w:rsidR="00327709" w:rsidRPr="00DC7355" w:rsidRDefault="00492FC3" w:rsidP="00327709">
      <w:pPr>
        <w:pStyle w:val="B1"/>
      </w:pPr>
      <w:r w:rsidRPr="00DC7355">
        <w:t>ETSI ES 201 873-4</w:t>
      </w:r>
      <w:r w:rsidR="00D451C7" w:rsidRPr="00DC7355">
        <w:t xml:space="preserve"> [</w:t>
      </w:r>
      <w:r w:rsidR="00D451C7" w:rsidRPr="00DC7355">
        <w:fldChar w:fldCharType="begin"/>
      </w:r>
      <w:r w:rsidR="008E4A69" w:rsidRPr="00DC7355">
        <w:instrText xml:space="preserve">REF REF_ES201873_4 \h </w:instrText>
      </w:r>
      <w:r w:rsidR="0093045F" w:rsidRPr="00DC7355">
        <w:instrText xml:space="preserve"> \* MERGEFORMAT </w:instrText>
      </w:r>
      <w:r w:rsidR="00D451C7" w:rsidRPr="00DC7355">
        <w:fldChar w:fldCharType="separate"/>
      </w:r>
      <w:r w:rsidR="00F16FB2" w:rsidRPr="00DC7355">
        <w:t>2</w:t>
      </w:r>
      <w:r w:rsidR="00D451C7" w:rsidRPr="00DC7355">
        <w:fldChar w:fldCharType="end"/>
      </w:r>
      <w:r w:rsidR="00D451C7" w:rsidRPr="00DC7355">
        <w:t>]</w:t>
      </w:r>
      <w:r w:rsidR="00327709" w:rsidRPr="00DC7355">
        <w:t xml:space="preserve"> version 4.</w:t>
      </w:r>
      <w:r w:rsidR="00A37DF0" w:rsidRPr="00DC7355">
        <w:t>6</w:t>
      </w:r>
      <w:r w:rsidR="00327709" w:rsidRPr="00DC7355">
        <w:t>.1;</w:t>
      </w:r>
    </w:p>
    <w:p w14:paraId="15E18D71" w14:textId="44E8D599" w:rsidR="00327709" w:rsidRPr="00DC7355" w:rsidRDefault="00492FC3" w:rsidP="00327709">
      <w:pPr>
        <w:pStyle w:val="B1"/>
      </w:pPr>
      <w:r w:rsidRPr="00DC7355">
        <w:t>ETSI ES 201 873-5</w:t>
      </w:r>
      <w:r w:rsidR="00D451C7" w:rsidRPr="00DC7355">
        <w:t xml:space="preserve"> [</w:t>
      </w:r>
      <w:r w:rsidR="00D451C7" w:rsidRPr="00DC7355">
        <w:fldChar w:fldCharType="begin"/>
      </w:r>
      <w:r w:rsidR="008E4A69" w:rsidRPr="00DC7355">
        <w:instrText xml:space="preserve">REF REF_ES201873_5 \h </w:instrText>
      </w:r>
      <w:r w:rsidR="0093045F" w:rsidRPr="00DC7355">
        <w:instrText xml:space="preserve"> \* MERGEFORMAT </w:instrText>
      </w:r>
      <w:r w:rsidR="00D451C7" w:rsidRPr="00DC7355">
        <w:fldChar w:fldCharType="separate"/>
      </w:r>
      <w:r w:rsidR="00F16FB2" w:rsidRPr="00DC7355">
        <w:t>3</w:t>
      </w:r>
      <w:r w:rsidR="00D451C7" w:rsidRPr="00DC7355">
        <w:fldChar w:fldCharType="end"/>
      </w:r>
      <w:r w:rsidR="00D451C7" w:rsidRPr="00DC7355">
        <w:t>]</w:t>
      </w:r>
      <w:r w:rsidR="00327709" w:rsidRPr="00DC7355">
        <w:t xml:space="preserve"> version 4.</w:t>
      </w:r>
      <w:r w:rsidR="00A37DF0" w:rsidRPr="00DC7355">
        <w:t>8</w:t>
      </w:r>
      <w:r w:rsidR="00327709" w:rsidRPr="00DC7355">
        <w:t>.1;</w:t>
      </w:r>
    </w:p>
    <w:p w14:paraId="08FBDA08" w14:textId="2A9E5B6A" w:rsidR="00327709" w:rsidRPr="00DC7355" w:rsidRDefault="00492FC3" w:rsidP="00327709">
      <w:pPr>
        <w:pStyle w:val="B1"/>
      </w:pPr>
      <w:r w:rsidRPr="00DC7355">
        <w:t>ETSI ES 201 873-6</w:t>
      </w:r>
      <w:r w:rsidR="00D451C7" w:rsidRPr="00DC7355">
        <w:t xml:space="preserve"> [</w:t>
      </w:r>
      <w:r w:rsidR="00D451C7" w:rsidRPr="00DC7355">
        <w:fldChar w:fldCharType="begin"/>
      </w:r>
      <w:r w:rsidR="008E4A69" w:rsidRPr="00DC7355">
        <w:instrText xml:space="preserve">REF REF_ES201873_6 \h </w:instrText>
      </w:r>
      <w:r w:rsidR="0093045F" w:rsidRPr="00DC7355">
        <w:instrText xml:space="preserve"> \* MERGEFORMAT </w:instrText>
      </w:r>
      <w:r w:rsidR="00D451C7" w:rsidRPr="00DC7355">
        <w:fldChar w:fldCharType="separate"/>
      </w:r>
      <w:r w:rsidR="00F16FB2" w:rsidRPr="00DC7355">
        <w:t>4</w:t>
      </w:r>
      <w:r w:rsidR="00D451C7" w:rsidRPr="00DC7355">
        <w:fldChar w:fldCharType="end"/>
      </w:r>
      <w:r w:rsidR="00D451C7" w:rsidRPr="00DC7355">
        <w:t>]</w:t>
      </w:r>
      <w:r w:rsidR="00327709" w:rsidRPr="00DC7355">
        <w:t xml:space="preserve"> version 4.</w:t>
      </w:r>
      <w:r w:rsidR="00A37DF0" w:rsidRPr="00DC7355">
        <w:t>9</w:t>
      </w:r>
      <w:r w:rsidR="00327709" w:rsidRPr="00DC7355">
        <w:t>.1;</w:t>
      </w:r>
    </w:p>
    <w:p w14:paraId="40E81E4D" w14:textId="5B1E373C" w:rsidR="00327709" w:rsidRPr="00DC7355" w:rsidRDefault="00492FC3" w:rsidP="00327709">
      <w:pPr>
        <w:pStyle w:val="B1"/>
      </w:pPr>
      <w:r w:rsidRPr="00DC7355">
        <w:t>ETSI ES 201 873-7</w:t>
      </w:r>
      <w:r w:rsidR="00D451C7" w:rsidRPr="00DC7355">
        <w:t xml:space="preserve"> [</w:t>
      </w:r>
      <w:r w:rsidR="00D451C7" w:rsidRPr="00DC7355">
        <w:fldChar w:fldCharType="begin"/>
      </w:r>
      <w:r w:rsidR="008E4A69" w:rsidRPr="00DC7355">
        <w:instrText xml:space="preserve">REF REF_ES201873_7 \h </w:instrText>
      </w:r>
      <w:r w:rsidR="0093045F" w:rsidRPr="00DC7355">
        <w:instrText xml:space="preserve"> \* MERGEFORMAT </w:instrText>
      </w:r>
      <w:r w:rsidR="00D451C7" w:rsidRPr="00DC7355">
        <w:fldChar w:fldCharType="separate"/>
      </w:r>
      <w:r w:rsidR="00F16FB2" w:rsidRPr="00DC7355">
        <w:t>i.1</w:t>
      </w:r>
      <w:r w:rsidR="00D451C7" w:rsidRPr="00DC7355">
        <w:fldChar w:fldCharType="end"/>
      </w:r>
      <w:r w:rsidR="00D451C7" w:rsidRPr="00DC7355">
        <w:t>]</w:t>
      </w:r>
      <w:r w:rsidR="00327709" w:rsidRPr="00DC7355">
        <w:t>;</w:t>
      </w:r>
    </w:p>
    <w:p w14:paraId="23DF4F0F" w14:textId="66591D50" w:rsidR="00327709" w:rsidRPr="00DC7355" w:rsidRDefault="00492FC3" w:rsidP="00327709">
      <w:pPr>
        <w:pStyle w:val="B1"/>
      </w:pPr>
      <w:r w:rsidRPr="00DC7355">
        <w:t>ETSI ES 201 873-8</w:t>
      </w:r>
      <w:r w:rsidR="00D451C7" w:rsidRPr="00DC7355">
        <w:t xml:space="preserve"> [</w:t>
      </w:r>
      <w:r w:rsidR="00D451C7" w:rsidRPr="00DC7355">
        <w:fldChar w:fldCharType="begin"/>
      </w:r>
      <w:r w:rsidR="008E4A69" w:rsidRPr="00DC7355">
        <w:instrText xml:space="preserve">REF REF_ES201873_8 \h </w:instrText>
      </w:r>
      <w:r w:rsidR="0093045F" w:rsidRPr="00DC7355">
        <w:instrText xml:space="preserve"> \* MERGEFORMAT </w:instrText>
      </w:r>
      <w:r w:rsidR="00D451C7" w:rsidRPr="00DC7355">
        <w:fldChar w:fldCharType="separate"/>
      </w:r>
      <w:r w:rsidR="00F16FB2" w:rsidRPr="00DC7355">
        <w:t>i.2</w:t>
      </w:r>
      <w:r w:rsidR="00D451C7" w:rsidRPr="00DC7355">
        <w:fldChar w:fldCharType="end"/>
      </w:r>
      <w:r w:rsidR="00D451C7" w:rsidRPr="00DC7355">
        <w:t>]</w:t>
      </w:r>
      <w:r w:rsidR="00327709" w:rsidRPr="00DC7355">
        <w:t>;</w:t>
      </w:r>
    </w:p>
    <w:p w14:paraId="48E8B92E" w14:textId="5409D820" w:rsidR="00327709" w:rsidRPr="00DC7355" w:rsidRDefault="00492FC3" w:rsidP="00327709">
      <w:pPr>
        <w:pStyle w:val="B1"/>
      </w:pPr>
      <w:r w:rsidRPr="00DC7355">
        <w:lastRenderedPageBreak/>
        <w:t>ETSI ES 201 873-9</w:t>
      </w:r>
      <w:r w:rsidR="00D451C7" w:rsidRPr="00DC7355">
        <w:t xml:space="preserve"> [</w:t>
      </w:r>
      <w:r w:rsidR="00D451C7" w:rsidRPr="00DC7355">
        <w:fldChar w:fldCharType="begin"/>
      </w:r>
      <w:r w:rsidR="008E4A69" w:rsidRPr="00DC7355">
        <w:instrText xml:space="preserve">REF REF_ES201873_9 \h </w:instrText>
      </w:r>
      <w:r w:rsidR="0093045F" w:rsidRPr="00DC7355">
        <w:instrText xml:space="preserve"> \* MERGEFORMAT </w:instrText>
      </w:r>
      <w:r w:rsidR="00D451C7" w:rsidRPr="00DC7355">
        <w:fldChar w:fldCharType="separate"/>
      </w:r>
      <w:r w:rsidR="00F16FB2" w:rsidRPr="00DC7355">
        <w:t>i.3</w:t>
      </w:r>
      <w:r w:rsidR="00D451C7" w:rsidRPr="00DC7355">
        <w:fldChar w:fldCharType="end"/>
      </w:r>
      <w:r w:rsidR="00D451C7" w:rsidRPr="00DC7355">
        <w:t>]</w:t>
      </w:r>
      <w:r w:rsidR="00327709" w:rsidRPr="00DC7355">
        <w:t>;</w:t>
      </w:r>
    </w:p>
    <w:p w14:paraId="23150589" w14:textId="0262CBBE" w:rsidR="00327709" w:rsidRPr="00DC7355" w:rsidRDefault="00492FC3" w:rsidP="00327709">
      <w:pPr>
        <w:pStyle w:val="B1"/>
      </w:pPr>
      <w:r w:rsidRPr="00DC7355">
        <w:t>ETSI ES 201 873-10</w:t>
      </w:r>
      <w:r w:rsidR="00D451C7" w:rsidRPr="00DC7355">
        <w:t xml:space="preserve"> [</w:t>
      </w:r>
      <w:r w:rsidR="00D451C7" w:rsidRPr="00DC7355">
        <w:fldChar w:fldCharType="begin"/>
      </w:r>
      <w:r w:rsidR="008E4A69" w:rsidRPr="00DC7355">
        <w:instrText xml:space="preserve">REF REF_ES201873_10 \h </w:instrText>
      </w:r>
      <w:r w:rsidR="0093045F" w:rsidRPr="00DC7355">
        <w:instrText xml:space="preserve"> \* MERGEFORMAT </w:instrText>
      </w:r>
      <w:r w:rsidR="00D451C7" w:rsidRPr="00DC7355">
        <w:fldChar w:fldCharType="separate"/>
      </w:r>
      <w:r w:rsidR="00F16FB2" w:rsidRPr="00DC7355">
        <w:t>i.4</w:t>
      </w:r>
      <w:r w:rsidR="00D451C7" w:rsidRPr="00DC7355">
        <w:fldChar w:fldCharType="end"/>
      </w:r>
      <w:r w:rsidR="00D451C7" w:rsidRPr="00DC7355">
        <w:t>]</w:t>
      </w:r>
      <w:r w:rsidR="00327709" w:rsidRPr="00DC7355">
        <w:t>.</w:t>
      </w:r>
    </w:p>
    <w:p w14:paraId="78821ADA" w14:textId="77777777" w:rsidR="00327709" w:rsidRPr="00DC7355" w:rsidRDefault="00327709" w:rsidP="00327709">
      <w:r w:rsidRPr="00DC7355">
        <w:t>If later versions of those parts are available and should be used instead, the compatibility to the package presented in the present document has to be checked individually.</w:t>
      </w:r>
    </w:p>
    <w:p w14:paraId="324D2557" w14:textId="77777777" w:rsidR="00327709" w:rsidRPr="00DC7355" w:rsidRDefault="00327709" w:rsidP="00327709">
      <w:pPr>
        <w:pStyle w:val="berschrift1"/>
      </w:pPr>
      <w:bookmarkStart w:id="24" w:name="_Toc75433887"/>
      <w:r w:rsidRPr="00DC7355">
        <w:t>5</w:t>
      </w:r>
      <w:r w:rsidRPr="00DC7355">
        <w:tab/>
        <w:t>Package Concepts for the Core Language</w:t>
      </w:r>
      <w:bookmarkEnd w:id="24"/>
    </w:p>
    <w:p w14:paraId="549E5618" w14:textId="77777777" w:rsidR="004B322F" w:rsidRPr="00DC7355" w:rsidRDefault="004B322F" w:rsidP="004B322F">
      <w:pPr>
        <w:pStyle w:val="berschrift2"/>
      </w:pPr>
      <w:bookmarkStart w:id="25" w:name="_Toc75433888"/>
      <w:r w:rsidRPr="00DC7355">
        <w:t>5.0</w:t>
      </w:r>
      <w:r w:rsidRPr="00DC7355">
        <w:tab/>
        <w:t>General</w:t>
      </w:r>
      <w:bookmarkEnd w:id="25"/>
    </w:p>
    <w:p w14:paraId="5959A83D" w14:textId="77777777" w:rsidR="00327709" w:rsidRPr="00DC7355" w:rsidRDefault="00327709" w:rsidP="00327709">
      <w:r w:rsidRPr="00DC7355">
        <w:t xml:space="preserve">This package defines the TTCN-3 means to define </w:t>
      </w:r>
      <w:r w:rsidRPr="00DC7355">
        <w:rPr>
          <w:i/>
        </w:rPr>
        <w:t>static test configurations</w:t>
      </w:r>
      <w:r w:rsidRPr="00DC7355">
        <w:t>. A static test configuration is a test configuration with a lifetime that is not bound to a single test case. The test components of a static test configuration may be used by several test cases. This package realizes the following concepts:</w:t>
      </w:r>
    </w:p>
    <w:p w14:paraId="5F981DFA" w14:textId="77777777" w:rsidR="00327709" w:rsidRPr="00DC7355" w:rsidRDefault="00327709" w:rsidP="00327709">
      <w:pPr>
        <w:pStyle w:val="B1"/>
      </w:pPr>
      <w:r w:rsidRPr="00DC7355">
        <w:t xml:space="preserve">A special </w:t>
      </w:r>
      <w:r w:rsidRPr="00DC7355">
        <w:rPr>
          <w:i/>
        </w:rPr>
        <w:t xml:space="preserve">configuration function </w:t>
      </w:r>
      <w:r w:rsidRPr="00DC7355">
        <w:t xml:space="preserve">is introduced which can only be called in the control part of a TTCN-3 module to create </w:t>
      </w:r>
      <w:r w:rsidRPr="00DC7355">
        <w:rPr>
          <w:i/>
        </w:rPr>
        <w:t>static test configurations</w:t>
      </w:r>
      <w:r w:rsidRPr="00DC7355">
        <w:t>. The configuration function returns a handle of the predefined type</w:t>
      </w:r>
      <w:r w:rsidRPr="00DC7355">
        <w:rPr>
          <w:i/>
        </w:rPr>
        <w:t xml:space="preserve"> </w:t>
      </w:r>
      <w:r w:rsidRPr="00DC7355">
        <w:rPr>
          <w:rFonts w:ascii="Courier New" w:hAnsi="Courier New"/>
          <w:b/>
        </w:rPr>
        <w:t>configuration</w:t>
      </w:r>
      <w:r w:rsidRPr="00DC7355">
        <w:t xml:space="preserve"> to access an existing static test configuration.</w:t>
      </w:r>
    </w:p>
    <w:p w14:paraId="69C2D649" w14:textId="77777777" w:rsidR="00327709" w:rsidRPr="00DC7355" w:rsidRDefault="00327709" w:rsidP="00327709">
      <w:pPr>
        <w:pStyle w:val="B1"/>
      </w:pPr>
      <w:r w:rsidRPr="00DC7355">
        <w:t xml:space="preserve">A static test configuration consists of </w:t>
      </w:r>
      <w:r w:rsidRPr="00DC7355">
        <w:rPr>
          <w:i/>
        </w:rPr>
        <w:t>static test components</w:t>
      </w:r>
      <w:r w:rsidRPr="00DC7355">
        <w:t xml:space="preserve">, a test system interface, </w:t>
      </w:r>
      <w:r w:rsidRPr="00DC7355">
        <w:rPr>
          <w:i/>
        </w:rPr>
        <w:t>static connections</w:t>
      </w:r>
      <w:r w:rsidRPr="00DC7355">
        <w:t xml:space="preserve"> and </w:t>
      </w:r>
      <w:r w:rsidRPr="00DC7355">
        <w:rPr>
          <w:i/>
        </w:rPr>
        <w:t>static mappings</w:t>
      </w:r>
      <w:r w:rsidRPr="00DC7355">
        <w:t>. These constituents have the following semantics:</w:t>
      </w:r>
    </w:p>
    <w:p w14:paraId="72A39FE2" w14:textId="77777777" w:rsidR="00327709" w:rsidRPr="00DC7355" w:rsidRDefault="00327709" w:rsidP="00327709">
      <w:pPr>
        <w:pStyle w:val="B2"/>
      </w:pPr>
      <w:r w:rsidRPr="00DC7355">
        <w:t xml:space="preserve">A </w:t>
      </w:r>
      <w:r w:rsidRPr="00DC7355">
        <w:rPr>
          <w:i/>
        </w:rPr>
        <w:t>static test component</w:t>
      </w:r>
      <w:r w:rsidRPr="00DC7355">
        <w:t xml:space="preserve"> is a special kind of test component that can only be created during the creation of a static test configuration and can only be destroyed during the destruction of a static test configuration. By definition, the MTC of a static test configuration is a static test component.</w:t>
      </w:r>
    </w:p>
    <w:p w14:paraId="0A399A7D" w14:textId="77777777" w:rsidR="00327709" w:rsidRPr="00DC7355" w:rsidRDefault="00327709" w:rsidP="00327709">
      <w:pPr>
        <w:pStyle w:val="B2"/>
      </w:pPr>
      <w:r w:rsidRPr="00DC7355">
        <w:t>The test system interface of a static test configuration plays the same role as the test system interface of a test configuration created by a test case.</w:t>
      </w:r>
    </w:p>
    <w:p w14:paraId="5EE86AC6" w14:textId="77777777" w:rsidR="00327709" w:rsidRPr="00DC7355" w:rsidRDefault="00327709" w:rsidP="00327709">
      <w:pPr>
        <w:pStyle w:val="B2"/>
      </w:pPr>
      <w:r w:rsidRPr="00DC7355">
        <w:t xml:space="preserve">A </w:t>
      </w:r>
      <w:r w:rsidRPr="00DC7355">
        <w:rPr>
          <w:i/>
        </w:rPr>
        <w:t>static connection</w:t>
      </w:r>
      <w:r w:rsidRPr="00DC7355">
        <w:t xml:space="preserve"> is a connection between static test components. It can only be established during the creation of a static test configuration and only be destroyed during the destruction of a static test configuration.</w:t>
      </w:r>
    </w:p>
    <w:p w14:paraId="15552512" w14:textId="77777777" w:rsidR="00327709" w:rsidRPr="00DC7355" w:rsidRDefault="00327709" w:rsidP="00327709">
      <w:pPr>
        <w:pStyle w:val="B2"/>
      </w:pPr>
      <w:r w:rsidRPr="00DC7355">
        <w:t xml:space="preserve">A </w:t>
      </w:r>
      <w:r w:rsidRPr="00DC7355">
        <w:rPr>
          <w:i/>
        </w:rPr>
        <w:t>static mapping</w:t>
      </w:r>
      <w:r w:rsidRPr="00DC7355">
        <w:t xml:space="preserve"> is a mapping of a port of a static test component to a port of the test system interface of a static test configuration. Such a mapping can only be established during the creation of a static test configuration and only be destroyed during the destruction of a static test configuration.</w:t>
      </w:r>
    </w:p>
    <w:p w14:paraId="7E7BCFAB" w14:textId="77777777" w:rsidR="00327709" w:rsidRPr="00DC7355" w:rsidRDefault="00327709" w:rsidP="00327709">
      <w:pPr>
        <w:pStyle w:val="B1"/>
      </w:pPr>
      <w:r w:rsidRPr="00DC7355">
        <w:t>A static test configuration can be used by several test cases. For this the test case is started on a previously created static test configuration. This means:</w:t>
      </w:r>
    </w:p>
    <w:p w14:paraId="6EDAD2CC" w14:textId="77777777" w:rsidR="00327709" w:rsidRPr="00DC7355" w:rsidRDefault="00327709" w:rsidP="00327709">
      <w:pPr>
        <w:pStyle w:val="B2"/>
      </w:pPr>
      <w:r w:rsidRPr="00DC7355">
        <w:t>The body of the test case is executed on the MTC of the static test configuration.</w:t>
      </w:r>
    </w:p>
    <w:p w14:paraId="5BD5C9BA" w14:textId="77777777" w:rsidR="00327709" w:rsidRPr="00DC7355" w:rsidRDefault="00327709" w:rsidP="00327709">
      <w:pPr>
        <w:pStyle w:val="B2"/>
      </w:pPr>
      <w:r w:rsidRPr="00DC7355">
        <w:t>The MTC may start behaviour on other static test components of the static test configuration.</w:t>
      </w:r>
    </w:p>
    <w:p w14:paraId="33A8DAE2" w14:textId="77777777" w:rsidR="00327709" w:rsidRPr="00DC7355" w:rsidRDefault="00327709" w:rsidP="00327709">
      <w:pPr>
        <w:pStyle w:val="B2"/>
      </w:pPr>
      <w:r w:rsidRPr="00DC7355">
        <w:t>Static test components may create, start, stop and kill normal and alive test components. The lifetime of these components is bound to the actual test case that is executed on the static test configuration. In case that a normal and alive test component is not destroyed explicitly by another test component, it is implicitly destroyed when the test case ends.</w:t>
      </w:r>
    </w:p>
    <w:p w14:paraId="6FE1E2AC" w14:textId="77777777" w:rsidR="00327709" w:rsidRPr="00DC7355" w:rsidRDefault="00327709" w:rsidP="00327709">
      <w:pPr>
        <w:pStyle w:val="B2"/>
      </w:pPr>
      <w:r w:rsidRPr="00DC7355">
        <w:t>During test case execution non-static connections and non-static mappings may be established. The lifetime of non-static connections and non-static mappings is bound to the actual test case that is executed on the static test configuration. In case that a non-static connection or a non-static mapping is not destroyed explicitly by another test component, it is implicitly destroyed when the test case ends.</w:t>
      </w:r>
    </w:p>
    <w:p w14:paraId="47C1C0C4" w14:textId="405B47F5" w:rsidR="00327709" w:rsidRPr="00DC7355" w:rsidRDefault="00327709" w:rsidP="00327709">
      <w:pPr>
        <w:pStyle w:val="B1"/>
      </w:pPr>
      <w:r w:rsidRPr="00DC7355">
        <w:t xml:space="preserve">Component timers and variables of static test components are not reset or </w:t>
      </w:r>
      <w:r w:rsidR="0081627F" w:rsidRPr="00DC7355">
        <w:t xml:space="preserve">reinitialized </w:t>
      </w:r>
      <w:r w:rsidRPr="00DC7355">
        <w:t>when a test case is started on a static test configuration. They remain in the same state as when they were left after the creation of the static test configuration or after the termination of a previous test case. This allows to transfer information from one test case to another.</w:t>
      </w:r>
    </w:p>
    <w:p w14:paraId="6F0D08C6" w14:textId="77777777" w:rsidR="00327709" w:rsidRPr="00DC7355" w:rsidRDefault="00327709" w:rsidP="007E0771">
      <w:pPr>
        <w:pStyle w:val="B1"/>
        <w:keepNext/>
        <w:keepLines/>
      </w:pPr>
      <w:r w:rsidRPr="00DC7355">
        <w:lastRenderedPageBreak/>
        <w:t xml:space="preserve">Ports of static test components are not emptied or restarted when a test case is started on a static test configuration. For example, this allows a delayed handling of SUT responses like e.g. repetitive status messages, during the test campaign. In addition, all port operations (i.e. </w:t>
      </w:r>
      <w:r w:rsidRPr="00DC7355">
        <w:rPr>
          <w:rFonts w:ascii="Courier New" w:hAnsi="Courier New"/>
          <w:b/>
        </w:rPr>
        <w:t>clear</w:t>
      </w:r>
      <w:r w:rsidRPr="00DC7355">
        <w:t xml:space="preserve">, </w:t>
      </w:r>
      <w:r w:rsidRPr="00DC7355">
        <w:rPr>
          <w:rFonts w:ascii="Courier New" w:hAnsi="Courier New"/>
          <w:b/>
        </w:rPr>
        <w:t>start</w:t>
      </w:r>
      <w:r w:rsidRPr="00DC7355">
        <w:t xml:space="preserve">, </w:t>
      </w:r>
      <w:r w:rsidRPr="00DC7355">
        <w:rPr>
          <w:rFonts w:ascii="Courier New" w:hAnsi="Courier New"/>
          <w:b/>
        </w:rPr>
        <w:t>stop</w:t>
      </w:r>
      <w:r w:rsidRPr="00DC7355">
        <w:t xml:space="preserve"> and </w:t>
      </w:r>
      <w:r w:rsidRPr="00DC7355">
        <w:rPr>
          <w:rFonts w:ascii="Courier New" w:hAnsi="Courier New"/>
          <w:b/>
        </w:rPr>
        <w:t>halt</w:t>
      </w:r>
      <w:r w:rsidRPr="00DC7355">
        <w:t>) are disallowed for ports of static test components. All ports of a static test component remain started during the whole lifetime of a static test configuration.</w:t>
      </w:r>
    </w:p>
    <w:p w14:paraId="62169182" w14:textId="1112904C" w:rsidR="00327709" w:rsidRPr="00DC7355" w:rsidRDefault="00327709" w:rsidP="00327709">
      <w:pPr>
        <w:pStyle w:val="B1"/>
      </w:pPr>
      <w:r w:rsidRPr="00DC7355">
        <w:t xml:space="preserve">In contrast to component timers, variables and ports, the verdict and the default handling is reset. This means all activated defaults are </w:t>
      </w:r>
      <w:r w:rsidR="00AC4AE4" w:rsidRPr="00DC7355">
        <w:t>deactivated</w:t>
      </w:r>
      <w:r w:rsidRPr="00DC7355">
        <w:t xml:space="preserve">, all local verdicts and the global verdict are set to </w:t>
      </w:r>
      <w:r w:rsidRPr="00DC7355">
        <w:rPr>
          <w:b/>
        </w:rPr>
        <w:t>none</w:t>
      </w:r>
      <w:r w:rsidRPr="00DC7355">
        <w:t>.</w:t>
      </w:r>
    </w:p>
    <w:p w14:paraId="16D9128D" w14:textId="77777777" w:rsidR="002B1202" w:rsidRPr="00DC7355" w:rsidRDefault="00327709" w:rsidP="00327709">
      <w:pPr>
        <w:pStyle w:val="berschrift2"/>
      </w:pPr>
      <w:bookmarkStart w:id="26" w:name="_Toc75433889"/>
      <w:r w:rsidRPr="00DC7355">
        <w:t>5.1</w:t>
      </w:r>
      <w:r w:rsidRPr="00DC7355">
        <w:tab/>
      </w:r>
      <w:r w:rsidR="002B1202" w:rsidRPr="00DC7355">
        <w:t>Static configurations</w:t>
      </w:r>
      <w:bookmarkEnd w:id="26"/>
    </w:p>
    <w:p w14:paraId="20A97B66" w14:textId="77777777" w:rsidR="00327709" w:rsidRPr="00DC7355" w:rsidRDefault="002B1202" w:rsidP="002B1202">
      <w:pPr>
        <w:pStyle w:val="berschrift3"/>
      </w:pPr>
      <w:bookmarkStart w:id="27" w:name="_Toc75433890"/>
      <w:r w:rsidRPr="00DC7355">
        <w:t>5.1.1</w:t>
      </w:r>
      <w:r w:rsidRPr="00DC7355">
        <w:tab/>
      </w:r>
      <w:r w:rsidR="00327709" w:rsidRPr="00DC7355">
        <w:t>The special configuration type: configuration</w:t>
      </w:r>
      <w:bookmarkEnd w:id="27"/>
    </w:p>
    <w:p w14:paraId="20EFB92B" w14:textId="77777777" w:rsidR="00327709" w:rsidRPr="00DC7355" w:rsidRDefault="00327709" w:rsidP="00327709">
      <w:pPr>
        <w:rPr>
          <w:color w:val="000000"/>
        </w:rPr>
      </w:pPr>
      <w:r w:rsidRPr="00DC7355">
        <w:t xml:space="preserve">The special configuration type </w:t>
      </w:r>
      <w:r w:rsidRPr="00DC7355">
        <w:rPr>
          <w:rFonts w:ascii="Courier New" w:hAnsi="Courier New"/>
          <w:b/>
        </w:rPr>
        <w:t>configuration</w:t>
      </w:r>
      <w:r w:rsidRPr="00DC7355">
        <w:t xml:space="preserve"> is a handle for static test configurations. </w:t>
      </w:r>
      <w:r w:rsidRPr="00DC7355">
        <w:rPr>
          <w:color w:val="000000"/>
        </w:rPr>
        <w:t xml:space="preserve">The special value </w:t>
      </w:r>
      <w:r w:rsidRPr="00DC7355">
        <w:rPr>
          <w:rFonts w:ascii="Courier New" w:hAnsi="Courier New"/>
          <w:b/>
          <w:color w:val="000000"/>
        </w:rPr>
        <w:t>null</w:t>
      </w:r>
      <w:r w:rsidRPr="00DC7355">
        <w:rPr>
          <w:color w:val="000000"/>
        </w:rPr>
        <w:t xml:space="preserve"> is available to indicate an undefined configuration reference, e.g. for the initialization of variables to handle a static test configuration.</w:t>
      </w:r>
    </w:p>
    <w:p w14:paraId="279F7A8B" w14:textId="77777777" w:rsidR="00327709" w:rsidRPr="00DC7355" w:rsidRDefault="00327709" w:rsidP="00327709">
      <w:pPr>
        <w:rPr>
          <w:color w:val="000000"/>
        </w:rPr>
      </w:pPr>
      <w:r w:rsidRPr="00DC7355">
        <w:rPr>
          <w:color w:val="000000"/>
        </w:rPr>
        <w:t xml:space="preserve">Values of type </w:t>
      </w:r>
      <w:r w:rsidRPr="00DC7355">
        <w:rPr>
          <w:rFonts w:ascii="Courier New" w:hAnsi="Courier New"/>
          <w:b/>
          <w:color w:val="000000"/>
        </w:rPr>
        <w:t>configuration</w:t>
      </w:r>
      <w:r w:rsidRPr="00DC7355">
        <w:rPr>
          <w:color w:val="000000"/>
        </w:rPr>
        <w:t xml:space="preserve"> shall be the result of configuration functions, they can be checked for equality,</w:t>
      </w:r>
      <w:r w:rsidR="00CF0458" w:rsidRPr="00DC7355">
        <w:rPr>
          <w:color w:val="000000"/>
        </w:rPr>
        <w:t xml:space="preserve"> e.g. </w:t>
      </w:r>
      <w:r w:rsidRPr="00DC7355">
        <w:rPr>
          <w:color w:val="000000"/>
        </w:rPr>
        <w:t xml:space="preserve">to check if two variables store the same value, and they can be used in </w:t>
      </w:r>
      <w:r w:rsidRPr="00DC7355">
        <w:rPr>
          <w:rFonts w:ascii="Courier New" w:hAnsi="Courier New"/>
          <w:b/>
          <w:color w:val="000000"/>
        </w:rPr>
        <w:t>execute</w:t>
      </w:r>
      <w:r w:rsidRPr="00DC7355">
        <w:rPr>
          <w:color w:val="000000"/>
        </w:rPr>
        <w:t xml:space="preserve"> statements for starting a test case on an existing static test configuration and in </w:t>
      </w:r>
      <w:r w:rsidRPr="00DC7355">
        <w:rPr>
          <w:rFonts w:ascii="Courier New" w:hAnsi="Courier New"/>
          <w:b/>
          <w:color w:val="000000"/>
        </w:rPr>
        <w:t>kill</w:t>
      </w:r>
      <w:r w:rsidRPr="00DC7355">
        <w:rPr>
          <w:color w:val="000000"/>
        </w:rPr>
        <w:t xml:space="preserve"> configuration statements to destroy an existing static test configuration.</w:t>
      </w:r>
    </w:p>
    <w:p w14:paraId="2C2CEAC2" w14:textId="06916E16" w:rsidR="00F70845" w:rsidRPr="00DC7355" w:rsidRDefault="00F70845" w:rsidP="001A1E02">
      <w:r w:rsidRPr="00DC7355">
        <w:t>Each successful execution of a configuration function results in a different configuration value</w:t>
      </w:r>
      <w:r w:rsidR="001E7C28" w:rsidRPr="00DC7355">
        <w:t xml:space="preserve"> which is only equal to itself.</w:t>
      </w:r>
    </w:p>
    <w:p w14:paraId="5236DA29" w14:textId="77777777" w:rsidR="00655630" w:rsidRPr="00DC7355" w:rsidRDefault="00655630" w:rsidP="00655630">
      <w:pPr>
        <w:spacing w:before="180" w:after="60"/>
        <w:rPr>
          <w:b/>
          <w:i/>
          <w:color w:val="000000"/>
          <w:szCs w:val="24"/>
        </w:rPr>
      </w:pPr>
      <w:r w:rsidRPr="00DC7355">
        <w:rPr>
          <w:b/>
          <w:i/>
          <w:color w:val="000000"/>
          <w:szCs w:val="24"/>
        </w:rPr>
        <w:t>Restrictions</w:t>
      </w:r>
    </w:p>
    <w:p w14:paraId="1D5C2DE4" w14:textId="77777777" w:rsidR="00655630" w:rsidRPr="00DC7355" w:rsidRDefault="00655630" w:rsidP="00655630">
      <w:pPr>
        <w:rPr>
          <w:color w:val="000000"/>
        </w:rPr>
      </w:pPr>
      <w:r w:rsidRPr="00DC7355">
        <w:rPr>
          <w:color w:val="000000"/>
        </w:rPr>
        <w:t xml:space="preserve">The following restrictions apply to usages of the </w:t>
      </w:r>
      <w:r w:rsidRPr="00DC7355">
        <w:rPr>
          <w:b/>
          <w:color w:val="000000"/>
        </w:rPr>
        <w:t>configuration</w:t>
      </w:r>
      <w:r w:rsidRPr="00DC7355">
        <w:rPr>
          <w:color w:val="000000"/>
        </w:rPr>
        <w:t xml:space="preserve"> type:</w:t>
      </w:r>
    </w:p>
    <w:p w14:paraId="745932E1" w14:textId="77777777" w:rsidR="00655630" w:rsidRPr="00DC7355" w:rsidRDefault="00655630" w:rsidP="00373C56">
      <w:pPr>
        <w:pStyle w:val="BL"/>
        <w:rPr>
          <w:color w:val="000000"/>
        </w:rPr>
      </w:pPr>
      <w:r w:rsidRPr="00DC7355">
        <w:t xml:space="preserve">The </w:t>
      </w:r>
      <w:r w:rsidRPr="00DC7355">
        <w:rPr>
          <w:b/>
        </w:rPr>
        <w:t>configuration</w:t>
      </w:r>
      <w:r w:rsidRPr="00DC7355">
        <w:t xml:space="preserve"> type </w:t>
      </w:r>
      <w:r w:rsidR="0037283E" w:rsidRPr="00DC7355">
        <w:t>cannot</w:t>
      </w:r>
      <w:r w:rsidRPr="00DC7355">
        <w:t xml:space="preserve"> be subtyped or constrained.</w:t>
      </w:r>
    </w:p>
    <w:p w14:paraId="1D01E4A4" w14:textId="77777777" w:rsidR="00655630" w:rsidRPr="00DC7355" w:rsidRDefault="00655630" w:rsidP="00373C56">
      <w:pPr>
        <w:pStyle w:val="BL"/>
        <w:rPr>
          <w:color w:val="000000"/>
        </w:rPr>
      </w:pPr>
      <w:r w:rsidRPr="00DC7355">
        <w:t xml:space="preserve">The </w:t>
      </w:r>
      <w:r w:rsidRPr="00DC7355">
        <w:rPr>
          <w:b/>
        </w:rPr>
        <w:t>configuration</w:t>
      </w:r>
      <w:r w:rsidRPr="00DC7355">
        <w:t xml:space="preserve"> type is not a data type, therefore, the </w:t>
      </w:r>
      <w:r w:rsidRPr="00DC7355">
        <w:rPr>
          <w:b/>
        </w:rPr>
        <w:t>anytype</w:t>
      </w:r>
      <w:r w:rsidRPr="00DC7355">
        <w:t xml:space="preserve"> does not include the configuration type.</w:t>
      </w:r>
    </w:p>
    <w:p w14:paraId="6CAD27A4" w14:textId="77777777" w:rsidR="00655630" w:rsidRPr="00DC7355" w:rsidRDefault="00655630" w:rsidP="00373C56">
      <w:pPr>
        <w:pStyle w:val="BL"/>
        <w:rPr>
          <w:color w:val="000000"/>
        </w:rPr>
      </w:pPr>
      <w:r w:rsidRPr="00DC7355">
        <w:t xml:space="preserve">Module parameters shall not be of type </w:t>
      </w:r>
      <w:r w:rsidRPr="00DC7355">
        <w:rPr>
          <w:b/>
        </w:rPr>
        <w:t>configuration</w:t>
      </w:r>
      <w:r w:rsidRPr="00DC7355">
        <w:t>.</w:t>
      </w:r>
    </w:p>
    <w:p w14:paraId="49D6A408" w14:textId="77777777" w:rsidR="00655630" w:rsidRPr="00DC7355" w:rsidRDefault="00655630" w:rsidP="00373C56">
      <w:pPr>
        <w:pStyle w:val="BL"/>
        <w:rPr>
          <w:color w:val="000000"/>
        </w:rPr>
      </w:pPr>
      <w:r w:rsidRPr="00DC7355">
        <w:t xml:space="preserve">Signature parameters shall not be of type </w:t>
      </w:r>
      <w:r w:rsidRPr="00DC7355">
        <w:rPr>
          <w:b/>
        </w:rPr>
        <w:t>configuration</w:t>
      </w:r>
      <w:r w:rsidRPr="00DC7355">
        <w:t>.</w:t>
      </w:r>
    </w:p>
    <w:p w14:paraId="4A5F9EA6" w14:textId="77777777" w:rsidR="00655630" w:rsidRPr="00DC7355" w:rsidRDefault="00655630" w:rsidP="00373C56">
      <w:pPr>
        <w:pStyle w:val="BL"/>
        <w:rPr>
          <w:color w:val="000000"/>
        </w:rPr>
      </w:pPr>
      <w:r w:rsidRPr="00DC7355">
        <w:t xml:space="preserve">Templates shall not be of type </w:t>
      </w:r>
      <w:r w:rsidRPr="00DC7355">
        <w:rPr>
          <w:b/>
        </w:rPr>
        <w:t>configuration</w:t>
      </w:r>
      <w:r w:rsidRPr="00DC7355">
        <w:t>.</w:t>
      </w:r>
    </w:p>
    <w:p w14:paraId="515614AE" w14:textId="77777777" w:rsidR="00655630" w:rsidRPr="00DC7355" w:rsidRDefault="00655630" w:rsidP="00373C56">
      <w:pPr>
        <w:pStyle w:val="BL"/>
        <w:rPr>
          <w:color w:val="000000"/>
        </w:rPr>
      </w:pPr>
      <w:r w:rsidRPr="00DC7355">
        <w:t xml:space="preserve">Templates shall not be of a structured type that contains fields or elements of type </w:t>
      </w:r>
      <w:r w:rsidRPr="00DC7355">
        <w:rPr>
          <w:b/>
        </w:rPr>
        <w:t>configuration</w:t>
      </w:r>
      <w:r w:rsidRPr="00DC7355">
        <w:t xml:space="preserve"> on any level of nesting.</w:t>
      </w:r>
    </w:p>
    <w:p w14:paraId="6E6430E6" w14:textId="77777777" w:rsidR="00655630" w:rsidRPr="00DC7355" w:rsidRDefault="00655630" w:rsidP="00373C56">
      <w:pPr>
        <w:pStyle w:val="BL"/>
        <w:rPr>
          <w:color w:val="000000"/>
        </w:rPr>
      </w:pPr>
      <w:r w:rsidRPr="00DC7355">
        <w:t xml:space="preserve">External functions are not allowed to contain parameters or return values of type </w:t>
      </w:r>
      <w:r w:rsidRPr="00DC7355">
        <w:rPr>
          <w:b/>
        </w:rPr>
        <w:t>configuration</w:t>
      </w:r>
      <w:r w:rsidRPr="00DC7355">
        <w:t>.</w:t>
      </w:r>
    </w:p>
    <w:p w14:paraId="14B4D1A8" w14:textId="77777777" w:rsidR="00327709" w:rsidRPr="00DC7355" w:rsidRDefault="00327709" w:rsidP="00327709">
      <w:pPr>
        <w:pStyle w:val="EX"/>
      </w:pPr>
      <w:r w:rsidRPr="00DC7355">
        <w:t>EXAMPLES:</w:t>
      </w:r>
    </w:p>
    <w:p w14:paraId="77DBD54C" w14:textId="77777777" w:rsidR="00327709" w:rsidRPr="00DC7355" w:rsidRDefault="00327709" w:rsidP="007E0771">
      <w:pPr>
        <w:pStyle w:val="PL"/>
        <w:keepLines/>
        <w:rPr>
          <w:noProof w:val="0"/>
        </w:rPr>
      </w:pPr>
      <w:r w:rsidRPr="00DC7355">
        <w:rPr>
          <w:noProof w:val="0"/>
        </w:rPr>
        <w:tab/>
      </w:r>
      <w:proofErr w:type="gramStart"/>
      <w:r w:rsidRPr="00DC7355">
        <w:rPr>
          <w:b/>
          <w:noProof w:val="0"/>
        </w:rPr>
        <w:t>var</w:t>
      </w:r>
      <w:proofErr w:type="gramEnd"/>
      <w:r w:rsidRPr="00DC7355">
        <w:rPr>
          <w:b/>
          <w:noProof w:val="0"/>
        </w:rPr>
        <w:t xml:space="preserve"> configuration</w:t>
      </w:r>
      <w:r w:rsidRPr="00DC7355">
        <w:rPr>
          <w:noProof w:val="0"/>
        </w:rPr>
        <w:t xml:space="preserve"> myStaticConfig := </w:t>
      </w:r>
      <w:r w:rsidRPr="00DC7355">
        <w:rPr>
          <w:b/>
          <w:noProof w:val="0"/>
        </w:rPr>
        <w:t>null</w:t>
      </w:r>
      <w:r w:rsidRPr="00DC7355">
        <w:rPr>
          <w:noProof w:val="0"/>
        </w:rPr>
        <w:t>;</w:t>
      </w:r>
      <w:r w:rsidRPr="00DC7355">
        <w:rPr>
          <w:noProof w:val="0"/>
        </w:rPr>
        <w:tab/>
        <w:t>// Declaration and initialization of a</w:t>
      </w:r>
    </w:p>
    <w:p w14:paraId="4792B873" w14:textId="77777777" w:rsidR="00327709" w:rsidRPr="00DC7355" w:rsidRDefault="00327709" w:rsidP="007E0771">
      <w:pPr>
        <w:pStyle w:val="PL"/>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configuration variable.</w:t>
      </w:r>
    </w:p>
    <w:p w14:paraId="62BAE6B9" w14:textId="77777777" w:rsidR="00327709" w:rsidRPr="00DC7355" w:rsidRDefault="00327709" w:rsidP="007E0771">
      <w:pPr>
        <w:pStyle w:val="PL"/>
        <w:keepLines/>
        <w:rPr>
          <w:noProof w:val="0"/>
        </w:rPr>
      </w:pPr>
    </w:p>
    <w:p w14:paraId="373223F8" w14:textId="77777777" w:rsidR="00327709" w:rsidRPr="00DC7355" w:rsidRDefault="00327709" w:rsidP="007E0771">
      <w:pPr>
        <w:pStyle w:val="PL"/>
        <w:keepLines/>
        <w:rPr>
          <w:noProof w:val="0"/>
        </w:rPr>
      </w:pPr>
      <w:r w:rsidRPr="00DC7355">
        <w:rPr>
          <w:noProof w:val="0"/>
        </w:rPr>
        <w:tab/>
      </w:r>
      <w:proofErr w:type="gramStart"/>
      <w:r w:rsidRPr="00DC7355">
        <w:rPr>
          <w:noProof w:val="0"/>
        </w:rPr>
        <w:t>myStaticConfig</w:t>
      </w:r>
      <w:proofErr w:type="gramEnd"/>
      <w:r w:rsidRPr="00DC7355">
        <w:rPr>
          <w:noProof w:val="0"/>
        </w:rPr>
        <w:t xml:space="preserve"> := aStaticConfig();</w:t>
      </w:r>
      <w:r w:rsidRPr="00DC7355">
        <w:rPr>
          <w:noProof w:val="0"/>
        </w:rPr>
        <w:tab/>
      </w:r>
      <w:r w:rsidRPr="00DC7355">
        <w:rPr>
          <w:noProof w:val="0"/>
        </w:rPr>
        <w:tab/>
      </w:r>
      <w:r w:rsidRPr="00DC7355">
        <w:rPr>
          <w:noProof w:val="0"/>
        </w:rPr>
        <w:tab/>
        <w:t xml:space="preserve">// Assigns a value to the previously declared </w:t>
      </w:r>
    </w:p>
    <w:p w14:paraId="199AB5FD" w14:textId="77777777" w:rsidR="00327709" w:rsidRPr="00DC7355" w:rsidRDefault="00327709" w:rsidP="007E0771">
      <w:pPr>
        <w:pStyle w:val="PL"/>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configuration variable. It is assumed that </w:t>
      </w:r>
    </w:p>
    <w:p w14:paraId="5F447D08" w14:textId="77777777" w:rsidR="00327709" w:rsidRPr="00DC7355" w:rsidRDefault="00327709" w:rsidP="007E0771">
      <w:pPr>
        <w:pStyle w:val="PL"/>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w:t>
      </w:r>
      <w:proofErr w:type="gramStart"/>
      <w:r w:rsidRPr="00DC7355">
        <w:rPr>
          <w:noProof w:val="0"/>
        </w:rPr>
        <w:t>aStaticConfig(</w:t>
      </w:r>
      <w:proofErr w:type="gramEnd"/>
      <w:r w:rsidRPr="00DC7355">
        <w:rPr>
          <w:noProof w:val="0"/>
        </w:rPr>
        <w:t>) is a configuration function.</w:t>
      </w:r>
    </w:p>
    <w:p w14:paraId="617D78BE" w14:textId="77777777" w:rsidR="00327709" w:rsidRPr="00DC7355" w:rsidRDefault="00327709" w:rsidP="007E0771">
      <w:pPr>
        <w:pStyle w:val="PL"/>
        <w:keepLines/>
        <w:rPr>
          <w:noProof w:val="0"/>
        </w:rPr>
      </w:pPr>
    </w:p>
    <w:p w14:paraId="258DECE3" w14:textId="77777777" w:rsidR="00327709" w:rsidRPr="00DC7355" w:rsidRDefault="00327709" w:rsidP="007E0771">
      <w:pPr>
        <w:pStyle w:val="PL"/>
        <w:keepLines/>
        <w:rPr>
          <w:noProof w:val="0"/>
        </w:rPr>
      </w:pPr>
      <w:r w:rsidRPr="00DC7355">
        <w:rPr>
          <w:noProof w:val="0"/>
        </w:rPr>
        <w:tab/>
        <w:t>myStaticConfig.</w:t>
      </w:r>
      <w:r w:rsidRPr="00DC7355">
        <w:rPr>
          <w:b/>
          <w:noProof w:val="0"/>
        </w:rPr>
        <w:t>kill</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Kills the static test configuration stored in</w:t>
      </w:r>
    </w:p>
    <w:p w14:paraId="50C58E77" w14:textId="77777777" w:rsidR="00327709" w:rsidRPr="00DC7355" w:rsidRDefault="00327709" w:rsidP="007E0771">
      <w:pPr>
        <w:pStyle w:val="PL"/>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variable myStaticConfig.</w:t>
      </w:r>
    </w:p>
    <w:p w14:paraId="45F74871" w14:textId="77777777" w:rsidR="00327709" w:rsidRPr="00DC7355" w:rsidRDefault="00327709" w:rsidP="007E0771">
      <w:pPr>
        <w:pStyle w:val="PL"/>
        <w:keepLines/>
        <w:rPr>
          <w:noProof w:val="0"/>
        </w:rPr>
      </w:pPr>
    </w:p>
    <w:p w14:paraId="3AA2EF64" w14:textId="77777777" w:rsidR="00327709" w:rsidRPr="00DC7355" w:rsidRDefault="00CE27C6" w:rsidP="007E0771">
      <w:pPr>
        <w:pStyle w:val="berschrift3"/>
      </w:pPr>
      <w:bookmarkStart w:id="28" w:name="_Toc75433891"/>
      <w:r w:rsidRPr="00DC7355">
        <w:t>5.1.</w:t>
      </w:r>
      <w:r w:rsidR="00327709" w:rsidRPr="00DC7355">
        <w:t>2</w:t>
      </w:r>
      <w:r w:rsidR="00327709" w:rsidRPr="00DC7355">
        <w:tab/>
        <w:t>The configuration function</w:t>
      </w:r>
      <w:bookmarkEnd w:id="28"/>
    </w:p>
    <w:p w14:paraId="17C6AF17" w14:textId="77777777" w:rsidR="00327709" w:rsidRPr="00DC7355" w:rsidRDefault="00327709" w:rsidP="007E0771">
      <w:pPr>
        <w:keepNext/>
      </w:pPr>
      <w:r w:rsidRPr="00DC7355">
        <w:t>A configuration function allows the start of a static test configuration.</w:t>
      </w:r>
    </w:p>
    <w:p w14:paraId="3C37BE14" w14:textId="77777777" w:rsidR="00327709" w:rsidRPr="00DC7355" w:rsidRDefault="00327709" w:rsidP="007E0771">
      <w:pPr>
        <w:keepNext/>
        <w:rPr>
          <w:szCs w:val="24"/>
        </w:rPr>
      </w:pPr>
      <w:r w:rsidRPr="00DC7355">
        <w:rPr>
          <w:b/>
          <w:i/>
          <w:szCs w:val="24"/>
        </w:rPr>
        <w:t>Syntactical Structure</w:t>
      </w:r>
    </w:p>
    <w:p w14:paraId="4183CC00" w14:textId="77777777" w:rsidR="00327709" w:rsidRPr="00DC7355" w:rsidRDefault="00327709" w:rsidP="007E0771">
      <w:pPr>
        <w:pStyle w:val="PL"/>
        <w:keepNext/>
        <w:ind w:left="283"/>
        <w:rPr>
          <w:noProof w:val="0"/>
        </w:rPr>
      </w:pPr>
      <w:proofErr w:type="gramStart"/>
      <w:r w:rsidRPr="00DC7355">
        <w:rPr>
          <w:b/>
          <w:noProof w:val="0"/>
        </w:rPr>
        <w:t>configuration</w:t>
      </w:r>
      <w:proofErr w:type="gramEnd"/>
      <w:r w:rsidRPr="00DC7355">
        <w:rPr>
          <w:noProof w:val="0"/>
        </w:rPr>
        <w:t xml:space="preserve"> </w:t>
      </w:r>
      <w:r w:rsidRPr="00DC7355">
        <w:rPr>
          <w:i/>
          <w:noProof w:val="0"/>
        </w:rPr>
        <w:t>ConfigurationIdentifier</w:t>
      </w:r>
    </w:p>
    <w:p w14:paraId="7835E175" w14:textId="77777777" w:rsidR="00327709" w:rsidRPr="00DC7355" w:rsidRDefault="00327709" w:rsidP="007E0771">
      <w:pPr>
        <w:pStyle w:val="PL"/>
        <w:keepNext/>
        <w:ind w:left="283"/>
        <w:rPr>
          <w:noProof w:val="0"/>
        </w:rPr>
      </w:pPr>
      <w:r w:rsidRPr="00DC7355">
        <w:rPr>
          <w:noProof w:val="0"/>
        </w:rPr>
        <w:t xml:space="preserve">"(" </w:t>
      </w:r>
      <w:proofErr w:type="gramStart"/>
      <w:r w:rsidRPr="00DC7355">
        <w:rPr>
          <w:noProof w:val="0"/>
        </w:rPr>
        <w:t>[ {</w:t>
      </w:r>
      <w:proofErr w:type="gramEnd"/>
      <w:r w:rsidRPr="00DC7355">
        <w:rPr>
          <w:noProof w:val="0"/>
        </w:rPr>
        <w:t xml:space="preserve"> ( </w:t>
      </w:r>
      <w:r w:rsidRPr="00DC7355">
        <w:rPr>
          <w:i/>
          <w:noProof w:val="0"/>
        </w:rPr>
        <w:t>FormalValuePar</w:t>
      </w:r>
      <w:r w:rsidRPr="00DC7355">
        <w:rPr>
          <w:noProof w:val="0"/>
        </w:rPr>
        <w:t xml:space="preserve"> | </w:t>
      </w:r>
      <w:r w:rsidRPr="00DC7355">
        <w:rPr>
          <w:i/>
          <w:noProof w:val="0"/>
        </w:rPr>
        <w:t>FormalTemplatePar</w:t>
      </w:r>
      <w:r w:rsidRPr="00DC7355">
        <w:rPr>
          <w:noProof w:val="0"/>
        </w:rPr>
        <w:t>) [","] } ] ")"</w:t>
      </w:r>
    </w:p>
    <w:p w14:paraId="46172DF4" w14:textId="77777777" w:rsidR="00327709" w:rsidRPr="00DC7355" w:rsidRDefault="00327709" w:rsidP="00327709">
      <w:pPr>
        <w:pStyle w:val="PL"/>
        <w:ind w:left="283"/>
        <w:rPr>
          <w:noProof w:val="0"/>
        </w:rPr>
      </w:pPr>
      <w:proofErr w:type="gramStart"/>
      <w:r w:rsidRPr="00DC7355">
        <w:rPr>
          <w:b/>
          <w:noProof w:val="0"/>
        </w:rPr>
        <w:t>runs</w:t>
      </w:r>
      <w:proofErr w:type="gramEnd"/>
      <w:r w:rsidRPr="00DC7355">
        <w:rPr>
          <w:noProof w:val="0"/>
        </w:rPr>
        <w:t xml:space="preserve"> </w:t>
      </w:r>
      <w:r w:rsidRPr="00DC7355">
        <w:rPr>
          <w:b/>
          <w:noProof w:val="0"/>
        </w:rPr>
        <w:t>on</w:t>
      </w:r>
      <w:r w:rsidRPr="00DC7355">
        <w:rPr>
          <w:noProof w:val="0"/>
        </w:rPr>
        <w:t xml:space="preserve"> </w:t>
      </w:r>
      <w:r w:rsidRPr="00DC7355">
        <w:rPr>
          <w:i/>
          <w:noProof w:val="0"/>
        </w:rPr>
        <w:t>ComponentType</w:t>
      </w:r>
    </w:p>
    <w:p w14:paraId="024ACB93" w14:textId="77777777" w:rsidR="00327709" w:rsidRPr="00DC7355" w:rsidRDefault="00327709" w:rsidP="00327709">
      <w:pPr>
        <w:pStyle w:val="PL"/>
        <w:ind w:left="283"/>
        <w:rPr>
          <w:noProof w:val="0"/>
        </w:rPr>
      </w:pPr>
      <w:proofErr w:type="gramStart"/>
      <w:r w:rsidRPr="00DC7355">
        <w:rPr>
          <w:noProof w:val="0"/>
        </w:rPr>
        <w:lastRenderedPageBreak/>
        <w:t xml:space="preserve">[ </w:t>
      </w:r>
      <w:r w:rsidRPr="00DC7355">
        <w:rPr>
          <w:b/>
          <w:noProof w:val="0"/>
        </w:rPr>
        <w:t>system</w:t>
      </w:r>
      <w:proofErr w:type="gramEnd"/>
      <w:r w:rsidRPr="00DC7355">
        <w:rPr>
          <w:noProof w:val="0"/>
        </w:rPr>
        <w:t xml:space="preserve"> </w:t>
      </w:r>
      <w:r w:rsidRPr="00DC7355">
        <w:rPr>
          <w:i/>
          <w:noProof w:val="0"/>
        </w:rPr>
        <w:t xml:space="preserve">ComponentType </w:t>
      </w:r>
      <w:r w:rsidRPr="00DC7355">
        <w:rPr>
          <w:noProof w:val="0"/>
        </w:rPr>
        <w:t xml:space="preserve">] </w:t>
      </w:r>
    </w:p>
    <w:p w14:paraId="0A708964" w14:textId="77777777" w:rsidR="00327709" w:rsidRPr="00DC7355" w:rsidRDefault="00327709" w:rsidP="00327709">
      <w:pPr>
        <w:pStyle w:val="PL"/>
        <w:ind w:left="283"/>
        <w:rPr>
          <w:noProof w:val="0"/>
        </w:rPr>
      </w:pPr>
      <w:r w:rsidRPr="00DC7355">
        <w:rPr>
          <w:noProof w:val="0"/>
        </w:rPr>
        <w:t>StatementBlock</w:t>
      </w:r>
    </w:p>
    <w:p w14:paraId="1A5383A5" w14:textId="77777777" w:rsidR="00327709" w:rsidRPr="00DC7355" w:rsidRDefault="00327709" w:rsidP="00327709">
      <w:pPr>
        <w:pStyle w:val="PL"/>
        <w:ind w:left="283"/>
        <w:rPr>
          <w:noProof w:val="0"/>
        </w:rPr>
      </w:pPr>
    </w:p>
    <w:p w14:paraId="10EE11E6" w14:textId="77777777" w:rsidR="00327709" w:rsidRPr="00DC7355" w:rsidRDefault="00327709" w:rsidP="00327709">
      <w:pPr>
        <w:keepNext/>
        <w:keepLines/>
        <w:spacing w:before="180" w:after="60"/>
        <w:rPr>
          <w:b/>
          <w:i/>
          <w:color w:val="000000"/>
          <w:szCs w:val="24"/>
        </w:rPr>
      </w:pPr>
      <w:r w:rsidRPr="00DC7355">
        <w:rPr>
          <w:b/>
          <w:i/>
          <w:color w:val="000000"/>
          <w:szCs w:val="24"/>
        </w:rPr>
        <w:t>Semantic Description</w:t>
      </w:r>
    </w:p>
    <w:p w14:paraId="18315B4B" w14:textId="77777777" w:rsidR="00327709" w:rsidRPr="00DC7355" w:rsidRDefault="00327709" w:rsidP="00327709">
      <w:r w:rsidRPr="00DC7355">
        <w:rPr>
          <w:color w:val="000000"/>
        </w:rPr>
        <w:t>A configuration function allows the start of a static test configuration.</w:t>
      </w:r>
      <w:r w:rsidRPr="00DC7355">
        <w:t xml:space="preserve"> A configuration function has to be defined in the definitions part of a TTCN-3 module and shall only be invoked in the control part of a TTCN-3 module. By definition, a configuration function returns a value of type </w:t>
      </w:r>
      <w:r w:rsidRPr="00DC7355">
        <w:rPr>
          <w:rFonts w:ascii="Courier New" w:hAnsi="Courier New"/>
          <w:b/>
        </w:rPr>
        <w:t>configuration</w:t>
      </w:r>
      <w:r w:rsidRPr="00DC7355">
        <w:t xml:space="preserve"> if the start of the configuration was successful, or </w:t>
      </w:r>
      <w:r w:rsidRPr="00DC7355">
        <w:rPr>
          <w:rFonts w:ascii="Courier New" w:hAnsi="Courier New"/>
          <w:b/>
        </w:rPr>
        <w:t>null</w:t>
      </w:r>
      <w:r w:rsidRPr="00DC7355">
        <w:t xml:space="preserve"> if the start of the configuration was not successful.</w:t>
      </w:r>
    </w:p>
    <w:p w14:paraId="388806F4" w14:textId="77777777" w:rsidR="00327709" w:rsidRPr="00DC7355" w:rsidRDefault="00327709" w:rsidP="00327709">
      <w:r w:rsidRPr="00DC7355">
        <w:t xml:space="preserve">The invocation of a configuration function causes the creation of the MTC and the test system interface of the static test configuration. The types of MTC and test system interface shall be referenced in a </w:t>
      </w:r>
      <w:r w:rsidRPr="00DC7355">
        <w:rPr>
          <w:rFonts w:ascii="Courier New" w:hAnsi="Courier New"/>
          <w:b/>
        </w:rPr>
        <w:t>runs on</w:t>
      </w:r>
      <w:r w:rsidRPr="00DC7355">
        <w:t xml:space="preserve"> and a </w:t>
      </w:r>
      <w:r w:rsidRPr="00DC7355">
        <w:rPr>
          <w:rFonts w:ascii="Courier New" w:hAnsi="Courier New"/>
          <w:b/>
        </w:rPr>
        <w:t>system</w:t>
      </w:r>
      <w:r w:rsidRPr="00DC7355">
        <w:t xml:space="preserve"> clause. The </w:t>
      </w:r>
      <w:r w:rsidRPr="00DC7355">
        <w:rPr>
          <w:rFonts w:ascii="Courier New" w:hAnsi="Courier New"/>
          <w:b/>
        </w:rPr>
        <w:t>system</w:t>
      </w:r>
      <w:r w:rsidRPr="00DC7355">
        <w:t xml:space="preserve"> clause is optional and can be omitted, if the test system has exactly the same ports as the MTC and these ports are m</w:t>
      </w:r>
      <w:r w:rsidR="00CF0458" w:rsidRPr="00DC7355">
        <w:t>apped one to one to each other.</w:t>
      </w:r>
    </w:p>
    <w:p w14:paraId="557F9166" w14:textId="77777777" w:rsidR="00327709" w:rsidRPr="00DC7355" w:rsidRDefault="00327709" w:rsidP="00327709">
      <w:r w:rsidRPr="00DC7355">
        <w:t>The behaviour in the body of a configuration function shall be executed on the newly created MTC. During the start of a test configuration only behaviour on the MTC shall be executed and only static test components, static connections and static mappings shall be created or established. Communication with the SUT or with static PTCs is not allowed.</w:t>
      </w:r>
    </w:p>
    <w:p w14:paraId="19F9D49E" w14:textId="77777777" w:rsidR="00327709" w:rsidRPr="00DC7355" w:rsidRDefault="00327709" w:rsidP="00327709">
      <w:pPr>
        <w:pStyle w:val="NO"/>
      </w:pPr>
      <w:r w:rsidRPr="00DC7355">
        <w:t>NOTE:</w:t>
      </w:r>
      <w:r w:rsidRPr="00DC7355">
        <w:rPr>
          <w:b/>
        </w:rPr>
        <w:tab/>
      </w:r>
      <w:r w:rsidRPr="00DC7355">
        <w:t>The configuration function only returns a reference to a test configuration and no verdict. However, communication with the SUT might have to be checked. For this purpose, in</w:t>
      </w:r>
      <w:r w:rsidR="00B71857" w:rsidRPr="00DC7355">
        <w:t>i</w:t>
      </w:r>
      <w:r w:rsidRPr="00DC7355">
        <w:t>tial communication, e.g. for registration or coordination purposes, could be defined in form of a test case.</w:t>
      </w:r>
    </w:p>
    <w:p w14:paraId="205E6DB8" w14:textId="77777777" w:rsidR="00327709" w:rsidRPr="00DC7355" w:rsidRDefault="00327709" w:rsidP="00327709">
      <w:r w:rsidRPr="00DC7355">
        <w:t xml:space="preserve">A static test configuration is successfully started if the behaviour of the corresponding configuration function has been executed till its end or if a </w:t>
      </w:r>
      <w:r w:rsidRPr="00DC7355">
        <w:rPr>
          <w:rFonts w:ascii="Courier New" w:hAnsi="Courier New" w:cs="Courier New"/>
          <w:b/>
        </w:rPr>
        <w:t>return</w:t>
      </w:r>
      <w:r w:rsidRPr="00DC7355">
        <w:t xml:space="preserve"> statement in the corresponding configuration function is reached. In case of a successful start, a reference to the newly created configuration is returned. The usage of a </w:t>
      </w:r>
      <w:r w:rsidRPr="00DC7355">
        <w:rPr>
          <w:rFonts w:ascii="Courier New" w:hAnsi="Courier New" w:cs="Courier New"/>
          <w:b/>
        </w:rPr>
        <w:t>stop</w:t>
      </w:r>
      <w:r w:rsidRPr="00DC7355">
        <w:t xml:space="preserve"> or a </w:t>
      </w:r>
      <w:r w:rsidRPr="00DC7355">
        <w:rPr>
          <w:rFonts w:ascii="Courier New" w:hAnsi="Courier New" w:cs="Courier New"/>
          <w:b/>
        </w:rPr>
        <w:t>kill</w:t>
      </w:r>
      <w:r w:rsidRPr="00DC7355">
        <w:t xml:space="preserve"> statement allows to specify an unsuccessful start of a static test configuration. In case of an unsuccessful start, the value </w:t>
      </w:r>
      <w:r w:rsidRPr="00DC7355">
        <w:rPr>
          <w:rFonts w:ascii="Courier New" w:hAnsi="Courier New"/>
          <w:b/>
        </w:rPr>
        <w:t>null</w:t>
      </w:r>
      <w:r w:rsidRPr="00DC7355">
        <w:t xml:space="preserve"> is returned.</w:t>
      </w:r>
    </w:p>
    <w:p w14:paraId="61A3E7C9" w14:textId="77777777" w:rsidR="00327709" w:rsidRPr="00DC7355" w:rsidRDefault="00327709" w:rsidP="00327709">
      <w:pPr>
        <w:spacing w:before="180" w:after="60"/>
        <w:rPr>
          <w:b/>
          <w:i/>
          <w:color w:val="000000"/>
          <w:szCs w:val="24"/>
        </w:rPr>
      </w:pPr>
      <w:r w:rsidRPr="00DC7355">
        <w:rPr>
          <w:b/>
          <w:i/>
          <w:color w:val="000000"/>
          <w:szCs w:val="24"/>
        </w:rPr>
        <w:t>Restrictions</w:t>
      </w:r>
    </w:p>
    <w:p w14:paraId="67FFEFD8" w14:textId="41F803E2" w:rsidR="00327709" w:rsidRPr="00DC7355" w:rsidRDefault="00327709" w:rsidP="00577D5A">
      <w:pPr>
        <w:pStyle w:val="BL"/>
        <w:numPr>
          <w:ilvl w:val="0"/>
          <w:numId w:val="22"/>
        </w:numPr>
      </w:pPr>
      <w:r w:rsidRPr="00DC7355">
        <w:t xml:space="preserve">The rules for formal parameter lists for the configuration function shall be followed as defined in clause 5.4 of </w:t>
      </w:r>
      <w:r w:rsidR="00492FC3" w:rsidRPr="00DC7355">
        <w:t>ETSI ES 201 873</w:t>
      </w:r>
      <w:r w:rsidR="00492FC3" w:rsidRPr="00DC7355">
        <w:noBreakHyphen/>
        <w:t>4</w:t>
      </w:r>
      <w:r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60A12BE6" w14:textId="77777777" w:rsidR="00327709" w:rsidRPr="00DC7355" w:rsidRDefault="00327709" w:rsidP="001A1E02">
      <w:pPr>
        <w:pStyle w:val="BL"/>
      </w:pPr>
      <w:r w:rsidRPr="00DC7355">
        <w:t>Configuration functions shall only be invoked in the module control part.</w:t>
      </w:r>
    </w:p>
    <w:p w14:paraId="221E0F1E" w14:textId="77777777" w:rsidR="002524C2" w:rsidRPr="00DC7355" w:rsidRDefault="002524C2" w:rsidP="001A1E02">
      <w:pPr>
        <w:pStyle w:val="BL"/>
      </w:pPr>
      <w:r w:rsidRPr="00DC7355">
        <w:t>For the behaviour definition in the body of the configuration function and all functions directly or indirectly from the configuration function, the following restrictions shall hold:</w:t>
      </w:r>
    </w:p>
    <w:p w14:paraId="7636AF56" w14:textId="77777777" w:rsidR="002524C2" w:rsidRPr="00DC7355" w:rsidRDefault="002524C2" w:rsidP="002524C2">
      <w:pPr>
        <w:pStyle w:val="B2"/>
      </w:pPr>
      <w:r w:rsidRPr="00DC7355">
        <w:t>Only static test components, static connections and static mappings shall be created or established. All created test components, connections and mappings during the execution of a configuration function are static.</w:t>
      </w:r>
    </w:p>
    <w:p w14:paraId="2AF17459" w14:textId="77777777" w:rsidR="002524C2" w:rsidRPr="00DC7355" w:rsidRDefault="002524C2" w:rsidP="002524C2">
      <w:pPr>
        <w:pStyle w:val="B2"/>
      </w:pPr>
      <w:r w:rsidRPr="00DC7355">
        <w:t>Once created or established static test components, static connections and static mappings shall not be destroyed.</w:t>
      </w:r>
    </w:p>
    <w:p w14:paraId="0C0948C9" w14:textId="77777777" w:rsidR="002524C2" w:rsidRPr="00DC7355" w:rsidRDefault="002524C2" w:rsidP="002524C2">
      <w:pPr>
        <w:pStyle w:val="B2"/>
      </w:pPr>
      <w:r w:rsidRPr="00DC7355">
        <w:t>It is not allowed to start behaviour on newly created static test components.</w:t>
      </w:r>
    </w:p>
    <w:p w14:paraId="5B3A0150" w14:textId="77777777" w:rsidR="002524C2" w:rsidRPr="00DC7355" w:rsidRDefault="002524C2" w:rsidP="002524C2">
      <w:pPr>
        <w:pStyle w:val="B2"/>
      </w:pPr>
      <w:r w:rsidRPr="00DC7355">
        <w:t>Communication, timer and port operations are not allowed.</w:t>
      </w:r>
    </w:p>
    <w:p w14:paraId="5B51400A" w14:textId="77777777" w:rsidR="00327709" w:rsidRPr="00DC7355" w:rsidRDefault="00327709" w:rsidP="00327709">
      <w:pPr>
        <w:pStyle w:val="EX"/>
      </w:pPr>
      <w:r w:rsidRPr="00DC7355">
        <w:t>EXAMPLES:</w:t>
      </w:r>
    </w:p>
    <w:p w14:paraId="5712A1A3" w14:textId="77777777" w:rsidR="00327709" w:rsidRPr="00DC7355" w:rsidRDefault="00327709" w:rsidP="00B71857">
      <w:pPr>
        <w:pStyle w:val="PL"/>
        <w:keepLines/>
        <w:rPr>
          <w:noProof w:val="0"/>
        </w:rPr>
      </w:pPr>
      <w:r w:rsidRPr="00DC7355">
        <w:rPr>
          <w:noProof w:val="0"/>
        </w:rPr>
        <w:t xml:space="preserve">// </w:t>
      </w:r>
      <w:proofErr w:type="gramStart"/>
      <w:r w:rsidRPr="00DC7355">
        <w:rPr>
          <w:noProof w:val="0"/>
        </w:rPr>
        <w:t>The</w:t>
      </w:r>
      <w:proofErr w:type="gramEnd"/>
      <w:r w:rsidRPr="00DC7355">
        <w:rPr>
          <w:noProof w:val="0"/>
        </w:rPr>
        <w:t xml:space="preserve"> following configuration function can be used to start a simple static test configuration</w:t>
      </w:r>
    </w:p>
    <w:p w14:paraId="00CFDA89" w14:textId="77777777" w:rsidR="00327709" w:rsidRPr="00DC7355" w:rsidRDefault="00327709" w:rsidP="00B71857">
      <w:pPr>
        <w:pStyle w:val="PL"/>
        <w:keepLines/>
        <w:rPr>
          <w:noProof w:val="0"/>
        </w:rPr>
      </w:pPr>
      <w:r w:rsidRPr="00DC7355">
        <w:rPr>
          <w:noProof w:val="0"/>
        </w:rPr>
        <w:t>// which only consists of one MTC.</w:t>
      </w:r>
    </w:p>
    <w:p w14:paraId="40FF77F6" w14:textId="77777777" w:rsidR="00327709" w:rsidRPr="00DC7355" w:rsidRDefault="00327709" w:rsidP="00B71857">
      <w:pPr>
        <w:pStyle w:val="PL"/>
        <w:keepLines/>
        <w:rPr>
          <w:noProof w:val="0"/>
        </w:rPr>
      </w:pPr>
    </w:p>
    <w:p w14:paraId="23A9E911" w14:textId="77777777" w:rsidR="00327709" w:rsidRPr="00DC7355" w:rsidRDefault="00327709" w:rsidP="00B71857">
      <w:pPr>
        <w:pStyle w:val="PL"/>
        <w:keepLines/>
        <w:rPr>
          <w:noProof w:val="0"/>
        </w:rPr>
      </w:pPr>
      <w:r w:rsidRPr="00DC7355">
        <w:rPr>
          <w:noProof w:val="0"/>
        </w:rPr>
        <w:tab/>
      </w:r>
      <w:proofErr w:type="gramStart"/>
      <w:r w:rsidRPr="00DC7355">
        <w:rPr>
          <w:b/>
          <w:noProof w:val="0"/>
        </w:rPr>
        <w:t>configuration</w:t>
      </w:r>
      <w:proofErr w:type="gramEnd"/>
      <w:r w:rsidRPr="00DC7355">
        <w:rPr>
          <w:noProof w:val="0"/>
        </w:rPr>
        <w:t xml:space="preserve"> simpleStaticConfig () </w:t>
      </w:r>
      <w:r w:rsidRPr="00DC7355">
        <w:rPr>
          <w:b/>
          <w:noProof w:val="0"/>
        </w:rPr>
        <w:t>runs on</w:t>
      </w:r>
      <w:r w:rsidRPr="00DC7355">
        <w:rPr>
          <w:noProof w:val="0"/>
        </w:rPr>
        <w:t xml:space="preserve"> MyMTCtype{}</w:t>
      </w:r>
    </w:p>
    <w:p w14:paraId="485F082B" w14:textId="77777777" w:rsidR="00327709" w:rsidRPr="00DC7355" w:rsidRDefault="00327709" w:rsidP="00B71857">
      <w:pPr>
        <w:pStyle w:val="PL"/>
        <w:keepLines/>
        <w:rPr>
          <w:noProof w:val="0"/>
        </w:rPr>
      </w:pPr>
    </w:p>
    <w:p w14:paraId="00C92F0B" w14:textId="77777777" w:rsidR="00327709" w:rsidRPr="00DC7355" w:rsidRDefault="00327709" w:rsidP="00B71857">
      <w:pPr>
        <w:pStyle w:val="PL"/>
        <w:keepLines/>
        <w:rPr>
          <w:noProof w:val="0"/>
        </w:rPr>
      </w:pPr>
    </w:p>
    <w:p w14:paraId="411E6F2B" w14:textId="77777777" w:rsidR="00327709" w:rsidRPr="00DC7355" w:rsidRDefault="00327709" w:rsidP="00B71857">
      <w:pPr>
        <w:pStyle w:val="PL"/>
        <w:keepLines/>
        <w:rPr>
          <w:noProof w:val="0"/>
        </w:rPr>
      </w:pPr>
      <w:r w:rsidRPr="00DC7355">
        <w:rPr>
          <w:noProof w:val="0"/>
        </w:rPr>
        <w:t xml:space="preserve">// </w:t>
      </w:r>
      <w:proofErr w:type="gramStart"/>
      <w:r w:rsidRPr="00DC7355">
        <w:rPr>
          <w:noProof w:val="0"/>
        </w:rPr>
        <w:t>The</w:t>
      </w:r>
      <w:proofErr w:type="gramEnd"/>
      <w:r w:rsidRPr="00DC7355">
        <w:rPr>
          <w:noProof w:val="0"/>
        </w:rPr>
        <w:t xml:space="preserve"> following configuration function starts a more complex static configuration.</w:t>
      </w:r>
    </w:p>
    <w:p w14:paraId="479BAAF9" w14:textId="77777777" w:rsidR="00327709" w:rsidRPr="00DC7355" w:rsidRDefault="00327709" w:rsidP="00B71857">
      <w:pPr>
        <w:pStyle w:val="PL"/>
        <w:keepLines/>
        <w:rPr>
          <w:noProof w:val="0"/>
        </w:rPr>
      </w:pPr>
      <w:r w:rsidRPr="00DC7355">
        <w:rPr>
          <w:noProof w:val="0"/>
        </w:rPr>
        <w:t>// Configuration information is stored in MTC component variables. Further non-static</w:t>
      </w:r>
    </w:p>
    <w:p w14:paraId="39FAFC68" w14:textId="77777777" w:rsidR="00327709" w:rsidRPr="00DC7355" w:rsidRDefault="00327709" w:rsidP="00B71857">
      <w:pPr>
        <w:pStyle w:val="PL"/>
        <w:keepLines/>
        <w:rPr>
          <w:noProof w:val="0"/>
        </w:rPr>
      </w:pPr>
      <w:r w:rsidRPr="00DC7355">
        <w:rPr>
          <w:noProof w:val="0"/>
        </w:rPr>
        <w:t>// connections and mappings may be established by the test cases that are executed</w:t>
      </w:r>
    </w:p>
    <w:p w14:paraId="6CB1F579" w14:textId="77777777" w:rsidR="00327709" w:rsidRPr="00DC7355" w:rsidRDefault="00327709" w:rsidP="00B71857">
      <w:pPr>
        <w:pStyle w:val="PL"/>
        <w:keepLines/>
        <w:rPr>
          <w:noProof w:val="0"/>
        </w:rPr>
      </w:pPr>
      <w:r w:rsidRPr="00DC7355">
        <w:rPr>
          <w:noProof w:val="0"/>
        </w:rPr>
        <w:t>// on this configuration.</w:t>
      </w:r>
    </w:p>
    <w:p w14:paraId="02231F0B" w14:textId="77777777" w:rsidR="00327709" w:rsidRPr="00DC7355" w:rsidRDefault="00327709" w:rsidP="00B71857">
      <w:pPr>
        <w:pStyle w:val="PL"/>
        <w:keepLines/>
        <w:rPr>
          <w:noProof w:val="0"/>
        </w:rPr>
      </w:pPr>
    </w:p>
    <w:p w14:paraId="186A94AF" w14:textId="77777777" w:rsidR="00327709" w:rsidRPr="00DC7355" w:rsidRDefault="00327709" w:rsidP="00B71857">
      <w:pPr>
        <w:pStyle w:val="PL"/>
        <w:keepLines/>
        <w:rPr>
          <w:noProof w:val="0"/>
        </w:rPr>
      </w:pPr>
      <w:r w:rsidRPr="00DC7355">
        <w:rPr>
          <w:noProof w:val="0"/>
        </w:rPr>
        <w:tab/>
      </w:r>
      <w:proofErr w:type="gramStart"/>
      <w:r w:rsidRPr="00DC7355">
        <w:rPr>
          <w:b/>
          <w:noProof w:val="0"/>
        </w:rPr>
        <w:t>configuration</w:t>
      </w:r>
      <w:proofErr w:type="gramEnd"/>
      <w:r w:rsidRPr="00DC7355">
        <w:rPr>
          <w:noProof w:val="0"/>
        </w:rPr>
        <w:t xml:space="preserve"> aComplexStaticConfig (</w:t>
      </w:r>
      <w:r w:rsidRPr="00DC7355">
        <w:rPr>
          <w:b/>
          <w:noProof w:val="0"/>
        </w:rPr>
        <w:t>in integer</w:t>
      </w:r>
      <w:r w:rsidRPr="00DC7355">
        <w:rPr>
          <w:noProof w:val="0"/>
        </w:rPr>
        <w:t xml:space="preserve"> NoOfPTCs) </w:t>
      </w:r>
      <w:r w:rsidRPr="00DC7355">
        <w:rPr>
          <w:b/>
          <w:noProof w:val="0"/>
        </w:rPr>
        <w:t>runs on</w:t>
      </w:r>
      <w:r w:rsidRPr="00DC7355">
        <w:rPr>
          <w:noProof w:val="0"/>
        </w:rPr>
        <w:t xml:space="preserve"> MyMTCtype </w:t>
      </w:r>
      <w:r w:rsidRPr="00DC7355">
        <w:rPr>
          <w:b/>
          <w:noProof w:val="0"/>
        </w:rPr>
        <w:t>system</w:t>
      </w:r>
      <w:r w:rsidRPr="00DC7355">
        <w:rPr>
          <w:noProof w:val="0"/>
        </w:rPr>
        <w:t xml:space="preserve"> MySystemType {</w:t>
      </w:r>
    </w:p>
    <w:p w14:paraId="4BD6AD15" w14:textId="77777777" w:rsidR="00327709" w:rsidRPr="00DC7355" w:rsidRDefault="00327709" w:rsidP="00B71857">
      <w:pPr>
        <w:pStyle w:val="PL"/>
        <w:keepLines/>
        <w:rPr>
          <w:noProof w:val="0"/>
        </w:rPr>
      </w:pPr>
      <w:r w:rsidRPr="00DC7355">
        <w:rPr>
          <w:noProof w:val="0"/>
        </w:rPr>
        <w:tab/>
      </w:r>
      <w:r w:rsidRPr="00DC7355">
        <w:rPr>
          <w:noProof w:val="0"/>
        </w:rPr>
        <w:tab/>
      </w:r>
      <w:proofErr w:type="gramStart"/>
      <w:r w:rsidRPr="00DC7355">
        <w:rPr>
          <w:b/>
          <w:noProof w:val="0"/>
        </w:rPr>
        <w:t>var</w:t>
      </w:r>
      <w:proofErr w:type="gramEnd"/>
      <w:r w:rsidRPr="00DC7355">
        <w:rPr>
          <w:b/>
          <w:noProof w:val="0"/>
        </w:rPr>
        <w:t xml:space="preserve"> integer</w:t>
      </w:r>
      <w:r w:rsidRPr="00DC7355">
        <w:rPr>
          <w:noProof w:val="0"/>
        </w:rPr>
        <w:t xml:space="preserve"> i;</w:t>
      </w:r>
    </w:p>
    <w:p w14:paraId="05BACF41" w14:textId="77777777" w:rsidR="00327709" w:rsidRPr="00DC7355" w:rsidRDefault="00327709" w:rsidP="00B71857">
      <w:pPr>
        <w:pStyle w:val="PL"/>
        <w:keepLines/>
        <w:rPr>
          <w:noProof w:val="0"/>
        </w:rPr>
      </w:pPr>
    </w:p>
    <w:p w14:paraId="6AADB52C" w14:textId="77777777" w:rsidR="00327709" w:rsidRPr="00DC7355" w:rsidRDefault="00327709" w:rsidP="00B71857">
      <w:pPr>
        <w:pStyle w:val="PL"/>
        <w:keepLines/>
        <w:rPr>
          <w:noProof w:val="0"/>
        </w:rPr>
      </w:pPr>
      <w:r w:rsidRPr="00DC7355">
        <w:rPr>
          <w:noProof w:val="0"/>
        </w:rPr>
        <w:tab/>
      </w:r>
      <w:r w:rsidRPr="00DC7355">
        <w:rPr>
          <w:noProof w:val="0"/>
        </w:rPr>
        <w:tab/>
      </w:r>
      <w:proofErr w:type="gramStart"/>
      <w:r w:rsidRPr="00DC7355">
        <w:rPr>
          <w:b/>
          <w:noProof w:val="0"/>
        </w:rPr>
        <w:t>if</w:t>
      </w:r>
      <w:proofErr w:type="gramEnd"/>
      <w:r w:rsidRPr="00DC7355">
        <w:rPr>
          <w:noProof w:val="0"/>
        </w:rPr>
        <w:t xml:space="preserve"> (NoOfPTCs &lt; 0) {</w:t>
      </w:r>
    </w:p>
    <w:p w14:paraId="250C3A8B" w14:textId="77777777" w:rsidR="00327709" w:rsidRPr="00DC7355" w:rsidRDefault="00327709" w:rsidP="00B71857">
      <w:pPr>
        <w:pStyle w:val="PL"/>
        <w:keepLines/>
        <w:rPr>
          <w:noProof w:val="0"/>
        </w:rPr>
      </w:pPr>
      <w:r w:rsidRPr="00DC7355">
        <w:rPr>
          <w:noProof w:val="0"/>
        </w:rPr>
        <w:tab/>
      </w:r>
      <w:r w:rsidRPr="00DC7355">
        <w:rPr>
          <w:noProof w:val="0"/>
        </w:rPr>
        <w:tab/>
      </w:r>
      <w:r w:rsidRPr="00DC7355">
        <w:rPr>
          <w:noProof w:val="0"/>
        </w:rPr>
        <w:tab/>
      </w:r>
      <w:proofErr w:type="gramStart"/>
      <w:r w:rsidRPr="00DC7355">
        <w:rPr>
          <w:b/>
          <w:noProof w:val="0"/>
        </w:rPr>
        <w:t>log</w:t>
      </w:r>
      <w:proofErr w:type="gramEnd"/>
      <w:r w:rsidRPr="00DC7355">
        <w:rPr>
          <w:noProof w:val="0"/>
        </w:rPr>
        <w:t xml:space="preserve"> ("Negative number of PTCs");</w:t>
      </w:r>
    </w:p>
    <w:p w14:paraId="612EAD00" w14:textId="77777777" w:rsidR="00327709" w:rsidRPr="00DC7355" w:rsidRDefault="00327709" w:rsidP="00B71857">
      <w:pPr>
        <w:pStyle w:val="PL"/>
        <w:keepLines/>
        <w:rPr>
          <w:noProof w:val="0"/>
        </w:rPr>
      </w:pPr>
      <w:r w:rsidRPr="00DC7355">
        <w:rPr>
          <w:noProof w:val="0"/>
        </w:rPr>
        <w:lastRenderedPageBreak/>
        <w:tab/>
      </w:r>
      <w:r w:rsidRPr="00DC7355">
        <w:rPr>
          <w:noProof w:val="0"/>
        </w:rPr>
        <w:tab/>
      </w:r>
      <w:r w:rsidRPr="00DC7355">
        <w:rPr>
          <w:noProof w:val="0"/>
        </w:rPr>
        <w:tab/>
      </w:r>
      <w:proofErr w:type="gramStart"/>
      <w:r w:rsidRPr="00DC7355">
        <w:rPr>
          <w:b/>
          <w:noProof w:val="0"/>
        </w:rPr>
        <w:t>kill</w:t>
      </w:r>
      <w:proofErr w:type="gramEnd"/>
      <w:r w:rsidRPr="00DC7355">
        <w:rPr>
          <w:noProof w:val="0"/>
        </w:rPr>
        <w:t>;</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unsuccessful termination</w:t>
      </w:r>
    </w:p>
    <w:p w14:paraId="56AFD647" w14:textId="77777777" w:rsidR="00327709" w:rsidRPr="00DC7355" w:rsidRDefault="00327709" w:rsidP="00B71857">
      <w:pPr>
        <w:pStyle w:val="PL"/>
        <w:keepLines/>
        <w:rPr>
          <w:noProof w:val="0"/>
        </w:rPr>
      </w:pPr>
      <w:r w:rsidRPr="00DC7355">
        <w:rPr>
          <w:noProof w:val="0"/>
        </w:rPr>
        <w:tab/>
      </w:r>
      <w:r w:rsidRPr="00DC7355">
        <w:rPr>
          <w:noProof w:val="0"/>
        </w:rPr>
        <w:tab/>
        <w:t>}</w:t>
      </w:r>
    </w:p>
    <w:p w14:paraId="32BC569B" w14:textId="77777777" w:rsidR="00327709" w:rsidRPr="00DC7355" w:rsidRDefault="00327709" w:rsidP="00327709">
      <w:pPr>
        <w:pStyle w:val="PL"/>
        <w:keepNext/>
        <w:keepLines/>
        <w:rPr>
          <w:noProof w:val="0"/>
        </w:rPr>
      </w:pPr>
      <w:r w:rsidRPr="00DC7355">
        <w:rPr>
          <w:noProof w:val="0"/>
        </w:rPr>
        <w:tab/>
      </w:r>
      <w:r w:rsidRPr="00DC7355">
        <w:rPr>
          <w:noProof w:val="0"/>
        </w:rPr>
        <w:tab/>
      </w:r>
      <w:proofErr w:type="gramStart"/>
      <w:r w:rsidRPr="00DC7355">
        <w:rPr>
          <w:b/>
          <w:noProof w:val="0"/>
        </w:rPr>
        <w:t>else</w:t>
      </w:r>
      <w:proofErr w:type="gramEnd"/>
      <w:r w:rsidRPr="00DC7355">
        <w:rPr>
          <w:noProof w:val="0"/>
        </w:rPr>
        <w:t xml:space="preserve"> </w:t>
      </w:r>
      <w:r w:rsidRPr="00DC7355">
        <w:rPr>
          <w:b/>
          <w:noProof w:val="0"/>
        </w:rPr>
        <w:t>if</w:t>
      </w:r>
      <w:r w:rsidRPr="00DC7355">
        <w:rPr>
          <w:noProof w:val="0"/>
        </w:rPr>
        <w:t xml:space="preserve"> (NoOfPTCs &gt; MaxNoOfPTCs) {</w:t>
      </w:r>
      <w:r w:rsidRPr="00DC7355">
        <w:rPr>
          <w:noProof w:val="0"/>
        </w:rPr>
        <w:tab/>
      </w:r>
      <w:r w:rsidRPr="00DC7355">
        <w:rPr>
          <w:noProof w:val="0"/>
        </w:rPr>
        <w:tab/>
        <w:t>// MaxNoOfPTCs is a constant</w:t>
      </w:r>
    </w:p>
    <w:p w14:paraId="7E5358F6"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proofErr w:type="gramStart"/>
      <w:r w:rsidRPr="00DC7355">
        <w:rPr>
          <w:b/>
          <w:noProof w:val="0"/>
        </w:rPr>
        <w:t>log</w:t>
      </w:r>
      <w:proofErr w:type="gramEnd"/>
      <w:r w:rsidRPr="00DC7355">
        <w:rPr>
          <w:noProof w:val="0"/>
        </w:rPr>
        <w:t xml:space="preserve"> ("Number of PTCs is too high");</w:t>
      </w:r>
    </w:p>
    <w:p w14:paraId="5E88E1B5"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proofErr w:type="gramStart"/>
      <w:r w:rsidRPr="00DC7355">
        <w:rPr>
          <w:b/>
          <w:noProof w:val="0"/>
        </w:rPr>
        <w:t>kill</w:t>
      </w:r>
      <w:proofErr w:type="gramEnd"/>
      <w:r w:rsidRPr="00DC7355">
        <w:rPr>
          <w:noProof w:val="0"/>
        </w:rPr>
        <w:t>;</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unsuccessful termination</w:t>
      </w:r>
    </w:p>
    <w:p w14:paraId="4447BED6" w14:textId="77777777" w:rsidR="00327709" w:rsidRPr="00DC7355" w:rsidRDefault="00327709" w:rsidP="00327709">
      <w:pPr>
        <w:pStyle w:val="PL"/>
        <w:keepNext/>
        <w:keepLines/>
        <w:rPr>
          <w:noProof w:val="0"/>
        </w:rPr>
      </w:pPr>
      <w:r w:rsidRPr="00DC7355">
        <w:rPr>
          <w:noProof w:val="0"/>
        </w:rPr>
        <w:tab/>
      </w:r>
      <w:r w:rsidRPr="00DC7355">
        <w:rPr>
          <w:noProof w:val="0"/>
        </w:rPr>
        <w:tab/>
        <w:t>}</w:t>
      </w:r>
    </w:p>
    <w:p w14:paraId="0F70E8AB" w14:textId="77777777" w:rsidR="00327709" w:rsidRPr="00DC7355" w:rsidRDefault="00327709" w:rsidP="00327709">
      <w:pPr>
        <w:pStyle w:val="PL"/>
        <w:keepNext/>
        <w:keepLines/>
        <w:rPr>
          <w:noProof w:val="0"/>
        </w:rPr>
      </w:pPr>
      <w:r w:rsidRPr="00DC7355">
        <w:rPr>
          <w:noProof w:val="0"/>
        </w:rPr>
        <w:tab/>
      </w:r>
      <w:r w:rsidRPr="00DC7355">
        <w:rPr>
          <w:noProof w:val="0"/>
        </w:rPr>
        <w:tab/>
      </w:r>
      <w:proofErr w:type="gramStart"/>
      <w:r w:rsidRPr="00DC7355">
        <w:rPr>
          <w:b/>
          <w:noProof w:val="0"/>
        </w:rPr>
        <w:t>else</w:t>
      </w:r>
      <w:proofErr w:type="gramEnd"/>
      <w:r w:rsidRPr="00DC7355">
        <w:rPr>
          <w:noProof w:val="0"/>
        </w:rPr>
        <w:t xml:space="preserve"> {</w:t>
      </w:r>
    </w:p>
    <w:p w14:paraId="799AA230"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proofErr w:type="gramStart"/>
      <w:r w:rsidRPr="00DC7355">
        <w:rPr>
          <w:b/>
          <w:noProof w:val="0"/>
        </w:rPr>
        <w:t>for</w:t>
      </w:r>
      <w:proofErr w:type="gramEnd"/>
      <w:r w:rsidRPr="00DC7355">
        <w:rPr>
          <w:noProof w:val="0"/>
        </w:rPr>
        <w:t xml:space="preserve"> (i := 1, i &lt;= NoOfPTCs, i := i + 1) {</w:t>
      </w:r>
    </w:p>
    <w:p w14:paraId="3C4D02E0"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t>PTC[i</w:t>
      </w:r>
      <w:proofErr w:type="gramStart"/>
      <w:r w:rsidRPr="00DC7355">
        <w:rPr>
          <w:noProof w:val="0"/>
        </w:rPr>
        <w:t>] :</w:t>
      </w:r>
      <w:proofErr w:type="gramEnd"/>
      <w:r w:rsidRPr="00DC7355">
        <w:rPr>
          <w:noProof w:val="0"/>
        </w:rPr>
        <w:t>= PtcType.</w:t>
      </w:r>
      <w:r w:rsidRPr="00DC7355">
        <w:rPr>
          <w:b/>
          <w:noProof w:val="0"/>
        </w:rPr>
        <w:t>create</w:t>
      </w:r>
      <w:r w:rsidRPr="00DC7355">
        <w:rPr>
          <w:noProof w:val="0"/>
        </w:rPr>
        <w:t xml:space="preserve"> </w:t>
      </w:r>
      <w:r w:rsidRPr="00DC7355">
        <w:rPr>
          <w:b/>
          <w:noProof w:val="0"/>
        </w:rPr>
        <w:t>static</w:t>
      </w:r>
      <w:r w:rsidRPr="00DC7355">
        <w:rPr>
          <w:noProof w:val="0"/>
        </w:rPr>
        <w:t>;</w:t>
      </w:r>
      <w:r w:rsidRPr="00DC7355">
        <w:rPr>
          <w:noProof w:val="0"/>
        </w:rPr>
        <w:tab/>
        <w:t>// creation of static PTCs,</w:t>
      </w:r>
    </w:p>
    <w:p w14:paraId="71741387"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Array </w:t>
      </w:r>
      <w:proofErr w:type="gramStart"/>
      <w:r w:rsidRPr="00DC7355">
        <w:rPr>
          <w:noProof w:val="0"/>
        </w:rPr>
        <w:t>PTC[</w:t>
      </w:r>
      <w:proofErr w:type="gramEnd"/>
      <w:r w:rsidRPr="00DC7355">
        <w:rPr>
          <w:noProof w:val="0"/>
        </w:rPr>
        <w:t>] is a component variable</w:t>
      </w:r>
    </w:p>
    <w:p w14:paraId="0D1E1F2D"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proofErr w:type="gramStart"/>
      <w:r w:rsidRPr="00DC7355">
        <w:rPr>
          <w:b/>
          <w:noProof w:val="0"/>
        </w:rPr>
        <w:t>connect</w:t>
      </w:r>
      <w:proofErr w:type="gramEnd"/>
      <w:r w:rsidRPr="00DC7355">
        <w:rPr>
          <w:noProof w:val="0"/>
        </w:rPr>
        <w:t xml:space="preserve"> (</w:t>
      </w:r>
      <w:r w:rsidRPr="00DC7355">
        <w:rPr>
          <w:b/>
          <w:noProof w:val="0"/>
        </w:rPr>
        <w:t>mtc</w:t>
      </w:r>
      <w:r w:rsidRPr="00DC7355">
        <w:rPr>
          <w:noProof w:val="0"/>
        </w:rPr>
        <w:t xml:space="preserve">:SyncPort, PTC[i]:SyncPort) </w:t>
      </w:r>
      <w:r w:rsidRPr="00DC7355">
        <w:rPr>
          <w:b/>
          <w:noProof w:val="0"/>
        </w:rPr>
        <w:t>static</w:t>
      </w:r>
      <w:r w:rsidRPr="00DC7355">
        <w:rPr>
          <w:noProof w:val="0"/>
        </w:rPr>
        <w:t>; // static connection</w:t>
      </w:r>
    </w:p>
    <w:p w14:paraId="579EC202"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t>}</w:t>
      </w:r>
    </w:p>
    <w:p w14:paraId="0085BD91"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proofErr w:type="gramStart"/>
      <w:r w:rsidRPr="00DC7355">
        <w:rPr>
          <w:b/>
          <w:noProof w:val="0"/>
        </w:rPr>
        <w:t>map</w:t>
      </w:r>
      <w:r w:rsidRPr="00DC7355">
        <w:rPr>
          <w:noProof w:val="0"/>
        </w:rPr>
        <w:t>(</w:t>
      </w:r>
      <w:proofErr w:type="gramEnd"/>
      <w:r w:rsidRPr="00DC7355">
        <w:rPr>
          <w:b/>
          <w:noProof w:val="0"/>
        </w:rPr>
        <w:t>mtc</w:t>
      </w:r>
      <w:r w:rsidRPr="00DC7355">
        <w:rPr>
          <w:noProof w:val="0"/>
        </w:rPr>
        <w:t xml:space="preserve">:PCO, </w:t>
      </w:r>
      <w:r w:rsidRPr="00DC7355">
        <w:rPr>
          <w:b/>
          <w:noProof w:val="0"/>
        </w:rPr>
        <w:t>system</w:t>
      </w:r>
      <w:r w:rsidRPr="00DC7355">
        <w:rPr>
          <w:noProof w:val="0"/>
        </w:rPr>
        <w:t xml:space="preserve">:PCO1) </w:t>
      </w:r>
      <w:r w:rsidRPr="00DC7355">
        <w:rPr>
          <w:b/>
          <w:noProof w:val="0"/>
        </w:rPr>
        <w:t>static</w:t>
      </w:r>
      <w:r w:rsidRPr="00DC7355">
        <w:rPr>
          <w:noProof w:val="0"/>
        </w:rPr>
        <w:t>;</w:t>
      </w:r>
      <w:r w:rsidRPr="00DC7355">
        <w:rPr>
          <w:noProof w:val="0"/>
        </w:rPr>
        <w:tab/>
        <w:t>// static mapping of MTC.</w:t>
      </w:r>
    </w:p>
    <w:p w14:paraId="25C61A4D"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proofErr w:type="gramStart"/>
      <w:r w:rsidRPr="00DC7355">
        <w:rPr>
          <w:b/>
          <w:noProof w:val="0"/>
        </w:rPr>
        <w:t>map</w:t>
      </w:r>
      <w:r w:rsidRPr="00DC7355">
        <w:rPr>
          <w:noProof w:val="0"/>
        </w:rPr>
        <w:t>(</w:t>
      </w:r>
      <w:proofErr w:type="gramEnd"/>
      <w:r w:rsidRPr="00DC7355">
        <w:rPr>
          <w:noProof w:val="0"/>
        </w:rPr>
        <w:t xml:space="preserve">PTC[1]:PCO, </w:t>
      </w:r>
      <w:r w:rsidRPr="00DC7355">
        <w:rPr>
          <w:b/>
          <w:noProof w:val="0"/>
        </w:rPr>
        <w:t>system</w:t>
      </w:r>
      <w:r w:rsidRPr="00DC7355">
        <w:rPr>
          <w:noProof w:val="0"/>
        </w:rPr>
        <w:t>:PCO2);</w:t>
      </w:r>
      <w:r w:rsidRPr="00DC7355">
        <w:rPr>
          <w:noProof w:val="0"/>
        </w:rPr>
        <w:tab/>
      </w:r>
      <w:r w:rsidRPr="00DC7355">
        <w:rPr>
          <w:noProof w:val="0"/>
        </w:rPr>
        <w:tab/>
        <w:t>// some static mappings of PTCs,</w:t>
      </w:r>
    </w:p>
    <w:p w14:paraId="3BEBBF69"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proofErr w:type="gramStart"/>
      <w:r w:rsidRPr="00DC7355">
        <w:rPr>
          <w:b/>
          <w:noProof w:val="0"/>
        </w:rPr>
        <w:t>map</w:t>
      </w:r>
      <w:r w:rsidRPr="00DC7355">
        <w:rPr>
          <w:noProof w:val="0"/>
        </w:rPr>
        <w:t>(</w:t>
      </w:r>
      <w:proofErr w:type="gramEnd"/>
      <w:r w:rsidRPr="00DC7355">
        <w:rPr>
          <w:noProof w:val="0"/>
        </w:rPr>
        <w:t xml:space="preserve">PTC[2]:PCO, </w:t>
      </w:r>
      <w:r w:rsidRPr="00DC7355">
        <w:rPr>
          <w:b/>
          <w:noProof w:val="0"/>
        </w:rPr>
        <w:t>system</w:t>
      </w:r>
      <w:r w:rsidRPr="00DC7355">
        <w:rPr>
          <w:noProof w:val="0"/>
        </w:rPr>
        <w:t>:PCO3);</w:t>
      </w:r>
      <w:r w:rsidRPr="00DC7355">
        <w:rPr>
          <w:noProof w:val="0"/>
        </w:rPr>
        <w:tab/>
      </w:r>
      <w:r w:rsidRPr="00DC7355">
        <w:rPr>
          <w:noProof w:val="0"/>
        </w:rPr>
        <w:tab/>
        <w:t>// further non-static mappings may be</w:t>
      </w:r>
    </w:p>
    <w:p w14:paraId="5E1AF067"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established during test runs</w:t>
      </w:r>
    </w:p>
    <w:p w14:paraId="4A858C10" w14:textId="77777777" w:rsidR="00327709" w:rsidRPr="00DC7355" w:rsidRDefault="00327709" w:rsidP="00327709">
      <w:pPr>
        <w:pStyle w:val="PL"/>
        <w:keepNext/>
        <w:keepLines/>
        <w:tabs>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 w:val="left" w:pos="852"/>
          <w:tab w:val="left" w:pos="1420"/>
          <w:tab w:val="left" w:pos="1704"/>
          <w:tab w:val="left" w:pos="1988"/>
        </w:tabs>
        <w:rPr>
          <w:noProof w:val="0"/>
        </w:rPr>
      </w:pPr>
      <w:r w:rsidRPr="00DC7355">
        <w:rPr>
          <w:noProof w:val="0"/>
        </w:rPr>
        <w:tab/>
      </w:r>
      <w:r w:rsidRPr="00DC7355">
        <w:rPr>
          <w:noProof w:val="0"/>
        </w:rPr>
        <w:tab/>
        <w:t>}</w:t>
      </w:r>
    </w:p>
    <w:p w14:paraId="005B2A31" w14:textId="77777777" w:rsidR="00327709" w:rsidRPr="00DC7355" w:rsidRDefault="00327709" w:rsidP="00327709">
      <w:pPr>
        <w:pStyle w:val="PL"/>
        <w:keepNext/>
        <w:keepLines/>
        <w:rPr>
          <w:noProof w:val="0"/>
        </w:rPr>
      </w:pPr>
      <w:r w:rsidRPr="00DC7355">
        <w:rPr>
          <w:noProof w:val="0"/>
        </w:rPr>
        <w:tab/>
      </w:r>
      <w:r w:rsidRPr="00DC7355">
        <w:rPr>
          <w:noProof w:val="0"/>
        </w:rPr>
        <w:tab/>
      </w:r>
      <w:proofErr w:type="gramStart"/>
      <w:r w:rsidRPr="00DC7355">
        <w:rPr>
          <w:b/>
          <w:noProof w:val="0"/>
        </w:rPr>
        <w:t>return</w:t>
      </w:r>
      <w:proofErr w:type="gramEnd"/>
      <w:r w:rsidRPr="00DC7355">
        <w:rPr>
          <w:noProof w:val="0"/>
        </w:rPr>
        <w:t>;</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successful termination</w:t>
      </w:r>
    </w:p>
    <w:p w14:paraId="446E4E40" w14:textId="77777777" w:rsidR="00327709" w:rsidRPr="00DC7355" w:rsidRDefault="00327709" w:rsidP="00327709">
      <w:pPr>
        <w:pStyle w:val="PL"/>
        <w:keepNext/>
        <w:keepLines/>
        <w:rPr>
          <w:noProof w:val="0"/>
        </w:rPr>
      </w:pPr>
      <w:r w:rsidRPr="00DC7355">
        <w:rPr>
          <w:noProof w:val="0"/>
        </w:rPr>
        <w:tab/>
        <w:t>}</w:t>
      </w:r>
    </w:p>
    <w:p w14:paraId="56BCCCC9" w14:textId="77777777" w:rsidR="00327709" w:rsidRPr="00DC7355" w:rsidRDefault="00327709" w:rsidP="00327709">
      <w:pPr>
        <w:pStyle w:val="PL"/>
        <w:keepNext/>
        <w:keepLines/>
        <w:rPr>
          <w:noProof w:val="0"/>
        </w:rPr>
      </w:pPr>
    </w:p>
    <w:p w14:paraId="24091396" w14:textId="77777777" w:rsidR="00327709" w:rsidRPr="00DC7355" w:rsidRDefault="00CE27C6" w:rsidP="002B1202">
      <w:pPr>
        <w:pStyle w:val="berschrift3"/>
      </w:pPr>
      <w:bookmarkStart w:id="29" w:name="_Toc75433892"/>
      <w:r w:rsidRPr="00DC7355">
        <w:t>5.1.</w:t>
      </w:r>
      <w:r w:rsidR="00327709" w:rsidRPr="00DC7355">
        <w:t>3</w:t>
      </w:r>
      <w:r w:rsidR="00327709" w:rsidRPr="00DC7355">
        <w:tab/>
        <w:t>Starting a static test configuration</w:t>
      </w:r>
      <w:bookmarkEnd w:id="29"/>
    </w:p>
    <w:p w14:paraId="0B412FCC" w14:textId="77777777" w:rsidR="00327709" w:rsidRPr="00DC7355" w:rsidRDefault="00327709" w:rsidP="00327709">
      <w:r w:rsidRPr="00DC7355">
        <w:t>A static test configuration is started by calling a configuration function in the control part of a TTCN-3 module. In case of a successful start, a reference to the newly created static test configuration is returned. In case of an unsuccessful start, the special value null is returned.</w:t>
      </w:r>
    </w:p>
    <w:p w14:paraId="5ED35177" w14:textId="77777777" w:rsidR="00327709" w:rsidRPr="00DC7355" w:rsidRDefault="00327709" w:rsidP="00327709">
      <w:pPr>
        <w:pStyle w:val="EX"/>
        <w:keepNext/>
      </w:pPr>
      <w:r w:rsidRPr="00DC7355">
        <w:t>EXAMPLES:</w:t>
      </w:r>
    </w:p>
    <w:p w14:paraId="6BE93073" w14:textId="77777777" w:rsidR="00327709" w:rsidRPr="00DC7355" w:rsidRDefault="00327709" w:rsidP="00327709">
      <w:pPr>
        <w:pStyle w:val="PL"/>
        <w:keepNext/>
        <w:keepLines/>
        <w:rPr>
          <w:noProof w:val="0"/>
        </w:rPr>
      </w:pPr>
      <w:proofErr w:type="gramStart"/>
      <w:r w:rsidRPr="00DC7355">
        <w:rPr>
          <w:b/>
          <w:noProof w:val="0"/>
        </w:rPr>
        <w:t>control</w:t>
      </w:r>
      <w:proofErr w:type="gramEnd"/>
      <w:r w:rsidRPr="00DC7355">
        <w:rPr>
          <w:noProof w:val="0"/>
        </w:rPr>
        <w:t xml:space="preserve"> {</w:t>
      </w:r>
    </w:p>
    <w:p w14:paraId="6BF48D08" w14:textId="77777777" w:rsidR="00327709" w:rsidRPr="00DC7355" w:rsidRDefault="00327709" w:rsidP="00327709">
      <w:pPr>
        <w:pStyle w:val="PL"/>
        <w:keepNext/>
        <w:keepLines/>
        <w:rPr>
          <w:noProof w:val="0"/>
        </w:rPr>
      </w:pPr>
      <w:r w:rsidRPr="00DC7355">
        <w:rPr>
          <w:noProof w:val="0"/>
        </w:rPr>
        <w:tab/>
      </w:r>
      <w:proofErr w:type="gramStart"/>
      <w:r w:rsidRPr="00DC7355">
        <w:rPr>
          <w:b/>
          <w:noProof w:val="0"/>
        </w:rPr>
        <w:t>var</w:t>
      </w:r>
      <w:proofErr w:type="gramEnd"/>
      <w:r w:rsidRPr="00DC7355">
        <w:rPr>
          <w:b/>
          <w:noProof w:val="0"/>
        </w:rPr>
        <w:t xml:space="preserve"> configuration</w:t>
      </w:r>
      <w:r w:rsidRPr="00DC7355">
        <w:rPr>
          <w:noProof w:val="0"/>
        </w:rPr>
        <w:t xml:space="preserve"> myStaticConfig := </w:t>
      </w:r>
      <w:r w:rsidRPr="00DC7355">
        <w:rPr>
          <w:b/>
          <w:noProof w:val="0"/>
        </w:rPr>
        <w:t>null</w:t>
      </w:r>
      <w:r w:rsidRPr="00DC7355">
        <w:rPr>
          <w:noProof w:val="0"/>
        </w:rPr>
        <w:t>;</w:t>
      </w:r>
      <w:r w:rsidRPr="00DC7355">
        <w:rPr>
          <w:noProof w:val="0"/>
        </w:rPr>
        <w:tab/>
        <w:t>// Declaration and initialization of a</w:t>
      </w:r>
    </w:p>
    <w:p w14:paraId="1FD3636B"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configuration variable.</w:t>
      </w:r>
    </w:p>
    <w:p w14:paraId="0B99CEED" w14:textId="77777777" w:rsidR="00327709" w:rsidRPr="00DC7355" w:rsidRDefault="00327709" w:rsidP="00327709">
      <w:pPr>
        <w:pStyle w:val="PL"/>
        <w:keepNext/>
        <w:keepLines/>
        <w:rPr>
          <w:noProof w:val="0"/>
        </w:rPr>
      </w:pPr>
    </w:p>
    <w:p w14:paraId="26A3FF6A" w14:textId="77777777" w:rsidR="00327709" w:rsidRPr="00DC7355" w:rsidRDefault="00327709" w:rsidP="00327709">
      <w:pPr>
        <w:pStyle w:val="PL"/>
        <w:keepNext/>
        <w:keepLines/>
        <w:rPr>
          <w:noProof w:val="0"/>
        </w:rPr>
      </w:pPr>
      <w:r w:rsidRPr="00DC7355">
        <w:rPr>
          <w:noProof w:val="0"/>
        </w:rPr>
        <w:tab/>
      </w:r>
      <w:proofErr w:type="gramStart"/>
      <w:r w:rsidRPr="00DC7355">
        <w:rPr>
          <w:noProof w:val="0"/>
        </w:rPr>
        <w:t>myStaticConfig</w:t>
      </w:r>
      <w:proofErr w:type="gramEnd"/>
      <w:r w:rsidRPr="00DC7355">
        <w:rPr>
          <w:noProof w:val="0"/>
        </w:rPr>
        <w:t xml:space="preserve"> := aStaticConfig();</w:t>
      </w:r>
      <w:r w:rsidRPr="00DC7355">
        <w:rPr>
          <w:noProof w:val="0"/>
        </w:rPr>
        <w:tab/>
      </w:r>
      <w:r w:rsidRPr="00DC7355">
        <w:rPr>
          <w:noProof w:val="0"/>
        </w:rPr>
        <w:tab/>
      </w:r>
      <w:r w:rsidRPr="00DC7355">
        <w:rPr>
          <w:noProof w:val="0"/>
        </w:rPr>
        <w:tab/>
        <w:t xml:space="preserve">// Assigns a value to the previously declared </w:t>
      </w:r>
    </w:p>
    <w:p w14:paraId="7C8A4A83"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configuration variable. It is assumed that </w:t>
      </w:r>
    </w:p>
    <w:p w14:paraId="60598EF4"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w:t>
      </w:r>
      <w:proofErr w:type="gramStart"/>
      <w:r w:rsidRPr="00DC7355">
        <w:rPr>
          <w:noProof w:val="0"/>
        </w:rPr>
        <w:t>aStaticConfig(</w:t>
      </w:r>
      <w:proofErr w:type="gramEnd"/>
      <w:r w:rsidRPr="00DC7355">
        <w:rPr>
          <w:noProof w:val="0"/>
        </w:rPr>
        <w:t>) is a configuration function.</w:t>
      </w:r>
    </w:p>
    <w:p w14:paraId="66CE2125" w14:textId="77777777" w:rsidR="00327709" w:rsidRPr="00DC7355" w:rsidRDefault="00327709" w:rsidP="00327709">
      <w:pPr>
        <w:pStyle w:val="PL"/>
        <w:keepNext/>
        <w:keepLines/>
        <w:rPr>
          <w:noProof w:val="0"/>
        </w:rPr>
      </w:pPr>
    </w:p>
    <w:p w14:paraId="0CDA87F9" w14:textId="77777777" w:rsidR="00327709" w:rsidRPr="00DC7355" w:rsidRDefault="00327709" w:rsidP="00327709">
      <w:pPr>
        <w:pStyle w:val="PL"/>
        <w:keepNext/>
        <w:keepLines/>
        <w:rPr>
          <w:noProof w:val="0"/>
        </w:rPr>
      </w:pPr>
      <w:r w:rsidRPr="00DC7355">
        <w:rPr>
          <w:noProof w:val="0"/>
        </w:rPr>
        <w:tab/>
      </w:r>
      <w:proofErr w:type="gramStart"/>
      <w:r w:rsidRPr="00DC7355">
        <w:rPr>
          <w:b/>
          <w:noProof w:val="0"/>
        </w:rPr>
        <w:t>if</w:t>
      </w:r>
      <w:proofErr w:type="gramEnd"/>
      <w:r w:rsidRPr="00DC7355">
        <w:rPr>
          <w:noProof w:val="0"/>
        </w:rPr>
        <w:t xml:space="preserve"> (myStaticConfig == </w:t>
      </w:r>
      <w:r w:rsidRPr="00DC7355">
        <w:rPr>
          <w:b/>
          <w:noProof w:val="0"/>
        </w:rPr>
        <w:t>null</w:t>
      </w:r>
      <w:r w:rsidRPr="00DC7355">
        <w:rPr>
          <w:noProof w:val="0"/>
        </w:rPr>
        <w:t>) {</w:t>
      </w:r>
    </w:p>
    <w:p w14:paraId="369F14C7" w14:textId="77777777" w:rsidR="00327709" w:rsidRPr="00DC7355" w:rsidRDefault="00327709" w:rsidP="00327709">
      <w:pPr>
        <w:pStyle w:val="PL"/>
        <w:keepNext/>
        <w:keepLines/>
        <w:rPr>
          <w:noProof w:val="0"/>
        </w:rPr>
      </w:pPr>
      <w:r w:rsidRPr="00DC7355">
        <w:rPr>
          <w:noProof w:val="0"/>
        </w:rPr>
        <w:tab/>
      </w:r>
      <w:r w:rsidRPr="00DC7355">
        <w:rPr>
          <w:noProof w:val="0"/>
        </w:rPr>
        <w:tab/>
      </w:r>
      <w:proofErr w:type="gramStart"/>
      <w:r w:rsidRPr="00DC7355">
        <w:rPr>
          <w:b/>
          <w:noProof w:val="0"/>
        </w:rPr>
        <w:t>stop</w:t>
      </w:r>
      <w:proofErr w:type="gramEnd"/>
      <w:r w:rsidRPr="00DC7355">
        <w:rPr>
          <w:noProof w:val="0"/>
        </w:rPr>
        <w:t>;</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Stop test campaign due to an unsuccessful start</w:t>
      </w:r>
    </w:p>
    <w:p w14:paraId="0FECEE69" w14:textId="77777777" w:rsidR="00327709" w:rsidRPr="00DC7355" w:rsidRDefault="00327709" w:rsidP="00327709">
      <w:pPr>
        <w:pStyle w:val="PL"/>
        <w:keepNext/>
        <w:keepLines/>
        <w:rPr>
          <w:noProof w:val="0"/>
        </w:rPr>
      </w:pPr>
      <w:r w:rsidRPr="00DC7355">
        <w:rPr>
          <w:noProof w:val="0"/>
        </w:rPr>
        <w:tab/>
        <w:t>}</w:t>
      </w:r>
    </w:p>
    <w:p w14:paraId="0F82FD00" w14:textId="77777777" w:rsidR="00327709" w:rsidRPr="00DC7355" w:rsidRDefault="00327709" w:rsidP="00327709">
      <w:pPr>
        <w:pStyle w:val="PL"/>
        <w:keepNext/>
        <w:keepLines/>
        <w:rPr>
          <w:noProof w:val="0"/>
        </w:rPr>
      </w:pPr>
      <w:r w:rsidRPr="00DC7355">
        <w:rPr>
          <w:noProof w:val="0"/>
        </w:rPr>
        <w:tab/>
      </w:r>
      <w:proofErr w:type="gramStart"/>
      <w:r w:rsidRPr="00DC7355">
        <w:rPr>
          <w:b/>
          <w:noProof w:val="0"/>
        </w:rPr>
        <w:t>else</w:t>
      </w:r>
      <w:proofErr w:type="gramEnd"/>
      <w:r w:rsidRPr="00DC7355">
        <w:rPr>
          <w:noProof w:val="0"/>
        </w:rPr>
        <w:t xml:space="preserve"> {</w:t>
      </w:r>
    </w:p>
    <w:p w14:paraId="2F30AE16" w14:textId="77777777" w:rsidR="00327709" w:rsidRPr="00DC7355" w:rsidRDefault="00327709" w:rsidP="00327709">
      <w:pPr>
        <w:pStyle w:val="PL"/>
        <w:keepNext/>
        <w:keepLines/>
        <w:rPr>
          <w:noProof w:val="0"/>
        </w:rPr>
      </w:pPr>
      <w:r w:rsidRPr="00DC7355">
        <w:rPr>
          <w:noProof w:val="0"/>
        </w:rPr>
        <w:tab/>
      </w:r>
      <w:r w:rsidRPr="00DC7355">
        <w:rPr>
          <w:noProof w:val="0"/>
        </w:rPr>
        <w:tab/>
      </w:r>
      <w:proofErr w:type="gramStart"/>
      <w:r w:rsidRPr="00DC7355">
        <w:rPr>
          <w:b/>
          <w:noProof w:val="0"/>
        </w:rPr>
        <w:t>execute</w:t>
      </w:r>
      <w:r w:rsidRPr="00DC7355">
        <w:rPr>
          <w:noProof w:val="0"/>
        </w:rPr>
        <w:t>(</w:t>
      </w:r>
      <w:proofErr w:type="gramEnd"/>
      <w:r w:rsidRPr="00DC7355">
        <w:rPr>
          <w:noProof w:val="0"/>
        </w:rPr>
        <w:t>MyTestCase(),myStaticConfig)</w:t>
      </w:r>
      <w:r w:rsidRPr="00DC7355">
        <w:rPr>
          <w:noProof w:val="0"/>
        </w:rPr>
        <w:tab/>
        <w:t>// Successful start, continuation of test campaign</w:t>
      </w:r>
    </w:p>
    <w:p w14:paraId="79934799" w14:textId="77777777" w:rsidR="00327709" w:rsidRPr="00DC7355" w:rsidRDefault="00327709" w:rsidP="00327709">
      <w:pPr>
        <w:pStyle w:val="PL"/>
        <w:keepNext/>
        <w:keepLines/>
        <w:rPr>
          <w:noProof w:val="0"/>
        </w:rPr>
      </w:pPr>
      <w:r w:rsidRPr="00DC7355">
        <w:rPr>
          <w:noProof w:val="0"/>
        </w:rPr>
        <w:tab/>
      </w:r>
      <w:r w:rsidRPr="00DC7355">
        <w:rPr>
          <w:noProof w:val="0"/>
        </w:rPr>
        <w:tab/>
        <w:t>...</w:t>
      </w:r>
    </w:p>
    <w:p w14:paraId="222EAEF9" w14:textId="77777777" w:rsidR="00327709" w:rsidRPr="00DC7355" w:rsidRDefault="00327709" w:rsidP="00327709">
      <w:pPr>
        <w:pStyle w:val="PL"/>
        <w:keepNext/>
        <w:keepLines/>
        <w:rPr>
          <w:noProof w:val="0"/>
        </w:rPr>
      </w:pPr>
      <w:r w:rsidRPr="00DC7355">
        <w:rPr>
          <w:noProof w:val="0"/>
        </w:rPr>
        <w:tab/>
        <w:t>}</w:t>
      </w:r>
    </w:p>
    <w:p w14:paraId="73FB39A1" w14:textId="77777777" w:rsidR="00327709" w:rsidRPr="00DC7355" w:rsidRDefault="00327709" w:rsidP="00327709">
      <w:pPr>
        <w:pStyle w:val="PL"/>
        <w:keepNext/>
        <w:keepLines/>
        <w:rPr>
          <w:noProof w:val="0"/>
        </w:rPr>
      </w:pPr>
      <w:r w:rsidRPr="00DC7355">
        <w:rPr>
          <w:noProof w:val="0"/>
        </w:rPr>
        <w:t>}</w:t>
      </w:r>
    </w:p>
    <w:p w14:paraId="07DED804" w14:textId="77777777" w:rsidR="00327709" w:rsidRPr="00DC7355" w:rsidRDefault="00327709" w:rsidP="00327709">
      <w:pPr>
        <w:pStyle w:val="PL"/>
        <w:keepNext/>
        <w:keepLines/>
        <w:rPr>
          <w:noProof w:val="0"/>
        </w:rPr>
      </w:pPr>
    </w:p>
    <w:p w14:paraId="0B11D51E" w14:textId="77777777" w:rsidR="00327709" w:rsidRPr="00DC7355" w:rsidRDefault="00CE27C6" w:rsidP="002B1202">
      <w:pPr>
        <w:pStyle w:val="berschrift3"/>
      </w:pPr>
      <w:bookmarkStart w:id="30" w:name="_Toc75433893"/>
      <w:r w:rsidRPr="00DC7355">
        <w:t>5.1.</w:t>
      </w:r>
      <w:r w:rsidR="00327709" w:rsidRPr="00DC7355">
        <w:t>4</w:t>
      </w:r>
      <w:r w:rsidR="00327709" w:rsidRPr="00DC7355">
        <w:tab/>
        <w:t>Destruction of static test configurations</w:t>
      </w:r>
      <w:bookmarkEnd w:id="30"/>
    </w:p>
    <w:p w14:paraId="46299433" w14:textId="77777777" w:rsidR="00327709" w:rsidRPr="00DC7355" w:rsidRDefault="00327709" w:rsidP="00775041">
      <w:r w:rsidRPr="00DC7355">
        <w:t xml:space="preserve">A static test configuration can be destroyed by executing a </w:t>
      </w:r>
      <w:r w:rsidRPr="00DC7355">
        <w:rPr>
          <w:b/>
        </w:rPr>
        <w:t>kill</w:t>
      </w:r>
      <w:r w:rsidRPr="00DC7355">
        <w:t xml:space="preserve"> configuration operation.</w:t>
      </w:r>
    </w:p>
    <w:p w14:paraId="44273A20" w14:textId="77777777" w:rsidR="00327709" w:rsidRPr="00DC7355" w:rsidRDefault="00327709" w:rsidP="00327709">
      <w:pPr>
        <w:spacing w:before="180" w:after="60"/>
        <w:rPr>
          <w:b/>
          <w:i/>
          <w:color w:val="000000"/>
          <w:szCs w:val="24"/>
        </w:rPr>
      </w:pPr>
      <w:r w:rsidRPr="00DC7355">
        <w:rPr>
          <w:b/>
          <w:i/>
          <w:color w:val="000000"/>
          <w:szCs w:val="24"/>
        </w:rPr>
        <w:t>Syntactical Structure</w:t>
      </w:r>
    </w:p>
    <w:p w14:paraId="2FEDB00C" w14:textId="77777777" w:rsidR="00327709" w:rsidRPr="00DC7355" w:rsidRDefault="00327709" w:rsidP="00327709">
      <w:pPr>
        <w:pStyle w:val="PL"/>
        <w:ind w:left="283"/>
        <w:rPr>
          <w:b/>
          <w:noProof w:val="0"/>
        </w:rPr>
      </w:pPr>
      <w:r w:rsidRPr="00DC7355">
        <w:rPr>
          <w:i/>
          <w:noProof w:val="0"/>
        </w:rPr>
        <w:t>ConfigurationReference.</w:t>
      </w:r>
      <w:r w:rsidRPr="00DC7355">
        <w:rPr>
          <w:b/>
          <w:noProof w:val="0"/>
        </w:rPr>
        <w:t>kill</w:t>
      </w:r>
    </w:p>
    <w:p w14:paraId="4C878EB5" w14:textId="77777777" w:rsidR="00327709" w:rsidRPr="00DC7355" w:rsidRDefault="00327709" w:rsidP="00327709">
      <w:pPr>
        <w:pStyle w:val="PL"/>
        <w:ind w:left="283"/>
        <w:rPr>
          <w:noProof w:val="0"/>
        </w:rPr>
      </w:pPr>
    </w:p>
    <w:p w14:paraId="077A8123" w14:textId="77777777" w:rsidR="00327709" w:rsidRPr="00DC7355" w:rsidRDefault="00327709" w:rsidP="00327709">
      <w:pPr>
        <w:keepNext/>
        <w:keepLines/>
        <w:spacing w:before="180" w:after="60"/>
        <w:rPr>
          <w:b/>
          <w:i/>
          <w:color w:val="000000"/>
          <w:szCs w:val="24"/>
        </w:rPr>
      </w:pPr>
      <w:r w:rsidRPr="00DC7355">
        <w:rPr>
          <w:b/>
          <w:i/>
          <w:color w:val="000000"/>
          <w:szCs w:val="24"/>
        </w:rPr>
        <w:t>Semantic Description</w:t>
      </w:r>
    </w:p>
    <w:p w14:paraId="01B8C4DB" w14:textId="77777777" w:rsidR="00327709" w:rsidRPr="00DC7355" w:rsidRDefault="00327709" w:rsidP="00327709">
      <w:r w:rsidRPr="00DC7355">
        <w:t xml:space="preserve">The execution of a </w:t>
      </w:r>
      <w:r w:rsidRPr="00DC7355">
        <w:rPr>
          <w:b/>
        </w:rPr>
        <w:t>kill</w:t>
      </w:r>
      <w:r w:rsidRPr="00DC7355">
        <w:t xml:space="preserve"> configuration operation causes the destruction of a static test configuration. The destruction is similar to stopping a test case by killing the MTC. This means, resources of all static PTCs shall be released and the PTCs shall be removed. The only difference is that no test verdict is calculated and returned. After executing the </w:t>
      </w:r>
      <w:r w:rsidRPr="00DC7355">
        <w:rPr>
          <w:rFonts w:ascii="Courier New" w:hAnsi="Courier New" w:cs="Courier New"/>
          <w:b/>
        </w:rPr>
        <w:t>kill</w:t>
      </w:r>
      <w:r w:rsidRPr="00DC7355">
        <w:t xml:space="preserve"> configuration operation, it is not possible to execute a test case on the killed static test configuration.</w:t>
      </w:r>
    </w:p>
    <w:p w14:paraId="2864AE52" w14:textId="46978D63" w:rsidR="00327709" w:rsidRPr="00DC7355" w:rsidRDefault="00327709" w:rsidP="00327709">
      <w:r w:rsidRPr="00DC7355">
        <w:t xml:space="preserve">Executing the kill configuration operation with the special value </w:t>
      </w:r>
      <w:r w:rsidRPr="00DC7355">
        <w:rPr>
          <w:rFonts w:ascii="Courier New" w:hAnsi="Courier New" w:cs="Courier New"/>
          <w:b/>
        </w:rPr>
        <w:t>null</w:t>
      </w:r>
      <w:r w:rsidRPr="00DC7355">
        <w:t xml:space="preserve"> shall have no effect, executing a kill configuration operation with a reference to a </w:t>
      </w:r>
      <w:r w:rsidR="00FB4B80" w:rsidRPr="00DC7355">
        <w:t>non-existing</w:t>
      </w:r>
      <w:r w:rsidRPr="00DC7355">
        <w:t xml:space="preserve"> static test configuration shall cause a runtime error.</w:t>
      </w:r>
    </w:p>
    <w:p w14:paraId="39805270" w14:textId="77777777" w:rsidR="00327709" w:rsidRPr="00DC7355" w:rsidRDefault="00327709" w:rsidP="00636DE5">
      <w:pPr>
        <w:spacing w:before="180" w:after="60"/>
        <w:rPr>
          <w:b/>
          <w:i/>
          <w:color w:val="000000"/>
          <w:szCs w:val="24"/>
        </w:rPr>
      </w:pPr>
      <w:r w:rsidRPr="00DC7355">
        <w:rPr>
          <w:b/>
          <w:i/>
          <w:color w:val="000000"/>
          <w:szCs w:val="24"/>
        </w:rPr>
        <w:t>Restrictions</w:t>
      </w:r>
    </w:p>
    <w:p w14:paraId="0AE76A95" w14:textId="77777777" w:rsidR="00327709" w:rsidRPr="00DC7355" w:rsidRDefault="00327709" w:rsidP="00636DE5">
      <w:pPr>
        <w:pStyle w:val="BL"/>
        <w:numPr>
          <w:ilvl w:val="0"/>
          <w:numId w:val="9"/>
        </w:numPr>
      </w:pPr>
      <w:r w:rsidRPr="00DC7355">
        <w:t xml:space="preserve">The </w:t>
      </w:r>
      <w:r w:rsidRPr="00DC7355">
        <w:rPr>
          <w:b/>
        </w:rPr>
        <w:t>kill</w:t>
      </w:r>
      <w:r w:rsidRPr="00DC7355">
        <w:t xml:space="preserve"> configuration operation shall only be executed in the control part of a TTCN-3 module.</w:t>
      </w:r>
    </w:p>
    <w:p w14:paraId="6AF08C13" w14:textId="77777777" w:rsidR="00327709" w:rsidRPr="00DC7355" w:rsidRDefault="00327709" w:rsidP="00B71857">
      <w:pPr>
        <w:pStyle w:val="EX"/>
        <w:keepNext/>
      </w:pPr>
      <w:r w:rsidRPr="00DC7355">
        <w:lastRenderedPageBreak/>
        <w:t>EXAMPLES:</w:t>
      </w:r>
    </w:p>
    <w:p w14:paraId="293AACB7" w14:textId="77777777" w:rsidR="00327709" w:rsidRPr="00DC7355" w:rsidRDefault="00327709" w:rsidP="00327709">
      <w:pPr>
        <w:pStyle w:val="PL"/>
        <w:keepNext/>
        <w:keepLines/>
        <w:rPr>
          <w:noProof w:val="0"/>
        </w:rPr>
      </w:pPr>
      <w:proofErr w:type="gramStart"/>
      <w:r w:rsidRPr="00DC7355">
        <w:rPr>
          <w:b/>
          <w:noProof w:val="0"/>
        </w:rPr>
        <w:t>control</w:t>
      </w:r>
      <w:proofErr w:type="gramEnd"/>
      <w:r w:rsidRPr="00DC7355">
        <w:rPr>
          <w:noProof w:val="0"/>
        </w:rPr>
        <w:t xml:space="preserve"> {</w:t>
      </w:r>
    </w:p>
    <w:p w14:paraId="4B00AD0A" w14:textId="77777777" w:rsidR="00327709" w:rsidRPr="00DC7355" w:rsidRDefault="00327709" w:rsidP="00327709">
      <w:pPr>
        <w:pStyle w:val="PL"/>
        <w:keepNext/>
        <w:keepLines/>
        <w:rPr>
          <w:noProof w:val="0"/>
        </w:rPr>
      </w:pPr>
      <w:r w:rsidRPr="00DC7355">
        <w:rPr>
          <w:noProof w:val="0"/>
        </w:rPr>
        <w:tab/>
      </w:r>
      <w:proofErr w:type="gramStart"/>
      <w:r w:rsidRPr="00DC7355">
        <w:rPr>
          <w:b/>
          <w:noProof w:val="0"/>
        </w:rPr>
        <w:t>var</w:t>
      </w:r>
      <w:proofErr w:type="gramEnd"/>
      <w:r w:rsidRPr="00DC7355">
        <w:rPr>
          <w:b/>
          <w:noProof w:val="0"/>
        </w:rPr>
        <w:t xml:space="preserve"> configuration</w:t>
      </w:r>
      <w:r w:rsidRPr="00DC7355">
        <w:rPr>
          <w:noProof w:val="0"/>
        </w:rPr>
        <w:t xml:space="preserve"> myStaticConfig := </w:t>
      </w:r>
      <w:r w:rsidRPr="00DC7355">
        <w:rPr>
          <w:b/>
          <w:noProof w:val="0"/>
        </w:rPr>
        <w:t>null</w:t>
      </w:r>
      <w:r w:rsidRPr="00DC7355">
        <w:rPr>
          <w:noProof w:val="0"/>
        </w:rPr>
        <w:t>;</w:t>
      </w:r>
      <w:r w:rsidRPr="00DC7355">
        <w:rPr>
          <w:noProof w:val="0"/>
        </w:rPr>
        <w:tab/>
        <w:t>// Declaration and initialization of a</w:t>
      </w:r>
    </w:p>
    <w:p w14:paraId="73FB3A30"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configuration variable.</w:t>
      </w:r>
    </w:p>
    <w:p w14:paraId="07F43050" w14:textId="77777777" w:rsidR="00327709" w:rsidRPr="00DC7355" w:rsidRDefault="00327709" w:rsidP="00327709">
      <w:pPr>
        <w:pStyle w:val="PL"/>
        <w:keepNext/>
        <w:keepLines/>
        <w:rPr>
          <w:noProof w:val="0"/>
        </w:rPr>
      </w:pPr>
    </w:p>
    <w:p w14:paraId="3DEE1DB1" w14:textId="77777777" w:rsidR="00327709" w:rsidRPr="00DC7355" w:rsidRDefault="00327709" w:rsidP="00327709">
      <w:pPr>
        <w:pStyle w:val="PL"/>
        <w:keepNext/>
        <w:keepLines/>
        <w:rPr>
          <w:noProof w:val="0"/>
        </w:rPr>
      </w:pPr>
      <w:r w:rsidRPr="00DC7355">
        <w:rPr>
          <w:noProof w:val="0"/>
        </w:rPr>
        <w:tab/>
      </w:r>
      <w:proofErr w:type="gramStart"/>
      <w:r w:rsidRPr="00DC7355">
        <w:rPr>
          <w:noProof w:val="0"/>
        </w:rPr>
        <w:t>myStaticConfig</w:t>
      </w:r>
      <w:proofErr w:type="gramEnd"/>
      <w:r w:rsidRPr="00DC7355">
        <w:rPr>
          <w:noProof w:val="0"/>
        </w:rPr>
        <w:t xml:space="preserve"> := aStaticConfig();</w:t>
      </w:r>
      <w:r w:rsidRPr="00DC7355">
        <w:rPr>
          <w:noProof w:val="0"/>
        </w:rPr>
        <w:tab/>
      </w:r>
      <w:r w:rsidRPr="00DC7355">
        <w:rPr>
          <w:noProof w:val="0"/>
        </w:rPr>
        <w:tab/>
      </w:r>
      <w:r w:rsidRPr="00DC7355">
        <w:rPr>
          <w:noProof w:val="0"/>
        </w:rPr>
        <w:tab/>
        <w:t xml:space="preserve">// Assigns a value to the previously declared </w:t>
      </w:r>
    </w:p>
    <w:p w14:paraId="72F5E4B7"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configuration variable. It is assumed that </w:t>
      </w:r>
    </w:p>
    <w:p w14:paraId="5E544361"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w:t>
      </w:r>
      <w:proofErr w:type="gramStart"/>
      <w:r w:rsidRPr="00DC7355">
        <w:rPr>
          <w:noProof w:val="0"/>
        </w:rPr>
        <w:t>aStaticConfig(</w:t>
      </w:r>
      <w:proofErr w:type="gramEnd"/>
      <w:r w:rsidRPr="00DC7355">
        <w:rPr>
          <w:noProof w:val="0"/>
        </w:rPr>
        <w:t>) is a configuration function.</w:t>
      </w:r>
    </w:p>
    <w:p w14:paraId="61A9C6AA" w14:textId="77777777" w:rsidR="00327709" w:rsidRPr="00DC7355" w:rsidRDefault="00327709" w:rsidP="00327709">
      <w:pPr>
        <w:pStyle w:val="PL"/>
        <w:keepNext/>
        <w:keepLines/>
        <w:rPr>
          <w:noProof w:val="0"/>
        </w:rPr>
      </w:pPr>
    </w:p>
    <w:p w14:paraId="49374D36" w14:textId="77777777" w:rsidR="00327709" w:rsidRPr="00DC7355" w:rsidRDefault="00327709" w:rsidP="00327709">
      <w:pPr>
        <w:pStyle w:val="PL"/>
        <w:keepNext/>
        <w:keepLines/>
        <w:rPr>
          <w:noProof w:val="0"/>
        </w:rPr>
      </w:pPr>
      <w:r w:rsidRPr="00DC7355">
        <w:rPr>
          <w:noProof w:val="0"/>
        </w:rPr>
        <w:tab/>
        <w:t>myStaticConfig.</w:t>
      </w:r>
      <w:r w:rsidRPr="00DC7355">
        <w:rPr>
          <w:b/>
          <w:noProof w:val="0"/>
        </w:rPr>
        <w:t>kill</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Destruction of the previously started static</w:t>
      </w:r>
    </w:p>
    <w:p w14:paraId="6999E835" w14:textId="77777777" w:rsidR="00327709" w:rsidRPr="00DC7355" w:rsidRDefault="00327709" w:rsidP="00327709">
      <w:pPr>
        <w:pStyle w:val="PL"/>
        <w:keepNext/>
        <w:keepLines/>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test configuration.</w:t>
      </w:r>
    </w:p>
    <w:p w14:paraId="506E200E" w14:textId="77777777" w:rsidR="00327709" w:rsidRPr="00DC7355" w:rsidRDefault="00327709" w:rsidP="00327709">
      <w:pPr>
        <w:pStyle w:val="PL"/>
        <w:keepNext/>
        <w:keepLines/>
        <w:rPr>
          <w:noProof w:val="0"/>
        </w:rPr>
      </w:pPr>
    </w:p>
    <w:p w14:paraId="2BD09B05" w14:textId="77777777" w:rsidR="00327709" w:rsidRPr="00DC7355" w:rsidRDefault="00CE27C6" w:rsidP="002B1202">
      <w:pPr>
        <w:pStyle w:val="berschrift3"/>
      </w:pPr>
      <w:bookmarkStart w:id="31" w:name="_Toc75433894"/>
      <w:r w:rsidRPr="00DC7355">
        <w:t>5.1.</w:t>
      </w:r>
      <w:r w:rsidR="00327709" w:rsidRPr="00DC7355">
        <w:t>5</w:t>
      </w:r>
      <w:r w:rsidR="00327709" w:rsidRPr="00DC7355">
        <w:tab/>
        <w:t>Creation of static test components</w:t>
      </w:r>
      <w:bookmarkEnd w:id="31"/>
    </w:p>
    <w:p w14:paraId="7CD7D1CD" w14:textId="248397E0" w:rsidR="00327709" w:rsidRPr="00DC7355" w:rsidRDefault="00361937" w:rsidP="00327709">
      <w:pPr>
        <w:keepNext/>
        <w:keepLines/>
        <w:rPr>
          <w:color w:val="000000"/>
        </w:rPr>
      </w:pPr>
      <w:r w:rsidRPr="00DC7355">
        <w:rPr>
          <w:color w:val="000000"/>
        </w:rPr>
        <w:t xml:space="preserve">All create operations invoked directly or indirectly from configuration functions create static test components. </w:t>
      </w:r>
      <w:r w:rsidR="00327709" w:rsidRPr="00DC7355">
        <w:rPr>
          <w:color w:val="000000"/>
        </w:rPr>
        <w:t xml:space="preserve">The creation of static test components </w:t>
      </w:r>
      <w:r w:rsidRPr="00DC7355">
        <w:rPr>
          <w:color w:val="000000"/>
        </w:rPr>
        <w:t xml:space="preserve">can </w:t>
      </w:r>
      <w:r w:rsidR="00327709" w:rsidRPr="00DC7355">
        <w:rPr>
          <w:color w:val="000000"/>
        </w:rPr>
        <w:t xml:space="preserve">be indicated by the additional </w:t>
      </w:r>
      <w:r w:rsidRPr="00DC7355">
        <w:rPr>
          <w:color w:val="000000"/>
        </w:rPr>
        <w:t xml:space="preserve">optional </w:t>
      </w:r>
      <w:r w:rsidR="00327709" w:rsidRPr="00DC7355">
        <w:rPr>
          <w:color w:val="000000"/>
        </w:rPr>
        <w:t xml:space="preserve">keyword </w:t>
      </w:r>
      <w:r w:rsidR="00327709" w:rsidRPr="00DC7355">
        <w:rPr>
          <w:rFonts w:ascii="Courier New" w:hAnsi="Courier New"/>
          <w:b/>
          <w:color w:val="000000"/>
        </w:rPr>
        <w:t>static</w:t>
      </w:r>
      <w:r w:rsidR="00327709" w:rsidRPr="00DC7355">
        <w:rPr>
          <w:color w:val="000000"/>
        </w:rPr>
        <w:t xml:space="preserve"> in the </w:t>
      </w:r>
      <w:r w:rsidR="00327709" w:rsidRPr="00DC7355">
        <w:rPr>
          <w:rFonts w:ascii="Courier New" w:hAnsi="Courier New"/>
          <w:b/>
          <w:color w:val="000000"/>
        </w:rPr>
        <w:t>create</w:t>
      </w:r>
      <w:r w:rsidR="00327709" w:rsidRPr="00DC7355">
        <w:rPr>
          <w:color w:val="000000"/>
        </w:rPr>
        <w:t xml:space="preserve"> operation. The extension of the </w:t>
      </w:r>
      <w:r w:rsidR="00327709" w:rsidRPr="00DC7355">
        <w:rPr>
          <w:rFonts w:ascii="Courier New" w:hAnsi="Courier New"/>
          <w:b/>
          <w:color w:val="000000"/>
        </w:rPr>
        <w:t>create</w:t>
      </w:r>
      <w:r w:rsidR="00327709" w:rsidRPr="00DC7355">
        <w:rPr>
          <w:color w:val="000000"/>
        </w:rPr>
        <w:t xml:space="preserve"> operation in clause 21.2.1 of </w:t>
      </w:r>
      <w:r w:rsidR="00492FC3" w:rsidRPr="00DC7355">
        <w:t>ETSI ES 201 873</w:t>
      </w:r>
      <w:r w:rsidR="00492FC3" w:rsidRPr="00DC7355">
        <w:noBreakHyphen/>
        <w:t>4</w:t>
      </w:r>
      <w:r w:rsidR="00327709"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00327709" w:rsidRPr="00DC7355">
        <w:t xml:space="preserve"> </w:t>
      </w:r>
      <w:r w:rsidR="00327709" w:rsidRPr="00DC7355">
        <w:rPr>
          <w:color w:val="000000"/>
        </w:rPr>
        <w:t>required for the creation of static test components is described in th</w:t>
      </w:r>
      <w:r w:rsidR="00704A2A" w:rsidRPr="00DC7355">
        <w:rPr>
          <w:color w:val="000000"/>
        </w:rPr>
        <w:t>is</w:t>
      </w:r>
      <w:r w:rsidR="00327709" w:rsidRPr="00DC7355">
        <w:rPr>
          <w:color w:val="000000"/>
        </w:rPr>
        <w:t xml:space="preserve"> </w:t>
      </w:r>
      <w:r w:rsidR="008B71F2" w:rsidRPr="00DC7355">
        <w:rPr>
          <w:color w:val="000000"/>
        </w:rPr>
        <w:t>clause.</w:t>
      </w:r>
    </w:p>
    <w:p w14:paraId="7E988E25" w14:textId="77777777" w:rsidR="00327709" w:rsidRPr="00DC7355" w:rsidRDefault="00327709" w:rsidP="00327709">
      <w:pPr>
        <w:keepNext/>
        <w:keepLines/>
        <w:spacing w:before="180" w:after="60"/>
        <w:rPr>
          <w:b/>
          <w:i/>
          <w:color w:val="000000"/>
          <w:szCs w:val="24"/>
        </w:rPr>
      </w:pPr>
      <w:r w:rsidRPr="00DC7355">
        <w:rPr>
          <w:b/>
          <w:i/>
          <w:color w:val="000000"/>
          <w:szCs w:val="24"/>
        </w:rPr>
        <w:t>Syntactical Structure</w:t>
      </w:r>
    </w:p>
    <w:p w14:paraId="3D921834" w14:textId="77777777" w:rsidR="00862A8A" w:rsidRPr="00DC7355" w:rsidRDefault="00862A8A" w:rsidP="00862A8A">
      <w:pPr>
        <w:pStyle w:val="PL"/>
        <w:ind w:left="283"/>
        <w:rPr>
          <w:noProof w:val="0"/>
        </w:rPr>
      </w:pPr>
      <w:r w:rsidRPr="00DC7355">
        <w:rPr>
          <w:i/>
          <w:noProof w:val="0"/>
        </w:rPr>
        <w:t>ComponentType</w:t>
      </w:r>
      <w:r w:rsidRPr="00DC7355">
        <w:rPr>
          <w:noProof w:val="0"/>
        </w:rPr>
        <w:t xml:space="preserve"> "." </w:t>
      </w:r>
      <w:r w:rsidRPr="00DC7355">
        <w:rPr>
          <w:b/>
          <w:noProof w:val="0"/>
        </w:rPr>
        <w:t>create</w:t>
      </w:r>
      <w:r w:rsidRPr="00DC7355">
        <w:rPr>
          <w:noProof w:val="0"/>
        </w:rPr>
        <w:t xml:space="preserve"> </w:t>
      </w:r>
      <w:proofErr w:type="gramStart"/>
      <w:r w:rsidRPr="00DC7355">
        <w:rPr>
          <w:noProof w:val="0"/>
        </w:rPr>
        <w:t>[ "</w:t>
      </w:r>
      <w:proofErr w:type="gramEnd"/>
      <w:r w:rsidRPr="00DC7355">
        <w:rPr>
          <w:noProof w:val="0"/>
        </w:rPr>
        <w:t>(" (</w:t>
      </w:r>
      <w:r w:rsidRPr="00DC7355">
        <w:rPr>
          <w:i/>
          <w:noProof w:val="0"/>
        </w:rPr>
        <w:t>Name</w:t>
      </w:r>
      <w:r w:rsidRPr="00DC7355">
        <w:rPr>
          <w:noProof w:val="0"/>
        </w:rPr>
        <w:t xml:space="preserve"> | "-") ["," </w:t>
      </w:r>
      <w:r w:rsidRPr="00DC7355">
        <w:rPr>
          <w:i/>
          <w:noProof w:val="0"/>
        </w:rPr>
        <w:t>HostId</w:t>
      </w:r>
      <w:r w:rsidRPr="00DC7355">
        <w:rPr>
          <w:noProof w:val="0"/>
        </w:rPr>
        <w:t xml:space="preserve">] ")" ] [ </w:t>
      </w:r>
      <w:r w:rsidRPr="00DC7355">
        <w:rPr>
          <w:b/>
          <w:noProof w:val="0"/>
        </w:rPr>
        <w:t>alive</w:t>
      </w:r>
      <w:r w:rsidRPr="00DC7355">
        <w:rPr>
          <w:noProof w:val="0"/>
        </w:rPr>
        <w:t xml:space="preserve"> | </w:t>
      </w:r>
      <w:r w:rsidRPr="00DC7355">
        <w:rPr>
          <w:b/>
          <w:noProof w:val="0"/>
        </w:rPr>
        <w:t>static</w:t>
      </w:r>
      <w:r w:rsidRPr="00DC7355">
        <w:rPr>
          <w:noProof w:val="0"/>
        </w:rPr>
        <w:t xml:space="preserve"> ]</w:t>
      </w:r>
    </w:p>
    <w:p w14:paraId="28B758FC" w14:textId="77777777" w:rsidR="00327709" w:rsidRPr="00DC7355" w:rsidRDefault="00327709" w:rsidP="00327709">
      <w:pPr>
        <w:keepNext/>
        <w:spacing w:before="180" w:after="60"/>
        <w:rPr>
          <w:b/>
          <w:i/>
          <w:color w:val="000000"/>
          <w:szCs w:val="24"/>
        </w:rPr>
      </w:pPr>
      <w:r w:rsidRPr="00DC7355">
        <w:rPr>
          <w:b/>
          <w:i/>
          <w:color w:val="000000"/>
          <w:szCs w:val="24"/>
        </w:rPr>
        <w:t>Semantic Description</w:t>
      </w:r>
    </w:p>
    <w:p w14:paraId="1CDD8A13" w14:textId="77777777" w:rsidR="00327709" w:rsidRPr="00DC7355" w:rsidRDefault="00327709" w:rsidP="00327709">
      <w:pPr>
        <w:rPr>
          <w:color w:val="000000"/>
        </w:rPr>
      </w:pPr>
      <w:r w:rsidRPr="00DC7355">
        <w:rPr>
          <w:color w:val="000000"/>
        </w:rPr>
        <w:t xml:space="preserve">The </w:t>
      </w:r>
      <w:r w:rsidRPr="00DC7355">
        <w:rPr>
          <w:rFonts w:ascii="Courier New" w:hAnsi="Courier New"/>
          <w:b/>
          <w:color w:val="000000"/>
        </w:rPr>
        <w:t>create</w:t>
      </w:r>
      <w:r w:rsidRPr="00DC7355">
        <w:rPr>
          <w:color w:val="000000"/>
        </w:rPr>
        <w:t xml:space="preserve"> operation in combination with the keyword </w:t>
      </w:r>
      <w:r w:rsidRPr="00DC7355">
        <w:rPr>
          <w:rFonts w:ascii="Courier New" w:hAnsi="Courier New"/>
          <w:b/>
          <w:color w:val="000000"/>
        </w:rPr>
        <w:t>static</w:t>
      </w:r>
      <w:r w:rsidRPr="00DC7355">
        <w:rPr>
          <w:color w:val="000000"/>
        </w:rPr>
        <w:t xml:space="preserve"> shall only be used to create static test components. Static test components can only be created by executing a configuration function and by functions directly or indirectly invoked by configuration functions. The keyword </w:t>
      </w:r>
      <w:r w:rsidRPr="00DC7355">
        <w:rPr>
          <w:rFonts w:ascii="Courier New" w:hAnsi="Courier New"/>
          <w:b/>
          <w:color w:val="000000"/>
        </w:rPr>
        <w:t>static</w:t>
      </w:r>
      <w:r w:rsidRPr="00DC7355">
        <w:rPr>
          <w:color w:val="000000"/>
        </w:rPr>
        <w:t xml:space="preserve"> in a </w:t>
      </w:r>
      <w:r w:rsidRPr="00DC7355">
        <w:rPr>
          <w:rFonts w:ascii="Courier New" w:hAnsi="Courier New"/>
          <w:b/>
          <w:color w:val="000000"/>
        </w:rPr>
        <w:t>create</w:t>
      </w:r>
      <w:r w:rsidRPr="00DC7355">
        <w:rPr>
          <w:color w:val="000000"/>
        </w:rPr>
        <w:t xml:space="preserve"> operation shall not be used in combination with the keyword </w:t>
      </w:r>
      <w:r w:rsidRPr="00DC7355">
        <w:rPr>
          <w:rFonts w:ascii="Courier New" w:hAnsi="Courier New"/>
          <w:b/>
          <w:color w:val="000000"/>
        </w:rPr>
        <w:t>alive</w:t>
      </w:r>
      <w:r w:rsidRPr="00DC7355">
        <w:rPr>
          <w:color w:val="000000"/>
        </w:rPr>
        <w:t>.</w:t>
      </w:r>
    </w:p>
    <w:p w14:paraId="7A06BC29" w14:textId="77777777" w:rsidR="00327709" w:rsidRPr="00DC7355" w:rsidRDefault="00327709" w:rsidP="00327709">
      <w:pPr>
        <w:pStyle w:val="NO"/>
      </w:pPr>
      <w:r w:rsidRPr="00DC7355">
        <w:t>NOTE 1:</w:t>
      </w:r>
      <w:r w:rsidRPr="00DC7355">
        <w:tab/>
        <w:t>During the lifetime of a static test configuration, a static component behaves like an alive component.</w:t>
      </w:r>
    </w:p>
    <w:p w14:paraId="6F6D791D" w14:textId="4C59A2C5" w:rsidR="00327709" w:rsidRPr="00DC7355" w:rsidRDefault="00327709" w:rsidP="00327709">
      <w:pPr>
        <w:rPr>
          <w:color w:val="000000"/>
        </w:rPr>
      </w:pPr>
      <w:r w:rsidRPr="00DC7355">
        <w:rPr>
          <w:color w:val="000000"/>
        </w:rPr>
        <w:t xml:space="preserve">Static test components are created in the same manner as normal test components that are not declared as alive components. Further details on this can be found in clause 21.2.1 of </w:t>
      </w:r>
      <w:r w:rsidR="00492FC3" w:rsidRPr="00DC7355">
        <w:t>ETSI ES 201 873</w:t>
      </w:r>
      <w:r w:rsidR="00492FC3" w:rsidRPr="00DC7355">
        <w:noBreakHyphen/>
        <w:t>4</w:t>
      </w:r>
      <w:r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rPr>
          <w:color w:val="000000"/>
        </w:rPr>
        <w:t>.</w:t>
      </w:r>
    </w:p>
    <w:p w14:paraId="55CC3011" w14:textId="77777777" w:rsidR="00327709" w:rsidRPr="00DC7355" w:rsidRDefault="00327709" w:rsidP="00327709">
      <w:pPr>
        <w:pStyle w:val="NO"/>
      </w:pPr>
      <w:r w:rsidRPr="00DC7355">
        <w:t>NOTE 2:</w:t>
      </w:r>
      <w:r w:rsidRPr="00DC7355">
        <w:tab/>
        <w:t xml:space="preserve">Static test components can only be created directly or indirectly by a configuration function. This may be checkable at runtime and therefore the keyword static may not be required, but for having an explicit specification of static test configurations and for keeping the feature of static test configurations extendible, the keyword </w:t>
      </w:r>
      <w:r w:rsidRPr="00DC7355">
        <w:rPr>
          <w:rFonts w:ascii="Courier New" w:hAnsi="Courier New"/>
          <w:b/>
        </w:rPr>
        <w:t>static</w:t>
      </w:r>
      <w:r w:rsidRPr="00DC7355">
        <w:t xml:space="preserve"> has been introduced.</w:t>
      </w:r>
    </w:p>
    <w:p w14:paraId="155CD09F" w14:textId="77777777" w:rsidR="00327709" w:rsidRPr="00DC7355" w:rsidRDefault="00327709" w:rsidP="00327709">
      <w:pPr>
        <w:spacing w:before="180" w:after="60"/>
        <w:rPr>
          <w:b/>
          <w:i/>
          <w:color w:val="000000"/>
          <w:szCs w:val="24"/>
        </w:rPr>
      </w:pPr>
      <w:r w:rsidRPr="00DC7355">
        <w:rPr>
          <w:b/>
          <w:i/>
          <w:color w:val="000000"/>
          <w:szCs w:val="24"/>
        </w:rPr>
        <w:t>Restrictions</w:t>
      </w:r>
    </w:p>
    <w:p w14:paraId="24BC3270" w14:textId="77777777" w:rsidR="00327709" w:rsidRPr="00DC7355" w:rsidRDefault="00327709" w:rsidP="004F6EB8">
      <w:pPr>
        <w:pStyle w:val="BL"/>
        <w:numPr>
          <w:ilvl w:val="0"/>
          <w:numId w:val="12"/>
        </w:numPr>
      </w:pPr>
      <w:r w:rsidRPr="00DC7355">
        <w:t xml:space="preserve">The </w:t>
      </w:r>
      <w:r w:rsidRPr="00DC7355">
        <w:rPr>
          <w:rFonts w:ascii="Courier New" w:hAnsi="Courier New"/>
          <w:b/>
        </w:rPr>
        <w:t>create</w:t>
      </w:r>
      <w:r w:rsidRPr="00DC7355">
        <w:t xml:space="preserve"> operation in combination with the keyword </w:t>
      </w:r>
      <w:r w:rsidRPr="00DC7355">
        <w:rPr>
          <w:rFonts w:ascii="Courier New" w:hAnsi="Courier New"/>
          <w:b/>
        </w:rPr>
        <w:t>static</w:t>
      </w:r>
      <w:r w:rsidRPr="00DC7355">
        <w:t xml:space="preserve"> shall only be invoked in configuration functions and in function that may be directly or indirectly called by such a configuration function.</w:t>
      </w:r>
    </w:p>
    <w:p w14:paraId="62E7C1E3" w14:textId="77777777" w:rsidR="00327709" w:rsidRPr="00DC7355" w:rsidRDefault="00327709" w:rsidP="00327709">
      <w:pPr>
        <w:pStyle w:val="BL"/>
      </w:pPr>
      <w:r w:rsidRPr="00DC7355">
        <w:rPr>
          <w:color w:val="000000"/>
        </w:rPr>
        <w:t xml:space="preserve">The keyword </w:t>
      </w:r>
      <w:r w:rsidRPr="00DC7355">
        <w:rPr>
          <w:rFonts w:ascii="Courier New" w:hAnsi="Courier New"/>
          <w:b/>
          <w:color w:val="000000"/>
        </w:rPr>
        <w:t>static</w:t>
      </w:r>
      <w:r w:rsidRPr="00DC7355">
        <w:rPr>
          <w:color w:val="000000"/>
        </w:rPr>
        <w:t xml:space="preserve"> in a </w:t>
      </w:r>
      <w:r w:rsidRPr="00DC7355">
        <w:rPr>
          <w:rFonts w:ascii="Courier New" w:hAnsi="Courier New"/>
          <w:b/>
          <w:color w:val="000000"/>
        </w:rPr>
        <w:t>create</w:t>
      </w:r>
      <w:r w:rsidRPr="00DC7355">
        <w:rPr>
          <w:color w:val="000000"/>
        </w:rPr>
        <w:t xml:space="preserve"> operation shall not be used in combination with the keyword </w:t>
      </w:r>
      <w:r w:rsidRPr="00DC7355">
        <w:rPr>
          <w:rFonts w:ascii="Courier New" w:hAnsi="Courier New"/>
          <w:b/>
          <w:color w:val="000000"/>
        </w:rPr>
        <w:t>alive</w:t>
      </w:r>
      <w:r w:rsidRPr="00DC7355">
        <w:rPr>
          <w:color w:val="000000"/>
        </w:rPr>
        <w:t>.</w:t>
      </w:r>
    </w:p>
    <w:p w14:paraId="7005FB14" w14:textId="77777777" w:rsidR="00327709" w:rsidRPr="00DC7355" w:rsidRDefault="00327709" w:rsidP="00327709">
      <w:pPr>
        <w:pStyle w:val="EX"/>
      </w:pPr>
      <w:r w:rsidRPr="00DC7355">
        <w:t>EXAMPLES:</w:t>
      </w:r>
    </w:p>
    <w:p w14:paraId="307E1166" w14:textId="77777777" w:rsidR="00327709" w:rsidRPr="00DC7355" w:rsidRDefault="00327709" w:rsidP="00327709">
      <w:pPr>
        <w:pStyle w:val="PL"/>
        <w:rPr>
          <w:noProof w:val="0"/>
        </w:rPr>
      </w:pPr>
      <w:r w:rsidRPr="00DC7355">
        <w:rPr>
          <w:noProof w:val="0"/>
        </w:rPr>
        <w:tab/>
        <w:t xml:space="preserve">// </w:t>
      </w:r>
      <w:proofErr w:type="gramStart"/>
      <w:r w:rsidRPr="00DC7355">
        <w:rPr>
          <w:noProof w:val="0"/>
        </w:rPr>
        <w:t>This</w:t>
      </w:r>
      <w:proofErr w:type="gramEnd"/>
      <w:r w:rsidRPr="00DC7355">
        <w:rPr>
          <w:noProof w:val="0"/>
        </w:rPr>
        <w:t xml:space="preserve"> example declares variables of type MyComponentType, which are used to store the </w:t>
      </w:r>
    </w:p>
    <w:p w14:paraId="6F6E3584" w14:textId="77777777" w:rsidR="00327709" w:rsidRPr="00DC7355" w:rsidRDefault="00327709" w:rsidP="00327709">
      <w:pPr>
        <w:pStyle w:val="PL"/>
        <w:rPr>
          <w:noProof w:val="0"/>
        </w:rPr>
      </w:pPr>
      <w:r w:rsidRPr="00DC7355">
        <w:rPr>
          <w:noProof w:val="0"/>
        </w:rPr>
        <w:tab/>
        <w:t>// references of newly created static component instances of type MyComponentType.</w:t>
      </w:r>
    </w:p>
    <w:p w14:paraId="72080362" w14:textId="77777777" w:rsidR="00327709" w:rsidRPr="00DC7355" w:rsidRDefault="00327709" w:rsidP="00327709">
      <w:pPr>
        <w:pStyle w:val="PL"/>
        <w:rPr>
          <w:noProof w:val="0"/>
        </w:rPr>
      </w:pPr>
      <w:r w:rsidRPr="00DC7355">
        <w:rPr>
          <w:noProof w:val="0"/>
        </w:rPr>
        <w:tab/>
        <w:t xml:space="preserve">// </w:t>
      </w:r>
      <w:proofErr w:type="gramStart"/>
      <w:r w:rsidRPr="00DC7355">
        <w:rPr>
          <w:noProof w:val="0"/>
        </w:rPr>
        <w:t>An</w:t>
      </w:r>
      <w:proofErr w:type="gramEnd"/>
      <w:r w:rsidRPr="00DC7355">
        <w:rPr>
          <w:noProof w:val="0"/>
        </w:rPr>
        <w:t xml:space="preserve"> associated name is allocated to some of the created component instances.</w:t>
      </w:r>
    </w:p>
    <w:p w14:paraId="3876BF50" w14:textId="77777777" w:rsidR="00327709" w:rsidRPr="00DC7355" w:rsidRDefault="00327709" w:rsidP="00327709">
      <w:pPr>
        <w:pStyle w:val="PL"/>
        <w:rPr>
          <w:noProof w:val="0"/>
        </w:rPr>
      </w:pPr>
      <w:r w:rsidRPr="00DC7355">
        <w:rPr>
          <w:noProof w:val="0"/>
        </w:rPr>
        <w:tab/>
        <w:t xml:space="preserve"> :</w:t>
      </w:r>
    </w:p>
    <w:p w14:paraId="3E962B84" w14:textId="77777777" w:rsidR="00327709" w:rsidRPr="00DC7355" w:rsidRDefault="00327709" w:rsidP="00327709">
      <w:pPr>
        <w:pStyle w:val="PL"/>
        <w:rPr>
          <w:noProof w:val="0"/>
        </w:rPr>
      </w:pPr>
      <w:r w:rsidRPr="00DC7355">
        <w:rPr>
          <w:noProof w:val="0"/>
        </w:rPr>
        <w:tab/>
      </w:r>
      <w:proofErr w:type="gramStart"/>
      <w:r w:rsidRPr="00DC7355">
        <w:rPr>
          <w:b/>
          <w:noProof w:val="0"/>
        </w:rPr>
        <w:t>var</w:t>
      </w:r>
      <w:proofErr w:type="gramEnd"/>
      <w:r w:rsidRPr="00DC7355">
        <w:rPr>
          <w:b/>
          <w:noProof w:val="0"/>
        </w:rPr>
        <w:t xml:space="preserve"> </w:t>
      </w:r>
      <w:r w:rsidRPr="00DC7355">
        <w:rPr>
          <w:noProof w:val="0"/>
        </w:rPr>
        <w:t>MyComponentType MyNewComponent;</w:t>
      </w:r>
    </w:p>
    <w:p w14:paraId="22103D6C" w14:textId="77777777" w:rsidR="00327709" w:rsidRPr="00DC7355" w:rsidRDefault="00327709" w:rsidP="00327709">
      <w:pPr>
        <w:pStyle w:val="PL"/>
        <w:rPr>
          <w:noProof w:val="0"/>
        </w:rPr>
      </w:pPr>
      <w:r w:rsidRPr="00DC7355">
        <w:rPr>
          <w:noProof w:val="0"/>
        </w:rPr>
        <w:tab/>
      </w:r>
      <w:proofErr w:type="gramStart"/>
      <w:r w:rsidRPr="00DC7355">
        <w:rPr>
          <w:b/>
          <w:noProof w:val="0"/>
        </w:rPr>
        <w:t>var</w:t>
      </w:r>
      <w:proofErr w:type="gramEnd"/>
      <w:r w:rsidRPr="00DC7355">
        <w:rPr>
          <w:b/>
          <w:noProof w:val="0"/>
        </w:rPr>
        <w:t xml:space="preserve"> </w:t>
      </w:r>
      <w:r w:rsidRPr="00DC7355">
        <w:rPr>
          <w:noProof w:val="0"/>
        </w:rPr>
        <w:t>MyComponentType MyNewestComponent;</w:t>
      </w:r>
    </w:p>
    <w:p w14:paraId="6411233C" w14:textId="77777777" w:rsidR="00327709" w:rsidRPr="00DC7355" w:rsidRDefault="00327709" w:rsidP="00327709">
      <w:pPr>
        <w:pStyle w:val="PL"/>
        <w:rPr>
          <w:noProof w:val="0"/>
        </w:rPr>
      </w:pPr>
      <w:r w:rsidRPr="00DC7355">
        <w:rPr>
          <w:noProof w:val="0"/>
        </w:rPr>
        <w:tab/>
        <w:t xml:space="preserve"> :</w:t>
      </w:r>
    </w:p>
    <w:p w14:paraId="0081AE2F" w14:textId="77777777" w:rsidR="00327709" w:rsidRPr="00DC7355" w:rsidRDefault="00327709" w:rsidP="00327709">
      <w:pPr>
        <w:pStyle w:val="PL"/>
        <w:rPr>
          <w:noProof w:val="0"/>
        </w:rPr>
      </w:pPr>
      <w:r w:rsidRPr="00DC7355">
        <w:rPr>
          <w:noProof w:val="0"/>
        </w:rPr>
        <w:tab/>
      </w:r>
      <w:proofErr w:type="gramStart"/>
      <w:r w:rsidRPr="00DC7355">
        <w:rPr>
          <w:noProof w:val="0"/>
        </w:rPr>
        <w:t>MyNewComponent :=</w:t>
      </w:r>
      <w:proofErr w:type="gramEnd"/>
      <w:r w:rsidRPr="00DC7355">
        <w:rPr>
          <w:noProof w:val="0"/>
        </w:rPr>
        <w:t xml:space="preserve"> MyComponentType.</w:t>
      </w:r>
      <w:r w:rsidRPr="00DC7355">
        <w:rPr>
          <w:b/>
          <w:noProof w:val="0"/>
        </w:rPr>
        <w:t>create static</w:t>
      </w:r>
      <w:r w:rsidRPr="00DC7355">
        <w:rPr>
          <w:noProof w:val="0"/>
        </w:rPr>
        <w:t>;</w:t>
      </w:r>
    </w:p>
    <w:p w14:paraId="0A03FE72" w14:textId="77777777" w:rsidR="00327709" w:rsidRPr="00DC7355" w:rsidRDefault="00327709" w:rsidP="00327709">
      <w:pPr>
        <w:pStyle w:val="PL"/>
        <w:rPr>
          <w:noProof w:val="0"/>
        </w:rPr>
      </w:pPr>
      <w:r w:rsidRPr="00DC7355">
        <w:rPr>
          <w:noProof w:val="0"/>
        </w:rPr>
        <w:tab/>
      </w:r>
      <w:proofErr w:type="gramStart"/>
      <w:r w:rsidRPr="00DC7355">
        <w:rPr>
          <w:noProof w:val="0"/>
        </w:rPr>
        <w:t>MyNewestComponent :=</w:t>
      </w:r>
      <w:proofErr w:type="gramEnd"/>
      <w:r w:rsidRPr="00DC7355">
        <w:rPr>
          <w:noProof w:val="0"/>
        </w:rPr>
        <w:t xml:space="preserve"> MyComponentType.</w:t>
      </w:r>
      <w:r w:rsidRPr="00DC7355">
        <w:rPr>
          <w:b/>
          <w:noProof w:val="0"/>
        </w:rPr>
        <w:t>create</w:t>
      </w:r>
      <w:r w:rsidRPr="00DC7355">
        <w:rPr>
          <w:bCs/>
          <w:noProof w:val="0"/>
        </w:rPr>
        <w:t>("</w:t>
      </w:r>
      <w:r w:rsidRPr="00DC7355">
        <w:rPr>
          <w:noProof w:val="0"/>
        </w:rPr>
        <w:t xml:space="preserve">Newest") </w:t>
      </w:r>
      <w:r w:rsidRPr="00DC7355">
        <w:rPr>
          <w:b/>
          <w:noProof w:val="0"/>
        </w:rPr>
        <w:t>static</w:t>
      </w:r>
      <w:r w:rsidRPr="00DC7355">
        <w:rPr>
          <w:noProof w:val="0"/>
        </w:rPr>
        <w:t>;</w:t>
      </w:r>
    </w:p>
    <w:p w14:paraId="564505D3" w14:textId="77777777" w:rsidR="00327709" w:rsidRPr="00DC7355" w:rsidRDefault="00327709" w:rsidP="00327709">
      <w:pPr>
        <w:pStyle w:val="PL"/>
        <w:rPr>
          <w:noProof w:val="0"/>
        </w:rPr>
      </w:pPr>
    </w:p>
    <w:p w14:paraId="30FD4DA7" w14:textId="77777777" w:rsidR="00327709" w:rsidRPr="00DC7355" w:rsidRDefault="00CE27C6" w:rsidP="002B1202">
      <w:pPr>
        <w:pStyle w:val="berschrift3"/>
      </w:pPr>
      <w:bookmarkStart w:id="32" w:name="_Toc75433895"/>
      <w:r w:rsidRPr="00DC7355">
        <w:lastRenderedPageBreak/>
        <w:t>5.1.</w:t>
      </w:r>
      <w:r w:rsidR="00327709" w:rsidRPr="00DC7355">
        <w:t>6</w:t>
      </w:r>
      <w:r w:rsidR="00327709" w:rsidRPr="00DC7355">
        <w:tab/>
        <w:t>Establishment of static connections and static mappings</w:t>
      </w:r>
      <w:bookmarkEnd w:id="32"/>
    </w:p>
    <w:p w14:paraId="0098C14F" w14:textId="2A7A39DD" w:rsidR="00327709" w:rsidRPr="00DC7355" w:rsidRDefault="00327709" w:rsidP="00327709">
      <w:pPr>
        <w:keepNext/>
        <w:keepLines/>
        <w:rPr>
          <w:color w:val="000000"/>
        </w:rPr>
      </w:pPr>
      <w:r w:rsidRPr="00DC7355">
        <w:rPr>
          <w:color w:val="000000"/>
        </w:rPr>
        <w:t xml:space="preserve">The </w:t>
      </w:r>
      <w:r w:rsidR="00D9706D" w:rsidRPr="00DC7355">
        <w:rPr>
          <w:rFonts w:ascii="Courier New" w:hAnsi="Courier New" w:cs="Courier New"/>
          <w:b/>
          <w:color w:val="000000"/>
        </w:rPr>
        <w:t>map</w:t>
      </w:r>
      <w:r w:rsidR="00D9706D" w:rsidRPr="00DC7355">
        <w:rPr>
          <w:color w:val="000000"/>
        </w:rPr>
        <w:t xml:space="preserve"> and </w:t>
      </w:r>
      <w:r w:rsidR="00D9706D" w:rsidRPr="00DC7355">
        <w:rPr>
          <w:rFonts w:ascii="Courier New" w:hAnsi="Courier New" w:cs="Courier New"/>
          <w:b/>
          <w:color w:val="000000"/>
        </w:rPr>
        <w:t>connect</w:t>
      </w:r>
      <w:r w:rsidR="00D9706D" w:rsidRPr="00DC7355">
        <w:rPr>
          <w:color w:val="000000"/>
        </w:rPr>
        <w:t xml:space="preserve"> operations called directly or indirectly from configuration functions </w:t>
      </w:r>
      <w:r w:rsidRPr="00DC7355">
        <w:rPr>
          <w:color w:val="000000"/>
        </w:rPr>
        <w:t>establish static connections and static mappings</w:t>
      </w:r>
      <w:r w:rsidR="00D9706D" w:rsidRPr="00DC7355">
        <w:rPr>
          <w:color w:val="000000"/>
        </w:rPr>
        <w:t>. This can</w:t>
      </w:r>
      <w:r w:rsidRPr="00DC7355">
        <w:rPr>
          <w:color w:val="000000"/>
        </w:rPr>
        <w:t xml:space="preserve"> be indicated by the additional </w:t>
      </w:r>
      <w:r w:rsidR="00D9706D" w:rsidRPr="00DC7355">
        <w:rPr>
          <w:color w:val="000000"/>
        </w:rPr>
        <w:t xml:space="preserve">optional </w:t>
      </w:r>
      <w:r w:rsidRPr="00DC7355">
        <w:rPr>
          <w:color w:val="000000"/>
        </w:rPr>
        <w:t xml:space="preserve">keyword </w:t>
      </w:r>
      <w:r w:rsidRPr="00DC7355">
        <w:rPr>
          <w:rFonts w:ascii="Courier New" w:hAnsi="Courier New"/>
          <w:b/>
          <w:color w:val="000000"/>
        </w:rPr>
        <w:t>static</w:t>
      </w:r>
      <w:r w:rsidRPr="00DC7355">
        <w:rPr>
          <w:color w:val="000000"/>
        </w:rPr>
        <w:t xml:space="preserve"> in </w:t>
      </w:r>
      <w:r w:rsidRPr="00DC7355">
        <w:rPr>
          <w:rFonts w:ascii="Courier New" w:hAnsi="Courier New"/>
          <w:b/>
          <w:color w:val="000000"/>
        </w:rPr>
        <w:t>connect</w:t>
      </w:r>
      <w:r w:rsidRPr="00DC7355">
        <w:rPr>
          <w:color w:val="000000"/>
        </w:rPr>
        <w:t xml:space="preserve"> and the </w:t>
      </w:r>
      <w:r w:rsidRPr="00DC7355">
        <w:rPr>
          <w:rFonts w:ascii="Courier New" w:hAnsi="Courier New"/>
          <w:b/>
          <w:color w:val="000000"/>
        </w:rPr>
        <w:t>map</w:t>
      </w:r>
      <w:r w:rsidRPr="00DC7355">
        <w:rPr>
          <w:color w:val="000000"/>
        </w:rPr>
        <w:t xml:space="preserve"> operations. The extension of </w:t>
      </w:r>
      <w:proofErr w:type="gramStart"/>
      <w:r w:rsidRPr="00DC7355">
        <w:rPr>
          <w:color w:val="000000"/>
        </w:rPr>
        <w:t xml:space="preserve">the </w:t>
      </w:r>
      <w:r w:rsidRPr="00DC7355">
        <w:rPr>
          <w:rFonts w:ascii="Courier New" w:hAnsi="Courier New"/>
          <w:b/>
          <w:color w:val="000000"/>
        </w:rPr>
        <w:t>connect</w:t>
      </w:r>
      <w:proofErr w:type="gramEnd"/>
      <w:r w:rsidRPr="00DC7355">
        <w:rPr>
          <w:color w:val="000000"/>
        </w:rPr>
        <w:t xml:space="preserve"> and </w:t>
      </w:r>
      <w:r w:rsidRPr="00DC7355">
        <w:rPr>
          <w:rFonts w:ascii="Courier New" w:hAnsi="Courier New"/>
          <w:b/>
          <w:color w:val="000000"/>
        </w:rPr>
        <w:t>map</w:t>
      </w:r>
      <w:r w:rsidRPr="00DC7355">
        <w:rPr>
          <w:color w:val="000000"/>
        </w:rPr>
        <w:t xml:space="preserve"> operation in clause 21.1.1 of </w:t>
      </w:r>
      <w:r w:rsidR="00492FC3" w:rsidRPr="00DC7355">
        <w:t>ETSI</w:t>
      </w:r>
      <w:r w:rsidR="007E0771" w:rsidRPr="00DC7355">
        <w:t xml:space="preserve"> </w:t>
      </w:r>
      <w:r w:rsidR="00492FC3" w:rsidRPr="00DC7355">
        <w:t>ES 201 873</w:t>
      </w:r>
      <w:r w:rsidR="00492FC3" w:rsidRPr="00DC7355">
        <w:noBreakHyphen/>
        <w:t>4</w:t>
      </w:r>
      <w:r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rPr>
          <w:color w:val="000000"/>
        </w:rPr>
        <w:t xml:space="preserve"> required for the establishment of static connections and mapping is described in th</w:t>
      </w:r>
      <w:r w:rsidR="003C4B21" w:rsidRPr="00DC7355">
        <w:rPr>
          <w:color w:val="000000"/>
        </w:rPr>
        <w:t>is</w:t>
      </w:r>
      <w:r w:rsidRPr="00DC7355">
        <w:rPr>
          <w:color w:val="000000"/>
        </w:rPr>
        <w:t xml:space="preserve"> </w:t>
      </w:r>
      <w:r w:rsidR="008B71F2" w:rsidRPr="00DC7355">
        <w:rPr>
          <w:color w:val="000000"/>
        </w:rPr>
        <w:t>clause.</w:t>
      </w:r>
    </w:p>
    <w:p w14:paraId="7F3CABAB" w14:textId="77777777" w:rsidR="00327709" w:rsidRPr="00DC7355" w:rsidRDefault="00327709" w:rsidP="00327709">
      <w:pPr>
        <w:spacing w:before="180" w:after="60"/>
        <w:rPr>
          <w:b/>
          <w:i/>
          <w:color w:val="000000"/>
          <w:szCs w:val="24"/>
        </w:rPr>
      </w:pPr>
      <w:r w:rsidRPr="00DC7355">
        <w:rPr>
          <w:b/>
          <w:i/>
          <w:color w:val="000000"/>
          <w:szCs w:val="24"/>
        </w:rPr>
        <w:t>Syntactical Structure</w:t>
      </w:r>
    </w:p>
    <w:p w14:paraId="5592B343" w14:textId="77777777" w:rsidR="008A434E" w:rsidRPr="00DC7355" w:rsidRDefault="008A434E" w:rsidP="008A434E">
      <w:pPr>
        <w:pStyle w:val="PL"/>
        <w:ind w:left="283"/>
        <w:rPr>
          <w:noProof w:val="0"/>
        </w:rPr>
      </w:pPr>
      <w:r w:rsidRPr="00DC7355">
        <w:rPr>
          <w:b/>
          <w:noProof w:val="0"/>
        </w:rPr>
        <w:t>connect</w:t>
      </w:r>
      <w:r w:rsidRPr="00DC7355">
        <w:rPr>
          <w:noProof w:val="0"/>
        </w:rPr>
        <w:t xml:space="preserve"> "(" </w:t>
      </w:r>
      <w:r w:rsidRPr="00DC7355">
        <w:rPr>
          <w:i/>
          <w:noProof w:val="0"/>
        </w:rPr>
        <w:t>ComponentRef</w:t>
      </w:r>
      <w:r w:rsidRPr="00DC7355">
        <w:rPr>
          <w:noProof w:val="0"/>
        </w:rPr>
        <w:t xml:space="preserve"> ":" </w:t>
      </w:r>
      <w:r w:rsidRPr="00DC7355">
        <w:rPr>
          <w:i/>
          <w:noProof w:val="0"/>
        </w:rPr>
        <w:t>Port</w:t>
      </w:r>
      <w:r w:rsidRPr="00DC7355">
        <w:rPr>
          <w:noProof w:val="0"/>
        </w:rPr>
        <w:t xml:space="preserve"> "," </w:t>
      </w:r>
      <w:r w:rsidRPr="00DC7355">
        <w:rPr>
          <w:i/>
          <w:noProof w:val="0"/>
        </w:rPr>
        <w:t>ComponentRef</w:t>
      </w:r>
      <w:r w:rsidRPr="00DC7355">
        <w:rPr>
          <w:noProof w:val="0"/>
        </w:rPr>
        <w:t xml:space="preserve"> ":" </w:t>
      </w:r>
      <w:r w:rsidRPr="00DC7355">
        <w:rPr>
          <w:i/>
          <w:noProof w:val="0"/>
        </w:rPr>
        <w:t>Port</w:t>
      </w:r>
      <w:r w:rsidRPr="00DC7355">
        <w:rPr>
          <w:noProof w:val="0"/>
        </w:rPr>
        <w:t xml:space="preserve"> ")" </w:t>
      </w:r>
      <w:proofErr w:type="gramStart"/>
      <w:r w:rsidRPr="00DC7355">
        <w:rPr>
          <w:noProof w:val="0"/>
        </w:rPr>
        <w:t xml:space="preserve">[ </w:t>
      </w:r>
      <w:r w:rsidRPr="00DC7355">
        <w:rPr>
          <w:b/>
          <w:noProof w:val="0"/>
        </w:rPr>
        <w:t>static</w:t>
      </w:r>
      <w:proofErr w:type="gramEnd"/>
      <w:r w:rsidRPr="00DC7355">
        <w:rPr>
          <w:noProof w:val="0"/>
        </w:rPr>
        <w:t xml:space="preserve"> ]</w:t>
      </w:r>
    </w:p>
    <w:p w14:paraId="77F3E52E" w14:textId="77777777" w:rsidR="008A434E" w:rsidRPr="00DC7355" w:rsidRDefault="008A434E" w:rsidP="008A434E">
      <w:pPr>
        <w:pStyle w:val="PL"/>
        <w:ind w:left="283"/>
        <w:rPr>
          <w:b/>
          <w:noProof w:val="0"/>
        </w:rPr>
      </w:pPr>
    </w:p>
    <w:p w14:paraId="62AC1FBA" w14:textId="77777777" w:rsidR="008A434E" w:rsidRPr="00DC7355" w:rsidRDefault="008A434E" w:rsidP="008A434E">
      <w:pPr>
        <w:pStyle w:val="PL"/>
        <w:ind w:left="283"/>
        <w:rPr>
          <w:noProof w:val="0"/>
        </w:rPr>
      </w:pPr>
      <w:r w:rsidRPr="00DC7355">
        <w:rPr>
          <w:b/>
          <w:noProof w:val="0"/>
        </w:rPr>
        <w:t>map</w:t>
      </w:r>
      <w:r w:rsidRPr="00DC7355">
        <w:rPr>
          <w:noProof w:val="0"/>
        </w:rPr>
        <w:t xml:space="preserve"> "(" </w:t>
      </w:r>
      <w:r w:rsidRPr="00DC7355">
        <w:rPr>
          <w:i/>
          <w:noProof w:val="0"/>
        </w:rPr>
        <w:t>ComponentRef</w:t>
      </w:r>
      <w:r w:rsidRPr="00DC7355">
        <w:rPr>
          <w:noProof w:val="0"/>
        </w:rPr>
        <w:t xml:space="preserve"> ":" </w:t>
      </w:r>
      <w:r w:rsidRPr="00DC7355">
        <w:rPr>
          <w:i/>
          <w:noProof w:val="0"/>
        </w:rPr>
        <w:t>Port</w:t>
      </w:r>
      <w:r w:rsidRPr="00DC7355">
        <w:rPr>
          <w:noProof w:val="0"/>
        </w:rPr>
        <w:t xml:space="preserve"> "," </w:t>
      </w:r>
      <w:r w:rsidRPr="00DC7355">
        <w:rPr>
          <w:i/>
          <w:noProof w:val="0"/>
        </w:rPr>
        <w:t>ComponentRef</w:t>
      </w:r>
      <w:r w:rsidRPr="00DC7355">
        <w:rPr>
          <w:noProof w:val="0"/>
        </w:rPr>
        <w:t xml:space="preserve"> ":" </w:t>
      </w:r>
      <w:r w:rsidRPr="00DC7355">
        <w:rPr>
          <w:i/>
          <w:noProof w:val="0"/>
        </w:rPr>
        <w:t>Port</w:t>
      </w:r>
      <w:r w:rsidRPr="00DC7355">
        <w:rPr>
          <w:noProof w:val="0"/>
        </w:rPr>
        <w:t xml:space="preserve"> ")" </w:t>
      </w:r>
    </w:p>
    <w:p w14:paraId="004A12E4" w14:textId="77777777" w:rsidR="008A434E" w:rsidRPr="00DC7355" w:rsidRDefault="008A434E" w:rsidP="008A434E">
      <w:pPr>
        <w:pStyle w:val="PL"/>
        <w:ind w:left="283"/>
        <w:rPr>
          <w:noProof w:val="0"/>
        </w:rPr>
      </w:pPr>
      <w:r w:rsidRPr="00DC7355">
        <w:rPr>
          <w:b/>
          <w:noProof w:val="0"/>
        </w:rPr>
        <w:t xml:space="preserve">    </w:t>
      </w:r>
      <w:proofErr w:type="gramStart"/>
      <w:r w:rsidRPr="00DC7355">
        <w:rPr>
          <w:noProof w:val="0"/>
        </w:rPr>
        <w:t xml:space="preserve">[ </w:t>
      </w:r>
      <w:r w:rsidRPr="00DC7355">
        <w:rPr>
          <w:b/>
          <w:noProof w:val="0"/>
        </w:rPr>
        <w:t>param</w:t>
      </w:r>
      <w:proofErr w:type="gramEnd"/>
      <w:r w:rsidRPr="00DC7355">
        <w:rPr>
          <w:noProof w:val="0"/>
        </w:rPr>
        <w:t xml:space="preserve"> "(" [ { </w:t>
      </w:r>
      <w:r w:rsidRPr="00DC7355">
        <w:rPr>
          <w:rFonts w:eastAsia="MS Mincho" w:cs="Courier New"/>
          <w:i/>
          <w:noProof w:val="0"/>
        </w:rPr>
        <w:t>ActualPar</w:t>
      </w:r>
      <w:r w:rsidRPr="00DC7355">
        <w:rPr>
          <w:rFonts w:eastAsia="MS Mincho" w:cs="Courier New"/>
          <w:noProof w:val="0"/>
        </w:rPr>
        <w:t xml:space="preserve"> </w:t>
      </w:r>
      <w:r w:rsidRPr="00DC7355">
        <w:rPr>
          <w:noProof w:val="0"/>
        </w:rPr>
        <w:t xml:space="preserve">[","] }+ ] ")" ] </w:t>
      </w:r>
      <w:proofErr w:type="gramStart"/>
      <w:r w:rsidRPr="00DC7355">
        <w:rPr>
          <w:noProof w:val="0"/>
        </w:rPr>
        <w:t xml:space="preserve">[ </w:t>
      </w:r>
      <w:r w:rsidRPr="00DC7355">
        <w:rPr>
          <w:b/>
          <w:noProof w:val="0"/>
        </w:rPr>
        <w:t>static</w:t>
      </w:r>
      <w:proofErr w:type="gramEnd"/>
      <w:r w:rsidRPr="00DC7355">
        <w:rPr>
          <w:noProof w:val="0"/>
        </w:rPr>
        <w:t xml:space="preserve"> ]</w:t>
      </w:r>
    </w:p>
    <w:p w14:paraId="34C37305" w14:textId="77777777" w:rsidR="008A434E" w:rsidRPr="00DC7355" w:rsidRDefault="008A434E" w:rsidP="008A434E">
      <w:pPr>
        <w:pStyle w:val="PL"/>
        <w:ind w:left="283"/>
        <w:rPr>
          <w:noProof w:val="0"/>
        </w:rPr>
      </w:pPr>
    </w:p>
    <w:p w14:paraId="49205784" w14:textId="77777777" w:rsidR="00327709" w:rsidRPr="00DC7355" w:rsidRDefault="00327709" w:rsidP="00327709">
      <w:pPr>
        <w:spacing w:before="180" w:after="60"/>
        <w:rPr>
          <w:b/>
          <w:i/>
          <w:color w:val="000000"/>
          <w:szCs w:val="24"/>
        </w:rPr>
      </w:pPr>
      <w:r w:rsidRPr="00DC7355">
        <w:rPr>
          <w:b/>
          <w:i/>
          <w:color w:val="000000"/>
          <w:szCs w:val="24"/>
        </w:rPr>
        <w:t>Semantic Description</w:t>
      </w:r>
    </w:p>
    <w:p w14:paraId="78CA3CDD" w14:textId="77777777" w:rsidR="00327709" w:rsidRPr="00DC7355" w:rsidRDefault="00327709" w:rsidP="00327709">
      <w:pPr>
        <w:rPr>
          <w:color w:val="000000"/>
        </w:rPr>
      </w:pPr>
      <w:proofErr w:type="gramStart"/>
      <w:r w:rsidRPr="00DC7355">
        <w:rPr>
          <w:color w:val="000000"/>
        </w:rPr>
        <w:t xml:space="preserve">The </w:t>
      </w:r>
      <w:r w:rsidRPr="00DC7355">
        <w:rPr>
          <w:rFonts w:ascii="Courier New" w:hAnsi="Courier New"/>
          <w:b/>
          <w:color w:val="000000"/>
        </w:rPr>
        <w:t>connect</w:t>
      </w:r>
      <w:proofErr w:type="gramEnd"/>
      <w:r w:rsidRPr="00DC7355">
        <w:rPr>
          <w:color w:val="000000"/>
        </w:rPr>
        <w:t xml:space="preserve"> and </w:t>
      </w:r>
      <w:r w:rsidRPr="00DC7355">
        <w:rPr>
          <w:rFonts w:ascii="Courier New" w:hAnsi="Courier New"/>
          <w:b/>
          <w:color w:val="000000"/>
        </w:rPr>
        <w:t>map</w:t>
      </w:r>
      <w:r w:rsidRPr="00DC7355">
        <w:rPr>
          <w:color w:val="000000"/>
        </w:rPr>
        <w:t xml:space="preserve"> the operation in combination with the keyword </w:t>
      </w:r>
      <w:r w:rsidRPr="00DC7355">
        <w:rPr>
          <w:rFonts w:ascii="Courier New" w:hAnsi="Courier New"/>
          <w:b/>
          <w:color w:val="000000"/>
        </w:rPr>
        <w:t>static</w:t>
      </w:r>
      <w:r w:rsidRPr="00DC7355">
        <w:rPr>
          <w:color w:val="000000"/>
        </w:rPr>
        <w:t xml:space="preserve"> shall only be used to establish static connections and static mappings. Static connections and static mappings can only be established by executing the creator function of a configuration type and by functions directly or indirectly invoked by the creator functions of configuration type.</w:t>
      </w:r>
    </w:p>
    <w:p w14:paraId="018DE94B" w14:textId="69A970C3" w:rsidR="00327709" w:rsidRPr="00DC7355" w:rsidRDefault="00327709" w:rsidP="00327709">
      <w:pPr>
        <w:rPr>
          <w:color w:val="000000"/>
        </w:rPr>
      </w:pPr>
      <w:r w:rsidRPr="00DC7355">
        <w:rPr>
          <w:color w:val="000000"/>
        </w:rPr>
        <w:t xml:space="preserve">Static connections and static mappings are established in the same manner as normal connections and mappings. Further details on this can be found in clause 21.1.1 of </w:t>
      </w:r>
      <w:r w:rsidR="00492FC3" w:rsidRPr="00DC7355">
        <w:t>ETSI ES 201 873</w:t>
      </w:r>
      <w:r w:rsidR="00492FC3" w:rsidRPr="00DC7355">
        <w:noBreakHyphen/>
        <w:t>4</w:t>
      </w:r>
      <w:r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rPr>
          <w:color w:val="000000"/>
        </w:rPr>
        <w:t>.</w:t>
      </w:r>
    </w:p>
    <w:p w14:paraId="3C3B913A" w14:textId="77777777" w:rsidR="00327709" w:rsidRPr="00DC7355" w:rsidRDefault="00327709" w:rsidP="00327709">
      <w:pPr>
        <w:pStyle w:val="NO"/>
      </w:pPr>
      <w:r w:rsidRPr="00DC7355">
        <w:t>NOTE:</w:t>
      </w:r>
      <w:r w:rsidRPr="00DC7355">
        <w:rPr>
          <w:b/>
        </w:rPr>
        <w:tab/>
      </w:r>
      <w:r w:rsidRPr="00DC7355">
        <w:t xml:space="preserve">Static connections and mappings can only be established directly or indirectly by a creator function of a configuration type. This may be checkable at runtime and therefore the keyword </w:t>
      </w:r>
      <w:r w:rsidRPr="00DC7355">
        <w:rPr>
          <w:rFonts w:ascii="Courier New" w:hAnsi="Courier New"/>
          <w:b/>
        </w:rPr>
        <w:t>static</w:t>
      </w:r>
      <w:r w:rsidRPr="00DC7355">
        <w:t xml:space="preserve"> may not be required, but for having an explicit specification of static test configurations and for keeping the feature of static test configurations extendible, the keyword </w:t>
      </w:r>
      <w:r w:rsidRPr="00DC7355">
        <w:rPr>
          <w:rFonts w:ascii="Courier New" w:hAnsi="Courier New"/>
          <w:b/>
        </w:rPr>
        <w:t>static</w:t>
      </w:r>
      <w:r w:rsidRPr="00DC7355">
        <w:t xml:space="preserve"> has been introduced.</w:t>
      </w:r>
    </w:p>
    <w:p w14:paraId="543F33A4" w14:textId="77777777" w:rsidR="00327709" w:rsidRPr="00DC7355" w:rsidRDefault="00327709" w:rsidP="00327709">
      <w:pPr>
        <w:keepNext/>
        <w:spacing w:before="180" w:after="60"/>
        <w:rPr>
          <w:b/>
          <w:i/>
          <w:color w:val="000000"/>
          <w:szCs w:val="24"/>
        </w:rPr>
      </w:pPr>
      <w:r w:rsidRPr="00DC7355">
        <w:rPr>
          <w:b/>
          <w:i/>
          <w:color w:val="000000"/>
          <w:szCs w:val="24"/>
        </w:rPr>
        <w:t>Restrictions</w:t>
      </w:r>
    </w:p>
    <w:p w14:paraId="17ACEA28" w14:textId="77777777" w:rsidR="00327709" w:rsidRPr="00DC7355" w:rsidRDefault="00327709" w:rsidP="004F6EB8">
      <w:pPr>
        <w:pStyle w:val="BL"/>
        <w:numPr>
          <w:ilvl w:val="0"/>
          <w:numId w:val="10"/>
        </w:numPr>
      </w:pPr>
      <w:proofErr w:type="gramStart"/>
      <w:r w:rsidRPr="00DC7355">
        <w:t xml:space="preserve">The </w:t>
      </w:r>
      <w:r w:rsidRPr="00DC7355">
        <w:rPr>
          <w:rFonts w:ascii="Courier New" w:hAnsi="Courier New"/>
          <w:b/>
        </w:rPr>
        <w:t>connect</w:t>
      </w:r>
      <w:proofErr w:type="gramEnd"/>
      <w:r w:rsidRPr="00DC7355">
        <w:rPr>
          <w:rFonts w:ascii="Courier New" w:hAnsi="Courier New"/>
          <w:b/>
        </w:rPr>
        <w:t xml:space="preserve"> </w:t>
      </w:r>
      <w:r w:rsidRPr="00DC7355">
        <w:t>and</w:t>
      </w:r>
      <w:r w:rsidRPr="00DC7355">
        <w:rPr>
          <w:rFonts w:ascii="Courier New" w:hAnsi="Courier New"/>
          <w:b/>
        </w:rPr>
        <w:t xml:space="preserve"> map</w:t>
      </w:r>
      <w:r w:rsidRPr="00DC7355">
        <w:t xml:space="preserve"> operation in combination with the keyword </w:t>
      </w:r>
      <w:r w:rsidRPr="00DC7355">
        <w:rPr>
          <w:rFonts w:ascii="Courier New" w:hAnsi="Courier New"/>
          <w:b/>
        </w:rPr>
        <w:t>static</w:t>
      </w:r>
      <w:r w:rsidRPr="00DC7355">
        <w:t xml:space="preserve"> shall only be used in configuration functions and in functions that may be directly or indirectly called by a configuration function.</w:t>
      </w:r>
    </w:p>
    <w:p w14:paraId="5F9FB042" w14:textId="77777777" w:rsidR="00327709" w:rsidRPr="00DC7355" w:rsidRDefault="00327709" w:rsidP="004F6EB8">
      <w:pPr>
        <w:pStyle w:val="BL"/>
        <w:numPr>
          <w:ilvl w:val="0"/>
          <w:numId w:val="10"/>
        </w:numPr>
      </w:pPr>
      <w:r w:rsidRPr="00DC7355">
        <w:t>Static connections and static mappings shall only be established to connect ports of static test components and to map ports of a static component to the ports of the test system interface of a configuration type.</w:t>
      </w:r>
    </w:p>
    <w:p w14:paraId="0C39C8DE" w14:textId="77777777" w:rsidR="00327709" w:rsidRPr="00DC7355" w:rsidRDefault="00327709" w:rsidP="00327709">
      <w:pPr>
        <w:pStyle w:val="EX"/>
      </w:pPr>
      <w:r w:rsidRPr="00DC7355">
        <w:t>EXAMPLES:</w:t>
      </w:r>
    </w:p>
    <w:p w14:paraId="1FDBADEA" w14:textId="77777777" w:rsidR="00327709" w:rsidRPr="00DC7355" w:rsidRDefault="00327709" w:rsidP="00327709">
      <w:pPr>
        <w:pStyle w:val="PL"/>
        <w:keepNext/>
        <w:keepLines/>
        <w:rPr>
          <w:noProof w:val="0"/>
        </w:rPr>
      </w:pPr>
      <w:r w:rsidRPr="00DC7355">
        <w:rPr>
          <w:noProof w:val="0"/>
        </w:rPr>
        <w:tab/>
        <w:t xml:space="preserve">// </w:t>
      </w:r>
      <w:proofErr w:type="gramStart"/>
      <w:r w:rsidRPr="00DC7355">
        <w:rPr>
          <w:noProof w:val="0"/>
        </w:rPr>
        <w:t>The</w:t>
      </w:r>
      <w:proofErr w:type="gramEnd"/>
      <w:r w:rsidRPr="00DC7355">
        <w:rPr>
          <w:noProof w:val="0"/>
        </w:rPr>
        <w:t xml:space="preserve"> following code fragment may be part of a creator function of a configuration type.</w:t>
      </w:r>
    </w:p>
    <w:p w14:paraId="49ABA580" w14:textId="77777777" w:rsidR="00327709" w:rsidRPr="00DC7355" w:rsidRDefault="00327709" w:rsidP="00327709">
      <w:pPr>
        <w:pStyle w:val="PL"/>
        <w:keepNext/>
        <w:keepLines/>
        <w:rPr>
          <w:noProof w:val="0"/>
        </w:rPr>
      </w:pPr>
      <w:r w:rsidRPr="00DC7355">
        <w:rPr>
          <w:noProof w:val="0"/>
        </w:rPr>
        <w:tab/>
        <w:t>// It is assumed that the ports Port1, Port2, Port3 and PCO1 are properly defined and declared</w:t>
      </w:r>
    </w:p>
    <w:p w14:paraId="58F901E1" w14:textId="77777777" w:rsidR="00327709" w:rsidRPr="00DC7355" w:rsidRDefault="00327709" w:rsidP="00327709">
      <w:pPr>
        <w:pStyle w:val="PL"/>
        <w:keepNext/>
        <w:keepLines/>
        <w:rPr>
          <w:noProof w:val="0"/>
        </w:rPr>
      </w:pPr>
      <w:r w:rsidRPr="00DC7355">
        <w:rPr>
          <w:noProof w:val="0"/>
        </w:rPr>
        <w:tab/>
        <w:t xml:space="preserve">// in the corresponding port type and component type definitions </w:t>
      </w:r>
    </w:p>
    <w:p w14:paraId="63CA0188" w14:textId="77777777" w:rsidR="00327709" w:rsidRPr="00DC7355" w:rsidRDefault="00327709" w:rsidP="00327709">
      <w:pPr>
        <w:pStyle w:val="PL"/>
        <w:rPr>
          <w:noProof w:val="0"/>
        </w:rPr>
      </w:pPr>
      <w:r w:rsidRPr="00DC7355">
        <w:rPr>
          <w:noProof w:val="0"/>
        </w:rPr>
        <w:tab/>
        <w:t xml:space="preserve"> :</w:t>
      </w:r>
    </w:p>
    <w:p w14:paraId="57A9B4B8" w14:textId="77777777" w:rsidR="00327709" w:rsidRPr="00DC7355" w:rsidRDefault="00327709" w:rsidP="00327709">
      <w:pPr>
        <w:pStyle w:val="PL"/>
        <w:rPr>
          <w:noProof w:val="0"/>
        </w:rPr>
      </w:pPr>
      <w:r w:rsidRPr="00DC7355">
        <w:rPr>
          <w:noProof w:val="0"/>
        </w:rPr>
        <w:tab/>
      </w:r>
      <w:proofErr w:type="gramStart"/>
      <w:r w:rsidRPr="00DC7355">
        <w:rPr>
          <w:b/>
          <w:noProof w:val="0"/>
        </w:rPr>
        <w:t>var</w:t>
      </w:r>
      <w:proofErr w:type="gramEnd"/>
      <w:r w:rsidRPr="00DC7355">
        <w:rPr>
          <w:b/>
          <w:noProof w:val="0"/>
        </w:rPr>
        <w:t xml:space="preserve"> </w:t>
      </w:r>
      <w:r w:rsidRPr="00DC7355">
        <w:rPr>
          <w:noProof w:val="0"/>
        </w:rPr>
        <w:t>MyComponentType</w:t>
      </w:r>
      <w:r w:rsidRPr="00DC7355">
        <w:rPr>
          <w:b/>
          <w:noProof w:val="0"/>
        </w:rPr>
        <w:t xml:space="preserve"> </w:t>
      </w:r>
      <w:r w:rsidRPr="00DC7355">
        <w:rPr>
          <w:noProof w:val="0"/>
        </w:rPr>
        <w:t xml:space="preserve"> MyNewPTC;</w:t>
      </w:r>
    </w:p>
    <w:p w14:paraId="2486C96B" w14:textId="77777777" w:rsidR="00327709" w:rsidRPr="00DC7355" w:rsidRDefault="00327709" w:rsidP="00327709">
      <w:pPr>
        <w:pStyle w:val="PL"/>
        <w:rPr>
          <w:noProof w:val="0"/>
        </w:rPr>
      </w:pPr>
      <w:r w:rsidRPr="00DC7355">
        <w:rPr>
          <w:noProof w:val="0"/>
        </w:rPr>
        <w:tab/>
      </w:r>
      <w:proofErr w:type="gramStart"/>
      <w:r w:rsidRPr="00DC7355">
        <w:rPr>
          <w:noProof w:val="0"/>
        </w:rPr>
        <w:t>MyNewPTC :=</w:t>
      </w:r>
      <w:proofErr w:type="gramEnd"/>
      <w:r w:rsidRPr="00DC7355">
        <w:rPr>
          <w:noProof w:val="0"/>
        </w:rPr>
        <w:t xml:space="preserve"> MyComponentType.</w:t>
      </w:r>
      <w:r w:rsidRPr="00DC7355">
        <w:rPr>
          <w:b/>
          <w:noProof w:val="0"/>
        </w:rPr>
        <w:t>create static</w:t>
      </w:r>
      <w:r w:rsidRPr="00DC7355">
        <w:rPr>
          <w:noProof w:val="0"/>
        </w:rPr>
        <w:t>;</w:t>
      </w:r>
    </w:p>
    <w:p w14:paraId="61E9C7CA" w14:textId="77777777" w:rsidR="00327709" w:rsidRPr="00DC7355" w:rsidRDefault="00327709" w:rsidP="00327709">
      <w:pPr>
        <w:pStyle w:val="PL"/>
        <w:rPr>
          <w:noProof w:val="0"/>
        </w:rPr>
      </w:pPr>
      <w:r w:rsidRPr="00DC7355">
        <w:rPr>
          <w:noProof w:val="0"/>
        </w:rPr>
        <w:tab/>
        <w:t xml:space="preserve"> :</w:t>
      </w:r>
    </w:p>
    <w:p w14:paraId="60A279E1" w14:textId="77777777" w:rsidR="00327709" w:rsidRPr="00DC7355" w:rsidRDefault="00327709" w:rsidP="00327709">
      <w:pPr>
        <w:pStyle w:val="PL"/>
        <w:rPr>
          <w:noProof w:val="0"/>
        </w:rPr>
      </w:pPr>
      <w:r w:rsidRPr="00DC7355">
        <w:rPr>
          <w:noProof w:val="0"/>
        </w:rPr>
        <w:tab/>
      </w:r>
      <w:proofErr w:type="gramStart"/>
      <w:r w:rsidRPr="00DC7355">
        <w:rPr>
          <w:b/>
          <w:noProof w:val="0"/>
        </w:rPr>
        <w:t>connect</w:t>
      </w:r>
      <w:r w:rsidRPr="00DC7355">
        <w:rPr>
          <w:noProof w:val="0"/>
        </w:rPr>
        <w:t>(</w:t>
      </w:r>
      <w:proofErr w:type="gramEnd"/>
      <w:r w:rsidRPr="00DC7355">
        <w:rPr>
          <w:noProof w:val="0"/>
        </w:rPr>
        <w:t xml:space="preserve">MyNewPTC:Port1, </w:t>
      </w:r>
      <w:r w:rsidRPr="00DC7355">
        <w:rPr>
          <w:b/>
          <w:noProof w:val="0"/>
        </w:rPr>
        <w:t>mtc</w:t>
      </w:r>
      <w:r w:rsidRPr="00DC7355">
        <w:rPr>
          <w:noProof w:val="0"/>
        </w:rPr>
        <w:t xml:space="preserve">:Port3) </w:t>
      </w:r>
      <w:r w:rsidRPr="00DC7355">
        <w:rPr>
          <w:b/>
          <w:noProof w:val="0"/>
        </w:rPr>
        <w:t>static</w:t>
      </w:r>
      <w:r w:rsidRPr="00DC7355">
        <w:rPr>
          <w:noProof w:val="0"/>
        </w:rPr>
        <w:t>;</w:t>
      </w:r>
    </w:p>
    <w:p w14:paraId="542AA359" w14:textId="77777777" w:rsidR="00327709" w:rsidRPr="00DC7355" w:rsidRDefault="00327709" w:rsidP="00327709">
      <w:pPr>
        <w:pStyle w:val="PL"/>
        <w:rPr>
          <w:noProof w:val="0"/>
        </w:rPr>
      </w:pPr>
      <w:r w:rsidRPr="00DC7355">
        <w:rPr>
          <w:noProof w:val="0"/>
        </w:rPr>
        <w:tab/>
      </w:r>
      <w:proofErr w:type="gramStart"/>
      <w:r w:rsidRPr="00DC7355">
        <w:rPr>
          <w:b/>
          <w:noProof w:val="0"/>
        </w:rPr>
        <w:t>map</w:t>
      </w:r>
      <w:r w:rsidRPr="00DC7355">
        <w:rPr>
          <w:noProof w:val="0"/>
        </w:rPr>
        <w:t>(</w:t>
      </w:r>
      <w:proofErr w:type="gramEnd"/>
      <w:r w:rsidRPr="00DC7355">
        <w:rPr>
          <w:noProof w:val="0"/>
        </w:rPr>
        <w:t xml:space="preserve">MyNewPTC:Port2, </w:t>
      </w:r>
      <w:r w:rsidRPr="00DC7355">
        <w:rPr>
          <w:b/>
          <w:noProof w:val="0"/>
        </w:rPr>
        <w:t>system</w:t>
      </w:r>
      <w:r w:rsidRPr="00DC7355">
        <w:rPr>
          <w:noProof w:val="0"/>
        </w:rPr>
        <w:t xml:space="preserve">:PCO1) </w:t>
      </w:r>
      <w:r w:rsidRPr="00DC7355">
        <w:rPr>
          <w:b/>
          <w:noProof w:val="0"/>
        </w:rPr>
        <w:t>static</w:t>
      </w:r>
      <w:r w:rsidRPr="00DC7355">
        <w:rPr>
          <w:noProof w:val="0"/>
        </w:rPr>
        <w:t>;</w:t>
      </w:r>
    </w:p>
    <w:p w14:paraId="02C97BC8" w14:textId="77777777" w:rsidR="00327709" w:rsidRPr="00DC7355" w:rsidRDefault="00327709" w:rsidP="00327709">
      <w:pPr>
        <w:pStyle w:val="PL"/>
        <w:rPr>
          <w:noProof w:val="0"/>
        </w:rPr>
      </w:pPr>
      <w:r w:rsidRPr="00DC7355">
        <w:rPr>
          <w:noProof w:val="0"/>
        </w:rPr>
        <w:tab/>
        <w:t xml:space="preserve"> :</w:t>
      </w:r>
    </w:p>
    <w:p w14:paraId="069E5118" w14:textId="77777777" w:rsidR="00327709" w:rsidRPr="00DC7355" w:rsidRDefault="00327709" w:rsidP="00327709">
      <w:pPr>
        <w:pStyle w:val="PL"/>
        <w:rPr>
          <w:noProof w:val="0"/>
        </w:rPr>
      </w:pPr>
    </w:p>
    <w:p w14:paraId="0299CA5C" w14:textId="77777777" w:rsidR="00327709" w:rsidRPr="00DC7355" w:rsidRDefault="00CE27C6" w:rsidP="002B1202">
      <w:pPr>
        <w:pStyle w:val="berschrift3"/>
      </w:pPr>
      <w:bookmarkStart w:id="33" w:name="_Toc75433896"/>
      <w:r w:rsidRPr="00DC7355">
        <w:t>5.1.</w:t>
      </w:r>
      <w:r w:rsidR="00327709" w:rsidRPr="00DC7355">
        <w:t>7</w:t>
      </w:r>
      <w:r w:rsidR="00327709" w:rsidRPr="00DC7355">
        <w:tab/>
        <w:t>Test case definitions for static test configuration</w:t>
      </w:r>
      <w:bookmarkEnd w:id="33"/>
    </w:p>
    <w:p w14:paraId="60F4DE36" w14:textId="696F89F5" w:rsidR="00327709" w:rsidRPr="00DC7355" w:rsidRDefault="00327709" w:rsidP="00327709">
      <w:pPr>
        <w:rPr>
          <w:color w:val="000000"/>
        </w:rPr>
      </w:pPr>
      <w:r w:rsidRPr="00DC7355">
        <w:rPr>
          <w:color w:val="000000"/>
        </w:rPr>
        <w:t xml:space="preserve">Test cases that are executed on a static test configuration have to </w:t>
      </w:r>
      <w:r w:rsidR="009607E6" w:rsidRPr="00DC7355">
        <w:rPr>
          <w:color w:val="000000"/>
        </w:rPr>
        <w:t xml:space="preserve">be </w:t>
      </w:r>
      <w:r w:rsidRPr="00DC7355">
        <w:rPr>
          <w:color w:val="000000"/>
        </w:rPr>
        <w:t xml:space="preserve">defined in a special manner. Such test cases shall reference the configuration function that starts a static configuration on which the test case can be executed. The type of the MTC and the type of the test system interface are referenced in the configuration function and shall therefore not be specified in the test case header. </w:t>
      </w:r>
      <w:r w:rsidRPr="00DC7355">
        <w:t xml:space="preserve">The extension of the test case definition in clause 16.3 of </w:t>
      </w:r>
      <w:r w:rsidR="00492FC3" w:rsidRPr="00DC7355">
        <w:t>ETSI</w:t>
      </w:r>
      <w:r w:rsidR="00775041" w:rsidRPr="00DC7355">
        <w:t xml:space="preserve"> </w:t>
      </w:r>
      <w:r w:rsidR="00492FC3" w:rsidRPr="00DC7355">
        <w:t>ES 201 873</w:t>
      </w:r>
      <w:r w:rsidR="00492FC3" w:rsidRPr="00DC7355">
        <w:noBreakHyphen/>
        <w:t>4</w:t>
      </w:r>
      <w:r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xml:space="preserve"> required for the</w:t>
      </w:r>
      <w:r w:rsidRPr="00DC7355">
        <w:rPr>
          <w:color w:val="000000"/>
        </w:rPr>
        <w:t xml:space="preserve"> execution of a test case on a static test configuration is described in th</w:t>
      </w:r>
      <w:r w:rsidR="00F76AA4" w:rsidRPr="00DC7355">
        <w:rPr>
          <w:color w:val="000000"/>
        </w:rPr>
        <w:t>is</w:t>
      </w:r>
      <w:r w:rsidRPr="00DC7355">
        <w:rPr>
          <w:color w:val="000000"/>
        </w:rPr>
        <w:t xml:space="preserve"> </w:t>
      </w:r>
      <w:r w:rsidR="008B71F2" w:rsidRPr="00DC7355">
        <w:rPr>
          <w:color w:val="000000"/>
        </w:rPr>
        <w:t>clause</w:t>
      </w:r>
      <w:r w:rsidRPr="00DC7355">
        <w:rPr>
          <w:color w:val="000000"/>
        </w:rPr>
        <w:t>.</w:t>
      </w:r>
    </w:p>
    <w:p w14:paraId="2CFDB469" w14:textId="77777777" w:rsidR="00327709" w:rsidRPr="00DC7355" w:rsidRDefault="00327709" w:rsidP="00327709">
      <w:pPr>
        <w:spacing w:before="180" w:after="60"/>
        <w:rPr>
          <w:b/>
          <w:i/>
          <w:color w:val="000000"/>
          <w:szCs w:val="24"/>
        </w:rPr>
      </w:pPr>
      <w:r w:rsidRPr="00DC7355">
        <w:rPr>
          <w:b/>
          <w:i/>
          <w:color w:val="000000"/>
          <w:szCs w:val="24"/>
        </w:rPr>
        <w:t>Syntactical Structure</w:t>
      </w:r>
    </w:p>
    <w:p w14:paraId="1BFEEE39" w14:textId="77777777" w:rsidR="00327709" w:rsidRPr="00DC7355" w:rsidRDefault="00327709" w:rsidP="00327709">
      <w:pPr>
        <w:pStyle w:val="PL"/>
        <w:ind w:left="283"/>
        <w:rPr>
          <w:noProof w:val="0"/>
        </w:rPr>
      </w:pPr>
      <w:proofErr w:type="gramStart"/>
      <w:r w:rsidRPr="00DC7355">
        <w:rPr>
          <w:b/>
          <w:noProof w:val="0"/>
        </w:rPr>
        <w:t>testcase</w:t>
      </w:r>
      <w:proofErr w:type="gramEnd"/>
      <w:r w:rsidRPr="00DC7355">
        <w:rPr>
          <w:noProof w:val="0"/>
        </w:rPr>
        <w:t xml:space="preserve"> </w:t>
      </w:r>
      <w:r w:rsidRPr="00DC7355">
        <w:rPr>
          <w:i/>
          <w:noProof w:val="0"/>
        </w:rPr>
        <w:t>TestcaseIdentifier</w:t>
      </w:r>
    </w:p>
    <w:p w14:paraId="1E05BE86" w14:textId="77777777" w:rsidR="00327709" w:rsidRPr="00DC7355" w:rsidRDefault="00327709" w:rsidP="00327709">
      <w:pPr>
        <w:pStyle w:val="PL"/>
        <w:ind w:left="283"/>
        <w:rPr>
          <w:noProof w:val="0"/>
        </w:rPr>
      </w:pPr>
      <w:r w:rsidRPr="00DC7355">
        <w:rPr>
          <w:noProof w:val="0"/>
        </w:rPr>
        <w:t xml:space="preserve">"(" </w:t>
      </w:r>
      <w:proofErr w:type="gramStart"/>
      <w:r w:rsidRPr="00DC7355">
        <w:rPr>
          <w:noProof w:val="0"/>
        </w:rPr>
        <w:t>[ {</w:t>
      </w:r>
      <w:proofErr w:type="gramEnd"/>
      <w:r w:rsidRPr="00DC7355">
        <w:rPr>
          <w:noProof w:val="0"/>
        </w:rPr>
        <w:t xml:space="preserve"> ( </w:t>
      </w:r>
      <w:r w:rsidRPr="00DC7355">
        <w:rPr>
          <w:i/>
          <w:noProof w:val="0"/>
        </w:rPr>
        <w:t>FormalValuePar</w:t>
      </w:r>
      <w:r w:rsidRPr="00DC7355">
        <w:rPr>
          <w:noProof w:val="0"/>
        </w:rPr>
        <w:t xml:space="preserve"> | </w:t>
      </w:r>
      <w:r w:rsidRPr="00DC7355">
        <w:rPr>
          <w:i/>
          <w:noProof w:val="0"/>
        </w:rPr>
        <w:t>FormalTemplatePar</w:t>
      </w:r>
      <w:r w:rsidRPr="00DC7355">
        <w:rPr>
          <w:noProof w:val="0"/>
        </w:rPr>
        <w:t>) [","] } ] ")"</w:t>
      </w:r>
    </w:p>
    <w:p w14:paraId="5D6AEEE6" w14:textId="77777777" w:rsidR="00327709" w:rsidRPr="00DC7355" w:rsidRDefault="00327709" w:rsidP="00327709">
      <w:pPr>
        <w:pStyle w:val="PL"/>
        <w:ind w:left="283"/>
        <w:rPr>
          <w:noProof w:val="0"/>
        </w:rPr>
      </w:pPr>
      <w:proofErr w:type="gramStart"/>
      <w:r w:rsidRPr="00DC7355">
        <w:rPr>
          <w:noProof w:val="0"/>
        </w:rPr>
        <w:t>(</w:t>
      </w:r>
      <w:r w:rsidRPr="00DC7355">
        <w:rPr>
          <w:b/>
          <w:noProof w:val="0"/>
        </w:rPr>
        <w:t xml:space="preserve"> runs</w:t>
      </w:r>
      <w:proofErr w:type="gramEnd"/>
      <w:r w:rsidRPr="00DC7355">
        <w:rPr>
          <w:noProof w:val="0"/>
        </w:rPr>
        <w:t xml:space="preserve"> </w:t>
      </w:r>
      <w:r w:rsidRPr="00DC7355">
        <w:rPr>
          <w:b/>
          <w:noProof w:val="0"/>
        </w:rPr>
        <w:t>on</w:t>
      </w:r>
      <w:r w:rsidRPr="00DC7355">
        <w:rPr>
          <w:noProof w:val="0"/>
        </w:rPr>
        <w:t xml:space="preserve"> </w:t>
      </w:r>
      <w:r w:rsidRPr="00DC7355">
        <w:rPr>
          <w:i/>
          <w:noProof w:val="0"/>
        </w:rPr>
        <w:t xml:space="preserve">ComponentType </w:t>
      </w:r>
      <w:r w:rsidRPr="00DC7355">
        <w:rPr>
          <w:noProof w:val="0"/>
        </w:rPr>
        <w:t xml:space="preserve">[ </w:t>
      </w:r>
      <w:r w:rsidRPr="00DC7355">
        <w:rPr>
          <w:b/>
          <w:noProof w:val="0"/>
        </w:rPr>
        <w:t>system</w:t>
      </w:r>
      <w:r w:rsidRPr="00DC7355">
        <w:rPr>
          <w:noProof w:val="0"/>
        </w:rPr>
        <w:t xml:space="preserve"> </w:t>
      </w:r>
      <w:r w:rsidRPr="00DC7355">
        <w:rPr>
          <w:i/>
          <w:noProof w:val="0"/>
        </w:rPr>
        <w:t xml:space="preserve">ComponentType </w:t>
      </w:r>
      <w:r w:rsidRPr="00DC7355">
        <w:rPr>
          <w:noProof w:val="0"/>
        </w:rPr>
        <w:t xml:space="preserve">] | </w:t>
      </w:r>
      <w:r w:rsidRPr="00DC7355">
        <w:rPr>
          <w:b/>
          <w:noProof w:val="0"/>
        </w:rPr>
        <w:t>execute on</w:t>
      </w:r>
      <w:r w:rsidRPr="00DC7355">
        <w:rPr>
          <w:noProof w:val="0"/>
        </w:rPr>
        <w:t xml:space="preserve"> </w:t>
      </w:r>
      <w:r w:rsidRPr="00DC7355">
        <w:rPr>
          <w:i/>
          <w:noProof w:val="0"/>
        </w:rPr>
        <w:t>ConfigurationType</w:t>
      </w:r>
      <w:r w:rsidRPr="00DC7355">
        <w:rPr>
          <w:noProof w:val="0"/>
        </w:rPr>
        <w:t xml:space="preserve"> )</w:t>
      </w:r>
    </w:p>
    <w:p w14:paraId="6A5BCDAF" w14:textId="77777777" w:rsidR="00327709" w:rsidRPr="00DC7355" w:rsidRDefault="00327709" w:rsidP="00327709">
      <w:pPr>
        <w:pStyle w:val="PL"/>
        <w:ind w:left="283"/>
        <w:rPr>
          <w:noProof w:val="0"/>
        </w:rPr>
      </w:pPr>
      <w:r w:rsidRPr="00DC7355">
        <w:rPr>
          <w:noProof w:val="0"/>
        </w:rPr>
        <w:t>StatementBlock</w:t>
      </w:r>
    </w:p>
    <w:p w14:paraId="5EEEB480" w14:textId="77777777" w:rsidR="00327709" w:rsidRPr="00DC7355" w:rsidRDefault="00327709" w:rsidP="00327709">
      <w:pPr>
        <w:pStyle w:val="PL"/>
        <w:ind w:left="283"/>
        <w:rPr>
          <w:noProof w:val="0"/>
        </w:rPr>
      </w:pPr>
    </w:p>
    <w:p w14:paraId="068F6AFF" w14:textId="77777777" w:rsidR="00327709" w:rsidRPr="00DC7355" w:rsidRDefault="00327709" w:rsidP="00327709">
      <w:pPr>
        <w:keepNext/>
        <w:keepLines/>
        <w:spacing w:before="180" w:after="60"/>
        <w:rPr>
          <w:b/>
          <w:i/>
          <w:color w:val="000000"/>
          <w:szCs w:val="24"/>
        </w:rPr>
      </w:pPr>
      <w:r w:rsidRPr="00DC7355">
        <w:rPr>
          <w:b/>
          <w:i/>
          <w:color w:val="000000"/>
          <w:szCs w:val="24"/>
        </w:rPr>
        <w:lastRenderedPageBreak/>
        <w:t>Semantic Description</w:t>
      </w:r>
    </w:p>
    <w:p w14:paraId="4708599B" w14:textId="77777777" w:rsidR="00327709" w:rsidRPr="00DC7355" w:rsidRDefault="00327709" w:rsidP="00327709">
      <w:pPr>
        <w:keepNext/>
        <w:keepLines/>
        <w:rPr>
          <w:color w:val="000000"/>
        </w:rPr>
      </w:pPr>
      <w:r w:rsidRPr="00DC7355">
        <w:rPr>
          <w:color w:val="000000"/>
        </w:rPr>
        <w:t xml:space="preserve">A test case definition that includes </w:t>
      </w:r>
      <w:proofErr w:type="gramStart"/>
      <w:r w:rsidRPr="00DC7355">
        <w:rPr>
          <w:color w:val="000000"/>
        </w:rPr>
        <w:t xml:space="preserve">an </w:t>
      </w:r>
      <w:r w:rsidRPr="00DC7355">
        <w:rPr>
          <w:rFonts w:ascii="Courier New" w:hAnsi="Courier New"/>
          <w:b/>
          <w:color w:val="000000"/>
        </w:rPr>
        <w:t>execute</w:t>
      </w:r>
      <w:proofErr w:type="gramEnd"/>
      <w:r w:rsidRPr="00DC7355">
        <w:rPr>
          <w:rFonts w:ascii="Courier New" w:hAnsi="Courier New"/>
          <w:b/>
          <w:color w:val="000000"/>
        </w:rPr>
        <w:t xml:space="preserve"> on</w:t>
      </w:r>
      <w:r w:rsidRPr="00DC7355">
        <w:rPr>
          <w:color w:val="000000"/>
        </w:rPr>
        <w:t xml:space="preserve"> clause will be executed on previously created static test configuration of the given configuration type. The type of the MTC and the type of the test system interface is defined in the referenced configuration type. A test case definition that includes </w:t>
      </w:r>
      <w:proofErr w:type="gramStart"/>
      <w:r w:rsidRPr="00DC7355">
        <w:rPr>
          <w:color w:val="000000"/>
        </w:rPr>
        <w:t xml:space="preserve">an </w:t>
      </w:r>
      <w:r w:rsidRPr="00DC7355">
        <w:rPr>
          <w:rFonts w:ascii="Courier New" w:hAnsi="Courier New"/>
          <w:b/>
          <w:color w:val="000000"/>
        </w:rPr>
        <w:t>execute</w:t>
      </w:r>
      <w:proofErr w:type="gramEnd"/>
      <w:r w:rsidRPr="00DC7355">
        <w:rPr>
          <w:rFonts w:ascii="Courier New" w:hAnsi="Courier New"/>
          <w:b/>
          <w:color w:val="000000"/>
        </w:rPr>
        <w:t xml:space="preserve"> on</w:t>
      </w:r>
      <w:r w:rsidRPr="00DC7355">
        <w:rPr>
          <w:color w:val="000000"/>
        </w:rPr>
        <w:t xml:space="preserve"> clause shall not have a </w:t>
      </w:r>
      <w:r w:rsidRPr="00DC7355">
        <w:rPr>
          <w:rFonts w:ascii="Courier New" w:hAnsi="Courier New"/>
          <w:b/>
          <w:color w:val="000000"/>
        </w:rPr>
        <w:t>runs</w:t>
      </w:r>
      <w:r w:rsidRPr="00DC7355">
        <w:rPr>
          <w:color w:val="000000"/>
        </w:rPr>
        <w:t xml:space="preserve"> </w:t>
      </w:r>
      <w:r w:rsidRPr="00DC7355">
        <w:rPr>
          <w:rFonts w:ascii="Courier New" w:hAnsi="Courier New"/>
          <w:b/>
          <w:color w:val="000000"/>
        </w:rPr>
        <w:t>on</w:t>
      </w:r>
      <w:r w:rsidRPr="00DC7355">
        <w:rPr>
          <w:color w:val="000000"/>
        </w:rPr>
        <w:t xml:space="preserve"> or a </w:t>
      </w:r>
      <w:r w:rsidRPr="00DC7355">
        <w:rPr>
          <w:rFonts w:ascii="Courier New" w:hAnsi="Courier New"/>
          <w:b/>
          <w:color w:val="000000"/>
        </w:rPr>
        <w:t>system</w:t>
      </w:r>
      <w:r w:rsidRPr="00DC7355">
        <w:rPr>
          <w:color w:val="000000"/>
        </w:rPr>
        <w:t xml:space="preserve"> clause.</w:t>
      </w:r>
    </w:p>
    <w:p w14:paraId="26626627" w14:textId="3FB95668" w:rsidR="00327709" w:rsidRPr="00DC7355" w:rsidRDefault="00327709" w:rsidP="00327709">
      <w:r w:rsidRPr="00DC7355">
        <w:t xml:space="preserve">Apart from the execute on clause, the definition of test cases to be executed on a static test configuration follows the same rules as described in clause 16.3 of </w:t>
      </w:r>
      <w:r w:rsidR="00492FC3" w:rsidRPr="00DC7355">
        <w:t>ETSI ES 201 873</w:t>
      </w:r>
      <w:r w:rsidR="00492FC3" w:rsidRPr="00DC7355">
        <w:noBreakHyphen/>
        <w:t>4</w:t>
      </w:r>
      <w:r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27F5ADA7" w14:textId="77777777" w:rsidR="00327709" w:rsidRPr="00DC7355" w:rsidRDefault="00327709" w:rsidP="00327709">
      <w:pPr>
        <w:spacing w:before="180" w:after="60"/>
        <w:rPr>
          <w:b/>
          <w:i/>
          <w:color w:val="000000"/>
          <w:szCs w:val="24"/>
        </w:rPr>
      </w:pPr>
      <w:r w:rsidRPr="00DC7355">
        <w:rPr>
          <w:b/>
          <w:i/>
          <w:color w:val="000000"/>
          <w:szCs w:val="24"/>
        </w:rPr>
        <w:t>Restrictions</w:t>
      </w:r>
    </w:p>
    <w:p w14:paraId="17139E16" w14:textId="77777777" w:rsidR="00327709" w:rsidRPr="00DC7355" w:rsidRDefault="00327709" w:rsidP="004F6EB8">
      <w:pPr>
        <w:pStyle w:val="BL"/>
        <w:numPr>
          <w:ilvl w:val="0"/>
          <w:numId w:val="11"/>
        </w:numPr>
      </w:pPr>
      <w:r w:rsidRPr="00DC7355">
        <w:rPr>
          <w:color w:val="000000"/>
        </w:rPr>
        <w:t xml:space="preserve">A test case definition that includes </w:t>
      </w:r>
      <w:proofErr w:type="gramStart"/>
      <w:r w:rsidRPr="00DC7355">
        <w:rPr>
          <w:color w:val="000000"/>
        </w:rPr>
        <w:t xml:space="preserve">an </w:t>
      </w:r>
      <w:r w:rsidRPr="00DC7355">
        <w:rPr>
          <w:rFonts w:ascii="Courier New" w:hAnsi="Courier New"/>
          <w:b/>
          <w:color w:val="000000"/>
        </w:rPr>
        <w:t>execute</w:t>
      </w:r>
      <w:proofErr w:type="gramEnd"/>
      <w:r w:rsidRPr="00DC7355">
        <w:rPr>
          <w:rFonts w:ascii="Courier New" w:hAnsi="Courier New"/>
          <w:b/>
          <w:color w:val="000000"/>
        </w:rPr>
        <w:t xml:space="preserve"> on</w:t>
      </w:r>
      <w:r w:rsidRPr="00DC7355">
        <w:rPr>
          <w:color w:val="000000"/>
        </w:rPr>
        <w:t xml:space="preserve"> clause shall not have a </w:t>
      </w:r>
      <w:r w:rsidRPr="00DC7355">
        <w:rPr>
          <w:rFonts w:ascii="Courier New" w:hAnsi="Courier New"/>
          <w:b/>
          <w:color w:val="000000"/>
        </w:rPr>
        <w:t>runs</w:t>
      </w:r>
      <w:r w:rsidRPr="00DC7355">
        <w:rPr>
          <w:color w:val="000000"/>
        </w:rPr>
        <w:t xml:space="preserve"> </w:t>
      </w:r>
      <w:r w:rsidRPr="00DC7355">
        <w:rPr>
          <w:rFonts w:ascii="Courier New" w:hAnsi="Courier New"/>
          <w:b/>
          <w:color w:val="000000"/>
        </w:rPr>
        <w:t>on</w:t>
      </w:r>
      <w:r w:rsidRPr="00DC7355">
        <w:rPr>
          <w:color w:val="000000"/>
        </w:rPr>
        <w:t xml:space="preserve"> or a </w:t>
      </w:r>
      <w:r w:rsidRPr="00DC7355">
        <w:rPr>
          <w:rFonts w:ascii="Courier New" w:hAnsi="Courier New"/>
          <w:b/>
          <w:color w:val="000000"/>
        </w:rPr>
        <w:t>system</w:t>
      </w:r>
      <w:r w:rsidRPr="00DC7355">
        <w:rPr>
          <w:color w:val="000000"/>
        </w:rPr>
        <w:t xml:space="preserve"> clause</w:t>
      </w:r>
      <w:r w:rsidRPr="00DC7355">
        <w:t>.</w:t>
      </w:r>
    </w:p>
    <w:p w14:paraId="66A4713B" w14:textId="77777777" w:rsidR="00327709" w:rsidRPr="00DC7355" w:rsidRDefault="00327709" w:rsidP="00327709">
      <w:pPr>
        <w:pStyle w:val="EX"/>
      </w:pPr>
      <w:r w:rsidRPr="00DC7355">
        <w:t>EXAMPLES:</w:t>
      </w:r>
    </w:p>
    <w:p w14:paraId="4D98C9F6" w14:textId="77777777" w:rsidR="00327709" w:rsidRPr="00DC7355" w:rsidRDefault="00327709" w:rsidP="00327709">
      <w:pPr>
        <w:pStyle w:val="PL"/>
        <w:rPr>
          <w:noProof w:val="0"/>
        </w:rPr>
      </w:pPr>
      <w:r w:rsidRPr="00DC7355">
        <w:rPr>
          <w:noProof w:val="0"/>
        </w:rPr>
        <w:tab/>
      </w:r>
      <w:proofErr w:type="gramStart"/>
      <w:r w:rsidRPr="00DC7355">
        <w:rPr>
          <w:b/>
          <w:noProof w:val="0"/>
        </w:rPr>
        <w:t>configuration</w:t>
      </w:r>
      <w:proofErr w:type="gramEnd"/>
      <w:r w:rsidRPr="00DC7355">
        <w:rPr>
          <w:noProof w:val="0"/>
        </w:rPr>
        <w:t xml:space="preserve"> aConfiguration () </w:t>
      </w:r>
      <w:r w:rsidRPr="00DC7355">
        <w:rPr>
          <w:b/>
          <w:noProof w:val="0"/>
        </w:rPr>
        <w:t>runs on</w:t>
      </w:r>
      <w:r w:rsidRPr="00DC7355">
        <w:rPr>
          <w:noProof w:val="0"/>
        </w:rPr>
        <w:t xml:space="preserve"> MyMTCtype </w:t>
      </w:r>
      <w:r w:rsidRPr="00DC7355">
        <w:rPr>
          <w:b/>
          <w:noProof w:val="0"/>
        </w:rPr>
        <w:t>system</w:t>
      </w:r>
      <w:r w:rsidRPr="00DC7355">
        <w:rPr>
          <w:noProof w:val="0"/>
        </w:rPr>
        <w:t xml:space="preserve"> MySystemType {</w:t>
      </w:r>
    </w:p>
    <w:p w14:paraId="7988C0EC" w14:textId="77777777" w:rsidR="00327709" w:rsidRPr="00DC7355" w:rsidRDefault="00327709" w:rsidP="00327709">
      <w:pPr>
        <w:pStyle w:val="PL"/>
        <w:rPr>
          <w:noProof w:val="0"/>
        </w:rPr>
      </w:pPr>
      <w:r w:rsidRPr="00DC7355">
        <w:rPr>
          <w:noProof w:val="0"/>
        </w:rPr>
        <w:tab/>
      </w:r>
      <w:r w:rsidRPr="00DC7355">
        <w:rPr>
          <w:noProof w:val="0"/>
        </w:rPr>
        <w:tab/>
      </w:r>
    </w:p>
    <w:p w14:paraId="0E5E26C8" w14:textId="77777777" w:rsidR="00327709" w:rsidRPr="00DC7355" w:rsidRDefault="00327709" w:rsidP="00327709">
      <w:pPr>
        <w:pStyle w:val="PL"/>
        <w:rPr>
          <w:noProof w:val="0"/>
        </w:rPr>
      </w:pPr>
      <w:r w:rsidRPr="00DC7355">
        <w:rPr>
          <w:noProof w:val="0"/>
        </w:rPr>
        <w:tab/>
      </w:r>
      <w:r w:rsidRPr="00DC7355">
        <w:rPr>
          <w:noProof w:val="0"/>
        </w:rPr>
        <w:tab/>
      </w:r>
      <w:proofErr w:type="gramStart"/>
      <w:r w:rsidRPr="00DC7355">
        <w:rPr>
          <w:noProof w:val="0"/>
        </w:rPr>
        <w:t>PeerComponent :=</w:t>
      </w:r>
      <w:proofErr w:type="gramEnd"/>
      <w:r w:rsidRPr="00DC7355">
        <w:rPr>
          <w:noProof w:val="0"/>
        </w:rPr>
        <w:t xml:space="preserve"> MyPTCType.</w:t>
      </w:r>
      <w:r w:rsidRPr="00DC7355">
        <w:rPr>
          <w:b/>
          <w:noProof w:val="0"/>
        </w:rPr>
        <w:t>create static</w:t>
      </w:r>
      <w:r w:rsidRPr="00DC7355">
        <w:rPr>
          <w:noProof w:val="0"/>
        </w:rPr>
        <w:t xml:space="preserve">; </w:t>
      </w:r>
      <w:r w:rsidRPr="00DC7355">
        <w:rPr>
          <w:noProof w:val="0"/>
        </w:rPr>
        <w:tab/>
        <w:t>// creation of a static PTC</w:t>
      </w:r>
    </w:p>
    <w:p w14:paraId="4D0282AC" w14:textId="77777777" w:rsidR="00327709" w:rsidRPr="00DC7355" w:rsidRDefault="00327709" w:rsidP="00327709">
      <w:pPr>
        <w:pStyle w:val="PL"/>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PeerComponent is a component variable</w:t>
      </w:r>
    </w:p>
    <w:p w14:paraId="745BED47" w14:textId="77777777" w:rsidR="00327709" w:rsidRPr="00DC7355" w:rsidRDefault="00327709" w:rsidP="00327709">
      <w:pPr>
        <w:pStyle w:val="PL"/>
        <w:rPr>
          <w:noProof w:val="0"/>
        </w:rPr>
      </w:pPr>
    </w:p>
    <w:p w14:paraId="05AAB31C" w14:textId="77777777" w:rsidR="00327709" w:rsidRPr="00DC7355" w:rsidRDefault="00327709" w:rsidP="00327709">
      <w:pPr>
        <w:pStyle w:val="PL"/>
        <w:rPr>
          <w:noProof w:val="0"/>
        </w:rPr>
      </w:pPr>
      <w:r w:rsidRPr="00DC7355">
        <w:rPr>
          <w:noProof w:val="0"/>
        </w:rPr>
        <w:tab/>
      </w:r>
      <w:r w:rsidRPr="00DC7355">
        <w:rPr>
          <w:noProof w:val="0"/>
        </w:rPr>
        <w:tab/>
      </w:r>
      <w:proofErr w:type="gramStart"/>
      <w:r w:rsidRPr="00DC7355">
        <w:rPr>
          <w:b/>
          <w:noProof w:val="0"/>
        </w:rPr>
        <w:t>connect</w:t>
      </w:r>
      <w:r w:rsidRPr="00DC7355">
        <w:rPr>
          <w:noProof w:val="0"/>
        </w:rPr>
        <w:t>(</w:t>
      </w:r>
      <w:proofErr w:type="gramEnd"/>
      <w:r w:rsidRPr="00DC7355">
        <w:rPr>
          <w:b/>
          <w:noProof w:val="0"/>
        </w:rPr>
        <w:t>mtc</w:t>
      </w:r>
      <w:r w:rsidRPr="00DC7355">
        <w:rPr>
          <w:noProof w:val="0"/>
        </w:rPr>
        <w:t>:syncPort, PeerComponent:syncPort);</w:t>
      </w:r>
      <w:r w:rsidRPr="00DC7355">
        <w:rPr>
          <w:noProof w:val="0"/>
        </w:rPr>
        <w:tab/>
      </w:r>
      <w:r w:rsidRPr="00DC7355">
        <w:rPr>
          <w:noProof w:val="0"/>
        </w:rPr>
        <w:tab/>
        <w:t>// static connection</w:t>
      </w:r>
    </w:p>
    <w:p w14:paraId="00A5E575" w14:textId="77777777" w:rsidR="00327709" w:rsidRPr="00DC7355" w:rsidRDefault="00327709" w:rsidP="00327709">
      <w:pPr>
        <w:pStyle w:val="PL"/>
        <w:rPr>
          <w:noProof w:val="0"/>
        </w:rPr>
      </w:pPr>
    </w:p>
    <w:p w14:paraId="77607A64" w14:textId="5DE00B58" w:rsidR="00327709" w:rsidRPr="00DC7355" w:rsidRDefault="00327709" w:rsidP="00327709">
      <w:pPr>
        <w:pStyle w:val="PL"/>
        <w:rPr>
          <w:noProof w:val="0"/>
        </w:rPr>
      </w:pPr>
      <w:r w:rsidRPr="00DC7355">
        <w:rPr>
          <w:noProof w:val="0"/>
        </w:rPr>
        <w:tab/>
      </w:r>
      <w:r w:rsidRPr="00DC7355">
        <w:rPr>
          <w:noProof w:val="0"/>
        </w:rPr>
        <w:tab/>
      </w:r>
      <w:proofErr w:type="gramStart"/>
      <w:r w:rsidRPr="00DC7355">
        <w:rPr>
          <w:b/>
          <w:noProof w:val="0"/>
        </w:rPr>
        <w:t>map</w:t>
      </w:r>
      <w:proofErr w:type="gramEnd"/>
      <w:r w:rsidRPr="00DC7355">
        <w:rPr>
          <w:noProof w:val="0"/>
        </w:rPr>
        <w:t xml:space="preserve"> (</w:t>
      </w:r>
      <w:r w:rsidRPr="00DC7355">
        <w:rPr>
          <w:b/>
          <w:noProof w:val="0"/>
        </w:rPr>
        <w:t>mtc</w:t>
      </w:r>
      <w:r w:rsidRPr="00DC7355">
        <w:rPr>
          <w:noProof w:val="0"/>
        </w:rPr>
        <w:t xml:space="preserve">:PCO1, </w:t>
      </w:r>
      <w:r w:rsidRPr="00DC7355">
        <w:rPr>
          <w:b/>
          <w:noProof w:val="0"/>
        </w:rPr>
        <w:t>system</w:t>
      </w:r>
      <w:r w:rsidRPr="00DC7355">
        <w:rPr>
          <w:noProof w:val="0"/>
        </w:rPr>
        <w:t>:PCO1)</w:t>
      </w:r>
      <w:r w:rsidRPr="00DC7355">
        <w:rPr>
          <w:noProof w:val="0"/>
        </w:rPr>
        <w:tab/>
      </w:r>
      <w:r w:rsidRPr="00DC7355">
        <w:rPr>
          <w:noProof w:val="0"/>
        </w:rPr>
        <w:tab/>
      </w:r>
      <w:r w:rsidRPr="00DC7355">
        <w:rPr>
          <w:noProof w:val="0"/>
        </w:rPr>
        <w:tab/>
      </w:r>
      <w:r w:rsidRPr="00DC7355">
        <w:rPr>
          <w:noProof w:val="0"/>
        </w:rPr>
        <w:tab/>
        <w:t>// static mapping o</w:t>
      </w:r>
      <w:r w:rsidR="000E16B6" w:rsidRPr="00DC7355">
        <w:rPr>
          <w:noProof w:val="0"/>
        </w:rPr>
        <w:t>f</w:t>
      </w:r>
      <w:r w:rsidRPr="00DC7355">
        <w:rPr>
          <w:noProof w:val="0"/>
        </w:rPr>
        <w:t xml:space="preserve"> MTC</w:t>
      </w:r>
    </w:p>
    <w:p w14:paraId="4B4433B5" w14:textId="77777777" w:rsidR="00327709" w:rsidRPr="00DC7355" w:rsidRDefault="00327709" w:rsidP="00327709">
      <w:pPr>
        <w:pStyle w:val="PL"/>
        <w:rPr>
          <w:noProof w:val="0"/>
        </w:rPr>
      </w:pPr>
      <w:r w:rsidRPr="00DC7355">
        <w:rPr>
          <w:noProof w:val="0"/>
        </w:rPr>
        <w:tab/>
      </w:r>
      <w:r w:rsidRPr="00DC7355">
        <w:rPr>
          <w:noProof w:val="0"/>
        </w:rPr>
        <w:tab/>
      </w:r>
      <w:proofErr w:type="gramStart"/>
      <w:r w:rsidRPr="00DC7355">
        <w:rPr>
          <w:b/>
          <w:noProof w:val="0"/>
        </w:rPr>
        <w:t>map</w:t>
      </w:r>
      <w:proofErr w:type="gramEnd"/>
      <w:r w:rsidRPr="00DC7355">
        <w:rPr>
          <w:noProof w:val="0"/>
        </w:rPr>
        <w:t xml:space="preserve"> (PeerComponent:PCO2, </w:t>
      </w:r>
      <w:r w:rsidRPr="00DC7355">
        <w:rPr>
          <w:b/>
          <w:noProof w:val="0"/>
        </w:rPr>
        <w:t>system</w:t>
      </w:r>
      <w:r w:rsidRPr="00DC7355">
        <w:rPr>
          <w:noProof w:val="0"/>
        </w:rPr>
        <w:t>:PCO2);</w:t>
      </w:r>
      <w:r w:rsidRPr="00DC7355">
        <w:rPr>
          <w:noProof w:val="0"/>
        </w:rPr>
        <w:tab/>
        <w:t>// static mapping of Peer Component</w:t>
      </w:r>
    </w:p>
    <w:p w14:paraId="128082FE" w14:textId="77777777" w:rsidR="00327709" w:rsidRPr="00DC7355" w:rsidRDefault="00327709" w:rsidP="00327709">
      <w:pPr>
        <w:pStyle w:val="PL"/>
        <w:rPr>
          <w:noProof w:val="0"/>
        </w:rPr>
      </w:pPr>
    </w:p>
    <w:p w14:paraId="672E14C0" w14:textId="77777777" w:rsidR="00327709" w:rsidRPr="00DC7355" w:rsidRDefault="00327709" w:rsidP="00327709">
      <w:pPr>
        <w:pStyle w:val="PL"/>
        <w:rPr>
          <w:b/>
          <w:noProof w:val="0"/>
        </w:rPr>
      </w:pPr>
      <w:r w:rsidRPr="00DC7355">
        <w:rPr>
          <w:noProof w:val="0"/>
        </w:rPr>
        <w:tab/>
      </w:r>
      <w:r w:rsidRPr="00DC7355">
        <w:rPr>
          <w:noProof w:val="0"/>
        </w:rPr>
        <w:tab/>
      </w:r>
      <w:proofErr w:type="gramStart"/>
      <w:r w:rsidRPr="00DC7355">
        <w:rPr>
          <w:b/>
          <w:noProof w:val="0"/>
        </w:rPr>
        <w:t>return</w:t>
      </w:r>
      <w:proofErr w:type="gramEnd"/>
      <w:r w:rsidRPr="00DC7355">
        <w:rPr>
          <w:b/>
          <w:noProof w:val="0"/>
        </w:rPr>
        <w:tab/>
      </w:r>
      <w:r w:rsidRPr="00DC7355">
        <w:rPr>
          <w:noProof w:val="0"/>
        </w:rPr>
        <w:tab/>
      </w:r>
      <w:r w:rsidRPr="00DC7355">
        <w:rPr>
          <w:noProof w:val="0"/>
        </w:rPr>
        <w:tab/>
      </w:r>
      <w:r w:rsidRPr="00DC7355">
        <w:rPr>
          <w:noProof w:val="0"/>
        </w:rPr>
        <w:tab/>
        <w:t>// successful start of test configuration</w:t>
      </w:r>
    </w:p>
    <w:p w14:paraId="6DDEF8B7" w14:textId="77777777" w:rsidR="00327709" w:rsidRPr="00DC7355" w:rsidRDefault="00327709" w:rsidP="00327709">
      <w:pPr>
        <w:pStyle w:val="PL"/>
        <w:rPr>
          <w:noProof w:val="0"/>
        </w:rPr>
      </w:pPr>
      <w:r w:rsidRPr="00DC7355">
        <w:rPr>
          <w:noProof w:val="0"/>
        </w:rPr>
        <w:tab/>
        <w:t>}</w:t>
      </w:r>
    </w:p>
    <w:p w14:paraId="1DF8850F" w14:textId="77777777" w:rsidR="00327709" w:rsidRPr="00DC7355" w:rsidRDefault="00327709" w:rsidP="00327709">
      <w:pPr>
        <w:pStyle w:val="PL"/>
        <w:rPr>
          <w:noProof w:val="0"/>
        </w:rPr>
      </w:pPr>
    </w:p>
    <w:p w14:paraId="62155E99" w14:textId="77777777" w:rsidR="00327709" w:rsidRPr="00DC7355" w:rsidRDefault="00327709" w:rsidP="00327709">
      <w:pPr>
        <w:pStyle w:val="PL"/>
        <w:rPr>
          <w:noProof w:val="0"/>
        </w:rPr>
      </w:pPr>
      <w:r w:rsidRPr="00DC7355">
        <w:rPr>
          <w:noProof w:val="0"/>
        </w:rPr>
        <w:tab/>
      </w:r>
      <w:proofErr w:type="gramStart"/>
      <w:r w:rsidRPr="00DC7355">
        <w:rPr>
          <w:b/>
          <w:noProof w:val="0"/>
        </w:rPr>
        <w:t>testcase</w:t>
      </w:r>
      <w:proofErr w:type="gramEnd"/>
      <w:r w:rsidRPr="00DC7355">
        <w:rPr>
          <w:noProof w:val="0"/>
        </w:rPr>
        <w:t xml:space="preserve"> MyTestCase () </w:t>
      </w:r>
      <w:r w:rsidRPr="00DC7355">
        <w:rPr>
          <w:b/>
          <w:noProof w:val="0"/>
        </w:rPr>
        <w:t>execute on</w:t>
      </w:r>
      <w:r w:rsidRPr="00DC7355">
        <w:rPr>
          <w:noProof w:val="0"/>
        </w:rPr>
        <w:t xml:space="preserve"> aConfiguration {</w:t>
      </w:r>
    </w:p>
    <w:p w14:paraId="68DAFEBA" w14:textId="77777777" w:rsidR="00327709" w:rsidRPr="00DC7355" w:rsidRDefault="00327709" w:rsidP="00327709">
      <w:pPr>
        <w:pStyle w:val="PL"/>
        <w:rPr>
          <w:noProof w:val="0"/>
        </w:rPr>
      </w:pPr>
    </w:p>
    <w:p w14:paraId="346B1C08" w14:textId="77777777" w:rsidR="00327709" w:rsidRPr="00DC7355" w:rsidRDefault="00327709" w:rsidP="00327709">
      <w:pPr>
        <w:pStyle w:val="PL"/>
        <w:rPr>
          <w:noProof w:val="0"/>
        </w:rPr>
      </w:pPr>
      <w:r w:rsidRPr="00DC7355">
        <w:rPr>
          <w:noProof w:val="0"/>
        </w:rPr>
        <w:tab/>
      </w:r>
      <w:r w:rsidRPr="00DC7355">
        <w:rPr>
          <w:noProof w:val="0"/>
        </w:rPr>
        <w:tab/>
      </w:r>
      <w:proofErr w:type="gramStart"/>
      <w:r w:rsidRPr="00DC7355">
        <w:rPr>
          <w:noProof w:val="0"/>
        </w:rPr>
        <w:t>default</w:t>
      </w:r>
      <w:proofErr w:type="gramEnd"/>
      <w:r w:rsidRPr="00DC7355">
        <w:rPr>
          <w:noProof w:val="0"/>
        </w:rPr>
        <w:t xml:space="preserve"> := activate(UnexpectedReceptions()); // activate a default</w:t>
      </w:r>
    </w:p>
    <w:p w14:paraId="0C1F3F6B" w14:textId="77777777" w:rsidR="00327709" w:rsidRPr="00DC7355" w:rsidRDefault="00327709" w:rsidP="00327709">
      <w:pPr>
        <w:pStyle w:val="PL"/>
        <w:rPr>
          <w:noProof w:val="0"/>
        </w:rPr>
      </w:pPr>
    </w:p>
    <w:p w14:paraId="25D09D8D" w14:textId="77777777" w:rsidR="00327709" w:rsidRPr="00DC7355" w:rsidRDefault="00327709" w:rsidP="00327709">
      <w:pPr>
        <w:pStyle w:val="PL"/>
        <w:rPr>
          <w:noProof w:val="0"/>
        </w:rPr>
      </w:pPr>
      <w:r w:rsidRPr="00DC7355">
        <w:rPr>
          <w:noProof w:val="0"/>
        </w:rPr>
        <w:tab/>
      </w:r>
      <w:r w:rsidRPr="00DC7355">
        <w:rPr>
          <w:noProof w:val="0"/>
        </w:rPr>
        <w:tab/>
        <w:t>PeerComponent.</w:t>
      </w:r>
      <w:r w:rsidRPr="00DC7355">
        <w:rPr>
          <w:b/>
          <w:noProof w:val="0"/>
        </w:rPr>
        <w:t>start</w:t>
      </w:r>
      <w:r w:rsidRPr="00DC7355">
        <w:rPr>
          <w:noProof w:val="0"/>
        </w:rPr>
        <w:t xml:space="preserve"> (</w:t>
      </w:r>
      <w:proofErr w:type="gramStart"/>
      <w:r w:rsidRPr="00DC7355">
        <w:rPr>
          <w:noProof w:val="0"/>
        </w:rPr>
        <w:t>PTCbehaviour(</w:t>
      </w:r>
      <w:proofErr w:type="gramEnd"/>
      <w:r w:rsidRPr="00DC7355">
        <w:rPr>
          <w:noProof w:val="0"/>
        </w:rPr>
        <w:t>));</w:t>
      </w:r>
      <w:r w:rsidRPr="00DC7355">
        <w:rPr>
          <w:noProof w:val="0"/>
        </w:rPr>
        <w:tab/>
      </w:r>
      <w:r w:rsidRPr="00DC7355">
        <w:rPr>
          <w:noProof w:val="0"/>
        </w:rPr>
        <w:tab/>
        <w:t>// starting PTC behaviour</w:t>
      </w:r>
    </w:p>
    <w:p w14:paraId="4F38EE1B" w14:textId="77777777" w:rsidR="00327709" w:rsidRPr="00DC7355" w:rsidRDefault="00327709" w:rsidP="00327709">
      <w:pPr>
        <w:pStyle w:val="PL"/>
        <w:rPr>
          <w:noProof w:val="0"/>
        </w:rPr>
      </w:pPr>
      <w:r w:rsidRPr="00DC7355">
        <w:rPr>
          <w:noProof w:val="0"/>
        </w:rPr>
        <w:tab/>
      </w:r>
      <w:r w:rsidRPr="00DC7355">
        <w:rPr>
          <w:noProof w:val="0"/>
        </w:rPr>
        <w:tab/>
        <w:t>SyncPort.</w:t>
      </w:r>
      <w:r w:rsidRPr="00DC7355">
        <w:rPr>
          <w:b/>
          <w:noProof w:val="0"/>
        </w:rPr>
        <w:t>send</w:t>
      </w:r>
      <w:r w:rsidRPr="00DC7355">
        <w:rPr>
          <w:noProof w:val="0"/>
        </w:rPr>
        <w:t xml:space="preserve"> (Ready);</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synchronization with PTC</w:t>
      </w:r>
    </w:p>
    <w:p w14:paraId="56137160" w14:textId="77777777" w:rsidR="00327709" w:rsidRPr="00DC7355" w:rsidRDefault="00327709" w:rsidP="00327709">
      <w:pPr>
        <w:pStyle w:val="PL"/>
        <w:rPr>
          <w:noProof w:val="0"/>
        </w:rPr>
      </w:pPr>
      <w:r w:rsidRPr="00DC7355">
        <w:rPr>
          <w:noProof w:val="0"/>
        </w:rPr>
        <w:tab/>
      </w:r>
      <w:r w:rsidRPr="00DC7355">
        <w:rPr>
          <w:noProof w:val="0"/>
        </w:rPr>
        <w:tab/>
      </w:r>
      <w:proofErr w:type="gramStart"/>
      <w:r w:rsidRPr="00DC7355">
        <w:rPr>
          <w:noProof w:val="0"/>
        </w:rPr>
        <w:t>SyncPort.</w:t>
      </w:r>
      <w:r w:rsidRPr="00DC7355">
        <w:rPr>
          <w:b/>
          <w:noProof w:val="0"/>
        </w:rPr>
        <w:t>receive</w:t>
      </w:r>
      <w:r w:rsidRPr="00DC7355">
        <w:rPr>
          <w:noProof w:val="0"/>
        </w:rPr>
        <w:t>(</w:t>
      </w:r>
      <w:proofErr w:type="gramEnd"/>
      <w:r w:rsidRPr="00DC7355">
        <w:rPr>
          <w:noProof w:val="0"/>
        </w:rPr>
        <w:t>Ready);</w:t>
      </w:r>
      <w:r w:rsidRPr="00DC7355">
        <w:rPr>
          <w:noProof w:val="0"/>
        </w:rPr>
        <w:tab/>
      </w:r>
      <w:r w:rsidRPr="00DC7355">
        <w:rPr>
          <w:noProof w:val="0"/>
        </w:rPr>
        <w:tab/>
      </w:r>
      <w:r w:rsidRPr="00DC7355">
        <w:rPr>
          <w:noProof w:val="0"/>
        </w:rPr>
        <w:tab/>
      </w:r>
      <w:r w:rsidRPr="00DC7355">
        <w:rPr>
          <w:noProof w:val="0"/>
        </w:rPr>
        <w:tab/>
      </w:r>
      <w:r w:rsidRPr="00DC7355">
        <w:rPr>
          <w:noProof w:val="0"/>
        </w:rPr>
        <w:tab/>
        <w:t>// PTC ready</w:t>
      </w:r>
    </w:p>
    <w:p w14:paraId="42F15B79" w14:textId="77777777" w:rsidR="00327709" w:rsidRPr="00DC7355" w:rsidRDefault="00327709" w:rsidP="00327709">
      <w:pPr>
        <w:pStyle w:val="PL"/>
        <w:rPr>
          <w:noProof w:val="0"/>
        </w:rPr>
      </w:pPr>
    </w:p>
    <w:p w14:paraId="404F0481" w14:textId="77777777" w:rsidR="00327709" w:rsidRPr="00DC7355" w:rsidRDefault="00327709" w:rsidP="00327709">
      <w:pPr>
        <w:pStyle w:val="PL"/>
        <w:rPr>
          <w:noProof w:val="0"/>
        </w:rPr>
      </w:pPr>
      <w:r w:rsidRPr="00DC7355">
        <w:rPr>
          <w:noProof w:val="0"/>
        </w:rPr>
        <w:tab/>
      </w:r>
      <w:r w:rsidRPr="00DC7355">
        <w:rPr>
          <w:noProof w:val="0"/>
        </w:rPr>
        <w:tab/>
        <w:t>PCO1.</w:t>
      </w:r>
      <w:r w:rsidRPr="00DC7355">
        <w:rPr>
          <w:b/>
          <w:noProof w:val="0"/>
        </w:rPr>
        <w:t>send</w:t>
      </w:r>
      <w:r w:rsidRPr="00DC7355">
        <w:rPr>
          <w:noProof w:val="0"/>
        </w:rPr>
        <w:t xml:space="preserve"> (stimulus);</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test starts</w:t>
      </w:r>
    </w:p>
    <w:p w14:paraId="326C90A5" w14:textId="77777777" w:rsidR="00327709" w:rsidRPr="00DC7355" w:rsidRDefault="00327709" w:rsidP="00327709">
      <w:pPr>
        <w:pStyle w:val="PL"/>
        <w:rPr>
          <w:noProof w:val="0"/>
        </w:rPr>
      </w:pPr>
    </w:p>
    <w:p w14:paraId="09F5E43C" w14:textId="77777777" w:rsidR="00327709" w:rsidRPr="00DC7355" w:rsidRDefault="00327709" w:rsidP="00327709">
      <w:pPr>
        <w:pStyle w:val="PL"/>
        <w:rPr>
          <w:noProof w:val="0"/>
        </w:rPr>
      </w:pPr>
      <w:r w:rsidRPr="00DC7355">
        <w:rPr>
          <w:noProof w:val="0"/>
        </w:rPr>
        <w:tab/>
      </w:r>
      <w:r w:rsidRPr="00DC7355">
        <w:rPr>
          <w:noProof w:val="0"/>
        </w:rPr>
        <w:tab/>
        <w:t>...</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test behaviour</w:t>
      </w:r>
    </w:p>
    <w:p w14:paraId="3941808E" w14:textId="77777777" w:rsidR="00327709" w:rsidRPr="00DC7355" w:rsidRDefault="00327709" w:rsidP="00327709">
      <w:pPr>
        <w:pStyle w:val="PL"/>
        <w:rPr>
          <w:noProof w:val="0"/>
        </w:rPr>
      </w:pPr>
    </w:p>
    <w:p w14:paraId="20ED8840" w14:textId="77777777" w:rsidR="00327709" w:rsidRPr="00DC7355" w:rsidRDefault="00327709" w:rsidP="00327709">
      <w:pPr>
        <w:pStyle w:val="PL"/>
        <w:rPr>
          <w:noProof w:val="0"/>
        </w:rPr>
      </w:pPr>
      <w:r w:rsidRPr="00DC7355">
        <w:rPr>
          <w:noProof w:val="0"/>
        </w:rPr>
        <w:tab/>
        <w:t>}</w:t>
      </w:r>
    </w:p>
    <w:p w14:paraId="5390CFB9" w14:textId="77777777" w:rsidR="00327709" w:rsidRPr="00DC7355" w:rsidRDefault="00327709" w:rsidP="00327709">
      <w:pPr>
        <w:pStyle w:val="PL"/>
        <w:rPr>
          <w:noProof w:val="0"/>
        </w:rPr>
      </w:pPr>
    </w:p>
    <w:p w14:paraId="757DC931" w14:textId="77777777" w:rsidR="00327709" w:rsidRPr="00DC7355" w:rsidRDefault="00CE27C6" w:rsidP="002B1202">
      <w:pPr>
        <w:pStyle w:val="berschrift3"/>
      </w:pPr>
      <w:bookmarkStart w:id="34" w:name="_Toc75433897"/>
      <w:r w:rsidRPr="00DC7355">
        <w:t>5.1.</w:t>
      </w:r>
      <w:r w:rsidR="00327709" w:rsidRPr="00DC7355">
        <w:t>8</w:t>
      </w:r>
      <w:r w:rsidR="00327709" w:rsidRPr="00DC7355">
        <w:tab/>
        <w:t>Executing test cases on static test configurations</w:t>
      </w:r>
      <w:bookmarkEnd w:id="34"/>
    </w:p>
    <w:p w14:paraId="759C4699" w14:textId="77777777" w:rsidR="00327709" w:rsidRPr="00DC7355" w:rsidRDefault="00327709" w:rsidP="00327709">
      <w:r w:rsidRPr="00DC7355">
        <w:t xml:space="preserve">This clause only describes the syntax extensions of the </w:t>
      </w:r>
      <w:r w:rsidRPr="00DC7355">
        <w:rPr>
          <w:rFonts w:ascii="Courier New" w:hAnsi="Courier New"/>
          <w:b/>
        </w:rPr>
        <w:t>execute</w:t>
      </w:r>
      <w:r w:rsidRPr="00DC7355">
        <w:t xml:space="preserve"> statement to allow the execution of test cases with </w:t>
      </w:r>
      <w:proofErr w:type="gramStart"/>
      <w:r w:rsidRPr="00DC7355">
        <w:t xml:space="preserve">an </w:t>
      </w:r>
      <w:r w:rsidRPr="00DC7355">
        <w:rPr>
          <w:rFonts w:ascii="Courier New" w:hAnsi="Courier New" w:cs="Courier New"/>
          <w:b/>
        </w:rPr>
        <w:t>execute</w:t>
      </w:r>
      <w:proofErr w:type="gramEnd"/>
      <w:r w:rsidRPr="00DC7355">
        <w:rPr>
          <w:rFonts w:ascii="Courier New" w:hAnsi="Courier New" w:cs="Courier New"/>
          <w:b/>
        </w:rPr>
        <w:t xml:space="preserve"> on</w:t>
      </w:r>
      <w:r w:rsidRPr="00DC7355">
        <w:t xml:space="preserve"> clause on static test configurations and the semantics for executing such test cases. The semantics of the </w:t>
      </w:r>
      <w:r w:rsidRPr="00DC7355">
        <w:rPr>
          <w:rFonts w:ascii="Courier New" w:hAnsi="Courier New" w:cs="Courier New"/>
          <w:b/>
        </w:rPr>
        <w:t>execute</w:t>
      </w:r>
      <w:r w:rsidRPr="00DC7355">
        <w:t xml:space="preserve"> statement for test cases without </w:t>
      </w:r>
      <w:r w:rsidRPr="00DC7355">
        <w:rPr>
          <w:rFonts w:ascii="Courier New" w:hAnsi="Courier New"/>
          <w:b/>
        </w:rPr>
        <w:t>execute on</w:t>
      </w:r>
      <w:r w:rsidRPr="00DC7355">
        <w:t xml:space="preserve"> clause remains unchanged.</w:t>
      </w:r>
    </w:p>
    <w:p w14:paraId="074D47B5" w14:textId="77777777" w:rsidR="00327709" w:rsidRPr="00DC7355" w:rsidRDefault="00327709" w:rsidP="00327709">
      <w:pPr>
        <w:spacing w:before="180" w:after="60"/>
        <w:rPr>
          <w:b/>
          <w:i/>
          <w:color w:val="000000"/>
          <w:szCs w:val="24"/>
        </w:rPr>
      </w:pPr>
      <w:r w:rsidRPr="00DC7355">
        <w:rPr>
          <w:b/>
          <w:i/>
          <w:color w:val="000000"/>
          <w:szCs w:val="24"/>
        </w:rPr>
        <w:t>Syntactical Structure</w:t>
      </w:r>
    </w:p>
    <w:p w14:paraId="3AC4A26D" w14:textId="08F2F2C5" w:rsidR="004C6016" w:rsidRPr="00DC7355" w:rsidRDefault="004C6016" w:rsidP="004C6016">
      <w:pPr>
        <w:pStyle w:val="PL"/>
        <w:ind w:left="283"/>
        <w:rPr>
          <w:noProof w:val="0"/>
        </w:rPr>
      </w:pPr>
      <w:proofErr w:type="gramStart"/>
      <w:r w:rsidRPr="00DC7355">
        <w:rPr>
          <w:b/>
          <w:noProof w:val="0"/>
        </w:rPr>
        <w:t>execute</w:t>
      </w:r>
      <w:proofErr w:type="gramEnd"/>
      <w:r w:rsidRPr="00DC7355">
        <w:rPr>
          <w:noProof w:val="0"/>
        </w:rPr>
        <w:t xml:space="preserve"> "(" </w:t>
      </w:r>
      <w:ins w:id="35" w:author="Jens Grabowski" w:date="2022-01-10T14:18:00Z">
        <w:r w:rsidR="00887279" w:rsidRPr="00887279">
          <w:rPr>
            <w:i/>
            <w:noProof w:val="0"/>
            <w:rPrChange w:id="36" w:author="Jens Grabowski" w:date="2022-01-10T14:19:00Z">
              <w:rPr>
                <w:noProof w:val="0"/>
              </w:rPr>
            </w:rPrChange>
          </w:rPr>
          <w:t>TestcaseIdentifier</w:t>
        </w:r>
      </w:ins>
      <w:del w:id="37" w:author="Jens Grabowski" w:date="2022-01-10T14:18:00Z">
        <w:r w:rsidRPr="00DC7355" w:rsidDel="00887279">
          <w:rPr>
            <w:i/>
            <w:noProof w:val="0"/>
          </w:rPr>
          <w:delText>TestcaseRef</w:delText>
        </w:r>
      </w:del>
      <w:r w:rsidRPr="00DC7355">
        <w:rPr>
          <w:noProof w:val="0"/>
        </w:rPr>
        <w:t xml:space="preserve"> "(" [ { </w:t>
      </w:r>
      <w:r w:rsidRPr="00DC7355">
        <w:rPr>
          <w:i/>
          <w:noProof w:val="0"/>
        </w:rPr>
        <w:t>TemplateInstance</w:t>
      </w:r>
      <w:r w:rsidRPr="00DC7355">
        <w:rPr>
          <w:noProof w:val="0"/>
        </w:rPr>
        <w:t xml:space="preserve"> [","] } ] ")"</w:t>
      </w:r>
    </w:p>
    <w:p w14:paraId="249807DD" w14:textId="77777777" w:rsidR="004C6016" w:rsidRPr="00DC7355" w:rsidRDefault="004C6016" w:rsidP="004C6016">
      <w:pPr>
        <w:pStyle w:val="PL"/>
        <w:ind w:left="283"/>
        <w:rPr>
          <w:i/>
          <w:noProof w:val="0"/>
        </w:rPr>
      </w:pPr>
      <w:r w:rsidRPr="00DC7355">
        <w:rPr>
          <w:noProof w:val="0"/>
        </w:rPr>
        <w:t xml:space="preserve">            [ "," (</w:t>
      </w:r>
      <w:r w:rsidRPr="00DC7355">
        <w:rPr>
          <w:i/>
          <w:noProof w:val="0"/>
        </w:rPr>
        <w:t xml:space="preserve">TimerValue | </w:t>
      </w:r>
      <w:r w:rsidRPr="00DC7355">
        <w:rPr>
          <w:noProof w:val="0"/>
        </w:rPr>
        <w:t>"-"</w:t>
      </w:r>
      <w:r w:rsidRPr="00DC7355">
        <w:rPr>
          <w:i/>
          <w:noProof w:val="0"/>
        </w:rPr>
        <w:t xml:space="preserve">) </w:t>
      </w:r>
    </w:p>
    <w:p w14:paraId="77728212" w14:textId="77777777" w:rsidR="004C6016" w:rsidRPr="00DC7355" w:rsidRDefault="004C6016" w:rsidP="004C6016">
      <w:pPr>
        <w:pStyle w:val="PL"/>
        <w:ind w:left="283"/>
        <w:rPr>
          <w:noProof w:val="0"/>
        </w:rPr>
      </w:pPr>
      <w:r w:rsidRPr="00DC7355">
        <w:rPr>
          <w:i/>
          <w:noProof w:val="0"/>
        </w:rPr>
        <w:t xml:space="preserve">            </w:t>
      </w:r>
      <w:r w:rsidRPr="00DC7355">
        <w:rPr>
          <w:noProof w:val="0"/>
        </w:rPr>
        <w:t>[</w:t>
      </w:r>
      <w:r w:rsidRPr="00DC7355">
        <w:rPr>
          <w:i/>
          <w:noProof w:val="0"/>
        </w:rPr>
        <w:t xml:space="preserve"> </w:t>
      </w:r>
      <w:r w:rsidRPr="00DC7355">
        <w:rPr>
          <w:noProof w:val="0"/>
        </w:rPr>
        <w:t>"," (</w:t>
      </w:r>
      <w:r w:rsidRPr="00DC7355">
        <w:rPr>
          <w:i/>
          <w:noProof w:val="0"/>
        </w:rPr>
        <w:t xml:space="preserve">HostId | </w:t>
      </w:r>
      <w:r w:rsidRPr="00DC7355">
        <w:rPr>
          <w:noProof w:val="0"/>
        </w:rPr>
        <w:t>"-"</w:t>
      </w:r>
      <w:r w:rsidRPr="00DC7355">
        <w:rPr>
          <w:i/>
          <w:noProof w:val="0"/>
        </w:rPr>
        <w:t>)</w:t>
      </w:r>
    </w:p>
    <w:p w14:paraId="7EF4F61B" w14:textId="77777777" w:rsidR="004C6016" w:rsidRPr="00DC7355" w:rsidRDefault="004C6016" w:rsidP="004C6016">
      <w:pPr>
        <w:pStyle w:val="PL"/>
        <w:ind w:left="283"/>
        <w:rPr>
          <w:noProof w:val="0"/>
        </w:rPr>
      </w:pPr>
      <w:r w:rsidRPr="00DC7355">
        <w:rPr>
          <w:noProof w:val="0"/>
        </w:rPr>
        <w:t xml:space="preserve">            [ "," </w:t>
      </w:r>
      <w:proofErr w:type="gramStart"/>
      <w:r w:rsidRPr="00DC7355">
        <w:rPr>
          <w:i/>
          <w:noProof w:val="0"/>
        </w:rPr>
        <w:t>ConfigurationRef</w:t>
      </w:r>
      <w:r w:rsidRPr="00DC7355">
        <w:rPr>
          <w:noProof w:val="0"/>
        </w:rPr>
        <w:t xml:space="preserve"> ]</w:t>
      </w:r>
      <w:proofErr w:type="gramEnd"/>
      <w:r w:rsidRPr="00DC7355">
        <w:rPr>
          <w:noProof w:val="0"/>
        </w:rPr>
        <w:t xml:space="preserve"> ] ] ")"</w:t>
      </w:r>
    </w:p>
    <w:p w14:paraId="16925688" w14:textId="77777777" w:rsidR="00327709" w:rsidRPr="00DC7355" w:rsidRDefault="00327709" w:rsidP="00327709">
      <w:pPr>
        <w:pStyle w:val="PL"/>
        <w:rPr>
          <w:noProof w:val="0"/>
          <w:color w:val="000000"/>
        </w:rPr>
      </w:pPr>
    </w:p>
    <w:p w14:paraId="070E6877" w14:textId="77777777" w:rsidR="00327709" w:rsidRPr="00DC7355" w:rsidRDefault="00327709" w:rsidP="0037254D">
      <w:pPr>
        <w:keepLines/>
        <w:spacing w:before="180" w:after="60"/>
        <w:rPr>
          <w:b/>
          <w:i/>
          <w:color w:val="000000"/>
          <w:szCs w:val="24"/>
        </w:rPr>
      </w:pPr>
      <w:r w:rsidRPr="00DC7355">
        <w:rPr>
          <w:b/>
          <w:i/>
          <w:color w:val="000000"/>
          <w:szCs w:val="24"/>
        </w:rPr>
        <w:t>Semantic Description</w:t>
      </w:r>
    </w:p>
    <w:p w14:paraId="4ECA5487" w14:textId="77777777" w:rsidR="004C6016" w:rsidRPr="00DC7355" w:rsidRDefault="004C6016" w:rsidP="0037254D">
      <w:pPr>
        <w:keepLines/>
        <w:rPr>
          <w:color w:val="000000"/>
        </w:rPr>
      </w:pPr>
      <w:r w:rsidRPr="00DC7355">
        <w:rPr>
          <w:color w:val="000000"/>
        </w:rPr>
        <w:t xml:space="preserve">A test case definition that includes </w:t>
      </w:r>
      <w:proofErr w:type="gramStart"/>
      <w:r w:rsidRPr="00DC7355">
        <w:rPr>
          <w:color w:val="000000"/>
        </w:rPr>
        <w:t xml:space="preserve">an </w:t>
      </w:r>
      <w:r w:rsidRPr="00DC7355">
        <w:rPr>
          <w:rFonts w:ascii="Courier New" w:hAnsi="Courier New"/>
          <w:b/>
          <w:color w:val="000000"/>
        </w:rPr>
        <w:t>execute</w:t>
      </w:r>
      <w:proofErr w:type="gramEnd"/>
      <w:r w:rsidRPr="00DC7355">
        <w:rPr>
          <w:rFonts w:ascii="Courier New" w:hAnsi="Courier New"/>
          <w:b/>
          <w:color w:val="000000"/>
        </w:rPr>
        <w:t xml:space="preserve"> on</w:t>
      </w:r>
      <w:r w:rsidRPr="00DC7355">
        <w:rPr>
          <w:color w:val="000000"/>
        </w:rPr>
        <w:t xml:space="preserve"> clause shall be executed on previously started static test configuration of a given configuration function. The reference of the previously started static test configuration shall be referenced in the </w:t>
      </w:r>
      <w:r w:rsidRPr="00DC7355">
        <w:rPr>
          <w:rFonts w:ascii="Courier New" w:hAnsi="Courier New" w:cs="Courier New"/>
          <w:b/>
          <w:color w:val="000000"/>
        </w:rPr>
        <w:t>execute</w:t>
      </w:r>
      <w:r w:rsidRPr="00DC7355">
        <w:rPr>
          <w:color w:val="000000"/>
        </w:rPr>
        <w:t xml:space="preserve"> statement.</w:t>
      </w:r>
    </w:p>
    <w:p w14:paraId="43199AD5" w14:textId="77777777" w:rsidR="004C6016" w:rsidRPr="00DC7355" w:rsidRDefault="004C6016" w:rsidP="0037254D">
      <w:pPr>
        <w:keepLines/>
        <w:rPr>
          <w:color w:val="000000"/>
        </w:rPr>
      </w:pPr>
      <w:r w:rsidRPr="00DC7355">
        <w:rPr>
          <w:color w:val="000000"/>
        </w:rPr>
        <w:t>Trying to execute a test case on a non-existing or unfitting static test configuration shall cause a run time error. Unfitting test configuration means that the referenced static test configuration has not been created by the configuration function referenced in the test case header.</w:t>
      </w:r>
    </w:p>
    <w:p w14:paraId="4855A469" w14:textId="77777777" w:rsidR="004C6016" w:rsidRPr="00DC7355" w:rsidRDefault="004C6016" w:rsidP="007E2A76">
      <w:pPr>
        <w:keepLines/>
        <w:rPr>
          <w:color w:val="000000"/>
        </w:rPr>
      </w:pPr>
      <w:r w:rsidRPr="00DC7355">
        <w:rPr>
          <w:color w:val="000000"/>
        </w:rPr>
        <w:t xml:space="preserve">If the execution of a test case on a static test configuration causes an </w:t>
      </w:r>
      <w:r w:rsidRPr="00DC7355">
        <w:rPr>
          <w:rFonts w:ascii="Courier New" w:hAnsi="Courier New" w:cs="Courier New"/>
          <w:b/>
          <w:color w:val="000000"/>
        </w:rPr>
        <w:t>error</w:t>
      </w:r>
      <w:r w:rsidRPr="00DC7355">
        <w:rPr>
          <w:color w:val="000000"/>
        </w:rPr>
        <w:t xml:space="preserve"> verdict, all following usages of this static test configuration in </w:t>
      </w:r>
      <w:r w:rsidRPr="00DC7355">
        <w:rPr>
          <w:rFonts w:ascii="Courier New" w:hAnsi="Courier New" w:cs="Courier New"/>
          <w:b/>
          <w:color w:val="000000"/>
        </w:rPr>
        <w:t>execute</w:t>
      </w:r>
      <w:r w:rsidRPr="00DC7355">
        <w:rPr>
          <w:color w:val="000000"/>
        </w:rPr>
        <w:t xml:space="preserve"> statements shall cause a runtime error.</w:t>
      </w:r>
    </w:p>
    <w:p w14:paraId="1891317B" w14:textId="77777777" w:rsidR="004C6016" w:rsidRPr="00DC7355" w:rsidRDefault="004C6016" w:rsidP="004C6016">
      <w:pPr>
        <w:pStyle w:val="NO"/>
      </w:pPr>
      <w:r w:rsidRPr="00DC7355">
        <w:lastRenderedPageBreak/>
        <w:t>NOTE:</w:t>
      </w:r>
      <w:r w:rsidRPr="00DC7355">
        <w:rPr>
          <w:b/>
        </w:rPr>
        <w:tab/>
      </w:r>
      <w:r w:rsidRPr="00DC7355">
        <w:t>It is allowed to kill the possibly erroneous static test configuration and to start a new one by invoking the configuration function again.</w:t>
      </w:r>
    </w:p>
    <w:p w14:paraId="1523ED4A" w14:textId="77777777" w:rsidR="004C6016" w:rsidRPr="00DC7355" w:rsidRDefault="004C6016" w:rsidP="004C6016">
      <w:pPr>
        <w:keepNext/>
        <w:keepLines/>
        <w:rPr>
          <w:color w:val="000000"/>
        </w:rPr>
      </w:pPr>
      <w:r w:rsidRPr="00DC7355">
        <w:rPr>
          <w:color w:val="000000"/>
        </w:rPr>
        <w:t>A test case that shall be started on a fitting static test configuration can rely on the following things:</w:t>
      </w:r>
    </w:p>
    <w:p w14:paraId="1E52ECCD" w14:textId="77777777" w:rsidR="004C6016" w:rsidRPr="00DC7355" w:rsidRDefault="004C6016" w:rsidP="004C6016">
      <w:pPr>
        <w:pStyle w:val="B1"/>
      </w:pPr>
      <w:r w:rsidRPr="00DC7355">
        <w:t>All static test components, static connections and static mappings created or established by the referenced configuration function shall exist.</w:t>
      </w:r>
    </w:p>
    <w:p w14:paraId="6E5341CC" w14:textId="77777777" w:rsidR="004C6016" w:rsidRPr="00DC7355" w:rsidRDefault="004C6016" w:rsidP="004C6016">
      <w:pPr>
        <w:pStyle w:val="B1"/>
      </w:pPr>
      <w:r w:rsidRPr="00DC7355">
        <w:t>No static test component is running.</w:t>
      </w:r>
    </w:p>
    <w:p w14:paraId="0B101A56" w14:textId="77777777" w:rsidR="004C6016" w:rsidRPr="00DC7355" w:rsidRDefault="004C6016" w:rsidP="004C6016">
      <w:pPr>
        <w:pStyle w:val="B1"/>
      </w:pPr>
      <w:r w:rsidRPr="00DC7355">
        <w:t>No non-static test components, non-static connections and non-static mappings shall exist.</w:t>
      </w:r>
    </w:p>
    <w:p w14:paraId="03CF0606" w14:textId="2ECD3C48" w:rsidR="004C6016" w:rsidRPr="00DC7355" w:rsidRDefault="004C6016" w:rsidP="004C6016">
      <w:pPr>
        <w:pStyle w:val="B1"/>
      </w:pPr>
      <w:r w:rsidRPr="00DC7355">
        <w:t xml:space="preserve">Component timers and variables of static test components shall not be reset or </w:t>
      </w:r>
      <w:r w:rsidR="00823C7A" w:rsidRPr="00DC7355">
        <w:t xml:space="preserve">reinitialized </w:t>
      </w:r>
      <w:r w:rsidRPr="00DC7355">
        <w:t xml:space="preserve">when a test case is started on a static test configuration. They remain in the same state as when they were left after the creation of the static test configuration or after the termination of a previous test case, except for running timers which can change their state to </w:t>
      </w:r>
      <w:proofErr w:type="gramStart"/>
      <w:r w:rsidRPr="00DC7355">
        <w:t>timed</w:t>
      </w:r>
      <w:proofErr w:type="gramEnd"/>
      <w:r w:rsidRPr="00DC7355">
        <w:t xml:space="preserve"> out. This allows to transfer information from one test case to another. If a timer of a static component is running when a test case terminates, it can still time out even before the next test case starts. However, this can only be observed during the execution of a testcase.</w:t>
      </w:r>
    </w:p>
    <w:p w14:paraId="3826D12C" w14:textId="77A7AF3F" w:rsidR="004C6016" w:rsidRPr="00DC7355" w:rsidRDefault="004C6016" w:rsidP="004C6016">
      <w:pPr>
        <w:pStyle w:val="B1"/>
      </w:pPr>
      <w:r w:rsidRPr="00DC7355">
        <w:t>Ports of static test components shall not emptied or restarted when a test case is started on a static test configuration. For example, this allows a delayed handling of SUT responses like e.g. repetitive status messages, during the test campaign. Messages, calls, replies, exceptions and call-timeouts can still be enqueued at ports of static test components after the termination of a testcase, but they can only be observed and processed during a following testcase.</w:t>
      </w:r>
    </w:p>
    <w:p w14:paraId="44335947" w14:textId="26F50F5D" w:rsidR="004C6016" w:rsidRPr="00DC7355" w:rsidRDefault="004C6016" w:rsidP="004C6016">
      <w:pPr>
        <w:pStyle w:val="B1"/>
      </w:pPr>
      <w:r w:rsidRPr="00DC7355">
        <w:t xml:space="preserve">In contrast to component timers, variables and ports, the verdict and the default handling shall be reset. This means all activated defaults are </w:t>
      </w:r>
      <w:r w:rsidR="00FB4B80" w:rsidRPr="00DC7355">
        <w:t>deactivated</w:t>
      </w:r>
      <w:r w:rsidRPr="00DC7355">
        <w:t xml:space="preserve">, all local verdicts and the global verdict are set to </w:t>
      </w:r>
      <w:r w:rsidRPr="00DC7355">
        <w:rPr>
          <w:b/>
        </w:rPr>
        <w:t>none</w:t>
      </w:r>
      <w:r w:rsidRPr="00DC7355">
        <w:t>.</w:t>
      </w:r>
    </w:p>
    <w:p w14:paraId="00F4DFE6" w14:textId="77777777" w:rsidR="004C6016" w:rsidRPr="00DC7355" w:rsidRDefault="004C6016" w:rsidP="004C6016">
      <w:pPr>
        <w:keepLines/>
        <w:rPr>
          <w:color w:val="000000"/>
        </w:rPr>
      </w:pPr>
      <w:r w:rsidRPr="00DC7355">
        <w:rPr>
          <w:color w:val="000000"/>
        </w:rPr>
        <w:t>Executing a test case on a static test configuration means that the body of the test case is executed on the MTC of the static test configuration. During test execution, all static PTCs behave like alive test components. This means, static PTCs may be stopped and started several times. During test case execution, non-static normal and alive components may be created, started, killed and stopped. In addition, non-static connections and mappings may be established and destroyed.</w:t>
      </w:r>
    </w:p>
    <w:p w14:paraId="4D3E2BA2" w14:textId="18DB82A1" w:rsidR="004C6016" w:rsidRPr="00DC7355" w:rsidRDefault="004C6016" w:rsidP="004C6016">
      <w:pPr>
        <w:keepNext/>
        <w:keepLines/>
        <w:rPr>
          <w:color w:val="000000"/>
        </w:rPr>
      </w:pPr>
      <w:r w:rsidRPr="00DC7355">
        <w:rPr>
          <w:color w:val="000000"/>
        </w:rPr>
        <w:t xml:space="preserve">A test case that is executed on a static test configuration shall end when the behaviour of the MTC ends. In this case, the final test case verdict is returned. The final test case verdict shall be calculated based on the local verdicts of all static and </w:t>
      </w:r>
      <w:r w:rsidR="00FB4B80" w:rsidRPr="00DC7355">
        <w:rPr>
          <w:color w:val="000000"/>
        </w:rPr>
        <w:t>non-static</w:t>
      </w:r>
      <w:r w:rsidRPr="00DC7355">
        <w:rPr>
          <w:color w:val="000000"/>
        </w:rPr>
        <w:t xml:space="preserve"> test components. Furthermore, all test components (static and non-static) shall be stopped, all non-static test components, non-static connections and all </w:t>
      </w:r>
      <w:r w:rsidR="00FB4B80" w:rsidRPr="00DC7355">
        <w:rPr>
          <w:color w:val="000000"/>
        </w:rPr>
        <w:t>non-static</w:t>
      </w:r>
      <w:r w:rsidRPr="00DC7355">
        <w:rPr>
          <w:color w:val="000000"/>
        </w:rPr>
        <w:t xml:space="preserve"> mappings shall be discarded.</w:t>
      </w:r>
    </w:p>
    <w:p w14:paraId="651CBEB7" w14:textId="77777777" w:rsidR="00327709" w:rsidRPr="00DC7355" w:rsidRDefault="00327709" w:rsidP="00294FBA">
      <w:pPr>
        <w:pStyle w:val="H6"/>
        <w:rPr>
          <w:rFonts w:ascii="Times New Roman" w:hAnsi="Times New Roman"/>
          <w:b/>
          <w:i/>
          <w:color w:val="000000"/>
          <w:szCs w:val="24"/>
        </w:rPr>
      </w:pPr>
      <w:r w:rsidRPr="00DC7355">
        <w:rPr>
          <w:rFonts w:ascii="Times New Roman" w:hAnsi="Times New Roman"/>
          <w:b/>
          <w:i/>
          <w:color w:val="000000"/>
          <w:szCs w:val="24"/>
        </w:rPr>
        <w:t>Restrictions</w:t>
      </w:r>
    </w:p>
    <w:p w14:paraId="1ACD681F" w14:textId="44E2F22C" w:rsidR="00327709" w:rsidRPr="00DC7355" w:rsidRDefault="00327709" w:rsidP="00327709">
      <w:pPr>
        <w:keepNext/>
        <w:keepLines/>
        <w:rPr>
          <w:color w:val="000000"/>
        </w:rPr>
      </w:pPr>
      <w:r w:rsidRPr="00DC7355">
        <w:rPr>
          <w:color w:val="000000"/>
        </w:rPr>
        <w:t>All restrictions mentioned in clause 26.1 of the core language document</w:t>
      </w:r>
      <w:r w:rsidR="00016D97" w:rsidRPr="00DC7355">
        <w:rPr>
          <w:color w:val="000000"/>
        </w:rPr>
        <w:t xml:space="preserve"> </w:t>
      </w:r>
      <w:r w:rsidR="00B73C66" w:rsidRPr="00DC7355">
        <w:t>ETSI ES 201 873-1</w:t>
      </w:r>
      <w:r w:rsidR="00B73C66" w:rsidRPr="00DC7355">
        <w:rPr>
          <w:color w:val="000000"/>
        </w:rPr>
        <w:t xml:space="preserve"> </w:t>
      </w:r>
      <w:r w:rsidR="00131D55" w:rsidRPr="00DC7355">
        <w:t>[</w:t>
      </w:r>
      <w:r w:rsidR="00131D55" w:rsidRPr="00DC7355">
        <w:fldChar w:fldCharType="begin"/>
      </w:r>
      <w:r w:rsidR="00131D55" w:rsidRPr="00DC7355">
        <w:instrText xml:space="preserve">REF REF_ES201873_1 \h </w:instrText>
      </w:r>
      <w:r w:rsidR="00131D55" w:rsidRPr="00DC7355">
        <w:fldChar w:fldCharType="separate"/>
      </w:r>
      <w:r w:rsidR="00131D55" w:rsidRPr="00DC7355">
        <w:t>1</w:t>
      </w:r>
      <w:r w:rsidR="00131D55" w:rsidRPr="00DC7355">
        <w:fldChar w:fldCharType="end"/>
      </w:r>
      <w:r w:rsidR="00131D55" w:rsidRPr="00DC7355">
        <w:t>]</w:t>
      </w:r>
      <w:r w:rsidR="00157783" w:rsidRPr="00DC7355">
        <w:rPr>
          <w:color w:val="000000"/>
        </w:rPr>
        <w:t xml:space="preserve"> </w:t>
      </w:r>
      <w:r w:rsidRPr="00DC7355">
        <w:rPr>
          <w:color w:val="000000"/>
        </w:rPr>
        <w:t>apply.</w:t>
      </w:r>
    </w:p>
    <w:p w14:paraId="5520277B" w14:textId="77777777" w:rsidR="00327709" w:rsidRPr="00DC7355" w:rsidRDefault="00327709" w:rsidP="00327709">
      <w:pPr>
        <w:pStyle w:val="EX"/>
      </w:pPr>
      <w:r w:rsidRPr="00DC7355">
        <w:t>EXAMPLES:</w:t>
      </w:r>
    </w:p>
    <w:p w14:paraId="4D9778B1" w14:textId="77777777" w:rsidR="00327709" w:rsidRPr="00DC7355" w:rsidRDefault="00327709" w:rsidP="00327709">
      <w:pPr>
        <w:pStyle w:val="PL"/>
        <w:rPr>
          <w:noProof w:val="0"/>
        </w:rPr>
      </w:pPr>
      <w:r w:rsidRPr="00DC7355">
        <w:rPr>
          <w:noProof w:val="0"/>
        </w:rPr>
        <w:tab/>
      </w:r>
      <w:proofErr w:type="gramStart"/>
      <w:r w:rsidRPr="00DC7355">
        <w:rPr>
          <w:b/>
          <w:noProof w:val="0"/>
        </w:rPr>
        <w:t>var</w:t>
      </w:r>
      <w:proofErr w:type="gramEnd"/>
      <w:r w:rsidRPr="00DC7355">
        <w:rPr>
          <w:b/>
          <w:noProof w:val="0"/>
        </w:rPr>
        <w:t xml:space="preserve"> verdict</w:t>
      </w:r>
      <w:r w:rsidRPr="00DC7355">
        <w:rPr>
          <w:noProof w:val="0"/>
        </w:rPr>
        <w:t xml:space="preserve"> MyVerdict</w:t>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local variable</w:t>
      </w:r>
    </w:p>
    <w:p w14:paraId="46FE046E" w14:textId="77777777" w:rsidR="00327709" w:rsidRPr="00DC7355" w:rsidRDefault="00327709" w:rsidP="00327709">
      <w:pPr>
        <w:pStyle w:val="PL"/>
        <w:rPr>
          <w:noProof w:val="0"/>
        </w:rPr>
      </w:pPr>
    </w:p>
    <w:p w14:paraId="19FCB98B" w14:textId="77777777" w:rsidR="00327709" w:rsidRPr="00DC7355" w:rsidRDefault="00327709" w:rsidP="00327709">
      <w:pPr>
        <w:pStyle w:val="PL"/>
        <w:rPr>
          <w:noProof w:val="0"/>
        </w:rPr>
      </w:pPr>
      <w:r w:rsidRPr="00DC7355">
        <w:rPr>
          <w:noProof w:val="0"/>
        </w:rPr>
        <w:tab/>
      </w:r>
      <w:proofErr w:type="gramStart"/>
      <w:r w:rsidRPr="00DC7355">
        <w:rPr>
          <w:b/>
          <w:noProof w:val="0"/>
        </w:rPr>
        <w:t>var</w:t>
      </w:r>
      <w:proofErr w:type="gramEnd"/>
      <w:r w:rsidRPr="00DC7355">
        <w:rPr>
          <w:b/>
          <w:noProof w:val="0"/>
        </w:rPr>
        <w:t xml:space="preserve"> configuration</w:t>
      </w:r>
      <w:r w:rsidRPr="00DC7355">
        <w:rPr>
          <w:noProof w:val="0"/>
        </w:rPr>
        <w:t xml:space="preserve"> MyConfiguration := aConfiguration();</w:t>
      </w:r>
      <w:r w:rsidRPr="00DC7355">
        <w:rPr>
          <w:noProof w:val="0"/>
        </w:rPr>
        <w:tab/>
        <w:t>// starting a static test configuration</w:t>
      </w:r>
    </w:p>
    <w:p w14:paraId="0F66CB36" w14:textId="77777777" w:rsidR="00327709" w:rsidRPr="00DC7355" w:rsidRDefault="00327709" w:rsidP="00327709">
      <w:pPr>
        <w:pStyle w:val="PL"/>
        <w:rPr>
          <w:noProof w:val="0"/>
        </w:rPr>
      </w:pPr>
    </w:p>
    <w:p w14:paraId="758E958E" w14:textId="77777777" w:rsidR="00327709" w:rsidRPr="00DC7355" w:rsidRDefault="00327709" w:rsidP="00327709">
      <w:pPr>
        <w:pStyle w:val="PL"/>
        <w:rPr>
          <w:noProof w:val="0"/>
        </w:rPr>
      </w:pPr>
      <w:r w:rsidRPr="00DC7355">
        <w:rPr>
          <w:noProof w:val="0"/>
        </w:rPr>
        <w:tab/>
      </w:r>
      <w:proofErr w:type="gramStart"/>
      <w:r w:rsidRPr="00DC7355">
        <w:rPr>
          <w:noProof w:val="0"/>
        </w:rPr>
        <w:t>MyVerdict :=</w:t>
      </w:r>
      <w:proofErr w:type="gramEnd"/>
      <w:r w:rsidRPr="00DC7355">
        <w:rPr>
          <w:noProof w:val="0"/>
        </w:rPr>
        <w:t xml:space="preserve"> execute(MyTestCase (),MyConfiguration);</w:t>
      </w:r>
      <w:r w:rsidRPr="00DC7355">
        <w:rPr>
          <w:noProof w:val="0"/>
        </w:rPr>
        <w:tab/>
        <w:t>// execution of a test case on a static</w:t>
      </w:r>
    </w:p>
    <w:p w14:paraId="7A0C589A" w14:textId="77777777" w:rsidR="00327709" w:rsidRPr="00DC7355" w:rsidRDefault="00327709" w:rsidP="00327709">
      <w:pPr>
        <w:pStyle w:val="PL"/>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test configuration</w:t>
      </w:r>
    </w:p>
    <w:p w14:paraId="46AFFB10" w14:textId="77777777" w:rsidR="00327709" w:rsidRPr="00DC7355" w:rsidRDefault="00327709" w:rsidP="00327709">
      <w:pPr>
        <w:pStyle w:val="PL"/>
        <w:rPr>
          <w:noProof w:val="0"/>
        </w:rPr>
      </w:pPr>
    </w:p>
    <w:p w14:paraId="683F7D09" w14:textId="77777777" w:rsidR="00327709" w:rsidRPr="00DC7355" w:rsidRDefault="00327709" w:rsidP="00B71857">
      <w:pPr>
        <w:pStyle w:val="PL"/>
        <w:keepNext/>
        <w:rPr>
          <w:noProof w:val="0"/>
        </w:rPr>
      </w:pPr>
      <w:r w:rsidRPr="00DC7355">
        <w:rPr>
          <w:noProof w:val="0"/>
        </w:rPr>
        <w:tab/>
      </w:r>
      <w:proofErr w:type="gramStart"/>
      <w:r w:rsidRPr="00DC7355">
        <w:rPr>
          <w:b/>
          <w:noProof w:val="0"/>
        </w:rPr>
        <w:t>if</w:t>
      </w:r>
      <w:proofErr w:type="gramEnd"/>
      <w:r w:rsidRPr="00DC7355">
        <w:rPr>
          <w:noProof w:val="0"/>
        </w:rPr>
        <w:t xml:space="preserve"> (MyVerdict :== </w:t>
      </w:r>
      <w:r w:rsidRPr="00DC7355">
        <w:rPr>
          <w:b/>
          <w:noProof w:val="0"/>
        </w:rPr>
        <w:t>pass</w:t>
      </w:r>
      <w:r w:rsidRPr="00DC7355">
        <w:rPr>
          <w:noProof w:val="0"/>
        </w:rPr>
        <w:t>) {</w:t>
      </w:r>
    </w:p>
    <w:p w14:paraId="66ACB582" w14:textId="77777777" w:rsidR="00327709" w:rsidRPr="00DC7355" w:rsidRDefault="00327709" w:rsidP="00327709">
      <w:pPr>
        <w:pStyle w:val="PL"/>
        <w:rPr>
          <w:noProof w:val="0"/>
        </w:rPr>
      </w:pPr>
      <w:r w:rsidRPr="00DC7355">
        <w:rPr>
          <w:noProof w:val="0"/>
        </w:rPr>
        <w:tab/>
      </w:r>
      <w:r w:rsidRPr="00DC7355">
        <w:rPr>
          <w:noProof w:val="0"/>
        </w:rPr>
        <w:tab/>
      </w:r>
      <w:proofErr w:type="gramStart"/>
      <w:r w:rsidRPr="00DC7355">
        <w:rPr>
          <w:noProof w:val="0"/>
        </w:rPr>
        <w:t>MyVerdict :=</w:t>
      </w:r>
      <w:proofErr w:type="gramEnd"/>
      <w:r w:rsidRPr="00DC7355">
        <w:rPr>
          <w:noProof w:val="0"/>
        </w:rPr>
        <w:t xml:space="preserve"> </w:t>
      </w:r>
      <w:r w:rsidRPr="00DC7355">
        <w:rPr>
          <w:b/>
          <w:noProof w:val="0"/>
        </w:rPr>
        <w:t>execute</w:t>
      </w:r>
      <w:r w:rsidRPr="00DC7355">
        <w:rPr>
          <w:noProof w:val="0"/>
        </w:rPr>
        <w:t xml:space="preserve"> MyTestCase (), 10.0, MyConfiguration);</w:t>
      </w:r>
      <w:r w:rsidRPr="00DC7355">
        <w:rPr>
          <w:noProof w:val="0"/>
        </w:rPr>
        <w:tab/>
        <w:t>// executing the same test case</w:t>
      </w:r>
    </w:p>
    <w:p w14:paraId="0ABC2401" w14:textId="77777777" w:rsidR="00327709" w:rsidRPr="00DC7355" w:rsidRDefault="00327709" w:rsidP="00327709">
      <w:pPr>
        <w:pStyle w:val="PL"/>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with time guard</w:t>
      </w:r>
    </w:p>
    <w:p w14:paraId="6EBE03CA" w14:textId="77777777" w:rsidR="00327709" w:rsidRPr="00DC7355" w:rsidRDefault="00327709" w:rsidP="00327709">
      <w:pPr>
        <w:pStyle w:val="PL"/>
        <w:rPr>
          <w:noProof w:val="0"/>
        </w:rPr>
      </w:pPr>
      <w:r w:rsidRPr="00DC7355">
        <w:rPr>
          <w:noProof w:val="0"/>
        </w:rPr>
        <w:tab/>
        <w:t>}</w:t>
      </w:r>
    </w:p>
    <w:p w14:paraId="0AA45CE3" w14:textId="77777777" w:rsidR="00327709" w:rsidRPr="00DC7355" w:rsidRDefault="00327709" w:rsidP="00327709">
      <w:pPr>
        <w:pStyle w:val="PL"/>
        <w:rPr>
          <w:noProof w:val="0"/>
        </w:rPr>
      </w:pPr>
      <w:r w:rsidRPr="00DC7355">
        <w:rPr>
          <w:noProof w:val="0"/>
        </w:rPr>
        <w:tab/>
      </w:r>
    </w:p>
    <w:p w14:paraId="5E8C37B8" w14:textId="77777777" w:rsidR="00327709" w:rsidRPr="00DC7355" w:rsidRDefault="00327709" w:rsidP="00327709">
      <w:pPr>
        <w:pStyle w:val="PL"/>
        <w:rPr>
          <w:noProof w:val="0"/>
        </w:rPr>
      </w:pPr>
      <w:r w:rsidRPr="00DC7355">
        <w:rPr>
          <w:noProof w:val="0"/>
        </w:rPr>
        <w:tab/>
        <w:t>...</w:t>
      </w:r>
      <w:r w:rsidRPr="00DC7355">
        <w:rPr>
          <w:noProof w:val="0"/>
        </w:rPr>
        <w:tab/>
      </w:r>
      <w:r w:rsidRPr="00DC7355">
        <w:rPr>
          <w:noProof w:val="0"/>
        </w:rPr>
        <w:tab/>
        <w:t>// further test behaviour</w:t>
      </w:r>
    </w:p>
    <w:p w14:paraId="44428415" w14:textId="77777777" w:rsidR="00327709" w:rsidRPr="00DC7355" w:rsidRDefault="00327709" w:rsidP="00327709">
      <w:pPr>
        <w:pStyle w:val="PL"/>
        <w:rPr>
          <w:noProof w:val="0"/>
        </w:rPr>
      </w:pPr>
      <w:r w:rsidRPr="00DC7355">
        <w:rPr>
          <w:noProof w:val="0"/>
        </w:rPr>
        <w:tab/>
      </w:r>
      <w:proofErr w:type="gramStart"/>
      <w:r w:rsidRPr="00DC7355">
        <w:rPr>
          <w:b/>
          <w:noProof w:val="0"/>
        </w:rPr>
        <w:t>stop</w:t>
      </w:r>
      <w:proofErr w:type="gramEnd"/>
      <w:r w:rsidRPr="00DC7355">
        <w:rPr>
          <w:noProof w:val="0"/>
        </w:rPr>
        <w:t>;</w:t>
      </w:r>
    </w:p>
    <w:p w14:paraId="46D1E53B" w14:textId="77777777" w:rsidR="00327709" w:rsidRPr="00DC7355" w:rsidRDefault="00327709" w:rsidP="00327709">
      <w:pPr>
        <w:pStyle w:val="PL"/>
        <w:rPr>
          <w:noProof w:val="0"/>
        </w:rPr>
      </w:pPr>
    </w:p>
    <w:p w14:paraId="7D53ECD6" w14:textId="77777777" w:rsidR="00327709" w:rsidRPr="00DC7355" w:rsidRDefault="00CE27C6" w:rsidP="0099551A">
      <w:pPr>
        <w:pStyle w:val="berschrift3"/>
      </w:pPr>
      <w:bookmarkStart w:id="38" w:name="_Toc75433898"/>
      <w:r w:rsidRPr="00DC7355">
        <w:lastRenderedPageBreak/>
        <w:t>5.1.</w:t>
      </w:r>
      <w:r w:rsidR="00327709" w:rsidRPr="00DC7355">
        <w:t>9</w:t>
      </w:r>
      <w:r w:rsidR="00327709" w:rsidRPr="00DC7355">
        <w:tab/>
        <w:t>Further restrictions</w:t>
      </w:r>
      <w:bookmarkEnd w:id="38"/>
    </w:p>
    <w:p w14:paraId="17B1B6DF" w14:textId="77777777" w:rsidR="00327709" w:rsidRPr="00DC7355" w:rsidRDefault="00327709" w:rsidP="0099551A">
      <w:pPr>
        <w:keepNext/>
        <w:keepLines/>
        <w:rPr>
          <w:color w:val="000000"/>
        </w:rPr>
      </w:pPr>
      <w:r w:rsidRPr="00DC7355">
        <w:rPr>
          <w:color w:val="000000"/>
        </w:rPr>
        <w:t>Static test components, static connections and static mappings have a special semantics. Therefore, situations shall cause a runtime error:</w:t>
      </w:r>
    </w:p>
    <w:p w14:paraId="17C1367F" w14:textId="77777777" w:rsidR="00327709" w:rsidRPr="00DC7355" w:rsidRDefault="00327709" w:rsidP="0099551A">
      <w:pPr>
        <w:pStyle w:val="B1"/>
        <w:keepNext/>
        <w:keepLines/>
      </w:pPr>
      <w:r w:rsidRPr="00DC7355">
        <w:t xml:space="preserve">Applying a </w:t>
      </w:r>
      <w:r w:rsidRPr="00DC7355">
        <w:rPr>
          <w:rFonts w:ascii="Courier New" w:hAnsi="Courier New" w:cs="Courier New"/>
          <w:b/>
        </w:rPr>
        <w:t>kill</w:t>
      </w:r>
      <w:r w:rsidRPr="00DC7355">
        <w:t xml:space="preserve"> test component operation to a static test component.</w:t>
      </w:r>
    </w:p>
    <w:p w14:paraId="6A54636D" w14:textId="77777777" w:rsidR="00327709" w:rsidRPr="00DC7355" w:rsidRDefault="00327709" w:rsidP="00327709">
      <w:pPr>
        <w:pStyle w:val="B1"/>
      </w:pPr>
      <w:r w:rsidRPr="00DC7355">
        <w:t>Applying port operations (</w:t>
      </w:r>
      <w:r w:rsidRPr="00DC7355">
        <w:rPr>
          <w:rFonts w:ascii="Courier New" w:hAnsi="Courier New"/>
          <w:b/>
        </w:rPr>
        <w:t>clear</w:t>
      </w:r>
      <w:r w:rsidRPr="00DC7355">
        <w:t xml:space="preserve">, </w:t>
      </w:r>
      <w:r w:rsidRPr="00DC7355">
        <w:rPr>
          <w:rFonts w:ascii="Courier New" w:hAnsi="Courier New"/>
          <w:b/>
        </w:rPr>
        <w:t>start</w:t>
      </w:r>
      <w:r w:rsidRPr="00DC7355">
        <w:t xml:space="preserve">, </w:t>
      </w:r>
      <w:r w:rsidRPr="00DC7355">
        <w:rPr>
          <w:rFonts w:ascii="Courier New" w:hAnsi="Courier New"/>
          <w:b/>
        </w:rPr>
        <w:t>stop</w:t>
      </w:r>
      <w:r w:rsidRPr="00DC7355">
        <w:t xml:space="preserve"> and </w:t>
      </w:r>
      <w:r w:rsidRPr="00DC7355">
        <w:rPr>
          <w:rFonts w:ascii="Courier New" w:hAnsi="Courier New"/>
          <w:b/>
        </w:rPr>
        <w:t>halt</w:t>
      </w:r>
      <w:r w:rsidRPr="00DC7355">
        <w:t>) to a port owned by a static test component.</w:t>
      </w:r>
    </w:p>
    <w:p w14:paraId="42773CC4" w14:textId="77777777" w:rsidR="00327709" w:rsidRPr="00DC7355" w:rsidRDefault="00327709" w:rsidP="00327709">
      <w:pPr>
        <w:pStyle w:val="B1"/>
      </w:pPr>
      <w:r w:rsidRPr="00DC7355">
        <w:t xml:space="preserve">Applying a </w:t>
      </w:r>
      <w:r w:rsidRPr="00DC7355">
        <w:rPr>
          <w:b/>
        </w:rPr>
        <w:t>disconnect</w:t>
      </w:r>
      <w:r w:rsidRPr="00DC7355">
        <w:t xml:space="preserve"> operation to a static connection.</w:t>
      </w:r>
    </w:p>
    <w:p w14:paraId="736301D1" w14:textId="77777777" w:rsidR="00327709" w:rsidRPr="00DC7355" w:rsidRDefault="00327709" w:rsidP="00327709">
      <w:pPr>
        <w:pStyle w:val="B1"/>
      </w:pPr>
      <w:r w:rsidRPr="00DC7355">
        <w:t xml:space="preserve">Applying </w:t>
      </w:r>
      <w:r w:rsidRPr="00DC7355">
        <w:rPr>
          <w:b/>
        </w:rPr>
        <w:t>unmap</w:t>
      </w:r>
      <w:r w:rsidRPr="00DC7355">
        <w:t xml:space="preserve"> operation to a static mapping.</w:t>
      </w:r>
    </w:p>
    <w:p w14:paraId="3849AE3B" w14:textId="77777777" w:rsidR="00A07472" w:rsidRPr="00DC7355" w:rsidRDefault="00A07472" w:rsidP="00A07472">
      <w:pPr>
        <w:pStyle w:val="berschrift3"/>
      </w:pPr>
      <w:bookmarkStart w:id="39" w:name="_Toc75433899"/>
      <w:r w:rsidRPr="00DC7355">
        <w:t>5.1.10</w:t>
      </w:r>
      <w:r w:rsidRPr="00DC7355">
        <w:tab/>
        <w:t>Logging the status of static configurations</w:t>
      </w:r>
      <w:bookmarkEnd w:id="39"/>
    </w:p>
    <w:p w14:paraId="7DADD849" w14:textId="41EF46FE" w:rsidR="00A07472" w:rsidRPr="00DC7355" w:rsidRDefault="00A07472" w:rsidP="00A07472">
      <w:r w:rsidRPr="00DC7355">
        <w:rPr>
          <w:color w:val="000000"/>
        </w:rPr>
        <w:t xml:space="preserve">The </w:t>
      </w:r>
      <w:r w:rsidRPr="00DC7355">
        <w:rPr>
          <w:rFonts w:ascii="Courier New" w:hAnsi="Courier New"/>
          <w:b/>
          <w:color w:val="000000"/>
        </w:rPr>
        <w:t>log</w:t>
      </w:r>
      <w:r w:rsidRPr="00DC7355">
        <w:rPr>
          <w:color w:val="000000"/>
        </w:rPr>
        <w:t xml:space="preserve"> statement can be used to log the status of static configurations. Table 1</w:t>
      </w:r>
      <w:r w:rsidR="00F66B4C" w:rsidRPr="00DC7355">
        <w:rPr>
          <w:color w:val="000000"/>
        </w:rPr>
        <w:t>8</w:t>
      </w:r>
      <w:r w:rsidR="009607E6" w:rsidRPr="00DC7355">
        <w:rPr>
          <w:color w:val="000000"/>
        </w:rPr>
        <w:t xml:space="preserve"> "</w:t>
      </w:r>
      <w:r w:rsidRPr="00DC7355">
        <w:rPr>
          <w:color w:val="000000"/>
        </w:rPr>
        <w:t>TTCN 3 language elements that can be logged</w:t>
      </w:r>
      <w:r w:rsidR="009607E6" w:rsidRPr="00DC7355">
        <w:rPr>
          <w:color w:val="000000"/>
        </w:rPr>
        <w:t>"</w:t>
      </w:r>
      <w:r w:rsidRPr="00DC7355">
        <w:rPr>
          <w:color w:val="000000"/>
        </w:rPr>
        <w:t xml:space="preserve"> of </w:t>
      </w:r>
      <w:r w:rsidR="00492FC3" w:rsidRPr="00DC7355">
        <w:t>ETSI ES 201 873-1</w:t>
      </w:r>
      <w:r w:rsidRPr="00DC7355">
        <w:t xml:space="preserve"> [</w:t>
      </w:r>
      <w:r w:rsidRPr="00DC7355">
        <w:fldChar w:fldCharType="begin"/>
      </w:r>
      <w:r w:rsidRPr="00DC7355">
        <w:instrText xml:space="preserve"> REF REF_ES201873_1 \h </w:instrText>
      </w:r>
      <w:r w:rsidR="00373C56" w:rsidRPr="00DC7355">
        <w:instrText xml:space="preserve"> \* MERGEFORMAT </w:instrText>
      </w:r>
      <w:r w:rsidRPr="00DC7355">
        <w:fldChar w:fldCharType="separate"/>
      </w:r>
      <w:r w:rsidR="00F16FB2" w:rsidRPr="00DC7355">
        <w:t>1</w:t>
      </w:r>
      <w:r w:rsidRPr="00DC7355">
        <w:fldChar w:fldCharType="end"/>
      </w:r>
      <w:r w:rsidRPr="00DC7355">
        <w:t>] is to be extended as follows:</w:t>
      </w:r>
    </w:p>
    <w:p w14:paraId="114F53F8" w14:textId="2DF0319D" w:rsidR="00A07472" w:rsidRPr="00DC7355" w:rsidRDefault="00A07472" w:rsidP="00A07472">
      <w:pPr>
        <w:pStyle w:val="TH"/>
      </w:pPr>
      <w:r w:rsidRPr="00DC7355">
        <w:t xml:space="preserve">Table </w:t>
      </w:r>
      <w:bookmarkStart w:id="40" w:name="tab_LoggingEkements"/>
      <w:r w:rsidRPr="00DC7355">
        <w:rPr>
          <w:color w:val="000000"/>
        </w:rPr>
        <w:fldChar w:fldCharType="begin"/>
      </w:r>
      <w:r w:rsidRPr="00DC7355">
        <w:rPr>
          <w:color w:val="000000"/>
        </w:rPr>
        <w:instrText xml:space="preserve"> SEQ tab  \* MERGEFORMAT </w:instrText>
      </w:r>
      <w:r w:rsidRPr="00DC7355">
        <w:rPr>
          <w:color w:val="000000"/>
        </w:rPr>
        <w:fldChar w:fldCharType="separate"/>
      </w:r>
      <w:r w:rsidR="00F16FB2" w:rsidRPr="00DC7355">
        <w:rPr>
          <w:color w:val="000000"/>
        </w:rPr>
        <w:t>1</w:t>
      </w:r>
      <w:r w:rsidRPr="00DC7355">
        <w:rPr>
          <w:color w:val="000000"/>
        </w:rPr>
        <w:fldChar w:fldCharType="end"/>
      </w:r>
      <w:bookmarkEnd w:id="40"/>
      <w:r w:rsidRPr="00DC7355">
        <w:t>: TTCN</w:t>
      </w:r>
      <w:r w:rsidRPr="00DC7355">
        <w:noBreakHyphen/>
        <w:t>3 language elements that can be logged</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60"/>
        <w:gridCol w:w="2226"/>
        <w:gridCol w:w="3467"/>
      </w:tblGrid>
      <w:tr w:rsidR="00A07472" w:rsidRPr="00DC7355" w14:paraId="5B7AD400" w14:textId="77777777" w:rsidTr="00FE5FFB">
        <w:trPr>
          <w:tblHeader/>
          <w:jc w:val="center"/>
        </w:trPr>
        <w:tc>
          <w:tcPr>
            <w:tcW w:w="2660" w:type="dxa"/>
          </w:tcPr>
          <w:p w14:paraId="2B5516DB" w14:textId="77777777" w:rsidR="00A07472" w:rsidRPr="00DC7355" w:rsidRDefault="00A07472" w:rsidP="00FE5FFB">
            <w:pPr>
              <w:pStyle w:val="TAH"/>
              <w:keepNext w:val="0"/>
              <w:keepLines w:val="0"/>
            </w:pPr>
            <w:r w:rsidRPr="00DC7355">
              <w:t>Used in a log statement</w:t>
            </w:r>
          </w:p>
        </w:tc>
        <w:tc>
          <w:tcPr>
            <w:tcW w:w="2226" w:type="dxa"/>
          </w:tcPr>
          <w:p w14:paraId="7A5A8727" w14:textId="77777777" w:rsidR="00A07472" w:rsidRPr="00DC7355" w:rsidRDefault="00A07472" w:rsidP="00FE5FFB">
            <w:pPr>
              <w:pStyle w:val="TAH"/>
              <w:keepNext w:val="0"/>
              <w:keepLines w:val="0"/>
            </w:pPr>
            <w:r w:rsidRPr="00DC7355">
              <w:t>What is logged</w:t>
            </w:r>
          </w:p>
        </w:tc>
        <w:tc>
          <w:tcPr>
            <w:tcW w:w="3467" w:type="dxa"/>
          </w:tcPr>
          <w:p w14:paraId="7DFFDAD3" w14:textId="77777777" w:rsidR="00A07472" w:rsidRPr="00DC7355" w:rsidRDefault="00A07472" w:rsidP="00FE5FFB">
            <w:pPr>
              <w:pStyle w:val="TAH"/>
              <w:keepNext w:val="0"/>
              <w:keepLines w:val="0"/>
            </w:pPr>
            <w:r w:rsidRPr="00DC7355">
              <w:t>Comment</w:t>
            </w:r>
          </w:p>
        </w:tc>
      </w:tr>
      <w:tr w:rsidR="00A07472" w:rsidRPr="00DC7355" w14:paraId="64309431" w14:textId="77777777" w:rsidTr="00FE5FFB">
        <w:trPr>
          <w:jc w:val="center"/>
        </w:trPr>
        <w:tc>
          <w:tcPr>
            <w:tcW w:w="2660" w:type="dxa"/>
          </w:tcPr>
          <w:p w14:paraId="1223EDE0" w14:textId="77777777" w:rsidR="00A07472" w:rsidRPr="00DC7355" w:rsidRDefault="00A07472" w:rsidP="00FE5FFB">
            <w:pPr>
              <w:pStyle w:val="TAL"/>
              <w:keepNext w:val="0"/>
              <w:keepLines w:val="0"/>
              <w:rPr>
                <w:rFonts w:cs="Arial"/>
              </w:rPr>
            </w:pPr>
            <w:r w:rsidRPr="00DC7355">
              <w:rPr>
                <w:rFonts w:cs="Arial"/>
              </w:rPr>
              <w:t>…</w:t>
            </w:r>
          </w:p>
        </w:tc>
        <w:tc>
          <w:tcPr>
            <w:tcW w:w="2226" w:type="dxa"/>
          </w:tcPr>
          <w:p w14:paraId="0769771B" w14:textId="77777777" w:rsidR="00A07472" w:rsidRPr="00DC7355" w:rsidRDefault="00A07472" w:rsidP="00FE5FFB">
            <w:pPr>
              <w:pStyle w:val="TAC"/>
              <w:keepNext w:val="0"/>
              <w:keepLines w:val="0"/>
            </w:pPr>
            <w:r w:rsidRPr="00DC7355">
              <w:t>…</w:t>
            </w:r>
          </w:p>
        </w:tc>
        <w:tc>
          <w:tcPr>
            <w:tcW w:w="3467" w:type="dxa"/>
          </w:tcPr>
          <w:p w14:paraId="740AFA48" w14:textId="77777777" w:rsidR="00A07472" w:rsidRPr="00DC7355" w:rsidRDefault="00A07472" w:rsidP="00FE5FFB">
            <w:pPr>
              <w:pStyle w:val="TAL"/>
              <w:keepNext w:val="0"/>
              <w:keepLines w:val="0"/>
              <w:rPr>
                <w:rFonts w:cs="Arial"/>
              </w:rPr>
            </w:pPr>
            <w:r w:rsidRPr="00DC7355">
              <w:rPr>
                <w:rFonts w:cs="Arial"/>
              </w:rPr>
              <w:t>…</w:t>
            </w:r>
          </w:p>
        </w:tc>
      </w:tr>
      <w:tr w:rsidR="00A07472" w:rsidRPr="00DC7355" w14:paraId="0889E6FF" w14:textId="77777777" w:rsidTr="00FE5FFB">
        <w:trPr>
          <w:jc w:val="center"/>
        </w:trPr>
        <w:tc>
          <w:tcPr>
            <w:tcW w:w="2660" w:type="dxa"/>
          </w:tcPr>
          <w:p w14:paraId="36B1F557" w14:textId="77777777" w:rsidR="00A07472" w:rsidRPr="00DC7355" w:rsidRDefault="00A07472" w:rsidP="00FE5FFB">
            <w:pPr>
              <w:pStyle w:val="TAL"/>
              <w:keepNext w:val="0"/>
              <w:keepLines w:val="0"/>
              <w:rPr>
                <w:rFonts w:cs="Arial"/>
              </w:rPr>
            </w:pPr>
            <w:r w:rsidRPr="00DC7355">
              <w:rPr>
                <w:rFonts w:cs="Arial"/>
              </w:rPr>
              <w:t>configuration reference</w:t>
            </w:r>
          </w:p>
        </w:tc>
        <w:tc>
          <w:tcPr>
            <w:tcW w:w="2226" w:type="dxa"/>
          </w:tcPr>
          <w:p w14:paraId="641DE6C4" w14:textId="77777777" w:rsidR="00A07472" w:rsidRPr="00DC7355" w:rsidRDefault="00A07472" w:rsidP="00FE5FFB">
            <w:pPr>
              <w:pStyle w:val="TAC"/>
              <w:keepNext w:val="0"/>
              <w:keepLines w:val="0"/>
            </w:pPr>
            <w:r w:rsidRPr="00DC7355">
              <w:t>actual state</w:t>
            </w:r>
          </w:p>
        </w:tc>
        <w:tc>
          <w:tcPr>
            <w:tcW w:w="3467" w:type="dxa"/>
          </w:tcPr>
          <w:p w14:paraId="6A2AD713" w14:textId="77777777" w:rsidR="00A07472" w:rsidRPr="00DC7355" w:rsidRDefault="00A07472" w:rsidP="00FE5FFB">
            <w:pPr>
              <w:pStyle w:val="TAL"/>
              <w:keepNext w:val="0"/>
              <w:keepLines w:val="0"/>
              <w:rPr>
                <w:rFonts w:cs="Arial"/>
                <w:strike/>
              </w:rPr>
            </w:pPr>
            <w:r w:rsidRPr="00DC7355">
              <w:t>Configurations states shall be logged according to note 9.</w:t>
            </w:r>
          </w:p>
        </w:tc>
      </w:tr>
      <w:tr w:rsidR="00A07472" w:rsidRPr="00DC7355" w14:paraId="7CAA44A4" w14:textId="77777777" w:rsidTr="00FE5FFB">
        <w:trPr>
          <w:jc w:val="center"/>
        </w:trPr>
        <w:tc>
          <w:tcPr>
            <w:tcW w:w="8353" w:type="dxa"/>
            <w:gridSpan w:val="3"/>
          </w:tcPr>
          <w:p w14:paraId="2D6F781D" w14:textId="561F9A17" w:rsidR="00A07472" w:rsidRPr="00DC7355" w:rsidRDefault="00A07472" w:rsidP="00FE5FFB">
            <w:pPr>
              <w:pStyle w:val="TAL"/>
              <w:keepNext w:val="0"/>
              <w:keepLines w:val="0"/>
            </w:pPr>
            <w:r w:rsidRPr="00DC7355">
              <w:t>…</w:t>
            </w:r>
          </w:p>
          <w:p w14:paraId="285FC235" w14:textId="6534AEFA" w:rsidR="00A07472" w:rsidRPr="00DC7355" w:rsidRDefault="00A07472" w:rsidP="00FE5FFB">
            <w:pPr>
              <w:pStyle w:val="TAL"/>
              <w:keepNext w:val="0"/>
              <w:keepLines w:val="0"/>
              <w:rPr>
                <w:rFonts w:cs="Arial"/>
              </w:rPr>
            </w:pPr>
            <w:r w:rsidRPr="00DC7355">
              <w:t xml:space="preserve">NOTE </w:t>
            </w:r>
            <w:r w:rsidR="000359BF" w:rsidRPr="00DC7355">
              <w:t>10</w:t>
            </w:r>
            <w:r w:rsidRPr="00DC7355">
              <w:t>:</w:t>
            </w:r>
            <w:r w:rsidRPr="00DC7355">
              <w:tab/>
              <w:t>Configuration states that can be logged are: Started and Killed.</w:t>
            </w:r>
          </w:p>
        </w:tc>
      </w:tr>
    </w:tbl>
    <w:p w14:paraId="2B183C2B" w14:textId="77777777" w:rsidR="00A07472" w:rsidRPr="00DC7355" w:rsidRDefault="00A07472" w:rsidP="00A07472"/>
    <w:p w14:paraId="5BC9095F" w14:textId="77777777" w:rsidR="00D12F74" w:rsidRPr="00DC7355" w:rsidRDefault="00D12F74" w:rsidP="00294FBA">
      <w:pPr>
        <w:pStyle w:val="berschrift2"/>
      </w:pPr>
      <w:bookmarkStart w:id="41" w:name="_Toc75433900"/>
      <w:r w:rsidRPr="00DC7355">
        <w:t>5.</w:t>
      </w:r>
      <w:r w:rsidR="00CE27C6" w:rsidRPr="00DC7355">
        <w:t>2</w:t>
      </w:r>
      <w:r w:rsidRPr="00DC7355">
        <w:tab/>
        <w:t>Ports with translation capability</w:t>
      </w:r>
      <w:bookmarkEnd w:id="41"/>
    </w:p>
    <w:p w14:paraId="4A7973DA" w14:textId="77777777" w:rsidR="004B322F" w:rsidRPr="00DC7355" w:rsidRDefault="004B322F" w:rsidP="004B322F">
      <w:pPr>
        <w:pStyle w:val="berschrift3"/>
      </w:pPr>
      <w:bookmarkStart w:id="42" w:name="_Toc75433901"/>
      <w:r w:rsidRPr="00DC7355">
        <w:t>5.2.0</w:t>
      </w:r>
      <w:r w:rsidRPr="00DC7355">
        <w:tab/>
        <w:t>General</w:t>
      </w:r>
      <w:bookmarkEnd w:id="42"/>
    </w:p>
    <w:p w14:paraId="305E5314" w14:textId="77777777" w:rsidR="00D12F74" w:rsidRPr="00DC7355" w:rsidRDefault="00D12F74" w:rsidP="00D12F74">
      <w:r w:rsidRPr="00DC7355">
        <w:t>This clause describes an extension of a message port type definition</w:t>
      </w:r>
      <w:r w:rsidR="00145D03" w:rsidRPr="00DC7355">
        <w:t xml:space="preserve"> </w:t>
      </w:r>
      <w:r w:rsidRPr="00DC7355">
        <w:t>adding translation capability into it.</w:t>
      </w:r>
    </w:p>
    <w:p w14:paraId="2DA5FAC9" w14:textId="77777777" w:rsidR="00D12F74" w:rsidRPr="00DC7355" w:rsidRDefault="00D12F74" w:rsidP="00D12F74">
      <w:r w:rsidRPr="00DC7355">
        <w:t>Translation feature is a set of rules that allows to convert messages and/or addresses of one type into messages and/or addresses of different type during sending or receiving.</w:t>
      </w:r>
    </w:p>
    <w:p w14:paraId="5392C6A9" w14:textId="77777777" w:rsidR="00D12F74" w:rsidRPr="00DC7355" w:rsidRDefault="00D12F74" w:rsidP="00D12F74">
      <w:r w:rsidRPr="00DC7355">
        <w:t>It can be used e.g. in situations where the test behaviour is defined on one set of data types but the system under test (or connected component) actually communicates using a different set of data types, i.e. if the test system works on a different layer of the protocol stack than the system under test.</w:t>
      </w:r>
    </w:p>
    <w:p w14:paraId="40DC32D6" w14:textId="77777777" w:rsidR="00D12F74" w:rsidRPr="00DC7355" w:rsidRDefault="00D12F74" w:rsidP="00D12F74">
      <w:r w:rsidRPr="00DC7355">
        <w:t>To allow flexible adaptation to the system under test, the user shall have the means to control this translation in the abstract test suite.</w:t>
      </w:r>
    </w:p>
    <w:p w14:paraId="5A9715BB" w14:textId="77777777" w:rsidR="00D12F74" w:rsidRPr="00DC7355" w:rsidRDefault="00D12F74" w:rsidP="00145D03">
      <w:pPr>
        <w:pStyle w:val="H6"/>
        <w:rPr>
          <w:rFonts w:ascii="Times New Roman" w:hAnsi="Times New Roman"/>
          <w:b/>
          <w:i/>
          <w:color w:val="000000"/>
          <w:szCs w:val="24"/>
        </w:rPr>
      </w:pPr>
      <w:r w:rsidRPr="00DC7355">
        <w:rPr>
          <w:rFonts w:ascii="Times New Roman" w:hAnsi="Times New Roman"/>
          <w:b/>
          <w:i/>
          <w:color w:val="000000"/>
          <w:szCs w:val="24"/>
        </w:rPr>
        <w:t>Syntactical Structure</w:t>
      </w:r>
    </w:p>
    <w:p w14:paraId="7129868A" w14:textId="77777777" w:rsidR="00D12F74" w:rsidRPr="00DC7355" w:rsidRDefault="00FB510E" w:rsidP="00FB510E">
      <w:pPr>
        <w:pStyle w:val="PL"/>
        <w:rPr>
          <w:noProof w:val="0"/>
        </w:rPr>
      </w:pPr>
      <w:r w:rsidRPr="00DC7355">
        <w:rPr>
          <w:noProof w:val="0"/>
        </w:rPr>
        <w:tab/>
      </w:r>
      <w:proofErr w:type="gramStart"/>
      <w:r w:rsidR="00D12F74" w:rsidRPr="00DC7355">
        <w:rPr>
          <w:b/>
          <w:noProof w:val="0"/>
        </w:rPr>
        <w:t>type</w:t>
      </w:r>
      <w:proofErr w:type="gramEnd"/>
      <w:r w:rsidR="00D12F74" w:rsidRPr="00DC7355">
        <w:rPr>
          <w:noProof w:val="0"/>
        </w:rPr>
        <w:t xml:space="preserve"> </w:t>
      </w:r>
      <w:r w:rsidR="00D12F74" w:rsidRPr="00DC7355">
        <w:rPr>
          <w:b/>
          <w:noProof w:val="0"/>
        </w:rPr>
        <w:t>port</w:t>
      </w:r>
      <w:r w:rsidR="00D12F74" w:rsidRPr="00DC7355">
        <w:rPr>
          <w:noProof w:val="0"/>
        </w:rPr>
        <w:t xml:space="preserve"> </w:t>
      </w:r>
      <w:r w:rsidR="00D12F74" w:rsidRPr="00DC7355">
        <w:rPr>
          <w:i/>
          <w:iCs/>
          <w:noProof w:val="0"/>
        </w:rPr>
        <w:t>PortTypeId</w:t>
      </w:r>
      <w:r w:rsidR="00D12F74" w:rsidRPr="00DC7355">
        <w:rPr>
          <w:i/>
          <w:noProof w:val="0"/>
        </w:rPr>
        <w:t>message</w:t>
      </w:r>
    </w:p>
    <w:p w14:paraId="611B53A4" w14:textId="5E86269F" w:rsidR="00D12F74" w:rsidRPr="00DC7355" w:rsidRDefault="00FB510E" w:rsidP="00FB510E">
      <w:pPr>
        <w:pStyle w:val="PL"/>
        <w:rPr>
          <w:iCs/>
          <w:noProof w:val="0"/>
        </w:rPr>
      </w:pPr>
      <w:r w:rsidRPr="00DC7355">
        <w:rPr>
          <w:noProof w:val="0"/>
        </w:rPr>
        <w:tab/>
      </w:r>
      <w:r w:rsidRPr="00DC7355">
        <w:rPr>
          <w:noProof w:val="0"/>
        </w:rPr>
        <w:tab/>
      </w:r>
      <w:proofErr w:type="gramStart"/>
      <w:r w:rsidR="00D12F74" w:rsidRPr="00DC7355">
        <w:rPr>
          <w:noProof w:val="0"/>
        </w:rPr>
        <w:t>[</w:t>
      </w:r>
      <w:r w:rsidR="00CF078F" w:rsidRPr="00DC7355">
        <w:rPr>
          <w:noProof w:val="0"/>
        </w:rPr>
        <w:t xml:space="preserve"> </w:t>
      </w:r>
      <w:r w:rsidR="00D12F74" w:rsidRPr="00DC7355">
        <w:rPr>
          <w:b/>
          <w:noProof w:val="0"/>
        </w:rPr>
        <w:t>map</w:t>
      </w:r>
      <w:proofErr w:type="gramEnd"/>
      <w:r w:rsidR="00D12F74" w:rsidRPr="00DC7355">
        <w:rPr>
          <w:noProof w:val="0"/>
        </w:rPr>
        <w:t xml:space="preserve"> </w:t>
      </w:r>
      <w:r w:rsidR="00D12F74" w:rsidRPr="00DC7355">
        <w:rPr>
          <w:b/>
          <w:noProof w:val="0"/>
        </w:rPr>
        <w:t>to</w:t>
      </w:r>
      <w:r w:rsidR="00CF078F" w:rsidRPr="00DC7355">
        <w:rPr>
          <w:b/>
          <w:noProof w:val="0"/>
        </w:rPr>
        <w:t xml:space="preserve"> </w:t>
      </w:r>
      <w:r w:rsidR="00D12F74" w:rsidRPr="00DC7355">
        <w:rPr>
          <w:noProof w:val="0"/>
        </w:rPr>
        <w:t>{</w:t>
      </w:r>
      <w:r w:rsidR="00CF078F" w:rsidRPr="00DC7355">
        <w:rPr>
          <w:noProof w:val="0"/>
        </w:rPr>
        <w:t xml:space="preserve"> </w:t>
      </w:r>
      <w:r w:rsidR="00D12F74" w:rsidRPr="00DC7355">
        <w:rPr>
          <w:i/>
          <w:iCs/>
          <w:noProof w:val="0"/>
        </w:rPr>
        <w:t>OuterPortType</w:t>
      </w:r>
      <w:r w:rsidR="00CF078F" w:rsidRPr="00DC7355">
        <w:rPr>
          <w:i/>
          <w:iCs/>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iCs/>
          <w:noProof w:val="0"/>
        </w:rPr>
        <w:t>}+ ]</w:t>
      </w:r>
    </w:p>
    <w:p w14:paraId="7064AFFD" w14:textId="0C279953" w:rsidR="00D12F74" w:rsidRPr="00DC7355" w:rsidRDefault="00FB510E" w:rsidP="00FB510E">
      <w:pPr>
        <w:pStyle w:val="PL"/>
        <w:rPr>
          <w:noProof w:val="0"/>
        </w:rPr>
      </w:pPr>
      <w:r w:rsidRPr="00DC7355">
        <w:rPr>
          <w:noProof w:val="0"/>
        </w:rPr>
        <w:tab/>
      </w:r>
      <w:r w:rsidRPr="00DC7355">
        <w:rPr>
          <w:noProof w:val="0"/>
        </w:rPr>
        <w:tab/>
      </w:r>
      <w:proofErr w:type="gramStart"/>
      <w:r w:rsidR="00D12F74" w:rsidRPr="00DC7355">
        <w:rPr>
          <w:noProof w:val="0"/>
        </w:rPr>
        <w:t>[</w:t>
      </w:r>
      <w:r w:rsidR="00CF078F" w:rsidRPr="00DC7355">
        <w:rPr>
          <w:noProof w:val="0"/>
        </w:rPr>
        <w:t xml:space="preserve"> </w:t>
      </w:r>
      <w:r w:rsidR="00D12F74" w:rsidRPr="00DC7355">
        <w:rPr>
          <w:b/>
          <w:noProof w:val="0"/>
        </w:rPr>
        <w:t>connect</w:t>
      </w:r>
      <w:proofErr w:type="gramEnd"/>
      <w:r w:rsidR="00D12F74" w:rsidRPr="00DC7355">
        <w:rPr>
          <w:noProof w:val="0"/>
        </w:rPr>
        <w:t xml:space="preserve"> </w:t>
      </w:r>
      <w:r w:rsidR="00D12F74" w:rsidRPr="00DC7355">
        <w:rPr>
          <w:b/>
          <w:noProof w:val="0"/>
        </w:rPr>
        <w:t>to</w:t>
      </w:r>
      <w:r w:rsidR="00D12F74" w:rsidRPr="00DC7355">
        <w:rPr>
          <w:noProof w:val="0"/>
        </w:rPr>
        <w:t xml:space="preserve"> {</w:t>
      </w:r>
      <w:r w:rsidR="00CF078F" w:rsidRPr="00DC7355">
        <w:rPr>
          <w:noProof w:val="0"/>
        </w:rPr>
        <w:t xml:space="preserve"> </w:t>
      </w:r>
      <w:r w:rsidR="00D12F74" w:rsidRPr="00DC7355">
        <w:rPr>
          <w:i/>
          <w:iCs/>
          <w:noProof w:val="0"/>
        </w:rPr>
        <w:t>OuterPortType</w:t>
      </w:r>
      <w:r w:rsidR="00CF078F" w:rsidRPr="00DC7355">
        <w:rPr>
          <w:i/>
          <w:iCs/>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iCs/>
          <w:noProof w:val="0"/>
        </w:rPr>
        <w:t>}+</w:t>
      </w:r>
      <w:r w:rsidR="00CF078F" w:rsidRPr="00DC7355">
        <w:rPr>
          <w:iCs/>
          <w:noProof w:val="0"/>
        </w:rPr>
        <w:t xml:space="preserve"> </w:t>
      </w:r>
      <w:r w:rsidR="00D12F74" w:rsidRPr="00DC7355">
        <w:rPr>
          <w:noProof w:val="0"/>
        </w:rPr>
        <w:t>]</w:t>
      </w:r>
      <w:r w:rsidR="00CF078F" w:rsidRPr="00DC7355">
        <w:rPr>
          <w:noProof w:val="0"/>
        </w:rPr>
        <w:t xml:space="preserve"> </w:t>
      </w:r>
      <w:r w:rsidR="00D12F74" w:rsidRPr="00DC7355">
        <w:rPr>
          <w:noProof w:val="0"/>
        </w:rPr>
        <w:t>"{"</w:t>
      </w:r>
    </w:p>
    <w:p w14:paraId="61C06EF3" w14:textId="77777777" w:rsidR="00D12F74" w:rsidRPr="00DC7355" w:rsidRDefault="00FB510E" w:rsidP="00FB510E">
      <w:pPr>
        <w:pStyle w:val="PL"/>
        <w:rPr>
          <w:noProof w:val="0"/>
        </w:rPr>
      </w:pPr>
      <w:r w:rsidRPr="00DC7355">
        <w:rPr>
          <w:noProof w:val="0"/>
        </w:rPr>
        <w:tab/>
      </w:r>
      <w:r w:rsidR="00D12F74" w:rsidRPr="00DC7355">
        <w:rPr>
          <w:noProof w:val="0"/>
        </w:rPr>
        <w:t>{</w:t>
      </w:r>
    </w:p>
    <w:p w14:paraId="2E6D4BCD" w14:textId="1735F4E7" w:rsidR="00D12F74" w:rsidRPr="00DC7355" w:rsidRDefault="00FB510E" w:rsidP="00FB510E">
      <w:pPr>
        <w:pStyle w:val="PL"/>
        <w:rPr>
          <w:noProof w:val="0"/>
        </w:rPr>
      </w:pPr>
      <w:r w:rsidRPr="00DC7355">
        <w:rPr>
          <w:noProof w:val="0"/>
        </w:rPr>
        <w:tab/>
      </w:r>
      <w:r w:rsidRPr="00DC7355">
        <w:rPr>
          <w:noProof w:val="0"/>
        </w:rPr>
        <w:tab/>
      </w:r>
      <w:r w:rsidR="00D12F74" w:rsidRPr="00DC7355">
        <w:rPr>
          <w:noProof w:val="0"/>
        </w:rPr>
        <w:t>(</w:t>
      </w:r>
      <w:r w:rsidR="00CF078F" w:rsidRPr="00DC7355">
        <w:rPr>
          <w:noProof w:val="0"/>
        </w:rPr>
        <w:t xml:space="preserve"> </w:t>
      </w:r>
      <w:r w:rsidR="00D12F74" w:rsidRPr="00DC7355">
        <w:rPr>
          <w:b/>
          <w:noProof w:val="0"/>
        </w:rPr>
        <w:t>in</w:t>
      </w:r>
      <w:r w:rsidR="00CF078F" w:rsidRPr="00DC7355">
        <w:rPr>
          <w:b/>
          <w:noProof w:val="0"/>
        </w:rPr>
        <w:t xml:space="preserve"> </w:t>
      </w:r>
      <w:r w:rsidR="00D12F74" w:rsidRPr="00DC7355">
        <w:rPr>
          <w:noProof w:val="0"/>
        </w:rPr>
        <w:t>{</w:t>
      </w:r>
      <w:r w:rsidR="00CF078F" w:rsidRPr="00DC7355">
        <w:rPr>
          <w:noProof w:val="0"/>
        </w:rPr>
        <w:t xml:space="preserve"> </w:t>
      </w:r>
      <w:r w:rsidR="00D12F74" w:rsidRPr="00DC7355">
        <w:rPr>
          <w:i/>
          <w:iCs/>
          <w:noProof w:val="0"/>
        </w:rPr>
        <w:t>InnerInType</w:t>
      </w:r>
      <w:r w:rsidR="00D12F74" w:rsidRPr="00DC7355">
        <w:rPr>
          <w:noProof w:val="0"/>
        </w:rPr>
        <w:t xml:space="preserve"> [</w:t>
      </w:r>
      <w:r w:rsidR="00CF078F" w:rsidRPr="00DC7355">
        <w:rPr>
          <w:noProof w:val="0"/>
        </w:rPr>
        <w:t xml:space="preserve"> </w:t>
      </w:r>
      <w:r w:rsidR="00D12F74" w:rsidRPr="00DC7355">
        <w:rPr>
          <w:b/>
          <w:noProof w:val="0"/>
        </w:rPr>
        <w:t>from</w:t>
      </w:r>
      <w:r w:rsidR="00D12F74" w:rsidRPr="00DC7355">
        <w:rPr>
          <w:noProof w:val="0"/>
        </w:rPr>
        <w:t xml:space="preserve"> {</w:t>
      </w:r>
      <w:r w:rsidR="00CF078F" w:rsidRPr="00DC7355">
        <w:rPr>
          <w:noProof w:val="0"/>
        </w:rPr>
        <w:t xml:space="preserve"> </w:t>
      </w:r>
      <w:r w:rsidR="00D12F74" w:rsidRPr="00DC7355">
        <w:rPr>
          <w:i/>
          <w:iCs/>
          <w:noProof w:val="0"/>
        </w:rPr>
        <w:t>OuterInType</w:t>
      </w:r>
      <w:r w:rsidR="00D12F74" w:rsidRPr="00DC7355">
        <w:rPr>
          <w:noProof w:val="0"/>
        </w:rPr>
        <w:t xml:space="preserve"> </w:t>
      </w:r>
      <w:r w:rsidR="00D12F74" w:rsidRPr="00DC7355">
        <w:rPr>
          <w:b/>
          <w:noProof w:val="0"/>
        </w:rPr>
        <w:t>with</w:t>
      </w:r>
      <w:r w:rsidR="00492B07" w:rsidRPr="00DC7355">
        <w:rPr>
          <w:noProof w:val="0"/>
        </w:rPr>
        <w:t xml:space="preserve"> </w:t>
      </w:r>
      <w:r w:rsidR="00D12F74" w:rsidRPr="00DC7355">
        <w:rPr>
          <w:i/>
          <w:iCs/>
          <w:noProof w:val="0"/>
        </w:rPr>
        <w:t>InFunction</w:t>
      </w:r>
      <w:r w:rsidR="00CF078F" w:rsidRPr="00DC7355">
        <w:rPr>
          <w:i/>
          <w:iCs/>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iCs/>
          <w:noProof w:val="0"/>
        </w:rPr>
        <w:t>}+</w:t>
      </w:r>
      <w:r w:rsidR="00CF078F" w:rsidRPr="00DC7355">
        <w:rPr>
          <w:iCs/>
          <w:noProof w:val="0"/>
        </w:rPr>
        <w:t xml:space="preserve"> </w:t>
      </w:r>
      <w:r w:rsidR="00D12F74" w:rsidRPr="00DC7355">
        <w:rPr>
          <w:iCs/>
          <w:noProof w:val="0"/>
        </w:rPr>
        <w:t>]</w:t>
      </w:r>
      <w:r w:rsidR="00CF078F" w:rsidRPr="00DC7355">
        <w:rPr>
          <w:iCs/>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iCs/>
          <w:noProof w:val="0"/>
        </w:rPr>
        <w:t>}+</w:t>
      </w:r>
      <w:r w:rsidR="00CF078F" w:rsidRPr="00DC7355">
        <w:rPr>
          <w:iCs/>
          <w:noProof w:val="0"/>
        </w:rPr>
        <w:t xml:space="preserve"> </w:t>
      </w:r>
      <w:r w:rsidR="00D12F74" w:rsidRPr="00DC7355">
        <w:rPr>
          <w:noProof w:val="0"/>
        </w:rPr>
        <w:t>|</w:t>
      </w:r>
    </w:p>
    <w:p w14:paraId="3201C40D" w14:textId="798D111C" w:rsidR="00D12F74" w:rsidRPr="00DC7355" w:rsidRDefault="00FB510E" w:rsidP="00FB510E">
      <w:pPr>
        <w:pStyle w:val="PL"/>
        <w:rPr>
          <w:noProof w:val="0"/>
        </w:rPr>
      </w:pPr>
      <w:r w:rsidRPr="00DC7355">
        <w:rPr>
          <w:noProof w:val="0"/>
        </w:rPr>
        <w:tab/>
      </w:r>
      <w:r w:rsidRPr="00DC7355">
        <w:rPr>
          <w:noProof w:val="0"/>
        </w:rPr>
        <w:tab/>
      </w:r>
      <w:r w:rsidR="00492B07" w:rsidRPr="00DC7355">
        <w:rPr>
          <w:noProof w:val="0"/>
        </w:rPr>
        <w:t xml:space="preserve"> </w:t>
      </w:r>
      <w:proofErr w:type="gramStart"/>
      <w:r w:rsidR="00D12F74" w:rsidRPr="00DC7355">
        <w:rPr>
          <w:b/>
          <w:noProof w:val="0"/>
        </w:rPr>
        <w:t>out</w:t>
      </w:r>
      <w:proofErr w:type="gramEnd"/>
      <w:r w:rsidR="00CF078F" w:rsidRPr="00DC7355">
        <w:rPr>
          <w:b/>
          <w:noProof w:val="0"/>
        </w:rPr>
        <w:t xml:space="preserve"> </w:t>
      </w:r>
      <w:r w:rsidR="00D12F74" w:rsidRPr="00DC7355">
        <w:rPr>
          <w:noProof w:val="0"/>
        </w:rPr>
        <w:t>{</w:t>
      </w:r>
      <w:r w:rsidR="00CF078F" w:rsidRPr="00DC7355">
        <w:rPr>
          <w:noProof w:val="0"/>
        </w:rPr>
        <w:t xml:space="preserve"> </w:t>
      </w:r>
      <w:r w:rsidR="00D12F74" w:rsidRPr="00DC7355">
        <w:rPr>
          <w:i/>
          <w:iCs/>
          <w:noProof w:val="0"/>
        </w:rPr>
        <w:t>InnerOutType</w:t>
      </w:r>
      <w:r w:rsidR="00CF078F" w:rsidRPr="00DC7355">
        <w:rPr>
          <w:i/>
          <w:iCs/>
          <w:noProof w:val="0"/>
        </w:rPr>
        <w:t xml:space="preserve"> </w:t>
      </w:r>
      <w:r w:rsidR="00D12F74" w:rsidRPr="00DC7355">
        <w:rPr>
          <w:iCs/>
          <w:noProof w:val="0"/>
        </w:rPr>
        <w:t>[</w:t>
      </w:r>
      <w:r w:rsidR="00CF078F" w:rsidRPr="00DC7355">
        <w:rPr>
          <w:iCs/>
          <w:noProof w:val="0"/>
        </w:rPr>
        <w:t xml:space="preserve"> </w:t>
      </w:r>
      <w:r w:rsidR="00D12F74" w:rsidRPr="00DC7355">
        <w:rPr>
          <w:b/>
          <w:noProof w:val="0"/>
        </w:rPr>
        <w:t>to</w:t>
      </w:r>
      <w:r w:rsidR="00D12F74" w:rsidRPr="00DC7355">
        <w:rPr>
          <w:noProof w:val="0"/>
        </w:rPr>
        <w:t xml:space="preserve"> {</w:t>
      </w:r>
      <w:r w:rsidR="00CF078F" w:rsidRPr="00DC7355">
        <w:rPr>
          <w:noProof w:val="0"/>
        </w:rPr>
        <w:t xml:space="preserve"> </w:t>
      </w:r>
      <w:r w:rsidR="00D12F74" w:rsidRPr="00DC7355">
        <w:rPr>
          <w:i/>
          <w:iCs/>
          <w:noProof w:val="0"/>
        </w:rPr>
        <w:t>OuterOutType</w:t>
      </w:r>
      <w:r w:rsidR="00D12F74" w:rsidRPr="00DC7355">
        <w:rPr>
          <w:noProof w:val="0"/>
        </w:rPr>
        <w:t xml:space="preserve"> </w:t>
      </w:r>
      <w:r w:rsidR="00D12F74" w:rsidRPr="00DC7355">
        <w:rPr>
          <w:b/>
          <w:noProof w:val="0"/>
        </w:rPr>
        <w:t>with</w:t>
      </w:r>
      <w:r w:rsidR="00D12F74" w:rsidRPr="00DC7355">
        <w:rPr>
          <w:noProof w:val="0"/>
        </w:rPr>
        <w:t xml:space="preserve"> </w:t>
      </w:r>
      <w:r w:rsidR="00D12F74" w:rsidRPr="00DC7355">
        <w:rPr>
          <w:i/>
          <w:iCs/>
          <w:noProof w:val="0"/>
        </w:rPr>
        <w:t>OutFunction</w:t>
      </w:r>
      <w:r w:rsidR="00CF078F" w:rsidRPr="00DC7355">
        <w:rPr>
          <w:i/>
          <w:iCs/>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D12F74" w:rsidRPr="00DC7355">
        <w:rPr>
          <w:iCs/>
          <w:noProof w:val="0"/>
        </w:rPr>
        <w:t>}+ ]</w:t>
      </w:r>
      <w:r w:rsidR="00CF078F" w:rsidRPr="00DC7355">
        <w:rPr>
          <w:iCs/>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iCs/>
          <w:noProof w:val="0"/>
        </w:rPr>
        <w:t xml:space="preserve">}+ </w:t>
      </w:r>
      <w:r w:rsidR="00D12F74" w:rsidRPr="00DC7355">
        <w:rPr>
          <w:noProof w:val="0"/>
        </w:rPr>
        <w:t>|</w:t>
      </w:r>
    </w:p>
    <w:p w14:paraId="08CAF2A1" w14:textId="15EA23C3" w:rsidR="00D12F74" w:rsidRPr="00DC7355" w:rsidRDefault="00FB510E" w:rsidP="00FB510E">
      <w:pPr>
        <w:pStyle w:val="PL"/>
        <w:rPr>
          <w:noProof w:val="0"/>
        </w:rPr>
      </w:pPr>
      <w:r w:rsidRPr="00DC7355">
        <w:rPr>
          <w:noProof w:val="0"/>
        </w:rPr>
        <w:tab/>
      </w:r>
      <w:r w:rsidRPr="00DC7355">
        <w:rPr>
          <w:noProof w:val="0"/>
        </w:rPr>
        <w:tab/>
      </w:r>
      <w:r w:rsidR="00492B07" w:rsidRPr="00DC7355">
        <w:rPr>
          <w:noProof w:val="0"/>
        </w:rPr>
        <w:t xml:space="preserve"> </w:t>
      </w:r>
      <w:proofErr w:type="gramStart"/>
      <w:r w:rsidR="00D12F74" w:rsidRPr="00DC7355">
        <w:rPr>
          <w:b/>
          <w:noProof w:val="0"/>
        </w:rPr>
        <w:t>inout</w:t>
      </w:r>
      <w:proofErr w:type="gramEnd"/>
      <w:r w:rsidR="00CF078F" w:rsidRPr="00DC7355">
        <w:rPr>
          <w:b/>
          <w:noProof w:val="0"/>
        </w:rPr>
        <w:t xml:space="preserve"> </w:t>
      </w:r>
      <w:r w:rsidR="00D12F74" w:rsidRPr="00DC7355">
        <w:rPr>
          <w:noProof w:val="0"/>
        </w:rPr>
        <w:t>{</w:t>
      </w:r>
      <w:r w:rsidR="00CF078F" w:rsidRPr="00DC7355">
        <w:rPr>
          <w:noProof w:val="0"/>
        </w:rPr>
        <w:t xml:space="preserve"> </w:t>
      </w:r>
      <w:r w:rsidR="00D12F74" w:rsidRPr="00DC7355">
        <w:rPr>
          <w:i/>
          <w:noProof w:val="0"/>
        </w:rPr>
        <w:t>InOut</w:t>
      </w:r>
      <w:r w:rsidR="00D12F74" w:rsidRPr="00DC7355">
        <w:rPr>
          <w:i/>
          <w:iCs/>
          <w:noProof w:val="0"/>
        </w:rPr>
        <w:t>Type</w:t>
      </w:r>
      <w:r w:rsidR="00CF078F" w:rsidRPr="00DC7355">
        <w:rPr>
          <w:i/>
          <w:iCs/>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iCs/>
          <w:noProof w:val="0"/>
        </w:rPr>
        <w:t xml:space="preserve">}+ </w:t>
      </w:r>
      <w:r w:rsidR="00D12F74" w:rsidRPr="00DC7355">
        <w:rPr>
          <w:i/>
          <w:iCs/>
          <w:noProof w:val="0"/>
        </w:rPr>
        <w:t>|</w:t>
      </w:r>
    </w:p>
    <w:p w14:paraId="6CCABE09" w14:textId="2F473170" w:rsidR="00D12F74" w:rsidRPr="00DC7355" w:rsidRDefault="00FB510E" w:rsidP="00FB510E">
      <w:pPr>
        <w:pStyle w:val="PL"/>
        <w:rPr>
          <w:noProof w:val="0"/>
        </w:rPr>
      </w:pPr>
      <w:r w:rsidRPr="00DC7355">
        <w:rPr>
          <w:noProof w:val="0"/>
        </w:rPr>
        <w:tab/>
      </w:r>
      <w:r w:rsidRPr="00DC7355">
        <w:rPr>
          <w:noProof w:val="0"/>
        </w:rPr>
        <w:tab/>
      </w:r>
      <w:proofErr w:type="gramStart"/>
      <w:r w:rsidR="00D12F74" w:rsidRPr="00DC7355">
        <w:rPr>
          <w:b/>
          <w:noProof w:val="0"/>
        </w:rPr>
        <w:t>address</w:t>
      </w:r>
      <w:proofErr w:type="gramEnd"/>
      <w:r w:rsidR="00492B07" w:rsidRPr="00DC7355">
        <w:rPr>
          <w:noProof w:val="0"/>
        </w:rPr>
        <w:t xml:space="preserve"> </w:t>
      </w:r>
      <w:r w:rsidR="00D12F74" w:rsidRPr="00DC7355">
        <w:rPr>
          <w:i/>
          <w:noProof w:val="0"/>
        </w:rPr>
        <w:t>AddrType</w:t>
      </w:r>
      <w:r w:rsidR="00492B07" w:rsidRPr="00DC7355">
        <w:rPr>
          <w:i/>
          <w:noProof w:val="0"/>
        </w:rPr>
        <w:t xml:space="preserve"> </w:t>
      </w:r>
      <w:r w:rsidR="00D12F74" w:rsidRPr="00DC7355">
        <w:rPr>
          <w:noProof w:val="0"/>
        </w:rPr>
        <w:t>[</w:t>
      </w:r>
      <w:r w:rsidR="00CF078F" w:rsidRPr="00DC7355">
        <w:rPr>
          <w:noProof w:val="0"/>
        </w:rPr>
        <w:t xml:space="preserve"> </w:t>
      </w:r>
      <w:r w:rsidR="00D12F74" w:rsidRPr="00DC7355">
        <w:rPr>
          <w:b/>
          <w:noProof w:val="0"/>
        </w:rPr>
        <w:t>to</w:t>
      </w:r>
      <w:r w:rsidR="00492B07" w:rsidRPr="00DC7355">
        <w:rPr>
          <w:noProof w:val="0"/>
        </w:rPr>
        <w:t xml:space="preserve"> </w:t>
      </w:r>
      <w:r w:rsidR="00D12F74" w:rsidRPr="00DC7355">
        <w:rPr>
          <w:noProof w:val="0"/>
        </w:rPr>
        <w:t>{</w:t>
      </w:r>
      <w:r w:rsidR="00CF078F" w:rsidRPr="00DC7355">
        <w:rPr>
          <w:noProof w:val="0"/>
        </w:rPr>
        <w:t xml:space="preserve"> </w:t>
      </w:r>
      <w:r w:rsidR="00D12F74" w:rsidRPr="00DC7355">
        <w:rPr>
          <w:i/>
          <w:noProof w:val="0"/>
        </w:rPr>
        <w:t>OuterAddr</w:t>
      </w:r>
      <w:r w:rsidR="00D12F74" w:rsidRPr="00DC7355">
        <w:rPr>
          <w:i/>
          <w:iCs/>
          <w:noProof w:val="0"/>
        </w:rPr>
        <w:t>Type</w:t>
      </w:r>
      <w:r w:rsidR="00D12F74" w:rsidRPr="00DC7355">
        <w:rPr>
          <w:noProof w:val="0"/>
        </w:rPr>
        <w:t xml:space="preserve">with </w:t>
      </w:r>
      <w:r w:rsidR="00D12F74" w:rsidRPr="00DC7355">
        <w:rPr>
          <w:i/>
          <w:noProof w:val="0"/>
        </w:rPr>
        <w:t>AddrOutFunction</w:t>
      </w:r>
      <w:r w:rsidR="00CF078F" w:rsidRPr="00DC7355">
        <w:rPr>
          <w:i/>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 ]</w:t>
      </w:r>
    </w:p>
    <w:p w14:paraId="38E95E46" w14:textId="59405560" w:rsidR="00D12F74" w:rsidRPr="00DC7355" w:rsidRDefault="00D12F74" w:rsidP="00FB510E">
      <w:pPr>
        <w:pStyle w:val="PL"/>
        <w:rPr>
          <w:noProof w:val="0"/>
        </w:rPr>
      </w:pPr>
      <w:r w:rsidRPr="00DC7355">
        <w:rPr>
          <w:noProof w:val="0"/>
        </w:rPr>
        <w:tab/>
      </w:r>
      <w:r w:rsidRPr="00DC7355">
        <w:rPr>
          <w:noProof w:val="0"/>
        </w:rPr>
        <w:tab/>
      </w:r>
      <w:proofErr w:type="gramStart"/>
      <w:r w:rsidRPr="00DC7355">
        <w:rPr>
          <w:noProof w:val="0"/>
        </w:rPr>
        <w:t>[</w:t>
      </w:r>
      <w:r w:rsidR="00CF078F" w:rsidRPr="00DC7355">
        <w:rPr>
          <w:noProof w:val="0"/>
        </w:rPr>
        <w:t xml:space="preserve"> </w:t>
      </w:r>
      <w:r w:rsidRPr="00DC7355">
        <w:rPr>
          <w:b/>
          <w:noProof w:val="0"/>
        </w:rPr>
        <w:t>from</w:t>
      </w:r>
      <w:proofErr w:type="gramEnd"/>
      <w:r w:rsidRPr="00DC7355">
        <w:rPr>
          <w:noProof w:val="0"/>
        </w:rPr>
        <w:t xml:space="preserve"> { </w:t>
      </w:r>
      <w:r w:rsidRPr="00DC7355">
        <w:rPr>
          <w:i/>
          <w:noProof w:val="0"/>
        </w:rPr>
        <w:t>OuterAddr</w:t>
      </w:r>
      <w:r w:rsidRPr="00DC7355">
        <w:rPr>
          <w:i/>
          <w:iCs/>
          <w:noProof w:val="0"/>
        </w:rPr>
        <w:t>Type</w:t>
      </w:r>
      <w:r w:rsidRPr="00DC7355">
        <w:rPr>
          <w:noProof w:val="0"/>
        </w:rPr>
        <w:t xml:space="preserve">with </w:t>
      </w:r>
      <w:r w:rsidRPr="00DC7355">
        <w:rPr>
          <w:i/>
          <w:noProof w:val="0"/>
        </w:rPr>
        <w:t>AddrInFunction</w:t>
      </w:r>
      <w:r w:rsidRPr="00DC7355">
        <w:rPr>
          <w:noProof w:val="0"/>
        </w:rPr>
        <w:t>"("")"[","]}+ ] |</w:t>
      </w:r>
    </w:p>
    <w:p w14:paraId="6BD278C5" w14:textId="3DE91135" w:rsidR="00D12F74" w:rsidRPr="00DC7355" w:rsidRDefault="00FB510E" w:rsidP="00FB510E">
      <w:pPr>
        <w:pStyle w:val="PL"/>
        <w:rPr>
          <w:noProof w:val="0"/>
        </w:rPr>
      </w:pPr>
      <w:r w:rsidRPr="00DC7355">
        <w:rPr>
          <w:noProof w:val="0"/>
        </w:rPr>
        <w:tab/>
      </w:r>
      <w:r w:rsidRPr="00DC7355">
        <w:rPr>
          <w:noProof w:val="0"/>
        </w:rPr>
        <w:tab/>
      </w:r>
      <w:r w:rsidR="00D12F74" w:rsidRPr="00DC7355">
        <w:rPr>
          <w:b/>
          <w:noProof w:val="0"/>
        </w:rPr>
        <w:t>map</w:t>
      </w:r>
      <w:r w:rsidR="00D12F74" w:rsidRPr="00DC7355">
        <w:rPr>
          <w:noProof w:val="0"/>
        </w:rPr>
        <w:t xml:space="preserve"> </w:t>
      </w:r>
      <w:r w:rsidR="00D12F74" w:rsidRPr="00DC7355">
        <w:rPr>
          <w:b/>
          <w:noProof w:val="0"/>
        </w:rPr>
        <w:t>param</w:t>
      </w:r>
      <w:r w:rsidR="00492B07" w:rsidRPr="00DC7355">
        <w:rPr>
          <w:noProof w:val="0"/>
        </w:rPr>
        <w:t xml:space="preserve"> </w:t>
      </w:r>
      <w:r w:rsidR="00D12F74" w:rsidRPr="00DC7355">
        <w:rPr>
          <w:noProof w:val="0"/>
        </w:rPr>
        <w:t>"("</w:t>
      </w:r>
      <w:r w:rsidR="00CF078F" w:rsidRPr="00DC7355">
        <w:rPr>
          <w:noProof w:val="0"/>
        </w:rPr>
        <w:t xml:space="preserve"> </w:t>
      </w:r>
      <w:proofErr w:type="gramStart"/>
      <w:r w:rsidR="00D12F74" w:rsidRPr="00DC7355">
        <w:rPr>
          <w:noProof w:val="0"/>
        </w:rPr>
        <w:t>{</w:t>
      </w:r>
      <w:r w:rsidR="00CF078F" w:rsidRPr="00DC7355">
        <w:rPr>
          <w:noProof w:val="0"/>
        </w:rPr>
        <w:t xml:space="preserve"> </w:t>
      </w:r>
      <w:r w:rsidR="00D12F74" w:rsidRPr="00DC7355">
        <w:rPr>
          <w:i/>
          <w:noProof w:val="0"/>
        </w:rPr>
        <w:t>FormalValuePar</w:t>
      </w:r>
      <w:proofErr w:type="gramEnd"/>
      <w:r w:rsidR="00D12F74" w:rsidRPr="00DC7355">
        <w:rPr>
          <w:noProof w:val="0"/>
        </w:rPr>
        <w:t xml:space="preserve"> [</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 }+ ")"|</w:t>
      </w:r>
    </w:p>
    <w:p w14:paraId="04701980" w14:textId="20118E86" w:rsidR="00D12F74" w:rsidRPr="00DC7355" w:rsidRDefault="00FB510E" w:rsidP="00FB510E">
      <w:pPr>
        <w:pStyle w:val="PL"/>
        <w:rPr>
          <w:noProof w:val="0"/>
        </w:rPr>
      </w:pPr>
      <w:r w:rsidRPr="00DC7355">
        <w:rPr>
          <w:noProof w:val="0"/>
        </w:rPr>
        <w:tab/>
      </w:r>
      <w:r w:rsidRPr="00DC7355">
        <w:rPr>
          <w:noProof w:val="0"/>
        </w:rPr>
        <w:tab/>
      </w:r>
      <w:r w:rsidR="00D12F74" w:rsidRPr="00DC7355">
        <w:rPr>
          <w:b/>
          <w:noProof w:val="0"/>
        </w:rPr>
        <w:t>unmap</w:t>
      </w:r>
      <w:r w:rsidR="00D12F74" w:rsidRPr="00DC7355">
        <w:rPr>
          <w:noProof w:val="0"/>
        </w:rPr>
        <w:t xml:space="preserve"> </w:t>
      </w:r>
      <w:r w:rsidR="00D12F74" w:rsidRPr="00DC7355">
        <w:rPr>
          <w:b/>
          <w:noProof w:val="0"/>
        </w:rPr>
        <w:t>param</w:t>
      </w:r>
      <w:r w:rsidR="00D12F74" w:rsidRPr="00DC7355">
        <w:rPr>
          <w:noProof w:val="0"/>
        </w:rPr>
        <w:t xml:space="preserve"> "("</w:t>
      </w:r>
      <w:r w:rsidR="00CF078F" w:rsidRPr="00DC7355">
        <w:rPr>
          <w:noProof w:val="0"/>
        </w:rPr>
        <w:t xml:space="preserve"> </w:t>
      </w:r>
      <w:proofErr w:type="gramStart"/>
      <w:r w:rsidR="00D12F74" w:rsidRPr="00DC7355">
        <w:rPr>
          <w:noProof w:val="0"/>
        </w:rPr>
        <w:t xml:space="preserve">{ </w:t>
      </w:r>
      <w:r w:rsidR="00D12F74" w:rsidRPr="00DC7355">
        <w:rPr>
          <w:i/>
          <w:noProof w:val="0"/>
        </w:rPr>
        <w:t>FormalValuePar</w:t>
      </w:r>
      <w:proofErr w:type="gramEnd"/>
      <w:r w:rsidR="00D12F74" w:rsidRPr="00DC7355">
        <w:rPr>
          <w:noProof w:val="0"/>
        </w:rPr>
        <w:t xml:space="preserve"> [</w:t>
      </w:r>
      <w:r w:rsidR="00CF078F" w:rsidRPr="00DC7355">
        <w:rPr>
          <w:noProof w:val="0"/>
        </w:rPr>
        <w:t xml:space="preserve"> </w:t>
      </w:r>
      <w:r w:rsidR="00D12F74" w:rsidRPr="00DC7355">
        <w:rPr>
          <w:noProof w:val="0"/>
        </w:rPr>
        <w:t>","</w:t>
      </w:r>
      <w:r w:rsidR="00CF078F" w:rsidRPr="00DC7355">
        <w:rPr>
          <w:noProof w:val="0"/>
        </w:rPr>
        <w:t xml:space="preserve"> </w:t>
      </w:r>
      <w:r w:rsidR="00D12F74" w:rsidRPr="00DC7355">
        <w:rPr>
          <w:noProof w:val="0"/>
        </w:rPr>
        <w:t>] }+ ")" |</w:t>
      </w:r>
    </w:p>
    <w:p w14:paraId="5B8F07C2" w14:textId="5C956041" w:rsidR="00D12F74" w:rsidRPr="00DC7355" w:rsidRDefault="00FB510E" w:rsidP="00FB510E">
      <w:pPr>
        <w:pStyle w:val="PL"/>
        <w:rPr>
          <w:noProof w:val="0"/>
        </w:rPr>
      </w:pPr>
      <w:r w:rsidRPr="00DC7355">
        <w:rPr>
          <w:i/>
          <w:noProof w:val="0"/>
        </w:rPr>
        <w:tab/>
      </w:r>
      <w:r w:rsidRPr="00DC7355">
        <w:rPr>
          <w:i/>
          <w:noProof w:val="0"/>
        </w:rPr>
        <w:tab/>
      </w:r>
      <w:proofErr w:type="gramStart"/>
      <w:r w:rsidR="00D12F74" w:rsidRPr="00DC7355">
        <w:rPr>
          <w:i/>
          <w:noProof w:val="0"/>
        </w:rPr>
        <w:t>VarInstance</w:t>
      </w:r>
      <w:r w:rsidR="00CF078F" w:rsidRPr="00DC7355">
        <w:rPr>
          <w:i/>
          <w:noProof w:val="0"/>
        </w:rPr>
        <w:t xml:space="preserve"> </w:t>
      </w:r>
      <w:r w:rsidR="00D12F74" w:rsidRPr="00DC7355">
        <w:rPr>
          <w:noProof w:val="0"/>
        </w:rPr>
        <w:t>)</w:t>
      </w:r>
      <w:proofErr w:type="gramEnd"/>
      <w:r w:rsidR="00D12F74" w:rsidRPr="00DC7355">
        <w:rPr>
          <w:noProof w:val="0"/>
        </w:rPr>
        <w:t xml:space="preserve"> "</w:t>
      </w:r>
      <w:r w:rsidR="00D12F74" w:rsidRPr="00DC7355">
        <w:rPr>
          <w:bCs/>
          <w:noProof w:val="0"/>
        </w:rPr>
        <w:t>;</w:t>
      </w:r>
      <w:r w:rsidR="00D12F74" w:rsidRPr="00DC7355">
        <w:rPr>
          <w:noProof w:val="0"/>
        </w:rPr>
        <w:t>"</w:t>
      </w:r>
    </w:p>
    <w:p w14:paraId="19298987" w14:textId="77777777" w:rsidR="00D12F74" w:rsidRPr="00DC7355" w:rsidRDefault="00FB510E" w:rsidP="00FB510E">
      <w:pPr>
        <w:pStyle w:val="PL"/>
        <w:rPr>
          <w:noProof w:val="0"/>
        </w:rPr>
      </w:pPr>
      <w:r w:rsidRPr="00DC7355">
        <w:rPr>
          <w:noProof w:val="0"/>
        </w:rPr>
        <w:tab/>
      </w:r>
      <w:r w:rsidR="00D12F74" w:rsidRPr="00DC7355">
        <w:rPr>
          <w:noProof w:val="0"/>
        </w:rPr>
        <w:t>}+</w:t>
      </w:r>
    </w:p>
    <w:p w14:paraId="698DB0AB" w14:textId="77777777" w:rsidR="00D12F74" w:rsidRPr="00DC7355" w:rsidRDefault="00FB510E" w:rsidP="00FB510E">
      <w:pPr>
        <w:pStyle w:val="PL"/>
        <w:rPr>
          <w:noProof w:val="0"/>
        </w:rPr>
      </w:pPr>
      <w:r w:rsidRPr="00DC7355">
        <w:rPr>
          <w:noProof w:val="0"/>
        </w:rPr>
        <w:tab/>
      </w:r>
      <w:r w:rsidR="00D12F74" w:rsidRPr="00DC7355">
        <w:rPr>
          <w:noProof w:val="0"/>
        </w:rPr>
        <w:t>"}"</w:t>
      </w:r>
    </w:p>
    <w:p w14:paraId="7BBF8BE6" w14:textId="77777777" w:rsidR="00F33A0D" w:rsidRPr="00DC7355" w:rsidRDefault="00F33A0D" w:rsidP="00FB510E">
      <w:pPr>
        <w:pStyle w:val="PL"/>
        <w:rPr>
          <w:noProof w:val="0"/>
        </w:rPr>
      </w:pPr>
    </w:p>
    <w:p w14:paraId="7E66F973" w14:textId="77777777" w:rsidR="00D12F74" w:rsidRPr="00DC7355" w:rsidRDefault="00D12F74" w:rsidP="00D12F74">
      <w:pPr>
        <w:pStyle w:val="NO"/>
        <w:rPr>
          <w:iCs/>
        </w:rPr>
      </w:pPr>
      <w:r w:rsidRPr="00DC7355">
        <w:t>NOTE:</w:t>
      </w:r>
      <w:r w:rsidRPr="00DC7355">
        <w:tab/>
        <w:t xml:space="preserve">Please note that the same </w:t>
      </w:r>
      <w:r w:rsidRPr="00DC7355">
        <w:rPr>
          <w:i/>
          <w:iCs/>
        </w:rPr>
        <w:t>OuterInType</w:t>
      </w:r>
      <w:r w:rsidRPr="00DC7355">
        <w:t xml:space="preserve"> may appear in more than one </w:t>
      </w:r>
      <w:r w:rsidRPr="00DC7355">
        <w:rPr>
          <w:rFonts w:ascii="Courier New" w:hAnsi="Courier New"/>
          <w:b/>
        </w:rPr>
        <w:t xml:space="preserve">in </w:t>
      </w:r>
      <w:r w:rsidRPr="00DC7355">
        <w:t xml:space="preserve">message specifications for different </w:t>
      </w:r>
      <w:r w:rsidRPr="00DC7355">
        <w:rPr>
          <w:i/>
          <w:iCs/>
        </w:rPr>
        <w:t>InnerInType</w:t>
      </w:r>
      <w:r w:rsidRPr="00DC7355">
        <w:rPr>
          <w:iCs/>
        </w:rPr>
        <w:t>-s</w:t>
      </w:r>
      <w:r w:rsidRPr="00DC7355">
        <w:t xml:space="preserve">. In each such clause the </w:t>
      </w:r>
      <w:r w:rsidRPr="00DC7355">
        <w:rPr>
          <w:i/>
          <w:iCs/>
        </w:rPr>
        <w:t>InFunction</w:t>
      </w:r>
      <w:r w:rsidRPr="00DC7355">
        <w:rPr>
          <w:iCs/>
        </w:rPr>
        <w:t xml:space="preserve"> </w:t>
      </w:r>
      <w:r w:rsidR="00157783" w:rsidRPr="00DC7355">
        <w:rPr>
          <w:iCs/>
        </w:rPr>
        <w:t>is</w:t>
      </w:r>
      <w:r w:rsidRPr="00DC7355">
        <w:rPr>
          <w:iCs/>
        </w:rPr>
        <w:t xml:space="preserve"> different.</w:t>
      </w:r>
    </w:p>
    <w:p w14:paraId="4F7CBD91" w14:textId="77777777" w:rsidR="00D12F74" w:rsidRPr="00DC7355" w:rsidRDefault="00D12F74" w:rsidP="00145D03">
      <w:pPr>
        <w:pStyle w:val="H6"/>
        <w:rPr>
          <w:rFonts w:ascii="Times New Roman" w:hAnsi="Times New Roman"/>
          <w:b/>
          <w:i/>
          <w:color w:val="000000"/>
          <w:szCs w:val="24"/>
        </w:rPr>
      </w:pPr>
      <w:r w:rsidRPr="00DC7355">
        <w:rPr>
          <w:rFonts w:ascii="Times New Roman" w:hAnsi="Times New Roman"/>
          <w:b/>
          <w:i/>
          <w:color w:val="000000"/>
          <w:szCs w:val="24"/>
        </w:rPr>
        <w:lastRenderedPageBreak/>
        <w:t>Semantic Description</w:t>
      </w:r>
    </w:p>
    <w:p w14:paraId="7F814933" w14:textId="77777777" w:rsidR="00D12F74" w:rsidRPr="00DC7355" w:rsidRDefault="00D12F74" w:rsidP="00D12F74">
      <w:pPr>
        <w:keepNext/>
        <w:keepLines/>
      </w:pPr>
      <w:r w:rsidRPr="00DC7355">
        <w:rPr>
          <w:i/>
          <w:iCs/>
        </w:rPr>
        <w:t>PortTypeId</w:t>
      </w:r>
      <w:r w:rsidRPr="00DC7355">
        <w:t xml:space="preserve"> is name of the type being defined.</w:t>
      </w:r>
    </w:p>
    <w:p w14:paraId="1DE22E74" w14:textId="77777777" w:rsidR="00D12F74" w:rsidRPr="00DC7355" w:rsidRDefault="00783315" w:rsidP="00145D03">
      <w:pPr>
        <w:pStyle w:val="FL"/>
      </w:pPr>
      <w:r w:rsidRPr="00DC7355">
        <w:rPr>
          <w:noProof/>
          <w:lang w:val="de-DE" w:eastAsia="de-DE"/>
        </w:rPr>
        <mc:AlternateContent>
          <mc:Choice Requires="wpc">
            <w:drawing>
              <wp:inline distT="0" distB="0" distL="0" distR="0" wp14:anchorId="645F8C01" wp14:editId="408AF887">
                <wp:extent cx="5760720" cy="3566160"/>
                <wp:effectExtent l="0" t="19050" r="1905" b="15240"/>
                <wp:docPr id="83" name="Zeichenbereich 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ounded Rectangle 124"/>
                        <wps:cNvSpPr>
                          <a:spLocks noChangeArrowheads="1"/>
                        </wps:cNvSpPr>
                        <wps:spPr bwMode="auto">
                          <a:xfrm>
                            <a:off x="35900" y="0"/>
                            <a:ext cx="5671420" cy="1966833"/>
                          </a:xfrm>
                          <a:prstGeom prst="roundRect">
                            <a:avLst>
                              <a:gd name="adj" fmla="val 16667"/>
                            </a:avLst>
                          </a:prstGeom>
                          <a:solidFill>
                            <a:srgbClr val="DBE5F1"/>
                          </a:solidFill>
                          <a:ln w="25400">
                            <a:solidFill>
                              <a:srgbClr val="243F60"/>
                            </a:solidFill>
                            <a:round/>
                            <a:headEnd/>
                            <a:tailEnd/>
                          </a:ln>
                        </wps:spPr>
                        <wps:txbx>
                          <w:txbxContent>
                            <w:p w14:paraId="2E78531A" w14:textId="77777777" w:rsidR="00887279" w:rsidRPr="00B955BF" w:rsidRDefault="00887279" w:rsidP="00D12F74">
                              <w:pPr>
                                <w:jc w:val="center"/>
                                <w:rPr>
                                  <w:b/>
                                  <w:color w:val="000000"/>
                                  <w:sz w:val="24"/>
                                  <w:szCs w:val="24"/>
                                  <w:lang w:val="en-US"/>
                                </w:rPr>
                              </w:pPr>
                              <w:r>
                                <w:rPr>
                                  <w:color w:val="000000"/>
                                  <w:sz w:val="24"/>
                                  <w:szCs w:val="24"/>
                                  <w:lang w:val="en-US"/>
                                </w:rPr>
                                <w:t>Port in translation mode</w:t>
                              </w:r>
                            </w:p>
                          </w:txbxContent>
                        </wps:txbx>
                        <wps:bodyPr rot="0" vert="horz" wrap="square" lIns="91440" tIns="45720" rIns="91440" bIns="45720" anchor="t" anchorCtr="0" upright="1">
                          <a:noAutofit/>
                        </wps:bodyPr>
                      </wps:wsp>
                      <wps:wsp>
                        <wps:cNvPr id="42" name="AutoShape 58"/>
                        <wps:cNvSpPr>
                          <a:spLocks noChangeArrowheads="1"/>
                        </wps:cNvSpPr>
                        <wps:spPr bwMode="auto">
                          <a:xfrm>
                            <a:off x="3326112" y="417607"/>
                            <a:ext cx="2028607" cy="1328622"/>
                          </a:xfrm>
                          <a:prstGeom prst="roundRect">
                            <a:avLst>
                              <a:gd name="adj" fmla="val 16667"/>
                            </a:avLst>
                          </a:prstGeom>
                          <a:solidFill>
                            <a:srgbClr val="CCFFCC"/>
                          </a:solidFill>
                          <a:ln w="9525">
                            <a:solidFill>
                              <a:srgbClr val="000000"/>
                            </a:solidFill>
                            <a:prstDash val="dash"/>
                            <a:round/>
                            <a:headEnd/>
                            <a:tailEnd/>
                          </a:ln>
                        </wps:spPr>
                        <wps:txbx>
                          <w:txbxContent>
                            <w:p w14:paraId="27BAF90F" w14:textId="77777777" w:rsidR="00887279" w:rsidRPr="005D02CB" w:rsidRDefault="00887279" w:rsidP="00D12F74">
                              <w:pPr>
                                <w:jc w:val="center"/>
                                <w:rPr>
                                  <w:lang w:val="en-US"/>
                                </w:rPr>
                              </w:pPr>
                              <w:r>
                                <w:rPr>
                                  <w:b/>
                                  <w:lang w:val="en-US"/>
                                </w:rPr>
                                <w:t>Translation behaviour</w:t>
                              </w:r>
                            </w:p>
                          </w:txbxContent>
                        </wps:txbx>
                        <wps:bodyPr rot="0" vert="horz" wrap="square" lIns="91440" tIns="45720" rIns="91440" bIns="45720" anchor="t" anchorCtr="0" upright="1">
                          <a:noAutofit/>
                        </wps:bodyPr>
                      </wps:wsp>
                      <wps:wsp>
                        <wps:cNvPr id="43" name="Rectangle 126"/>
                        <wps:cNvSpPr>
                          <a:spLocks noChangeArrowheads="1"/>
                        </wps:cNvSpPr>
                        <wps:spPr bwMode="auto">
                          <a:xfrm>
                            <a:off x="35900" y="2651745"/>
                            <a:ext cx="5671420" cy="335306"/>
                          </a:xfrm>
                          <a:prstGeom prst="rect">
                            <a:avLst/>
                          </a:prstGeom>
                          <a:solidFill>
                            <a:srgbClr val="4F81BD"/>
                          </a:solidFill>
                          <a:ln w="25400">
                            <a:solidFill>
                              <a:srgbClr val="1F497D"/>
                            </a:solidFill>
                            <a:miter lim="800000"/>
                            <a:headEnd/>
                            <a:tailEnd/>
                          </a:ln>
                        </wps:spPr>
                        <wps:txbx>
                          <w:txbxContent>
                            <w:p w14:paraId="2F8AC2F4" w14:textId="77777777" w:rsidR="00887279" w:rsidRPr="00AB1F83" w:rsidRDefault="00887279" w:rsidP="00D12F74">
                              <w:pPr>
                                <w:jc w:val="center"/>
                                <w:rPr>
                                  <w:lang w:val="en-US"/>
                                </w:rPr>
                              </w:pPr>
                              <w:r>
                                <w:rPr>
                                  <w:b/>
                                  <w:lang w:val="en-US"/>
                                </w:rPr>
                                <w:t>Test System Interface</w:t>
                              </w:r>
                            </w:p>
                          </w:txbxContent>
                        </wps:txbx>
                        <wps:bodyPr rot="0" vert="horz" wrap="square" lIns="91440" tIns="45720" rIns="91440" bIns="45720" anchor="ctr" anchorCtr="0" upright="1">
                          <a:noAutofit/>
                        </wps:bodyPr>
                      </wps:wsp>
                      <wps:wsp>
                        <wps:cNvPr id="44" name="AutoShape 58"/>
                        <wps:cNvSpPr>
                          <a:spLocks noChangeArrowheads="1"/>
                        </wps:cNvSpPr>
                        <wps:spPr bwMode="auto">
                          <a:xfrm>
                            <a:off x="118900" y="402607"/>
                            <a:ext cx="1664106" cy="1374923"/>
                          </a:xfrm>
                          <a:prstGeom prst="roundRect">
                            <a:avLst>
                              <a:gd name="adj" fmla="val 16667"/>
                            </a:avLst>
                          </a:prstGeom>
                          <a:solidFill>
                            <a:srgbClr val="CCFFCC"/>
                          </a:solidFill>
                          <a:ln w="9525">
                            <a:solidFill>
                              <a:srgbClr val="000000"/>
                            </a:solidFill>
                            <a:prstDash val="dash"/>
                            <a:round/>
                            <a:headEnd/>
                            <a:tailEnd/>
                          </a:ln>
                        </wps:spPr>
                        <wps:txbx>
                          <w:txbxContent>
                            <w:p w14:paraId="52EA2C27" w14:textId="77777777" w:rsidR="00887279" w:rsidRPr="00B07DD4" w:rsidRDefault="00887279" w:rsidP="00D12F74">
                              <w:pPr>
                                <w:jc w:val="center"/>
                                <w:rPr>
                                  <w:lang w:val="en-US"/>
                                </w:rPr>
                              </w:pPr>
                              <w:r>
                                <w:rPr>
                                  <w:b/>
                                  <w:lang w:val="en-US"/>
                                </w:rPr>
                                <w:t>Standard port behaviour</w:t>
                              </w:r>
                            </w:p>
                          </w:txbxContent>
                        </wps:txbx>
                        <wps:bodyPr rot="0" vert="horz" wrap="square" lIns="91440" tIns="45720" rIns="91440" bIns="45720" anchor="t" anchorCtr="0" upright="1">
                          <a:noAutofit/>
                        </wps:bodyPr>
                      </wps:wsp>
                      <wps:wsp>
                        <wps:cNvPr id="45" name="Text Box 61"/>
                        <wps:cNvSpPr txBox="1">
                          <a:spLocks noChangeArrowheads="1"/>
                        </wps:cNvSpPr>
                        <wps:spPr bwMode="auto">
                          <a:xfrm>
                            <a:off x="4170714" y="724912"/>
                            <a:ext cx="1102304" cy="305405"/>
                          </a:xfrm>
                          <a:prstGeom prst="rect">
                            <a:avLst/>
                          </a:prstGeom>
                          <a:solidFill>
                            <a:srgbClr val="FFFFFF"/>
                          </a:solidFill>
                          <a:ln w="6350">
                            <a:solidFill>
                              <a:srgbClr val="000000"/>
                            </a:solidFill>
                            <a:miter lim="800000"/>
                            <a:headEnd/>
                            <a:tailEnd/>
                          </a:ln>
                        </wps:spPr>
                        <wps:txbx>
                          <w:txbxContent>
                            <w:p w14:paraId="0637E470" w14:textId="77777777" w:rsidR="00887279" w:rsidRPr="00F844E2" w:rsidRDefault="00887279" w:rsidP="00D12F74">
                              <w:pPr>
                                <w:jc w:val="center"/>
                                <w:rPr>
                                  <w:sz w:val="18"/>
                                  <w:szCs w:val="18"/>
                                  <w:lang w:val="en-US"/>
                                </w:rPr>
                              </w:pPr>
                              <w:r w:rsidRPr="00F844E2">
                                <w:rPr>
                                  <w:b/>
                                  <w:i/>
                                  <w:sz w:val="18"/>
                                  <w:szCs w:val="18"/>
                                  <w:lang w:val="en-US"/>
                                </w:rPr>
                                <w:t>OutFunction</w:t>
                              </w:r>
                              <w:r>
                                <w:rPr>
                                  <w:sz w:val="18"/>
                                  <w:szCs w:val="18"/>
                                  <w:lang w:val="en-US"/>
                                </w:rPr>
                                <w:t xml:space="preserve"> is implicitly invoked</w:t>
                              </w:r>
                            </w:p>
                          </w:txbxContent>
                        </wps:txbx>
                        <wps:bodyPr rot="0" vert="horz" wrap="square" lIns="0" tIns="0" rIns="0" bIns="0" anchor="t" anchorCtr="0" upright="1">
                          <a:noAutofit/>
                        </wps:bodyPr>
                      </wps:wsp>
                      <wps:wsp>
                        <wps:cNvPr id="46" name="Line 62"/>
                        <wps:cNvCnPr>
                          <a:cxnSpLocks noChangeShapeType="1"/>
                        </wps:cNvCnPr>
                        <wps:spPr bwMode="auto">
                          <a:xfrm flipH="1">
                            <a:off x="2103007" y="1349623"/>
                            <a:ext cx="1309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63"/>
                        <wps:cNvCnPr>
                          <a:cxnSpLocks noChangeShapeType="1"/>
                        </wps:cNvCnPr>
                        <wps:spPr bwMode="auto">
                          <a:xfrm>
                            <a:off x="1783006" y="877615"/>
                            <a:ext cx="238770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48" name="Group 69"/>
                        <wpg:cNvGrpSpPr>
                          <a:grpSpLocks/>
                        </wpg:cNvGrpSpPr>
                        <wpg:grpSpPr bwMode="auto">
                          <a:xfrm rot="5400000">
                            <a:off x="3743709" y="1905733"/>
                            <a:ext cx="640011" cy="182901"/>
                            <a:chOff x="3743" y="14399"/>
                            <a:chExt cx="1008" cy="289"/>
                          </a:xfrm>
                        </wpg:grpSpPr>
                        <wps:wsp>
                          <wps:cNvPr id="49" name="Rectangle 70"/>
                          <wps:cNvSpPr>
                            <a:spLocks noChangeArrowheads="1"/>
                          </wps:cNvSpPr>
                          <wps:spPr bwMode="auto">
                            <a:xfrm rot="10800000">
                              <a:off x="446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71"/>
                          <wps:cNvSpPr>
                            <a:spLocks noChangeArrowheads="1"/>
                          </wps:cNvSpPr>
                          <wps:spPr bwMode="auto">
                            <a:xfrm rot="10800000">
                              <a:off x="4320" y="14400"/>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Rectangle 72"/>
                          <wps:cNvSpPr>
                            <a:spLocks noChangeArrowheads="1"/>
                          </wps:cNvSpPr>
                          <wps:spPr bwMode="auto">
                            <a:xfrm rot="10800000">
                              <a:off x="4175"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73"/>
                          <wps:cNvSpPr>
                            <a:spLocks noChangeArrowheads="1"/>
                          </wps:cNvSpPr>
                          <wps:spPr bwMode="auto">
                            <a:xfrm rot="10800000">
                              <a:off x="4031"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Rectangle 74"/>
                          <wps:cNvSpPr>
                            <a:spLocks noChangeArrowheads="1"/>
                          </wps:cNvSpPr>
                          <wps:spPr bwMode="auto">
                            <a:xfrm rot="10800000">
                              <a:off x="3887"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75"/>
                          <wps:cNvSpPr>
                            <a:spLocks noChangeArrowheads="1"/>
                          </wps:cNvSpPr>
                          <wps:spPr bwMode="auto">
                            <a:xfrm rot="10800000">
                              <a:off x="374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Line 76"/>
                          <wps:cNvCnPr>
                            <a:cxnSpLocks noChangeShapeType="1"/>
                          </wps:cNvCnPr>
                          <wps:spPr bwMode="auto">
                            <a:xfrm rot="10800000">
                              <a:off x="3743" y="14687"/>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77"/>
                          <wps:cNvCnPr>
                            <a:cxnSpLocks noChangeShapeType="1"/>
                          </wps:cNvCnPr>
                          <wps:spPr bwMode="auto">
                            <a:xfrm rot="10800000">
                              <a:off x="3743" y="14399"/>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57" name="Text Box 79"/>
                        <wps:cNvSpPr txBox="1">
                          <a:spLocks noChangeArrowheads="1"/>
                        </wps:cNvSpPr>
                        <wps:spPr bwMode="auto">
                          <a:xfrm>
                            <a:off x="2897010" y="2272238"/>
                            <a:ext cx="1033004" cy="305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3183E" w14:textId="77777777" w:rsidR="00887279" w:rsidRPr="00F844E2" w:rsidRDefault="00887279" w:rsidP="00D12F74">
                              <w:pPr>
                                <w:jc w:val="center"/>
                                <w:rPr>
                                  <w:sz w:val="18"/>
                                  <w:szCs w:val="18"/>
                                  <w:lang w:val="en-US"/>
                                </w:rPr>
                              </w:pPr>
                              <w:r>
                                <w:rPr>
                                  <w:b/>
                                  <w:sz w:val="18"/>
                                  <w:szCs w:val="18"/>
                                  <w:lang w:val="en-US"/>
                                </w:rPr>
                                <w:t>Outer</w:t>
                              </w:r>
                              <w:r w:rsidRPr="00F844E2">
                                <w:rPr>
                                  <w:sz w:val="18"/>
                                  <w:szCs w:val="18"/>
                                  <w:lang w:val="en-US"/>
                                </w:rPr>
                                <w:t xml:space="preserve"> in message (of type </w:t>
                              </w:r>
                              <w:r w:rsidRPr="00F844E2">
                                <w:rPr>
                                  <w:i/>
                                  <w:sz w:val="18"/>
                                  <w:szCs w:val="18"/>
                                  <w:lang w:val="en-US"/>
                                </w:rPr>
                                <w:t>OuterInType</w:t>
                              </w:r>
                              <w:r>
                                <w:rPr>
                                  <w:sz w:val="18"/>
                                  <w:szCs w:val="18"/>
                                  <w:lang w:val="en-US"/>
                                </w:rPr>
                                <w:t>)</w:t>
                              </w:r>
                            </w:p>
                          </w:txbxContent>
                        </wps:txbx>
                        <wps:bodyPr rot="0" vert="horz" wrap="square" lIns="0" tIns="0" rIns="0" bIns="0" anchor="t" anchorCtr="0" upright="1">
                          <a:noAutofit/>
                        </wps:bodyPr>
                      </wps:wsp>
                      <wps:wsp>
                        <wps:cNvPr id="58" name="Rectangle 141"/>
                        <wps:cNvSpPr>
                          <a:spLocks noChangeArrowheads="1"/>
                        </wps:cNvSpPr>
                        <wps:spPr bwMode="auto">
                          <a:xfrm>
                            <a:off x="35900" y="2987050"/>
                            <a:ext cx="5671420" cy="579210"/>
                          </a:xfrm>
                          <a:prstGeom prst="rect">
                            <a:avLst/>
                          </a:prstGeom>
                          <a:solidFill>
                            <a:srgbClr val="000000"/>
                          </a:solidFill>
                          <a:ln w="25400">
                            <a:solidFill>
                              <a:srgbClr val="000000"/>
                            </a:solidFill>
                            <a:miter lim="800000"/>
                            <a:headEnd/>
                            <a:tailEnd/>
                          </a:ln>
                        </wps:spPr>
                        <wps:txbx>
                          <w:txbxContent>
                            <w:p w14:paraId="556EBCDD" w14:textId="77777777" w:rsidR="00887279" w:rsidRDefault="00887279" w:rsidP="00D12F74">
                              <w:pPr>
                                <w:jc w:val="center"/>
                              </w:pPr>
                              <w:r>
                                <w:rPr>
                                  <w:b/>
                                  <w:lang w:val="en-US"/>
                                </w:rPr>
                                <w:t>SUT</w:t>
                              </w:r>
                            </w:p>
                          </w:txbxContent>
                        </wps:txbx>
                        <wps:bodyPr rot="0" vert="horz" wrap="square" lIns="91440" tIns="45720" rIns="91440" bIns="45720" anchor="ctr" anchorCtr="0" upright="1">
                          <a:noAutofit/>
                        </wps:bodyPr>
                      </wps:wsp>
                      <wps:wsp>
                        <wps:cNvPr id="59" name="Oval 142"/>
                        <wps:cNvSpPr>
                          <a:spLocks noChangeArrowheads="1"/>
                        </wps:cNvSpPr>
                        <wps:spPr bwMode="auto">
                          <a:xfrm>
                            <a:off x="4602116" y="2690445"/>
                            <a:ext cx="387201" cy="221004"/>
                          </a:xfrm>
                          <a:prstGeom prst="ellipse">
                            <a:avLst/>
                          </a:prstGeom>
                          <a:solidFill>
                            <a:srgbClr val="FFFFFF"/>
                          </a:solidFill>
                          <a:ln w="25400">
                            <a:solidFill>
                              <a:srgbClr val="1F497D"/>
                            </a:solidFill>
                            <a:round/>
                            <a:headEnd/>
                            <a:tailEnd/>
                          </a:ln>
                        </wps:spPr>
                        <wps:bodyPr rot="0" vert="horz" wrap="square" lIns="91440" tIns="45720" rIns="91440" bIns="45720" anchor="ctr" anchorCtr="0" upright="1">
                          <a:noAutofit/>
                        </wps:bodyPr>
                      </wps:wsp>
                      <wps:wsp>
                        <wps:cNvPr id="60" name="Oval 143"/>
                        <wps:cNvSpPr>
                          <a:spLocks noChangeArrowheads="1"/>
                        </wps:cNvSpPr>
                        <wps:spPr bwMode="auto">
                          <a:xfrm>
                            <a:off x="3870513" y="2690445"/>
                            <a:ext cx="386701" cy="221004"/>
                          </a:xfrm>
                          <a:prstGeom prst="ellipse">
                            <a:avLst/>
                          </a:prstGeom>
                          <a:solidFill>
                            <a:srgbClr val="FFFFFF"/>
                          </a:solidFill>
                          <a:ln w="25400">
                            <a:solidFill>
                              <a:srgbClr val="1F497D"/>
                            </a:solidFill>
                            <a:round/>
                            <a:headEnd/>
                            <a:tailEnd/>
                          </a:ln>
                        </wps:spPr>
                        <wps:txbx>
                          <w:txbxContent>
                            <w:p w14:paraId="6601D4EA" w14:textId="77777777" w:rsidR="00887279" w:rsidRDefault="00887279" w:rsidP="00D12F74"/>
                          </w:txbxContent>
                        </wps:txbx>
                        <wps:bodyPr rot="0" vert="horz" wrap="square" lIns="91440" tIns="45720" rIns="91440" bIns="45720" anchor="ctr" anchorCtr="0" upright="1">
                          <a:noAutofit/>
                        </wps:bodyPr>
                      </wps:wsp>
                      <wpg:wgp>
                        <wpg:cNvPr id="61" name="Group 80"/>
                        <wpg:cNvGrpSpPr>
                          <a:grpSpLocks/>
                        </wpg:cNvGrpSpPr>
                        <wpg:grpSpPr bwMode="auto">
                          <a:xfrm>
                            <a:off x="1554305" y="1258521"/>
                            <a:ext cx="640102" cy="182903"/>
                            <a:chOff x="3743" y="14399"/>
                            <a:chExt cx="1008" cy="289"/>
                          </a:xfrm>
                        </wpg:grpSpPr>
                        <wps:wsp>
                          <wps:cNvPr id="62" name="Rectangle 81"/>
                          <wps:cNvSpPr>
                            <a:spLocks noChangeArrowheads="1"/>
                          </wps:cNvSpPr>
                          <wps:spPr bwMode="auto">
                            <a:xfrm rot="10800000">
                              <a:off x="446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2"/>
                          <wps:cNvSpPr>
                            <a:spLocks noChangeArrowheads="1"/>
                          </wps:cNvSpPr>
                          <wps:spPr bwMode="auto">
                            <a:xfrm rot="10800000">
                              <a:off x="4320" y="14400"/>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Rectangle 83"/>
                          <wps:cNvSpPr>
                            <a:spLocks noChangeArrowheads="1"/>
                          </wps:cNvSpPr>
                          <wps:spPr bwMode="auto">
                            <a:xfrm rot="10800000">
                              <a:off x="4175"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4"/>
                          <wps:cNvSpPr>
                            <a:spLocks noChangeArrowheads="1"/>
                          </wps:cNvSpPr>
                          <wps:spPr bwMode="auto">
                            <a:xfrm rot="10800000">
                              <a:off x="4031"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85"/>
                          <wps:cNvSpPr>
                            <a:spLocks noChangeArrowheads="1"/>
                          </wps:cNvSpPr>
                          <wps:spPr bwMode="auto">
                            <a:xfrm rot="10800000">
                              <a:off x="3887"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Rectangle 86"/>
                          <wps:cNvSpPr>
                            <a:spLocks noChangeArrowheads="1"/>
                          </wps:cNvSpPr>
                          <wps:spPr bwMode="auto">
                            <a:xfrm rot="10800000">
                              <a:off x="3743" y="14399"/>
                              <a:ext cx="144"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Line 87"/>
                          <wps:cNvCnPr>
                            <a:cxnSpLocks noChangeShapeType="1"/>
                          </wps:cNvCnPr>
                          <wps:spPr bwMode="auto">
                            <a:xfrm rot="10800000">
                              <a:off x="3743" y="14687"/>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Line 88"/>
                          <wps:cNvCnPr>
                            <a:cxnSpLocks noChangeShapeType="1"/>
                          </wps:cNvCnPr>
                          <wps:spPr bwMode="auto">
                            <a:xfrm rot="10800000">
                              <a:off x="3743" y="14399"/>
                              <a:ext cx="10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70" name="Line 64"/>
                        <wps:cNvCnPr>
                          <a:cxnSpLocks noChangeShapeType="1"/>
                        </wps:cNvCnPr>
                        <wps:spPr bwMode="auto">
                          <a:xfrm flipV="1">
                            <a:off x="4063914" y="2225937"/>
                            <a:ext cx="100" cy="4645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78"/>
                        <wps:cNvCnPr>
                          <a:cxnSpLocks noChangeShapeType="1"/>
                        </wps:cNvCnPr>
                        <wps:spPr bwMode="auto">
                          <a:xfrm>
                            <a:off x="4795717" y="1030717"/>
                            <a:ext cx="0" cy="16597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Text Box 61"/>
                        <wps:cNvSpPr txBox="1">
                          <a:spLocks noChangeArrowheads="1"/>
                        </wps:cNvSpPr>
                        <wps:spPr bwMode="auto">
                          <a:xfrm>
                            <a:off x="3412512" y="1193020"/>
                            <a:ext cx="990003" cy="306005"/>
                          </a:xfrm>
                          <a:prstGeom prst="rect">
                            <a:avLst/>
                          </a:prstGeom>
                          <a:solidFill>
                            <a:srgbClr val="FFFFFF"/>
                          </a:solidFill>
                          <a:ln w="6350">
                            <a:solidFill>
                              <a:srgbClr val="000000"/>
                            </a:solidFill>
                            <a:miter lim="800000"/>
                            <a:headEnd/>
                            <a:tailEnd/>
                          </a:ln>
                        </wps:spPr>
                        <wps:txbx>
                          <w:txbxContent>
                            <w:p w14:paraId="3AFECA8C" w14:textId="77777777" w:rsidR="00887279" w:rsidRDefault="00887279" w:rsidP="00D12F74">
                              <w:pPr>
                                <w:pStyle w:val="StandardWeb"/>
                                <w:jc w:val="center"/>
                              </w:pPr>
                              <w:r>
                                <w:rPr>
                                  <w:i/>
                                  <w:iCs/>
                                  <w:sz w:val="18"/>
                                  <w:szCs w:val="18"/>
                                  <w:lang w:val="en-US"/>
                                </w:rPr>
                                <w:t>InFunction</w:t>
                              </w:r>
                              <w:r>
                                <w:rPr>
                                  <w:sz w:val="18"/>
                                  <w:szCs w:val="18"/>
                                  <w:lang w:val="en-US"/>
                                </w:rPr>
                                <w:t xml:space="preserve"> is implicitly invoked</w:t>
                              </w:r>
                            </w:p>
                          </w:txbxContent>
                        </wps:txbx>
                        <wps:bodyPr rot="0" vert="horz" wrap="square" lIns="0" tIns="0" rIns="0" bIns="0" anchor="t" anchorCtr="0" upright="1">
                          <a:noAutofit/>
                        </wps:bodyPr>
                      </wps:wsp>
                      <wps:wsp>
                        <wps:cNvPr id="73" name="Curved Connector 156"/>
                        <wps:cNvCnPr>
                          <a:cxnSpLocks noChangeShapeType="1"/>
                        </wps:cNvCnPr>
                        <wps:spPr bwMode="auto">
                          <a:xfrm rot="5400000" flipH="1" flipV="1">
                            <a:off x="4067612" y="1342425"/>
                            <a:ext cx="331306" cy="338501"/>
                          </a:xfrm>
                          <a:prstGeom prst="curvedConnector4">
                            <a:avLst>
                              <a:gd name="adj1" fmla="val 20051"/>
                              <a:gd name="adj2" fmla="val 167537"/>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79"/>
                        <wps:cNvSpPr txBox="1">
                          <a:spLocks noChangeArrowheads="1"/>
                        </wps:cNvSpPr>
                        <wps:spPr bwMode="auto">
                          <a:xfrm>
                            <a:off x="2194408" y="887615"/>
                            <a:ext cx="1091604" cy="305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33540" w14:textId="77777777" w:rsidR="00887279" w:rsidRDefault="00887279" w:rsidP="00D12F74">
                              <w:pPr>
                                <w:pStyle w:val="StandardWeb"/>
                                <w:jc w:val="center"/>
                              </w:pPr>
                              <w:r>
                                <w:rPr>
                                  <w:sz w:val="18"/>
                                  <w:szCs w:val="18"/>
                                  <w:lang w:val="en-US"/>
                                </w:rPr>
                                <w:t xml:space="preserve">Inner out message (of type </w:t>
                              </w:r>
                              <w:r>
                                <w:rPr>
                                  <w:i/>
                                  <w:iCs/>
                                  <w:sz w:val="18"/>
                                  <w:szCs w:val="18"/>
                                  <w:lang w:val="en-US"/>
                                </w:rPr>
                                <w:t>InnerOutType</w:t>
                              </w:r>
                              <w:r>
                                <w:rPr>
                                  <w:sz w:val="18"/>
                                  <w:szCs w:val="18"/>
                                  <w:lang w:val="en-US"/>
                                </w:rPr>
                                <w:t>)</w:t>
                              </w:r>
                            </w:p>
                          </w:txbxContent>
                        </wps:txbx>
                        <wps:bodyPr rot="0" vert="horz" wrap="square" lIns="0" tIns="0" rIns="0" bIns="0" anchor="t" anchorCtr="0" upright="1">
                          <a:noAutofit/>
                        </wps:bodyPr>
                      </wps:wsp>
                      <wps:wsp>
                        <wps:cNvPr id="75" name="Text Box 79"/>
                        <wps:cNvSpPr txBox="1">
                          <a:spLocks noChangeArrowheads="1"/>
                        </wps:cNvSpPr>
                        <wps:spPr bwMode="auto">
                          <a:xfrm>
                            <a:off x="2297308" y="1440724"/>
                            <a:ext cx="988703" cy="305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4BA2F" w14:textId="77777777" w:rsidR="00887279" w:rsidRDefault="00887279" w:rsidP="00D12F74">
                              <w:pPr>
                                <w:pStyle w:val="StandardWeb"/>
                                <w:jc w:val="center"/>
                              </w:pPr>
                              <w:r>
                                <w:rPr>
                                  <w:sz w:val="18"/>
                                  <w:szCs w:val="18"/>
                                  <w:lang w:val="en-US"/>
                                </w:rPr>
                                <w:t xml:space="preserve">Inner in message (of type </w:t>
                              </w:r>
                              <w:r>
                                <w:rPr>
                                  <w:i/>
                                  <w:iCs/>
                                  <w:sz w:val="18"/>
                                  <w:szCs w:val="18"/>
                                  <w:lang w:val="en-US"/>
                                </w:rPr>
                                <w:t>InnerInType</w:t>
                              </w:r>
                              <w:r>
                                <w:rPr>
                                  <w:sz w:val="18"/>
                                  <w:szCs w:val="18"/>
                                  <w:lang w:val="en-US"/>
                                </w:rPr>
                                <w:t>)</w:t>
                              </w:r>
                            </w:p>
                          </w:txbxContent>
                        </wps:txbx>
                        <wps:bodyPr rot="0" vert="horz" wrap="square" lIns="0" tIns="0" rIns="0" bIns="0" anchor="t" anchorCtr="0" upright="1">
                          <a:noAutofit/>
                        </wps:bodyPr>
                      </wps:wsp>
                      <wps:wsp>
                        <wps:cNvPr id="76" name="Text Box 79"/>
                        <wps:cNvSpPr txBox="1">
                          <a:spLocks noChangeArrowheads="1"/>
                        </wps:cNvSpPr>
                        <wps:spPr bwMode="auto">
                          <a:xfrm>
                            <a:off x="3972814" y="2480342"/>
                            <a:ext cx="493502" cy="182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83AFC" w14:textId="77777777" w:rsidR="00887279" w:rsidRDefault="00887279" w:rsidP="00D12F74">
                              <w:pPr>
                                <w:pStyle w:val="StandardWeb"/>
                                <w:jc w:val="center"/>
                              </w:pPr>
                              <w:r>
                                <w:rPr>
                                  <w:sz w:val="18"/>
                                  <w:szCs w:val="18"/>
                                  <w:lang w:val="en-US"/>
                                </w:rPr>
                                <w:t>IN</w:t>
                              </w:r>
                            </w:p>
                          </w:txbxContent>
                        </wps:txbx>
                        <wps:bodyPr rot="0" vert="horz" wrap="square" lIns="0" tIns="0" rIns="0" bIns="0" anchor="t" anchorCtr="0" upright="1">
                          <a:noAutofit/>
                        </wps:bodyPr>
                      </wps:wsp>
                      <wps:wsp>
                        <wps:cNvPr id="77" name="Text Box 160"/>
                        <wps:cNvSpPr txBox="1">
                          <a:spLocks noChangeArrowheads="1"/>
                        </wps:cNvSpPr>
                        <wps:spPr bwMode="auto">
                          <a:xfrm>
                            <a:off x="1693306" y="1456925"/>
                            <a:ext cx="493402" cy="182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5272B" w14:textId="77777777" w:rsidR="00887279" w:rsidRDefault="00887279" w:rsidP="00D12F74">
                              <w:pPr>
                                <w:pStyle w:val="StandardWeb"/>
                                <w:jc w:val="center"/>
                              </w:pPr>
                              <w:r>
                                <w:rPr>
                                  <w:sz w:val="18"/>
                                  <w:szCs w:val="18"/>
                                  <w:lang w:val="en-US"/>
                                </w:rPr>
                                <w:t>IN</w:t>
                              </w:r>
                            </w:p>
                          </w:txbxContent>
                        </wps:txbx>
                        <wps:bodyPr rot="0" vert="horz" wrap="square" lIns="0" tIns="0" rIns="0" bIns="0" anchor="t" anchorCtr="0" upright="1">
                          <a:noAutofit/>
                        </wps:bodyPr>
                      </wps:wsp>
                      <wps:wsp>
                        <wps:cNvPr id="78" name="Text Box 79"/>
                        <wps:cNvSpPr txBox="1">
                          <a:spLocks noChangeArrowheads="1"/>
                        </wps:cNvSpPr>
                        <wps:spPr bwMode="auto">
                          <a:xfrm>
                            <a:off x="4371715" y="2484842"/>
                            <a:ext cx="493402" cy="182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1AD49" w14:textId="77777777" w:rsidR="00887279" w:rsidRDefault="00887279" w:rsidP="00D12F74">
                              <w:pPr>
                                <w:pStyle w:val="StandardWeb"/>
                                <w:jc w:val="center"/>
                              </w:pPr>
                              <w:r>
                                <w:rPr>
                                  <w:sz w:val="18"/>
                                  <w:szCs w:val="18"/>
                                  <w:lang w:val="en-US"/>
                                </w:rPr>
                                <w:t>OUT</w:t>
                              </w:r>
                            </w:p>
                          </w:txbxContent>
                        </wps:txbx>
                        <wps:bodyPr rot="0" vert="horz" wrap="square" lIns="0" tIns="0" rIns="0" bIns="0" anchor="t" anchorCtr="0" upright="1">
                          <a:noAutofit/>
                        </wps:bodyPr>
                      </wps:wsp>
                      <wps:wsp>
                        <wps:cNvPr id="79" name="Text Box 79"/>
                        <wps:cNvSpPr txBox="1">
                          <a:spLocks noChangeArrowheads="1"/>
                        </wps:cNvSpPr>
                        <wps:spPr bwMode="auto">
                          <a:xfrm>
                            <a:off x="1701006" y="688912"/>
                            <a:ext cx="493402" cy="182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04CA" w14:textId="77777777" w:rsidR="00887279" w:rsidRDefault="00887279" w:rsidP="00D12F74">
                              <w:pPr>
                                <w:pStyle w:val="StandardWeb"/>
                                <w:jc w:val="center"/>
                              </w:pPr>
                              <w:r>
                                <w:rPr>
                                  <w:sz w:val="18"/>
                                  <w:szCs w:val="18"/>
                                  <w:lang w:val="en-US"/>
                                </w:rPr>
                                <w:t>OUT</w:t>
                              </w:r>
                            </w:p>
                          </w:txbxContent>
                        </wps:txbx>
                        <wps:bodyPr rot="0" vert="horz" wrap="square" lIns="0" tIns="0" rIns="0" bIns="0" anchor="t" anchorCtr="0" upright="1">
                          <a:noAutofit/>
                        </wps:bodyPr>
                      </wps:wsp>
                      <wps:wsp>
                        <wps:cNvPr id="80" name="Text Box 79"/>
                        <wps:cNvSpPr txBox="1">
                          <a:spLocks noChangeArrowheads="1"/>
                        </wps:cNvSpPr>
                        <wps:spPr bwMode="auto">
                          <a:xfrm>
                            <a:off x="4826417" y="2142836"/>
                            <a:ext cx="880903" cy="434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E7CE9" w14:textId="77777777" w:rsidR="00887279" w:rsidRDefault="00887279" w:rsidP="00D12F74">
                              <w:pPr>
                                <w:pStyle w:val="StandardWeb"/>
                                <w:jc w:val="center"/>
                              </w:pPr>
                              <w:r>
                                <w:rPr>
                                  <w:sz w:val="18"/>
                                  <w:szCs w:val="18"/>
                                  <w:lang w:val="en-US"/>
                                </w:rPr>
                                <w:t xml:space="preserve">Outer out message (of type </w:t>
                              </w:r>
                              <w:r>
                                <w:rPr>
                                  <w:i/>
                                  <w:iCs/>
                                  <w:sz w:val="18"/>
                                  <w:szCs w:val="18"/>
                                  <w:lang w:val="en-US"/>
                                </w:rPr>
                                <w:t>OuterOutType</w:t>
                              </w:r>
                              <w:r>
                                <w:rPr>
                                  <w:sz w:val="18"/>
                                  <w:szCs w:val="18"/>
                                  <w:lang w:val="en-US"/>
                                </w:rPr>
                                <w:t>)</w:t>
                              </w:r>
                            </w:p>
                          </w:txbxContent>
                        </wps:txbx>
                        <wps:bodyPr rot="0" vert="horz" wrap="square" lIns="0" tIns="0" rIns="0" bIns="0" anchor="t" anchorCtr="0" upright="1">
                          <a:noAutofit/>
                        </wps:bodyPr>
                      </wps:wsp>
                      <wps:wsp>
                        <wps:cNvPr id="81" name="Text Box 79"/>
                        <wps:cNvSpPr txBox="1">
                          <a:spLocks noChangeArrowheads="1"/>
                        </wps:cNvSpPr>
                        <wps:spPr bwMode="auto">
                          <a:xfrm>
                            <a:off x="784803" y="1259121"/>
                            <a:ext cx="815203" cy="247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94DEE" w14:textId="77777777" w:rsidR="00887279" w:rsidRDefault="00887279" w:rsidP="00D12F74">
                              <w:pPr>
                                <w:pStyle w:val="StandardWeb"/>
                                <w:jc w:val="center"/>
                              </w:pPr>
                              <w:r>
                                <w:rPr>
                                  <w:sz w:val="18"/>
                                  <w:szCs w:val="18"/>
                                  <w:lang w:val="en-US"/>
                                </w:rPr>
                                <w:t>Inner queue</w:t>
                              </w:r>
                            </w:p>
                          </w:txbxContent>
                        </wps:txbx>
                        <wps:bodyPr rot="0" vert="horz" wrap="square" lIns="0" tIns="0" rIns="0" bIns="0" anchor="t" anchorCtr="0" upright="1">
                          <a:noAutofit/>
                        </wps:bodyPr>
                      </wps:wsp>
                      <wps:wsp>
                        <wps:cNvPr id="82" name="Text Box 79"/>
                        <wps:cNvSpPr txBox="1">
                          <a:spLocks noChangeArrowheads="1"/>
                        </wps:cNvSpPr>
                        <wps:spPr bwMode="auto">
                          <a:xfrm>
                            <a:off x="3185111" y="1796630"/>
                            <a:ext cx="809303" cy="247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97FC" w14:textId="77777777" w:rsidR="00887279" w:rsidRDefault="00887279" w:rsidP="00D12F74">
                              <w:pPr>
                                <w:pStyle w:val="StandardWeb"/>
                                <w:jc w:val="center"/>
                              </w:pPr>
                              <w:r>
                                <w:rPr>
                                  <w:sz w:val="18"/>
                                  <w:szCs w:val="18"/>
                                  <w:lang w:val="en-US"/>
                                </w:rPr>
                                <w:t>Outer queue</w:t>
                              </w:r>
                            </w:p>
                          </w:txbxContent>
                        </wps:txbx>
                        <wps:bodyPr rot="0" vert="horz" wrap="square" lIns="0" tIns="0" rIns="0" bIns="0" anchor="t" anchorCtr="0" upright="1">
                          <a:noAutofit/>
                        </wps:bodyPr>
                      </wps:wsp>
                    </wpc:wpc>
                  </a:graphicData>
                </a:graphic>
              </wp:inline>
            </w:drawing>
          </mc:Choice>
          <mc:Fallback>
            <w:pict>
              <v:group w14:anchorId="645F8C01" id="Zeichenbereich 56" o:spid="_x0000_s1026" editas="canvas" style="width:453.6pt;height:280.8pt;mso-position-horizontal-relative:char;mso-position-vertical-relative:line" coordsize="57607,35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607;height:35661;visibility:visible;mso-wrap-style:square">
                  <v:fill o:detectmouseclick="t"/>
                  <v:path o:connecttype="none"/>
                </v:shape>
                <v:roundrect id="Rounded Rectangle 124" o:spid="_x0000_s1028" style="position:absolute;left:359;width:56714;height:1966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" fillcolor="#dbe5f1" strokecolor="#243f60" strokeweight="2pt">
                  <v:textbox>
                    <w:txbxContent>
                      <w:p w14:paraId="2E78531A" w14:textId="77777777" w:rsidR="00887279" w:rsidRPr="00B955BF" w:rsidRDefault="00887279" w:rsidP="00D12F74">
                        <w:pPr>
                          <w:jc w:val="center"/>
                          <w:rPr>
                            <w:b/>
                            <w:color w:val="000000"/>
                            <w:sz w:val="24"/>
                            <w:szCs w:val="24"/>
                            <w:lang w:val="en-US"/>
                          </w:rPr>
                        </w:pPr>
                        <w:r>
                          <w:rPr>
                            <w:color w:val="000000"/>
                            <w:sz w:val="24"/>
                            <w:szCs w:val="24"/>
                            <w:lang w:val="en-US"/>
                          </w:rPr>
                          <w:t>Port in translation mode</w:t>
                        </w:r>
                      </w:p>
                    </w:txbxContent>
                  </v:textbox>
                </v:roundrect>
                <v:roundrect id="AutoShape 58" o:spid="_x0000_s1029" style="position:absolute;left:33261;top:4176;width:20286;height:132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" fillcolor="#cfc">
                  <v:stroke dashstyle="dash"/>
                  <v:textbox>
                    <w:txbxContent>
                      <w:p w14:paraId="27BAF90F" w14:textId="77777777" w:rsidR="00887279" w:rsidRPr="005D02CB" w:rsidRDefault="00887279" w:rsidP="00D12F74">
                        <w:pPr>
                          <w:jc w:val="center"/>
                          <w:rPr>
                            <w:lang w:val="en-US"/>
                          </w:rPr>
                        </w:pPr>
                        <w:r>
                          <w:rPr>
                            <w:b/>
                            <w:lang w:val="en-US"/>
                          </w:rPr>
                          <w:t>Translation behaviour</w:t>
                        </w:r>
                      </w:p>
                    </w:txbxContent>
                  </v:textbox>
                </v:roundrect>
                <v:rect id="Rectangle 126" o:spid="_x0000_s1030" style="position:absolute;left:359;top:26517;width:56714;height:3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" fillcolor="#4f81bd" strokecolor="#1f497d" strokeweight="2pt">
                  <v:textbox>
                    <w:txbxContent>
                      <w:p w14:paraId="2F8AC2F4" w14:textId="77777777" w:rsidR="00887279" w:rsidRPr="00AB1F83" w:rsidRDefault="00887279" w:rsidP="00D12F74">
                        <w:pPr>
                          <w:jc w:val="center"/>
                          <w:rPr>
                            <w:lang w:val="en-US"/>
                          </w:rPr>
                        </w:pPr>
                        <w:r>
                          <w:rPr>
                            <w:b/>
                            <w:lang w:val="en-US"/>
                          </w:rPr>
                          <w:t>Test System Interface</w:t>
                        </w:r>
                      </w:p>
                    </w:txbxContent>
                  </v:textbox>
                </v:rect>
                <v:roundrect id="AutoShape 58" o:spid="_x0000_s1031" style="position:absolute;left:1189;top:4026;width:16641;height:137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" fillcolor="#cfc">
                  <v:stroke dashstyle="dash"/>
                  <v:textbox>
                    <w:txbxContent>
                      <w:p w14:paraId="52EA2C27" w14:textId="77777777" w:rsidR="00887279" w:rsidRPr="00B07DD4" w:rsidRDefault="00887279" w:rsidP="00D12F74">
                        <w:pPr>
                          <w:jc w:val="center"/>
                          <w:rPr>
                            <w:lang w:val="en-US"/>
                          </w:rPr>
                        </w:pPr>
                        <w:r>
                          <w:rPr>
                            <w:b/>
                            <w:lang w:val="en-US"/>
                          </w:rPr>
                          <w:t>Standard port behaviour</w:t>
                        </w:r>
                      </w:p>
                    </w:txbxContent>
                  </v:textbox>
                </v:roundrect>
                <v:shapetype id="_x0000_t202" coordsize="21600,21600" o:spt="202" path="m,l,21600r21600,l21600,xe">
                  <v:stroke joinstyle="miter"/>
                  <v:path gradientshapeok="t" o:connecttype="rect"/>
                </v:shapetype>
                <v:shape id="Text Box 61" o:spid="_x0000_s1032" type="#_x0000_t202" style="position:absolute;left:41707;top:7249;width:11023;height:3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" strokeweight=".5pt">
                  <v:textbox inset="0,0,0,0">
                    <w:txbxContent>
                      <w:p w14:paraId="0637E470" w14:textId="77777777" w:rsidR="00887279" w:rsidRPr="00F844E2" w:rsidRDefault="00887279" w:rsidP="00D12F74">
                        <w:pPr>
                          <w:jc w:val="center"/>
                          <w:rPr>
                            <w:sz w:val="18"/>
                            <w:szCs w:val="18"/>
                            <w:lang w:val="en-US"/>
                          </w:rPr>
                        </w:pPr>
                        <w:r w:rsidRPr="00F844E2">
                          <w:rPr>
                            <w:b/>
                            <w:i/>
                            <w:sz w:val="18"/>
                            <w:szCs w:val="18"/>
                            <w:lang w:val="en-US"/>
                          </w:rPr>
                          <w:t>OutFunction</w:t>
                        </w:r>
                        <w:r>
                          <w:rPr>
                            <w:sz w:val="18"/>
                            <w:szCs w:val="18"/>
                            <w:lang w:val="en-US"/>
                          </w:rPr>
                          <w:t xml:space="preserve"> is implicitly invoked</w:t>
                        </w:r>
                      </w:p>
                    </w:txbxContent>
                  </v:textbox>
                </v:shape>
                <v:line id="Line 62" o:spid="_x0000_s1033" style="position:absolute;flip:x;visibility:visible;mso-wrap-style:square" from="21030,13496" to="34125,1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">
                  <v:stroke endarrow="block"/>
                </v:line>
                <v:line id="Line 63" o:spid="_x0000_s1034" style="position:absolute;visibility:visible;mso-wrap-style:square" from="17830,8776" to="41707,8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group id="Group 69" o:spid="_x0000_s1035" style="position:absolute;left:37437;top:19056;width:6400;height:1829;rotation:90" coordorigin="3743,14399" coordsize="100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">
                  <v:rect id="Rectangle 70" o:spid="_x0000_s1036" style="position:absolute;left:446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"/>
                  <v:rect id="Rectangle 71" o:spid="_x0000_s1037" style="position:absolute;left:4320;top:14400;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"/>
                  <v:rect id="Rectangle 72" o:spid="_x0000_s1038" style="position:absolute;left:4175;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"/>
                  <v:rect id="Rectangle 73" o:spid="_x0000_s1039" style="position:absolute;left:4031;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"/>
                  <v:rect id="Rectangle 74" o:spid="_x0000_s1040" style="position:absolute;left:3887;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"/>
                  <v:rect id="Rectangle 75" o:spid="_x0000_s1041" style="position:absolute;left:374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"/>
                  <v:line id="Line 76" o:spid="_x0000_s1042" style="position:absolute;rotation:180;visibility:visible;mso-wrap-style:square" from="3743,14687" to="4751,14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"/>
                  <v:line id="Line 77" o:spid="_x0000_s1043" style="position:absolute;rotation:180;visibility:visible;mso-wrap-style:square" from="3743,14399" to="4751,1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"/>
                </v:group>
                <v:shape id="Text Box 79" o:spid="_x0000_s1044" type="#_x0000_t202" style="position:absolute;left:28970;top:22722;width:10330;height:3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1833183E" w14:textId="77777777" w:rsidR="00887279" w:rsidRPr="00F844E2" w:rsidRDefault="00887279" w:rsidP="00D12F74">
                        <w:pPr>
                          <w:jc w:val="center"/>
                          <w:rPr>
                            <w:sz w:val="18"/>
                            <w:szCs w:val="18"/>
                            <w:lang w:val="en-US"/>
                          </w:rPr>
                        </w:pPr>
                        <w:r>
                          <w:rPr>
                            <w:b/>
                            <w:sz w:val="18"/>
                            <w:szCs w:val="18"/>
                            <w:lang w:val="en-US"/>
                          </w:rPr>
                          <w:t>Outer</w:t>
                        </w:r>
                        <w:r w:rsidRPr="00F844E2">
                          <w:rPr>
                            <w:sz w:val="18"/>
                            <w:szCs w:val="18"/>
                            <w:lang w:val="en-US"/>
                          </w:rPr>
                          <w:t xml:space="preserve"> in message (of type </w:t>
                        </w:r>
                        <w:r w:rsidRPr="00F844E2">
                          <w:rPr>
                            <w:i/>
                            <w:sz w:val="18"/>
                            <w:szCs w:val="18"/>
                            <w:lang w:val="en-US"/>
                          </w:rPr>
                          <w:t>OuterInType</w:t>
                        </w:r>
                        <w:r>
                          <w:rPr>
                            <w:sz w:val="18"/>
                            <w:szCs w:val="18"/>
                            <w:lang w:val="en-US"/>
                          </w:rPr>
                          <w:t>)</w:t>
                        </w:r>
                      </w:p>
                    </w:txbxContent>
                  </v:textbox>
                </v:shape>
                <v:rect id="Rectangle 141" o:spid="_x0000_s1045" style="position:absolute;left:359;top:29870;width:56714;height:5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" fillcolor="black" strokeweight="2pt">
                  <v:textbox>
                    <w:txbxContent>
                      <w:p w14:paraId="556EBCDD" w14:textId="77777777" w:rsidR="00887279" w:rsidRDefault="00887279" w:rsidP="00D12F74">
                        <w:pPr>
                          <w:jc w:val="center"/>
                        </w:pPr>
                        <w:r>
                          <w:rPr>
                            <w:b/>
                            <w:lang w:val="en-US"/>
                          </w:rPr>
                          <w:t>SUT</w:t>
                        </w:r>
                      </w:p>
                    </w:txbxContent>
                  </v:textbox>
                </v:rect>
                <v:oval id="Oval 142" o:spid="_x0000_s1046" style="position:absolute;left:46021;top:26904;width:3872;height:22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" strokecolor="#1f497d" strokeweight="2pt"/>
                <v:oval id="Oval 143" o:spid="_x0000_s1047" style="position:absolute;left:38705;top:26904;width:3867;height:22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" strokecolor="#1f497d" strokeweight="2pt">
                  <v:textbox>
                    <w:txbxContent>
                      <w:p w14:paraId="6601D4EA" w14:textId="77777777" w:rsidR="00887279" w:rsidRDefault="00887279" w:rsidP="00D12F74"/>
                    </w:txbxContent>
                  </v:textbox>
                </v:oval>
                <v:group id="Group 80" o:spid="_x0000_s1048" style="position:absolute;left:15543;top:12585;width:6401;height:1829" coordorigin="3743,14399" coordsize="1008,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Rectangle 81" o:spid="_x0000_s1049" style="position:absolute;left:446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"/>
                  <v:rect id="Rectangle 82" o:spid="_x0000_s1050" style="position:absolute;left:4320;top:14400;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"/>
                  <v:rect id="Rectangle 83" o:spid="_x0000_s1051" style="position:absolute;left:4175;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"/>
                  <v:rect id="Rectangle 84" o:spid="_x0000_s1052" style="position:absolute;left:4031;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"/>
                  <v:rect id="Rectangle 85" o:spid="_x0000_s1053" style="position:absolute;left:3887;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"/>
                  <v:rect id="Rectangle 86" o:spid="_x0000_s1054" style="position:absolute;left:3743;top:14399;width:144;height:28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"/>
                  <v:line id="Line 87" o:spid="_x0000_s1055" style="position:absolute;rotation:180;visibility:visible;mso-wrap-style:square" from="3743,14687" to="4751,14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"/>
                  <v:line id="Line 88" o:spid="_x0000_s1056" style="position:absolute;rotation:180;visibility:visible;mso-wrap-style:square" from="3743,14399" to="4751,1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"/>
                </v:group>
                <v:line id="Line 64" o:spid="_x0000_s1057" style="position:absolute;flip:y;visibility:visible;mso-wrap-style:square" from="40639,22259" to="40640,26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78" o:spid="_x0000_s1058" style="position:absolute;visibility:visible;mso-wrap-style:square" from="47957,10307" to="47957,26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shape id="Text Box 61" o:spid="_x0000_s1059" type="#_x0000_t202" style="position:absolute;left:34125;top:11930;width:99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" strokeweight=".5pt">
                  <v:textbox inset="0,0,0,0">
                    <w:txbxContent>
                      <w:p w14:paraId="3AFECA8C" w14:textId="77777777" w:rsidR="00887279" w:rsidRDefault="00887279" w:rsidP="00D12F74">
                        <w:pPr>
                          <w:pStyle w:val="StandardWeb"/>
                          <w:jc w:val="center"/>
                        </w:pPr>
                        <w:r>
                          <w:rPr>
                            <w:i/>
                            <w:iCs/>
                            <w:sz w:val="18"/>
                            <w:szCs w:val="18"/>
                            <w:lang w:val="en-US"/>
                          </w:rPr>
                          <w:t>InFunction</w:t>
                        </w:r>
                        <w:r>
                          <w:rPr>
                            <w:sz w:val="18"/>
                            <w:szCs w:val="18"/>
                            <w:lang w:val="en-US"/>
                          </w:rPr>
                          <w:t xml:space="preserve"> is implicitly invoked</w:t>
                        </w:r>
                      </w:p>
                    </w:txbxContent>
                  </v:textbox>
                </v:shape>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Curved Connector 156" o:spid="_x0000_s1060" type="#_x0000_t39" style="position:absolute;left:40676;top:13424;width:3313;height:3385;rotation:90;flip:x 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" adj="4331,36188">
                  <v:stroke endarrow="block"/>
                </v:shape>
                <v:shape id="Text Box 79" o:spid="_x0000_s1061" type="#_x0000_t202" style="position:absolute;left:21944;top:8876;width:10916;height:3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20433540" w14:textId="77777777" w:rsidR="00887279" w:rsidRDefault="00887279" w:rsidP="00D12F74">
                        <w:pPr>
                          <w:pStyle w:val="StandardWeb"/>
                          <w:jc w:val="center"/>
                        </w:pPr>
                        <w:r>
                          <w:rPr>
                            <w:sz w:val="18"/>
                            <w:szCs w:val="18"/>
                            <w:lang w:val="en-US"/>
                          </w:rPr>
                          <w:t xml:space="preserve">Inner out message (of type </w:t>
                        </w:r>
                        <w:r>
                          <w:rPr>
                            <w:i/>
                            <w:iCs/>
                            <w:sz w:val="18"/>
                            <w:szCs w:val="18"/>
                            <w:lang w:val="en-US"/>
                          </w:rPr>
                          <w:t>InnerOutType</w:t>
                        </w:r>
                        <w:r>
                          <w:rPr>
                            <w:sz w:val="18"/>
                            <w:szCs w:val="18"/>
                            <w:lang w:val="en-US"/>
                          </w:rPr>
                          <w:t>)</w:t>
                        </w:r>
                      </w:p>
                    </w:txbxContent>
                  </v:textbox>
                </v:shape>
                <v:shape id="Text Box 79" o:spid="_x0000_s1062" type="#_x0000_t202" style="position:absolute;left:22973;top:14407;width:9887;height:30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43D4BA2F" w14:textId="77777777" w:rsidR="00887279" w:rsidRDefault="00887279" w:rsidP="00D12F74">
                        <w:pPr>
                          <w:pStyle w:val="StandardWeb"/>
                          <w:jc w:val="center"/>
                        </w:pPr>
                        <w:r>
                          <w:rPr>
                            <w:sz w:val="18"/>
                            <w:szCs w:val="18"/>
                            <w:lang w:val="en-US"/>
                          </w:rPr>
                          <w:t xml:space="preserve">Inner in message (of type </w:t>
                        </w:r>
                        <w:r>
                          <w:rPr>
                            <w:i/>
                            <w:iCs/>
                            <w:sz w:val="18"/>
                            <w:szCs w:val="18"/>
                            <w:lang w:val="en-US"/>
                          </w:rPr>
                          <w:t>InnerInType</w:t>
                        </w:r>
                        <w:r>
                          <w:rPr>
                            <w:sz w:val="18"/>
                            <w:szCs w:val="18"/>
                            <w:lang w:val="en-US"/>
                          </w:rPr>
                          <w:t>)</w:t>
                        </w:r>
                      </w:p>
                    </w:txbxContent>
                  </v:textbox>
                </v:shape>
                <v:shape id="Text Box 79" o:spid="_x0000_s1063" type="#_x0000_t202" style="position:absolute;left:39728;top:24803;width:4935;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7B183AFC" w14:textId="77777777" w:rsidR="00887279" w:rsidRDefault="00887279" w:rsidP="00D12F74">
                        <w:pPr>
                          <w:pStyle w:val="StandardWeb"/>
                          <w:jc w:val="center"/>
                        </w:pPr>
                        <w:r>
                          <w:rPr>
                            <w:sz w:val="18"/>
                            <w:szCs w:val="18"/>
                            <w:lang w:val="en-US"/>
                          </w:rPr>
                          <w:t>IN</w:t>
                        </w:r>
                      </w:p>
                    </w:txbxContent>
                  </v:textbox>
                </v:shape>
                <v:shape id="Text Box 160" o:spid="_x0000_s1064" type="#_x0000_t202" style="position:absolute;left:16933;top:14569;width:4934;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55E5272B" w14:textId="77777777" w:rsidR="00887279" w:rsidRDefault="00887279" w:rsidP="00D12F74">
                        <w:pPr>
                          <w:pStyle w:val="StandardWeb"/>
                          <w:jc w:val="center"/>
                        </w:pPr>
                        <w:r>
                          <w:rPr>
                            <w:sz w:val="18"/>
                            <w:szCs w:val="18"/>
                            <w:lang w:val="en-US"/>
                          </w:rPr>
                          <w:t>IN</w:t>
                        </w:r>
                      </w:p>
                    </w:txbxContent>
                  </v:textbox>
                </v:shape>
                <v:shape id="Text Box 79" o:spid="_x0000_s1065" type="#_x0000_t202" style="position:absolute;left:43717;top:24848;width:4934;height:1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04B1AD49" w14:textId="77777777" w:rsidR="00887279" w:rsidRDefault="00887279" w:rsidP="00D12F74">
                        <w:pPr>
                          <w:pStyle w:val="StandardWeb"/>
                          <w:jc w:val="center"/>
                        </w:pPr>
                        <w:r>
                          <w:rPr>
                            <w:sz w:val="18"/>
                            <w:szCs w:val="18"/>
                            <w:lang w:val="en-US"/>
                          </w:rPr>
                          <w:t>OUT</w:t>
                        </w:r>
                      </w:p>
                    </w:txbxContent>
                  </v:textbox>
                </v:shape>
                <v:shape id="Text Box 79" o:spid="_x0000_s1066" type="#_x0000_t202" style="position:absolute;left:17010;top:6889;width:4934;height:1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658E04CA" w14:textId="77777777" w:rsidR="00887279" w:rsidRDefault="00887279" w:rsidP="00D12F74">
                        <w:pPr>
                          <w:pStyle w:val="StandardWeb"/>
                          <w:jc w:val="center"/>
                        </w:pPr>
                        <w:r>
                          <w:rPr>
                            <w:sz w:val="18"/>
                            <w:szCs w:val="18"/>
                            <w:lang w:val="en-US"/>
                          </w:rPr>
                          <w:t>OUT</w:t>
                        </w:r>
                      </w:p>
                    </w:txbxContent>
                  </v:textbox>
                </v:shape>
                <v:shape id="Text Box 79" o:spid="_x0000_s1067" type="#_x0000_t202" style="position:absolute;left:48264;top:21428;width:8809;height:4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725E7CE9" w14:textId="77777777" w:rsidR="00887279" w:rsidRDefault="00887279" w:rsidP="00D12F74">
                        <w:pPr>
                          <w:pStyle w:val="StandardWeb"/>
                          <w:jc w:val="center"/>
                        </w:pPr>
                        <w:r>
                          <w:rPr>
                            <w:sz w:val="18"/>
                            <w:szCs w:val="18"/>
                            <w:lang w:val="en-US"/>
                          </w:rPr>
                          <w:t xml:space="preserve">Outer out message (of type </w:t>
                        </w:r>
                        <w:r>
                          <w:rPr>
                            <w:i/>
                            <w:iCs/>
                            <w:sz w:val="18"/>
                            <w:szCs w:val="18"/>
                            <w:lang w:val="en-US"/>
                          </w:rPr>
                          <w:t>OuterOutType</w:t>
                        </w:r>
                        <w:r>
                          <w:rPr>
                            <w:sz w:val="18"/>
                            <w:szCs w:val="18"/>
                            <w:lang w:val="en-US"/>
                          </w:rPr>
                          <w:t>)</w:t>
                        </w:r>
                      </w:p>
                    </w:txbxContent>
                  </v:textbox>
                </v:shape>
                <v:shape id="Text Box 79" o:spid="_x0000_s1068" type="#_x0000_t202" style="position:absolute;left:7848;top:12591;width:8152;height:2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27D94DEE" w14:textId="77777777" w:rsidR="00887279" w:rsidRDefault="00887279" w:rsidP="00D12F74">
                        <w:pPr>
                          <w:pStyle w:val="StandardWeb"/>
                          <w:jc w:val="center"/>
                        </w:pPr>
                        <w:r>
                          <w:rPr>
                            <w:sz w:val="18"/>
                            <w:szCs w:val="18"/>
                            <w:lang w:val="en-US"/>
                          </w:rPr>
                          <w:t>Inner queue</w:t>
                        </w:r>
                      </w:p>
                    </w:txbxContent>
                  </v:textbox>
                </v:shape>
                <v:shape id="Text Box 79" o:spid="_x0000_s1069" type="#_x0000_t202" style="position:absolute;left:31851;top:17966;width:8093;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555197FC" w14:textId="77777777" w:rsidR="00887279" w:rsidRDefault="00887279" w:rsidP="00D12F74">
                        <w:pPr>
                          <w:pStyle w:val="StandardWeb"/>
                          <w:jc w:val="center"/>
                        </w:pPr>
                        <w:r>
                          <w:rPr>
                            <w:sz w:val="18"/>
                            <w:szCs w:val="18"/>
                            <w:lang w:val="en-US"/>
                          </w:rPr>
                          <w:t>Outer queue</w:t>
                        </w:r>
                      </w:p>
                    </w:txbxContent>
                  </v:textbox>
                </v:shape>
                <w10:anchorlock/>
              </v:group>
            </w:pict>
          </mc:Fallback>
        </mc:AlternateContent>
      </w:r>
    </w:p>
    <w:p w14:paraId="091CD49D" w14:textId="1BAA85B4" w:rsidR="00D12F74" w:rsidRPr="00DC7355" w:rsidRDefault="00D12F74" w:rsidP="00145D03">
      <w:pPr>
        <w:pStyle w:val="TF"/>
      </w:pPr>
      <w:r w:rsidRPr="00DC7355">
        <w:t xml:space="preserve">Figure </w:t>
      </w:r>
      <w:fldSimple w:instr=" SEQ fig \* MERGEFORMAT ">
        <w:r w:rsidR="00F16FB2" w:rsidRPr="00DC7355">
          <w:t>1</w:t>
        </w:r>
      </w:fldSimple>
      <w:r w:rsidRPr="00DC7355">
        <w:t>: Illustration of ports with translation capability</w:t>
      </w:r>
    </w:p>
    <w:p w14:paraId="32152E8D" w14:textId="77777777" w:rsidR="00D12F74" w:rsidRPr="00DC7355" w:rsidRDefault="00D12F74" w:rsidP="00145D03">
      <w:pPr>
        <w:pStyle w:val="B1"/>
      </w:pPr>
      <w:r w:rsidRPr="00DC7355">
        <w:rPr>
          <w:i/>
          <w:iCs/>
        </w:rPr>
        <w:t>OuterPortType</w:t>
      </w:r>
      <w:r w:rsidRPr="00DC7355">
        <w:t xml:space="preserve"> references the outer message port type this port is mapped to.</w:t>
      </w:r>
      <w:r w:rsidR="004C3161" w:rsidRPr="00DC7355">
        <w:t xml:space="preserve"> </w:t>
      </w:r>
      <w:r w:rsidRPr="00DC7355">
        <w:t>If the referenced port is a mapped port, it</w:t>
      </w:r>
      <w:r w:rsidR="004C3161" w:rsidRPr="00DC7355">
        <w:t xml:space="preserve"> </w:t>
      </w:r>
      <w:r w:rsidRPr="00DC7355">
        <w:t xml:space="preserve">shall not contain direct or indirect reference to the </w:t>
      </w:r>
      <w:r w:rsidRPr="00DC7355">
        <w:rPr>
          <w:i/>
        </w:rPr>
        <w:t>PortTypeId</w:t>
      </w:r>
      <w:r w:rsidRPr="00DC7355">
        <w:t xml:space="preserve"> in the list of its </w:t>
      </w:r>
      <w:r w:rsidRPr="00DC7355">
        <w:rPr>
          <w:i/>
        </w:rPr>
        <w:t>OuterPortTypes</w:t>
      </w:r>
      <w:r w:rsidRPr="00DC7355">
        <w:t>.</w:t>
      </w:r>
    </w:p>
    <w:p w14:paraId="71A7B4CE" w14:textId="77777777" w:rsidR="00D12F74" w:rsidRPr="00DC7355" w:rsidRDefault="00D12F74" w:rsidP="00145D03">
      <w:pPr>
        <w:pStyle w:val="B1"/>
      </w:pPr>
      <w:r w:rsidRPr="00DC7355">
        <w:rPr>
          <w:i/>
          <w:iCs/>
        </w:rPr>
        <w:t>InnerInType</w:t>
      </w:r>
      <w:r w:rsidRPr="00DC7355">
        <w:t xml:space="preserve"> references a type that can be received over such a port.</w:t>
      </w:r>
    </w:p>
    <w:p w14:paraId="49D03E05" w14:textId="77777777" w:rsidR="00D12F74" w:rsidRPr="00DC7355" w:rsidRDefault="00D12F74" w:rsidP="00145D03">
      <w:pPr>
        <w:pStyle w:val="B1"/>
      </w:pPr>
      <w:r w:rsidRPr="00DC7355">
        <w:rPr>
          <w:i/>
          <w:iCs/>
        </w:rPr>
        <w:t>OuterInType</w:t>
      </w:r>
      <w:r w:rsidRPr="00DC7355">
        <w:t xml:space="preserve"> references a type that is actually received and which shall be translated to </w:t>
      </w:r>
      <w:r w:rsidRPr="00DC7355">
        <w:rPr>
          <w:i/>
          <w:iCs/>
        </w:rPr>
        <w:t>InnerInType</w:t>
      </w:r>
      <w:r w:rsidRPr="00DC7355">
        <w:t>.</w:t>
      </w:r>
    </w:p>
    <w:p w14:paraId="54E810F8" w14:textId="77777777" w:rsidR="00D12F74" w:rsidRPr="00DC7355" w:rsidRDefault="00D12F74" w:rsidP="00145D03">
      <w:pPr>
        <w:pStyle w:val="B1"/>
      </w:pPr>
      <w:r w:rsidRPr="00DC7355">
        <w:rPr>
          <w:i/>
          <w:iCs/>
        </w:rPr>
        <w:t>InFunction</w:t>
      </w:r>
      <w:r w:rsidRPr="00DC7355">
        <w:t xml:space="preserve"> references a function which shall be used to translate </w:t>
      </w:r>
      <w:r w:rsidRPr="00DC7355">
        <w:rPr>
          <w:i/>
          <w:iCs/>
        </w:rPr>
        <w:t>OuterInType</w:t>
      </w:r>
      <w:r w:rsidRPr="00DC7355">
        <w:t xml:space="preserve"> to </w:t>
      </w:r>
      <w:r w:rsidRPr="00DC7355">
        <w:rPr>
          <w:i/>
          <w:iCs/>
        </w:rPr>
        <w:t>InnerInType</w:t>
      </w:r>
      <w:r w:rsidRPr="00DC7355">
        <w:t>.</w:t>
      </w:r>
    </w:p>
    <w:p w14:paraId="65DFDB0D" w14:textId="77777777" w:rsidR="00D12F74" w:rsidRPr="00DC7355" w:rsidRDefault="00D12F74" w:rsidP="00145D03">
      <w:pPr>
        <w:pStyle w:val="B1"/>
      </w:pPr>
      <w:r w:rsidRPr="00DC7355">
        <w:rPr>
          <w:i/>
          <w:iCs/>
        </w:rPr>
        <w:t>InnerOutType</w:t>
      </w:r>
      <w:r w:rsidRPr="00DC7355">
        <w:t xml:space="preserve"> references a type that can be sent over such a port.</w:t>
      </w:r>
    </w:p>
    <w:p w14:paraId="57E35D35" w14:textId="77777777" w:rsidR="00D12F74" w:rsidRPr="00DC7355" w:rsidRDefault="00D12F74" w:rsidP="00145D03">
      <w:pPr>
        <w:pStyle w:val="B1"/>
      </w:pPr>
      <w:r w:rsidRPr="00DC7355">
        <w:rPr>
          <w:i/>
          <w:iCs/>
        </w:rPr>
        <w:t>OuterOutType</w:t>
      </w:r>
      <w:r w:rsidRPr="00DC7355">
        <w:t xml:space="preserve"> references a type that is actually sent which has been translated from </w:t>
      </w:r>
      <w:r w:rsidRPr="00DC7355">
        <w:rPr>
          <w:i/>
          <w:iCs/>
        </w:rPr>
        <w:t>InnerOutType</w:t>
      </w:r>
      <w:r w:rsidR="00D31471" w:rsidRPr="00DC7355">
        <w:t>.</w:t>
      </w:r>
    </w:p>
    <w:p w14:paraId="487BB224" w14:textId="77777777" w:rsidR="00D12F74" w:rsidRPr="00DC7355" w:rsidRDefault="00D12F74" w:rsidP="00145D03">
      <w:pPr>
        <w:pStyle w:val="B1"/>
      </w:pPr>
      <w:r w:rsidRPr="00DC7355">
        <w:rPr>
          <w:i/>
          <w:iCs/>
        </w:rPr>
        <w:t>OutFunction</w:t>
      </w:r>
      <w:r w:rsidRPr="00DC7355">
        <w:t xml:space="preserve"> references a function which shall be used to translate </w:t>
      </w:r>
      <w:r w:rsidRPr="00DC7355">
        <w:rPr>
          <w:i/>
          <w:iCs/>
        </w:rPr>
        <w:t>InnerOutType</w:t>
      </w:r>
      <w:r w:rsidRPr="00DC7355">
        <w:t xml:space="preserve"> to </w:t>
      </w:r>
      <w:r w:rsidRPr="00DC7355">
        <w:rPr>
          <w:i/>
          <w:iCs/>
        </w:rPr>
        <w:t>OuterOutType</w:t>
      </w:r>
      <w:r w:rsidRPr="00DC7355">
        <w:t>.</w:t>
      </w:r>
    </w:p>
    <w:p w14:paraId="4C6DDA88" w14:textId="77777777" w:rsidR="00D12F74" w:rsidRPr="00DC7355" w:rsidRDefault="00D12F74" w:rsidP="00145D03">
      <w:pPr>
        <w:pStyle w:val="B1"/>
      </w:pPr>
      <w:r w:rsidRPr="00DC7355">
        <w:rPr>
          <w:i/>
        </w:rPr>
        <w:t>InOutType</w:t>
      </w:r>
      <w:r w:rsidRPr="00DC7355">
        <w:t xml:space="preserve"> references a type that can be sent and received by the port</w:t>
      </w:r>
      <w:r w:rsidR="00145D03" w:rsidRPr="00DC7355">
        <w:t>.</w:t>
      </w:r>
    </w:p>
    <w:p w14:paraId="2D6569E0" w14:textId="77777777" w:rsidR="00D12F74" w:rsidRPr="00DC7355" w:rsidRDefault="00D12F74" w:rsidP="00145D03">
      <w:pPr>
        <w:pStyle w:val="B1"/>
      </w:pPr>
      <w:r w:rsidRPr="00DC7355">
        <w:rPr>
          <w:i/>
        </w:rPr>
        <w:t>AddrType</w:t>
      </w:r>
      <w:r w:rsidRPr="00DC7355">
        <w:t xml:space="preserve"> is the address type bound to the port type being defined</w:t>
      </w:r>
      <w:r w:rsidR="00145D03" w:rsidRPr="00DC7355">
        <w:t>.</w:t>
      </w:r>
    </w:p>
    <w:p w14:paraId="269B8161" w14:textId="77777777" w:rsidR="00D12F74" w:rsidRPr="00DC7355" w:rsidRDefault="00D12F74" w:rsidP="00145D03">
      <w:pPr>
        <w:pStyle w:val="B1"/>
      </w:pPr>
      <w:r w:rsidRPr="00DC7355">
        <w:rPr>
          <w:i/>
        </w:rPr>
        <w:t>OuterAddrType</w:t>
      </w:r>
      <w:r w:rsidRPr="00DC7355">
        <w:t xml:space="preserve"> is the address type into which the </w:t>
      </w:r>
      <w:r w:rsidRPr="00DC7355">
        <w:rPr>
          <w:i/>
        </w:rPr>
        <w:t xml:space="preserve">AddrType </w:t>
      </w:r>
      <w:r w:rsidRPr="00DC7355">
        <w:t>is translated</w:t>
      </w:r>
      <w:r w:rsidR="00145D03" w:rsidRPr="00DC7355">
        <w:t>.</w:t>
      </w:r>
    </w:p>
    <w:p w14:paraId="36BF3942" w14:textId="03F5CDBC" w:rsidR="00D12F74" w:rsidRPr="00DC7355" w:rsidRDefault="00D12F74" w:rsidP="00145D03">
      <w:pPr>
        <w:pStyle w:val="B1"/>
      </w:pPr>
      <w:r w:rsidRPr="00DC7355">
        <w:rPr>
          <w:i/>
          <w:iCs/>
        </w:rPr>
        <w:t xml:space="preserve">AddrOutFunction </w:t>
      </w:r>
      <w:r w:rsidRPr="00DC7355">
        <w:rPr>
          <w:iCs/>
        </w:rPr>
        <w:t>references a function which shall be used to translate the</w:t>
      </w:r>
      <w:r w:rsidRPr="00DC7355">
        <w:rPr>
          <w:i/>
          <w:iCs/>
        </w:rPr>
        <w:t xml:space="preserve"> AddrType </w:t>
      </w:r>
      <w:r w:rsidRPr="00DC7355">
        <w:rPr>
          <w:iCs/>
        </w:rPr>
        <w:t>to the</w:t>
      </w:r>
      <w:r w:rsidR="00FC1085" w:rsidRPr="00DC7355">
        <w:rPr>
          <w:iCs/>
        </w:rPr>
        <w:t xml:space="preserve"> </w:t>
      </w:r>
      <w:r w:rsidRPr="00DC7355">
        <w:rPr>
          <w:i/>
          <w:iCs/>
        </w:rPr>
        <w:t>OuterAddrType</w:t>
      </w:r>
      <w:r w:rsidR="00145D03" w:rsidRPr="00DC7355">
        <w:rPr>
          <w:i/>
          <w:iCs/>
        </w:rPr>
        <w:t>.</w:t>
      </w:r>
    </w:p>
    <w:p w14:paraId="61047CB4" w14:textId="1CEDD8F1" w:rsidR="00D12F74" w:rsidRPr="00DC7355" w:rsidRDefault="00D12F74" w:rsidP="00145D03">
      <w:pPr>
        <w:pStyle w:val="B1"/>
      </w:pPr>
      <w:r w:rsidRPr="00DC7355">
        <w:rPr>
          <w:i/>
          <w:iCs/>
        </w:rPr>
        <w:t xml:space="preserve">AddrInFunction </w:t>
      </w:r>
      <w:r w:rsidRPr="00DC7355">
        <w:rPr>
          <w:iCs/>
        </w:rPr>
        <w:t>references a function which shall be used to translate the</w:t>
      </w:r>
      <w:r w:rsidRPr="00DC7355">
        <w:rPr>
          <w:i/>
          <w:iCs/>
        </w:rPr>
        <w:t xml:space="preserve"> OuterAddrType </w:t>
      </w:r>
      <w:r w:rsidRPr="00DC7355">
        <w:rPr>
          <w:iCs/>
        </w:rPr>
        <w:t>to the</w:t>
      </w:r>
      <w:r w:rsidR="00FC1085" w:rsidRPr="00DC7355">
        <w:rPr>
          <w:iCs/>
        </w:rPr>
        <w:t xml:space="preserve"> </w:t>
      </w:r>
      <w:r w:rsidRPr="00DC7355">
        <w:rPr>
          <w:i/>
          <w:iCs/>
        </w:rPr>
        <w:t>AddrType</w:t>
      </w:r>
      <w:r w:rsidRPr="00DC7355">
        <w:rPr>
          <w:iCs/>
        </w:rPr>
        <w:t>.</w:t>
      </w:r>
    </w:p>
    <w:p w14:paraId="0430FC88" w14:textId="77777777" w:rsidR="00D12F74" w:rsidRPr="00DC7355" w:rsidRDefault="00D12F74" w:rsidP="00145D03">
      <w:pPr>
        <w:pStyle w:val="B1"/>
      </w:pPr>
      <w:r w:rsidRPr="00DC7355">
        <w:rPr>
          <w:i/>
          <w:iCs/>
        </w:rPr>
        <w:t xml:space="preserve">VarInstance </w:t>
      </w:r>
      <w:r w:rsidRPr="00DC7355">
        <w:rPr>
          <w:iCs/>
        </w:rPr>
        <w:t>is a declaration of a port variable.</w:t>
      </w:r>
    </w:p>
    <w:p w14:paraId="66549989" w14:textId="77777777" w:rsidR="00D12F74" w:rsidRPr="00DC7355" w:rsidRDefault="00D12F74" w:rsidP="0037254D">
      <w:pPr>
        <w:pStyle w:val="berschrift3"/>
      </w:pPr>
      <w:bookmarkStart w:id="43" w:name="_Toc75433902"/>
      <w:r w:rsidRPr="00DC7355">
        <w:lastRenderedPageBreak/>
        <w:t>5.</w:t>
      </w:r>
      <w:r w:rsidR="00CE27C6" w:rsidRPr="00DC7355">
        <w:t>2</w:t>
      </w:r>
      <w:r w:rsidRPr="00DC7355">
        <w:t>.1</w:t>
      </w:r>
      <w:r w:rsidRPr="00DC7355">
        <w:tab/>
        <w:t>Translation capability in port type declaration</w:t>
      </w:r>
      <w:bookmarkEnd w:id="43"/>
    </w:p>
    <w:p w14:paraId="56931C72" w14:textId="77777777" w:rsidR="00D12F74" w:rsidRPr="00DC7355" w:rsidRDefault="00D12F74" w:rsidP="0037254D">
      <w:pPr>
        <w:keepNext/>
        <w:keepLines/>
      </w:pPr>
      <w:r w:rsidRPr="00DC7355">
        <w:t>If a port type declaration includes translation capability, it shall always contain at least one map or connect clause. These clauses define one or more port types for which translation mechanism is defined.</w:t>
      </w:r>
    </w:p>
    <w:p w14:paraId="64B72F08" w14:textId="77777777" w:rsidR="00D12F74" w:rsidRPr="00DC7355" w:rsidRDefault="00D12F74" w:rsidP="00D12F74">
      <w:r w:rsidRPr="00DC7355">
        <w:t>If a port type is referenced in the map clause, the following applies:</w:t>
      </w:r>
    </w:p>
    <w:p w14:paraId="62943C24" w14:textId="77777777" w:rsidR="00D12F74" w:rsidRPr="00DC7355" w:rsidRDefault="00D12F74" w:rsidP="00294FBA">
      <w:pPr>
        <w:pStyle w:val="B1"/>
      </w:pPr>
      <w:r w:rsidRPr="00DC7355">
        <w:t xml:space="preserve">All types from the </w:t>
      </w:r>
      <w:r w:rsidRPr="00DC7355">
        <w:rPr>
          <w:rFonts w:ascii="Courier New" w:hAnsi="Courier New" w:cs="Courier New"/>
          <w:b/>
        </w:rPr>
        <w:t>in</w:t>
      </w:r>
      <w:r w:rsidRPr="00DC7355">
        <w:t xml:space="preserve"> message list of the </w:t>
      </w:r>
      <w:r w:rsidRPr="00DC7355">
        <w:rPr>
          <w:i/>
        </w:rPr>
        <w:t>OuterPortType</w:t>
      </w:r>
      <w:r w:rsidRPr="00DC7355">
        <w:t xml:space="preserve"> shall be referenced either as </w:t>
      </w:r>
      <w:r w:rsidRPr="00DC7355">
        <w:rPr>
          <w:i/>
        </w:rPr>
        <w:t>InnerInType, OuterInType</w:t>
      </w:r>
      <w:r w:rsidRPr="00DC7355">
        <w:t xml:space="preserve"> or </w:t>
      </w:r>
      <w:r w:rsidRPr="00DC7355">
        <w:rPr>
          <w:i/>
        </w:rPr>
        <w:t xml:space="preserve">InOutType </w:t>
      </w:r>
      <w:r w:rsidRPr="00DC7355">
        <w:t>in the port type with translation capability</w:t>
      </w:r>
      <w:r w:rsidR="00294FBA" w:rsidRPr="00DC7355">
        <w:t>.</w:t>
      </w:r>
    </w:p>
    <w:p w14:paraId="6BD4230B" w14:textId="77777777" w:rsidR="00D12F74" w:rsidRPr="00DC7355" w:rsidRDefault="00D12F74" w:rsidP="00294FBA">
      <w:pPr>
        <w:pStyle w:val="B1"/>
      </w:pPr>
      <w:r w:rsidRPr="00DC7355">
        <w:t xml:space="preserve">All </w:t>
      </w:r>
      <w:r w:rsidRPr="00DC7355">
        <w:rPr>
          <w:i/>
        </w:rPr>
        <w:t xml:space="preserve">InOutTypes </w:t>
      </w:r>
      <w:r w:rsidRPr="00DC7355">
        <w:t xml:space="preserve">shall be present either in the </w:t>
      </w:r>
      <w:r w:rsidRPr="00DC7355">
        <w:rPr>
          <w:b/>
        </w:rPr>
        <w:t>in</w:t>
      </w:r>
      <w:r w:rsidRPr="00DC7355">
        <w:t xml:space="preserve"> and </w:t>
      </w:r>
      <w:r w:rsidRPr="00DC7355">
        <w:rPr>
          <w:b/>
        </w:rPr>
        <w:t>out</w:t>
      </w:r>
      <w:r w:rsidRPr="00DC7355">
        <w:t xml:space="preserve"> lists (at the same time) or in the </w:t>
      </w:r>
      <w:r w:rsidRPr="00DC7355">
        <w:rPr>
          <w:b/>
        </w:rPr>
        <w:t>inout</w:t>
      </w:r>
      <w:r w:rsidRPr="00DC7355">
        <w:t xml:space="preserve"> message list of the </w:t>
      </w:r>
      <w:r w:rsidRPr="00DC7355">
        <w:rPr>
          <w:i/>
        </w:rPr>
        <w:t>OuterPortType</w:t>
      </w:r>
      <w:r w:rsidR="00294FBA" w:rsidRPr="00DC7355">
        <w:rPr>
          <w:i/>
        </w:rPr>
        <w:t>.</w:t>
      </w:r>
    </w:p>
    <w:p w14:paraId="44514166" w14:textId="77777777" w:rsidR="00D12F74" w:rsidRPr="00DC7355" w:rsidRDefault="00D12F74" w:rsidP="00294FBA">
      <w:pPr>
        <w:pStyle w:val="B1"/>
      </w:pPr>
      <w:r w:rsidRPr="00DC7355">
        <w:t xml:space="preserve">All </w:t>
      </w:r>
      <w:r w:rsidRPr="00DC7355">
        <w:rPr>
          <w:i/>
        </w:rPr>
        <w:t xml:space="preserve">InnerOutTypes </w:t>
      </w:r>
      <w:r w:rsidRPr="00DC7355">
        <w:t xml:space="preserve">shall be referenced in the out message list of the </w:t>
      </w:r>
      <w:r w:rsidRPr="00DC7355">
        <w:rPr>
          <w:i/>
        </w:rPr>
        <w:t xml:space="preserve">OuterPortType </w:t>
      </w:r>
      <w:r w:rsidRPr="00DC7355">
        <w:t>or if such a reference does</w:t>
      </w:r>
      <w:r w:rsidR="00FB510E" w:rsidRPr="00DC7355">
        <w:t xml:space="preserve"> </w:t>
      </w:r>
      <w:r w:rsidRPr="00DC7355">
        <w:t>n</w:t>
      </w:r>
      <w:r w:rsidR="00FB510E" w:rsidRPr="00DC7355">
        <w:t>o</w:t>
      </w:r>
      <w:r w:rsidRPr="00DC7355">
        <w:t xml:space="preserve">t exist, the </w:t>
      </w:r>
      <w:r w:rsidRPr="00DC7355">
        <w:rPr>
          <w:i/>
        </w:rPr>
        <w:t xml:space="preserve">OuterPortType </w:t>
      </w:r>
      <w:r w:rsidRPr="00DC7355">
        <w:t xml:space="preserve">shall contain at least one reference to any of the </w:t>
      </w:r>
      <w:r w:rsidRPr="00DC7355">
        <w:rPr>
          <w:i/>
        </w:rPr>
        <w:t xml:space="preserve">OuterOutTypes </w:t>
      </w:r>
      <w:r w:rsidRPr="00DC7355">
        <w:t xml:space="preserve">associated with the </w:t>
      </w:r>
      <w:r w:rsidRPr="00DC7355">
        <w:rPr>
          <w:i/>
        </w:rPr>
        <w:t>InnerOutType</w:t>
      </w:r>
      <w:r w:rsidRPr="00DC7355">
        <w:t xml:space="preserve"> in its </w:t>
      </w:r>
      <w:r w:rsidRPr="00DC7355">
        <w:rPr>
          <w:b/>
        </w:rPr>
        <w:t>out</w:t>
      </w:r>
      <w:r w:rsidRPr="00DC7355">
        <w:t xml:space="preserve"> message list</w:t>
      </w:r>
      <w:r w:rsidR="00294FBA" w:rsidRPr="00DC7355">
        <w:t>.</w:t>
      </w:r>
    </w:p>
    <w:p w14:paraId="7C46CF2D" w14:textId="77777777" w:rsidR="00D12F74" w:rsidRPr="00DC7355" w:rsidRDefault="00D12F74" w:rsidP="00D12F74">
      <w:pPr>
        <w:pStyle w:val="NO"/>
      </w:pPr>
      <w:r w:rsidRPr="00DC7355">
        <w:t>NOTE</w:t>
      </w:r>
      <w:r w:rsidR="008B6B8D" w:rsidRPr="00DC7355">
        <w:t xml:space="preserve"> 1</w:t>
      </w:r>
      <w:r w:rsidRPr="00DC7355">
        <w:t>:</w:t>
      </w:r>
      <w:r w:rsidRPr="00DC7355">
        <w:rPr>
          <w:b/>
        </w:rPr>
        <w:tab/>
      </w:r>
      <w:r w:rsidRPr="00DC7355">
        <w:t xml:space="preserve">If these conditions are met, it is always safe to map TSI ports of </w:t>
      </w:r>
      <w:r w:rsidRPr="00DC7355">
        <w:rPr>
          <w:i/>
        </w:rPr>
        <w:t>OuterOutType</w:t>
      </w:r>
      <w:r w:rsidRPr="00DC7355">
        <w:t xml:space="preserve"> to instances of the port type with translation capability.</w:t>
      </w:r>
    </w:p>
    <w:p w14:paraId="4386EB7B" w14:textId="77777777" w:rsidR="00D12F74" w:rsidRPr="00DC7355" w:rsidRDefault="00D12F74" w:rsidP="00D12F74">
      <w:r w:rsidRPr="00DC7355">
        <w:t>If a port type is referenced in the connect clause, the following applies:</w:t>
      </w:r>
    </w:p>
    <w:p w14:paraId="2A04AA85" w14:textId="77777777" w:rsidR="00D12F74" w:rsidRPr="00DC7355" w:rsidRDefault="00D12F74" w:rsidP="00294FBA">
      <w:pPr>
        <w:pStyle w:val="B1"/>
      </w:pPr>
      <w:r w:rsidRPr="00DC7355">
        <w:t xml:space="preserve">All types from the out message list of the </w:t>
      </w:r>
      <w:r w:rsidRPr="00DC7355">
        <w:rPr>
          <w:i/>
        </w:rPr>
        <w:t>OuterPortType</w:t>
      </w:r>
      <w:r w:rsidRPr="00DC7355">
        <w:t xml:space="preserve"> shall be referenced either as </w:t>
      </w:r>
      <w:r w:rsidRPr="00DC7355">
        <w:rPr>
          <w:i/>
        </w:rPr>
        <w:t>InnerInType, OuterInType</w:t>
      </w:r>
      <w:r w:rsidRPr="00DC7355">
        <w:t xml:space="preserve"> or </w:t>
      </w:r>
      <w:r w:rsidRPr="00DC7355">
        <w:rPr>
          <w:i/>
        </w:rPr>
        <w:t xml:space="preserve">InOutType </w:t>
      </w:r>
      <w:r w:rsidRPr="00DC7355">
        <w:t>in the port type with translation capability</w:t>
      </w:r>
      <w:r w:rsidR="00294FBA" w:rsidRPr="00DC7355">
        <w:t>.</w:t>
      </w:r>
    </w:p>
    <w:p w14:paraId="100E8C2F" w14:textId="77777777" w:rsidR="00D12F74" w:rsidRPr="00DC7355" w:rsidRDefault="00D12F74" w:rsidP="00294FBA">
      <w:pPr>
        <w:pStyle w:val="B1"/>
      </w:pPr>
      <w:r w:rsidRPr="00DC7355">
        <w:t xml:space="preserve">All </w:t>
      </w:r>
      <w:r w:rsidRPr="00DC7355">
        <w:rPr>
          <w:i/>
        </w:rPr>
        <w:t xml:space="preserve">InOutTypes </w:t>
      </w:r>
      <w:r w:rsidRPr="00DC7355">
        <w:t xml:space="preserve">shall be present either in the </w:t>
      </w:r>
      <w:r w:rsidRPr="00DC7355">
        <w:rPr>
          <w:b/>
        </w:rPr>
        <w:t>in</w:t>
      </w:r>
      <w:r w:rsidRPr="00DC7355">
        <w:t xml:space="preserve"> and </w:t>
      </w:r>
      <w:r w:rsidRPr="00DC7355">
        <w:rPr>
          <w:b/>
        </w:rPr>
        <w:t>out</w:t>
      </w:r>
      <w:r w:rsidRPr="00DC7355">
        <w:t xml:space="preserve"> lists (at the same time) or in the </w:t>
      </w:r>
      <w:r w:rsidRPr="00DC7355">
        <w:rPr>
          <w:b/>
        </w:rPr>
        <w:t xml:space="preserve">inout </w:t>
      </w:r>
      <w:r w:rsidRPr="00DC7355">
        <w:t xml:space="preserve">message list of the </w:t>
      </w:r>
      <w:r w:rsidRPr="00DC7355">
        <w:rPr>
          <w:i/>
        </w:rPr>
        <w:t>OuterPortType</w:t>
      </w:r>
      <w:r w:rsidR="00294FBA" w:rsidRPr="00DC7355">
        <w:rPr>
          <w:i/>
        </w:rPr>
        <w:t>.</w:t>
      </w:r>
    </w:p>
    <w:p w14:paraId="19248EB7" w14:textId="20636B13" w:rsidR="00D12F74" w:rsidRPr="00DC7355" w:rsidRDefault="00D12F74" w:rsidP="00294FBA">
      <w:pPr>
        <w:pStyle w:val="B1"/>
      </w:pPr>
      <w:r w:rsidRPr="00DC7355">
        <w:t xml:space="preserve">All </w:t>
      </w:r>
      <w:r w:rsidRPr="00DC7355">
        <w:rPr>
          <w:i/>
        </w:rPr>
        <w:t>InnerOutTypes</w:t>
      </w:r>
      <w:r w:rsidRPr="00DC7355">
        <w:t xml:space="preserve"> shall be referenced in the </w:t>
      </w:r>
      <w:r w:rsidRPr="00DC7355">
        <w:rPr>
          <w:b/>
        </w:rPr>
        <w:t>in</w:t>
      </w:r>
      <w:r w:rsidRPr="00DC7355">
        <w:t xml:space="preserve"> message list of the </w:t>
      </w:r>
      <w:r w:rsidRPr="00DC7355">
        <w:rPr>
          <w:i/>
        </w:rPr>
        <w:t xml:space="preserve">OuterPortType </w:t>
      </w:r>
      <w:r w:rsidRPr="00DC7355">
        <w:t>or if such a reference does</w:t>
      </w:r>
      <w:r w:rsidR="008B71F2" w:rsidRPr="00DC7355">
        <w:t xml:space="preserve"> </w:t>
      </w:r>
      <w:r w:rsidRPr="00DC7355">
        <w:t>n</w:t>
      </w:r>
      <w:r w:rsidR="008B71F2" w:rsidRPr="00DC7355">
        <w:t>o</w:t>
      </w:r>
      <w:r w:rsidRPr="00DC7355">
        <w:t xml:space="preserve">t exist, the </w:t>
      </w:r>
      <w:r w:rsidRPr="00DC7355">
        <w:rPr>
          <w:i/>
        </w:rPr>
        <w:t xml:space="preserve">OuterPortType </w:t>
      </w:r>
      <w:r w:rsidRPr="00DC7355">
        <w:t xml:space="preserve">shall contain at least one reference to any of the </w:t>
      </w:r>
      <w:r w:rsidRPr="00DC7355">
        <w:rPr>
          <w:i/>
        </w:rPr>
        <w:t xml:space="preserve">OuterOutTypes </w:t>
      </w:r>
      <w:r w:rsidRPr="00DC7355">
        <w:t xml:space="preserve">associated with the </w:t>
      </w:r>
      <w:r w:rsidRPr="00DC7355">
        <w:rPr>
          <w:i/>
        </w:rPr>
        <w:t>InnerOutType</w:t>
      </w:r>
      <w:r w:rsidRPr="00DC7355">
        <w:t xml:space="preserve"> in its </w:t>
      </w:r>
      <w:r w:rsidRPr="00DC7355">
        <w:rPr>
          <w:b/>
        </w:rPr>
        <w:t>in</w:t>
      </w:r>
      <w:r w:rsidRPr="00DC7355">
        <w:t xml:space="preserve"> message list</w:t>
      </w:r>
      <w:r w:rsidR="00294FBA" w:rsidRPr="00DC7355">
        <w:t>.</w:t>
      </w:r>
    </w:p>
    <w:p w14:paraId="2A83B954" w14:textId="77777777" w:rsidR="00D12F74" w:rsidRPr="00DC7355" w:rsidRDefault="00D12F74" w:rsidP="00D12F74">
      <w:pPr>
        <w:pStyle w:val="NO"/>
      </w:pPr>
      <w:r w:rsidRPr="00DC7355">
        <w:t>NOTE</w:t>
      </w:r>
      <w:r w:rsidR="008B6B8D" w:rsidRPr="00DC7355">
        <w:t xml:space="preserve"> 2</w:t>
      </w:r>
      <w:r w:rsidRPr="00DC7355">
        <w:t>:</w:t>
      </w:r>
      <w:r w:rsidRPr="00DC7355">
        <w:rPr>
          <w:b/>
        </w:rPr>
        <w:tab/>
      </w:r>
      <w:r w:rsidRPr="00DC7355">
        <w:t xml:space="preserve">If these conditions are met, it is always safe to connect ports with translation capability to ports of </w:t>
      </w:r>
      <w:r w:rsidRPr="00DC7355">
        <w:rPr>
          <w:i/>
        </w:rPr>
        <w:t>OuterOutType</w:t>
      </w:r>
      <w:r w:rsidRPr="00DC7355">
        <w:t>.</w:t>
      </w:r>
    </w:p>
    <w:p w14:paraId="1A69A3DC" w14:textId="77777777" w:rsidR="00D12F74" w:rsidRPr="00DC7355" w:rsidRDefault="00D12F74" w:rsidP="00D12F74">
      <w:r w:rsidRPr="00DC7355">
        <w:rPr>
          <w:iCs/>
        </w:rPr>
        <w:t xml:space="preserve">Port types with translation capability can contain variable declarations. These variables are created and initialized when a port instance is created and have the same lifetime as the port instance itself. Every port instance has its own copy of these variables. Port variables can be accessed only from </w:t>
      </w:r>
      <w:r w:rsidRPr="00DC7355">
        <w:rPr>
          <w:i/>
          <w:iCs/>
        </w:rPr>
        <w:t>InFunctions</w:t>
      </w:r>
      <w:r w:rsidRPr="00DC7355">
        <w:rPr>
          <w:iCs/>
        </w:rPr>
        <w:t xml:space="preserve"> and </w:t>
      </w:r>
      <w:r w:rsidRPr="00DC7355">
        <w:rPr>
          <w:i/>
          <w:iCs/>
        </w:rPr>
        <w:t xml:space="preserve">OutFunctions. </w:t>
      </w:r>
      <w:r w:rsidRPr="00DC7355">
        <w:rPr>
          <w:iCs/>
        </w:rPr>
        <w:t xml:space="preserve">They are not visible outside of the translation procedure. The variables can be used e.g. for buffering data between individual calls of </w:t>
      </w:r>
      <w:r w:rsidRPr="00DC7355">
        <w:rPr>
          <w:i/>
          <w:iCs/>
        </w:rPr>
        <w:t>InFunctions</w:t>
      </w:r>
      <w:r w:rsidRPr="00DC7355">
        <w:rPr>
          <w:iCs/>
        </w:rPr>
        <w:t xml:space="preserve"> and </w:t>
      </w:r>
      <w:proofErr w:type="gramStart"/>
      <w:r w:rsidRPr="00DC7355">
        <w:rPr>
          <w:i/>
          <w:iCs/>
        </w:rPr>
        <w:t>OutFunctions</w:t>
      </w:r>
      <w:r w:rsidRPr="00DC7355">
        <w:rPr>
          <w:iCs/>
        </w:rPr>
        <w:t>(</w:t>
      </w:r>
      <w:proofErr w:type="gramEnd"/>
      <w:r w:rsidRPr="00DC7355">
        <w:rPr>
          <w:iCs/>
        </w:rPr>
        <w:t>e.g. in case of fragmented messages).</w:t>
      </w:r>
    </w:p>
    <w:p w14:paraId="61BFE851" w14:textId="77777777" w:rsidR="00D12F74" w:rsidRPr="00DC7355" w:rsidRDefault="00D12F74" w:rsidP="00D12F74">
      <w:pPr>
        <w:rPr>
          <w:b/>
          <w:i/>
          <w:szCs w:val="24"/>
        </w:rPr>
      </w:pPr>
      <w:r w:rsidRPr="00DC7355">
        <w:rPr>
          <w:b/>
          <w:i/>
          <w:szCs w:val="24"/>
        </w:rPr>
        <w:t>Restrictions</w:t>
      </w:r>
    </w:p>
    <w:p w14:paraId="1A404A83" w14:textId="53EA3521" w:rsidR="00D12F74" w:rsidRPr="00DC7355" w:rsidRDefault="00D12F74" w:rsidP="00D12F74">
      <w:r w:rsidRPr="00DC7355">
        <w:t xml:space="preserve">In addition to the general static rules of TTCN-3 restrictions specified in </w:t>
      </w:r>
      <w:r w:rsidR="00FB510E" w:rsidRPr="00DC7355">
        <w:t xml:space="preserve">clause </w:t>
      </w:r>
      <w:r w:rsidRPr="00DC7355">
        <w:t xml:space="preserve">6.2.9 of </w:t>
      </w:r>
      <w:r w:rsidR="00492FC3" w:rsidRPr="00DC7355">
        <w:t>ETSI ES 201 873-1</w:t>
      </w:r>
      <w:r w:rsidRPr="00DC7355">
        <w:t xml:space="preserve"> [</w:t>
      </w:r>
      <w:r w:rsidRPr="00DC7355">
        <w:fldChar w:fldCharType="begin"/>
      </w:r>
      <w:r w:rsidRPr="00DC7355">
        <w:instrText xml:space="preserve"> REF REF_ES201873_1 \h </w:instrText>
      </w:r>
      <w:r w:rsidRPr="00DC7355">
        <w:fldChar w:fldCharType="separate"/>
      </w:r>
      <w:r w:rsidR="00F16FB2" w:rsidRPr="00DC7355">
        <w:t>1</w:t>
      </w:r>
      <w:r w:rsidRPr="00DC7355">
        <w:fldChar w:fldCharType="end"/>
      </w:r>
      <w:r w:rsidRPr="00DC7355">
        <w:t>], the following restrictions apply:</w:t>
      </w:r>
    </w:p>
    <w:p w14:paraId="2F774A53" w14:textId="77777777" w:rsidR="00D12F74" w:rsidRPr="00DC7355" w:rsidRDefault="00D12F74" w:rsidP="00577D5A">
      <w:pPr>
        <w:pStyle w:val="BL"/>
        <w:numPr>
          <w:ilvl w:val="0"/>
          <w:numId w:val="16"/>
        </w:numPr>
      </w:pPr>
      <w:r w:rsidRPr="00DC7355">
        <w:t>If the</w:t>
      </w:r>
      <w:r w:rsidR="00FB510E" w:rsidRPr="00DC7355">
        <w:t xml:space="preserve"> </w:t>
      </w:r>
      <w:r w:rsidRPr="00DC7355">
        <w:rPr>
          <w:i/>
        </w:rPr>
        <w:t xml:space="preserve">OuterPortType </w:t>
      </w:r>
      <w:r w:rsidRPr="00DC7355">
        <w:t xml:space="preserve">is a port type with translation capability, it shall </w:t>
      </w:r>
      <w:proofErr w:type="gramStart"/>
      <w:r w:rsidRPr="00DC7355">
        <w:t xml:space="preserve">neither directly nor indirectly reference </w:t>
      </w:r>
      <w:r w:rsidRPr="00DC7355">
        <w:rPr>
          <w:i/>
        </w:rPr>
        <w:t xml:space="preserve">PortTypeId </w:t>
      </w:r>
      <w:r w:rsidRPr="00DC7355">
        <w:t>in its map or</w:t>
      </w:r>
      <w:proofErr w:type="gramEnd"/>
      <w:r w:rsidRPr="00DC7355">
        <w:t xml:space="preserve"> connect clause (i.e. port types with translation capability cannot reference each other).</w:t>
      </w:r>
    </w:p>
    <w:p w14:paraId="0E6B179D" w14:textId="77777777" w:rsidR="00D12F74" w:rsidRPr="00DC7355" w:rsidRDefault="00D12F74" w:rsidP="00577D5A">
      <w:pPr>
        <w:pStyle w:val="BL"/>
        <w:numPr>
          <w:ilvl w:val="0"/>
          <w:numId w:val="16"/>
        </w:numPr>
      </w:pPr>
      <w:r w:rsidRPr="00DC7355">
        <w:t xml:space="preserve">All </w:t>
      </w:r>
      <w:r w:rsidRPr="00DC7355">
        <w:rPr>
          <w:i/>
        </w:rPr>
        <w:t>OuterAddrTypes</w:t>
      </w:r>
      <w:r w:rsidRPr="00DC7355">
        <w:t xml:space="preserve"> shall be used as an address type at least in one of the </w:t>
      </w:r>
      <w:r w:rsidRPr="00DC7355">
        <w:rPr>
          <w:i/>
        </w:rPr>
        <w:t>OuterPortTypes</w:t>
      </w:r>
      <w:r w:rsidRPr="00DC7355">
        <w:t>.</w:t>
      </w:r>
    </w:p>
    <w:p w14:paraId="3D75A41F" w14:textId="77777777" w:rsidR="00D12F74" w:rsidRPr="00DC7355" w:rsidRDefault="00D12F74" w:rsidP="00577D5A">
      <w:pPr>
        <w:pStyle w:val="BL"/>
        <w:numPr>
          <w:ilvl w:val="0"/>
          <w:numId w:val="16"/>
        </w:numPr>
      </w:pPr>
      <w:r w:rsidRPr="00DC7355">
        <w:t xml:space="preserve">All </w:t>
      </w:r>
      <w:r w:rsidRPr="00DC7355">
        <w:rPr>
          <w:i/>
        </w:rPr>
        <w:t>InFunction</w:t>
      </w:r>
      <w:r w:rsidRPr="00DC7355">
        <w:t xml:space="preserve">, </w:t>
      </w:r>
      <w:r w:rsidRPr="00DC7355">
        <w:rPr>
          <w:i/>
        </w:rPr>
        <w:t>OutFunction</w:t>
      </w:r>
      <w:r w:rsidRPr="00DC7355">
        <w:t xml:space="preserve"> and </w:t>
      </w:r>
      <w:r w:rsidRPr="00DC7355">
        <w:rPr>
          <w:i/>
        </w:rPr>
        <w:t>AddrFunction</w:t>
      </w:r>
      <w:r w:rsidRPr="00DC7355">
        <w:t xml:space="preserve"> identifiers shall be references to a translation function.</w:t>
      </w:r>
    </w:p>
    <w:p w14:paraId="65261B0B" w14:textId="77777777" w:rsidR="00D12F74" w:rsidRPr="00DC7355" w:rsidRDefault="00D12F74" w:rsidP="00F33A0D">
      <w:pPr>
        <w:pStyle w:val="EX"/>
        <w:keepNext/>
      </w:pPr>
      <w:r w:rsidRPr="00DC7355">
        <w:t>EXAMPLE:</w:t>
      </w:r>
    </w:p>
    <w:p w14:paraId="464759F2" w14:textId="77777777" w:rsidR="00084256" w:rsidRPr="00DC7355" w:rsidRDefault="00084256" w:rsidP="00084256">
      <w:pPr>
        <w:pStyle w:val="PL"/>
        <w:keepNext/>
        <w:keepLines/>
        <w:rPr>
          <w:noProof w:val="0"/>
        </w:rPr>
      </w:pPr>
      <w:r w:rsidRPr="00DC7355">
        <w:rPr>
          <w:noProof w:val="0"/>
        </w:rPr>
        <w:tab/>
      </w:r>
      <w:proofErr w:type="gramStart"/>
      <w:r w:rsidRPr="00DC7355">
        <w:rPr>
          <w:b/>
          <w:noProof w:val="0"/>
        </w:rPr>
        <w:t>type</w:t>
      </w:r>
      <w:proofErr w:type="gramEnd"/>
      <w:r w:rsidRPr="00DC7355">
        <w:rPr>
          <w:b/>
          <w:noProof w:val="0"/>
        </w:rPr>
        <w:t xml:space="preserve"> port</w:t>
      </w:r>
      <w:r w:rsidRPr="00DC7355">
        <w:rPr>
          <w:noProof w:val="0"/>
        </w:rPr>
        <w:t xml:space="preserve"> TransportPort</w:t>
      </w:r>
    </w:p>
    <w:p w14:paraId="3A5270E1" w14:textId="77777777" w:rsidR="00084256" w:rsidRPr="00DC7355" w:rsidRDefault="00084256" w:rsidP="00084256">
      <w:pPr>
        <w:pStyle w:val="PL"/>
        <w:rPr>
          <w:noProof w:val="0"/>
        </w:rPr>
      </w:pPr>
      <w:r w:rsidRPr="00DC7355">
        <w:rPr>
          <w:noProof w:val="0"/>
        </w:rPr>
        <w:tab/>
        <w:t>{</w:t>
      </w:r>
    </w:p>
    <w:p w14:paraId="07C14B06"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inout</w:t>
      </w:r>
      <w:proofErr w:type="gramEnd"/>
      <w:r w:rsidRPr="00DC7355">
        <w:rPr>
          <w:b/>
          <w:noProof w:val="0"/>
        </w:rPr>
        <w:t xml:space="preserve"> </w:t>
      </w:r>
      <w:r w:rsidRPr="00DC7355">
        <w:rPr>
          <w:noProof w:val="0"/>
        </w:rPr>
        <w:t>TransportMessage;</w:t>
      </w:r>
    </w:p>
    <w:p w14:paraId="1D67CC25" w14:textId="77777777" w:rsidR="00084256" w:rsidRPr="00DC7355" w:rsidRDefault="00084256" w:rsidP="00084256">
      <w:pPr>
        <w:pStyle w:val="PL"/>
        <w:rPr>
          <w:noProof w:val="0"/>
        </w:rPr>
      </w:pPr>
      <w:r w:rsidRPr="00DC7355">
        <w:rPr>
          <w:noProof w:val="0"/>
        </w:rPr>
        <w:tab/>
        <w:t>}</w:t>
      </w:r>
    </w:p>
    <w:p w14:paraId="320F6C4D" w14:textId="77777777" w:rsidR="00084256" w:rsidRPr="00DC7355" w:rsidRDefault="00084256" w:rsidP="00084256">
      <w:pPr>
        <w:pStyle w:val="PL"/>
        <w:rPr>
          <w:noProof w:val="0"/>
        </w:rPr>
      </w:pPr>
    </w:p>
    <w:p w14:paraId="14BA9D0B" w14:textId="77777777" w:rsidR="00084256" w:rsidRPr="00DC7355" w:rsidRDefault="00084256" w:rsidP="00084256">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port </w:t>
      </w:r>
      <w:r w:rsidRPr="00DC7355">
        <w:rPr>
          <w:noProof w:val="0"/>
        </w:rPr>
        <w:t xml:space="preserve">DataPort </w:t>
      </w:r>
      <w:r w:rsidRPr="00DC7355">
        <w:rPr>
          <w:b/>
          <w:noProof w:val="0"/>
        </w:rPr>
        <w:t xml:space="preserve">map to </w:t>
      </w:r>
      <w:r w:rsidRPr="00DC7355">
        <w:rPr>
          <w:noProof w:val="0"/>
        </w:rPr>
        <w:t>TransportPort</w:t>
      </w:r>
    </w:p>
    <w:p w14:paraId="56276505" w14:textId="77777777" w:rsidR="00084256" w:rsidRPr="00DC7355" w:rsidRDefault="00084256" w:rsidP="00084256">
      <w:pPr>
        <w:pStyle w:val="PL"/>
        <w:rPr>
          <w:noProof w:val="0"/>
        </w:rPr>
      </w:pPr>
      <w:r w:rsidRPr="00DC7355">
        <w:rPr>
          <w:noProof w:val="0"/>
        </w:rPr>
        <w:tab/>
        <w:t>{</w:t>
      </w:r>
    </w:p>
    <w:p w14:paraId="405B493B"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in</w:t>
      </w:r>
      <w:proofErr w:type="gramEnd"/>
      <w:r w:rsidRPr="00DC7355">
        <w:rPr>
          <w:b/>
          <w:noProof w:val="0"/>
        </w:rPr>
        <w:t xml:space="preserve"> </w:t>
      </w:r>
      <w:r w:rsidRPr="00DC7355">
        <w:rPr>
          <w:noProof w:val="0"/>
        </w:rPr>
        <w:t xml:space="preserve">DataMessage </w:t>
      </w:r>
      <w:r w:rsidRPr="00DC7355">
        <w:rPr>
          <w:b/>
          <w:noProof w:val="0"/>
        </w:rPr>
        <w:t xml:space="preserve">from </w:t>
      </w:r>
      <w:r w:rsidRPr="00DC7355">
        <w:rPr>
          <w:noProof w:val="0"/>
        </w:rPr>
        <w:t xml:space="preserve">TransportMessage </w:t>
      </w:r>
      <w:r w:rsidRPr="00DC7355">
        <w:rPr>
          <w:b/>
          <w:noProof w:val="0"/>
        </w:rPr>
        <w:t xml:space="preserve">with </w:t>
      </w:r>
      <w:r w:rsidRPr="00DC7355">
        <w:rPr>
          <w:noProof w:val="0"/>
        </w:rPr>
        <w:t>transportToData();</w:t>
      </w:r>
    </w:p>
    <w:p w14:paraId="0915432A"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out</w:t>
      </w:r>
      <w:proofErr w:type="gramEnd"/>
      <w:r w:rsidRPr="00DC7355">
        <w:rPr>
          <w:b/>
          <w:noProof w:val="0"/>
        </w:rPr>
        <w:t xml:space="preserve"> </w:t>
      </w:r>
      <w:r w:rsidRPr="00DC7355">
        <w:rPr>
          <w:noProof w:val="0"/>
        </w:rPr>
        <w:t xml:space="preserve">DataMessage </w:t>
      </w:r>
      <w:r w:rsidRPr="00DC7355">
        <w:rPr>
          <w:b/>
          <w:noProof w:val="0"/>
        </w:rPr>
        <w:t xml:space="preserve">to </w:t>
      </w:r>
      <w:r w:rsidRPr="00DC7355">
        <w:rPr>
          <w:noProof w:val="0"/>
        </w:rPr>
        <w:t xml:space="preserve">TransportMessage </w:t>
      </w:r>
      <w:r w:rsidRPr="00DC7355">
        <w:rPr>
          <w:b/>
          <w:noProof w:val="0"/>
        </w:rPr>
        <w:t xml:space="preserve">with </w:t>
      </w:r>
      <w:r w:rsidRPr="00DC7355">
        <w:rPr>
          <w:noProof w:val="0"/>
        </w:rPr>
        <w:t>dataToTransport();</w:t>
      </w:r>
    </w:p>
    <w:p w14:paraId="0FBE56DC" w14:textId="77777777" w:rsidR="00084256" w:rsidRPr="00DC7355" w:rsidRDefault="00084256" w:rsidP="00084256">
      <w:pPr>
        <w:pStyle w:val="PL"/>
        <w:rPr>
          <w:noProof w:val="0"/>
        </w:rPr>
      </w:pPr>
      <w:r w:rsidRPr="00DC7355">
        <w:rPr>
          <w:noProof w:val="0"/>
        </w:rPr>
        <w:tab/>
        <w:t>}</w:t>
      </w:r>
    </w:p>
    <w:p w14:paraId="1416FD08" w14:textId="77777777" w:rsidR="00084256" w:rsidRPr="00DC7355" w:rsidRDefault="00084256" w:rsidP="00084256">
      <w:pPr>
        <w:pStyle w:val="PL"/>
        <w:rPr>
          <w:noProof w:val="0"/>
        </w:rPr>
      </w:pPr>
    </w:p>
    <w:p w14:paraId="57A1A3C4" w14:textId="77777777" w:rsidR="00D12F74" w:rsidRPr="00DC7355" w:rsidRDefault="00D12F74" w:rsidP="002C5E51">
      <w:pPr>
        <w:pStyle w:val="berschrift3"/>
      </w:pPr>
      <w:bookmarkStart w:id="44" w:name="_Toc75433903"/>
      <w:r w:rsidRPr="00DC7355">
        <w:lastRenderedPageBreak/>
        <w:t>5.</w:t>
      </w:r>
      <w:r w:rsidR="00CE27C6" w:rsidRPr="00DC7355">
        <w:t>2</w:t>
      </w:r>
      <w:r w:rsidRPr="00DC7355">
        <w:t>.2</w:t>
      </w:r>
      <w:r w:rsidRPr="00DC7355">
        <w:tab/>
        <w:t>Mapping and connecting ports</w:t>
      </w:r>
      <w:bookmarkEnd w:id="44"/>
    </w:p>
    <w:p w14:paraId="6F147E33" w14:textId="0D710B33" w:rsidR="00D12F74" w:rsidRPr="00DC7355" w:rsidRDefault="00D12F74" w:rsidP="00D12F74">
      <w:r w:rsidRPr="00DC7355">
        <w:t xml:space="preserve">Ports with translation capability can work in two different modes: normal and translation mode. In normal mode, the port behaves as a standard message port according to the rules specified in </w:t>
      </w:r>
      <w:r w:rsidR="00492FC3" w:rsidRPr="00DC7355">
        <w:t>ETSI ES 201 873-1</w:t>
      </w:r>
      <w:r w:rsidRPr="00DC7355">
        <w:t xml:space="preserve"> [</w:t>
      </w:r>
      <w:r w:rsidRPr="00DC7355">
        <w:fldChar w:fldCharType="begin"/>
      </w:r>
      <w:r w:rsidRPr="00DC7355">
        <w:instrText xml:space="preserve"> REF REF_ES201873_1 \h </w:instrText>
      </w:r>
      <w:r w:rsidRPr="00DC7355">
        <w:fldChar w:fldCharType="separate"/>
      </w:r>
      <w:r w:rsidR="00F16FB2" w:rsidRPr="00DC7355">
        <w:t>1</w:t>
      </w:r>
      <w:r w:rsidRPr="00DC7355">
        <w:fldChar w:fldCharType="end"/>
      </w:r>
      <w:r w:rsidRPr="00DC7355">
        <w:t>]. In translation mode, the port uses rules described in the following clauses of th</w:t>
      </w:r>
      <w:r w:rsidR="00080245" w:rsidRPr="00DC7355">
        <w:t>e present</w:t>
      </w:r>
      <w:r w:rsidRPr="00DC7355">
        <w:t xml:space="preserve"> document to convert messages and addresses when communicating with linked ports.</w:t>
      </w:r>
    </w:p>
    <w:p w14:paraId="003A6F3B" w14:textId="77777777" w:rsidR="00D12F74" w:rsidRPr="00DC7355" w:rsidRDefault="00D12F74" w:rsidP="00D12F74">
      <w:r w:rsidRPr="00DC7355">
        <w:t>The translation mode is activated in these cases:</w:t>
      </w:r>
    </w:p>
    <w:p w14:paraId="5CC9D1EB" w14:textId="77777777" w:rsidR="00D12F74" w:rsidRPr="00DC7355" w:rsidRDefault="00D12F74" w:rsidP="002C5E51">
      <w:pPr>
        <w:pStyle w:val="B1"/>
      </w:pPr>
      <w:r w:rsidRPr="00DC7355">
        <w:t>A map operation is applied to a component port and TSI port and the component port type contains a reference to the TSI port type in its map clause</w:t>
      </w:r>
      <w:r w:rsidR="002C5E51" w:rsidRPr="00DC7355">
        <w:t>.</w:t>
      </w:r>
    </w:p>
    <w:p w14:paraId="45871A03" w14:textId="77777777" w:rsidR="00D12F74" w:rsidRPr="00DC7355" w:rsidRDefault="00D12F74" w:rsidP="002C5E51">
      <w:pPr>
        <w:pStyle w:val="B1"/>
      </w:pPr>
      <w:r w:rsidRPr="00DC7355">
        <w:t xml:space="preserve">A port type of one operands of a connect operation contains a reference to the port type of the other operand in </w:t>
      </w:r>
      <w:proofErr w:type="gramStart"/>
      <w:r w:rsidRPr="00DC7355">
        <w:t>its</w:t>
      </w:r>
      <w:proofErr w:type="gramEnd"/>
      <w:r w:rsidRPr="00DC7355">
        <w:t xml:space="preserve"> connect clause</w:t>
      </w:r>
      <w:r w:rsidR="002C5E51" w:rsidRPr="00DC7355">
        <w:t>.</w:t>
      </w:r>
    </w:p>
    <w:p w14:paraId="6AFDADB1" w14:textId="77777777" w:rsidR="00D12F74" w:rsidRPr="00DC7355" w:rsidRDefault="00D12F74" w:rsidP="00D12F74">
      <w:r w:rsidRPr="00DC7355">
        <w:t>In all other cases, normal mode is activated.</w:t>
      </w:r>
    </w:p>
    <w:p w14:paraId="20FD5FE1" w14:textId="77777777" w:rsidR="00D12F74" w:rsidRPr="00DC7355" w:rsidRDefault="00D12F74" w:rsidP="00D12F74">
      <w:pPr>
        <w:pStyle w:val="EX"/>
      </w:pPr>
      <w:r w:rsidRPr="00DC7355">
        <w:t>EXAMPLE:</w:t>
      </w:r>
    </w:p>
    <w:p w14:paraId="2B45D1A8" w14:textId="77777777" w:rsidR="00084256" w:rsidRPr="00DC7355" w:rsidRDefault="00084256" w:rsidP="00084256">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port</w:t>
      </w:r>
      <w:r w:rsidRPr="00DC7355">
        <w:rPr>
          <w:noProof w:val="0"/>
        </w:rPr>
        <w:t xml:space="preserve"> TransportPort {</w:t>
      </w:r>
    </w:p>
    <w:p w14:paraId="3088F2BF" w14:textId="77777777" w:rsidR="00084256" w:rsidRPr="00DC7355" w:rsidRDefault="00084256" w:rsidP="00084256">
      <w:pPr>
        <w:pStyle w:val="PL"/>
        <w:rPr>
          <w:noProof w:val="0"/>
        </w:rPr>
      </w:pPr>
      <w:r w:rsidRPr="00DC7355">
        <w:rPr>
          <w:noProof w:val="0"/>
        </w:rPr>
        <w:tab/>
      </w:r>
      <w:r w:rsidRPr="00DC7355">
        <w:rPr>
          <w:noProof w:val="0"/>
        </w:rPr>
        <w:tab/>
        <w:t>...</w:t>
      </w:r>
    </w:p>
    <w:p w14:paraId="10D565A0" w14:textId="77777777" w:rsidR="00084256" w:rsidRPr="00DC7355" w:rsidRDefault="00084256" w:rsidP="00084256">
      <w:pPr>
        <w:pStyle w:val="PL"/>
        <w:rPr>
          <w:noProof w:val="0"/>
        </w:rPr>
      </w:pPr>
      <w:r w:rsidRPr="00DC7355">
        <w:rPr>
          <w:noProof w:val="0"/>
        </w:rPr>
        <w:tab/>
        <w:t>}</w:t>
      </w:r>
    </w:p>
    <w:p w14:paraId="65A8759A" w14:textId="77777777" w:rsidR="00084256" w:rsidRPr="00DC7355" w:rsidRDefault="00084256" w:rsidP="00084256">
      <w:pPr>
        <w:pStyle w:val="PL"/>
        <w:rPr>
          <w:noProof w:val="0"/>
        </w:rPr>
      </w:pPr>
    </w:p>
    <w:p w14:paraId="0AB483EB" w14:textId="77777777" w:rsidR="00084256" w:rsidRPr="00DC7355" w:rsidRDefault="00084256" w:rsidP="00084256">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port </w:t>
      </w:r>
      <w:r w:rsidRPr="00DC7355">
        <w:rPr>
          <w:noProof w:val="0"/>
        </w:rPr>
        <w:t xml:space="preserve">DataPort </w:t>
      </w:r>
      <w:r w:rsidRPr="00DC7355">
        <w:rPr>
          <w:b/>
          <w:noProof w:val="0"/>
        </w:rPr>
        <w:t>map to</w:t>
      </w:r>
      <w:r w:rsidRPr="00DC7355">
        <w:rPr>
          <w:noProof w:val="0"/>
        </w:rPr>
        <w:t xml:space="preserve"> TransportPort {</w:t>
      </w:r>
    </w:p>
    <w:p w14:paraId="4A358239" w14:textId="77777777" w:rsidR="00084256" w:rsidRPr="00DC7355" w:rsidRDefault="00084256" w:rsidP="00084256">
      <w:pPr>
        <w:pStyle w:val="PL"/>
        <w:rPr>
          <w:noProof w:val="0"/>
        </w:rPr>
      </w:pPr>
      <w:r w:rsidRPr="00DC7355">
        <w:rPr>
          <w:noProof w:val="0"/>
        </w:rPr>
        <w:tab/>
      </w:r>
      <w:r w:rsidRPr="00DC7355">
        <w:rPr>
          <w:noProof w:val="0"/>
        </w:rPr>
        <w:tab/>
        <w:t>...</w:t>
      </w:r>
    </w:p>
    <w:p w14:paraId="01D192DD" w14:textId="77777777" w:rsidR="00084256" w:rsidRPr="00DC7355" w:rsidRDefault="00084256" w:rsidP="00084256">
      <w:pPr>
        <w:pStyle w:val="PL"/>
        <w:rPr>
          <w:noProof w:val="0"/>
        </w:rPr>
      </w:pPr>
      <w:r w:rsidRPr="00DC7355">
        <w:rPr>
          <w:noProof w:val="0"/>
        </w:rPr>
        <w:tab/>
        <w:t>}</w:t>
      </w:r>
    </w:p>
    <w:p w14:paraId="5FFBC6B4" w14:textId="77777777" w:rsidR="00084256" w:rsidRPr="00DC7355" w:rsidRDefault="00084256" w:rsidP="00084256">
      <w:pPr>
        <w:pStyle w:val="PL"/>
        <w:rPr>
          <w:noProof w:val="0"/>
        </w:rPr>
      </w:pPr>
    </w:p>
    <w:p w14:paraId="5902DDDA" w14:textId="77777777" w:rsidR="00084256" w:rsidRPr="00DC7355" w:rsidRDefault="00084256" w:rsidP="00084256">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component</w:t>
      </w:r>
      <w:r w:rsidRPr="00DC7355">
        <w:rPr>
          <w:noProof w:val="0"/>
        </w:rPr>
        <w:t xml:space="preserve"> SystemComponent{</w:t>
      </w:r>
    </w:p>
    <w:p w14:paraId="5E05EBB4"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port</w:t>
      </w:r>
      <w:proofErr w:type="gramEnd"/>
      <w:r w:rsidRPr="00DC7355">
        <w:rPr>
          <w:b/>
          <w:noProof w:val="0"/>
        </w:rPr>
        <w:t xml:space="preserve"> </w:t>
      </w:r>
      <w:r w:rsidRPr="00DC7355">
        <w:rPr>
          <w:noProof w:val="0"/>
        </w:rPr>
        <w:t>DataPort dataPort;</w:t>
      </w:r>
    </w:p>
    <w:p w14:paraId="24304DBB"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port</w:t>
      </w:r>
      <w:proofErr w:type="gramEnd"/>
      <w:r w:rsidRPr="00DC7355">
        <w:rPr>
          <w:b/>
          <w:noProof w:val="0"/>
        </w:rPr>
        <w:t xml:space="preserve"> </w:t>
      </w:r>
      <w:r w:rsidRPr="00DC7355">
        <w:rPr>
          <w:noProof w:val="0"/>
        </w:rPr>
        <w:t>TransportPort transportPort;</w:t>
      </w:r>
    </w:p>
    <w:p w14:paraId="6C22C3A4" w14:textId="77777777" w:rsidR="00084256" w:rsidRPr="00DC7355" w:rsidRDefault="00084256" w:rsidP="00084256">
      <w:pPr>
        <w:pStyle w:val="PL"/>
        <w:rPr>
          <w:noProof w:val="0"/>
        </w:rPr>
      </w:pPr>
      <w:r w:rsidRPr="00DC7355">
        <w:rPr>
          <w:noProof w:val="0"/>
        </w:rPr>
        <w:tab/>
        <w:t>}</w:t>
      </w:r>
    </w:p>
    <w:p w14:paraId="0CB85A13" w14:textId="77777777" w:rsidR="00084256" w:rsidRPr="00DC7355" w:rsidRDefault="00084256" w:rsidP="00084256">
      <w:pPr>
        <w:pStyle w:val="PL"/>
        <w:rPr>
          <w:noProof w:val="0"/>
        </w:rPr>
      </w:pPr>
    </w:p>
    <w:p w14:paraId="1764492C" w14:textId="77777777" w:rsidR="00084256" w:rsidRPr="00DC7355" w:rsidRDefault="00084256" w:rsidP="00084256">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component</w:t>
      </w:r>
      <w:r w:rsidRPr="00DC7355">
        <w:rPr>
          <w:noProof w:val="0"/>
        </w:rPr>
        <w:t xml:space="preserve"> TestComponent{</w:t>
      </w:r>
    </w:p>
    <w:p w14:paraId="7D57CE49"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port</w:t>
      </w:r>
      <w:proofErr w:type="gramEnd"/>
      <w:r w:rsidRPr="00DC7355">
        <w:rPr>
          <w:b/>
          <w:noProof w:val="0"/>
        </w:rPr>
        <w:t xml:space="preserve"> </w:t>
      </w:r>
      <w:r w:rsidRPr="00DC7355">
        <w:rPr>
          <w:noProof w:val="0"/>
        </w:rPr>
        <w:t>DataPort dataPort;</w:t>
      </w:r>
    </w:p>
    <w:p w14:paraId="2C91B44A" w14:textId="77777777" w:rsidR="00084256" w:rsidRPr="00DC7355" w:rsidRDefault="00084256" w:rsidP="00084256">
      <w:pPr>
        <w:pStyle w:val="PL"/>
        <w:rPr>
          <w:noProof w:val="0"/>
        </w:rPr>
      </w:pPr>
      <w:r w:rsidRPr="00DC7355">
        <w:rPr>
          <w:noProof w:val="0"/>
        </w:rPr>
        <w:tab/>
        <w:t>}</w:t>
      </w:r>
    </w:p>
    <w:p w14:paraId="6CBE58C4" w14:textId="77777777" w:rsidR="00084256" w:rsidRPr="00DC7355" w:rsidRDefault="00084256" w:rsidP="00084256">
      <w:pPr>
        <w:pStyle w:val="PL"/>
        <w:rPr>
          <w:noProof w:val="0"/>
        </w:rPr>
      </w:pPr>
    </w:p>
    <w:p w14:paraId="5D6047E5" w14:textId="77777777" w:rsidR="00084256" w:rsidRPr="00DC7355" w:rsidRDefault="00084256" w:rsidP="00084256">
      <w:pPr>
        <w:pStyle w:val="PL"/>
        <w:rPr>
          <w:noProof w:val="0"/>
        </w:rPr>
      </w:pPr>
      <w:r w:rsidRPr="00DC7355">
        <w:rPr>
          <w:noProof w:val="0"/>
        </w:rPr>
        <w:tab/>
      </w:r>
      <w:proofErr w:type="gramStart"/>
      <w:r w:rsidRPr="00DC7355">
        <w:rPr>
          <w:b/>
          <w:noProof w:val="0"/>
        </w:rPr>
        <w:t>testcase</w:t>
      </w:r>
      <w:proofErr w:type="gramEnd"/>
      <w:r w:rsidRPr="00DC7355">
        <w:rPr>
          <w:noProof w:val="0"/>
        </w:rPr>
        <w:t xml:space="preserve"> TC </w:t>
      </w:r>
      <w:r w:rsidRPr="00DC7355">
        <w:rPr>
          <w:b/>
          <w:noProof w:val="0"/>
        </w:rPr>
        <w:t>runs on</w:t>
      </w:r>
      <w:r w:rsidRPr="00DC7355">
        <w:rPr>
          <w:noProof w:val="0"/>
        </w:rPr>
        <w:t xml:space="preserve"> TestComponent </w:t>
      </w:r>
      <w:r w:rsidRPr="00DC7355">
        <w:rPr>
          <w:b/>
          <w:noProof w:val="0"/>
        </w:rPr>
        <w:t>system</w:t>
      </w:r>
      <w:r w:rsidRPr="00DC7355">
        <w:rPr>
          <w:noProof w:val="0"/>
        </w:rPr>
        <w:t xml:space="preserve"> SystemComponent</w:t>
      </w:r>
    </w:p>
    <w:p w14:paraId="51B2FD39" w14:textId="77777777" w:rsidR="00084256" w:rsidRPr="00DC7355" w:rsidRDefault="00084256" w:rsidP="00084256">
      <w:pPr>
        <w:pStyle w:val="PL"/>
        <w:rPr>
          <w:noProof w:val="0"/>
        </w:rPr>
      </w:pPr>
      <w:r w:rsidRPr="00DC7355">
        <w:rPr>
          <w:noProof w:val="0"/>
        </w:rPr>
        <w:tab/>
        <w:t>{</w:t>
      </w:r>
    </w:p>
    <w:p w14:paraId="5AA95629"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if</w:t>
      </w:r>
      <w:proofErr w:type="gramEnd"/>
      <w:r w:rsidRPr="00DC7355">
        <w:rPr>
          <w:noProof w:val="0"/>
        </w:rPr>
        <w:t xml:space="preserve"> (PX_TRANSPORT_USED){ </w:t>
      </w:r>
    </w:p>
    <w:p w14:paraId="2D5B56A9" w14:textId="77777777" w:rsidR="00084256" w:rsidRPr="00DC7355" w:rsidRDefault="00084256" w:rsidP="00084256">
      <w:pPr>
        <w:pStyle w:val="PL"/>
        <w:rPr>
          <w:noProof w:val="0"/>
        </w:rPr>
      </w:pPr>
      <w:r w:rsidRPr="00DC7355">
        <w:rPr>
          <w:noProof w:val="0"/>
        </w:rPr>
        <w:tab/>
      </w:r>
      <w:r w:rsidRPr="00DC7355">
        <w:rPr>
          <w:noProof w:val="0"/>
        </w:rPr>
        <w:tab/>
      </w:r>
      <w:r w:rsidRPr="00DC7355">
        <w:rPr>
          <w:noProof w:val="0"/>
        </w:rPr>
        <w:tab/>
        <w:t>// activate translation mode (TransportPort is implicitly referenced via transportPort</w:t>
      </w:r>
    </w:p>
    <w:p w14:paraId="24185D39" w14:textId="77777777" w:rsidR="00084256" w:rsidRPr="00DC7355" w:rsidRDefault="00084256" w:rsidP="00084256">
      <w:pPr>
        <w:pStyle w:val="PL"/>
        <w:rPr>
          <w:noProof w:val="0"/>
        </w:rPr>
      </w:pPr>
      <w:r w:rsidRPr="00DC7355">
        <w:rPr>
          <w:noProof w:val="0"/>
        </w:rPr>
        <w:tab/>
      </w:r>
      <w:r w:rsidRPr="00DC7355">
        <w:rPr>
          <w:noProof w:val="0"/>
        </w:rPr>
        <w:tab/>
      </w:r>
      <w:r w:rsidRPr="00DC7355">
        <w:rPr>
          <w:noProof w:val="0"/>
        </w:rPr>
        <w:tab/>
        <w:t>// in the map operation)</w:t>
      </w:r>
    </w:p>
    <w:p w14:paraId="55BD26A7" w14:textId="77777777" w:rsidR="00084256" w:rsidRPr="00DC7355" w:rsidRDefault="00084256" w:rsidP="00084256">
      <w:pPr>
        <w:pStyle w:val="PL"/>
        <w:rPr>
          <w:noProof w:val="0"/>
        </w:rPr>
      </w:pPr>
      <w:r w:rsidRPr="00DC7355">
        <w:rPr>
          <w:noProof w:val="0"/>
        </w:rPr>
        <w:tab/>
      </w:r>
      <w:r w:rsidRPr="00DC7355">
        <w:rPr>
          <w:noProof w:val="0"/>
        </w:rPr>
        <w:tab/>
      </w:r>
      <w:r w:rsidRPr="00DC7355">
        <w:rPr>
          <w:noProof w:val="0"/>
        </w:rPr>
        <w:tab/>
      </w:r>
      <w:proofErr w:type="gramStart"/>
      <w:r w:rsidRPr="00DC7355">
        <w:rPr>
          <w:b/>
          <w:noProof w:val="0"/>
        </w:rPr>
        <w:t>map</w:t>
      </w:r>
      <w:r w:rsidRPr="00DC7355">
        <w:rPr>
          <w:noProof w:val="0"/>
        </w:rPr>
        <w:t>(</w:t>
      </w:r>
      <w:proofErr w:type="gramEnd"/>
      <w:r w:rsidRPr="00DC7355">
        <w:rPr>
          <w:b/>
          <w:noProof w:val="0"/>
        </w:rPr>
        <w:t>mtc</w:t>
      </w:r>
      <w:r w:rsidRPr="00DC7355">
        <w:rPr>
          <w:noProof w:val="0"/>
        </w:rPr>
        <w:t xml:space="preserve">:dataPort, </w:t>
      </w:r>
      <w:r w:rsidRPr="00DC7355">
        <w:rPr>
          <w:b/>
          <w:noProof w:val="0"/>
        </w:rPr>
        <w:t>system</w:t>
      </w:r>
      <w:r w:rsidRPr="00DC7355">
        <w:rPr>
          <w:noProof w:val="0"/>
        </w:rPr>
        <w:t>:transportPort);</w:t>
      </w:r>
    </w:p>
    <w:p w14:paraId="5480B16E" w14:textId="77777777" w:rsidR="00084256" w:rsidRPr="00DC7355" w:rsidRDefault="00084256" w:rsidP="00084256">
      <w:pPr>
        <w:pStyle w:val="PL"/>
        <w:rPr>
          <w:noProof w:val="0"/>
        </w:rPr>
      </w:pPr>
      <w:r w:rsidRPr="00DC7355">
        <w:rPr>
          <w:noProof w:val="0"/>
        </w:rPr>
        <w:tab/>
      </w:r>
      <w:r w:rsidRPr="00DC7355">
        <w:rPr>
          <w:noProof w:val="0"/>
        </w:rPr>
        <w:tab/>
        <w:t>}</w:t>
      </w:r>
    </w:p>
    <w:p w14:paraId="68239DDA"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else</w:t>
      </w:r>
      <w:r w:rsidRPr="00DC7355">
        <w:rPr>
          <w:noProof w:val="0"/>
        </w:rPr>
        <w:t>{</w:t>
      </w:r>
      <w:proofErr w:type="gramEnd"/>
      <w:r w:rsidRPr="00DC7355">
        <w:rPr>
          <w:noProof w:val="0"/>
        </w:rPr>
        <w:t xml:space="preserve"> </w:t>
      </w:r>
    </w:p>
    <w:p w14:paraId="396BACAE" w14:textId="77777777" w:rsidR="00084256" w:rsidRPr="00DC7355" w:rsidRDefault="00084256" w:rsidP="00084256">
      <w:pPr>
        <w:pStyle w:val="PL"/>
        <w:rPr>
          <w:noProof w:val="0"/>
        </w:rPr>
      </w:pPr>
      <w:r w:rsidRPr="00DC7355">
        <w:rPr>
          <w:noProof w:val="0"/>
        </w:rPr>
        <w:tab/>
      </w:r>
      <w:r w:rsidRPr="00DC7355">
        <w:rPr>
          <w:noProof w:val="0"/>
        </w:rPr>
        <w:tab/>
      </w:r>
      <w:r w:rsidRPr="00DC7355">
        <w:rPr>
          <w:noProof w:val="0"/>
        </w:rPr>
        <w:tab/>
        <w:t>// activate normal mode (TransportPort is not referenced in the map operation)</w:t>
      </w:r>
    </w:p>
    <w:p w14:paraId="72CC6C0B" w14:textId="77777777" w:rsidR="00084256" w:rsidRPr="00DC7355" w:rsidRDefault="00084256" w:rsidP="00084256">
      <w:pPr>
        <w:pStyle w:val="PL"/>
        <w:rPr>
          <w:noProof w:val="0"/>
        </w:rPr>
      </w:pPr>
      <w:r w:rsidRPr="00DC7355">
        <w:rPr>
          <w:noProof w:val="0"/>
        </w:rPr>
        <w:tab/>
      </w:r>
      <w:r w:rsidRPr="00DC7355">
        <w:rPr>
          <w:noProof w:val="0"/>
        </w:rPr>
        <w:tab/>
      </w:r>
      <w:r w:rsidRPr="00DC7355">
        <w:rPr>
          <w:noProof w:val="0"/>
        </w:rPr>
        <w:tab/>
      </w:r>
      <w:proofErr w:type="gramStart"/>
      <w:r w:rsidRPr="00DC7355">
        <w:rPr>
          <w:b/>
          <w:noProof w:val="0"/>
        </w:rPr>
        <w:t>map</w:t>
      </w:r>
      <w:r w:rsidRPr="00DC7355">
        <w:rPr>
          <w:noProof w:val="0"/>
        </w:rPr>
        <w:t>(</w:t>
      </w:r>
      <w:proofErr w:type="gramEnd"/>
      <w:r w:rsidRPr="00DC7355">
        <w:rPr>
          <w:b/>
          <w:noProof w:val="0"/>
        </w:rPr>
        <w:t>mtc</w:t>
      </w:r>
      <w:r w:rsidRPr="00DC7355">
        <w:rPr>
          <w:noProof w:val="0"/>
        </w:rPr>
        <w:t xml:space="preserve">:dataPort, </w:t>
      </w:r>
      <w:r w:rsidRPr="00DC7355">
        <w:rPr>
          <w:b/>
          <w:noProof w:val="0"/>
        </w:rPr>
        <w:t>system</w:t>
      </w:r>
      <w:r w:rsidRPr="00DC7355">
        <w:rPr>
          <w:noProof w:val="0"/>
        </w:rPr>
        <w:t>:dataPort);</w:t>
      </w:r>
    </w:p>
    <w:p w14:paraId="2759E439" w14:textId="77777777" w:rsidR="00084256" w:rsidRPr="00DC7355" w:rsidRDefault="00084256" w:rsidP="00084256">
      <w:pPr>
        <w:pStyle w:val="PL"/>
        <w:rPr>
          <w:noProof w:val="0"/>
        </w:rPr>
      </w:pPr>
      <w:r w:rsidRPr="00DC7355">
        <w:rPr>
          <w:noProof w:val="0"/>
        </w:rPr>
        <w:tab/>
      </w:r>
      <w:r w:rsidRPr="00DC7355">
        <w:rPr>
          <w:noProof w:val="0"/>
        </w:rPr>
        <w:tab/>
        <w:t>}</w:t>
      </w:r>
    </w:p>
    <w:p w14:paraId="3E952CDC" w14:textId="77777777" w:rsidR="00084256" w:rsidRPr="00DC7355" w:rsidRDefault="00084256" w:rsidP="00084256">
      <w:pPr>
        <w:pStyle w:val="PL"/>
        <w:rPr>
          <w:noProof w:val="0"/>
        </w:rPr>
      </w:pPr>
      <w:r w:rsidRPr="00DC7355">
        <w:rPr>
          <w:noProof w:val="0"/>
        </w:rPr>
        <w:tab/>
        <w:t>}</w:t>
      </w:r>
    </w:p>
    <w:p w14:paraId="7BE6B8B4" w14:textId="77777777" w:rsidR="00084256" w:rsidRPr="00DC7355" w:rsidRDefault="00084256" w:rsidP="00084256">
      <w:pPr>
        <w:pStyle w:val="PL"/>
        <w:rPr>
          <w:noProof w:val="0"/>
        </w:rPr>
      </w:pPr>
    </w:p>
    <w:p w14:paraId="2BAEC54B" w14:textId="77777777" w:rsidR="00D12F74" w:rsidRPr="00DC7355" w:rsidRDefault="00D12F74" w:rsidP="002C5E51">
      <w:pPr>
        <w:pStyle w:val="berschrift3"/>
      </w:pPr>
      <w:bookmarkStart w:id="45" w:name="_Toc75433904"/>
      <w:r w:rsidRPr="00DC7355">
        <w:t>5.</w:t>
      </w:r>
      <w:r w:rsidR="00CE27C6" w:rsidRPr="00DC7355">
        <w:t>2</w:t>
      </w:r>
      <w:r w:rsidRPr="00DC7355">
        <w:t>.3</w:t>
      </w:r>
      <w:r w:rsidRPr="00DC7355">
        <w:tab/>
        <w:t>Translation functions</w:t>
      </w:r>
      <w:bookmarkEnd w:id="45"/>
    </w:p>
    <w:p w14:paraId="6AD38DA2" w14:textId="77777777" w:rsidR="00D12F74" w:rsidRPr="00DC7355" w:rsidRDefault="00D12F74" w:rsidP="002C5E51">
      <w:r w:rsidRPr="00DC7355">
        <w:t>Translation functions are used by ports working in translation mode for converting incoming and outgoing messages and addresses from one type to another.</w:t>
      </w:r>
    </w:p>
    <w:p w14:paraId="50ED7351" w14:textId="77777777" w:rsidR="00D12F74" w:rsidRPr="00DC7355" w:rsidRDefault="00D12F74" w:rsidP="00D12F74">
      <w:pPr>
        <w:rPr>
          <w:b/>
          <w:i/>
          <w:color w:val="000000"/>
          <w:szCs w:val="24"/>
        </w:rPr>
      </w:pPr>
      <w:r w:rsidRPr="00DC7355">
        <w:rPr>
          <w:b/>
          <w:i/>
          <w:color w:val="000000"/>
          <w:szCs w:val="24"/>
        </w:rPr>
        <w:t>Syntactical Structure</w:t>
      </w:r>
    </w:p>
    <w:p w14:paraId="34586330" w14:textId="77777777" w:rsidR="00084256" w:rsidRPr="00DC7355" w:rsidRDefault="00084256" w:rsidP="00084256">
      <w:pPr>
        <w:pStyle w:val="PL"/>
        <w:rPr>
          <w:noProof w:val="0"/>
        </w:rPr>
      </w:pPr>
      <w:r w:rsidRPr="00DC7355">
        <w:rPr>
          <w:b/>
          <w:noProof w:val="0"/>
        </w:rPr>
        <w:tab/>
        <w:t xml:space="preserve">function </w:t>
      </w:r>
      <w:r w:rsidRPr="00DC7355">
        <w:rPr>
          <w:noProof w:val="0"/>
        </w:rPr>
        <w:t>FunctionIdentifier"("</w:t>
      </w:r>
      <w:r w:rsidRPr="00DC7355">
        <w:rPr>
          <w:b/>
          <w:noProof w:val="0"/>
        </w:rPr>
        <w:t xml:space="preserve">in </w:t>
      </w:r>
      <w:r w:rsidRPr="00DC7355">
        <w:rPr>
          <w:noProof w:val="0"/>
        </w:rPr>
        <w:t>FormalValuePar ","</w:t>
      </w:r>
      <w:r w:rsidRPr="00DC7355">
        <w:rPr>
          <w:b/>
          <w:noProof w:val="0"/>
        </w:rPr>
        <w:t xml:space="preserve">out </w:t>
      </w:r>
      <w:r w:rsidRPr="00DC7355">
        <w:rPr>
          <w:noProof w:val="0"/>
        </w:rPr>
        <w:t>FormalValuePar ")"</w:t>
      </w:r>
    </w:p>
    <w:p w14:paraId="3DE207E6" w14:textId="77777777" w:rsidR="00084256" w:rsidRPr="00DC7355" w:rsidRDefault="00084256" w:rsidP="00084256">
      <w:pPr>
        <w:pStyle w:val="PL"/>
        <w:rPr>
          <w:noProof w:val="0"/>
        </w:rPr>
      </w:pPr>
      <w:r w:rsidRPr="00DC7355">
        <w:rPr>
          <w:noProof w:val="0"/>
        </w:rPr>
        <w:tab/>
        <w:t>[</w:t>
      </w:r>
      <w:proofErr w:type="gramStart"/>
      <w:r w:rsidRPr="00DC7355">
        <w:rPr>
          <w:b/>
          <w:noProof w:val="0"/>
        </w:rPr>
        <w:t>port</w:t>
      </w:r>
      <w:proofErr w:type="gramEnd"/>
      <w:r w:rsidRPr="00DC7355">
        <w:rPr>
          <w:b/>
          <w:noProof w:val="0"/>
        </w:rPr>
        <w:t xml:space="preserve"> </w:t>
      </w:r>
      <w:r w:rsidRPr="00DC7355">
        <w:rPr>
          <w:noProof w:val="0"/>
        </w:rPr>
        <w:t>PortTypeId]</w:t>
      </w:r>
    </w:p>
    <w:p w14:paraId="2355C5C4" w14:textId="77777777" w:rsidR="00084256" w:rsidRPr="00DC7355" w:rsidRDefault="00084256" w:rsidP="00084256">
      <w:pPr>
        <w:pStyle w:val="PL"/>
        <w:rPr>
          <w:b/>
          <w:noProof w:val="0"/>
        </w:rPr>
      </w:pPr>
      <w:r w:rsidRPr="00DC7355">
        <w:rPr>
          <w:noProof w:val="0"/>
        </w:rPr>
        <w:tab/>
        <w:t>StatementBlock</w:t>
      </w:r>
    </w:p>
    <w:p w14:paraId="2C90C76C" w14:textId="77777777" w:rsidR="00084256" w:rsidRPr="00DC7355" w:rsidRDefault="00084256" w:rsidP="00084256">
      <w:pPr>
        <w:pStyle w:val="PL"/>
        <w:ind w:left="283"/>
        <w:rPr>
          <w:noProof w:val="0"/>
        </w:rPr>
      </w:pPr>
    </w:p>
    <w:p w14:paraId="3D82333D" w14:textId="77777777" w:rsidR="00D12F74" w:rsidRPr="00DC7355" w:rsidRDefault="00D12F74" w:rsidP="00A46721">
      <w:pPr>
        <w:keepNext/>
        <w:rPr>
          <w:b/>
          <w:i/>
          <w:color w:val="000000"/>
          <w:szCs w:val="24"/>
        </w:rPr>
      </w:pPr>
      <w:r w:rsidRPr="00DC7355">
        <w:rPr>
          <w:b/>
          <w:i/>
          <w:color w:val="000000"/>
          <w:szCs w:val="24"/>
        </w:rPr>
        <w:t>Semantic Description</w:t>
      </w:r>
    </w:p>
    <w:p w14:paraId="46F49243" w14:textId="41BB2542" w:rsidR="00D12F74" w:rsidRPr="00DC7355" w:rsidRDefault="00D12F74" w:rsidP="00A46721">
      <w:pPr>
        <w:keepNext/>
      </w:pPr>
      <w:r w:rsidRPr="00DC7355">
        <w:t xml:space="preserve">Translation functions have always two parameters. The first one is always an </w:t>
      </w:r>
      <w:r w:rsidRPr="00DC7355">
        <w:rPr>
          <w:rFonts w:ascii="Courier New" w:hAnsi="Courier New" w:cs="Courier New"/>
          <w:b/>
        </w:rPr>
        <w:t>in</w:t>
      </w:r>
      <w:r w:rsidRPr="00DC7355">
        <w:t xml:space="preserve"> parameter and it is used to pass in a value that shall be translated by the function. The second one is always an </w:t>
      </w:r>
      <w:r w:rsidRPr="00DC7355">
        <w:rPr>
          <w:rFonts w:ascii="Courier New" w:hAnsi="Courier New" w:cs="Courier New"/>
          <w:b/>
        </w:rPr>
        <w:t>out</w:t>
      </w:r>
      <w:r w:rsidRPr="00DC7355">
        <w:t xml:space="preserve"> parameter and it shall be used to pass the result of the translation to the translation procedure (see clauses </w:t>
      </w:r>
      <w:r w:rsidRPr="00DC7355">
        <w:fldChar w:fldCharType="begin"/>
      </w:r>
      <w:r w:rsidRPr="00DC7355">
        <w:instrText xml:space="preserve"> REF clause_translationPort_Send \h </w:instrText>
      </w:r>
      <w:r w:rsidR="00A46721" w:rsidRPr="00DC7355">
        <w:instrText xml:space="preserve"> \* MERGEFORMAT </w:instrText>
      </w:r>
      <w:r w:rsidRPr="00DC7355">
        <w:fldChar w:fldCharType="separate"/>
      </w:r>
      <w:r w:rsidR="00F16FB2" w:rsidRPr="00DC7355">
        <w:t>5.2.5</w:t>
      </w:r>
      <w:r w:rsidRPr="00DC7355">
        <w:fldChar w:fldCharType="end"/>
      </w:r>
      <w:r w:rsidRPr="00DC7355">
        <w:t xml:space="preserve">, </w:t>
      </w:r>
      <w:r w:rsidRPr="00DC7355">
        <w:fldChar w:fldCharType="begin"/>
      </w:r>
      <w:r w:rsidRPr="00DC7355">
        <w:instrText xml:space="preserve"> REF clause_translationPort_Receive \h </w:instrText>
      </w:r>
      <w:r w:rsidR="00A46721" w:rsidRPr="00DC7355">
        <w:instrText xml:space="preserve"> \* MERGEFORMAT </w:instrText>
      </w:r>
      <w:r w:rsidRPr="00DC7355">
        <w:fldChar w:fldCharType="separate"/>
      </w:r>
      <w:r w:rsidR="00F16FB2" w:rsidRPr="00DC7355">
        <w:t>5.2.6</w:t>
      </w:r>
      <w:r w:rsidRPr="00DC7355">
        <w:fldChar w:fldCharType="end"/>
      </w:r>
      <w:r w:rsidRPr="00DC7355">
        <w:t xml:space="preserve"> and </w:t>
      </w:r>
      <w:r w:rsidRPr="00DC7355">
        <w:fldChar w:fldCharType="begin"/>
      </w:r>
      <w:r w:rsidRPr="00DC7355">
        <w:instrText xml:space="preserve"> REF clause_translationPort_Address \h </w:instrText>
      </w:r>
      <w:r w:rsidR="00A46721" w:rsidRPr="00DC7355">
        <w:instrText xml:space="preserve"> \* MERGEFORMAT </w:instrText>
      </w:r>
      <w:r w:rsidRPr="00DC7355">
        <w:fldChar w:fldCharType="separate"/>
      </w:r>
      <w:r w:rsidR="00F16FB2" w:rsidRPr="00DC7355">
        <w:t>5.2.7</w:t>
      </w:r>
      <w:r w:rsidRPr="00DC7355">
        <w:fldChar w:fldCharType="end"/>
      </w:r>
      <w:r w:rsidRPr="00DC7355">
        <w:t xml:space="preserve">) in case of successful translation. </w:t>
      </w:r>
    </w:p>
    <w:p w14:paraId="2F9BEBC8" w14:textId="3C97BDA8" w:rsidR="00D12F74" w:rsidRPr="00DC7355" w:rsidRDefault="00D12F74" w:rsidP="002C5E51">
      <w:pPr>
        <w:rPr>
          <w:color w:val="000000"/>
        </w:rPr>
      </w:pPr>
      <w:r w:rsidRPr="00DC7355">
        <w:t xml:space="preserve">Unlike standard functions described in </w:t>
      </w:r>
      <w:r w:rsidR="00AB0089" w:rsidRPr="00DC7355">
        <w:t>clause</w:t>
      </w:r>
      <w:r w:rsidRPr="00DC7355">
        <w:t xml:space="preserve"> 16.1 of </w:t>
      </w:r>
      <w:r w:rsidR="00492FC3" w:rsidRPr="00DC7355">
        <w:t>ETSI ES 201 873-1</w:t>
      </w:r>
      <w:r w:rsidR="00C91699" w:rsidRPr="00DC7355">
        <w:t xml:space="preserve"> [</w:t>
      </w:r>
      <w:r w:rsidR="00C91699" w:rsidRPr="00DC7355">
        <w:fldChar w:fldCharType="begin"/>
      </w:r>
      <w:r w:rsidR="008E4A69" w:rsidRPr="00DC7355">
        <w:instrText xml:space="preserve">REF REF_ES201873_1 \h </w:instrText>
      </w:r>
      <w:r w:rsidR="00C91699" w:rsidRPr="00DC7355">
        <w:fldChar w:fldCharType="separate"/>
      </w:r>
      <w:r w:rsidR="00F16FB2" w:rsidRPr="00DC7355">
        <w:t>1</w:t>
      </w:r>
      <w:r w:rsidR="00C91699" w:rsidRPr="00DC7355">
        <w:fldChar w:fldCharType="end"/>
      </w:r>
      <w:r w:rsidR="00C91699" w:rsidRPr="00DC7355">
        <w:t>]</w:t>
      </w:r>
      <w:r w:rsidRPr="00DC7355">
        <w:rPr>
          <w:color w:val="000000"/>
        </w:rPr>
        <w:t xml:space="preserve">, translation functions can contain a </w:t>
      </w:r>
      <w:r w:rsidRPr="00DC7355">
        <w:rPr>
          <w:rFonts w:ascii="Courier New" w:hAnsi="Courier New" w:cs="Courier New"/>
          <w:b/>
          <w:color w:val="000000"/>
        </w:rPr>
        <w:t>port</w:t>
      </w:r>
      <w:r w:rsidRPr="00DC7355">
        <w:rPr>
          <w:color w:val="000000"/>
        </w:rPr>
        <w:t xml:space="preserve"> clause. If the port clause is present, all variables defined in the referenced port type become visible in the function body.</w:t>
      </w:r>
    </w:p>
    <w:p w14:paraId="0BB13086" w14:textId="77777777" w:rsidR="00D12F74" w:rsidRPr="00DC7355" w:rsidRDefault="00D12F74" w:rsidP="002C5E51">
      <w:pPr>
        <w:rPr>
          <w:b/>
          <w:i/>
          <w:color w:val="000000"/>
          <w:szCs w:val="24"/>
        </w:rPr>
      </w:pPr>
      <w:r w:rsidRPr="00DC7355">
        <w:rPr>
          <w:b/>
          <w:i/>
          <w:color w:val="000000"/>
          <w:szCs w:val="24"/>
        </w:rPr>
        <w:lastRenderedPageBreak/>
        <w:t>Restrictions</w:t>
      </w:r>
    </w:p>
    <w:p w14:paraId="279F487E" w14:textId="77777777" w:rsidR="00EC7406" w:rsidRPr="00DC7355" w:rsidRDefault="00D12F74" w:rsidP="00577D5A">
      <w:pPr>
        <w:pStyle w:val="BL"/>
        <w:numPr>
          <w:ilvl w:val="0"/>
          <w:numId w:val="17"/>
        </w:numPr>
      </w:pPr>
      <w:r w:rsidRPr="00DC7355">
        <w:t>Translation functions shall never return a value</w:t>
      </w:r>
      <w:r w:rsidR="000841AA" w:rsidRPr="00DC7355">
        <w:t>.</w:t>
      </w:r>
    </w:p>
    <w:p w14:paraId="24ACCC03" w14:textId="77777777" w:rsidR="00D12F74" w:rsidRPr="00DC7355" w:rsidRDefault="00D12F74" w:rsidP="00EC7406">
      <w:pPr>
        <w:pStyle w:val="NO"/>
      </w:pPr>
      <w:r w:rsidRPr="00DC7355">
        <w:t>NOTE:</w:t>
      </w:r>
      <w:r w:rsidR="00EC7406" w:rsidRPr="00DC7355">
        <w:tab/>
      </w:r>
      <w:r w:rsidRPr="00DC7355">
        <w:t xml:space="preserve">The </w:t>
      </w:r>
      <w:r w:rsidRPr="00DC7355">
        <w:rPr>
          <w:rFonts w:ascii="Courier New" w:hAnsi="Courier New" w:cs="Courier New"/>
          <w:b/>
        </w:rPr>
        <w:t>setstate</w:t>
      </w:r>
      <w:r w:rsidRPr="00DC7355">
        <w:t xml:space="preserve"> operation </w:t>
      </w:r>
      <w:r w:rsidR="00157783" w:rsidRPr="00DC7355">
        <w:t>is</w:t>
      </w:r>
      <w:r w:rsidRPr="00DC7355">
        <w:t xml:space="preserve"> used to inform the test system about the success of translation.</w:t>
      </w:r>
    </w:p>
    <w:p w14:paraId="141B5873" w14:textId="77777777" w:rsidR="00D12F74" w:rsidRPr="00DC7355" w:rsidRDefault="00D12F74" w:rsidP="00577D5A">
      <w:pPr>
        <w:pStyle w:val="BL"/>
        <w:numPr>
          <w:ilvl w:val="0"/>
          <w:numId w:val="17"/>
        </w:numPr>
        <w:rPr>
          <w:color w:val="000000"/>
        </w:rPr>
      </w:pPr>
      <w:r w:rsidRPr="00DC7355">
        <w:t>Translation functions shall not contain a runs on clause</w:t>
      </w:r>
      <w:r w:rsidR="002C5E51" w:rsidRPr="00DC7355">
        <w:t>.</w:t>
      </w:r>
    </w:p>
    <w:p w14:paraId="781CE095" w14:textId="77777777" w:rsidR="00D12F74" w:rsidRPr="00DC7355" w:rsidRDefault="00D12F74" w:rsidP="00577D5A">
      <w:pPr>
        <w:pStyle w:val="BL"/>
        <w:numPr>
          <w:ilvl w:val="0"/>
          <w:numId w:val="17"/>
        </w:numPr>
      </w:pPr>
      <w:r w:rsidRPr="00DC7355">
        <w:t xml:space="preserve">Translation function containing a </w:t>
      </w:r>
      <w:r w:rsidRPr="00DC7355">
        <w:rPr>
          <w:rFonts w:ascii="Courier New" w:hAnsi="Courier New" w:cs="Courier New"/>
          <w:b/>
        </w:rPr>
        <w:t>port</w:t>
      </w:r>
      <w:r w:rsidRPr="00DC7355">
        <w:t xml:space="preserve"> clause can be referenced only in the port type referenced in this port clause</w:t>
      </w:r>
      <w:r w:rsidR="002C5E51" w:rsidRPr="00DC7355">
        <w:t>.</w:t>
      </w:r>
    </w:p>
    <w:p w14:paraId="06E0A5CD" w14:textId="77777777" w:rsidR="00D12F74" w:rsidRPr="00DC7355" w:rsidRDefault="00D12F74" w:rsidP="00577D5A">
      <w:pPr>
        <w:pStyle w:val="BL"/>
        <w:numPr>
          <w:ilvl w:val="0"/>
          <w:numId w:val="17"/>
        </w:numPr>
      </w:pPr>
      <w:r w:rsidRPr="00DC7355">
        <w:t>The type of the</w:t>
      </w:r>
      <w:r w:rsidR="004C3161" w:rsidRPr="00DC7355">
        <w:t xml:space="preserve"> </w:t>
      </w:r>
      <w:r w:rsidRPr="00DC7355">
        <w:rPr>
          <w:rFonts w:ascii="Courier New" w:hAnsi="Courier New" w:cs="Courier New"/>
          <w:b/>
        </w:rPr>
        <w:t>in</w:t>
      </w:r>
      <w:r w:rsidRPr="00DC7355">
        <w:t xml:space="preserve"> parameter of a translation function referenced as an </w:t>
      </w:r>
      <w:r w:rsidRPr="00DC7355">
        <w:rPr>
          <w:i/>
        </w:rPr>
        <w:t>InFunction</w:t>
      </w:r>
      <w:r w:rsidRPr="00DC7355">
        <w:t xml:space="preserve"> in an </w:t>
      </w:r>
      <w:r w:rsidRPr="00DC7355">
        <w:rPr>
          <w:rFonts w:ascii="Courier New" w:hAnsi="Courier New" w:cs="Courier New"/>
          <w:b/>
        </w:rPr>
        <w:t>in</w:t>
      </w:r>
      <w:r w:rsidRPr="00DC7355">
        <w:t xml:space="preserve"> clause shall be the </w:t>
      </w:r>
      <w:r w:rsidRPr="00DC7355">
        <w:rPr>
          <w:i/>
        </w:rPr>
        <w:t xml:space="preserve">OuterInType </w:t>
      </w:r>
      <w:r w:rsidRPr="00DC7355">
        <w:t xml:space="preserve">immediately preceding the </w:t>
      </w:r>
      <w:r w:rsidRPr="00DC7355">
        <w:rPr>
          <w:i/>
        </w:rPr>
        <w:t xml:space="preserve">InFunction </w:t>
      </w:r>
      <w:r w:rsidRPr="00DC7355">
        <w:t xml:space="preserve">reference and the type of its </w:t>
      </w:r>
      <w:r w:rsidRPr="00DC7355">
        <w:rPr>
          <w:rFonts w:ascii="Courier New" w:hAnsi="Courier New" w:cs="Courier New"/>
          <w:b/>
        </w:rPr>
        <w:t>out</w:t>
      </w:r>
      <w:r w:rsidRPr="00DC7355">
        <w:t xml:space="preserve"> parameter shall be the </w:t>
      </w:r>
      <w:r w:rsidRPr="00DC7355">
        <w:rPr>
          <w:i/>
        </w:rPr>
        <w:t>InnerInType</w:t>
      </w:r>
      <w:r w:rsidRPr="00DC7355">
        <w:t>.</w:t>
      </w:r>
    </w:p>
    <w:p w14:paraId="73454BB6" w14:textId="77777777" w:rsidR="00D12F74" w:rsidRPr="00DC7355" w:rsidRDefault="00D12F74" w:rsidP="00577D5A">
      <w:pPr>
        <w:pStyle w:val="BL"/>
        <w:numPr>
          <w:ilvl w:val="0"/>
          <w:numId w:val="17"/>
        </w:numPr>
      </w:pPr>
      <w:r w:rsidRPr="00DC7355">
        <w:t>The type of the</w:t>
      </w:r>
      <w:r w:rsidR="004C3161" w:rsidRPr="00DC7355">
        <w:t xml:space="preserve"> </w:t>
      </w:r>
      <w:r w:rsidRPr="00DC7355">
        <w:rPr>
          <w:rFonts w:ascii="Courier New" w:hAnsi="Courier New" w:cs="Courier New"/>
          <w:b/>
        </w:rPr>
        <w:t>in</w:t>
      </w:r>
      <w:r w:rsidRPr="00DC7355">
        <w:t xml:space="preserve"> parameter of a translation function referenced as an </w:t>
      </w:r>
      <w:r w:rsidRPr="00DC7355">
        <w:rPr>
          <w:i/>
        </w:rPr>
        <w:t>OutFunction</w:t>
      </w:r>
      <w:r w:rsidRPr="00DC7355">
        <w:t xml:space="preserve"> in an </w:t>
      </w:r>
      <w:r w:rsidRPr="00DC7355">
        <w:rPr>
          <w:rFonts w:ascii="Courier New" w:hAnsi="Courier New" w:cs="Courier New"/>
          <w:b/>
        </w:rPr>
        <w:t>out</w:t>
      </w:r>
      <w:r w:rsidRPr="00DC7355">
        <w:t xml:space="preserve"> clause shall be the </w:t>
      </w:r>
      <w:r w:rsidRPr="00DC7355">
        <w:rPr>
          <w:i/>
        </w:rPr>
        <w:t>InnerOutType</w:t>
      </w:r>
      <w:r w:rsidRPr="00DC7355">
        <w:t xml:space="preserve"> and</w:t>
      </w:r>
      <w:r w:rsidR="00355FDB" w:rsidRPr="00DC7355">
        <w:t xml:space="preserve"> </w:t>
      </w:r>
      <w:r w:rsidRPr="00DC7355">
        <w:t xml:space="preserve">the type of its </w:t>
      </w:r>
      <w:r w:rsidRPr="00DC7355">
        <w:rPr>
          <w:rFonts w:ascii="Courier New" w:hAnsi="Courier New" w:cs="Courier New"/>
          <w:b/>
        </w:rPr>
        <w:t>out</w:t>
      </w:r>
      <w:r w:rsidRPr="00DC7355">
        <w:t xml:space="preserve"> parameter shall be the </w:t>
      </w:r>
      <w:r w:rsidRPr="00DC7355">
        <w:rPr>
          <w:i/>
        </w:rPr>
        <w:t xml:space="preserve">OuterOutType </w:t>
      </w:r>
      <w:r w:rsidRPr="00DC7355">
        <w:t xml:space="preserve">immediately preceding the </w:t>
      </w:r>
      <w:r w:rsidRPr="00DC7355">
        <w:rPr>
          <w:i/>
        </w:rPr>
        <w:t xml:space="preserve">OutFunction </w:t>
      </w:r>
      <w:r w:rsidRPr="00DC7355">
        <w:t>reference.</w:t>
      </w:r>
    </w:p>
    <w:p w14:paraId="447685B2" w14:textId="77777777" w:rsidR="00D12F74" w:rsidRPr="00DC7355" w:rsidRDefault="00D12F74" w:rsidP="00577D5A">
      <w:pPr>
        <w:pStyle w:val="BL"/>
        <w:numPr>
          <w:ilvl w:val="0"/>
          <w:numId w:val="17"/>
        </w:numPr>
      </w:pPr>
      <w:r w:rsidRPr="00DC7355">
        <w:t>The type of the</w:t>
      </w:r>
      <w:r w:rsidR="004C3161" w:rsidRPr="00DC7355">
        <w:t xml:space="preserve"> </w:t>
      </w:r>
      <w:r w:rsidRPr="00DC7355">
        <w:rPr>
          <w:rFonts w:ascii="Courier New" w:hAnsi="Courier New" w:cs="Courier New"/>
          <w:b/>
        </w:rPr>
        <w:t>in</w:t>
      </w:r>
      <w:r w:rsidRPr="00DC7355">
        <w:t xml:space="preserve"> parameter of a translation function referenced as an </w:t>
      </w:r>
      <w:r w:rsidRPr="00DC7355">
        <w:rPr>
          <w:i/>
        </w:rPr>
        <w:t>AddrOutFunction</w:t>
      </w:r>
      <w:r w:rsidRPr="00DC7355">
        <w:t xml:space="preserve"> in a port </w:t>
      </w:r>
      <w:r w:rsidRPr="00DC7355">
        <w:rPr>
          <w:rFonts w:ascii="Courier New" w:hAnsi="Courier New" w:cs="Courier New"/>
          <w:b/>
        </w:rPr>
        <w:t>address</w:t>
      </w:r>
      <w:r w:rsidRPr="00DC7355">
        <w:t xml:space="preserve"> declaration shall be the </w:t>
      </w:r>
      <w:r w:rsidRPr="00DC7355">
        <w:rPr>
          <w:i/>
        </w:rPr>
        <w:t>AddrType</w:t>
      </w:r>
      <w:r w:rsidRPr="00DC7355">
        <w:t xml:space="preserve"> and the type of its </w:t>
      </w:r>
      <w:r w:rsidRPr="00DC7355">
        <w:rPr>
          <w:rFonts w:ascii="Courier New" w:hAnsi="Courier New" w:cs="Courier New"/>
          <w:b/>
        </w:rPr>
        <w:t>out</w:t>
      </w:r>
      <w:r w:rsidRPr="00DC7355">
        <w:t xml:space="preserve"> parameter shall be the </w:t>
      </w:r>
      <w:r w:rsidRPr="00DC7355">
        <w:rPr>
          <w:i/>
        </w:rPr>
        <w:t xml:space="preserve">OuterAddrType </w:t>
      </w:r>
      <w:r w:rsidRPr="00DC7355">
        <w:t xml:space="preserve">that immediately precedes the </w:t>
      </w:r>
      <w:r w:rsidRPr="00DC7355">
        <w:rPr>
          <w:i/>
        </w:rPr>
        <w:t xml:space="preserve">AddrFunction </w:t>
      </w:r>
      <w:r w:rsidRPr="00DC7355">
        <w:t>reference.</w:t>
      </w:r>
    </w:p>
    <w:p w14:paraId="11F3CBD1" w14:textId="77777777" w:rsidR="00D12F74" w:rsidRPr="00DC7355" w:rsidRDefault="00D12F74" w:rsidP="00577D5A">
      <w:pPr>
        <w:pStyle w:val="BL"/>
        <w:numPr>
          <w:ilvl w:val="0"/>
          <w:numId w:val="17"/>
        </w:numPr>
      </w:pPr>
      <w:r w:rsidRPr="00DC7355">
        <w:t>The type of the</w:t>
      </w:r>
      <w:r w:rsidR="004C3161" w:rsidRPr="00DC7355">
        <w:t xml:space="preserve"> </w:t>
      </w:r>
      <w:r w:rsidRPr="00DC7355">
        <w:rPr>
          <w:rFonts w:ascii="Courier New" w:hAnsi="Courier New" w:cs="Courier New"/>
          <w:b/>
        </w:rPr>
        <w:t>in</w:t>
      </w:r>
      <w:r w:rsidRPr="00DC7355">
        <w:t xml:space="preserve"> parameter of a translation function referenced as an </w:t>
      </w:r>
      <w:r w:rsidRPr="00DC7355">
        <w:rPr>
          <w:i/>
        </w:rPr>
        <w:t>AddrInFunction</w:t>
      </w:r>
      <w:r w:rsidRPr="00DC7355">
        <w:t xml:space="preserve"> in a port </w:t>
      </w:r>
      <w:r w:rsidRPr="00DC7355">
        <w:rPr>
          <w:rFonts w:ascii="Courier New" w:hAnsi="Courier New" w:cs="Courier New"/>
          <w:b/>
        </w:rPr>
        <w:t>address</w:t>
      </w:r>
      <w:r w:rsidRPr="00DC7355">
        <w:t xml:space="preserve"> declaration shall be the </w:t>
      </w:r>
      <w:r w:rsidRPr="00DC7355">
        <w:rPr>
          <w:i/>
        </w:rPr>
        <w:t xml:space="preserve">OuterAddrType </w:t>
      </w:r>
      <w:r w:rsidRPr="00DC7355">
        <w:t xml:space="preserve">that immediately precedes the </w:t>
      </w:r>
      <w:r w:rsidRPr="00DC7355">
        <w:rPr>
          <w:i/>
        </w:rPr>
        <w:t xml:space="preserve">AddrFunction </w:t>
      </w:r>
      <w:r w:rsidRPr="00DC7355">
        <w:t>reference and</w:t>
      </w:r>
      <w:r w:rsidR="006F5720" w:rsidRPr="00DC7355">
        <w:t xml:space="preserve"> </w:t>
      </w:r>
      <w:r w:rsidRPr="00DC7355">
        <w:t xml:space="preserve">the type of its </w:t>
      </w:r>
      <w:r w:rsidRPr="00DC7355">
        <w:rPr>
          <w:rFonts w:ascii="Courier New" w:hAnsi="Courier New" w:cs="Courier New"/>
          <w:b/>
        </w:rPr>
        <w:t>out</w:t>
      </w:r>
      <w:r w:rsidRPr="00DC7355">
        <w:t xml:space="preserve"> parameter shall be the </w:t>
      </w:r>
      <w:r w:rsidRPr="00DC7355">
        <w:rPr>
          <w:i/>
        </w:rPr>
        <w:t>AddrType</w:t>
      </w:r>
      <w:r w:rsidRPr="00DC7355">
        <w:t>.</w:t>
      </w:r>
    </w:p>
    <w:p w14:paraId="55316571" w14:textId="77777777" w:rsidR="00D60CC8" w:rsidRPr="00DC7355" w:rsidRDefault="00D60CC8" w:rsidP="00D60CC8">
      <w:pPr>
        <w:pStyle w:val="BL"/>
        <w:numPr>
          <w:ilvl w:val="0"/>
          <w:numId w:val="17"/>
        </w:numPr>
      </w:pPr>
      <w:r w:rsidRPr="00DC7355">
        <w:t>Translation functions and any behaviour invoked directly or indirectly from the translation function shall not contain any blocking operations.</w:t>
      </w:r>
    </w:p>
    <w:p w14:paraId="630D704C" w14:textId="77777777" w:rsidR="00D60CC8" w:rsidRPr="00DC7355" w:rsidRDefault="00D60CC8" w:rsidP="00D60CC8">
      <w:pPr>
        <w:pStyle w:val="BL"/>
        <w:numPr>
          <w:ilvl w:val="0"/>
          <w:numId w:val="17"/>
        </w:numPr>
      </w:pPr>
      <w:r w:rsidRPr="00DC7355">
        <w:t xml:space="preserve">Invoking a function with a </w:t>
      </w:r>
      <w:r w:rsidRPr="00DC7355">
        <w:rPr>
          <w:rFonts w:ascii="Courier New" w:hAnsi="Courier New" w:cs="Courier New"/>
          <w:b/>
        </w:rPr>
        <w:t>port</w:t>
      </w:r>
      <w:r w:rsidRPr="00DC7355">
        <w:t xml:space="preserve"> clause explicitly shall cause an error.</w:t>
      </w:r>
    </w:p>
    <w:p w14:paraId="159A020E" w14:textId="69215AEF" w:rsidR="00D60CC8" w:rsidRPr="00DC7355" w:rsidRDefault="00D60CC8" w:rsidP="00D60CC8">
      <w:pPr>
        <w:pStyle w:val="BL"/>
        <w:numPr>
          <w:ilvl w:val="0"/>
          <w:numId w:val="17"/>
        </w:numPr>
      </w:pPr>
      <w:r w:rsidRPr="00DC7355">
        <w:t xml:space="preserve">Translation functions and any behaviour invoked directly or indirectly form the translation function shall not contain the following port operations: </w:t>
      </w:r>
      <w:r w:rsidRPr="00DC7355">
        <w:rPr>
          <w:rFonts w:ascii="Courier New" w:hAnsi="Courier New"/>
          <w:b/>
        </w:rPr>
        <w:t>start</w:t>
      </w:r>
      <w:r w:rsidRPr="00DC7355">
        <w:rPr>
          <w:rFonts w:ascii="Courier New" w:hAnsi="Courier New" w:cs="Courier New"/>
          <w:b/>
          <w:bCs/>
        </w:rPr>
        <w:t> </w:t>
      </w:r>
      <w:r w:rsidRPr="00DC7355">
        <w:t xml:space="preserve">(port), </w:t>
      </w:r>
      <w:r w:rsidRPr="00DC7355">
        <w:rPr>
          <w:rFonts w:ascii="Courier New" w:hAnsi="Courier New"/>
          <w:b/>
        </w:rPr>
        <w:t>stop</w:t>
      </w:r>
      <w:r w:rsidRPr="00DC7355">
        <w:rPr>
          <w:rFonts w:ascii="Courier New" w:hAnsi="Courier New" w:cs="Courier New"/>
          <w:b/>
          <w:bCs/>
        </w:rPr>
        <w:t> </w:t>
      </w:r>
      <w:r w:rsidRPr="00DC7355">
        <w:t xml:space="preserve">(port), </w:t>
      </w:r>
      <w:r w:rsidRPr="00DC7355">
        <w:rPr>
          <w:rFonts w:ascii="Courier New" w:hAnsi="Courier New"/>
          <w:b/>
          <w:color w:val="090000"/>
        </w:rPr>
        <w:t>halt</w:t>
      </w:r>
      <w:r w:rsidRPr="00DC7355">
        <w:t xml:space="preserve">, </w:t>
      </w:r>
      <w:r w:rsidRPr="00DC7355">
        <w:rPr>
          <w:rFonts w:ascii="Courier New" w:hAnsi="Courier New"/>
          <w:b/>
        </w:rPr>
        <w:t>connect</w:t>
      </w:r>
      <w:r w:rsidRPr="00DC7355">
        <w:rPr>
          <w:bCs/>
        </w:rPr>
        <w:t>,</w:t>
      </w:r>
      <w:r w:rsidRPr="00DC7355">
        <w:rPr>
          <w:rFonts w:ascii="Courier New" w:hAnsi="Courier New"/>
          <w:b/>
        </w:rPr>
        <w:t xml:space="preserve"> disconnect</w:t>
      </w:r>
      <w:r w:rsidRPr="00DC7355">
        <w:t xml:space="preserve">, </w:t>
      </w:r>
      <w:r w:rsidRPr="00DC7355">
        <w:rPr>
          <w:rFonts w:ascii="Courier New" w:hAnsi="Courier New"/>
          <w:b/>
        </w:rPr>
        <w:t>map</w:t>
      </w:r>
      <w:r w:rsidRPr="00DC7355">
        <w:rPr>
          <w:bCs/>
        </w:rPr>
        <w:t xml:space="preserve"> and </w:t>
      </w:r>
      <w:r w:rsidRPr="00DC7355">
        <w:rPr>
          <w:rFonts w:ascii="Courier New" w:hAnsi="Courier New"/>
          <w:b/>
        </w:rPr>
        <w:t>unmap</w:t>
      </w:r>
      <w:r w:rsidRPr="00DC7355">
        <w:rPr>
          <w:b/>
        </w:rPr>
        <w:t>.</w:t>
      </w:r>
    </w:p>
    <w:p w14:paraId="504DA2E2" w14:textId="211E15F1" w:rsidR="00D60CC8" w:rsidRPr="00DC7355" w:rsidRDefault="00D60CC8" w:rsidP="00D60CC8">
      <w:pPr>
        <w:pStyle w:val="BL"/>
        <w:numPr>
          <w:ilvl w:val="0"/>
          <w:numId w:val="17"/>
        </w:numPr>
      </w:pPr>
      <w:r w:rsidRPr="00DC7355">
        <w:t>The rules for functions called from special places defined in clause 16.1.4 of ETSI ES 201 873-1 [</w:t>
      </w:r>
      <w:r w:rsidRPr="00DC7355">
        <w:fldChar w:fldCharType="begin"/>
      </w:r>
      <w:r w:rsidRPr="00DC7355">
        <w:instrText xml:space="preserve"> REF REF_ES201873_1 \h </w:instrText>
      </w:r>
      <w:r w:rsidRPr="00DC7355">
        <w:fldChar w:fldCharType="separate"/>
      </w:r>
      <w:r w:rsidR="00F16FB2" w:rsidRPr="00DC7355">
        <w:t>1</w:t>
      </w:r>
      <w:r w:rsidRPr="00DC7355">
        <w:fldChar w:fldCharType="end"/>
      </w:r>
      <w:r w:rsidRPr="00DC7355">
        <w:t xml:space="preserve">] are valid for receiving translation functions (i.e. the functions referenced in the </w:t>
      </w:r>
      <w:r w:rsidRPr="00DC7355">
        <w:rPr>
          <w:i/>
        </w:rPr>
        <w:t>OutFunction</w:t>
      </w:r>
      <w:r w:rsidRPr="00DC7355">
        <w:t xml:space="preserve"> part of a translation port type definition). The only exception to this rule is the send operation which is allowed in receiving translation functions. When executing the send operation initiated from receiving translation function, the TE temporarily stores sent messages and places them on an outgoing message port after snapshot evaluation is finished.</w:t>
      </w:r>
    </w:p>
    <w:p w14:paraId="591F597D" w14:textId="77777777" w:rsidR="00D12F74" w:rsidRPr="00DC7355" w:rsidRDefault="00D12F74" w:rsidP="00D12F74">
      <w:pPr>
        <w:pStyle w:val="EX"/>
      </w:pPr>
      <w:r w:rsidRPr="00DC7355">
        <w:t>EXAMPLE:</w:t>
      </w:r>
    </w:p>
    <w:p w14:paraId="22B8E874" w14:textId="77777777" w:rsidR="00D12F74" w:rsidRPr="00DC7355" w:rsidRDefault="00D12F74" w:rsidP="00D12F74">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port</w:t>
      </w:r>
      <w:r w:rsidRPr="00DC7355">
        <w:rPr>
          <w:noProof w:val="0"/>
        </w:rPr>
        <w:t xml:space="preserve"> DataPort </w:t>
      </w:r>
      <w:r w:rsidRPr="00DC7355">
        <w:rPr>
          <w:b/>
          <w:noProof w:val="0"/>
        </w:rPr>
        <w:t>map to</w:t>
      </w:r>
      <w:r w:rsidRPr="00DC7355">
        <w:rPr>
          <w:noProof w:val="0"/>
        </w:rPr>
        <w:t xml:space="preserve"> TransportPort</w:t>
      </w:r>
    </w:p>
    <w:p w14:paraId="2ABA6E07" w14:textId="77777777" w:rsidR="00D12F74" w:rsidRPr="00DC7355" w:rsidRDefault="00D12F74" w:rsidP="00D12F74">
      <w:pPr>
        <w:pStyle w:val="PL"/>
        <w:rPr>
          <w:noProof w:val="0"/>
        </w:rPr>
      </w:pPr>
      <w:r w:rsidRPr="00DC7355">
        <w:rPr>
          <w:noProof w:val="0"/>
        </w:rPr>
        <w:tab/>
        <w:t>{</w:t>
      </w:r>
    </w:p>
    <w:p w14:paraId="4D1BCBBF" w14:textId="77777777" w:rsidR="00D12F74" w:rsidRPr="00DC7355" w:rsidRDefault="00D12F74" w:rsidP="00D12F74">
      <w:pPr>
        <w:pStyle w:val="PL"/>
        <w:rPr>
          <w:noProof w:val="0"/>
        </w:rPr>
      </w:pPr>
      <w:r w:rsidRPr="00DC7355">
        <w:rPr>
          <w:noProof w:val="0"/>
        </w:rPr>
        <w:tab/>
      </w:r>
      <w:r w:rsidRPr="00DC7355">
        <w:rPr>
          <w:noProof w:val="0"/>
        </w:rPr>
        <w:tab/>
      </w:r>
      <w:proofErr w:type="gramStart"/>
      <w:r w:rsidRPr="00DC7355">
        <w:rPr>
          <w:b/>
          <w:noProof w:val="0"/>
        </w:rPr>
        <w:t>in</w:t>
      </w:r>
      <w:proofErr w:type="gramEnd"/>
      <w:r w:rsidRPr="00DC7355">
        <w:rPr>
          <w:noProof w:val="0"/>
        </w:rPr>
        <w:t xml:space="preserve"> DataMessage </w:t>
      </w:r>
      <w:r w:rsidRPr="00DC7355">
        <w:rPr>
          <w:b/>
          <w:noProof w:val="0"/>
        </w:rPr>
        <w:t>from</w:t>
      </w:r>
      <w:r w:rsidRPr="00DC7355">
        <w:rPr>
          <w:noProof w:val="0"/>
        </w:rPr>
        <w:t xml:space="preserve"> TransportMessage </w:t>
      </w:r>
      <w:r w:rsidRPr="00DC7355">
        <w:rPr>
          <w:b/>
          <w:noProof w:val="0"/>
        </w:rPr>
        <w:t>with</w:t>
      </w:r>
      <w:r w:rsidRPr="00DC7355">
        <w:rPr>
          <w:noProof w:val="0"/>
        </w:rPr>
        <w:t xml:space="preserve"> transportToData();</w:t>
      </w:r>
    </w:p>
    <w:p w14:paraId="3E6449FC" w14:textId="77777777" w:rsidR="00D12F74" w:rsidRPr="00DC7355" w:rsidRDefault="00D12F74" w:rsidP="00D12F74">
      <w:pPr>
        <w:pStyle w:val="PL"/>
        <w:rPr>
          <w:noProof w:val="0"/>
        </w:rPr>
      </w:pPr>
      <w:r w:rsidRPr="00DC7355">
        <w:rPr>
          <w:noProof w:val="0"/>
        </w:rPr>
        <w:tab/>
      </w:r>
      <w:r w:rsidRPr="00DC7355">
        <w:rPr>
          <w:noProof w:val="0"/>
        </w:rPr>
        <w:tab/>
      </w:r>
      <w:proofErr w:type="gramStart"/>
      <w:r w:rsidRPr="00DC7355">
        <w:rPr>
          <w:b/>
          <w:noProof w:val="0"/>
        </w:rPr>
        <w:t>out</w:t>
      </w:r>
      <w:proofErr w:type="gramEnd"/>
      <w:r w:rsidRPr="00DC7355">
        <w:rPr>
          <w:noProof w:val="0"/>
        </w:rPr>
        <w:t xml:space="preserve"> DataMessage </w:t>
      </w:r>
      <w:r w:rsidRPr="00DC7355">
        <w:rPr>
          <w:b/>
          <w:noProof w:val="0"/>
        </w:rPr>
        <w:t>to</w:t>
      </w:r>
      <w:r w:rsidRPr="00DC7355">
        <w:rPr>
          <w:noProof w:val="0"/>
        </w:rPr>
        <w:t xml:space="preserve"> TransportMessage </w:t>
      </w:r>
      <w:r w:rsidRPr="00DC7355">
        <w:rPr>
          <w:b/>
          <w:noProof w:val="0"/>
        </w:rPr>
        <w:t>with</w:t>
      </w:r>
      <w:r w:rsidRPr="00DC7355">
        <w:rPr>
          <w:noProof w:val="0"/>
        </w:rPr>
        <w:t xml:space="preserve"> dataToTransport();</w:t>
      </w:r>
    </w:p>
    <w:p w14:paraId="28771C18" w14:textId="77777777" w:rsidR="00D12F74" w:rsidRPr="00DC7355" w:rsidRDefault="00D12F74" w:rsidP="00D12F74">
      <w:pPr>
        <w:pStyle w:val="PL"/>
        <w:rPr>
          <w:noProof w:val="0"/>
        </w:rPr>
      </w:pPr>
      <w:r w:rsidRPr="00DC7355">
        <w:rPr>
          <w:noProof w:val="0"/>
        </w:rPr>
        <w:tab/>
      </w:r>
      <w:r w:rsidRPr="00DC7355">
        <w:rPr>
          <w:noProof w:val="0"/>
        </w:rPr>
        <w:tab/>
      </w:r>
      <w:proofErr w:type="gramStart"/>
      <w:r w:rsidRPr="00DC7355">
        <w:rPr>
          <w:b/>
          <w:noProof w:val="0"/>
        </w:rPr>
        <w:t>var</w:t>
      </w:r>
      <w:proofErr w:type="gramEnd"/>
      <w:r w:rsidRPr="00DC7355">
        <w:rPr>
          <w:b/>
          <w:noProof w:val="0"/>
        </w:rPr>
        <w:t xml:space="preserve"> octetstring</w:t>
      </w:r>
      <w:r w:rsidRPr="00DC7355">
        <w:rPr>
          <w:noProof w:val="0"/>
        </w:rPr>
        <w:t xml:space="preserve"> vp_remainings</w:t>
      </w:r>
    </w:p>
    <w:p w14:paraId="7C7D8C7F" w14:textId="77777777" w:rsidR="00D12F74" w:rsidRPr="00DC7355" w:rsidRDefault="00D12F74" w:rsidP="00D12F74">
      <w:pPr>
        <w:pStyle w:val="PL"/>
        <w:rPr>
          <w:noProof w:val="0"/>
        </w:rPr>
      </w:pPr>
      <w:r w:rsidRPr="00DC7355">
        <w:rPr>
          <w:noProof w:val="0"/>
        </w:rPr>
        <w:tab/>
        <w:t>}</w:t>
      </w:r>
    </w:p>
    <w:p w14:paraId="7783E4C9" w14:textId="77777777" w:rsidR="00D12F74" w:rsidRPr="00DC7355" w:rsidRDefault="00D12F74" w:rsidP="00D12F74">
      <w:pPr>
        <w:pStyle w:val="PL"/>
        <w:rPr>
          <w:noProof w:val="0"/>
        </w:rPr>
      </w:pPr>
    </w:p>
    <w:p w14:paraId="19ECEE94" w14:textId="77777777" w:rsidR="00D12F74" w:rsidRPr="00DC7355" w:rsidRDefault="00D12F74" w:rsidP="00D12F74">
      <w:pPr>
        <w:pStyle w:val="PL"/>
        <w:rPr>
          <w:noProof w:val="0"/>
        </w:rPr>
      </w:pPr>
      <w:r w:rsidRPr="00DC7355">
        <w:rPr>
          <w:noProof w:val="0"/>
        </w:rPr>
        <w:tab/>
      </w:r>
      <w:proofErr w:type="gramStart"/>
      <w:r w:rsidRPr="00DC7355">
        <w:rPr>
          <w:b/>
          <w:noProof w:val="0"/>
        </w:rPr>
        <w:t>function</w:t>
      </w:r>
      <w:proofErr w:type="gramEnd"/>
      <w:r w:rsidRPr="00DC7355">
        <w:rPr>
          <w:noProof w:val="0"/>
        </w:rPr>
        <w:t xml:space="preserve"> transportToData(</w:t>
      </w:r>
      <w:r w:rsidRPr="00DC7355">
        <w:rPr>
          <w:b/>
          <w:noProof w:val="0"/>
        </w:rPr>
        <w:t>in</w:t>
      </w:r>
      <w:r w:rsidRPr="00DC7355">
        <w:rPr>
          <w:noProof w:val="0"/>
        </w:rPr>
        <w:t xml:space="preserve">TransportMessage p_msg, </w:t>
      </w:r>
      <w:r w:rsidRPr="00DC7355">
        <w:rPr>
          <w:b/>
          <w:noProof w:val="0"/>
        </w:rPr>
        <w:t>out</w:t>
      </w:r>
      <w:r w:rsidRPr="00DC7355">
        <w:rPr>
          <w:noProof w:val="0"/>
        </w:rPr>
        <w:t xml:space="preserve">DataMessage p_res) </w:t>
      </w:r>
      <w:r w:rsidRPr="00DC7355">
        <w:rPr>
          <w:b/>
          <w:noProof w:val="0"/>
        </w:rPr>
        <w:t>port</w:t>
      </w:r>
      <w:r w:rsidRPr="00DC7355">
        <w:rPr>
          <w:noProof w:val="0"/>
        </w:rPr>
        <w:t xml:space="preserve"> DataPort {</w:t>
      </w:r>
    </w:p>
    <w:p w14:paraId="31896B79" w14:textId="77777777" w:rsidR="00D12F74" w:rsidRPr="00DC7355" w:rsidRDefault="00D12F74" w:rsidP="00D12F74">
      <w:pPr>
        <w:pStyle w:val="PL"/>
        <w:rPr>
          <w:noProof w:val="0"/>
        </w:rPr>
      </w:pPr>
      <w:r w:rsidRPr="00DC7355">
        <w:rPr>
          <w:noProof w:val="0"/>
        </w:rPr>
        <w:tab/>
      </w:r>
      <w:r w:rsidRPr="00DC7355">
        <w:rPr>
          <w:noProof w:val="0"/>
        </w:rPr>
        <w:tab/>
        <w:t>...</w:t>
      </w:r>
    </w:p>
    <w:p w14:paraId="7FECD446" w14:textId="3E9C2C59" w:rsidR="00D12F74" w:rsidRPr="00DC7355" w:rsidRDefault="00D12F74" w:rsidP="00D12F74">
      <w:pPr>
        <w:pStyle w:val="PL"/>
        <w:rPr>
          <w:noProof w:val="0"/>
        </w:rPr>
      </w:pPr>
      <w:r w:rsidRPr="00DC7355">
        <w:rPr>
          <w:noProof w:val="0"/>
        </w:rPr>
        <w:tab/>
      </w:r>
      <w:r w:rsidRPr="00DC7355">
        <w:rPr>
          <w:noProof w:val="0"/>
        </w:rPr>
        <w:tab/>
      </w:r>
      <w:proofErr w:type="gramStart"/>
      <w:r w:rsidRPr="00DC7355">
        <w:rPr>
          <w:b/>
          <w:noProof w:val="0"/>
        </w:rPr>
        <w:t>port</w:t>
      </w:r>
      <w:r w:rsidRPr="00DC7355">
        <w:rPr>
          <w:noProof w:val="0"/>
        </w:rPr>
        <w:t>.</w:t>
      </w:r>
      <w:r w:rsidRPr="00DC7355">
        <w:rPr>
          <w:b/>
          <w:noProof w:val="0"/>
        </w:rPr>
        <w:t>setstate</w:t>
      </w:r>
      <w:r w:rsidRPr="00DC7355">
        <w:rPr>
          <w:noProof w:val="0"/>
        </w:rPr>
        <w:t>(</w:t>
      </w:r>
      <w:proofErr w:type="gramEnd"/>
      <w:r w:rsidR="00425B32" w:rsidRPr="00DC7355">
        <w:rPr>
          <w:noProof w:val="0"/>
        </w:rPr>
        <w:t xml:space="preserve">0, </w:t>
      </w:r>
      <w:r w:rsidRPr="00DC7355">
        <w:rPr>
          <w:noProof w:val="0"/>
        </w:rPr>
        <w:t>"Translated");</w:t>
      </w:r>
    </w:p>
    <w:p w14:paraId="3B988108" w14:textId="77777777" w:rsidR="00D12F74" w:rsidRPr="00DC7355" w:rsidRDefault="00D12F74" w:rsidP="00D12F74">
      <w:pPr>
        <w:pStyle w:val="PL"/>
        <w:rPr>
          <w:noProof w:val="0"/>
        </w:rPr>
      </w:pPr>
      <w:r w:rsidRPr="00DC7355">
        <w:rPr>
          <w:noProof w:val="0"/>
        </w:rPr>
        <w:tab/>
        <w:t>}</w:t>
      </w:r>
    </w:p>
    <w:p w14:paraId="649AF6A2" w14:textId="77777777" w:rsidR="00D12F74" w:rsidRPr="00DC7355" w:rsidRDefault="00D12F74" w:rsidP="00D12F74">
      <w:pPr>
        <w:pStyle w:val="PL"/>
        <w:rPr>
          <w:noProof w:val="0"/>
        </w:rPr>
      </w:pPr>
    </w:p>
    <w:p w14:paraId="27F47FD1" w14:textId="77777777" w:rsidR="00D12F74" w:rsidRPr="00DC7355" w:rsidRDefault="00D12F74" w:rsidP="00D12F74">
      <w:pPr>
        <w:pStyle w:val="PL"/>
        <w:rPr>
          <w:noProof w:val="0"/>
        </w:rPr>
      </w:pPr>
      <w:r w:rsidRPr="00DC7355">
        <w:rPr>
          <w:noProof w:val="0"/>
        </w:rPr>
        <w:tab/>
      </w:r>
      <w:proofErr w:type="gramStart"/>
      <w:r w:rsidRPr="00DC7355">
        <w:rPr>
          <w:b/>
          <w:noProof w:val="0"/>
        </w:rPr>
        <w:t>function</w:t>
      </w:r>
      <w:proofErr w:type="gramEnd"/>
      <w:r w:rsidRPr="00DC7355">
        <w:rPr>
          <w:noProof w:val="0"/>
        </w:rPr>
        <w:t xml:space="preserve"> dataToTransport(</w:t>
      </w:r>
      <w:r w:rsidRPr="00DC7355">
        <w:rPr>
          <w:b/>
          <w:noProof w:val="0"/>
        </w:rPr>
        <w:t>in</w:t>
      </w:r>
      <w:r w:rsidRPr="00DC7355">
        <w:rPr>
          <w:noProof w:val="0"/>
        </w:rPr>
        <w:t xml:space="preserve">DataMessage p_msg, </w:t>
      </w:r>
      <w:r w:rsidRPr="00DC7355">
        <w:rPr>
          <w:b/>
          <w:noProof w:val="0"/>
        </w:rPr>
        <w:t>out</w:t>
      </w:r>
      <w:r w:rsidRPr="00DC7355">
        <w:rPr>
          <w:noProof w:val="0"/>
        </w:rPr>
        <w:t xml:space="preserve">TransportMessage p_res) </w:t>
      </w:r>
      <w:r w:rsidRPr="00DC7355">
        <w:rPr>
          <w:b/>
          <w:noProof w:val="0"/>
        </w:rPr>
        <w:t>port</w:t>
      </w:r>
      <w:r w:rsidRPr="00DC7355">
        <w:rPr>
          <w:noProof w:val="0"/>
        </w:rPr>
        <w:t xml:space="preserve"> DataPort {</w:t>
      </w:r>
    </w:p>
    <w:p w14:paraId="69D83C08" w14:textId="77777777" w:rsidR="00D12F74" w:rsidRPr="00DC7355" w:rsidRDefault="00D12F74" w:rsidP="00D12F74">
      <w:pPr>
        <w:pStyle w:val="PL"/>
        <w:rPr>
          <w:noProof w:val="0"/>
        </w:rPr>
      </w:pPr>
      <w:r w:rsidRPr="00DC7355">
        <w:rPr>
          <w:noProof w:val="0"/>
        </w:rPr>
        <w:tab/>
      </w:r>
      <w:r w:rsidRPr="00DC7355">
        <w:rPr>
          <w:noProof w:val="0"/>
        </w:rPr>
        <w:tab/>
        <w:t>...</w:t>
      </w:r>
    </w:p>
    <w:p w14:paraId="2783E735" w14:textId="0CF05C3C" w:rsidR="00D12F74" w:rsidRPr="00DC7355" w:rsidRDefault="00D12F74" w:rsidP="00D12F74">
      <w:pPr>
        <w:pStyle w:val="PL"/>
        <w:rPr>
          <w:noProof w:val="0"/>
        </w:rPr>
      </w:pPr>
      <w:r w:rsidRPr="00DC7355">
        <w:rPr>
          <w:noProof w:val="0"/>
        </w:rPr>
        <w:tab/>
      </w:r>
      <w:r w:rsidRPr="00DC7355">
        <w:rPr>
          <w:noProof w:val="0"/>
        </w:rPr>
        <w:tab/>
      </w:r>
      <w:proofErr w:type="gramStart"/>
      <w:r w:rsidRPr="00DC7355">
        <w:rPr>
          <w:b/>
          <w:noProof w:val="0"/>
        </w:rPr>
        <w:t>port</w:t>
      </w:r>
      <w:r w:rsidRPr="00DC7355">
        <w:rPr>
          <w:noProof w:val="0"/>
        </w:rPr>
        <w:t>.</w:t>
      </w:r>
      <w:r w:rsidRPr="00DC7355">
        <w:rPr>
          <w:b/>
          <w:noProof w:val="0"/>
        </w:rPr>
        <w:t>setstate</w:t>
      </w:r>
      <w:r w:rsidRPr="00DC7355">
        <w:rPr>
          <w:noProof w:val="0"/>
        </w:rPr>
        <w:t>(</w:t>
      </w:r>
      <w:proofErr w:type="gramEnd"/>
      <w:r w:rsidR="00425B32" w:rsidRPr="00DC7355">
        <w:rPr>
          <w:noProof w:val="0"/>
        </w:rPr>
        <w:t xml:space="preserve">0, </w:t>
      </w:r>
      <w:r w:rsidRPr="00DC7355">
        <w:rPr>
          <w:noProof w:val="0"/>
        </w:rPr>
        <w:t>"Translated");</w:t>
      </w:r>
    </w:p>
    <w:p w14:paraId="0A49B01A" w14:textId="77777777" w:rsidR="00D12F74" w:rsidRPr="00DC7355" w:rsidRDefault="00D12F74" w:rsidP="00D12F74">
      <w:pPr>
        <w:pStyle w:val="PL"/>
        <w:rPr>
          <w:noProof w:val="0"/>
        </w:rPr>
      </w:pPr>
      <w:r w:rsidRPr="00DC7355">
        <w:rPr>
          <w:noProof w:val="0"/>
        </w:rPr>
        <w:tab/>
        <w:t>}</w:t>
      </w:r>
    </w:p>
    <w:p w14:paraId="47F592BD" w14:textId="77777777" w:rsidR="00D12F74" w:rsidRPr="00DC7355" w:rsidRDefault="00D12F74" w:rsidP="00D12F74">
      <w:pPr>
        <w:pStyle w:val="PL"/>
        <w:rPr>
          <w:noProof w:val="0"/>
        </w:rPr>
      </w:pPr>
    </w:p>
    <w:p w14:paraId="330B2677" w14:textId="77777777" w:rsidR="00D12F74" w:rsidRPr="00DC7355" w:rsidRDefault="00D12F74" w:rsidP="00AB0089">
      <w:pPr>
        <w:pStyle w:val="berschrift3"/>
      </w:pPr>
      <w:bookmarkStart w:id="46" w:name="_Toc75433905"/>
      <w:r w:rsidRPr="00DC7355">
        <w:t>5.</w:t>
      </w:r>
      <w:r w:rsidR="00CE27C6" w:rsidRPr="00DC7355">
        <w:t>2</w:t>
      </w:r>
      <w:r w:rsidRPr="00DC7355">
        <w:t>.4</w:t>
      </w:r>
      <w:r w:rsidRPr="00DC7355">
        <w:tab/>
        <w:t>Translation state</w:t>
      </w:r>
      <w:bookmarkEnd w:id="46"/>
    </w:p>
    <w:p w14:paraId="4DCF79D9" w14:textId="5BD8717B" w:rsidR="00D12F74" w:rsidRPr="00DC7355" w:rsidRDefault="00D12F74" w:rsidP="00D12F74">
      <w:r w:rsidRPr="00DC7355">
        <w:t xml:space="preserve">In addition to port state dimensions defined </w:t>
      </w:r>
      <w:r w:rsidR="00492FC3" w:rsidRPr="00DC7355">
        <w:t>ETSI ES 201 873-1</w:t>
      </w:r>
      <w:r w:rsidRPr="00DC7355">
        <w:t xml:space="preserve"> [</w:t>
      </w:r>
      <w:r w:rsidRPr="00DC7355">
        <w:fldChar w:fldCharType="begin"/>
      </w:r>
      <w:r w:rsidRPr="00DC7355">
        <w:instrText xml:space="preserve"> REF REF_ES201873_1 \h </w:instrText>
      </w:r>
      <w:r w:rsidRPr="00DC7355">
        <w:fldChar w:fldCharType="separate"/>
      </w:r>
      <w:r w:rsidR="00F16FB2" w:rsidRPr="00DC7355">
        <w:t>1</w:t>
      </w:r>
      <w:r w:rsidRPr="00DC7355">
        <w:fldChar w:fldCharType="end"/>
      </w:r>
      <w:r w:rsidRPr="00DC7355">
        <w:t>], all ports working in translation mode have an additional port state dimension called translation state. The translation state always contains the result of the last executed translation function performed by the port.</w:t>
      </w:r>
    </w:p>
    <w:p w14:paraId="2B8252C6" w14:textId="77777777" w:rsidR="00D12F74" w:rsidRPr="00DC7355" w:rsidRDefault="00D12F74" w:rsidP="00A46721">
      <w:pPr>
        <w:keepNext/>
      </w:pPr>
      <w:r w:rsidRPr="00DC7355">
        <w:lastRenderedPageBreak/>
        <w:t>There are five possible translation states:</w:t>
      </w:r>
    </w:p>
    <w:p w14:paraId="41AE40B5" w14:textId="77777777" w:rsidR="00D12F74" w:rsidRPr="00DC7355" w:rsidRDefault="00D12F74" w:rsidP="00A46721">
      <w:pPr>
        <w:pStyle w:val="B1"/>
        <w:keepNext/>
        <w:rPr>
          <w:b/>
        </w:rPr>
      </w:pPr>
      <w:proofErr w:type="gramStart"/>
      <w:r w:rsidRPr="00DC7355">
        <w:rPr>
          <w:b/>
        </w:rPr>
        <w:t>unset</w:t>
      </w:r>
      <w:proofErr w:type="gramEnd"/>
      <w:r w:rsidRPr="00DC7355">
        <w:t xml:space="preserve"> is the default state before invoking a translation error. If a translation function ends with this state, an error is generated</w:t>
      </w:r>
      <w:r w:rsidR="00AB0089" w:rsidRPr="00DC7355">
        <w:t>;</w:t>
      </w:r>
    </w:p>
    <w:p w14:paraId="54F5443B" w14:textId="77777777" w:rsidR="00D12F74" w:rsidRPr="00DC7355" w:rsidRDefault="00D12F74" w:rsidP="00AB0089">
      <w:pPr>
        <w:pStyle w:val="B1"/>
      </w:pPr>
      <w:r w:rsidRPr="00DC7355">
        <w:rPr>
          <w:b/>
        </w:rPr>
        <w:t xml:space="preserve">not translated </w:t>
      </w:r>
      <w:r w:rsidRPr="00DC7355">
        <w:t>means that the translation function has</w:t>
      </w:r>
      <w:r w:rsidR="004C3161" w:rsidRPr="00DC7355">
        <w:t xml:space="preserve"> </w:t>
      </w:r>
      <w:r w:rsidRPr="00DC7355">
        <w:t>n</w:t>
      </w:r>
      <w:r w:rsidR="004C3161" w:rsidRPr="00DC7355">
        <w:t>o</w:t>
      </w:r>
      <w:r w:rsidRPr="00DC7355">
        <w:t>t been successfu</w:t>
      </w:r>
      <w:r w:rsidR="004C3161" w:rsidRPr="00DC7355">
        <w:t>l</w:t>
      </w:r>
      <w:r w:rsidR="00AB0089" w:rsidRPr="00DC7355">
        <w:t>;</w:t>
      </w:r>
    </w:p>
    <w:p w14:paraId="60477B86" w14:textId="30E87153" w:rsidR="00D12F74" w:rsidRPr="00DC7355" w:rsidRDefault="00D12F74" w:rsidP="00AB0089">
      <w:pPr>
        <w:pStyle w:val="B1"/>
      </w:pPr>
      <w:r w:rsidRPr="00DC7355">
        <w:rPr>
          <w:b/>
        </w:rPr>
        <w:t>fragmented</w:t>
      </w:r>
      <w:r w:rsidRPr="00DC7355">
        <w:t xml:space="preserve"> indicates the translation function </w:t>
      </w:r>
      <w:r w:rsidR="008B71F2" w:rsidRPr="00DC7355">
        <w:t>did no</w:t>
      </w:r>
      <w:r w:rsidRPr="00DC7355">
        <w:t>t finish translation, because the input data d</w:t>
      </w:r>
      <w:r w:rsidR="008B71F2" w:rsidRPr="00DC7355">
        <w:t>id no</w:t>
      </w:r>
      <w:r w:rsidRPr="00DC7355">
        <w:t>t contain a complete message (i.e. more fragments are needed to finish translation)</w:t>
      </w:r>
      <w:r w:rsidR="00AB0089" w:rsidRPr="00DC7355">
        <w:t>;</w:t>
      </w:r>
    </w:p>
    <w:p w14:paraId="315AB9B1" w14:textId="77777777" w:rsidR="00D12F74" w:rsidRPr="00DC7355" w:rsidRDefault="00D12F74" w:rsidP="00AB0089">
      <w:pPr>
        <w:pStyle w:val="B1"/>
      </w:pPr>
      <w:r w:rsidRPr="00DC7355">
        <w:rPr>
          <w:b/>
        </w:rPr>
        <w:t>translated</w:t>
      </w:r>
      <w:r w:rsidRPr="00DC7355">
        <w:t xml:space="preserve"> means that the translation function successfully performed translation and there are no non</w:t>
      </w:r>
      <w:r w:rsidRPr="00DC7355">
        <w:noBreakHyphen/>
        <w:t>translated data left</w:t>
      </w:r>
      <w:r w:rsidR="00AB0089" w:rsidRPr="00DC7355">
        <w:t>;</w:t>
      </w:r>
    </w:p>
    <w:p w14:paraId="0092985E" w14:textId="1043B68A" w:rsidR="00D12F74" w:rsidRPr="00DC7355" w:rsidRDefault="00D12F74" w:rsidP="00AB0089">
      <w:pPr>
        <w:pStyle w:val="B1"/>
      </w:pPr>
      <w:r w:rsidRPr="00DC7355">
        <w:rPr>
          <w:b/>
        </w:rPr>
        <w:t>partially translated</w:t>
      </w:r>
      <w:r w:rsidRPr="00DC7355">
        <w:t xml:space="preserve"> is used when the translation function successfully performed translation, but there are additional data which </w:t>
      </w:r>
      <w:r w:rsidR="008B71F2" w:rsidRPr="00DC7355">
        <w:t>has no</w:t>
      </w:r>
      <w:r w:rsidRPr="00DC7355">
        <w:t>t been translated yet (i.e. the input data contained more than one message</w:t>
      </w:r>
      <w:r w:rsidR="00146C5B" w:rsidRPr="00DC7355">
        <w:t>);</w:t>
      </w:r>
    </w:p>
    <w:p w14:paraId="207A7E4E" w14:textId="77777777" w:rsidR="00EC34A7" w:rsidRPr="00DC7355" w:rsidRDefault="00EC34A7" w:rsidP="00EC34A7">
      <w:pPr>
        <w:pStyle w:val="B1"/>
      </w:pPr>
      <w:proofErr w:type="gramStart"/>
      <w:r w:rsidRPr="00DC7355">
        <w:rPr>
          <w:b/>
        </w:rPr>
        <w:t>discarded</w:t>
      </w:r>
      <w:proofErr w:type="gramEnd"/>
      <w:r w:rsidRPr="00DC7355">
        <w:rPr>
          <w:b/>
        </w:rPr>
        <w:t xml:space="preserve"> </w:t>
      </w:r>
      <w:r w:rsidRPr="00DC7355">
        <w:t>is used when the translation function finished successfully, by discarding the message.</w:t>
      </w:r>
    </w:p>
    <w:p w14:paraId="12EBF231" w14:textId="77777777" w:rsidR="00D12F74" w:rsidRPr="00DC7355" w:rsidRDefault="00D12F74" w:rsidP="00D12F74">
      <w:r w:rsidRPr="00DC7355">
        <w:t xml:space="preserve">Translation state is set implicitly to </w:t>
      </w:r>
      <w:r w:rsidRPr="00DC7355">
        <w:rPr>
          <w:i/>
        </w:rPr>
        <w:t>unset</w:t>
      </w:r>
      <w:r w:rsidRPr="00DC7355">
        <w:t xml:space="preserve"> whenever a translation function is called to translate a sent or received message. The translation state can be changed by a </w:t>
      </w:r>
      <w:r w:rsidRPr="00DC7355">
        <w:rPr>
          <w:rFonts w:ascii="Courier New" w:hAnsi="Courier New" w:cs="Courier New"/>
          <w:b/>
        </w:rPr>
        <w:t>setstate</w:t>
      </w:r>
      <w:r w:rsidRPr="00DC7355">
        <w:t xml:space="preserve"> operation.</w:t>
      </w:r>
    </w:p>
    <w:p w14:paraId="00B70371" w14:textId="77777777" w:rsidR="00D12F74" w:rsidRPr="00DC7355" w:rsidRDefault="00D12F74" w:rsidP="00D12F74">
      <w:pPr>
        <w:rPr>
          <w:b/>
          <w:i/>
          <w:color w:val="000000"/>
          <w:szCs w:val="24"/>
        </w:rPr>
      </w:pPr>
      <w:r w:rsidRPr="00DC7355">
        <w:rPr>
          <w:b/>
          <w:i/>
          <w:color w:val="000000"/>
          <w:szCs w:val="24"/>
        </w:rPr>
        <w:t>Syntactical Structure</w:t>
      </w:r>
    </w:p>
    <w:p w14:paraId="080BC987" w14:textId="77777777" w:rsidR="00D12F74" w:rsidRPr="00DC7355" w:rsidRDefault="000841AA" w:rsidP="000841AA">
      <w:pPr>
        <w:pStyle w:val="PL"/>
        <w:rPr>
          <w:b/>
          <w:noProof w:val="0"/>
        </w:rPr>
      </w:pPr>
      <w:r w:rsidRPr="00DC7355">
        <w:rPr>
          <w:b/>
          <w:noProof w:val="0"/>
        </w:rPr>
        <w:tab/>
      </w:r>
      <w:r w:rsidR="00D12F74" w:rsidRPr="00DC7355">
        <w:rPr>
          <w:b/>
          <w:noProof w:val="0"/>
        </w:rPr>
        <w:t>port.setstate</w:t>
      </w:r>
      <w:r w:rsidR="00D12F74" w:rsidRPr="00DC7355">
        <w:rPr>
          <w:noProof w:val="0"/>
        </w:rPr>
        <w:t xml:space="preserve">"("SingleExpression </w:t>
      </w:r>
      <w:proofErr w:type="gramStart"/>
      <w:r w:rsidR="00D12F74" w:rsidRPr="00DC7355">
        <w:rPr>
          <w:noProof w:val="0"/>
        </w:rPr>
        <w:t>{ "</w:t>
      </w:r>
      <w:proofErr w:type="gramEnd"/>
      <w:r w:rsidR="00D12F74" w:rsidRPr="00DC7355">
        <w:rPr>
          <w:noProof w:val="0"/>
        </w:rPr>
        <w:t>," ( FreeText | TemplateInstance ) } ")"</w:t>
      </w:r>
    </w:p>
    <w:p w14:paraId="473EF61B" w14:textId="77777777" w:rsidR="00D12F74" w:rsidRPr="00DC7355" w:rsidRDefault="000841AA" w:rsidP="000841AA">
      <w:pPr>
        <w:pStyle w:val="PL"/>
        <w:rPr>
          <w:noProof w:val="0"/>
        </w:rPr>
      </w:pPr>
      <w:r w:rsidRPr="00DC7355">
        <w:rPr>
          <w:noProof w:val="0"/>
        </w:rPr>
        <w:tab/>
      </w:r>
    </w:p>
    <w:p w14:paraId="55743E07" w14:textId="77777777" w:rsidR="00D12F74" w:rsidRPr="00DC7355" w:rsidRDefault="00D12F74" w:rsidP="00D12F74">
      <w:pPr>
        <w:rPr>
          <w:b/>
          <w:i/>
          <w:color w:val="000000"/>
          <w:szCs w:val="24"/>
        </w:rPr>
      </w:pPr>
      <w:r w:rsidRPr="00DC7355">
        <w:rPr>
          <w:b/>
          <w:i/>
          <w:color w:val="000000"/>
          <w:szCs w:val="24"/>
        </w:rPr>
        <w:t>Semantic Description</w:t>
      </w:r>
    </w:p>
    <w:p w14:paraId="677C72AD" w14:textId="77777777" w:rsidR="00D12F74" w:rsidRPr="00DC7355" w:rsidRDefault="00D12F74" w:rsidP="00AB0089">
      <w:r w:rsidRPr="00DC7355">
        <w:t xml:space="preserve">The </w:t>
      </w:r>
      <w:r w:rsidRPr="00DC7355">
        <w:rPr>
          <w:rFonts w:ascii="Courier New" w:hAnsi="Courier New" w:cs="Courier New"/>
          <w:b/>
        </w:rPr>
        <w:t>setstate</w:t>
      </w:r>
      <w:r w:rsidRPr="00DC7355">
        <w:t xml:space="preserve"> operation can be used only inside a function that is called during a translation procedure to translate a sent or received a message. It changes the translation state of the related port.</w:t>
      </w:r>
    </w:p>
    <w:p w14:paraId="2C483269" w14:textId="77777777" w:rsidR="00D12F74" w:rsidRPr="00DC7355" w:rsidRDefault="00D12F74" w:rsidP="00AB0089">
      <w:r w:rsidRPr="00DC7355">
        <w:t>The optional parameters allow to provide information that explain</w:t>
      </w:r>
      <w:r w:rsidR="005E65A7" w:rsidRPr="00DC7355">
        <w:t>s</w:t>
      </w:r>
      <w:r w:rsidRPr="00DC7355">
        <w:t xml:space="preserve"> the reasons for setting a port translation state. This</w:t>
      </w:r>
      <w:r w:rsidR="00AB0089" w:rsidRPr="00DC7355">
        <w:t xml:space="preserve"> </w:t>
      </w:r>
      <w:r w:rsidRPr="00DC7355">
        <w:t>information is composed to a string and might be used for logging purposes.</w:t>
      </w:r>
    </w:p>
    <w:p w14:paraId="68C2BEA2" w14:textId="77777777" w:rsidR="00D12F74" w:rsidRPr="00DC7355" w:rsidRDefault="00D12F74" w:rsidP="00D12F74">
      <w:pPr>
        <w:rPr>
          <w:b/>
          <w:i/>
          <w:color w:val="000000"/>
          <w:szCs w:val="24"/>
        </w:rPr>
      </w:pPr>
      <w:r w:rsidRPr="00DC7355">
        <w:rPr>
          <w:b/>
          <w:i/>
          <w:color w:val="000000"/>
          <w:szCs w:val="24"/>
        </w:rPr>
        <w:t>Restrictions</w:t>
      </w:r>
    </w:p>
    <w:p w14:paraId="12183A8D" w14:textId="77777777" w:rsidR="00D12F74" w:rsidRPr="00DC7355" w:rsidRDefault="00D12F74" w:rsidP="00577D5A">
      <w:pPr>
        <w:pStyle w:val="BL"/>
        <w:numPr>
          <w:ilvl w:val="0"/>
          <w:numId w:val="18"/>
        </w:numPr>
      </w:pPr>
      <w:r w:rsidRPr="00DC7355">
        <w:t xml:space="preserve">The value passed to the </w:t>
      </w:r>
      <w:r w:rsidRPr="00DC7355">
        <w:rPr>
          <w:rFonts w:ascii="Courier New" w:hAnsi="Courier New" w:cs="Courier New"/>
          <w:b/>
        </w:rPr>
        <w:t>setstate</w:t>
      </w:r>
      <w:r w:rsidRPr="00DC7355">
        <w:t xml:space="preserve"> operation in the first parameter shall be of the </w:t>
      </w:r>
      <w:r w:rsidRPr="00DC7355">
        <w:rPr>
          <w:rFonts w:ascii="Courier New" w:hAnsi="Courier New" w:cs="Courier New"/>
          <w:b/>
        </w:rPr>
        <w:t>integer</w:t>
      </w:r>
      <w:r w:rsidRPr="00DC7355">
        <w:t xml:space="preserve"> type and shall have one of the following values:</w:t>
      </w:r>
    </w:p>
    <w:p w14:paraId="468AE3B4" w14:textId="77777777" w:rsidR="00D12F74" w:rsidRPr="00DC7355" w:rsidRDefault="00D12F74" w:rsidP="00F2091B">
      <w:pPr>
        <w:pStyle w:val="B2"/>
      </w:pPr>
      <w:r w:rsidRPr="00DC7355">
        <w:t xml:space="preserve">0 (meaning </w:t>
      </w:r>
      <w:r w:rsidRPr="00DC7355">
        <w:rPr>
          <w:i/>
        </w:rPr>
        <w:t>translated</w:t>
      </w:r>
      <w:r w:rsidRPr="00DC7355">
        <w:t>)</w:t>
      </w:r>
    </w:p>
    <w:p w14:paraId="594E37DF" w14:textId="77777777" w:rsidR="00D12F74" w:rsidRPr="00DC7355" w:rsidRDefault="00D12F74" w:rsidP="00F2091B">
      <w:pPr>
        <w:pStyle w:val="B2"/>
      </w:pPr>
      <w:r w:rsidRPr="00DC7355">
        <w:t xml:space="preserve">1 (meaning </w:t>
      </w:r>
      <w:r w:rsidRPr="00DC7355">
        <w:rPr>
          <w:i/>
        </w:rPr>
        <w:t>not translated</w:t>
      </w:r>
      <w:r w:rsidRPr="00DC7355">
        <w:t>)</w:t>
      </w:r>
    </w:p>
    <w:p w14:paraId="28C24ACB" w14:textId="77777777" w:rsidR="00D12F74" w:rsidRPr="00DC7355" w:rsidRDefault="00D12F74" w:rsidP="00F2091B">
      <w:pPr>
        <w:pStyle w:val="B2"/>
      </w:pPr>
      <w:r w:rsidRPr="00DC7355">
        <w:t xml:space="preserve">2 (meaning </w:t>
      </w:r>
      <w:r w:rsidRPr="00DC7355">
        <w:rPr>
          <w:i/>
        </w:rPr>
        <w:t>fragmented</w:t>
      </w:r>
      <w:r w:rsidRPr="00DC7355">
        <w:t>)</w:t>
      </w:r>
    </w:p>
    <w:p w14:paraId="4C8EB11D" w14:textId="0114DC35" w:rsidR="00EC34A7" w:rsidRPr="00DC7355" w:rsidRDefault="00D12F74" w:rsidP="00EC34A7">
      <w:pPr>
        <w:pStyle w:val="B2"/>
      </w:pPr>
      <w:r w:rsidRPr="00DC7355">
        <w:t xml:space="preserve">3 (meaning </w:t>
      </w:r>
      <w:r w:rsidRPr="00DC7355">
        <w:rPr>
          <w:i/>
        </w:rPr>
        <w:t>partially translated</w:t>
      </w:r>
      <w:r w:rsidRPr="00DC7355">
        <w:t>)</w:t>
      </w:r>
      <w:r w:rsidR="00EC34A7" w:rsidRPr="00DC7355">
        <w:t xml:space="preserve"> </w:t>
      </w:r>
    </w:p>
    <w:p w14:paraId="40BC0CFC" w14:textId="192D7CAE" w:rsidR="00D12F74" w:rsidRPr="00DC7355" w:rsidRDefault="00EC34A7" w:rsidP="00EC34A7">
      <w:pPr>
        <w:pStyle w:val="B2"/>
      </w:pPr>
      <w:r w:rsidRPr="00DC7355">
        <w:t xml:space="preserve">4 (meaning </w:t>
      </w:r>
      <w:r w:rsidRPr="00DC7355">
        <w:rPr>
          <w:i/>
        </w:rPr>
        <w:t>discarded</w:t>
      </w:r>
      <w:r w:rsidRPr="00DC7355">
        <w:t>)</w:t>
      </w:r>
    </w:p>
    <w:p w14:paraId="094B0514" w14:textId="77777777" w:rsidR="00D12F74" w:rsidRPr="00DC7355" w:rsidRDefault="00D12F74" w:rsidP="000841AA">
      <w:pPr>
        <w:pStyle w:val="NO"/>
      </w:pPr>
      <w:r w:rsidRPr="00DC7355">
        <w:t>NOTE 1:</w:t>
      </w:r>
      <w:r w:rsidRPr="00DC7355">
        <w:rPr>
          <w:b/>
        </w:rPr>
        <w:tab/>
      </w:r>
      <w:r w:rsidRPr="00DC7355">
        <w:t xml:space="preserve">Numeric parameter values 0, 1 and 2 are the same as results of the predefined </w:t>
      </w:r>
      <w:r w:rsidRPr="00DC7355">
        <w:rPr>
          <w:rFonts w:ascii="Courier New" w:hAnsi="Courier New" w:cs="Courier New"/>
          <w:b/>
        </w:rPr>
        <w:t>decvalue</w:t>
      </w:r>
      <w:r w:rsidRPr="00DC7355">
        <w:t xml:space="preserve"> function.</w:t>
      </w:r>
    </w:p>
    <w:p w14:paraId="1E0E8877" w14:textId="477C807F" w:rsidR="00D12F74" w:rsidRPr="00DC7355" w:rsidRDefault="00D12F74" w:rsidP="000841AA">
      <w:pPr>
        <w:pStyle w:val="NO"/>
      </w:pPr>
      <w:r w:rsidRPr="00DC7355">
        <w:t>NOTE 2:</w:t>
      </w:r>
      <w:r w:rsidR="00AB0089" w:rsidRPr="00DC7355">
        <w:tab/>
      </w:r>
      <w:r w:rsidRPr="00DC7355">
        <w:t xml:space="preserve">Clause </w:t>
      </w:r>
      <w:r w:rsidR="00157783" w:rsidRPr="00DC7355">
        <w:t>B</w:t>
      </w:r>
      <w:r w:rsidRPr="00DC7355">
        <w:t>.2.</w:t>
      </w:r>
      <w:r w:rsidR="00157783" w:rsidRPr="00DC7355">
        <w:t>1 of the present document</w:t>
      </w:r>
      <w:r w:rsidRPr="00DC7355">
        <w:t xml:space="preserve"> includes the type definition translation state and the constant definitions TRANSLATED, NOT_TRANSLATED, FRAGMENTED, PARTIALLY_TRANSLATED</w:t>
      </w:r>
      <w:r w:rsidR="00EC34A7" w:rsidRPr="00DC7355">
        <w:t>, DISCARDED</w:t>
      </w:r>
      <w:r w:rsidR="00AB0089" w:rsidRPr="00DC7355">
        <w:t>.</w:t>
      </w:r>
    </w:p>
    <w:p w14:paraId="2E95F98D" w14:textId="3FA9474A" w:rsidR="00D12F74" w:rsidRPr="00DC7355" w:rsidRDefault="00D12F74" w:rsidP="00AB0089">
      <w:pPr>
        <w:pStyle w:val="BL"/>
      </w:pPr>
      <w:r w:rsidRPr="00DC7355">
        <w:t xml:space="preserve">Calling the </w:t>
      </w:r>
      <w:r w:rsidRPr="00DC7355">
        <w:rPr>
          <w:rFonts w:ascii="Courier New" w:hAnsi="Courier New" w:cs="Courier New"/>
          <w:b/>
        </w:rPr>
        <w:t>setstate</w:t>
      </w:r>
      <w:r w:rsidRPr="00DC7355">
        <w:t xml:space="preserve"> operation with an </w:t>
      </w:r>
      <w:r w:rsidRPr="00DC7355">
        <w:rPr>
          <w:rFonts w:ascii="Courier New" w:hAnsi="Courier New" w:cs="Courier New"/>
          <w:b/>
        </w:rPr>
        <w:t xml:space="preserve">integer </w:t>
      </w:r>
      <w:r w:rsidRPr="00DC7355">
        <w:t xml:space="preserve">not listed in </w:t>
      </w:r>
      <w:r w:rsidR="00EC34A7" w:rsidRPr="00DC7355">
        <w:t>a</w:t>
      </w:r>
      <w:r w:rsidRPr="00DC7355">
        <w:t>) in the first parameter shall lead to an error.</w:t>
      </w:r>
    </w:p>
    <w:p w14:paraId="4A93522A" w14:textId="77777777" w:rsidR="00D12F74" w:rsidRPr="00DC7355" w:rsidRDefault="00D12F74" w:rsidP="00AB0089">
      <w:pPr>
        <w:pStyle w:val="BL"/>
      </w:pPr>
      <w:r w:rsidRPr="00DC7355">
        <w:t xml:space="preserve">Calling the </w:t>
      </w:r>
      <w:r w:rsidRPr="00DC7355">
        <w:rPr>
          <w:rFonts w:ascii="Courier New" w:hAnsi="Courier New" w:cs="Courier New"/>
          <w:b/>
        </w:rPr>
        <w:t>setstate</w:t>
      </w:r>
      <w:r w:rsidRPr="00DC7355">
        <w:t xml:space="preserve"> operation outside of a translation function or in a translation function translating an address shall cause a runtime error.</w:t>
      </w:r>
    </w:p>
    <w:p w14:paraId="10C3FB17" w14:textId="00CE7671" w:rsidR="00D12F74" w:rsidRPr="00DC7355" w:rsidRDefault="00D12F74" w:rsidP="00AB0089">
      <w:pPr>
        <w:pStyle w:val="BL"/>
        <w:rPr>
          <w:iCs/>
        </w:rPr>
      </w:pPr>
      <w:r w:rsidRPr="00DC7355">
        <w:rPr>
          <w:iCs/>
        </w:rPr>
        <w:t xml:space="preserve">For </w:t>
      </w:r>
      <w:r w:rsidRPr="00DC7355">
        <w:rPr>
          <w:i/>
          <w:iCs/>
        </w:rPr>
        <w:t xml:space="preserve">FreeText </w:t>
      </w:r>
      <w:r w:rsidRPr="00DC7355">
        <w:rPr>
          <w:iCs/>
        </w:rPr>
        <w:t xml:space="preserve">and </w:t>
      </w:r>
      <w:r w:rsidRPr="00DC7355">
        <w:rPr>
          <w:i/>
          <w:iCs/>
        </w:rPr>
        <w:t>TemplateInstance</w:t>
      </w:r>
      <w:r w:rsidRPr="00DC7355">
        <w:rPr>
          <w:iCs/>
        </w:rPr>
        <w:t xml:space="preserve">, the same rules and restrictions apply as for the parameters of the log statement. See clause 19.11 of </w:t>
      </w:r>
      <w:r w:rsidR="00492FC3" w:rsidRPr="00DC7355">
        <w:t>ETSI ES 201 873-1</w:t>
      </w:r>
      <w:r w:rsidRPr="00DC7355">
        <w:t xml:space="preserve"> [</w:t>
      </w:r>
      <w:r w:rsidRPr="00DC7355">
        <w:fldChar w:fldCharType="begin"/>
      </w:r>
      <w:r w:rsidRPr="00DC7355">
        <w:instrText xml:space="preserve"> REF REF_ES201873_1 \h </w:instrText>
      </w:r>
      <w:r w:rsidRPr="00DC7355">
        <w:fldChar w:fldCharType="separate"/>
      </w:r>
      <w:r w:rsidR="00F16FB2" w:rsidRPr="00DC7355">
        <w:t>1</w:t>
      </w:r>
      <w:r w:rsidRPr="00DC7355">
        <w:fldChar w:fldCharType="end"/>
      </w:r>
      <w:r w:rsidRPr="00DC7355">
        <w:t>] for more details.</w:t>
      </w:r>
    </w:p>
    <w:p w14:paraId="49844F10" w14:textId="77777777" w:rsidR="00D12F74" w:rsidRPr="00DC7355" w:rsidRDefault="00D12F74" w:rsidP="008C25E7">
      <w:pPr>
        <w:pStyle w:val="NO"/>
      </w:pPr>
      <w:r w:rsidRPr="00DC7355">
        <w:t>NOTE 3:</w:t>
      </w:r>
      <w:r w:rsidRPr="00DC7355">
        <w:rPr>
          <w:b/>
        </w:rPr>
        <w:tab/>
      </w:r>
      <w:r w:rsidRPr="00DC7355">
        <w:t xml:space="preserve">The </w:t>
      </w:r>
      <w:r w:rsidRPr="00DC7355">
        <w:rPr>
          <w:i/>
        </w:rPr>
        <w:t xml:space="preserve">unset </w:t>
      </w:r>
      <w:r w:rsidRPr="00DC7355">
        <w:t xml:space="preserve">state cannot be set by the </w:t>
      </w:r>
      <w:r w:rsidRPr="00DC7355">
        <w:rPr>
          <w:rFonts w:ascii="Courier New" w:hAnsi="Courier New" w:cs="Courier New"/>
        </w:rPr>
        <w:t>setstate</w:t>
      </w:r>
      <w:r w:rsidRPr="00DC7355">
        <w:t xml:space="preserve"> operation, it is reserved for TE internal use only.</w:t>
      </w:r>
    </w:p>
    <w:p w14:paraId="73D9EB02" w14:textId="77777777" w:rsidR="00D12F74" w:rsidRPr="00DC7355" w:rsidRDefault="00D12F74" w:rsidP="00F33A0D">
      <w:pPr>
        <w:pStyle w:val="berschrift3"/>
      </w:pPr>
      <w:bookmarkStart w:id="47" w:name="clause_translationPort_Send"/>
      <w:bookmarkStart w:id="48" w:name="_Toc75433906"/>
      <w:r w:rsidRPr="00DC7355">
        <w:lastRenderedPageBreak/>
        <w:t>5.</w:t>
      </w:r>
      <w:r w:rsidR="00CE27C6" w:rsidRPr="00DC7355">
        <w:t>2</w:t>
      </w:r>
      <w:r w:rsidRPr="00DC7355">
        <w:t>.5</w:t>
      </w:r>
      <w:bookmarkEnd w:id="47"/>
      <w:r w:rsidRPr="00DC7355">
        <w:tab/>
        <w:t>Sending</w:t>
      </w:r>
      <w:bookmarkEnd w:id="48"/>
    </w:p>
    <w:p w14:paraId="0A198F89" w14:textId="7F2EA908" w:rsidR="00D12F74" w:rsidRPr="00DC7355" w:rsidRDefault="00D12F74" w:rsidP="00F33A0D">
      <w:pPr>
        <w:keepNext/>
        <w:keepLines/>
        <w:ind w:left="17"/>
        <w:rPr>
          <w:color w:val="000000"/>
        </w:rPr>
      </w:pPr>
      <w:r w:rsidRPr="00DC7355">
        <w:rPr>
          <w:color w:val="000000"/>
        </w:rPr>
        <w:t>When a message is to be sent over a port, working in translation mode, the following shall apply:</w:t>
      </w:r>
    </w:p>
    <w:p w14:paraId="11A42C27" w14:textId="77777777" w:rsidR="00D12F74" w:rsidRPr="00DC7355" w:rsidRDefault="00D12F74" w:rsidP="00F33A0D">
      <w:pPr>
        <w:pStyle w:val="B1"/>
        <w:keepNext/>
        <w:keepLines/>
        <w:rPr>
          <w:shd w:val="clear" w:color="auto" w:fill="FFFF00"/>
        </w:rPr>
      </w:pPr>
      <w:r w:rsidRPr="00DC7355">
        <w:t xml:space="preserve">If no </w:t>
      </w:r>
      <w:r w:rsidRPr="00DC7355">
        <w:rPr>
          <w:i/>
          <w:iCs/>
        </w:rPr>
        <w:t>OutFunction</w:t>
      </w:r>
      <w:r w:rsidRPr="00DC7355">
        <w:t xml:space="preserve"> is specified for the given </w:t>
      </w:r>
      <w:r w:rsidRPr="00DC7355">
        <w:rPr>
          <w:i/>
          <w:iCs/>
        </w:rPr>
        <w:t>InnerOutType,</w:t>
      </w:r>
      <w:r w:rsidR="004C3161" w:rsidRPr="00DC7355">
        <w:rPr>
          <w:i/>
          <w:iCs/>
        </w:rPr>
        <w:t xml:space="preserve"> </w:t>
      </w:r>
      <w:r w:rsidRPr="00DC7355">
        <w:t>it is simply sent over the port transparently.</w:t>
      </w:r>
    </w:p>
    <w:p w14:paraId="623E7C2E" w14:textId="77777777" w:rsidR="00D12F74" w:rsidRPr="00DC7355" w:rsidRDefault="00D12F74" w:rsidP="006962F3">
      <w:pPr>
        <w:pStyle w:val="B1"/>
      </w:pPr>
      <w:r w:rsidRPr="00DC7355">
        <w:rPr>
          <w:color w:val="000000"/>
        </w:rPr>
        <w:t xml:space="preserve">If an </w:t>
      </w:r>
      <w:r w:rsidRPr="00DC7355">
        <w:rPr>
          <w:i/>
          <w:iCs/>
          <w:color w:val="000000"/>
        </w:rPr>
        <w:t>OutFunction</w:t>
      </w:r>
      <w:r w:rsidRPr="00DC7355">
        <w:rPr>
          <w:color w:val="000000"/>
        </w:rPr>
        <w:t xml:space="preserve"> is specified for the </w:t>
      </w:r>
      <w:r w:rsidRPr="00DC7355">
        <w:rPr>
          <w:i/>
          <w:iCs/>
        </w:rPr>
        <w:t>InnerOutType</w:t>
      </w:r>
      <w:r w:rsidRPr="00DC7355">
        <w:rPr>
          <w:color w:val="000000"/>
        </w:rPr>
        <w:t xml:space="preserve">, the translation procedure first sets the translation state to </w:t>
      </w:r>
      <w:r w:rsidRPr="00DC7355">
        <w:rPr>
          <w:i/>
          <w:color w:val="000000"/>
        </w:rPr>
        <w:t>Unset</w:t>
      </w:r>
      <w:r w:rsidRPr="00DC7355">
        <w:rPr>
          <w:color w:val="000000"/>
        </w:rPr>
        <w:t xml:space="preserve">. Then the </w:t>
      </w:r>
      <w:r w:rsidRPr="00DC7355">
        <w:rPr>
          <w:i/>
          <w:color w:val="000000"/>
        </w:rPr>
        <w:t>OutFunction</w:t>
      </w:r>
      <w:r w:rsidRPr="00DC7355">
        <w:rPr>
          <w:color w:val="000000"/>
        </w:rPr>
        <w:t xml:space="preserve"> is automatically invoked to translate the </w:t>
      </w:r>
      <w:r w:rsidRPr="00DC7355">
        <w:rPr>
          <w:i/>
          <w:iCs/>
          <w:color w:val="000000"/>
        </w:rPr>
        <w:t>InnerOutType</w:t>
      </w:r>
      <w:r w:rsidRPr="00DC7355">
        <w:rPr>
          <w:color w:val="000000"/>
        </w:rPr>
        <w:t xml:space="preserve"> to the </w:t>
      </w:r>
      <w:r w:rsidRPr="00DC7355">
        <w:rPr>
          <w:i/>
          <w:iCs/>
          <w:color w:val="000000"/>
        </w:rPr>
        <w:t xml:space="preserve">OuterOutType. </w:t>
      </w:r>
      <w:r w:rsidRPr="00DC7355">
        <w:rPr>
          <w:iCs/>
          <w:color w:val="000000"/>
        </w:rPr>
        <w:t>When the function execution is finished, then depending on the current translation state one of the following actions is taken:</w:t>
      </w:r>
    </w:p>
    <w:p w14:paraId="122ECA67" w14:textId="77777777" w:rsidR="00D12F74" w:rsidRPr="00DC7355" w:rsidRDefault="00D12F74" w:rsidP="006962F3">
      <w:pPr>
        <w:pStyle w:val="B2"/>
      </w:pPr>
      <w:r w:rsidRPr="00DC7355">
        <w:t xml:space="preserve">The </w:t>
      </w:r>
      <w:r w:rsidRPr="00DC7355">
        <w:rPr>
          <w:i/>
          <w:color w:val="000000"/>
        </w:rPr>
        <w:t>unset</w:t>
      </w:r>
      <w:r w:rsidRPr="00DC7355">
        <w:rPr>
          <w:color w:val="000000"/>
        </w:rPr>
        <w:t xml:space="preserve"> </w:t>
      </w:r>
      <w:r w:rsidRPr="00DC7355">
        <w:t xml:space="preserve">state shall cause an error (i.e. if there is no </w:t>
      </w:r>
      <w:r w:rsidRPr="00DC7355">
        <w:rPr>
          <w:rFonts w:ascii="Courier New" w:hAnsi="Courier New" w:cs="Courier New"/>
          <w:b/>
        </w:rPr>
        <w:t>setstate</w:t>
      </w:r>
      <w:r w:rsidRPr="00DC7355">
        <w:t xml:space="preserve"> operation is invoked in the translation function).</w:t>
      </w:r>
    </w:p>
    <w:p w14:paraId="28179528" w14:textId="77777777" w:rsidR="00D12F74" w:rsidRPr="00DC7355" w:rsidRDefault="00D12F74" w:rsidP="006962F3">
      <w:pPr>
        <w:pStyle w:val="B2"/>
      </w:pPr>
      <w:r w:rsidRPr="00DC7355">
        <w:rPr>
          <w:color w:val="000000"/>
        </w:rPr>
        <w:t xml:space="preserve">If the state is </w:t>
      </w:r>
      <w:r w:rsidRPr="00DC7355">
        <w:rPr>
          <w:i/>
          <w:color w:val="000000"/>
        </w:rPr>
        <w:t>not translated</w:t>
      </w:r>
      <w:r w:rsidRPr="00DC7355">
        <w:rPr>
          <w:color w:val="000000"/>
        </w:rPr>
        <w:t xml:space="preserve">, the translation procedure tries to translate the message using the next </w:t>
      </w:r>
      <w:r w:rsidRPr="00DC7355">
        <w:rPr>
          <w:i/>
          <w:color w:val="000000"/>
        </w:rPr>
        <w:t>OutFunction</w:t>
      </w:r>
      <w:r w:rsidRPr="00DC7355">
        <w:rPr>
          <w:color w:val="000000"/>
        </w:rPr>
        <w:t xml:space="preserve"> specified for the given </w:t>
      </w:r>
      <w:r w:rsidRPr="00DC7355">
        <w:rPr>
          <w:i/>
          <w:iCs/>
        </w:rPr>
        <w:t>InnerOutType</w:t>
      </w:r>
      <w:r w:rsidRPr="00DC7355">
        <w:rPr>
          <w:color w:val="000000"/>
        </w:rPr>
        <w:t xml:space="preserve">. </w:t>
      </w:r>
      <w:r w:rsidRPr="00DC7355">
        <w:rPr>
          <w:i/>
          <w:color w:val="000000"/>
        </w:rPr>
        <w:t>OutFunction</w:t>
      </w:r>
      <w:r w:rsidRPr="00DC7355">
        <w:rPr>
          <w:color w:val="000000"/>
        </w:rPr>
        <w:t>-s are tried according to their textual order in the port type definition. If there</w:t>
      </w:r>
      <w:r w:rsidR="000C4FE3" w:rsidRPr="00DC7355">
        <w:rPr>
          <w:color w:val="000000"/>
        </w:rPr>
        <w:t xml:space="preserve"> is</w:t>
      </w:r>
      <w:r w:rsidRPr="00DC7355">
        <w:rPr>
          <w:color w:val="000000"/>
        </w:rPr>
        <w:t xml:space="preserve"> no such a function, an error is generated.</w:t>
      </w:r>
    </w:p>
    <w:p w14:paraId="2BC1DACD" w14:textId="28A8CB98" w:rsidR="00D12F74" w:rsidRPr="00DC7355" w:rsidRDefault="00D12F74" w:rsidP="006962F3">
      <w:pPr>
        <w:pStyle w:val="B2"/>
      </w:pPr>
      <w:r w:rsidRPr="00DC7355">
        <w:rPr>
          <w:color w:val="000000"/>
        </w:rPr>
        <w:t xml:space="preserve">If the state is </w:t>
      </w:r>
      <w:r w:rsidRPr="00DC7355">
        <w:rPr>
          <w:i/>
          <w:color w:val="000000"/>
        </w:rPr>
        <w:t>fragmented</w:t>
      </w:r>
      <w:r w:rsidRPr="00DC7355">
        <w:rPr>
          <w:color w:val="000000"/>
        </w:rPr>
        <w:t xml:space="preserve">, the translation procedure ends but no data is sent to the connected or mapped port (the port will wait for the next fragment to complete translation). The </w:t>
      </w:r>
      <w:r w:rsidRPr="00DC7355">
        <w:rPr>
          <w:rFonts w:ascii="Courier New" w:hAnsi="Courier New" w:cs="Courier New"/>
          <w:b/>
          <w:color w:val="000000"/>
        </w:rPr>
        <w:t>to</w:t>
      </w:r>
      <w:r w:rsidRPr="00DC7355">
        <w:rPr>
          <w:color w:val="000000"/>
        </w:rPr>
        <w:t xml:space="preserve"> clause of the following send operation shall be the same as the </w:t>
      </w:r>
      <w:r w:rsidRPr="00DC7355">
        <w:rPr>
          <w:rFonts w:ascii="Courier New" w:hAnsi="Courier New" w:cs="Courier New"/>
          <w:b/>
          <w:color w:val="000000"/>
        </w:rPr>
        <w:t>to</w:t>
      </w:r>
      <w:r w:rsidRPr="00DC7355">
        <w:rPr>
          <w:color w:val="000000"/>
        </w:rPr>
        <w:t xml:space="preserve"> clause of the current send operation or missing if the current send operation </w:t>
      </w:r>
      <w:r w:rsidR="008B71F2" w:rsidRPr="00DC7355">
        <w:rPr>
          <w:color w:val="000000"/>
        </w:rPr>
        <w:t>does no</w:t>
      </w:r>
      <w:r w:rsidRPr="00DC7355">
        <w:rPr>
          <w:color w:val="000000"/>
        </w:rPr>
        <w:t>t contain any to clause.</w:t>
      </w:r>
    </w:p>
    <w:p w14:paraId="46F3B7F3" w14:textId="77777777" w:rsidR="00D12F74" w:rsidRPr="00DC7355" w:rsidRDefault="00D12F74" w:rsidP="006962F3">
      <w:pPr>
        <w:pStyle w:val="B2"/>
      </w:pPr>
      <w:r w:rsidRPr="00DC7355">
        <w:rPr>
          <w:color w:val="000000"/>
        </w:rPr>
        <w:t xml:space="preserve">If the state is </w:t>
      </w:r>
      <w:r w:rsidRPr="00DC7355">
        <w:rPr>
          <w:i/>
          <w:color w:val="000000"/>
        </w:rPr>
        <w:t>translated</w:t>
      </w:r>
      <w:r w:rsidRPr="00DC7355">
        <w:rPr>
          <w:color w:val="000000"/>
        </w:rPr>
        <w:t xml:space="preserve">, the translation procedure sends the translated message (retrieved from the out parameter of the </w:t>
      </w:r>
      <w:r w:rsidRPr="00DC7355">
        <w:rPr>
          <w:i/>
          <w:color w:val="000000"/>
        </w:rPr>
        <w:t>OutFunction</w:t>
      </w:r>
      <w:r w:rsidRPr="00DC7355">
        <w:rPr>
          <w:color w:val="000000"/>
        </w:rPr>
        <w:t>) to the port it is mapped or connected to.</w:t>
      </w:r>
    </w:p>
    <w:p w14:paraId="06F2B22E" w14:textId="1F5B07BC" w:rsidR="00EC34A7" w:rsidRPr="00DC7355" w:rsidRDefault="00D12F74" w:rsidP="00EC34A7">
      <w:pPr>
        <w:pStyle w:val="B2"/>
      </w:pPr>
      <w:r w:rsidRPr="00DC7355">
        <w:rPr>
          <w:color w:val="000000"/>
        </w:rPr>
        <w:t xml:space="preserve">If the state is </w:t>
      </w:r>
      <w:r w:rsidRPr="00DC7355">
        <w:rPr>
          <w:i/>
          <w:color w:val="000000"/>
        </w:rPr>
        <w:t>partially translated</w:t>
      </w:r>
      <w:r w:rsidRPr="00DC7355">
        <w:rPr>
          <w:color w:val="000000"/>
        </w:rPr>
        <w:t>, the sent message of the</w:t>
      </w:r>
      <w:r w:rsidRPr="00DC7355">
        <w:rPr>
          <w:i/>
          <w:color w:val="000000"/>
        </w:rPr>
        <w:t>InnerOutType</w:t>
      </w:r>
      <w:r w:rsidRPr="00DC7355">
        <w:rPr>
          <w:color w:val="000000"/>
        </w:rPr>
        <w:t xml:space="preserve"> contains several messages (or message fragments) of the</w:t>
      </w:r>
      <w:r w:rsidRPr="00DC7355">
        <w:rPr>
          <w:i/>
          <w:color w:val="000000"/>
        </w:rPr>
        <w:t>OuterOutType.</w:t>
      </w:r>
      <w:r w:rsidRPr="00DC7355">
        <w:rPr>
          <w:color w:val="000000"/>
        </w:rPr>
        <w:t xml:space="preserve"> In this case, the translation procedure sends the translated message to the mapped or connected port. The translation function is then called again, with the same </w:t>
      </w:r>
      <w:r w:rsidRPr="00DC7355">
        <w:rPr>
          <w:rFonts w:ascii="Courier New" w:hAnsi="Courier New" w:cs="Courier New"/>
          <w:b/>
          <w:color w:val="000000"/>
        </w:rPr>
        <w:t>in</w:t>
      </w:r>
      <w:r w:rsidRPr="00DC7355">
        <w:rPr>
          <w:color w:val="000000"/>
        </w:rPr>
        <w:t xml:space="preserve"> parameter value, to enable sending of the remaining messages.</w:t>
      </w:r>
    </w:p>
    <w:p w14:paraId="0EE4B814" w14:textId="27AA3680" w:rsidR="00D12F74" w:rsidRPr="00DC7355" w:rsidRDefault="00EC34A7" w:rsidP="00EC34A7">
      <w:pPr>
        <w:pStyle w:val="B2"/>
      </w:pPr>
      <w:r w:rsidRPr="00DC7355">
        <w:t xml:space="preserve">If the state is </w:t>
      </w:r>
      <w:r w:rsidRPr="00DC7355">
        <w:rPr>
          <w:i/>
        </w:rPr>
        <w:t>discarded</w:t>
      </w:r>
      <w:r w:rsidRPr="00DC7355">
        <w:t>, the translation procedure ends, with no data sent to the connected or mapped port (the message was intentionally discarded).</w:t>
      </w:r>
    </w:p>
    <w:p w14:paraId="77767FB9" w14:textId="77777777" w:rsidR="00D12F74" w:rsidRPr="00DC7355" w:rsidRDefault="00D12F74" w:rsidP="006962F3">
      <w:pPr>
        <w:pStyle w:val="NO"/>
      </w:pPr>
      <w:r w:rsidRPr="00DC7355">
        <w:t>NOTE:</w:t>
      </w:r>
      <w:r w:rsidRPr="00DC7355">
        <w:tab/>
        <w:t xml:space="preserve">In the </w:t>
      </w:r>
      <w:r w:rsidRPr="00DC7355">
        <w:rPr>
          <w:i/>
        </w:rPr>
        <w:t>fragmented</w:t>
      </w:r>
      <w:r w:rsidRPr="00DC7355">
        <w:t xml:space="preserve"> case the non-translated part of </w:t>
      </w:r>
      <w:r w:rsidRPr="00DC7355">
        <w:rPr>
          <w:i/>
        </w:rPr>
        <w:t>InnerOutType</w:t>
      </w:r>
      <w:r w:rsidRPr="00DC7355">
        <w:t xml:space="preserve"> has to be explicitly assigned to port variables.</w:t>
      </w:r>
    </w:p>
    <w:p w14:paraId="180EDFB5" w14:textId="77777777" w:rsidR="00D12F74" w:rsidRPr="00DC7355" w:rsidRDefault="00D12F74" w:rsidP="006962F3">
      <w:pPr>
        <w:pStyle w:val="berschrift3"/>
      </w:pPr>
      <w:bookmarkStart w:id="49" w:name="clause_translationPort_Receive"/>
      <w:bookmarkStart w:id="50" w:name="_Toc75433907"/>
      <w:r w:rsidRPr="00DC7355">
        <w:t>5.</w:t>
      </w:r>
      <w:r w:rsidR="00CE27C6" w:rsidRPr="00DC7355">
        <w:t>2</w:t>
      </w:r>
      <w:r w:rsidRPr="00DC7355">
        <w:t>.6</w:t>
      </w:r>
      <w:bookmarkEnd w:id="49"/>
      <w:r w:rsidRPr="00DC7355">
        <w:tab/>
        <w:t>Receiving</w:t>
      </w:r>
      <w:bookmarkEnd w:id="50"/>
    </w:p>
    <w:p w14:paraId="0DA8F434" w14:textId="7013F0EF" w:rsidR="00D12F74" w:rsidRPr="00DC7355" w:rsidRDefault="00D12F74" w:rsidP="006962F3">
      <w:r w:rsidRPr="00DC7355">
        <w:t>Unlike a port working in standard mode, ports working in translation mode maintain two different queues. The outer queue is used to keep not translated messages that are either enqueued or sent to the port working in translation mode. The inner message queue contains already translated messages. Receiving operations access this inner queue. In case of successful receiving (</w:t>
      </w:r>
      <w:r w:rsidR="008C25E7" w:rsidRPr="00DC7355">
        <w:t xml:space="preserve">see clause </w:t>
      </w:r>
      <w:r w:rsidRPr="00DC7355">
        <w:t xml:space="preserve">22.2.2 of </w:t>
      </w:r>
      <w:r w:rsidR="00492FC3" w:rsidRPr="00DC7355">
        <w:t>ETSI ES 201 873-1</w:t>
      </w:r>
      <w:r w:rsidR="00C91699" w:rsidRPr="00DC7355">
        <w:t xml:space="preserve"> [</w:t>
      </w:r>
      <w:r w:rsidR="00C91699" w:rsidRPr="00DC7355">
        <w:fldChar w:fldCharType="begin"/>
      </w:r>
      <w:r w:rsidR="008E4A69" w:rsidRPr="00DC7355">
        <w:instrText xml:space="preserve">REF REF_ES201873_1 \h </w:instrText>
      </w:r>
      <w:r w:rsidR="00C91699" w:rsidRPr="00DC7355">
        <w:fldChar w:fldCharType="separate"/>
      </w:r>
      <w:r w:rsidR="00F16FB2" w:rsidRPr="00DC7355">
        <w:t>1</w:t>
      </w:r>
      <w:r w:rsidR="00C91699" w:rsidRPr="00DC7355">
        <w:fldChar w:fldCharType="end"/>
      </w:r>
      <w:r w:rsidR="00C91699" w:rsidRPr="00DC7355">
        <w:t>]</w:t>
      </w:r>
      <w:r w:rsidRPr="00DC7355">
        <w:t>), the successfully received message is removed from the inner queue. Messages stored in the outer queue can be removed from it only by the translation procedure as described below.</w:t>
      </w:r>
    </w:p>
    <w:p w14:paraId="25AD3361" w14:textId="1D6294AB" w:rsidR="00D12F74" w:rsidRPr="00DC7355" w:rsidRDefault="00D12F74" w:rsidP="006962F3">
      <w:r w:rsidRPr="00DC7355">
        <w:t>The TTCN</w:t>
      </w:r>
      <w:r w:rsidRPr="00DC7355">
        <w:noBreakHyphen/>
        <w:t>3 Executable (TE, see</w:t>
      </w:r>
      <w:r w:rsidR="00A4613B" w:rsidRPr="00DC7355">
        <w:t xml:space="preserve"> ETSI ES 201 873-6 [</w:t>
      </w:r>
      <w:r w:rsidR="00A4613B" w:rsidRPr="00DC7355">
        <w:fldChar w:fldCharType="begin"/>
      </w:r>
      <w:r w:rsidR="00A4613B" w:rsidRPr="00DC7355">
        <w:instrText xml:space="preserve">REF REF_ES201873_6 \h </w:instrText>
      </w:r>
      <w:r w:rsidR="00A4613B" w:rsidRPr="00DC7355">
        <w:fldChar w:fldCharType="separate"/>
      </w:r>
      <w:r w:rsidR="00F16FB2" w:rsidRPr="00DC7355">
        <w:t>4</w:t>
      </w:r>
      <w:r w:rsidR="00A4613B" w:rsidRPr="00DC7355">
        <w:fldChar w:fldCharType="end"/>
      </w:r>
      <w:r w:rsidR="00A4613B" w:rsidRPr="00DC7355">
        <w:t>]</w:t>
      </w:r>
      <w:r w:rsidRPr="00DC7355">
        <w:t>) shall control the translation process an</w:t>
      </w:r>
      <w:r w:rsidR="00F33A0D" w:rsidRPr="00DC7355">
        <w:t>d the normal decoding algorithm</w:t>
      </w:r>
      <w:r w:rsidR="00CF0458" w:rsidRPr="00DC7355">
        <w:t xml:space="preserve"> (see note </w:t>
      </w:r>
      <w:r w:rsidR="004C65AB" w:rsidRPr="00DC7355">
        <w:t>1</w:t>
      </w:r>
      <w:r w:rsidRPr="00DC7355">
        <w:t>) in co-operation, as specified below. But yet, the normal decoding algorithm itself is not changed.</w:t>
      </w:r>
    </w:p>
    <w:p w14:paraId="0098C478" w14:textId="77777777" w:rsidR="00D12F74" w:rsidRPr="00DC7355" w:rsidRDefault="00783315" w:rsidP="006962F3">
      <w:pPr>
        <w:pStyle w:val="FL"/>
      </w:pPr>
      <w:r w:rsidRPr="00DC7355">
        <w:rPr>
          <w:noProof/>
          <w:lang w:val="de-DE" w:eastAsia="de-DE"/>
        </w:rPr>
        <w:lastRenderedPageBreak/>
        <mc:AlternateContent>
          <mc:Choice Requires="wps">
            <w:drawing>
              <wp:anchor distT="0" distB="0" distL="114300" distR="114300" simplePos="0" relativeHeight="251656704" behindDoc="0" locked="0" layoutInCell="1" allowOverlap="1" wp14:anchorId="2E6D17AE" wp14:editId="2A323060">
                <wp:simplePos x="0" y="0"/>
                <wp:positionH relativeFrom="column">
                  <wp:posOffset>3249930</wp:posOffset>
                </wp:positionH>
                <wp:positionV relativeFrom="paragraph">
                  <wp:posOffset>2277110</wp:posOffset>
                </wp:positionV>
                <wp:extent cx="3072765" cy="213995"/>
                <wp:effectExtent l="1905" t="635" r="1905" b="4445"/>
                <wp:wrapNone/>
                <wp:docPr id="40"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765" cy="2139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D759B" w14:textId="77777777" w:rsidR="00887279" w:rsidRPr="00AD670E" w:rsidRDefault="00887279" w:rsidP="00D12F74">
                            <w:pPr>
                              <w:rPr>
                                <w:rFonts w:ascii="Arial" w:cs="Arial"/>
                                <w:color w:val="000000"/>
                                <w:szCs w:val="28"/>
                              </w:rPr>
                            </w:pPr>
                            <w:r w:rsidRPr="00AD670E">
                              <w:rPr>
                                <w:rFonts w:cs="Arial"/>
                                <w:b/>
                                <w:color w:val="000000"/>
                                <w:szCs w:val="28"/>
                                <w:lang w:val="hu-HU"/>
                              </w:rPr>
                              <w:t>decode (</w:t>
                            </w:r>
                            <w:r>
                              <w:rPr>
                                <w:rFonts w:cs="Arial"/>
                                <w:b/>
                                <w:color w:val="000000"/>
                                <w:szCs w:val="28"/>
                                <w:lang w:val="hu-HU"/>
                              </w:rPr>
                              <w:t>TRI message</w:t>
                            </w:r>
                            <w:r w:rsidRPr="00AD670E">
                              <w:rPr>
                                <w:rFonts w:cs="Arial"/>
                                <w:b/>
                                <w:color w:val="000000"/>
                                <w:szCs w:val="28"/>
                                <w:lang w:val="hu-HU"/>
                              </w:rPr>
                              <w:t xml:space="preserve">, </w:t>
                            </w:r>
                            <w:r>
                              <w:rPr>
                                <w:rFonts w:cs="Arial"/>
                                <w:b/>
                                <w:color w:val="000000"/>
                                <w:szCs w:val="28"/>
                                <w:lang w:val="hu-HU"/>
                              </w:rPr>
                              <w:t>d</w:t>
                            </w:r>
                            <w:r w:rsidRPr="00AD670E">
                              <w:rPr>
                                <w:rFonts w:cs="Arial"/>
                                <w:b/>
                                <w:color w:val="000000"/>
                                <w:szCs w:val="28"/>
                                <w:lang w:val="hu-HU"/>
                              </w:rPr>
                              <w:t>ecoding</w:t>
                            </w:r>
                            <w:r>
                              <w:rPr>
                                <w:rFonts w:cs="Arial"/>
                                <w:b/>
                                <w:color w:val="000000"/>
                                <w:szCs w:val="28"/>
                                <w:lang w:val="hu-HU"/>
                              </w:rPr>
                              <w:t xml:space="preserve"> h</w:t>
                            </w:r>
                            <w:r w:rsidRPr="00AD670E">
                              <w:rPr>
                                <w:rFonts w:cs="Arial"/>
                                <w:b/>
                                <w:color w:val="000000"/>
                                <w:szCs w:val="28"/>
                                <w:lang w:val="hu-HU"/>
                              </w:rPr>
                              <w:t>yp</w:t>
                            </w:r>
                            <w:r>
                              <w:rPr>
                                <w:rFonts w:cs="Arial"/>
                                <w:b/>
                                <w:color w:val="000000"/>
                                <w:szCs w:val="28"/>
                                <w:lang w:val="hu-HU"/>
                              </w:rPr>
                              <w:t>othesis</w:t>
                            </w:r>
                            <w:r w:rsidRPr="00AD670E">
                              <w:rPr>
                                <w:rFonts w:cs="Arial"/>
                                <w:b/>
                                <w:color w:val="000000"/>
                                <w:szCs w:val="28"/>
                                <w:lang w:val="hu-HU"/>
                              </w:rPr>
                              <w:t>:</w:t>
                            </w:r>
                            <w:r>
                              <w:rPr>
                                <w:rFonts w:cs="Arial"/>
                                <w:b/>
                                <w:color w:val="000000"/>
                                <w:szCs w:val="28"/>
                                <w:lang w:val="hu-HU"/>
                              </w:rPr>
                              <w:t xml:space="preserve"> B</w:t>
                            </w:r>
                            <w:r w:rsidRPr="00AD670E">
                              <w:rPr>
                                <w:rFonts w:ascii="Arial" w:cs="Arial"/>
                                <w:color w:val="000000"/>
                                <w:szCs w:val="28"/>
                                <w:lang w:val="hu-HU"/>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D17AE" id="Text Box 134" o:spid="_x0000_s1070" type="#_x0000_t202" style="position:absolute;left:0;text-align:left;margin-left:255.9pt;margin-top:179.3pt;width:241.95pt;height:1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" filled="f" fillcolor="#bbe0e3" stroked="f">
                <v:textbox inset="0,0,0,0">
                  <w:txbxContent>
                    <w:p w14:paraId="65FD759B" w14:textId="77777777" w:rsidR="00887279" w:rsidRPr="00AD670E" w:rsidRDefault="00887279" w:rsidP="00D12F74">
                      <w:pPr>
                        <w:rPr>
                          <w:rFonts w:ascii="Arial" w:cs="Arial"/>
                          <w:color w:val="000000"/>
                          <w:szCs w:val="28"/>
                        </w:rPr>
                      </w:pPr>
                      <w:r w:rsidRPr="00AD670E">
                        <w:rPr>
                          <w:rFonts w:cs="Arial"/>
                          <w:b/>
                          <w:color w:val="000000"/>
                          <w:szCs w:val="28"/>
                          <w:lang w:val="hu-HU"/>
                        </w:rPr>
                        <w:t>decode (</w:t>
                      </w:r>
                      <w:r>
                        <w:rPr>
                          <w:rFonts w:cs="Arial"/>
                          <w:b/>
                          <w:color w:val="000000"/>
                          <w:szCs w:val="28"/>
                          <w:lang w:val="hu-HU"/>
                        </w:rPr>
                        <w:t>TRI message</w:t>
                      </w:r>
                      <w:r w:rsidRPr="00AD670E">
                        <w:rPr>
                          <w:rFonts w:cs="Arial"/>
                          <w:b/>
                          <w:color w:val="000000"/>
                          <w:szCs w:val="28"/>
                          <w:lang w:val="hu-HU"/>
                        </w:rPr>
                        <w:t xml:space="preserve">, </w:t>
                      </w:r>
                      <w:r>
                        <w:rPr>
                          <w:rFonts w:cs="Arial"/>
                          <w:b/>
                          <w:color w:val="000000"/>
                          <w:szCs w:val="28"/>
                          <w:lang w:val="hu-HU"/>
                        </w:rPr>
                        <w:t>d</w:t>
                      </w:r>
                      <w:r w:rsidRPr="00AD670E">
                        <w:rPr>
                          <w:rFonts w:cs="Arial"/>
                          <w:b/>
                          <w:color w:val="000000"/>
                          <w:szCs w:val="28"/>
                          <w:lang w:val="hu-HU"/>
                        </w:rPr>
                        <w:t>ecoding</w:t>
                      </w:r>
                      <w:r>
                        <w:rPr>
                          <w:rFonts w:cs="Arial"/>
                          <w:b/>
                          <w:color w:val="000000"/>
                          <w:szCs w:val="28"/>
                          <w:lang w:val="hu-HU"/>
                        </w:rPr>
                        <w:t xml:space="preserve"> h</w:t>
                      </w:r>
                      <w:r w:rsidRPr="00AD670E">
                        <w:rPr>
                          <w:rFonts w:cs="Arial"/>
                          <w:b/>
                          <w:color w:val="000000"/>
                          <w:szCs w:val="28"/>
                          <w:lang w:val="hu-HU"/>
                        </w:rPr>
                        <w:t>yp</w:t>
                      </w:r>
                      <w:r>
                        <w:rPr>
                          <w:rFonts w:cs="Arial"/>
                          <w:b/>
                          <w:color w:val="000000"/>
                          <w:szCs w:val="28"/>
                          <w:lang w:val="hu-HU"/>
                        </w:rPr>
                        <w:t>othesis</w:t>
                      </w:r>
                      <w:r w:rsidRPr="00AD670E">
                        <w:rPr>
                          <w:rFonts w:cs="Arial"/>
                          <w:b/>
                          <w:color w:val="000000"/>
                          <w:szCs w:val="28"/>
                          <w:lang w:val="hu-HU"/>
                        </w:rPr>
                        <w:t>:</w:t>
                      </w:r>
                      <w:r>
                        <w:rPr>
                          <w:rFonts w:cs="Arial"/>
                          <w:b/>
                          <w:color w:val="000000"/>
                          <w:szCs w:val="28"/>
                          <w:lang w:val="hu-HU"/>
                        </w:rPr>
                        <w:t xml:space="preserve"> B</w:t>
                      </w:r>
                      <w:r w:rsidRPr="00AD670E">
                        <w:rPr>
                          <w:rFonts w:ascii="Arial" w:cs="Arial"/>
                          <w:color w:val="000000"/>
                          <w:szCs w:val="28"/>
                          <w:lang w:val="hu-HU"/>
                        </w:rPr>
                        <w:t>)</w:t>
                      </w:r>
                    </w:p>
                  </w:txbxContent>
                </v:textbox>
              </v:shape>
            </w:pict>
          </mc:Fallback>
        </mc:AlternateContent>
      </w:r>
      <w:r w:rsidRPr="00DC7355">
        <w:rPr>
          <w:noProof/>
          <w:lang w:val="de-DE" w:eastAsia="de-DE"/>
        </w:rPr>
        <mc:AlternateContent>
          <mc:Choice Requires="wpc">
            <w:drawing>
              <wp:inline distT="0" distB="0" distL="0" distR="0" wp14:anchorId="62769542" wp14:editId="06E3243E">
                <wp:extent cx="5894070" cy="3005328"/>
                <wp:effectExtent l="0" t="0" r="0" b="5080"/>
                <wp:docPr id="39" name="Canvas 9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AutoShape 92"/>
                        <wps:cNvSpPr>
                          <a:spLocks noChangeArrowheads="1"/>
                        </wps:cNvSpPr>
                        <wps:spPr bwMode="auto">
                          <a:xfrm>
                            <a:off x="0" y="0"/>
                            <a:ext cx="4267200" cy="2169795"/>
                          </a:xfrm>
                          <a:prstGeom prst="roundRect">
                            <a:avLst>
                              <a:gd name="adj" fmla="val 16667"/>
                            </a:avLst>
                          </a:prstGeom>
                          <a:solidFill>
                            <a:srgbClr val="BBE0E3"/>
                          </a:solidFill>
                          <a:ln w="9525">
                            <a:solidFill>
                              <a:srgbClr val="000000"/>
                            </a:solidFill>
                            <a:round/>
                            <a:headEnd/>
                            <a:tailEnd/>
                          </a:ln>
                        </wps:spPr>
                        <wps:txbx>
                          <w:txbxContent>
                            <w:p w14:paraId="50F7BF6F" w14:textId="77777777" w:rsidR="00887279" w:rsidRPr="00AD670E" w:rsidRDefault="00887279" w:rsidP="005E65A7">
                              <w:pPr>
                                <w:pStyle w:val="FL"/>
                              </w:pPr>
                              <w:r w:rsidRPr="00AD670E">
                                <w:t>TE</w:t>
                              </w:r>
                            </w:p>
                          </w:txbxContent>
                        </wps:txbx>
                        <wps:bodyPr rot="0" vert="horz" wrap="square" lIns="64008" tIns="32004" rIns="64008" bIns="32004" anchor="t" anchorCtr="0" upright="1">
                          <a:noAutofit/>
                        </wps:bodyPr>
                      </wps:wsp>
                      <wps:wsp>
                        <wps:cNvPr id="2" name="AutoShape 94"/>
                        <wps:cNvSpPr>
                          <a:spLocks noChangeArrowheads="1"/>
                        </wps:cNvSpPr>
                        <wps:spPr bwMode="auto">
                          <a:xfrm>
                            <a:off x="970915" y="436880"/>
                            <a:ext cx="3014345" cy="1151890"/>
                          </a:xfrm>
                          <a:prstGeom prst="roundRect">
                            <a:avLst>
                              <a:gd name="adj" fmla="val 16667"/>
                            </a:avLst>
                          </a:prstGeom>
                          <a:solidFill>
                            <a:srgbClr val="BBE0E3"/>
                          </a:solidFill>
                          <a:ln w="9525">
                            <a:solidFill>
                              <a:srgbClr val="000000"/>
                            </a:solidFill>
                            <a:round/>
                            <a:headEnd/>
                            <a:tailEnd/>
                          </a:ln>
                        </wps:spPr>
                        <wps:txbx>
                          <w:txbxContent>
                            <w:p w14:paraId="4F910D40" w14:textId="77777777" w:rsidR="00887279" w:rsidRPr="00AD670E" w:rsidRDefault="00887279" w:rsidP="00D12F74">
                              <w:pPr>
                                <w:jc w:val="center"/>
                                <w:rPr>
                                  <w:rFonts w:ascii="Arial" w:cs="Arial"/>
                                  <w:color w:val="000000"/>
                                  <w:szCs w:val="28"/>
                                </w:rPr>
                              </w:pPr>
                              <w:r>
                                <w:rPr>
                                  <w:rFonts w:cs="Arial"/>
                                  <w:b/>
                                  <w:color w:val="000000"/>
                                  <w:szCs w:val="28"/>
                                </w:rPr>
                                <w:t>Port in translation mode</w:t>
                              </w:r>
                            </w:p>
                          </w:txbxContent>
                        </wps:txbx>
                        <wps:bodyPr rot="0" vert="horz" wrap="square" lIns="64008" tIns="32004" rIns="64008" bIns="32004" anchor="t" anchorCtr="0" upright="1">
                          <a:noAutofit/>
                        </wps:bodyPr>
                      </wps:wsp>
                      <wps:wsp>
                        <wps:cNvPr id="3" name="AutoShape 93"/>
                        <wps:cNvSpPr>
                          <a:spLocks noChangeArrowheads="1"/>
                        </wps:cNvSpPr>
                        <wps:spPr bwMode="auto">
                          <a:xfrm>
                            <a:off x="5114925" y="838835"/>
                            <a:ext cx="716182" cy="407303"/>
                          </a:xfrm>
                          <a:prstGeom prst="roundRect">
                            <a:avLst>
                              <a:gd name="adj" fmla="val 16667"/>
                            </a:avLst>
                          </a:prstGeom>
                          <a:solidFill>
                            <a:srgbClr val="333399"/>
                          </a:solidFill>
                          <a:ln w="9525">
                            <a:solidFill>
                              <a:srgbClr val="000000"/>
                            </a:solidFill>
                            <a:round/>
                            <a:headEnd/>
                            <a:tailEnd/>
                          </a:ln>
                        </wps:spPr>
                        <wps:txbx>
                          <w:txbxContent>
                            <w:p w14:paraId="09C7228A" w14:textId="77777777" w:rsidR="00887279" w:rsidRPr="00AD670E" w:rsidRDefault="00887279" w:rsidP="00D12F74">
                              <w:pPr>
                                <w:jc w:val="center"/>
                                <w:rPr>
                                  <w:rFonts w:ascii="Arial" w:cs="Arial"/>
                                  <w:color w:val="FFFFFF"/>
                                  <w:sz w:val="25"/>
                                  <w:szCs w:val="36"/>
                                </w:rPr>
                              </w:pPr>
                              <w:r w:rsidRPr="00AD670E">
                                <w:rPr>
                                  <w:rFonts w:cs="Arial"/>
                                  <w:b/>
                                  <w:color w:val="FFFFFF"/>
                                  <w:sz w:val="25"/>
                                  <w:szCs w:val="36"/>
                                </w:rPr>
                                <w:t>System</w:t>
                              </w:r>
                            </w:p>
                            <w:p w14:paraId="3784BEFB" w14:textId="77777777" w:rsidR="00887279" w:rsidRPr="00AD670E" w:rsidRDefault="00887279" w:rsidP="00D12F74">
                              <w:pPr>
                                <w:jc w:val="center"/>
                                <w:rPr>
                                  <w:rFonts w:ascii="Arial" w:cs="Arial"/>
                                  <w:color w:val="FFFFFF"/>
                                  <w:sz w:val="25"/>
                                  <w:szCs w:val="36"/>
                                </w:rPr>
                              </w:pPr>
                              <w:proofErr w:type="gramStart"/>
                              <w:r w:rsidRPr="00AD670E">
                                <w:rPr>
                                  <w:rFonts w:cs="Arial"/>
                                  <w:b/>
                                  <w:color w:val="FFFFFF"/>
                                  <w:sz w:val="25"/>
                                  <w:szCs w:val="36"/>
                                </w:rPr>
                                <w:t>adaptor</w:t>
                              </w:r>
                              <w:proofErr w:type="gramEnd"/>
                            </w:p>
                          </w:txbxContent>
                        </wps:txbx>
                        <wps:bodyPr rot="0" vert="horz" wrap="none" lIns="64008" tIns="32004" rIns="64008" bIns="32004" anchor="ctr" anchorCtr="0" upright="1">
                          <a:noAutofit/>
                        </wps:bodyPr>
                      </wps:wsp>
                      <wpg:wgp>
                        <wpg:cNvPr id="4" name="Group 95"/>
                        <wpg:cNvGrpSpPr>
                          <a:grpSpLocks/>
                        </wpg:cNvGrpSpPr>
                        <wpg:grpSpPr bwMode="auto">
                          <a:xfrm rot="16200000">
                            <a:off x="3458210" y="817245"/>
                            <a:ext cx="158115" cy="450215"/>
                            <a:chOff x="2956" y="2528"/>
                            <a:chExt cx="116" cy="403"/>
                          </a:xfrm>
                        </wpg:grpSpPr>
                        <wps:wsp>
                          <wps:cNvPr id="6" name="Rectangle 70"/>
                          <wps:cNvSpPr>
                            <a:spLocks noChangeArrowheads="1"/>
                          </wps:cNvSpPr>
                          <wps:spPr bwMode="auto">
                            <a:xfrm rot="-5400000">
                              <a:off x="2985" y="278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71"/>
                          <wps:cNvSpPr>
                            <a:spLocks noChangeArrowheads="1"/>
                          </wps:cNvSpPr>
                          <wps:spPr bwMode="auto">
                            <a:xfrm rot="-5400000">
                              <a:off x="2985" y="2730"/>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72"/>
                          <wps:cNvSpPr>
                            <a:spLocks noChangeArrowheads="1"/>
                          </wps:cNvSpPr>
                          <wps:spPr bwMode="auto">
                            <a:xfrm rot="-5400000">
                              <a:off x="2985" y="2672"/>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73"/>
                          <wps:cNvSpPr>
                            <a:spLocks noChangeArrowheads="1"/>
                          </wps:cNvSpPr>
                          <wps:spPr bwMode="auto">
                            <a:xfrm rot="-5400000">
                              <a:off x="2985" y="2614"/>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74"/>
                          <wps:cNvSpPr>
                            <a:spLocks noChangeArrowheads="1"/>
                          </wps:cNvSpPr>
                          <wps:spPr bwMode="auto">
                            <a:xfrm rot="-5400000">
                              <a:off x="2985" y="255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75"/>
                          <wps:cNvSpPr>
                            <a:spLocks noChangeArrowheads="1"/>
                          </wps:cNvSpPr>
                          <wps:spPr bwMode="auto">
                            <a:xfrm rot="-5400000">
                              <a:off x="2985" y="2499"/>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Line 76"/>
                          <wps:cNvCnPr>
                            <a:cxnSpLocks noChangeShapeType="1"/>
                          </wps:cNvCnPr>
                          <wps:spPr bwMode="auto">
                            <a:xfrm rot="-5400000">
                              <a:off x="2755"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77"/>
                          <wps:cNvCnPr>
                            <a:cxnSpLocks noChangeShapeType="1"/>
                          </wps:cNvCnPr>
                          <wps:spPr bwMode="auto">
                            <a:xfrm rot="-5400000">
                              <a:off x="2870"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14" name="Text Box 105"/>
                        <wps:cNvSpPr txBox="1">
                          <a:spLocks noChangeArrowheads="1"/>
                        </wps:cNvSpPr>
                        <wps:spPr bwMode="auto">
                          <a:xfrm>
                            <a:off x="4264660" y="803275"/>
                            <a:ext cx="79502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2A370" w14:textId="77777777" w:rsidR="00887279" w:rsidRPr="00AD670E" w:rsidRDefault="00887279" w:rsidP="00D12F74">
                              <w:pPr>
                                <w:rPr>
                                  <w:rFonts w:ascii="Arial" w:cs="Arial"/>
                                  <w:color w:val="000000"/>
                                  <w:szCs w:val="28"/>
                                </w:rPr>
                              </w:pPr>
                              <w:r>
                                <w:rPr>
                                  <w:rFonts w:cs="Arial"/>
                                  <w:color w:val="000000"/>
                                  <w:szCs w:val="28"/>
                                  <w:lang w:val="hu-HU"/>
                                </w:rPr>
                                <w:t>TRI message</w:t>
                              </w:r>
                            </w:p>
                          </w:txbxContent>
                        </wps:txbx>
                        <wps:bodyPr rot="0" vert="horz" wrap="none" lIns="64008" tIns="32004" rIns="64008" bIns="32004" anchor="t" anchorCtr="0" upright="1">
                          <a:noAutofit/>
                        </wps:bodyPr>
                      </wps:wsp>
                      <wps:wsp>
                        <wps:cNvPr id="15" name="Text Box 106"/>
                        <wps:cNvSpPr txBox="1">
                          <a:spLocks noChangeArrowheads="1"/>
                        </wps:cNvSpPr>
                        <wps:spPr bwMode="auto">
                          <a:xfrm>
                            <a:off x="106680" y="961390"/>
                            <a:ext cx="864235" cy="16573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D867" w14:textId="77777777" w:rsidR="00887279" w:rsidRPr="00AD670E" w:rsidRDefault="00887279" w:rsidP="00D12F74">
                              <w:pPr>
                                <w:rPr>
                                  <w:rFonts w:ascii="Arial" w:cs="Arial"/>
                                  <w:color w:val="000000"/>
                                  <w:szCs w:val="28"/>
                                </w:rPr>
                              </w:pPr>
                              <w:proofErr w:type="gramStart"/>
                              <w:r w:rsidRPr="00AD670E">
                                <w:rPr>
                                  <w:rFonts w:cs="Arial"/>
                                  <w:b/>
                                  <w:color w:val="000000"/>
                                  <w:szCs w:val="28"/>
                                </w:rPr>
                                <w:t>p.receive</w:t>
                              </w:r>
                              <w:r w:rsidRPr="00396A63">
                                <w:rPr>
                                  <w:rFonts w:ascii="Arial" w:cs="Arial"/>
                                  <w:b/>
                                  <w:color w:val="000000"/>
                                  <w:szCs w:val="28"/>
                                  <w:lang w:val="hu-HU"/>
                                </w:rPr>
                                <w:t>(</w:t>
                              </w:r>
                              <w:proofErr w:type="gramEnd"/>
                              <w:r w:rsidRPr="00396A63">
                                <w:rPr>
                                  <w:rFonts w:ascii="Arial" w:cs="Arial"/>
                                  <w:b/>
                                  <w:color w:val="000000"/>
                                  <w:szCs w:val="28"/>
                                  <w:lang w:val="hu-HU"/>
                                </w:rPr>
                                <w:t>A:</w:t>
                              </w:r>
                              <w:r w:rsidRPr="00396A63">
                                <w:rPr>
                                  <w:rFonts w:ascii="Arial" w:cs="Arial"/>
                                  <w:b/>
                                  <w:color w:val="000000"/>
                                  <w:szCs w:val="28"/>
                                </w:rPr>
                                <w:t>?)</w:t>
                              </w:r>
                            </w:p>
                          </w:txbxContent>
                        </wps:txbx>
                        <wps:bodyPr rot="0" vert="horz" wrap="square" lIns="0" tIns="0" rIns="0" bIns="0" anchor="t" anchorCtr="0" upright="1">
                          <a:noAutofit/>
                        </wps:bodyPr>
                      </wps:wsp>
                      <wps:wsp>
                        <wps:cNvPr id="13" name="AutoShape 108"/>
                        <wps:cNvCnPr>
                          <a:cxnSpLocks noChangeShapeType="1"/>
                        </wps:cNvCnPr>
                        <wps:spPr bwMode="auto">
                          <a:xfrm flipH="1">
                            <a:off x="3697605" y="1042035"/>
                            <a:ext cx="1417320"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109"/>
                        <wps:cNvCnPr>
                          <a:cxnSpLocks noChangeShapeType="1"/>
                        </wps:cNvCnPr>
                        <wps:spPr bwMode="auto">
                          <a:xfrm flipH="1">
                            <a:off x="3164840" y="1120775"/>
                            <a:ext cx="179070" cy="1423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8" name="Group 111"/>
                        <wpg:cNvGrpSpPr>
                          <a:grpSpLocks/>
                        </wpg:cNvGrpSpPr>
                        <wpg:grpSpPr bwMode="auto">
                          <a:xfrm>
                            <a:off x="2682240" y="2543810"/>
                            <a:ext cx="758190" cy="404495"/>
                            <a:chOff x="3128" y="1208"/>
                            <a:chExt cx="681" cy="363"/>
                          </a:xfrm>
                        </wpg:grpSpPr>
                        <wps:wsp>
                          <wps:cNvPr id="19" name="AutoShape 112"/>
                          <wps:cNvSpPr>
                            <a:spLocks noChangeArrowheads="1"/>
                          </wps:cNvSpPr>
                          <wps:spPr bwMode="auto">
                            <a:xfrm>
                              <a:off x="3128" y="1208"/>
                              <a:ext cx="681" cy="363"/>
                            </a:xfrm>
                            <a:prstGeom prst="roundRect">
                              <a:avLst>
                                <a:gd name="adj" fmla="val 16667"/>
                              </a:avLst>
                            </a:prstGeom>
                            <a:solidFill>
                              <a:srgbClr val="B82C00"/>
                            </a:solidFill>
                            <a:ln w="9525">
                              <a:solidFill>
                                <a:srgbClr val="000000"/>
                              </a:solidFill>
                              <a:round/>
                              <a:headEnd/>
                              <a:tailEnd/>
                            </a:ln>
                          </wps:spPr>
                          <wps:txbx>
                            <w:txbxContent>
                              <w:p w14:paraId="618281D6" w14:textId="77777777" w:rsidR="00887279" w:rsidRPr="00AD670E" w:rsidRDefault="00887279" w:rsidP="00D12F74">
                                <w:pPr>
                                  <w:jc w:val="center"/>
                                  <w:rPr>
                                    <w:rFonts w:ascii="Arial" w:cs="Arial"/>
                                    <w:color w:val="FFFFFF"/>
                                    <w:sz w:val="25"/>
                                    <w:szCs w:val="36"/>
                                  </w:rPr>
                                </w:pPr>
                                <w:r w:rsidRPr="00AD670E">
                                  <w:rPr>
                                    <w:rFonts w:cs="Arial"/>
                                    <w:color w:val="FFFFFF"/>
                                    <w:sz w:val="25"/>
                                    <w:szCs w:val="36"/>
                                  </w:rPr>
                                  <w:t>Co</w:t>
                                </w:r>
                                <w:r>
                                  <w:rPr>
                                    <w:rFonts w:cs="Arial"/>
                                    <w:b/>
                                    <w:color w:val="FFFFFF"/>
                                    <w:sz w:val="25"/>
                                    <w:szCs w:val="36"/>
                                  </w:rPr>
                                  <w:t>d</w:t>
                                </w:r>
                                <w:r w:rsidRPr="00AD670E">
                                  <w:rPr>
                                    <w:rFonts w:cs="Arial"/>
                                    <w:b/>
                                    <w:color w:val="FFFFFF"/>
                                    <w:sz w:val="25"/>
                                    <w:szCs w:val="36"/>
                                  </w:rPr>
                                  <w:t>ec</w:t>
                                </w:r>
                              </w:p>
                            </w:txbxContent>
                          </wps:txbx>
                          <wps:bodyPr rot="0" vert="horz" wrap="square" lIns="64008" tIns="32004" rIns="64008" bIns="32004" anchor="ctr" anchorCtr="0" upright="1">
                            <a:noAutofit/>
                          </wps:bodyPr>
                        </wps:wsp>
                        <wps:wsp>
                          <wps:cNvPr id="20" name="Line 113"/>
                          <wps:cNvCnPr>
                            <a:cxnSpLocks noChangeShapeType="1"/>
                          </wps:cNvCnPr>
                          <wps:spPr bwMode="auto">
                            <a:xfrm flipV="1">
                              <a:off x="3236" y="1429"/>
                              <a:ext cx="168"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21" name="AutoShape 114"/>
                        <wps:cNvCnPr>
                          <a:cxnSpLocks noChangeShapeType="1"/>
                        </wps:cNvCnPr>
                        <wps:spPr bwMode="auto">
                          <a:xfrm flipH="1" flipV="1">
                            <a:off x="2333625" y="1216660"/>
                            <a:ext cx="611505" cy="1322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22" name="Group 115"/>
                        <wpg:cNvGrpSpPr>
                          <a:grpSpLocks/>
                        </wpg:cNvGrpSpPr>
                        <wpg:grpSpPr bwMode="auto">
                          <a:xfrm rot="16200000">
                            <a:off x="1322705" y="817880"/>
                            <a:ext cx="159385" cy="449580"/>
                            <a:chOff x="2956" y="2528"/>
                            <a:chExt cx="116" cy="403"/>
                          </a:xfrm>
                        </wpg:grpSpPr>
                        <wps:wsp>
                          <wps:cNvPr id="23" name="Rectangle 70"/>
                          <wps:cNvSpPr>
                            <a:spLocks noChangeArrowheads="1"/>
                          </wps:cNvSpPr>
                          <wps:spPr bwMode="auto">
                            <a:xfrm rot="-5400000">
                              <a:off x="2985" y="278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71"/>
                          <wps:cNvSpPr>
                            <a:spLocks noChangeArrowheads="1"/>
                          </wps:cNvSpPr>
                          <wps:spPr bwMode="auto">
                            <a:xfrm rot="-5400000">
                              <a:off x="2985" y="2730"/>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72"/>
                          <wps:cNvSpPr>
                            <a:spLocks noChangeArrowheads="1"/>
                          </wps:cNvSpPr>
                          <wps:spPr bwMode="auto">
                            <a:xfrm rot="-5400000">
                              <a:off x="2985" y="2672"/>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73"/>
                          <wps:cNvSpPr>
                            <a:spLocks noChangeArrowheads="1"/>
                          </wps:cNvSpPr>
                          <wps:spPr bwMode="auto">
                            <a:xfrm rot="-5400000">
                              <a:off x="2985" y="2614"/>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74"/>
                          <wps:cNvSpPr>
                            <a:spLocks noChangeArrowheads="1"/>
                          </wps:cNvSpPr>
                          <wps:spPr bwMode="auto">
                            <a:xfrm rot="-5400000">
                              <a:off x="2985" y="2557"/>
                              <a:ext cx="57"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Rectangle 75"/>
                          <wps:cNvSpPr>
                            <a:spLocks noChangeArrowheads="1"/>
                          </wps:cNvSpPr>
                          <wps:spPr bwMode="auto">
                            <a:xfrm rot="-5400000">
                              <a:off x="2985" y="2499"/>
                              <a:ext cx="58" cy="1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Line 76"/>
                          <wps:cNvCnPr>
                            <a:cxnSpLocks noChangeShapeType="1"/>
                          </wps:cNvCnPr>
                          <wps:spPr bwMode="auto">
                            <a:xfrm rot="-5400000">
                              <a:off x="2755"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77"/>
                          <wps:cNvCnPr>
                            <a:cxnSpLocks noChangeShapeType="1"/>
                          </wps:cNvCnPr>
                          <wps:spPr bwMode="auto">
                            <a:xfrm rot="-5400000">
                              <a:off x="2870" y="2730"/>
                              <a:ext cx="4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31" name="AutoShape 124"/>
                        <wps:cNvCnPr>
                          <a:cxnSpLocks noChangeShapeType="1"/>
                        </wps:cNvCnPr>
                        <wps:spPr bwMode="auto">
                          <a:xfrm flipH="1">
                            <a:off x="1562735" y="1042035"/>
                            <a:ext cx="186055"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125"/>
                        <wps:cNvSpPr txBox="1">
                          <a:spLocks noChangeArrowheads="1"/>
                        </wps:cNvSpPr>
                        <wps:spPr bwMode="auto">
                          <a:xfrm>
                            <a:off x="1876425" y="2261235"/>
                            <a:ext cx="89408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D4C40" w14:textId="77777777" w:rsidR="00887279" w:rsidRPr="00AD670E" w:rsidRDefault="00887279" w:rsidP="00D12F74">
                              <w:pPr>
                                <w:rPr>
                                  <w:rFonts w:ascii="Arial" w:cs="Arial"/>
                                  <w:color w:val="000000"/>
                                  <w:szCs w:val="28"/>
                                </w:rPr>
                              </w:pPr>
                              <w:r w:rsidRPr="00AD670E">
                                <w:rPr>
                                  <w:rFonts w:cs="Arial"/>
                                  <w:b/>
                                  <w:color w:val="000000"/>
                                  <w:szCs w:val="28"/>
                                  <w:lang w:val="hu-HU"/>
                                </w:rPr>
                                <w:t>decoded value</w:t>
                              </w:r>
                            </w:p>
                          </w:txbxContent>
                        </wps:txbx>
                        <wps:bodyPr rot="0" vert="horz" wrap="none" lIns="64008" tIns="32004" rIns="64008" bIns="32004" anchor="t" anchorCtr="0" upright="1">
                          <a:noAutofit/>
                        </wps:bodyPr>
                      </wps:wsp>
                      <wps:wsp>
                        <wps:cNvPr id="33" name="Text Box 79"/>
                        <wps:cNvSpPr txBox="1">
                          <a:spLocks noChangeArrowheads="1"/>
                        </wps:cNvSpPr>
                        <wps:spPr bwMode="auto">
                          <a:xfrm>
                            <a:off x="3215640" y="708660"/>
                            <a:ext cx="66611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F50F3" w14:textId="77777777" w:rsidR="00887279" w:rsidRPr="00AD670E" w:rsidRDefault="00887279" w:rsidP="00D12F74">
                              <w:pPr>
                                <w:spacing w:before="100"/>
                                <w:jc w:val="center"/>
                                <w:rPr>
                                  <w:rFonts w:ascii="Arial" w:cs="Arial"/>
                                  <w:color w:val="000000"/>
                                  <w:sz w:val="17"/>
                                  <w:szCs w:val="24"/>
                                </w:rPr>
                              </w:pPr>
                              <w:r w:rsidRPr="00AD670E">
                                <w:rPr>
                                  <w:b/>
                                  <w:color w:val="000000"/>
                                  <w:sz w:val="17"/>
                                  <w:szCs w:val="24"/>
                                </w:rPr>
                                <w:t>Outer queue</w:t>
                              </w:r>
                            </w:p>
                          </w:txbxContent>
                        </wps:txbx>
                        <wps:bodyPr rot="0" vert="horz" wrap="square" lIns="0" tIns="0" rIns="0" bIns="0" anchor="t" anchorCtr="0" upright="1">
                          <a:noAutofit/>
                        </wps:bodyPr>
                      </wps:wsp>
                      <wps:wsp>
                        <wps:cNvPr id="34" name="Text Box 79"/>
                        <wps:cNvSpPr txBox="1">
                          <a:spLocks noChangeArrowheads="1"/>
                        </wps:cNvSpPr>
                        <wps:spPr bwMode="auto">
                          <a:xfrm>
                            <a:off x="1028700" y="708660"/>
                            <a:ext cx="6089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335D3" w14:textId="77777777" w:rsidR="00887279" w:rsidRPr="00AD670E" w:rsidRDefault="00887279" w:rsidP="00D12F74">
                              <w:pPr>
                                <w:spacing w:before="100"/>
                                <w:jc w:val="center"/>
                                <w:rPr>
                                  <w:rFonts w:ascii="Arial" w:cs="Arial"/>
                                  <w:color w:val="000000"/>
                                  <w:sz w:val="17"/>
                                  <w:szCs w:val="24"/>
                                </w:rPr>
                              </w:pPr>
                              <w:r w:rsidRPr="00AD670E">
                                <w:rPr>
                                  <w:b/>
                                  <w:color w:val="000000"/>
                                  <w:sz w:val="17"/>
                                  <w:szCs w:val="24"/>
                                  <w:lang w:val="hu-HU"/>
                                </w:rPr>
                                <w:t>Inner</w:t>
                              </w:r>
                              <w:r>
                                <w:rPr>
                                  <w:color w:val="000000"/>
                                  <w:sz w:val="17"/>
                                  <w:szCs w:val="24"/>
                                  <w:lang w:val="hu-HU"/>
                                </w:rPr>
                                <w:t xml:space="preserve"> </w:t>
                              </w:r>
                              <w:r w:rsidRPr="00396A63">
                                <w:rPr>
                                  <w:b/>
                                  <w:color w:val="000000"/>
                                  <w:sz w:val="17"/>
                                  <w:szCs w:val="24"/>
                                </w:rPr>
                                <w:t>queue</w:t>
                              </w:r>
                            </w:p>
                          </w:txbxContent>
                        </wps:txbx>
                        <wps:bodyPr rot="0" vert="horz" wrap="square" lIns="0" tIns="0" rIns="0" bIns="0" anchor="t" anchorCtr="0" upright="1">
                          <a:noAutofit/>
                        </wps:bodyPr>
                      </wps:wsp>
                      <wps:wsp>
                        <wps:cNvPr id="35" name="AutoShape 128"/>
                        <wps:cNvCnPr>
                          <a:cxnSpLocks noChangeShapeType="1"/>
                        </wps:cNvCnPr>
                        <wps:spPr bwMode="auto">
                          <a:xfrm flipH="1">
                            <a:off x="970915" y="1042035"/>
                            <a:ext cx="207010" cy="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Text Box 61"/>
                        <wps:cNvSpPr txBox="1">
                          <a:spLocks noChangeArrowheads="1"/>
                        </wps:cNvSpPr>
                        <wps:spPr bwMode="auto">
                          <a:xfrm>
                            <a:off x="1748790" y="867410"/>
                            <a:ext cx="1169670" cy="349250"/>
                          </a:xfrm>
                          <a:prstGeom prst="rect">
                            <a:avLst/>
                          </a:prstGeom>
                          <a:solidFill>
                            <a:srgbClr val="FFFFFF"/>
                          </a:solidFill>
                          <a:ln w="6350">
                            <a:solidFill>
                              <a:srgbClr val="000000"/>
                            </a:solidFill>
                            <a:miter lim="800000"/>
                            <a:headEnd/>
                            <a:tailEnd/>
                          </a:ln>
                        </wps:spPr>
                        <wps:txbx>
                          <w:txbxContent>
                            <w:p w14:paraId="69EC3000" w14:textId="77777777" w:rsidR="00887279" w:rsidRPr="00AD670E" w:rsidRDefault="00887279" w:rsidP="00D12F74">
                              <w:pPr>
                                <w:spacing w:before="100"/>
                                <w:rPr>
                                  <w:rFonts w:ascii="Arial" w:cs="Arial"/>
                                  <w:color w:val="000000"/>
                                  <w:szCs w:val="28"/>
                                </w:rPr>
                              </w:pPr>
                              <w:r w:rsidRPr="00AD670E">
                                <w:rPr>
                                  <w:b/>
                                  <w:i/>
                                  <w:iCs/>
                                  <w:color w:val="000000"/>
                                  <w:szCs w:val="28"/>
                                </w:rPr>
                                <w:t>InFunction</w:t>
                              </w:r>
                              <w:r w:rsidRPr="00AD670E">
                                <w:rPr>
                                  <w:color w:val="000000"/>
                                  <w:szCs w:val="28"/>
                                  <w:lang w:val="hu-HU"/>
                                </w:rPr>
                                <w:br/>
                                <w:t xml:space="preserve">          (</w:t>
                              </w:r>
                              <w:r w:rsidRPr="00AD670E">
                                <w:rPr>
                                  <w:rFonts w:ascii="Courier New" w:cs="Courier New"/>
                                  <w:b/>
                                  <w:bCs/>
                                  <w:color w:val="000000"/>
                                  <w:szCs w:val="28"/>
                                  <w:lang w:val="hu-HU"/>
                                </w:rPr>
                                <w:t xml:space="preserve">in </w:t>
                              </w:r>
                              <w:r>
                                <w:rPr>
                                  <w:rFonts w:ascii="Courier New" w:cs="Courier New"/>
                                  <w:b/>
                                  <w:bCs/>
                                  <w:color w:val="000000"/>
                                  <w:szCs w:val="28"/>
                                  <w:lang w:val="hu-HU"/>
                                </w:rPr>
                                <w:t>B</w:t>
                              </w:r>
                              <w:r w:rsidRPr="00AD670E">
                                <w:rPr>
                                  <w:color w:val="000000"/>
                                  <w:szCs w:val="28"/>
                                  <w:lang w:val="hu-HU"/>
                                </w:rPr>
                                <w:t xml:space="preserve">, </w:t>
                              </w:r>
                              <w:r w:rsidRPr="00AD670E">
                                <w:rPr>
                                  <w:rFonts w:ascii="Courier New" w:cs="Courier New"/>
                                  <w:b/>
                                  <w:bCs/>
                                  <w:color w:val="000000"/>
                                  <w:szCs w:val="28"/>
                                  <w:lang w:val="hu-HU"/>
                                </w:rPr>
                                <w:t>out</w:t>
                              </w:r>
                              <w:r>
                                <w:rPr>
                                  <w:rFonts w:ascii="Courier New" w:cs="Courier New"/>
                                  <w:b/>
                                  <w:bCs/>
                                  <w:color w:val="000000"/>
                                  <w:szCs w:val="28"/>
                                  <w:lang w:val="hu-HU"/>
                                </w:rPr>
                                <w:t xml:space="preserve"> A</w:t>
                              </w:r>
                              <w:r w:rsidRPr="00AD670E">
                                <w:rPr>
                                  <w:color w:val="000000"/>
                                  <w:szCs w:val="28"/>
                                  <w:lang w:val="hu-HU"/>
                                </w:rPr>
                                <w:t>)</w:t>
                              </w:r>
                            </w:p>
                          </w:txbxContent>
                        </wps:txbx>
                        <wps:bodyPr rot="0" vert="horz" wrap="square" lIns="0" tIns="0" rIns="0" bIns="0" anchor="t" anchorCtr="0" upright="1">
                          <a:noAutofit/>
                        </wps:bodyPr>
                      </wps:wsp>
                      <wps:wsp>
                        <wps:cNvPr id="37" name="Freeform 52"/>
                        <wps:cNvSpPr>
                          <a:spLocks/>
                        </wps:cNvSpPr>
                        <wps:spPr bwMode="auto">
                          <a:xfrm>
                            <a:off x="701040" y="1127760"/>
                            <a:ext cx="2110740" cy="419735"/>
                          </a:xfrm>
                          <a:custGeom>
                            <a:avLst/>
                            <a:gdLst>
                              <a:gd name="T0" fmla="*/ 0 w 2110740"/>
                              <a:gd name="T1" fmla="*/ 0 h 419885"/>
                              <a:gd name="T2" fmla="*/ 1181100 w 2110740"/>
                              <a:gd name="T3" fmla="*/ 419100 h 419885"/>
                              <a:gd name="T4" fmla="*/ 2110740 w 2110740"/>
                              <a:gd name="T5" fmla="*/ 83820 h 419885"/>
                              <a:gd name="T6" fmla="*/ 0 60000 65536"/>
                              <a:gd name="T7" fmla="*/ 0 60000 65536"/>
                              <a:gd name="T8" fmla="*/ 0 60000 65536"/>
                            </a:gdLst>
                            <a:ahLst/>
                            <a:cxnLst>
                              <a:cxn ang="T6">
                                <a:pos x="T0" y="T1"/>
                              </a:cxn>
                              <a:cxn ang="T7">
                                <a:pos x="T2" y="T3"/>
                              </a:cxn>
                              <a:cxn ang="T8">
                                <a:pos x="T4" y="T5"/>
                              </a:cxn>
                            </a:cxnLst>
                            <a:rect l="0" t="0" r="r" b="b"/>
                            <a:pathLst>
                              <a:path w="2110740" h="419885">
                                <a:moveTo>
                                  <a:pt x="0" y="0"/>
                                </a:moveTo>
                                <a:cubicBezTo>
                                  <a:pt x="414655" y="202565"/>
                                  <a:pt x="829310" y="405130"/>
                                  <a:pt x="1181100" y="419100"/>
                                </a:cubicBezTo>
                                <a:cubicBezTo>
                                  <a:pt x="1532890" y="433070"/>
                                  <a:pt x="1821815" y="258445"/>
                                  <a:pt x="2110740" y="83820"/>
                                </a:cubicBezTo>
                              </a:path>
                            </a:pathLst>
                          </a:custGeom>
                          <a:noFill/>
                          <a:ln w="12700">
                            <a:solidFill>
                              <a:srgbClr val="000000"/>
                            </a:solidFill>
                            <a:prstDash val="dash"/>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8" name="Straight Arrow Connector 53"/>
                        <wps:cNvCnPr>
                          <a:cxnSpLocks noChangeShapeType="1"/>
                        </wps:cNvCnPr>
                        <wps:spPr bwMode="auto">
                          <a:xfrm>
                            <a:off x="2385060" y="1216660"/>
                            <a:ext cx="3215640" cy="1047115"/>
                          </a:xfrm>
                          <a:prstGeom prst="straightConnector1">
                            <a:avLst/>
                          </a:prstGeom>
                          <a:noFill/>
                          <a:ln w="127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2769542" id="Canvas 90" o:spid="_x0000_s1071" editas="canvas" style="width:464.1pt;height:236.65pt;mso-position-horizontal-relative:char;mso-position-vertical-relative:line" coordsize="58940,30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">
                <v:shape id="_x0000_s1072" type="#_x0000_t75" style="position:absolute;width:58940;height:30048;visibility:visible;mso-wrap-style:square">
                  <v:fill o:detectmouseclick="t"/>
                  <v:path o:connecttype="none"/>
                </v:shape>
                <v:roundrect id="AutoShape 92" o:spid="_x0000_s1073" style="position:absolute;width:42672;height:2169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" fillcolor="#bbe0e3">
                  <v:textbox inset="5.04pt,2.52pt,5.04pt,2.52pt">
                    <w:txbxContent>
                      <w:p w14:paraId="50F7BF6F" w14:textId="77777777" w:rsidR="00887279" w:rsidRPr="00AD670E" w:rsidRDefault="00887279" w:rsidP="005E65A7">
                        <w:pPr>
                          <w:pStyle w:val="FL"/>
                        </w:pPr>
                        <w:r w:rsidRPr="00AD670E">
                          <w:t>TE</w:t>
                        </w:r>
                      </w:p>
                    </w:txbxContent>
                  </v:textbox>
                </v:roundrect>
                <v:roundrect id="AutoShape 94" o:spid="_x0000_s1074" style="position:absolute;left:9709;top:4368;width:30143;height:1151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" fillcolor="#bbe0e3">
                  <v:textbox inset="5.04pt,2.52pt,5.04pt,2.52pt">
                    <w:txbxContent>
                      <w:p w14:paraId="4F910D40" w14:textId="77777777" w:rsidR="00887279" w:rsidRPr="00AD670E" w:rsidRDefault="00887279" w:rsidP="00D12F74">
                        <w:pPr>
                          <w:jc w:val="center"/>
                          <w:rPr>
                            <w:rFonts w:ascii="Arial" w:cs="Arial"/>
                            <w:color w:val="000000"/>
                            <w:szCs w:val="28"/>
                          </w:rPr>
                        </w:pPr>
                        <w:r>
                          <w:rPr>
                            <w:rFonts w:cs="Arial"/>
                            <w:b/>
                            <w:color w:val="000000"/>
                            <w:szCs w:val="28"/>
                          </w:rPr>
                          <w:t>Port in translation mode</w:t>
                        </w:r>
                      </w:p>
                    </w:txbxContent>
                  </v:textbox>
                </v:roundrect>
                <v:roundrect id="AutoShape 93" o:spid="_x0000_s1075" style="position:absolute;left:51149;top:8388;width:7162;height:4073;visibility:visible;mso-wrap-style:non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" fillcolor="#339">
                  <v:textbox inset="5.04pt,2.52pt,5.04pt,2.52pt">
                    <w:txbxContent>
                      <w:p w14:paraId="09C7228A" w14:textId="77777777" w:rsidR="00887279" w:rsidRPr="00AD670E" w:rsidRDefault="00887279" w:rsidP="00D12F74">
                        <w:pPr>
                          <w:jc w:val="center"/>
                          <w:rPr>
                            <w:rFonts w:ascii="Arial" w:cs="Arial"/>
                            <w:color w:val="FFFFFF"/>
                            <w:sz w:val="25"/>
                            <w:szCs w:val="36"/>
                          </w:rPr>
                        </w:pPr>
                        <w:r w:rsidRPr="00AD670E">
                          <w:rPr>
                            <w:rFonts w:cs="Arial"/>
                            <w:b/>
                            <w:color w:val="FFFFFF"/>
                            <w:sz w:val="25"/>
                            <w:szCs w:val="36"/>
                          </w:rPr>
                          <w:t>System</w:t>
                        </w:r>
                      </w:p>
                      <w:p w14:paraId="3784BEFB" w14:textId="77777777" w:rsidR="00887279" w:rsidRPr="00AD670E" w:rsidRDefault="00887279" w:rsidP="00D12F74">
                        <w:pPr>
                          <w:jc w:val="center"/>
                          <w:rPr>
                            <w:rFonts w:ascii="Arial" w:cs="Arial"/>
                            <w:color w:val="FFFFFF"/>
                            <w:sz w:val="25"/>
                            <w:szCs w:val="36"/>
                          </w:rPr>
                        </w:pPr>
                        <w:proofErr w:type="gramStart"/>
                        <w:r w:rsidRPr="00AD670E">
                          <w:rPr>
                            <w:rFonts w:cs="Arial"/>
                            <w:b/>
                            <w:color w:val="FFFFFF"/>
                            <w:sz w:val="25"/>
                            <w:szCs w:val="36"/>
                          </w:rPr>
                          <w:t>adaptor</w:t>
                        </w:r>
                        <w:proofErr w:type="gramEnd"/>
                      </w:p>
                    </w:txbxContent>
                  </v:textbox>
                </v:roundrect>
                <v:group id="Group 95" o:spid="_x0000_s1076" style="position:absolute;left:34581;top:8172;width:1582;height:4502;rotation:-90" coordorigin="2956,2528" coordsize="116,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">
                  <v:rect id="Rectangle 70" o:spid="_x0000_s1077" style="position:absolute;left:2985;top:278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"/>
                  <v:rect id="Rectangle 71" o:spid="_x0000_s1078" style="position:absolute;left:2985;top:2730;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"/>
                  <v:rect id="Rectangle 72" o:spid="_x0000_s1079" style="position:absolute;left:2985;top:2672;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"/>
                  <v:rect id="Rectangle 73" o:spid="_x0000_s1080" style="position:absolute;left:2985;top:2614;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"/>
                  <v:rect id="Rectangle 74" o:spid="_x0000_s1081" style="position:absolute;left:2985;top:255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"/>
                  <v:rect id="Rectangle 75" o:spid="_x0000_s1082" style="position:absolute;left:2985;top:2499;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"/>
                  <v:line id="Line 76" o:spid="_x0000_s1083" style="position:absolute;rotation:-90;visibility:visible;mso-wrap-style:square" from="2755,2730" to="3158,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"/>
                  <v:line id="Line 77" o:spid="_x0000_s1084" style="position:absolute;rotation:-90;visibility:visible;mso-wrap-style:square" from="2870,2730" to="3273,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"/>
                </v:group>
                <v:shape id="Text Box 105" o:spid="_x0000_s1085" type="#_x0000_t202" style="position:absolute;left:42646;top:8032;width:7950;height:21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" filled="f" fillcolor="#bbe0e3" stroked="f">
                  <v:textbox inset="5.04pt,2.52pt,5.04pt,2.52pt">
                    <w:txbxContent>
                      <w:p w14:paraId="5352A370" w14:textId="77777777" w:rsidR="00887279" w:rsidRPr="00AD670E" w:rsidRDefault="00887279" w:rsidP="00D12F74">
                        <w:pPr>
                          <w:rPr>
                            <w:rFonts w:ascii="Arial" w:cs="Arial"/>
                            <w:color w:val="000000"/>
                            <w:szCs w:val="28"/>
                          </w:rPr>
                        </w:pPr>
                        <w:r>
                          <w:rPr>
                            <w:rFonts w:cs="Arial"/>
                            <w:color w:val="000000"/>
                            <w:szCs w:val="28"/>
                            <w:lang w:val="hu-HU"/>
                          </w:rPr>
                          <w:t>TRI message</w:t>
                        </w:r>
                      </w:p>
                    </w:txbxContent>
                  </v:textbox>
                </v:shape>
                <v:shape id="Text Box 106" o:spid="_x0000_s1086" type="#_x0000_t202" style="position:absolute;left:1066;top:9613;width:8643;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" filled="f" fillcolor="#bbe0e3" stroked="f">
                  <v:textbox inset="0,0,0,0">
                    <w:txbxContent>
                      <w:p w14:paraId="66F8D867" w14:textId="77777777" w:rsidR="00887279" w:rsidRPr="00AD670E" w:rsidRDefault="00887279" w:rsidP="00D12F74">
                        <w:pPr>
                          <w:rPr>
                            <w:rFonts w:ascii="Arial" w:cs="Arial"/>
                            <w:color w:val="000000"/>
                            <w:szCs w:val="28"/>
                          </w:rPr>
                        </w:pPr>
                        <w:proofErr w:type="gramStart"/>
                        <w:r w:rsidRPr="00AD670E">
                          <w:rPr>
                            <w:rFonts w:cs="Arial"/>
                            <w:b/>
                            <w:color w:val="000000"/>
                            <w:szCs w:val="28"/>
                          </w:rPr>
                          <w:t>p.receive</w:t>
                        </w:r>
                        <w:r w:rsidRPr="00396A63">
                          <w:rPr>
                            <w:rFonts w:ascii="Arial" w:cs="Arial"/>
                            <w:b/>
                            <w:color w:val="000000"/>
                            <w:szCs w:val="28"/>
                            <w:lang w:val="hu-HU"/>
                          </w:rPr>
                          <w:t>(</w:t>
                        </w:r>
                        <w:proofErr w:type="gramEnd"/>
                        <w:r w:rsidRPr="00396A63">
                          <w:rPr>
                            <w:rFonts w:ascii="Arial" w:cs="Arial"/>
                            <w:b/>
                            <w:color w:val="000000"/>
                            <w:szCs w:val="28"/>
                            <w:lang w:val="hu-HU"/>
                          </w:rPr>
                          <w:t>A:</w:t>
                        </w:r>
                        <w:r w:rsidRPr="00396A63">
                          <w:rPr>
                            <w:rFonts w:ascii="Arial" w:cs="Arial"/>
                            <w:b/>
                            <w:color w:val="000000"/>
                            <w:szCs w:val="28"/>
                          </w:rPr>
                          <w:t>?)</w:t>
                        </w:r>
                      </w:p>
                    </w:txbxContent>
                  </v:textbox>
                </v:shape>
                <v:shapetype id="_x0000_t32" coordsize="21600,21600" o:spt="32" o:oned="t" path="m,l21600,21600e" filled="f">
                  <v:path arrowok="t" fillok="f" o:connecttype="none"/>
                  <o:lock v:ext="edit" shapetype="t"/>
                </v:shapetype>
                <v:shape id="AutoShape 108" o:spid="_x0000_s1087" type="#_x0000_t32" style="position:absolute;left:36976;top:10420;width:14173;height: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4swAAAANsAAAAPAAAAZHJzL2Rvd25yZXYueG1sRE9La8JA&#10;EL4L/Q/LCL3pRot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R6iOLMAAAADbAAAADwAAAAAA&#10;AAAAAAAAAAAHAgAAZHJzL2Rvd25yZXYueG1sUEsFBgAAAAADAAMAtwAAAPQCAAAAAA==&#10;">
                  <v:stroke endarrow="block"/>
                </v:shape>
                <v:shape id="AutoShape 109" o:spid="_x0000_s1088" type="#_x0000_t32" style="position:absolute;left:31648;top:11207;width:1791;height:1423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">
                  <v:stroke endarrow="block"/>
                </v:shape>
                <v:group id="Group 111" o:spid="_x0000_s1089" style="position:absolute;left:26822;top:25438;width:7582;height:4045" coordorigin="3128,1208" coordsize="68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AutoShape 112" o:spid="_x0000_s1090" style="position:absolute;left:3128;top:1208;width:681;height:3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" fillcolor="#b82c00">
                    <v:textbox inset="5.04pt,2.52pt,5.04pt,2.52pt">
                      <w:txbxContent>
                        <w:p w14:paraId="618281D6" w14:textId="77777777" w:rsidR="00887279" w:rsidRPr="00AD670E" w:rsidRDefault="00887279" w:rsidP="00D12F74">
                          <w:pPr>
                            <w:jc w:val="center"/>
                            <w:rPr>
                              <w:rFonts w:ascii="Arial" w:cs="Arial"/>
                              <w:color w:val="FFFFFF"/>
                              <w:sz w:val="25"/>
                              <w:szCs w:val="36"/>
                            </w:rPr>
                          </w:pPr>
                          <w:r w:rsidRPr="00AD670E">
                            <w:rPr>
                              <w:rFonts w:cs="Arial"/>
                              <w:color w:val="FFFFFF"/>
                              <w:sz w:val="25"/>
                              <w:szCs w:val="36"/>
                            </w:rPr>
                            <w:t>Co</w:t>
                          </w:r>
                          <w:r>
                            <w:rPr>
                              <w:rFonts w:cs="Arial"/>
                              <w:b/>
                              <w:color w:val="FFFFFF"/>
                              <w:sz w:val="25"/>
                              <w:szCs w:val="36"/>
                            </w:rPr>
                            <w:t>d</w:t>
                          </w:r>
                          <w:r w:rsidRPr="00AD670E">
                            <w:rPr>
                              <w:rFonts w:cs="Arial"/>
                              <w:b/>
                              <w:color w:val="FFFFFF"/>
                              <w:sz w:val="25"/>
                              <w:szCs w:val="36"/>
                            </w:rPr>
                            <w:t>ec</w:t>
                          </w:r>
                        </w:p>
                      </w:txbxContent>
                    </v:textbox>
                  </v:roundrect>
                  <v:line id="Line 113" o:spid="_x0000_s1091" style="position:absolute;flip:y;visibility:visible;mso-wrap-style:square" from="3236,1429" to="3404,1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group>
                <v:shape id="AutoShape 114" o:spid="_x0000_s1092" type="#_x0000_t32" style="position:absolute;left:23336;top:12166;width:6115;height:132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">
                  <v:stroke endarrow="block"/>
                </v:shape>
                <v:group id="Group 115" o:spid="_x0000_s1093" style="position:absolute;left:13227;top:8178;width:1594;height:4495;rotation:-90" coordorigin="2956,2528" coordsize="116,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">
                  <v:rect id="Rectangle 70" o:spid="_x0000_s1094" style="position:absolute;left:2985;top:278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"/>
                  <v:rect id="Rectangle 71" o:spid="_x0000_s1095" style="position:absolute;left:2985;top:2730;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"/>
                  <v:rect id="Rectangle 72" o:spid="_x0000_s1096" style="position:absolute;left:2985;top:2672;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"/>
                  <v:rect id="Rectangle 73" o:spid="_x0000_s1097" style="position:absolute;left:2985;top:2614;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"/>
                  <v:rect id="Rectangle 74" o:spid="_x0000_s1098" style="position:absolute;left:2985;top:2557;width:57;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"/>
                  <v:rect id="Rectangle 75" o:spid="_x0000_s1099" style="position:absolute;left:2985;top:2499;width:58;height:1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"/>
                  <v:line id="Line 76" o:spid="_x0000_s1100" style="position:absolute;rotation:-90;visibility:visible;mso-wrap-style:square" from="2755,2730" to="3158,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"/>
                  <v:line id="Line 77" o:spid="_x0000_s1101" style="position:absolute;rotation:-90;visibility:visible;mso-wrap-style:square" from="2870,2730" to="3273,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"/>
                </v:group>
                <v:shape id="AutoShape 124" o:spid="_x0000_s1102" type="#_x0000_t32" style="position:absolute;left:15627;top:10420;width:1860;height: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shape id="Text Box 125" o:spid="_x0000_s1103" type="#_x0000_t202" style="position:absolute;left:18764;top:22612;width:8941;height:21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" filled="f" fillcolor="#bbe0e3" stroked="f">
                  <v:textbox inset="5.04pt,2.52pt,5.04pt,2.52pt">
                    <w:txbxContent>
                      <w:p w14:paraId="4D2D4C40" w14:textId="77777777" w:rsidR="00887279" w:rsidRPr="00AD670E" w:rsidRDefault="00887279" w:rsidP="00D12F74">
                        <w:pPr>
                          <w:rPr>
                            <w:rFonts w:ascii="Arial" w:cs="Arial"/>
                            <w:color w:val="000000"/>
                            <w:szCs w:val="28"/>
                          </w:rPr>
                        </w:pPr>
                        <w:r w:rsidRPr="00AD670E">
                          <w:rPr>
                            <w:rFonts w:cs="Arial"/>
                            <w:b/>
                            <w:color w:val="000000"/>
                            <w:szCs w:val="28"/>
                            <w:lang w:val="hu-HU"/>
                          </w:rPr>
                          <w:t>decoded value</w:t>
                        </w:r>
                      </w:p>
                    </w:txbxContent>
                  </v:textbox>
                </v:shape>
                <v:shape id="Text Box 79" o:spid="_x0000_s1104" type="#_x0000_t202" style="position:absolute;left:32156;top:7086;width:6661;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02EF50F3" w14:textId="77777777" w:rsidR="00887279" w:rsidRPr="00AD670E" w:rsidRDefault="00887279" w:rsidP="00D12F74">
                        <w:pPr>
                          <w:spacing w:before="100"/>
                          <w:jc w:val="center"/>
                          <w:rPr>
                            <w:rFonts w:ascii="Arial" w:cs="Arial"/>
                            <w:color w:val="000000"/>
                            <w:sz w:val="17"/>
                            <w:szCs w:val="24"/>
                          </w:rPr>
                        </w:pPr>
                        <w:r w:rsidRPr="00AD670E">
                          <w:rPr>
                            <w:b/>
                            <w:color w:val="000000"/>
                            <w:sz w:val="17"/>
                            <w:szCs w:val="24"/>
                          </w:rPr>
                          <w:t>Outer queue</w:t>
                        </w:r>
                      </w:p>
                    </w:txbxContent>
                  </v:textbox>
                </v:shape>
                <v:shape id="Text Box 79" o:spid="_x0000_s1105" type="#_x0000_t202" style="position:absolute;left:10287;top:7086;width:6089;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6F9335D3" w14:textId="77777777" w:rsidR="00887279" w:rsidRPr="00AD670E" w:rsidRDefault="00887279" w:rsidP="00D12F74">
                        <w:pPr>
                          <w:spacing w:before="100"/>
                          <w:jc w:val="center"/>
                          <w:rPr>
                            <w:rFonts w:ascii="Arial" w:cs="Arial"/>
                            <w:color w:val="000000"/>
                            <w:sz w:val="17"/>
                            <w:szCs w:val="24"/>
                          </w:rPr>
                        </w:pPr>
                        <w:r w:rsidRPr="00AD670E">
                          <w:rPr>
                            <w:b/>
                            <w:color w:val="000000"/>
                            <w:sz w:val="17"/>
                            <w:szCs w:val="24"/>
                            <w:lang w:val="hu-HU"/>
                          </w:rPr>
                          <w:t>Inner</w:t>
                        </w:r>
                        <w:r>
                          <w:rPr>
                            <w:color w:val="000000"/>
                            <w:sz w:val="17"/>
                            <w:szCs w:val="24"/>
                            <w:lang w:val="hu-HU"/>
                          </w:rPr>
                          <w:t xml:space="preserve"> </w:t>
                        </w:r>
                        <w:r w:rsidRPr="00396A63">
                          <w:rPr>
                            <w:b/>
                            <w:color w:val="000000"/>
                            <w:sz w:val="17"/>
                            <w:szCs w:val="24"/>
                          </w:rPr>
                          <w:t>queue</w:t>
                        </w:r>
                      </w:p>
                    </w:txbxContent>
                  </v:textbox>
                </v:shape>
                <v:shape id="AutoShape 128" o:spid="_x0000_s1106" type="#_x0000_t32" style="position:absolute;left:9709;top:10420;width:2070;height: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O+jwgAAANsAAAAPAAAAZHJzL2Rvd25yZXYueG1sRI9BawIx&#10;FITvgv8hPKE3zdai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DsuO+jwgAAANsAAAAPAAAA&#10;AAAAAAAAAAAAAAcCAABkcnMvZG93bnJldi54bWxQSwUGAAAAAAMAAwC3AAAA9gIAAAAA&#10;">
                  <v:stroke endarrow="block"/>
                </v:shape>
                <v:shape id="Text Box 61" o:spid="_x0000_s1107" type="#_x0000_t202" style="position:absolute;left:17487;top:8674;width:11697;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" strokeweight=".5pt">
                  <v:textbox inset="0,0,0,0">
                    <w:txbxContent>
                      <w:p w14:paraId="69EC3000" w14:textId="77777777" w:rsidR="00887279" w:rsidRPr="00AD670E" w:rsidRDefault="00887279" w:rsidP="00D12F74">
                        <w:pPr>
                          <w:spacing w:before="100"/>
                          <w:rPr>
                            <w:rFonts w:ascii="Arial" w:cs="Arial"/>
                            <w:color w:val="000000"/>
                            <w:szCs w:val="28"/>
                          </w:rPr>
                        </w:pPr>
                        <w:r w:rsidRPr="00AD670E">
                          <w:rPr>
                            <w:b/>
                            <w:i/>
                            <w:iCs/>
                            <w:color w:val="000000"/>
                            <w:szCs w:val="28"/>
                          </w:rPr>
                          <w:t>InFunction</w:t>
                        </w:r>
                        <w:r w:rsidRPr="00AD670E">
                          <w:rPr>
                            <w:color w:val="000000"/>
                            <w:szCs w:val="28"/>
                            <w:lang w:val="hu-HU"/>
                          </w:rPr>
                          <w:br/>
                          <w:t xml:space="preserve">          (</w:t>
                        </w:r>
                        <w:r w:rsidRPr="00AD670E">
                          <w:rPr>
                            <w:rFonts w:ascii="Courier New" w:cs="Courier New"/>
                            <w:b/>
                            <w:bCs/>
                            <w:color w:val="000000"/>
                            <w:szCs w:val="28"/>
                            <w:lang w:val="hu-HU"/>
                          </w:rPr>
                          <w:t xml:space="preserve">in </w:t>
                        </w:r>
                        <w:r>
                          <w:rPr>
                            <w:rFonts w:ascii="Courier New" w:cs="Courier New"/>
                            <w:b/>
                            <w:bCs/>
                            <w:color w:val="000000"/>
                            <w:szCs w:val="28"/>
                            <w:lang w:val="hu-HU"/>
                          </w:rPr>
                          <w:t>B</w:t>
                        </w:r>
                        <w:r w:rsidRPr="00AD670E">
                          <w:rPr>
                            <w:color w:val="000000"/>
                            <w:szCs w:val="28"/>
                            <w:lang w:val="hu-HU"/>
                          </w:rPr>
                          <w:t xml:space="preserve">, </w:t>
                        </w:r>
                        <w:r w:rsidRPr="00AD670E">
                          <w:rPr>
                            <w:rFonts w:ascii="Courier New" w:cs="Courier New"/>
                            <w:b/>
                            <w:bCs/>
                            <w:color w:val="000000"/>
                            <w:szCs w:val="28"/>
                            <w:lang w:val="hu-HU"/>
                          </w:rPr>
                          <w:t>out</w:t>
                        </w:r>
                        <w:r>
                          <w:rPr>
                            <w:rFonts w:ascii="Courier New" w:cs="Courier New"/>
                            <w:b/>
                            <w:bCs/>
                            <w:color w:val="000000"/>
                            <w:szCs w:val="28"/>
                            <w:lang w:val="hu-HU"/>
                          </w:rPr>
                          <w:t xml:space="preserve"> A</w:t>
                        </w:r>
                        <w:r w:rsidRPr="00AD670E">
                          <w:rPr>
                            <w:color w:val="000000"/>
                            <w:szCs w:val="28"/>
                            <w:lang w:val="hu-HU"/>
                          </w:rPr>
                          <w:t>)</w:t>
                        </w:r>
                      </w:p>
                    </w:txbxContent>
                  </v:textbox>
                </v:shape>
                <v:shape id="Freeform 52" o:spid="_x0000_s1108" style="position:absolute;left:7010;top:11277;width:21107;height:4197;visibility:visible;mso-wrap-style:square;v-text-anchor:middle" coordsize="2110740,419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" path="m,c414655,202565,829310,405130,1181100,419100v351790,13970,640715,-160655,929640,-335280e" filled="f" strokeweight="1pt">
                  <v:stroke dashstyle="dash" endarrow="block"/>
                  <v:path arrowok="t" o:connecttype="custom" o:connectlocs="0,0;1181100,418950;2110740,83790" o:connectangles="0,0,0"/>
                </v:shape>
                <v:shape id="Straight Arrow Connector 53" o:spid="_x0000_s1109" type="#_x0000_t32" style="position:absolute;left:23850;top:12166;width:32157;height:10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" strokeweight="1pt">
                  <v:stroke dashstyle="dash" endarrow="block"/>
                </v:shape>
                <w10:anchorlock/>
              </v:group>
            </w:pict>
          </mc:Fallback>
        </mc:AlternateContent>
      </w:r>
    </w:p>
    <w:p w14:paraId="7FB5D3DB" w14:textId="77777777" w:rsidR="00D12F74" w:rsidRPr="00DC7355" w:rsidRDefault="00D12F74" w:rsidP="000F178C">
      <w:pPr>
        <w:pStyle w:val="TF"/>
      </w:pPr>
      <w:r w:rsidRPr="00DC7355">
        <w:t xml:space="preserve">Figure </w:t>
      </w:r>
      <w:r w:rsidR="000F178C" w:rsidRPr="00DC7355">
        <w:t>2</w:t>
      </w:r>
      <w:r w:rsidRPr="00DC7355">
        <w:t>: Illustration of the interworking of decoding and translation procedure during receiving</w:t>
      </w:r>
    </w:p>
    <w:p w14:paraId="7D8D7576" w14:textId="2C60264A" w:rsidR="00D12F74" w:rsidRPr="00DC7355" w:rsidRDefault="00D12F74" w:rsidP="006962F3">
      <w:pPr>
        <w:pStyle w:val="NO"/>
        <w:rPr>
          <w:color w:val="000000"/>
        </w:rPr>
      </w:pPr>
      <w:r w:rsidRPr="00DC7355">
        <w:t>NOTE</w:t>
      </w:r>
      <w:r w:rsidR="004C65AB" w:rsidRPr="00DC7355">
        <w:t xml:space="preserve"> 1</w:t>
      </w:r>
      <w:r w:rsidRPr="00DC7355">
        <w:t>:</w:t>
      </w:r>
      <w:r w:rsidRPr="00DC7355">
        <w:tab/>
        <w:t xml:space="preserve">In this clause the </w:t>
      </w:r>
      <w:r w:rsidR="00117BFD" w:rsidRPr="00DC7355">
        <w:t>"</w:t>
      </w:r>
      <w:r w:rsidRPr="00DC7355">
        <w:t>normal decoding algorithm</w:t>
      </w:r>
      <w:r w:rsidR="00117BFD" w:rsidRPr="00DC7355">
        <w:t>"</w:t>
      </w:r>
      <w:r w:rsidRPr="00DC7355">
        <w:t xml:space="preserve"> refers to the process that the TE invokes decoding the received bitstring as specified in clauses 7.3.2 and C.5.4 of </w:t>
      </w:r>
      <w:r w:rsidR="00492FC3" w:rsidRPr="00DC7355">
        <w:t>ETSI ES 201 873-6</w:t>
      </w:r>
      <w:r w:rsidR="00C91699" w:rsidRPr="00DC7355">
        <w:t xml:space="preserve"> </w:t>
      </w:r>
      <w:r w:rsidR="00117BFD" w:rsidRPr="00DC7355">
        <w:t>[</w:t>
      </w:r>
      <w:r w:rsidR="00117BFD" w:rsidRPr="00DC7355">
        <w:fldChar w:fldCharType="begin"/>
      </w:r>
      <w:r w:rsidR="008E4A69" w:rsidRPr="00DC7355">
        <w:instrText xml:space="preserve">REF REF_ES201873_6 \h </w:instrText>
      </w:r>
      <w:r w:rsidR="00117BFD" w:rsidRPr="00DC7355">
        <w:fldChar w:fldCharType="separate"/>
      </w:r>
      <w:r w:rsidR="00F16FB2" w:rsidRPr="00DC7355">
        <w:t>4</w:t>
      </w:r>
      <w:r w:rsidR="00117BFD" w:rsidRPr="00DC7355">
        <w:fldChar w:fldCharType="end"/>
      </w:r>
      <w:r w:rsidR="00117BFD" w:rsidRPr="00DC7355">
        <w:t>]</w:t>
      </w:r>
      <w:r w:rsidRPr="00DC7355">
        <w:t>.</w:t>
      </w:r>
    </w:p>
    <w:p w14:paraId="36E033D1" w14:textId="3F26B208" w:rsidR="00D12F74" w:rsidRPr="00DC7355" w:rsidRDefault="00D12F74" w:rsidP="005E65A7">
      <w:pPr>
        <w:keepNext/>
      </w:pPr>
      <w:r w:rsidRPr="00DC7355">
        <w:t xml:space="preserve">The translation procedure for receiving operations is invoked by the snapshot mechanism. This procedure iterates through all </w:t>
      </w:r>
      <w:r w:rsidRPr="00DC7355">
        <w:rPr>
          <w:rFonts w:ascii="Courier New" w:hAnsi="Courier New" w:cs="Courier New"/>
          <w:b/>
        </w:rPr>
        <w:t>in</w:t>
      </w:r>
      <w:r w:rsidRPr="00DC7355">
        <w:t xml:space="preserve"> clauses (</w:t>
      </w:r>
      <w:r w:rsidRPr="00DC7355">
        <w:rPr>
          <w:i/>
          <w:iCs/>
        </w:rPr>
        <w:t>InnerInType</w:t>
      </w:r>
      <w:r w:rsidRPr="00DC7355">
        <w:t xml:space="preserve">-s) defined in the port type definition. The </w:t>
      </w:r>
      <w:r w:rsidRPr="00DC7355">
        <w:rPr>
          <w:rFonts w:ascii="Courier New" w:hAnsi="Courier New" w:cs="Courier New"/>
          <w:b/>
        </w:rPr>
        <w:t>in</w:t>
      </w:r>
      <w:r w:rsidRPr="00DC7355">
        <w:t xml:space="preserve"> clauses are iterated according to their textual order. During this iteration, the following shall apply:</w:t>
      </w:r>
    </w:p>
    <w:p w14:paraId="5230ADD2" w14:textId="77777777" w:rsidR="00D12F74" w:rsidRPr="00DC7355" w:rsidRDefault="00D12F74" w:rsidP="006962F3">
      <w:pPr>
        <w:pStyle w:val="B1"/>
      </w:pPr>
      <w:r w:rsidRPr="00DC7355">
        <w:t xml:space="preserve">If no </w:t>
      </w:r>
      <w:r w:rsidRPr="00DC7355">
        <w:rPr>
          <w:i/>
          <w:iCs/>
        </w:rPr>
        <w:t>InFunction</w:t>
      </w:r>
      <w:r w:rsidRPr="00DC7355">
        <w:t xml:space="preserve"> is specified for the given </w:t>
      </w:r>
      <w:r w:rsidRPr="00DC7355">
        <w:rPr>
          <w:i/>
          <w:iCs/>
        </w:rPr>
        <w:t>InnerInType</w:t>
      </w:r>
      <w:r w:rsidRPr="00DC7355">
        <w:t xml:space="preserve">, the translation procedure checks, if the top item of the outer queue is of </w:t>
      </w:r>
      <w:r w:rsidRPr="00DC7355">
        <w:rPr>
          <w:i/>
          <w:iCs/>
        </w:rPr>
        <w:t>InnerInType</w:t>
      </w:r>
      <w:r w:rsidR="004C3161" w:rsidRPr="00DC7355">
        <w:rPr>
          <w:i/>
          <w:iCs/>
        </w:rPr>
        <w:t xml:space="preserve"> </w:t>
      </w:r>
      <w:r w:rsidRPr="00DC7355">
        <w:t>(i.e. invokes the normal decoding algorithm, and the check is successful if the decoding is successful). If the result of the check is positive, the message is moved from the outer queue into the inner queue (i.e. the port will relay the message from the outer port to the inner port transparently) and iteration ends.</w:t>
      </w:r>
    </w:p>
    <w:p w14:paraId="30892369" w14:textId="77777777" w:rsidR="00D12F74" w:rsidRPr="00DC7355" w:rsidRDefault="00D12F74" w:rsidP="006962F3">
      <w:pPr>
        <w:pStyle w:val="B1"/>
      </w:pPr>
      <w:r w:rsidRPr="00DC7355">
        <w:t xml:space="preserve">Otherwise (if the </w:t>
      </w:r>
      <w:r w:rsidRPr="00DC7355">
        <w:rPr>
          <w:i/>
        </w:rPr>
        <w:t>InFunction</w:t>
      </w:r>
      <w:r w:rsidRPr="00DC7355">
        <w:t xml:space="preserve"> is present for the </w:t>
      </w:r>
      <w:r w:rsidRPr="00DC7355">
        <w:rPr>
          <w:i/>
          <w:iCs/>
        </w:rPr>
        <w:t>InnerInType</w:t>
      </w:r>
      <w:r w:rsidRPr="00DC7355">
        <w:t xml:space="preserve">), then the translation procedure checks if the top item of the outer queue is of the </w:t>
      </w:r>
      <w:r w:rsidRPr="00DC7355">
        <w:rPr>
          <w:i/>
        </w:rPr>
        <w:t>OuterInType,</w:t>
      </w:r>
      <w:r w:rsidRPr="00DC7355">
        <w:t xml:space="preserve"> by invoking the normal decoding algorithm, as described above. If the check is successful, the translation procedure automatically executes the </w:t>
      </w:r>
      <w:r w:rsidRPr="00DC7355">
        <w:rPr>
          <w:i/>
        </w:rPr>
        <w:t>InFunction</w:t>
      </w:r>
      <w:r w:rsidRPr="00DC7355">
        <w:t>:</w:t>
      </w:r>
      <w:r w:rsidR="00F01206" w:rsidRPr="00DC7355">
        <w:t xml:space="preserve"> </w:t>
      </w:r>
      <w:r w:rsidRPr="00DC7355">
        <w:t xml:space="preserve">first sets the translation state to </w:t>
      </w:r>
      <w:r w:rsidRPr="00DC7355">
        <w:rPr>
          <w:i/>
        </w:rPr>
        <w:t>Unset</w:t>
      </w:r>
      <w:r w:rsidRPr="00DC7355">
        <w:t xml:space="preserve"> and passes the message of the </w:t>
      </w:r>
      <w:r w:rsidRPr="00DC7355">
        <w:rPr>
          <w:i/>
        </w:rPr>
        <w:t xml:space="preserve">OuterInType </w:t>
      </w:r>
      <w:r w:rsidRPr="00DC7355">
        <w:t>to it, in the first parameter. When the function execution is finished, the translation procedure checks the translation state of the port:</w:t>
      </w:r>
    </w:p>
    <w:p w14:paraId="18204FFC" w14:textId="77777777" w:rsidR="00D12F74" w:rsidRPr="00DC7355" w:rsidRDefault="00D12F74" w:rsidP="006962F3">
      <w:pPr>
        <w:pStyle w:val="B2"/>
      </w:pPr>
      <w:r w:rsidRPr="00DC7355">
        <w:t xml:space="preserve">The </w:t>
      </w:r>
      <w:r w:rsidRPr="00DC7355">
        <w:rPr>
          <w:i/>
          <w:color w:val="000000"/>
        </w:rPr>
        <w:t xml:space="preserve">unset </w:t>
      </w:r>
      <w:r w:rsidRPr="00DC7355">
        <w:t xml:space="preserve">state shall cause an error (i.e. if there is no </w:t>
      </w:r>
      <w:r w:rsidRPr="00DC7355">
        <w:rPr>
          <w:rFonts w:ascii="Courier New" w:hAnsi="Courier New" w:cs="Courier New"/>
          <w:b/>
        </w:rPr>
        <w:t>setstate</w:t>
      </w:r>
      <w:r w:rsidRPr="00DC7355">
        <w:t xml:space="preserve"> operation is invoked in the translation function).</w:t>
      </w:r>
    </w:p>
    <w:p w14:paraId="2AA92C0C" w14:textId="44C40F95" w:rsidR="00D12F74" w:rsidRPr="00DC7355" w:rsidRDefault="00D12F74" w:rsidP="006962F3">
      <w:pPr>
        <w:pStyle w:val="B2"/>
        <w:rPr>
          <w:color w:val="000000"/>
        </w:rPr>
      </w:pPr>
      <w:r w:rsidRPr="00DC7355">
        <w:rPr>
          <w:color w:val="000000"/>
        </w:rPr>
        <w:t xml:space="preserve">If the state is </w:t>
      </w:r>
      <w:r w:rsidRPr="00DC7355">
        <w:rPr>
          <w:i/>
          <w:color w:val="000000"/>
        </w:rPr>
        <w:t>not</w:t>
      </w:r>
      <w:r w:rsidRPr="00DC7355">
        <w:rPr>
          <w:color w:val="000000"/>
        </w:rPr>
        <w:t xml:space="preserve"> </w:t>
      </w:r>
      <w:r w:rsidRPr="00DC7355">
        <w:rPr>
          <w:i/>
          <w:color w:val="000000"/>
        </w:rPr>
        <w:t>translated</w:t>
      </w:r>
      <w:r w:rsidRPr="00DC7355">
        <w:rPr>
          <w:color w:val="000000"/>
        </w:rPr>
        <w:t xml:space="preserve">, the iteration shall continue with the next </w:t>
      </w:r>
      <w:r w:rsidRPr="00DC7355">
        <w:rPr>
          <w:i/>
          <w:color w:val="000000"/>
        </w:rPr>
        <w:t>InFunction</w:t>
      </w:r>
      <w:r w:rsidRPr="00DC7355">
        <w:rPr>
          <w:color w:val="000000"/>
        </w:rPr>
        <w:t xml:space="preserve"> for the same </w:t>
      </w:r>
      <w:r w:rsidRPr="00DC7355">
        <w:rPr>
          <w:i/>
          <w:color w:val="000000"/>
        </w:rPr>
        <w:t>OuterInType</w:t>
      </w:r>
      <w:r w:rsidRPr="00DC7355">
        <w:rPr>
          <w:color w:val="000000"/>
        </w:rPr>
        <w:t xml:space="preserve">. If there is no more such </w:t>
      </w:r>
      <w:r w:rsidRPr="00DC7355">
        <w:rPr>
          <w:i/>
          <w:color w:val="000000"/>
        </w:rPr>
        <w:t>InFunction</w:t>
      </w:r>
      <w:r w:rsidRPr="00DC7355">
        <w:rPr>
          <w:color w:val="000000"/>
        </w:rPr>
        <w:t xml:space="preserve">, the translation procedure shall continue with the next </w:t>
      </w:r>
      <w:r w:rsidRPr="00DC7355">
        <w:rPr>
          <w:i/>
          <w:color w:val="000000"/>
        </w:rPr>
        <w:t>OuterInType</w:t>
      </w:r>
      <w:r w:rsidRPr="00DC7355">
        <w:rPr>
          <w:color w:val="000000"/>
        </w:rPr>
        <w:t xml:space="preserve">. If there is no more </w:t>
      </w:r>
      <w:r w:rsidRPr="00DC7355">
        <w:rPr>
          <w:i/>
          <w:color w:val="000000"/>
        </w:rPr>
        <w:t>OuterInType</w:t>
      </w:r>
      <w:r w:rsidRPr="00DC7355">
        <w:rPr>
          <w:color w:val="000000"/>
        </w:rPr>
        <w:t xml:space="preserve">-s for the given </w:t>
      </w:r>
      <w:r w:rsidRPr="00DC7355">
        <w:rPr>
          <w:i/>
          <w:iCs/>
        </w:rPr>
        <w:t>InnerInType</w:t>
      </w:r>
      <w:r w:rsidRPr="00DC7355">
        <w:rPr>
          <w:iCs/>
        </w:rPr>
        <w:t xml:space="preserve">, the iteration process shall continue with the next </w:t>
      </w:r>
      <w:r w:rsidRPr="00DC7355">
        <w:rPr>
          <w:i/>
          <w:iCs/>
        </w:rPr>
        <w:t>InnerInType</w:t>
      </w:r>
      <w:r w:rsidRPr="00DC7355">
        <w:rPr>
          <w:iCs/>
        </w:rPr>
        <w:t>. The order is determined by the textual order in the port type definition.</w:t>
      </w:r>
    </w:p>
    <w:p w14:paraId="370B965C" w14:textId="77777777" w:rsidR="00D12F74" w:rsidRPr="00DC7355" w:rsidRDefault="00D12F74" w:rsidP="006962F3">
      <w:pPr>
        <w:pStyle w:val="B2"/>
        <w:rPr>
          <w:color w:val="000000"/>
        </w:rPr>
      </w:pPr>
      <w:r w:rsidRPr="00DC7355">
        <w:rPr>
          <w:color w:val="000000"/>
        </w:rPr>
        <w:t xml:space="preserve">If the state is </w:t>
      </w:r>
      <w:r w:rsidRPr="00DC7355">
        <w:rPr>
          <w:i/>
          <w:color w:val="000000"/>
        </w:rPr>
        <w:t>fragmented</w:t>
      </w:r>
      <w:r w:rsidRPr="00DC7355">
        <w:rPr>
          <w:color w:val="000000"/>
        </w:rPr>
        <w:t xml:space="preserve">, </w:t>
      </w:r>
      <w:r w:rsidRPr="00DC7355">
        <w:rPr>
          <w:iCs/>
          <w:color w:val="000000"/>
        </w:rPr>
        <w:t>the top item of the outer queue is removed and</w:t>
      </w:r>
      <w:r w:rsidRPr="00DC7355">
        <w:rPr>
          <w:color w:val="000000"/>
        </w:rPr>
        <w:t xml:space="preserve"> the iteration shall be restarted to process the next message in the outer queue. The next message shall have the same address as the current one (including a missing address). If there</w:t>
      </w:r>
      <w:r w:rsidR="000C4FE3" w:rsidRPr="00DC7355">
        <w:rPr>
          <w:color w:val="000000"/>
        </w:rPr>
        <w:t xml:space="preserve"> is</w:t>
      </w:r>
      <w:r w:rsidRPr="00DC7355">
        <w:rPr>
          <w:color w:val="000000"/>
        </w:rPr>
        <w:t xml:space="preserve"> no such message, the iteration shall </w:t>
      </w:r>
      <w:r w:rsidRPr="00DC7355">
        <w:rPr>
          <w:iCs/>
        </w:rPr>
        <w:t xml:space="preserve">continue with the next </w:t>
      </w:r>
      <w:r w:rsidRPr="00DC7355">
        <w:rPr>
          <w:i/>
          <w:iCs/>
        </w:rPr>
        <w:t>InnerInType</w:t>
      </w:r>
      <w:r w:rsidRPr="00DC7355">
        <w:rPr>
          <w:color w:val="000000"/>
        </w:rPr>
        <w:t>.</w:t>
      </w:r>
    </w:p>
    <w:p w14:paraId="529424A2" w14:textId="77777777" w:rsidR="00D12F74" w:rsidRPr="00DC7355" w:rsidRDefault="00D12F74" w:rsidP="006962F3">
      <w:pPr>
        <w:pStyle w:val="B2"/>
        <w:rPr>
          <w:color w:val="000000"/>
        </w:rPr>
      </w:pPr>
      <w:r w:rsidRPr="00DC7355">
        <w:rPr>
          <w:color w:val="000000"/>
        </w:rPr>
        <w:t xml:space="preserve">If the state is </w:t>
      </w:r>
      <w:r w:rsidRPr="00DC7355">
        <w:rPr>
          <w:i/>
          <w:color w:val="000000"/>
        </w:rPr>
        <w:t>translated</w:t>
      </w:r>
      <w:r w:rsidRPr="00DC7355">
        <w:rPr>
          <w:color w:val="000000"/>
        </w:rPr>
        <w:t xml:space="preserve">, </w:t>
      </w:r>
      <w:r w:rsidRPr="00DC7355">
        <w:rPr>
          <w:iCs/>
          <w:color w:val="000000"/>
        </w:rPr>
        <w:t>the top item of the outer queue is removed and</w:t>
      </w:r>
      <w:r w:rsidRPr="00DC7355">
        <w:rPr>
          <w:color w:val="000000"/>
        </w:rPr>
        <w:t xml:space="preserve"> the translated message (retrieved from the out parameter of the </w:t>
      </w:r>
      <w:r w:rsidRPr="00DC7355">
        <w:rPr>
          <w:i/>
          <w:color w:val="000000"/>
        </w:rPr>
        <w:t>InFunction</w:t>
      </w:r>
      <w:r w:rsidRPr="00DC7355">
        <w:rPr>
          <w:color w:val="000000"/>
        </w:rPr>
        <w:t>) is inserted into the inner queue. This ends the whole iteration.</w:t>
      </w:r>
    </w:p>
    <w:p w14:paraId="0274446B" w14:textId="6B3E433E" w:rsidR="00EC34A7" w:rsidRPr="00DC7355" w:rsidRDefault="00D12F74" w:rsidP="007E0771">
      <w:pPr>
        <w:pStyle w:val="B2"/>
        <w:keepNext/>
        <w:keepLines/>
      </w:pPr>
      <w:r w:rsidRPr="00DC7355">
        <w:lastRenderedPageBreak/>
        <w:t xml:space="preserve">If the state is </w:t>
      </w:r>
      <w:r w:rsidRPr="00DC7355">
        <w:rPr>
          <w:i/>
        </w:rPr>
        <w:t>partially translated</w:t>
      </w:r>
      <w:r w:rsidRPr="00DC7355">
        <w:t xml:space="preserve">, the received message of the </w:t>
      </w:r>
      <w:r w:rsidRPr="00DC7355">
        <w:rPr>
          <w:i/>
        </w:rPr>
        <w:t>OuterInType</w:t>
      </w:r>
      <w:r w:rsidRPr="00DC7355">
        <w:t xml:space="preserve"> contains several messages (or message fragments) of the </w:t>
      </w:r>
      <w:r w:rsidRPr="00DC7355">
        <w:rPr>
          <w:i/>
        </w:rPr>
        <w:t>InnerInType.</w:t>
      </w:r>
      <w:r w:rsidRPr="00DC7355">
        <w:t xml:space="preserve"> In this case,</w:t>
      </w:r>
      <w:r w:rsidR="00F01206" w:rsidRPr="00DC7355">
        <w:t xml:space="preserve"> </w:t>
      </w:r>
      <w:r w:rsidRPr="00DC7355">
        <w:t xml:space="preserve">the translated message (retrieved from the out parameter of the </w:t>
      </w:r>
      <w:r w:rsidRPr="00DC7355">
        <w:rPr>
          <w:i/>
        </w:rPr>
        <w:t>InFunction</w:t>
      </w:r>
      <w:r w:rsidRPr="00DC7355">
        <w:t xml:space="preserve">) is inserted into the inner queue. Unlike in the </w:t>
      </w:r>
      <w:r w:rsidRPr="00DC7355">
        <w:rPr>
          <w:i/>
        </w:rPr>
        <w:t xml:space="preserve">translated </w:t>
      </w:r>
      <w:r w:rsidRPr="00DC7355">
        <w:t>case, the top message is not removed from the outer queue. Instead, it is kept in its decoded form in the queue to enable translation of the remaining messages embedded in the outer message in subsequent receive calls.</w:t>
      </w:r>
    </w:p>
    <w:p w14:paraId="184E3332" w14:textId="41715EAA" w:rsidR="00D12F74" w:rsidRPr="00DC7355" w:rsidRDefault="00EC34A7" w:rsidP="00EC34A7">
      <w:pPr>
        <w:pStyle w:val="B2"/>
      </w:pPr>
      <w:r w:rsidRPr="00DC7355">
        <w:t xml:space="preserve">If the state is </w:t>
      </w:r>
      <w:r w:rsidRPr="00DC7355">
        <w:rPr>
          <w:i/>
        </w:rPr>
        <w:t>discarded</w:t>
      </w:r>
      <w:r w:rsidRPr="00DC7355">
        <w:t xml:space="preserve">, the top item of the outer queue is removed. No new message is inserted into the inner queue. </w:t>
      </w:r>
      <w:r w:rsidRPr="00DC7355">
        <w:rPr>
          <w:color w:val="000000"/>
        </w:rPr>
        <w:t>The iteration shall be restarted to process the next message in the outer queue.</w:t>
      </w:r>
    </w:p>
    <w:p w14:paraId="0B0EBE90" w14:textId="77777777" w:rsidR="00D12F74" w:rsidRPr="00DC7355" w:rsidRDefault="00D12F74" w:rsidP="006962F3">
      <w:pPr>
        <w:pStyle w:val="NO"/>
      </w:pPr>
      <w:r w:rsidRPr="00DC7355">
        <w:t>NOTE</w:t>
      </w:r>
      <w:r w:rsidR="004C65AB" w:rsidRPr="00DC7355">
        <w:t xml:space="preserve"> 2</w:t>
      </w:r>
      <w:r w:rsidRPr="00DC7355">
        <w:t>:</w:t>
      </w:r>
      <w:r w:rsidRPr="00DC7355">
        <w:tab/>
        <w:t xml:space="preserve">In the </w:t>
      </w:r>
      <w:r w:rsidRPr="00DC7355">
        <w:rPr>
          <w:i/>
        </w:rPr>
        <w:t>fragmented</w:t>
      </w:r>
      <w:r w:rsidRPr="00DC7355">
        <w:t xml:space="preserve"> case the non-translated part of </w:t>
      </w:r>
      <w:r w:rsidRPr="00DC7355">
        <w:rPr>
          <w:i/>
        </w:rPr>
        <w:t>OuterInType</w:t>
      </w:r>
      <w:r w:rsidRPr="00DC7355">
        <w:t>has to be explicitly assigned to port variables.</w:t>
      </w:r>
    </w:p>
    <w:p w14:paraId="4FB15308" w14:textId="77777777" w:rsidR="00D12F74" w:rsidRPr="00DC7355" w:rsidRDefault="00D12F74" w:rsidP="006962F3">
      <w:pPr>
        <w:pStyle w:val="B1"/>
      </w:pPr>
      <w:r w:rsidRPr="00DC7355">
        <w:t xml:space="preserve">If the iteration has processed all </w:t>
      </w:r>
      <w:r w:rsidRPr="00DC7355">
        <w:rPr>
          <w:rFonts w:ascii="Courier New" w:hAnsi="Courier New" w:cs="Courier New"/>
          <w:b/>
        </w:rPr>
        <w:t>in</w:t>
      </w:r>
      <w:r w:rsidRPr="00DC7355">
        <w:t xml:space="preserve"> clauses without any success (no transparently relayed message was successfully moved from the outer to inner queue and all </w:t>
      </w:r>
      <w:r w:rsidRPr="00DC7355">
        <w:rPr>
          <w:i/>
        </w:rPr>
        <w:t xml:space="preserve">InFunction </w:t>
      </w:r>
      <w:r w:rsidRPr="00DC7355">
        <w:t xml:space="preserve">calls ended with the </w:t>
      </w:r>
      <w:r w:rsidRPr="00DC7355">
        <w:rPr>
          <w:i/>
        </w:rPr>
        <w:t>not translated</w:t>
      </w:r>
      <w:r w:rsidRPr="00DC7355">
        <w:t xml:space="preserve"> state), the iteration process returns.</w:t>
      </w:r>
    </w:p>
    <w:p w14:paraId="60CB4700" w14:textId="77777777" w:rsidR="00D12F74" w:rsidRPr="00DC7355" w:rsidRDefault="00D12F74" w:rsidP="006962F3">
      <w:pPr>
        <w:pStyle w:val="B1"/>
      </w:pPr>
      <w:r w:rsidRPr="00DC7355">
        <w:t>In case the iteration produces a successful result, the translation procedure might restart the iteration in order to translate the remaining messages in the outer queue (if there are any), or it might for performance consideration postpone this translation to the moment when the next snapshot is taken. For the same performance reasons, the snapshot mechanism is not required to start the translation procedure in case the inner queue already contains some messages.</w:t>
      </w:r>
    </w:p>
    <w:p w14:paraId="716FB6D2" w14:textId="77777777" w:rsidR="00D12F74" w:rsidRPr="00DC7355" w:rsidRDefault="00D12F74" w:rsidP="00946D99">
      <w:pPr>
        <w:pStyle w:val="berschrift3"/>
        <w:keepNext w:val="0"/>
      </w:pPr>
      <w:bookmarkStart w:id="51" w:name="clause_translationPort_Address"/>
      <w:bookmarkStart w:id="52" w:name="_Toc75433908"/>
      <w:r w:rsidRPr="00DC7355">
        <w:t>5.</w:t>
      </w:r>
      <w:r w:rsidR="00CE27C6" w:rsidRPr="00DC7355">
        <w:t>2</w:t>
      </w:r>
      <w:r w:rsidRPr="00DC7355">
        <w:t>.7</w:t>
      </w:r>
      <w:bookmarkEnd w:id="51"/>
      <w:r w:rsidRPr="00DC7355">
        <w:tab/>
        <w:t>Address</w:t>
      </w:r>
      <w:bookmarkEnd w:id="52"/>
    </w:p>
    <w:p w14:paraId="65C57EBD" w14:textId="77777777" w:rsidR="00D12F74" w:rsidRPr="00DC7355" w:rsidRDefault="00D12F74" w:rsidP="00946D99">
      <w:pPr>
        <w:keepLines/>
      </w:pPr>
      <w:r w:rsidRPr="00DC7355">
        <w:t xml:space="preserve">When an address type associated with a mapped port working in the translation mode contains a </w:t>
      </w:r>
      <w:r w:rsidRPr="00DC7355">
        <w:rPr>
          <w:rFonts w:ascii="Courier New" w:hAnsi="Courier New" w:cs="Courier New"/>
          <w:b/>
        </w:rPr>
        <w:t>to</w:t>
      </w:r>
      <w:r w:rsidRPr="00DC7355">
        <w:t xml:space="preserve"> or </w:t>
      </w:r>
      <w:r w:rsidRPr="00DC7355">
        <w:rPr>
          <w:rFonts w:ascii="Courier New" w:hAnsi="Courier New" w:cs="Courier New"/>
          <w:b/>
        </w:rPr>
        <w:t>from</w:t>
      </w:r>
      <w:r w:rsidRPr="00DC7355">
        <w:t xml:space="preserve"> clause and one of the </w:t>
      </w:r>
      <w:r w:rsidRPr="00DC7355">
        <w:rPr>
          <w:i/>
        </w:rPr>
        <w:t>OuterAddrType</w:t>
      </w:r>
      <w:r w:rsidRPr="00DC7355">
        <w:t>-s is the same as the address type of the mapped TSI port, the translation procedure is applied to all addresses used by sending or receiving calls of the port.</w:t>
      </w:r>
    </w:p>
    <w:p w14:paraId="649BFA97" w14:textId="77777777" w:rsidR="00D12F74" w:rsidRPr="00DC7355" w:rsidRDefault="00D12F74" w:rsidP="00946D99">
      <w:pPr>
        <w:keepNext/>
        <w:keepLines/>
      </w:pPr>
      <w:r w:rsidRPr="00DC7355">
        <w:t xml:space="preserve">In case of sending a message, the translation procedure automatically invokes the </w:t>
      </w:r>
      <w:r w:rsidRPr="00DC7355">
        <w:rPr>
          <w:i/>
        </w:rPr>
        <w:t>AddrOutFunction</w:t>
      </w:r>
      <w:r w:rsidRPr="00DC7355">
        <w:t xml:space="preserve"> passing the address value defined in </w:t>
      </w:r>
      <w:proofErr w:type="gramStart"/>
      <w:r w:rsidRPr="00DC7355">
        <w:t xml:space="preserve">the </w:t>
      </w:r>
      <w:r w:rsidRPr="00DC7355">
        <w:rPr>
          <w:rFonts w:ascii="Courier New" w:hAnsi="Courier New" w:cs="Courier New"/>
          <w:b/>
        </w:rPr>
        <w:t>to</w:t>
      </w:r>
      <w:proofErr w:type="gramEnd"/>
      <w:r w:rsidRPr="00DC7355">
        <w:t xml:space="preserve"> clause to it, in its first parameter. In case of receiving a message, the translation procedure automatically invokes the </w:t>
      </w:r>
      <w:r w:rsidRPr="00DC7355">
        <w:rPr>
          <w:i/>
        </w:rPr>
        <w:t>AddrInFunction</w:t>
      </w:r>
      <w:r w:rsidRPr="00DC7355">
        <w:t xml:space="preserve"> passing the received address value to it, in its first parameter. When the function execution is over, the translation procedure retrieves the translated address from the </w:t>
      </w:r>
      <w:r w:rsidRPr="00DC7355">
        <w:rPr>
          <w:rFonts w:ascii="Courier New" w:hAnsi="Courier New" w:cs="Courier New"/>
          <w:b/>
        </w:rPr>
        <w:t>out</w:t>
      </w:r>
      <w:r w:rsidRPr="00DC7355">
        <w:t xml:space="preserve"> parameter of the translation function and the control is returned to the calling sending or receiving procedure to finish the operation using the translated address value.</w:t>
      </w:r>
    </w:p>
    <w:p w14:paraId="4EE95C34" w14:textId="77777777" w:rsidR="00D12F74" w:rsidRPr="00DC7355" w:rsidRDefault="00D12F74" w:rsidP="006962F3">
      <w:pPr>
        <w:pStyle w:val="NO"/>
      </w:pPr>
      <w:r w:rsidRPr="00DC7355">
        <w:t>NOTE:</w:t>
      </w:r>
      <w:r w:rsidRPr="00DC7355">
        <w:rPr>
          <w:b/>
        </w:rPr>
        <w:tab/>
      </w:r>
      <w:r w:rsidRPr="00DC7355">
        <w:t>Unlike translation functions used for translating sent or received messages, the translation functions for addresses do not use translation states.</w:t>
      </w:r>
    </w:p>
    <w:p w14:paraId="69831F90" w14:textId="77777777" w:rsidR="00D12F74" w:rsidRPr="00DC7355" w:rsidRDefault="00D12F74" w:rsidP="00D12F74">
      <w:pPr>
        <w:pStyle w:val="EX"/>
      </w:pPr>
      <w:r w:rsidRPr="00DC7355">
        <w:t>EXAMPLE:</w:t>
      </w:r>
    </w:p>
    <w:p w14:paraId="0D00669A" w14:textId="77777777" w:rsidR="00084256" w:rsidRPr="00DC7355" w:rsidRDefault="00084256" w:rsidP="00084256">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port </w:t>
      </w:r>
      <w:r w:rsidRPr="00DC7355">
        <w:rPr>
          <w:noProof w:val="0"/>
        </w:rPr>
        <w:t>TransportPort</w:t>
      </w:r>
    </w:p>
    <w:p w14:paraId="636CEB00" w14:textId="77777777" w:rsidR="00084256" w:rsidRPr="00DC7355" w:rsidRDefault="00084256" w:rsidP="00084256">
      <w:pPr>
        <w:pStyle w:val="PL"/>
        <w:rPr>
          <w:noProof w:val="0"/>
        </w:rPr>
      </w:pPr>
      <w:r w:rsidRPr="00DC7355">
        <w:rPr>
          <w:noProof w:val="0"/>
        </w:rPr>
        <w:tab/>
        <w:t>{</w:t>
      </w:r>
    </w:p>
    <w:p w14:paraId="64803CA9" w14:textId="77777777" w:rsidR="00084256" w:rsidRPr="00DC7355" w:rsidRDefault="00084256" w:rsidP="00084256">
      <w:pPr>
        <w:pStyle w:val="PL"/>
        <w:rPr>
          <w:noProof w:val="0"/>
        </w:rPr>
      </w:pPr>
      <w:r w:rsidRPr="00DC7355">
        <w:rPr>
          <w:noProof w:val="0"/>
        </w:rPr>
        <w:tab/>
      </w:r>
      <w:r w:rsidRPr="00DC7355">
        <w:rPr>
          <w:noProof w:val="0"/>
        </w:rPr>
        <w:tab/>
        <w:t>...</w:t>
      </w:r>
    </w:p>
    <w:p w14:paraId="26A3FB2F"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address</w:t>
      </w:r>
      <w:proofErr w:type="gramEnd"/>
      <w:r w:rsidRPr="00DC7355">
        <w:rPr>
          <w:b/>
          <w:noProof w:val="0"/>
        </w:rPr>
        <w:t xml:space="preserve"> </w:t>
      </w:r>
      <w:r w:rsidRPr="00DC7355">
        <w:rPr>
          <w:noProof w:val="0"/>
        </w:rPr>
        <w:t>TransportAddress;</w:t>
      </w:r>
    </w:p>
    <w:p w14:paraId="7BE8011A" w14:textId="77777777" w:rsidR="00084256" w:rsidRPr="00DC7355" w:rsidRDefault="00084256" w:rsidP="00084256">
      <w:pPr>
        <w:pStyle w:val="PL"/>
        <w:rPr>
          <w:noProof w:val="0"/>
        </w:rPr>
      </w:pPr>
      <w:r w:rsidRPr="00DC7355">
        <w:rPr>
          <w:noProof w:val="0"/>
        </w:rPr>
        <w:tab/>
        <w:t>}</w:t>
      </w:r>
    </w:p>
    <w:p w14:paraId="0E7F4A25" w14:textId="77777777" w:rsidR="00084256" w:rsidRPr="00DC7355" w:rsidRDefault="00084256" w:rsidP="00084256">
      <w:pPr>
        <w:pStyle w:val="PL"/>
        <w:rPr>
          <w:noProof w:val="0"/>
        </w:rPr>
      </w:pPr>
    </w:p>
    <w:p w14:paraId="444C1F1E" w14:textId="77777777" w:rsidR="00084256" w:rsidRPr="00DC7355" w:rsidRDefault="00084256" w:rsidP="00084256">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port </w:t>
      </w:r>
      <w:r w:rsidRPr="00DC7355">
        <w:rPr>
          <w:noProof w:val="0"/>
        </w:rPr>
        <w:t xml:space="preserve">DataPort </w:t>
      </w:r>
      <w:r w:rsidRPr="00DC7355">
        <w:rPr>
          <w:b/>
          <w:noProof w:val="0"/>
        </w:rPr>
        <w:t>map to</w:t>
      </w:r>
      <w:r w:rsidRPr="00DC7355">
        <w:rPr>
          <w:noProof w:val="0"/>
        </w:rPr>
        <w:t xml:space="preserve"> TransportPort</w:t>
      </w:r>
    </w:p>
    <w:p w14:paraId="3752AC26" w14:textId="77777777" w:rsidR="00084256" w:rsidRPr="00DC7355" w:rsidRDefault="00084256" w:rsidP="00084256">
      <w:pPr>
        <w:pStyle w:val="PL"/>
        <w:rPr>
          <w:noProof w:val="0"/>
        </w:rPr>
      </w:pPr>
      <w:r w:rsidRPr="00DC7355">
        <w:rPr>
          <w:noProof w:val="0"/>
        </w:rPr>
        <w:tab/>
        <w:t>{</w:t>
      </w:r>
    </w:p>
    <w:p w14:paraId="79A2F702" w14:textId="77777777" w:rsidR="00084256" w:rsidRPr="00DC7355" w:rsidRDefault="00084256" w:rsidP="00084256">
      <w:pPr>
        <w:pStyle w:val="PL"/>
        <w:rPr>
          <w:noProof w:val="0"/>
        </w:rPr>
      </w:pPr>
      <w:r w:rsidRPr="00DC7355">
        <w:rPr>
          <w:noProof w:val="0"/>
        </w:rPr>
        <w:tab/>
      </w:r>
      <w:r w:rsidRPr="00DC7355">
        <w:rPr>
          <w:noProof w:val="0"/>
        </w:rPr>
        <w:tab/>
        <w:t>...</w:t>
      </w:r>
    </w:p>
    <w:p w14:paraId="7BEAF352" w14:textId="77777777" w:rsidR="00084256" w:rsidRPr="00DC7355" w:rsidRDefault="00084256" w:rsidP="00084256">
      <w:pPr>
        <w:pStyle w:val="PL"/>
        <w:rPr>
          <w:noProof w:val="0"/>
        </w:rPr>
      </w:pPr>
      <w:r w:rsidRPr="00DC7355">
        <w:rPr>
          <w:noProof w:val="0"/>
        </w:rPr>
        <w:tab/>
      </w:r>
      <w:r w:rsidRPr="00DC7355">
        <w:rPr>
          <w:noProof w:val="0"/>
        </w:rPr>
        <w:tab/>
      </w:r>
      <w:proofErr w:type="gramStart"/>
      <w:r w:rsidRPr="00DC7355">
        <w:rPr>
          <w:b/>
          <w:noProof w:val="0"/>
        </w:rPr>
        <w:t>address</w:t>
      </w:r>
      <w:proofErr w:type="gramEnd"/>
      <w:r w:rsidRPr="00DC7355">
        <w:rPr>
          <w:b/>
          <w:noProof w:val="0"/>
        </w:rPr>
        <w:t xml:space="preserve"> </w:t>
      </w:r>
      <w:r w:rsidRPr="00DC7355">
        <w:rPr>
          <w:noProof w:val="0"/>
        </w:rPr>
        <w:t xml:space="preserve">DataAddress </w:t>
      </w:r>
      <w:r w:rsidRPr="00DC7355">
        <w:rPr>
          <w:b/>
          <w:noProof w:val="0"/>
        </w:rPr>
        <w:t xml:space="preserve">to </w:t>
      </w:r>
      <w:r w:rsidRPr="00DC7355">
        <w:rPr>
          <w:noProof w:val="0"/>
        </w:rPr>
        <w:t xml:space="preserve">TransportAddress </w:t>
      </w:r>
      <w:r w:rsidRPr="00DC7355">
        <w:rPr>
          <w:b/>
          <w:noProof w:val="0"/>
        </w:rPr>
        <w:t xml:space="preserve">with </w:t>
      </w:r>
      <w:r w:rsidRPr="00DC7355">
        <w:rPr>
          <w:noProof w:val="0"/>
        </w:rPr>
        <w:t>toTransportAddress()</w:t>
      </w:r>
    </w:p>
    <w:p w14:paraId="7F858AB2" w14:textId="77777777" w:rsidR="00084256" w:rsidRPr="00DC7355" w:rsidRDefault="00084256" w:rsidP="00084256">
      <w:pPr>
        <w:pStyle w:val="PL"/>
        <w:rPr>
          <w:noProof w:val="0"/>
        </w:rPr>
      </w:pPr>
      <w:r w:rsidRPr="00DC7355">
        <w:rPr>
          <w:noProof w:val="0"/>
        </w:rPr>
        <w:tab/>
      </w:r>
      <w:r w:rsidRPr="00DC7355">
        <w:rPr>
          <w:noProof w:val="0"/>
        </w:rPr>
        <w:tab/>
      </w:r>
      <w:r w:rsidRPr="00DC7355">
        <w:rPr>
          <w:noProof w:val="0"/>
        </w:rPr>
        <w:tab/>
      </w:r>
      <w:proofErr w:type="gramStart"/>
      <w:r w:rsidRPr="00DC7355">
        <w:rPr>
          <w:b/>
          <w:noProof w:val="0"/>
        </w:rPr>
        <w:t>from</w:t>
      </w:r>
      <w:proofErr w:type="gramEnd"/>
      <w:r w:rsidRPr="00DC7355">
        <w:rPr>
          <w:noProof w:val="0"/>
        </w:rPr>
        <w:t xml:space="preserve"> TransportAddress </w:t>
      </w:r>
      <w:r w:rsidRPr="00DC7355">
        <w:rPr>
          <w:b/>
          <w:noProof w:val="0"/>
        </w:rPr>
        <w:t>with</w:t>
      </w:r>
      <w:r w:rsidRPr="00DC7355">
        <w:rPr>
          <w:noProof w:val="0"/>
        </w:rPr>
        <w:t xml:space="preserve"> fromTransportAddress;</w:t>
      </w:r>
    </w:p>
    <w:p w14:paraId="4126BCE2" w14:textId="77777777" w:rsidR="00084256" w:rsidRPr="00DC7355" w:rsidRDefault="00084256" w:rsidP="00084256">
      <w:pPr>
        <w:pStyle w:val="PL"/>
        <w:rPr>
          <w:noProof w:val="0"/>
        </w:rPr>
      </w:pPr>
      <w:r w:rsidRPr="00DC7355">
        <w:rPr>
          <w:noProof w:val="0"/>
        </w:rPr>
        <w:tab/>
        <w:t>}</w:t>
      </w:r>
    </w:p>
    <w:p w14:paraId="06290B70" w14:textId="77777777" w:rsidR="00084256" w:rsidRPr="00DC7355" w:rsidRDefault="00084256" w:rsidP="00084256">
      <w:pPr>
        <w:pStyle w:val="PL"/>
        <w:rPr>
          <w:noProof w:val="0"/>
        </w:rPr>
      </w:pPr>
    </w:p>
    <w:p w14:paraId="6FA8794A" w14:textId="77777777" w:rsidR="00084256" w:rsidRPr="00DC7355" w:rsidRDefault="00084256" w:rsidP="00084256">
      <w:pPr>
        <w:pStyle w:val="PL"/>
        <w:rPr>
          <w:noProof w:val="0"/>
        </w:rPr>
      </w:pPr>
      <w:r w:rsidRPr="00DC7355">
        <w:rPr>
          <w:noProof w:val="0"/>
        </w:rPr>
        <w:tab/>
      </w:r>
      <w:proofErr w:type="gramStart"/>
      <w:r w:rsidRPr="00DC7355">
        <w:rPr>
          <w:b/>
          <w:noProof w:val="0"/>
        </w:rPr>
        <w:t>function</w:t>
      </w:r>
      <w:proofErr w:type="gramEnd"/>
      <w:r w:rsidRPr="00DC7355">
        <w:rPr>
          <w:noProof w:val="0"/>
        </w:rPr>
        <w:t xml:space="preserve"> toTransportAddress(DataAddress p_addr, </w:t>
      </w:r>
      <w:r w:rsidRPr="00DC7355">
        <w:rPr>
          <w:b/>
          <w:noProof w:val="0"/>
        </w:rPr>
        <w:t>out</w:t>
      </w:r>
      <w:r w:rsidRPr="00DC7355">
        <w:rPr>
          <w:noProof w:val="0"/>
        </w:rPr>
        <w:t xml:space="preserve"> TransportAddress p_translated) { ...}</w:t>
      </w:r>
    </w:p>
    <w:p w14:paraId="2D41EF2A" w14:textId="77777777" w:rsidR="00084256" w:rsidRPr="00DC7355" w:rsidRDefault="00084256" w:rsidP="00084256">
      <w:pPr>
        <w:pStyle w:val="PL"/>
        <w:rPr>
          <w:noProof w:val="0"/>
        </w:rPr>
      </w:pPr>
      <w:r w:rsidRPr="00DC7355">
        <w:rPr>
          <w:noProof w:val="0"/>
        </w:rPr>
        <w:tab/>
      </w:r>
      <w:proofErr w:type="gramStart"/>
      <w:r w:rsidRPr="00DC7355">
        <w:rPr>
          <w:b/>
          <w:noProof w:val="0"/>
        </w:rPr>
        <w:t>function</w:t>
      </w:r>
      <w:proofErr w:type="gramEnd"/>
      <w:r w:rsidRPr="00DC7355">
        <w:rPr>
          <w:noProof w:val="0"/>
        </w:rPr>
        <w:t xml:space="preserve"> fromTransportAddress(TransportAddress p_addr, </w:t>
      </w:r>
      <w:r w:rsidRPr="00DC7355">
        <w:rPr>
          <w:b/>
          <w:noProof w:val="0"/>
        </w:rPr>
        <w:t>out</w:t>
      </w:r>
      <w:r w:rsidRPr="00DC7355">
        <w:rPr>
          <w:noProof w:val="0"/>
        </w:rPr>
        <w:t xml:space="preserve"> DataAddress p_translated) { ... }</w:t>
      </w:r>
    </w:p>
    <w:p w14:paraId="5580EBA8" w14:textId="77777777" w:rsidR="00084256" w:rsidRPr="00DC7355" w:rsidRDefault="00084256" w:rsidP="00084256">
      <w:pPr>
        <w:pStyle w:val="PL"/>
        <w:rPr>
          <w:noProof w:val="0"/>
        </w:rPr>
      </w:pPr>
    </w:p>
    <w:p w14:paraId="11C50CFF" w14:textId="77777777" w:rsidR="00D12F74" w:rsidRPr="00DC7355" w:rsidRDefault="00D12F74" w:rsidP="006962F3">
      <w:pPr>
        <w:pStyle w:val="berschrift3"/>
      </w:pPr>
      <w:bookmarkStart w:id="53" w:name="_Toc75433909"/>
      <w:r w:rsidRPr="00DC7355">
        <w:t>5.</w:t>
      </w:r>
      <w:r w:rsidR="00CE27C6" w:rsidRPr="00DC7355">
        <w:t>2</w:t>
      </w:r>
      <w:r w:rsidRPr="00DC7355">
        <w:t>.</w:t>
      </w:r>
      <w:r w:rsidR="00426688" w:rsidRPr="00DC7355">
        <w:t>8</w:t>
      </w:r>
      <w:r w:rsidRPr="00DC7355">
        <w:tab/>
        <w:t>Clear, start, stop and halt operation</w:t>
      </w:r>
      <w:bookmarkEnd w:id="53"/>
    </w:p>
    <w:p w14:paraId="4F904A3C" w14:textId="77777777" w:rsidR="00D12F74" w:rsidRPr="00DC7355" w:rsidRDefault="00D12F74" w:rsidP="006962F3">
      <w:r w:rsidRPr="00DC7355">
        <w:t xml:space="preserve">The </w:t>
      </w:r>
      <w:r w:rsidRPr="00DC7355">
        <w:rPr>
          <w:rFonts w:ascii="Courier New" w:hAnsi="Courier New" w:cs="Courier New"/>
          <w:b/>
        </w:rPr>
        <w:t>clear</w:t>
      </w:r>
      <w:r w:rsidRPr="00DC7355">
        <w:t xml:space="preserve"> and </w:t>
      </w:r>
      <w:r w:rsidRPr="00DC7355">
        <w:rPr>
          <w:rFonts w:ascii="Courier New" w:hAnsi="Courier New" w:cs="Courier New"/>
          <w:b/>
        </w:rPr>
        <w:t>start</w:t>
      </w:r>
      <w:r w:rsidRPr="00DC7355">
        <w:t xml:space="preserve"> operations clean messages both from inner and outer message queues. In addition to that, all port variables are reset in the following way: if a variable declaration contains an assignment, the assignment operation will be performed as a part of the clear or start operation restoring the initial value of the variable. Otherwise (if the variable declaration does</w:t>
      </w:r>
      <w:r w:rsidR="00742D89" w:rsidRPr="00DC7355">
        <w:t xml:space="preserve"> </w:t>
      </w:r>
      <w:r w:rsidRPr="00DC7355">
        <w:t>n</w:t>
      </w:r>
      <w:r w:rsidR="00742D89" w:rsidRPr="00DC7355">
        <w:t>o</w:t>
      </w:r>
      <w:r w:rsidRPr="00DC7355">
        <w:t>t contain an assignment part), the value of the variable will be uninitialized after the clear or start operation.</w:t>
      </w:r>
    </w:p>
    <w:p w14:paraId="6D7CB117" w14:textId="77777777" w:rsidR="00D12F74" w:rsidRPr="00DC7355" w:rsidRDefault="00D12F74" w:rsidP="006962F3">
      <w:r w:rsidRPr="00DC7355">
        <w:lastRenderedPageBreak/>
        <w:t xml:space="preserve">The </w:t>
      </w:r>
      <w:r w:rsidRPr="00DC7355">
        <w:rPr>
          <w:rFonts w:ascii="Courier New" w:hAnsi="Courier New" w:cs="Courier New"/>
          <w:b/>
        </w:rPr>
        <w:t>halt</w:t>
      </w:r>
      <w:r w:rsidRPr="00DC7355">
        <w:t xml:space="preserve"> operation affects the outer queue only. The translation procedure can still insert translated messages into the inner queue of a halted port, provided that there are available messages in the outer queue.</w:t>
      </w:r>
    </w:p>
    <w:p w14:paraId="63A2C2A1" w14:textId="77777777" w:rsidR="00D12F74" w:rsidRPr="00DC7355" w:rsidRDefault="00D12F74" w:rsidP="006962F3">
      <w:r w:rsidRPr="00DC7355">
        <w:t xml:space="preserve">Since the </w:t>
      </w:r>
      <w:r w:rsidRPr="00DC7355">
        <w:rPr>
          <w:rFonts w:ascii="Courier New" w:hAnsi="Courier New" w:cs="Courier New"/>
          <w:b/>
        </w:rPr>
        <w:t>stop</w:t>
      </w:r>
      <w:r w:rsidRPr="00DC7355">
        <w:t xml:space="preserve"> port operation requires all communication operations to cease before the port is stopped, all unfinished translation operations shall be completely performed before the working of the port is suspended.</w:t>
      </w:r>
    </w:p>
    <w:p w14:paraId="50EDF5D9" w14:textId="77777777" w:rsidR="00D60CC8" w:rsidRPr="00DC7355" w:rsidRDefault="00D60CC8" w:rsidP="00D60CC8">
      <w:pPr>
        <w:pStyle w:val="berschrift3"/>
      </w:pPr>
      <w:bookmarkStart w:id="54" w:name="_Toc75433910"/>
      <w:r w:rsidRPr="00DC7355">
        <w:t>5.2.9</w:t>
      </w:r>
      <w:r w:rsidRPr="00DC7355">
        <w:tab/>
        <w:t>The outer port reference</w:t>
      </w:r>
      <w:bookmarkEnd w:id="54"/>
    </w:p>
    <w:p w14:paraId="53FD6ECE" w14:textId="77777777" w:rsidR="00D60CC8" w:rsidRPr="00DC7355" w:rsidRDefault="00D60CC8" w:rsidP="00D60CC8">
      <w:r w:rsidRPr="00DC7355">
        <w:rPr>
          <w:color w:val="000000"/>
        </w:rPr>
        <w:t xml:space="preserve">If the </w:t>
      </w:r>
      <w:r w:rsidRPr="00DC7355">
        <w:rPr>
          <w:rFonts w:ascii="Courier New" w:hAnsi="Courier New" w:cs="Courier New"/>
          <w:b/>
          <w:color w:val="000000"/>
        </w:rPr>
        <w:t>port</w:t>
      </w:r>
      <w:r w:rsidRPr="00DC7355">
        <w:rPr>
          <w:color w:val="000000"/>
        </w:rPr>
        <w:t xml:space="preserve"> clause of a translation function is present, it is possible to reference the mapped or connected outer port using the </w:t>
      </w:r>
      <w:r w:rsidRPr="00DC7355">
        <w:rPr>
          <w:rFonts w:ascii="Courier New" w:hAnsi="Courier New" w:cs="Courier New"/>
          <w:b/>
          <w:color w:val="000000"/>
        </w:rPr>
        <w:t>port</w:t>
      </w:r>
      <w:r w:rsidRPr="00DC7355">
        <w:rPr>
          <w:color w:val="000000"/>
        </w:rPr>
        <w:t xml:space="preserve"> keyword.</w:t>
      </w:r>
    </w:p>
    <w:p w14:paraId="3C90C108" w14:textId="77777777" w:rsidR="00D60CC8" w:rsidRPr="00DC7355" w:rsidRDefault="00D60CC8" w:rsidP="00D60CC8">
      <w:pPr>
        <w:rPr>
          <w:szCs w:val="24"/>
        </w:rPr>
      </w:pPr>
      <w:r w:rsidRPr="00DC7355">
        <w:rPr>
          <w:b/>
          <w:i/>
          <w:szCs w:val="24"/>
        </w:rPr>
        <w:t>Semantic Description</w:t>
      </w:r>
    </w:p>
    <w:p w14:paraId="184A34D6" w14:textId="77777777" w:rsidR="00D60CC8" w:rsidRPr="00DC7355" w:rsidRDefault="00D60CC8" w:rsidP="00D60CC8">
      <w:pPr>
        <w:rPr>
          <w:color w:val="000000"/>
        </w:rPr>
      </w:pPr>
      <w:r w:rsidRPr="00DC7355">
        <w:rPr>
          <w:color w:val="000000"/>
        </w:rPr>
        <w:t xml:space="preserve">The </w:t>
      </w:r>
      <w:r w:rsidRPr="00DC7355">
        <w:rPr>
          <w:rFonts w:ascii="Courier New" w:hAnsi="Courier New" w:cs="Courier New"/>
          <w:b/>
          <w:color w:val="000000"/>
        </w:rPr>
        <w:t>port</w:t>
      </w:r>
      <w:r w:rsidRPr="00DC7355">
        <w:rPr>
          <w:color w:val="000000"/>
        </w:rPr>
        <w:t xml:space="preserve"> keyword is used in expressions and port operations as a reference to the mapped or connected outer port.</w:t>
      </w:r>
    </w:p>
    <w:p w14:paraId="71D9C2EA" w14:textId="77777777" w:rsidR="00D60CC8" w:rsidRPr="00DC7355" w:rsidRDefault="00D60CC8" w:rsidP="00D60CC8">
      <w:pPr>
        <w:rPr>
          <w:b/>
          <w:i/>
          <w:color w:val="000000"/>
          <w:szCs w:val="24"/>
        </w:rPr>
      </w:pPr>
      <w:r w:rsidRPr="00DC7355">
        <w:rPr>
          <w:b/>
          <w:i/>
          <w:color w:val="000000"/>
          <w:szCs w:val="24"/>
        </w:rPr>
        <w:t>Restrictions</w:t>
      </w:r>
    </w:p>
    <w:p w14:paraId="4A178EA8" w14:textId="77777777" w:rsidR="00D60CC8" w:rsidRPr="00DC7355" w:rsidRDefault="00D60CC8" w:rsidP="00D60CC8">
      <w:pPr>
        <w:pStyle w:val="BL"/>
        <w:numPr>
          <w:ilvl w:val="0"/>
          <w:numId w:val="29"/>
        </w:numPr>
      </w:pPr>
      <w:r w:rsidRPr="00DC7355">
        <w:t xml:space="preserve">The outer port reference shall be present only in translation functions that contain a </w:t>
      </w:r>
      <w:r w:rsidRPr="00DC7355">
        <w:rPr>
          <w:rFonts w:ascii="Courier New" w:hAnsi="Courier New" w:cs="Courier New"/>
          <w:b/>
        </w:rPr>
        <w:t>port</w:t>
      </w:r>
      <w:r w:rsidRPr="00DC7355">
        <w:t xml:space="preserve"> clause.</w:t>
      </w:r>
    </w:p>
    <w:p w14:paraId="04C8A26B" w14:textId="77777777" w:rsidR="00D60CC8" w:rsidRPr="00DC7355" w:rsidRDefault="00D60CC8" w:rsidP="00D60CC8">
      <w:pPr>
        <w:pStyle w:val="BL"/>
        <w:numPr>
          <w:ilvl w:val="0"/>
          <w:numId w:val="9"/>
        </w:numPr>
      </w:pPr>
      <w:r w:rsidRPr="00DC7355">
        <w:t xml:space="preserve">The port type referenced in the </w:t>
      </w:r>
      <w:r w:rsidRPr="00DC7355">
        <w:rPr>
          <w:rFonts w:ascii="Courier New" w:hAnsi="Courier New" w:cs="Courier New"/>
          <w:b/>
        </w:rPr>
        <w:t>port</w:t>
      </w:r>
      <w:r w:rsidRPr="00DC7355">
        <w:t xml:space="preserve"> clause of the translation function shall contain an </w:t>
      </w:r>
      <w:r w:rsidRPr="00DC7355">
        <w:rPr>
          <w:i/>
        </w:rPr>
        <w:t>OuterPortType</w:t>
      </w:r>
      <w:r w:rsidRPr="00DC7355">
        <w:t xml:space="preserve"> reference.</w:t>
      </w:r>
    </w:p>
    <w:p w14:paraId="200B9F1E" w14:textId="5016BCF4" w:rsidR="00D60CC8" w:rsidRPr="00DC7355" w:rsidRDefault="00D60CC8" w:rsidP="00A2121F">
      <w:pPr>
        <w:pStyle w:val="NO"/>
      </w:pPr>
      <w:r w:rsidRPr="00DC7355">
        <w:t>NOTE:</w:t>
      </w:r>
      <w:r w:rsidR="00A2121F" w:rsidRPr="00DC7355">
        <w:tab/>
      </w:r>
      <w:r w:rsidRPr="00DC7355">
        <w:t xml:space="preserve">Translation functions can use only a limited set of port operations (see </w:t>
      </w:r>
      <w:r w:rsidR="007E0771" w:rsidRPr="00DC7355">
        <w:t xml:space="preserve">clause </w:t>
      </w:r>
      <w:r w:rsidRPr="00DC7355">
        <w:t>5.2.3 for more details). These restrictions are valid for the outer port reference as well.</w:t>
      </w:r>
    </w:p>
    <w:p w14:paraId="78E3F6DF" w14:textId="77777777" w:rsidR="00D60CC8" w:rsidRPr="00DC7355" w:rsidRDefault="00D60CC8" w:rsidP="00D60CC8">
      <w:pPr>
        <w:pStyle w:val="EX"/>
      </w:pPr>
      <w:r w:rsidRPr="00DC7355">
        <w:t>EXAMPLE:</w:t>
      </w:r>
    </w:p>
    <w:p w14:paraId="5C82B2F5" w14:textId="77777777" w:rsidR="00D60CC8" w:rsidRPr="00DC7355" w:rsidRDefault="00D60CC8" w:rsidP="00D60CC8">
      <w:pPr>
        <w:rPr>
          <w:rFonts w:ascii="Courier New" w:hAnsi="Courier New" w:cs="Courier New"/>
          <w:sz w:val="16"/>
          <w:szCs w:val="16"/>
        </w:rPr>
      </w:pPr>
      <w:r w:rsidRPr="00DC7355">
        <w:rPr>
          <w:rFonts w:ascii="Courier New" w:hAnsi="Courier New" w:cs="Courier New"/>
          <w:sz w:val="16"/>
          <w:szCs w:val="16"/>
        </w:rPr>
        <w:tab/>
        <w:t xml:space="preserve">// </w:t>
      </w:r>
      <w:proofErr w:type="gramStart"/>
      <w:r w:rsidRPr="00DC7355">
        <w:rPr>
          <w:rFonts w:ascii="Courier New" w:hAnsi="Courier New" w:cs="Courier New"/>
          <w:sz w:val="16"/>
          <w:szCs w:val="16"/>
        </w:rPr>
        <w:t>The</w:t>
      </w:r>
      <w:proofErr w:type="gramEnd"/>
      <w:r w:rsidRPr="00DC7355">
        <w:rPr>
          <w:rFonts w:ascii="Courier New" w:hAnsi="Courier New" w:cs="Courier New"/>
          <w:sz w:val="16"/>
          <w:szCs w:val="16"/>
        </w:rPr>
        <w:t xml:space="preserve"> example shows a way how to support service messages (in this case a simple handshake</w:t>
      </w:r>
      <w:r w:rsidRPr="00DC7355">
        <w:rPr>
          <w:rFonts w:ascii="Courier New" w:hAnsi="Courier New" w:cs="Courier New"/>
          <w:sz w:val="16"/>
          <w:szCs w:val="16"/>
        </w:rPr>
        <w:br/>
      </w:r>
      <w:r w:rsidRPr="00DC7355">
        <w:rPr>
          <w:rFonts w:ascii="Courier New" w:hAnsi="Courier New" w:cs="Courier New"/>
          <w:sz w:val="16"/>
          <w:szCs w:val="16"/>
        </w:rPr>
        <w:tab/>
        <w:t>// procedure) that are required for correct communication with the target, but not directly</w:t>
      </w:r>
      <w:r w:rsidRPr="00DC7355">
        <w:rPr>
          <w:rFonts w:ascii="Courier New" w:hAnsi="Courier New" w:cs="Courier New"/>
          <w:sz w:val="16"/>
          <w:szCs w:val="16"/>
        </w:rPr>
        <w:br/>
      </w:r>
      <w:r w:rsidRPr="00DC7355">
        <w:rPr>
          <w:rFonts w:ascii="Courier New" w:hAnsi="Courier New" w:cs="Courier New"/>
          <w:sz w:val="16"/>
          <w:szCs w:val="16"/>
        </w:rPr>
        <w:tab/>
        <w:t>// related to the translated content.</w:t>
      </w:r>
      <w:r w:rsidRPr="00DC7355">
        <w:rPr>
          <w:rFonts w:ascii="Courier New" w:hAnsi="Courier New" w:cs="Courier New"/>
        </w:rPr>
        <w:br/>
        <w:t xml:space="preserve"> </w:t>
      </w:r>
      <w:r w:rsidRPr="00DC7355">
        <w:rPr>
          <w:rFonts w:ascii="Courier New" w:hAnsi="Courier New" w:cs="Courier New"/>
        </w:rPr>
        <w:br/>
      </w:r>
      <w:r w:rsidRPr="00DC7355">
        <w:tab/>
      </w:r>
      <w:r w:rsidRPr="00DC7355">
        <w:rPr>
          <w:rFonts w:ascii="Courier New" w:hAnsi="Courier New" w:cs="Courier New"/>
          <w:b/>
          <w:sz w:val="16"/>
          <w:szCs w:val="16"/>
        </w:rPr>
        <w:t>type</w:t>
      </w:r>
      <w:r w:rsidRPr="00DC7355">
        <w:rPr>
          <w:rFonts w:ascii="Courier New" w:hAnsi="Courier New" w:cs="Courier New"/>
          <w:sz w:val="16"/>
          <w:szCs w:val="16"/>
        </w:rPr>
        <w:t xml:space="preserve"> </w:t>
      </w:r>
      <w:r w:rsidRPr="00DC7355">
        <w:rPr>
          <w:rFonts w:ascii="Courier New" w:hAnsi="Courier New" w:cs="Courier New"/>
          <w:b/>
          <w:sz w:val="16"/>
          <w:szCs w:val="16"/>
        </w:rPr>
        <w:t>record</w:t>
      </w:r>
      <w:r w:rsidRPr="00DC7355">
        <w:rPr>
          <w:rFonts w:ascii="Courier New" w:hAnsi="Courier New" w:cs="Courier New"/>
          <w:sz w:val="16"/>
          <w:szCs w:val="16"/>
        </w:rPr>
        <w:t xml:space="preserve"> HelloMessage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b/>
          <w:sz w:val="16"/>
          <w:szCs w:val="16"/>
        </w:rPr>
        <w:t>type</w:t>
      </w:r>
      <w:r w:rsidRPr="00DC7355">
        <w:rPr>
          <w:rFonts w:ascii="Courier New" w:hAnsi="Courier New" w:cs="Courier New"/>
          <w:sz w:val="16"/>
          <w:szCs w:val="16"/>
        </w:rPr>
        <w:t xml:space="preserve"> </w:t>
      </w:r>
      <w:r w:rsidRPr="00DC7355">
        <w:rPr>
          <w:rFonts w:ascii="Courier New" w:hAnsi="Courier New" w:cs="Courier New"/>
          <w:b/>
          <w:sz w:val="16"/>
          <w:szCs w:val="16"/>
        </w:rPr>
        <w:t>record</w:t>
      </w:r>
      <w:r w:rsidRPr="00DC7355">
        <w:rPr>
          <w:rFonts w:ascii="Courier New" w:hAnsi="Courier New" w:cs="Courier New"/>
          <w:sz w:val="16"/>
          <w:szCs w:val="16"/>
        </w:rPr>
        <w:t xml:space="preserve"> DataRequest {…}</w:t>
      </w:r>
      <w:r w:rsidRPr="00DC7355">
        <w:rPr>
          <w:rFonts w:ascii="Courier New" w:hAnsi="Courier New" w:cs="Courier New"/>
          <w:sz w:val="16"/>
          <w:szCs w:val="16"/>
        </w:rPr>
        <w:br/>
      </w:r>
      <w:r w:rsidRPr="00DC7355">
        <w:rPr>
          <w:b/>
        </w:rPr>
        <w:tab/>
      </w:r>
      <w:r w:rsidRPr="00DC7355">
        <w:rPr>
          <w:rFonts w:ascii="Courier New" w:hAnsi="Courier New" w:cs="Courier New"/>
          <w:b/>
          <w:sz w:val="16"/>
          <w:szCs w:val="16"/>
        </w:rPr>
        <w:t xml:space="preserve">type record </w:t>
      </w:r>
      <w:r w:rsidRPr="00DC7355">
        <w:rPr>
          <w:rFonts w:ascii="Courier New" w:hAnsi="Courier New" w:cs="Courier New"/>
          <w:sz w:val="16"/>
          <w:szCs w:val="16"/>
        </w:rPr>
        <w:t>HelloMessageReply {…}</w:t>
      </w:r>
      <w:r w:rsidRPr="00DC7355">
        <w:rPr>
          <w:rFonts w:ascii="Courier New" w:hAnsi="Courier New" w:cs="Courier New"/>
          <w:sz w:val="16"/>
          <w:szCs w:val="16"/>
        </w:rPr>
        <w:br/>
      </w:r>
      <w:r w:rsidRPr="00DC7355">
        <w:tab/>
      </w:r>
      <w:r w:rsidRPr="00DC7355">
        <w:rPr>
          <w:rFonts w:ascii="Courier New" w:hAnsi="Courier New" w:cs="Courier New"/>
          <w:b/>
          <w:sz w:val="16"/>
          <w:szCs w:val="16"/>
        </w:rPr>
        <w:t>type</w:t>
      </w:r>
      <w:r w:rsidRPr="00DC7355">
        <w:rPr>
          <w:rFonts w:ascii="Courier New" w:hAnsi="Courier New" w:cs="Courier New"/>
          <w:sz w:val="16"/>
          <w:szCs w:val="16"/>
        </w:rPr>
        <w:t xml:space="preserve"> </w:t>
      </w:r>
      <w:r w:rsidRPr="00DC7355">
        <w:rPr>
          <w:rFonts w:ascii="Courier New" w:hAnsi="Courier New" w:cs="Courier New"/>
          <w:b/>
          <w:sz w:val="16"/>
          <w:szCs w:val="16"/>
        </w:rPr>
        <w:t>record</w:t>
      </w:r>
      <w:r w:rsidRPr="00DC7355">
        <w:rPr>
          <w:rFonts w:ascii="Courier New" w:hAnsi="Courier New" w:cs="Courier New"/>
          <w:sz w:val="16"/>
          <w:szCs w:val="16"/>
        </w:rPr>
        <w:t xml:space="preserve"> DataReply {…}</w:t>
      </w:r>
      <w:r w:rsidRPr="00DC7355">
        <w:rPr>
          <w:rFonts w:ascii="Courier New" w:hAnsi="Courier New" w:cs="Courier New"/>
          <w:sz w:val="16"/>
          <w:szCs w:val="16"/>
        </w:rPr>
        <w:br/>
      </w:r>
      <w:r w:rsidRPr="00DC7355">
        <w:tab/>
      </w:r>
      <w:r w:rsidRPr="00DC7355">
        <w:rPr>
          <w:rFonts w:ascii="Courier New" w:hAnsi="Courier New" w:cs="Courier New"/>
          <w:b/>
          <w:sz w:val="16"/>
          <w:szCs w:val="16"/>
        </w:rPr>
        <w:t>type</w:t>
      </w:r>
      <w:r w:rsidRPr="00DC7355">
        <w:rPr>
          <w:rFonts w:ascii="Courier New" w:hAnsi="Courier New" w:cs="Courier New"/>
          <w:sz w:val="16"/>
          <w:szCs w:val="16"/>
        </w:rPr>
        <w:t xml:space="preserve"> </w:t>
      </w:r>
      <w:r w:rsidRPr="00DC7355">
        <w:rPr>
          <w:rFonts w:ascii="Courier New" w:hAnsi="Courier New" w:cs="Courier New"/>
          <w:b/>
          <w:sz w:val="16"/>
          <w:szCs w:val="16"/>
        </w:rPr>
        <w:t>union</w:t>
      </w:r>
      <w:r w:rsidRPr="00DC7355">
        <w:rPr>
          <w:rFonts w:ascii="Courier New" w:hAnsi="Courier New" w:cs="Courier New"/>
          <w:sz w:val="16"/>
          <w:szCs w:val="16"/>
        </w:rPr>
        <w:t xml:space="preserve"> TransportLayerReply {</w:t>
      </w:r>
      <w:r w:rsidRPr="00DC7355">
        <w:rPr>
          <w:rFonts w:ascii="Courier New" w:hAnsi="Courier New" w:cs="Courier New"/>
          <w:sz w:val="16"/>
          <w:szCs w:val="16"/>
        </w:rPr>
        <w:br/>
      </w:r>
      <w:r w:rsidRPr="00DC7355">
        <w:tab/>
      </w:r>
      <w:r w:rsidRPr="00DC7355">
        <w:tab/>
      </w:r>
      <w:r w:rsidRPr="00DC7355">
        <w:rPr>
          <w:rFonts w:ascii="Courier New" w:hAnsi="Courier New" w:cs="Courier New"/>
          <w:sz w:val="16"/>
          <w:szCs w:val="16"/>
        </w:rPr>
        <w:t>HelloMessageReply helloReply,</w:t>
      </w:r>
      <w:r w:rsidRPr="00DC7355">
        <w:rPr>
          <w:rFonts w:ascii="Courier New" w:hAnsi="Courier New" w:cs="Courier New"/>
          <w:sz w:val="16"/>
          <w:szCs w:val="16"/>
        </w:rPr>
        <w:br/>
      </w:r>
      <w:r w:rsidRPr="00DC7355">
        <w:tab/>
      </w:r>
      <w:r w:rsidRPr="00DC7355">
        <w:tab/>
      </w:r>
      <w:r w:rsidRPr="00DC7355">
        <w:rPr>
          <w:rFonts w:ascii="Courier New" w:hAnsi="Courier New" w:cs="Courier New"/>
          <w:sz w:val="16"/>
          <w:szCs w:val="16"/>
        </w:rPr>
        <w:t>DataReply dataReply</w:t>
      </w:r>
      <w:r w:rsidRPr="00DC7355">
        <w:rPr>
          <w:rFonts w:ascii="Courier New" w:hAnsi="Courier New" w:cs="Courier New"/>
          <w:sz w:val="16"/>
          <w:szCs w:val="16"/>
        </w:rPr>
        <w:br/>
      </w:r>
      <w:r w:rsidRPr="00DC7355">
        <w:tab/>
      </w:r>
      <w:r w:rsidRPr="00DC7355">
        <w:rPr>
          <w:rFonts w:ascii="Courier New" w:hAnsi="Courier New" w:cs="Courier New"/>
          <w:sz w:val="16"/>
          <w:szCs w:val="16"/>
        </w:rPr>
        <w:t>}</w:t>
      </w:r>
      <w:r w:rsidRPr="00DC7355">
        <w:rPr>
          <w:rFonts w:ascii="Courier New" w:hAnsi="Courier New" w:cs="Courier New"/>
          <w:sz w:val="16"/>
          <w:szCs w:val="16"/>
        </w:rPr>
        <w:br/>
      </w:r>
      <w:r w:rsidRPr="00DC7355">
        <w:tab/>
      </w:r>
      <w:r w:rsidRPr="00DC7355">
        <w:rPr>
          <w:rFonts w:ascii="Courier New" w:hAnsi="Courier New" w:cs="Courier New"/>
          <w:b/>
          <w:sz w:val="16"/>
          <w:szCs w:val="16"/>
        </w:rPr>
        <w:t>type</w:t>
      </w:r>
      <w:r w:rsidRPr="00DC7355">
        <w:rPr>
          <w:rFonts w:ascii="Courier New" w:hAnsi="Courier New" w:cs="Courier New"/>
          <w:sz w:val="16"/>
          <w:szCs w:val="16"/>
        </w:rPr>
        <w:t xml:space="preserve"> </w:t>
      </w:r>
      <w:r w:rsidRPr="00DC7355">
        <w:rPr>
          <w:rFonts w:ascii="Courier New" w:hAnsi="Courier New" w:cs="Courier New"/>
          <w:b/>
          <w:sz w:val="16"/>
          <w:szCs w:val="16"/>
        </w:rPr>
        <w:t>port</w:t>
      </w:r>
      <w:r w:rsidRPr="00DC7355">
        <w:rPr>
          <w:rFonts w:ascii="Courier New" w:hAnsi="Courier New" w:cs="Courier New"/>
          <w:sz w:val="16"/>
          <w:szCs w:val="16"/>
        </w:rPr>
        <w:t xml:space="preserve"> TransportLayerPort </w:t>
      </w:r>
      <w:r w:rsidRPr="00DC7355">
        <w:rPr>
          <w:rFonts w:ascii="Courier New" w:hAnsi="Courier New" w:cs="Courier New"/>
          <w:b/>
          <w:sz w:val="16"/>
          <w:szCs w:val="16"/>
        </w:rPr>
        <w:t>message</w:t>
      </w:r>
      <w:r w:rsidRPr="00DC7355">
        <w:rPr>
          <w:rFonts w:ascii="Courier New" w:hAnsi="Courier New" w:cs="Courier New"/>
          <w:sz w:val="16"/>
          <w:szCs w:val="16"/>
        </w:rPr>
        <w:t xml:space="preserve">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out</w:t>
      </w:r>
      <w:r w:rsidRPr="00DC7355">
        <w:rPr>
          <w:rFonts w:ascii="Courier New" w:hAnsi="Courier New" w:cs="Courier New"/>
          <w:sz w:val="16"/>
          <w:szCs w:val="16"/>
        </w:rPr>
        <w:t xml:space="preserve"> HelloMessage, DataRequest;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in</w:t>
      </w:r>
      <w:r w:rsidRPr="00DC7355">
        <w:rPr>
          <w:rFonts w:ascii="Courier New" w:hAnsi="Courier New" w:cs="Courier New"/>
          <w:sz w:val="16"/>
          <w:szCs w:val="16"/>
        </w:rPr>
        <w:t xml:space="preserve"> TransportLayerReply;</w:t>
      </w:r>
      <w:r w:rsidRPr="00DC7355">
        <w:rPr>
          <w:rFonts w:ascii="Courier New" w:hAnsi="Courier New" w:cs="Courier New"/>
          <w:sz w:val="16"/>
          <w:szCs w:val="16"/>
        </w:rPr>
        <w:br/>
      </w:r>
      <w:r w:rsidRPr="00DC7355">
        <w:rPr>
          <w:rFonts w:ascii="Courier New" w:hAnsi="Courier New" w:cs="Courier New"/>
          <w:sz w:val="16"/>
          <w:szCs w:val="16"/>
        </w:rPr>
        <w:tab/>
        <w:t>}</w:t>
      </w:r>
    </w:p>
    <w:p w14:paraId="1D185B37" w14:textId="77777777" w:rsidR="00D60CC8" w:rsidRPr="00DC7355" w:rsidRDefault="00D60CC8" w:rsidP="00D60CC8">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b/>
          <w:sz w:val="16"/>
          <w:szCs w:val="16"/>
        </w:rPr>
        <w:t>type</w:t>
      </w:r>
      <w:proofErr w:type="gramEnd"/>
      <w:r w:rsidRPr="00DC7355">
        <w:rPr>
          <w:rFonts w:ascii="Courier New" w:hAnsi="Courier New" w:cs="Courier New"/>
          <w:sz w:val="16"/>
          <w:szCs w:val="16"/>
        </w:rPr>
        <w:t xml:space="preserve"> </w:t>
      </w:r>
      <w:r w:rsidRPr="00DC7355">
        <w:rPr>
          <w:rFonts w:ascii="Courier New" w:hAnsi="Courier New" w:cs="Courier New"/>
          <w:b/>
          <w:sz w:val="16"/>
          <w:szCs w:val="16"/>
        </w:rPr>
        <w:t>port</w:t>
      </w:r>
      <w:r w:rsidRPr="00DC7355">
        <w:rPr>
          <w:rFonts w:ascii="Courier New" w:hAnsi="Courier New" w:cs="Courier New"/>
          <w:sz w:val="16"/>
          <w:szCs w:val="16"/>
        </w:rPr>
        <w:t xml:space="preserve"> DataLayerPort </w:t>
      </w:r>
      <w:r w:rsidRPr="00DC7355">
        <w:rPr>
          <w:rFonts w:ascii="Courier New" w:hAnsi="Courier New" w:cs="Courier New"/>
          <w:b/>
          <w:sz w:val="16"/>
          <w:szCs w:val="16"/>
        </w:rPr>
        <w:t>message</w:t>
      </w:r>
      <w:r w:rsidRPr="00DC7355">
        <w:rPr>
          <w:rFonts w:ascii="Courier New" w:hAnsi="Courier New" w:cs="Courier New"/>
          <w:sz w:val="16"/>
          <w:szCs w:val="16"/>
        </w:rPr>
        <w:t xml:space="preserve"> </w:t>
      </w:r>
      <w:r w:rsidRPr="00DC7355">
        <w:rPr>
          <w:rFonts w:ascii="Courier New" w:hAnsi="Courier New" w:cs="Courier New"/>
          <w:b/>
          <w:sz w:val="16"/>
          <w:szCs w:val="16"/>
        </w:rPr>
        <w:t>map</w:t>
      </w:r>
      <w:r w:rsidRPr="00DC7355">
        <w:rPr>
          <w:rFonts w:ascii="Courier New" w:hAnsi="Courier New" w:cs="Courier New"/>
          <w:sz w:val="16"/>
          <w:szCs w:val="16"/>
        </w:rPr>
        <w:t xml:space="preserve"> </w:t>
      </w:r>
      <w:r w:rsidRPr="00DC7355">
        <w:rPr>
          <w:rFonts w:ascii="Courier New" w:hAnsi="Courier New" w:cs="Courier New"/>
          <w:b/>
          <w:sz w:val="16"/>
          <w:szCs w:val="16"/>
        </w:rPr>
        <w:t>to</w:t>
      </w:r>
      <w:r w:rsidRPr="00DC7355">
        <w:rPr>
          <w:rFonts w:ascii="Courier New" w:hAnsi="Courier New" w:cs="Courier New"/>
          <w:sz w:val="16"/>
          <w:szCs w:val="16"/>
        </w:rPr>
        <w:t xml:space="preserve"> TransportLayerPort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 xml:space="preserve">in charstring from </w:t>
      </w:r>
      <w:r w:rsidRPr="00DC7355">
        <w:rPr>
          <w:rFonts w:ascii="Courier New" w:hAnsi="Courier New" w:cs="Courier New"/>
          <w:sz w:val="16"/>
          <w:szCs w:val="16"/>
        </w:rPr>
        <w:t xml:space="preserve"> TransportLayerReply</w:t>
      </w:r>
      <w:r w:rsidRPr="00DC7355">
        <w:rPr>
          <w:rFonts w:ascii="Courier New" w:hAnsi="Courier New" w:cs="Courier New"/>
          <w:b/>
          <w:sz w:val="16"/>
          <w:szCs w:val="16"/>
        </w:rPr>
        <w:t xml:space="preserve"> with</w:t>
      </w:r>
      <w:r w:rsidRPr="00DC7355">
        <w:rPr>
          <w:rFonts w:ascii="Courier New" w:hAnsi="Courier New" w:cs="Courier New"/>
          <w:sz w:val="16"/>
          <w:szCs w:val="16"/>
        </w:rPr>
        <w:t xml:space="preserve"> ft_replyToString();</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 xml:space="preserve">out charstring to </w:t>
      </w:r>
      <w:r w:rsidRPr="00DC7355">
        <w:rPr>
          <w:rFonts w:ascii="Courier New" w:hAnsi="Courier New" w:cs="Courier New"/>
          <w:sz w:val="16"/>
          <w:szCs w:val="16"/>
        </w:rPr>
        <w:t>DataRequest</w:t>
      </w:r>
      <w:r w:rsidRPr="00DC7355">
        <w:rPr>
          <w:rFonts w:ascii="Courier New" w:hAnsi="Courier New" w:cs="Courier New"/>
          <w:b/>
          <w:sz w:val="16"/>
          <w:szCs w:val="16"/>
        </w:rPr>
        <w:t xml:space="preserve"> with</w:t>
      </w:r>
      <w:r w:rsidRPr="00DC7355">
        <w:rPr>
          <w:rFonts w:ascii="Courier New" w:hAnsi="Courier New" w:cs="Courier New"/>
          <w:sz w:val="16"/>
          <w:szCs w:val="16"/>
        </w:rPr>
        <w:t xml:space="preserve"> ft_stringToRequest();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var</w:t>
      </w:r>
      <w:r w:rsidRPr="00DC7355">
        <w:rPr>
          <w:rFonts w:ascii="Courier New" w:hAnsi="Courier New" w:cs="Courier New"/>
          <w:sz w:val="16"/>
          <w:szCs w:val="16"/>
        </w:rPr>
        <w:t xml:space="preserve"> ETransportLayerStatus vp_status := handshakeNotStarted</w:t>
      </w:r>
      <w:r w:rsidRPr="00DC7355">
        <w:rPr>
          <w:rFonts w:ascii="Courier New" w:hAnsi="Courier New" w:cs="Courier New"/>
          <w:b/>
          <w:sz w:val="16"/>
          <w:szCs w:val="16"/>
        </w:rPr>
        <w: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var</w:t>
      </w:r>
      <w:r w:rsidRPr="00DC7355">
        <w:rPr>
          <w:rFonts w:ascii="Courier New" w:hAnsi="Courier New" w:cs="Courier New"/>
          <w:sz w:val="16"/>
          <w:szCs w:val="16"/>
        </w:rPr>
        <w:t xml:space="preserve"> </w:t>
      </w:r>
      <w:r w:rsidRPr="00DC7355">
        <w:rPr>
          <w:rFonts w:ascii="Courier New" w:hAnsi="Courier New" w:cs="Courier New"/>
          <w:b/>
          <w:sz w:val="16"/>
          <w:szCs w:val="16"/>
        </w:rPr>
        <w:t>charstring</w:t>
      </w:r>
      <w:r w:rsidRPr="00DC7355">
        <w:rPr>
          <w:rFonts w:ascii="Courier New" w:hAnsi="Courier New" w:cs="Courier New"/>
          <w:sz w:val="16"/>
          <w:szCs w:val="16"/>
        </w:rPr>
        <w:t xml:space="preserve"> vp_storedMsg</w:t>
      </w:r>
      <w:r w:rsidRPr="00DC7355">
        <w:rPr>
          <w:rFonts w:ascii="Courier New" w:hAnsi="Courier New" w:cs="Courier New"/>
          <w:b/>
          <w:sz w:val="16"/>
          <w:szCs w:val="16"/>
        </w:rPr>
        <w:t>;</w:t>
      </w:r>
      <w:r w:rsidRPr="00DC7355">
        <w:rPr>
          <w:rFonts w:ascii="Courier New" w:hAnsi="Courier New" w:cs="Courier New"/>
          <w:sz w:val="16"/>
          <w:szCs w:val="16"/>
        </w:rPr>
        <w:br/>
      </w:r>
      <w:r w:rsidRPr="00DC7355">
        <w:rPr>
          <w:rFonts w:ascii="Courier New" w:hAnsi="Courier New" w:cs="Courier New"/>
          <w:sz w:val="16"/>
          <w:szCs w:val="16"/>
        </w:rPr>
        <w:tab/>
        <w:t>}</w:t>
      </w:r>
    </w:p>
    <w:p w14:paraId="4A700A46" w14:textId="77777777" w:rsidR="00D60CC8" w:rsidRPr="00DC7355" w:rsidRDefault="00D60CC8" w:rsidP="00D60CC8">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b/>
          <w:sz w:val="16"/>
          <w:szCs w:val="16"/>
        </w:rPr>
        <w:t>type</w:t>
      </w:r>
      <w:proofErr w:type="gramEnd"/>
      <w:r w:rsidRPr="00DC7355">
        <w:rPr>
          <w:rFonts w:ascii="Courier New" w:hAnsi="Courier New" w:cs="Courier New"/>
          <w:b/>
          <w:sz w:val="16"/>
          <w:szCs w:val="16"/>
        </w:rPr>
        <w:t xml:space="preserve"> component</w:t>
      </w:r>
      <w:r w:rsidRPr="00DC7355">
        <w:rPr>
          <w:rFonts w:ascii="Courier New" w:hAnsi="Courier New" w:cs="Courier New"/>
          <w:sz w:val="16"/>
          <w:szCs w:val="16"/>
        </w:rPr>
        <w:t xml:space="preserve"> MyComp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 xml:space="preserve"> DataLayerPort p;</w:t>
      </w:r>
      <w:r w:rsidRPr="00DC7355">
        <w:rPr>
          <w:rFonts w:ascii="Courier New" w:hAnsi="Courier New" w:cs="Courier New"/>
          <w:sz w:val="16"/>
          <w:szCs w:val="16"/>
        </w:rPr>
        <w:br/>
      </w:r>
      <w:r w:rsidRPr="00DC7355">
        <w:rPr>
          <w:rFonts w:ascii="Courier New" w:hAnsi="Courier New" w:cs="Courier New"/>
          <w:sz w:val="16"/>
          <w:szCs w:val="16"/>
        </w:rPr>
        <w:tab/>
        <w:t>}</w:t>
      </w:r>
    </w:p>
    <w:p w14:paraId="4746E93C" w14:textId="77777777" w:rsidR="00D60CC8" w:rsidRPr="00DC7355" w:rsidRDefault="00D60CC8" w:rsidP="00D60CC8">
      <w:pPr>
        <w:rPr>
          <w:rFonts w:ascii="Courier New" w:hAnsi="Courier New" w:cs="Courier New"/>
          <w:sz w:val="16"/>
          <w:szCs w:val="16"/>
        </w:rPr>
      </w:pPr>
      <w:r w:rsidRPr="00DC7355">
        <w:rPr>
          <w:rFonts w:ascii="Courier New" w:hAnsi="Courier New" w:cs="Courier New"/>
          <w:sz w:val="16"/>
          <w:szCs w:val="16"/>
        </w:rPr>
        <w:tab/>
      </w:r>
      <w:r w:rsidRPr="00DC7355">
        <w:rPr>
          <w:rFonts w:ascii="Courier New" w:hAnsi="Courier New" w:cs="Courier New"/>
          <w:b/>
          <w:sz w:val="16"/>
          <w:szCs w:val="16"/>
        </w:rPr>
        <w:t>type component</w:t>
      </w:r>
      <w:r w:rsidRPr="00DC7355">
        <w:rPr>
          <w:rFonts w:ascii="Courier New" w:hAnsi="Courier New" w:cs="Courier New"/>
          <w:sz w:val="16"/>
          <w:szCs w:val="16"/>
        </w:rPr>
        <w:t xml:space="preserve"> System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 xml:space="preserve"> TransportLayerPort p;</w:t>
      </w:r>
      <w:r w:rsidRPr="00DC7355">
        <w:rPr>
          <w:rFonts w:ascii="Courier New" w:hAnsi="Courier New" w:cs="Courier New"/>
          <w:sz w:val="16"/>
          <w:szCs w:val="16"/>
        </w:rPr>
        <w:br/>
      </w:r>
      <w:r w:rsidRPr="00DC7355">
        <w:rPr>
          <w:rFonts w:ascii="Courier New" w:hAnsi="Courier New" w:cs="Courier New"/>
          <w:sz w:val="16"/>
          <w:szCs w:val="16"/>
        </w:rPr>
        <w:tab/>
        <w:t>}</w:t>
      </w:r>
      <w:r w:rsidRPr="00DC7355">
        <w:rPr>
          <w:rFonts w:ascii="Courier New" w:hAnsi="Courier New" w:cs="Courier New"/>
          <w:sz w:val="16"/>
          <w:szCs w:val="16"/>
        </w:rPr>
        <w:br/>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b/>
          <w:sz w:val="16"/>
          <w:szCs w:val="16"/>
        </w:rPr>
        <w:t>type enumerated</w:t>
      </w:r>
      <w:r w:rsidRPr="00DC7355">
        <w:rPr>
          <w:rFonts w:ascii="Courier New" w:hAnsi="Courier New" w:cs="Courier New"/>
          <w:sz w:val="16"/>
          <w:szCs w:val="16"/>
        </w:rPr>
        <w:t xml:space="preserve"> ETransportLayerStatus { handshakeNotStarted, handshakeStarted, handshakeDone }</w:t>
      </w:r>
      <w:r w:rsidRPr="00DC7355">
        <w:rPr>
          <w:rFonts w:ascii="Courier New" w:hAnsi="Courier New" w:cs="Courier New"/>
          <w:sz w:val="16"/>
          <w:szCs w:val="16"/>
        </w:rPr>
        <w:br/>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b/>
          <w:sz w:val="16"/>
          <w:szCs w:val="16"/>
        </w:rPr>
        <w:t>function</w:t>
      </w:r>
      <w:r w:rsidRPr="00DC7355">
        <w:rPr>
          <w:rFonts w:ascii="Courier New" w:hAnsi="Courier New" w:cs="Courier New"/>
          <w:sz w:val="16"/>
          <w:szCs w:val="16"/>
        </w:rPr>
        <w:t xml:space="preserve"> f_createDataRequest(</w:t>
      </w:r>
      <w:r w:rsidRPr="00DC7355">
        <w:rPr>
          <w:rFonts w:ascii="Courier New" w:hAnsi="Courier New" w:cs="Courier New"/>
          <w:b/>
          <w:sz w:val="16"/>
          <w:szCs w:val="16"/>
        </w:rPr>
        <w:t>charstring</w:t>
      </w:r>
      <w:r w:rsidRPr="00DC7355">
        <w:rPr>
          <w:rFonts w:ascii="Courier New" w:hAnsi="Courier New" w:cs="Courier New"/>
          <w:sz w:val="16"/>
          <w:szCs w:val="16"/>
        </w:rPr>
        <w:t xml:space="preserve"> p_msg) </w:t>
      </w:r>
      <w:r w:rsidRPr="00DC7355">
        <w:rPr>
          <w:rFonts w:ascii="Courier New" w:hAnsi="Courier New" w:cs="Courier New"/>
          <w:b/>
          <w:sz w:val="16"/>
          <w:szCs w:val="16"/>
        </w:rPr>
        <w:t>return</w:t>
      </w:r>
      <w:r w:rsidRPr="00DC7355">
        <w:rPr>
          <w:rFonts w:ascii="Courier New" w:hAnsi="Courier New" w:cs="Courier New"/>
          <w:sz w:val="16"/>
          <w:szCs w:val="16"/>
        </w:rPr>
        <w:t xml:space="preserve"> DataRequest {…}</w:t>
      </w:r>
      <w:r w:rsidRPr="00DC7355">
        <w:rPr>
          <w:rFonts w:ascii="Courier New" w:hAnsi="Courier New" w:cs="Courier New"/>
          <w:sz w:val="16"/>
          <w:szCs w:val="16"/>
        </w:rPr>
        <w:br/>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b/>
          <w:sz w:val="16"/>
          <w:szCs w:val="16"/>
        </w:rPr>
        <w:t>function</w:t>
      </w:r>
      <w:r w:rsidRPr="00DC7355">
        <w:rPr>
          <w:rFonts w:ascii="Courier New" w:hAnsi="Courier New" w:cs="Courier New"/>
          <w:sz w:val="16"/>
          <w:szCs w:val="16"/>
        </w:rPr>
        <w:t xml:space="preserve"> f_extractPayloadFromReply (DataReply p_msg) </w:t>
      </w:r>
      <w:r w:rsidRPr="00DC7355">
        <w:rPr>
          <w:rFonts w:ascii="Courier New" w:hAnsi="Courier New" w:cs="Courier New"/>
          <w:b/>
          <w:sz w:val="16"/>
          <w:szCs w:val="16"/>
        </w:rPr>
        <w:t>return</w:t>
      </w:r>
      <w:r w:rsidRPr="00DC7355">
        <w:rPr>
          <w:rFonts w:ascii="Courier New" w:hAnsi="Courier New" w:cs="Courier New"/>
          <w:sz w:val="16"/>
          <w:szCs w:val="16"/>
        </w:rPr>
        <w:t xml:space="preserve"> </w:t>
      </w:r>
      <w:r w:rsidRPr="00DC7355">
        <w:rPr>
          <w:rFonts w:ascii="Courier New" w:hAnsi="Courier New" w:cs="Courier New"/>
          <w:b/>
          <w:sz w:val="16"/>
          <w:szCs w:val="16"/>
        </w:rPr>
        <w:t>charstring</w:t>
      </w:r>
      <w:r w:rsidRPr="00DC7355">
        <w:rPr>
          <w:rFonts w:ascii="Courier New" w:hAnsi="Courier New" w:cs="Courier New"/>
          <w:sz w:val="16"/>
          <w:szCs w:val="16"/>
        </w:rPr>
        <w:t xml:space="preserve"> {…}</w:t>
      </w:r>
      <w:r w:rsidRPr="00DC7355">
        <w:rPr>
          <w:rFonts w:ascii="Courier New" w:hAnsi="Courier New" w:cs="Courier New"/>
          <w:sz w:val="16"/>
          <w:szCs w:val="16"/>
        </w:rPr>
        <w:br/>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b/>
          <w:sz w:val="16"/>
          <w:szCs w:val="16"/>
        </w:rPr>
        <w:t>function</w:t>
      </w:r>
      <w:r w:rsidRPr="00DC7355">
        <w:rPr>
          <w:rFonts w:ascii="Courier New" w:hAnsi="Courier New" w:cs="Courier New"/>
          <w:sz w:val="16"/>
          <w:szCs w:val="16"/>
        </w:rPr>
        <w:t xml:space="preserve"> ft_stringToRequest</w:t>
      </w:r>
      <w:r w:rsidRPr="00DC7355" w:rsidDel="00C402FE">
        <w:rPr>
          <w:rFonts w:ascii="Courier New" w:hAnsi="Courier New" w:cs="Courier New"/>
          <w:sz w:val="16"/>
          <w:szCs w:val="16"/>
        </w:rPr>
        <w:t xml:space="preserve"> </w:t>
      </w:r>
      <w:r w:rsidRPr="00DC7355">
        <w:rPr>
          <w:rFonts w:ascii="Courier New" w:hAnsi="Courier New" w:cs="Courier New"/>
          <w:sz w:val="16"/>
          <w:szCs w:val="16"/>
        </w:rPr>
        <w:t>(</w:t>
      </w:r>
      <w:r w:rsidRPr="00DC7355">
        <w:rPr>
          <w:rFonts w:ascii="Courier New" w:hAnsi="Courier New" w:cs="Courier New"/>
          <w:b/>
          <w:sz w:val="16"/>
          <w:szCs w:val="16"/>
        </w:rPr>
        <w:t>in charstring</w:t>
      </w:r>
      <w:r w:rsidRPr="00DC7355">
        <w:rPr>
          <w:rFonts w:ascii="Courier New" w:hAnsi="Courier New" w:cs="Courier New"/>
          <w:sz w:val="16"/>
          <w:szCs w:val="16"/>
        </w:rPr>
        <w:t xml:space="preserve"> p_input, </w:t>
      </w:r>
      <w:r w:rsidRPr="00DC7355">
        <w:rPr>
          <w:rFonts w:ascii="Courier New" w:hAnsi="Courier New" w:cs="Courier New"/>
          <w:b/>
          <w:sz w:val="16"/>
          <w:szCs w:val="16"/>
        </w:rPr>
        <w:t xml:space="preserve">out </w:t>
      </w:r>
      <w:r w:rsidRPr="00DC7355">
        <w:rPr>
          <w:rFonts w:ascii="Courier New" w:hAnsi="Courier New" w:cs="Courier New"/>
          <w:sz w:val="16"/>
          <w:szCs w:val="16"/>
        </w:rPr>
        <w:t xml:space="preserve">DataRequest p_output)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 xml:space="preserve"> DataLayerPort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if (vp_state == handshakeNotStarted) { // handshake required</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send</w:t>
      </w:r>
      <w:r w:rsidRPr="00DC7355">
        <w:rPr>
          <w:rFonts w:ascii="Courier New" w:hAnsi="Courier New" w:cs="Courier New"/>
          <w:sz w:val="16"/>
          <w:szCs w:val="16"/>
        </w:rPr>
        <w:t>(TransportLayerMessageHelloMessage:{…}); // send the handshake message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vp_state := handshakeStarted; // change the translation port state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vp_storedMsg := p_input;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(2); // notify the TE that translation hasn’t been finished yet</w:t>
      </w:r>
      <w:r w:rsidRPr="00DC7355">
        <w:rPr>
          <w:rFonts w:ascii="Courier New" w:hAnsi="Courier New" w:cs="Courier New"/>
          <w:sz w:val="16"/>
          <w:szCs w:val="16"/>
        </w:rPr>
        <w:br/>
      </w:r>
      <w:r w:rsidRPr="00DC7355">
        <w:rPr>
          <w:rFonts w:ascii="Courier New" w:hAnsi="Courier New" w:cs="Courier New"/>
          <w:sz w:val="16"/>
          <w:szCs w:val="16"/>
        </w:rPr>
        <w:lastRenderedPageBreak/>
        <w:tab/>
      </w:r>
      <w:r w:rsidRPr="00DC7355">
        <w:rPr>
          <w:rFonts w:ascii="Courier New" w:hAnsi="Courier New" w:cs="Courier New"/>
          <w:sz w:val="16"/>
          <w:szCs w:val="16"/>
        </w:rPr>
        <w:tab/>
        <w:t xml:space="preserve">} else if (vp_state == handshakeDone) {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 handshake done, transform the input payload to a standard message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p_output = f_createDataRequest(p_input);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(0);</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 else { // unexpected state: handshake not initialized yet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 xml:space="preserve">(1);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w:t>
      </w:r>
      <w:r w:rsidRPr="00DC7355">
        <w:rPr>
          <w:rFonts w:ascii="Courier New" w:hAnsi="Courier New" w:cs="Courier New"/>
          <w:sz w:val="16"/>
          <w:szCs w:val="16"/>
        </w:rPr>
        <w:br/>
      </w:r>
      <w:r w:rsidRPr="00DC7355">
        <w:rPr>
          <w:rFonts w:ascii="Courier New" w:hAnsi="Courier New" w:cs="Courier New"/>
          <w:sz w:val="16"/>
          <w:szCs w:val="16"/>
        </w:rPr>
        <w:tab/>
        <w:t>}</w:t>
      </w:r>
    </w:p>
    <w:p w14:paraId="066E796B" w14:textId="77777777" w:rsidR="00D60CC8" w:rsidRPr="00DC7355" w:rsidRDefault="00D60CC8" w:rsidP="00D60CC8">
      <w:pPr>
        <w:rPr>
          <w:rFonts w:ascii="Courier New" w:hAnsi="Courier New" w:cs="Courier New"/>
          <w:sz w:val="16"/>
          <w:szCs w:val="16"/>
        </w:rPr>
      </w:pPr>
      <w:r w:rsidRPr="00DC7355">
        <w:rPr>
          <w:rFonts w:ascii="Courier New" w:hAnsi="Courier New" w:cs="Courier New"/>
          <w:sz w:val="16"/>
          <w:szCs w:val="16"/>
        </w:rPr>
        <w:tab/>
      </w:r>
      <w:r w:rsidRPr="00DC7355">
        <w:rPr>
          <w:rFonts w:ascii="Courier New" w:hAnsi="Courier New" w:cs="Courier New"/>
          <w:b/>
          <w:sz w:val="16"/>
          <w:szCs w:val="16"/>
        </w:rPr>
        <w:t>function</w:t>
      </w:r>
      <w:r w:rsidRPr="00DC7355">
        <w:rPr>
          <w:rFonts w:ascii="Courier New" w:hAnsi="Courier New" w:cs="Courier New"/>
          <w:sz w:val="16"/>
          <w:szCs w:val="16"/>
        </w:rPr>
        <w:t xml:space="preserve"> ft_replyToString</w:t>
      </w:r>
      <w:r w:rsidRPr="00DC7355" w:rsidDel="00C402FE">
        <w:rPr>
          <w:rFonts w:ascii="Courier New" w:hAnsi="Courier New" w:cs="Courier New"/>
          <w:sz w:val="16"/>
          <w:szCs w:val="16"/>
        </w:rPr>
        <w:t xml:space="preserve"> </w:t>
      </w:r>
      <w:r w:rsidRPr="00DC7355">
        <w:rPr>
          <w:rFonts w:ascii="Courier New" w:hAnsi="Courier New" w:cs="Courier New"/>
          <w:sz w:val="16"/>
          <w:szCs w:val="16"/>
        </w:rPr>
        <w:t>(</w:t>
      </w:r>
      <w:r w:rsidRPr="00DC7355">
        <w:rPr>
          <w:rFonts w:ascii="Courier New" w:hAnsi="Courier New" w:cs="Courier New"/>
          <w:b/>
          <w:sz w:val="16"/>
          <w:szCs w:val="16"/>
        </w:rPr>
        <w:t xml:space="preserve">in </w:t>
      </w:r>
      <w:r w:rsidRPr="00DC7355">
        <w:rPr>
          <w:rFonts w:ascii="Courier New" w:hAnsi="Courier New" w:cs="Courier New"/>
          <w:sz w:val="16"/>
          <w:szCs w:val="16"/>
        </w:rPr>
        <w:t xml:space="preserve">TransportLayerReply v_input, </w:t>
      </w:r>
      <w:r w:rsidRPr="00DC7355">
        <w:rPr>
          <w:rFonts w:ascii="Courier New" w:hAnsi="Courier New" w:cs="Courier New"/>
          <w:b/>
          <w:sz w:val="16"/>
          <w:szCs w:val="16"/>
        </w:rPr>
        <w:t>out charstring</w:t>
      </w:r>
      <w:r w:rsidRPr="00DC7355">
        <w:rPr>
          <w:rFonts w:ascii="Courier New" w:hAnsi="Courier New" w:cs="Courier New"/>
          <w:sz w:val="16"/>
          <w:szCs w:val="16"/>
        </w:rPr>
        <w:t xml:space="preserve"> v_output)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 xml:space="preserve">port </w:t>
      </w:r>
      <w:r w:rsidRPr="00DC7355">
        <w:rPr>
          <w:rFonts w:ascii="Courier New" w:hAnsi="Courier New" w:cs="Courier New"/>
          <w:sz w:val="16"/>
          <w:szCs w:val="16"/>
        </w:rPr>
        <w:t>DataLayerPort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if (vp_state == handshakeStarted) { // handshake reply: finish handshake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if (ischosen(v_input.helloReply)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vp_state := handshakeDone; // change the translation port state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send</w:t>
      </w:r>
      <w:r w:rsidRPr="00DC7355">
        <w:rPr>
          <w:rFonts w:ascii="Courier New" w:hAnsi="Courier New" w:cs="Courier New"/>
          <w:sz w:val="16"/>
          <w:szCs w:val="16"/>
        </w:rPr>
        <w:t>(f_createDataRequest(vp_storedMsg)); // send the stored data request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(2); // notify the TE that the reply is not ready yet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 else { // unexpected message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 xml:space="preserve">(1);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 else if (vp_state == handshakeDone) { // handshake done; data reply expected</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if (ischosen(v_input.dataReply)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v_output := extractPayloadFromReply(v_input.dataReply);</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(0); // notify the TE about successful translation</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 else { // unexpected message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 xml:space="preserve">(1);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 else { // unexpected state: handshake not initialized yet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port</w:t>
      </w:r>
      <w:r w:rsidRPr="00DC7355">
        <w:rPr>
          <w:rFonts w:ascii="Courier New" w:hAnsi="Courier New" w:cs="Courier New"/>
          <w:sz w:val="16"/>
          <w:szCs w:val="16"/>
        </w:rPr>
        <w:t>.</w:t>
      </w:r>
      <w:r w:rsidRPr="00DC7355">
        <w:rPr>
          <w:rFonts w:ascii="Courier New" w:hAnsi="Courier New" w:cs="Courier New"/>
          <w:b/>
          <w:sz w:val="16"/>
          <w:szCs w:val="16"/>
        </w:rPr>
        <w:t>setstate</w:t>
      </w:r>
      <w:r w:rsidRPr="00DC7355">
        <w:rPr>
          <w:rFonts w:ascii="Courier New" w:hAnsi="Courier New" w:cs="Courier New"/>
          <w:sz w:val="16"/>
          <w:szCs w:val="16"/>
        </w:rPr>
        <w:t xml:space="preserve">(1);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w:t>
      </w:r>
      <w:r w:rsidRPr="00DC7355">
        <w:rPr>
          <w:rFonts w:ascii="Courier New" w:hAnsi="Courier New" w:cs="Courier New"/>
          <w:sz w:val="16"/>
          <w:szCs w:val="16"/>
        </w:rPr>
        <w:br/>
      </w:r>
      <w:r w:rsidRPr="00DC7355">
        <w:rPr>
          <w:rFonts w:ascii="Courier New" w:hAnsi="Courier New" w:cs="Courier New"/>
          <w:sz w:val="16"/>
          <w:szCs w:val="16"/>
        </w:rPr>
        <w:tab/>
        <w:t>}</w:t>
      </w:r>
    </w:p>
    <w:p w14:paraId="5734B072" w14:textId="77777777" w:rsidR="00D60CC8" w:rsidRPr="00DC7355" w:rsidRDefault="00D60CC8" w:rsidP="00D60CC8">
      <w:pPr>
        <w:rPr>
          <w:rFonts w:ascii="Courier New" w:hAnsi="Courier New" w:cs="Courier New"/>
          <w:sz w:val="16"/>
          <w:szCs w:val="16"/>
        </w:rPr>
      </w:pPr>
      <w:r w:rsidRPr="00DC7355">
        <w:rPr>
          <w:rFonts w:ascii="Courier New" w:hAnsi="Courier New" w:cs="Courier New"/>
          <w:sz w:val="16"/>
          <w:szCs w:val="16"/>
        </w:rPr>
        <w:tab/>
      </w:r>
      <w:r w:rsidRPr="00DC7355">
        <w:rPr>
          <w:rFonts w:ascii="Courier New" w:hAnsi="Courier New" w:cs="Courier New"/>
          <w:b/>
          <w:sz w:val="16"/>
          <w:szCs w:val="16"/>
        </w:rPr>
        <w:t>testcase</w:t>
      </w:r>
      <w:r w:rsidRPr="00DC7355">
        <w:rPr>
          <w:rFonts w:ascii="Courier New" w:hAnsi="Courier New" w:cs="Courier New"/>
          <w:sz w:val="16"/>
          <w:szCs w:val="16"/>
        </w:rPr>
        <w:t xml:space="preserve"> TC_TEST_01() </w:t>
      </w:r>
      <w:r w:rsidRPr="00DC7355">
        <w:rPr>
          <w:rFonts w:ascii="Courier New" w:hAnsi="Courier New" w:cs="Courier New"/>
          <w:b/>
          <w:sz w:val="16"/>
          <w:szCs w:val="16"/>
        </w:rPr>
        <w:t>runs on</w:t>
      </w:r>
      <w:r w:rsidRPr="00DC7355">
        <w:rPr>
          <w:rFonts w:ascii="Courier New" w:hAnsi="Courier New" w:cs="Courier New"/>
          <w:sz w:val="16"/>
          <w:szCs w:val="16"/>
        </w:rPr>
        <w:t xml:space="preserve"> MyComp </w:t>
      </w:r>
      <w:r w:rsidRPr="00DC7355">
        <w:rPr>
          <w:rFonts w:ascii="Courier New" w:hAnsi="Courier New" w:cs="Courier New"/>
          <w:b/>
          <w:sz w:val="16"/>
          <w:szCs w:val="16"/>
        </w:rPr>
        <w:t>system</w:t>
      </w:r>
      <w:r w:rsidRPr="00DC7355">
        <w:rPr>
          <w:rFonts w:ascii="Courier New" w:hAnsi="Courier New" w:cs="Courier New"/>
          <w:sz w:val="16"/>
          <w:szCs w:val="16"/>
        </w:rPr>
        <w:t xml:space="preserve"> System {</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b/>
          <w:sz w:val="16"/>
          <w:szCs w:val="16"/>
        </w:rPr>
        <w:t>map</w:t>
      </w:r>
      <w:r w:rsidRPr="00DC7355">
        <w:rPr>
          <w:rFonts w:ascii="Courier New" w:hAnsi="Courier New" w:cs="Courier New"/>
          <w:sz w:val="16"/>
          <w:szCs w:val="16"/>
        </w:rPr>
        <w:t>(</w:t>
      </w:r>
      <w:r w:rsidRPr="00DC7355">
        <w:rPr>
          <w:rFonts w:ascii="Courier New" w:hAnsi="Courier New" w:cs="Courier New"/>
          <w:b/>
          <w:sz w:val="16"/>
          <w:szCs w:val="16"/>
        </w:rPr>
        <w:t>self</w:t>
      </w:r>
      <w:r w:rsidRPr="00DC7355">
        <w:rPr>
          <w:rFonts w:ascii="Courier New" w:hAnsi="Courier New" w:cs="Courier New"/>
          <w:sz w:val="16"/>
          <w:szCs w:val="16"/>
        </w:rPr>
        <w:t xml:space="preserve">:p, </w:t>
      </w:r>
      <w:r w:rsidRPr="00DC7355">
        <w:rPr>
          <w:rFonts w:ascii="Courier New" w:hAnsi="Courier New" w:cs="Courier New"/>
          <w:b/>
          <w:sz w:val="16"/>
          <w:szCs w:val="16"/>
        </w:rPr>
        <w:t>system</w:t>
      </w:r>
      <w:r w:rsidRPr="00DC7355">
        <w:rPr>
          <w:rFonts w:ascii="Courier New" w:hAnsi="Courier New" w:cs="Courier New"/>
          <w:sz w:val="16"/>
          <w:szCs w:val="16"/>
        </w:rPr>
        <w:t>:p);</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p.</w:t>
      </w:r>
      <w:r w:rsidRPr="00DC7355">
        <w:rPr>
          <w:rFonts w:ascii="Courier New" w:hAnsi="Courier New" w:cs="Courier New"/>
          <w:b/>
          <w:sz w:val="16"/>
          <w:szCs w:val="16"/>
        </w:rPr>
        <w:t>send</w:t>
      </w:r>
      <w:r w:rsidRPr="00DC7355">
        <w:rPr>
          <w:rFonts w:ascii="Courier New" w:hAnsi="Courier New" w:cs="Courier New"/>
          <w:sz w:val="16"/>
          <w:szCs w:val="16"/>
        </w:rPr>
        <w:t>("Test"); // starts the handshake procedure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p.</w:t>
      </w:r>
      <w:r w:rsidRPr="00DC7355">
        <w:rPr>
          <w:rFonts w:ascii="Courier New" w:hAnsi="Courier New" w:cs="Courier New"/>
          <w:b/>
          <w:sz w:val="16"/>
          <w:szCs w:val="16"/>
        </w:rPr>
        <w:t>receive</w:t>
      </w:r>
      <w:r w:rsidRPr="00DC7355">
        <w:rPr>
          <w:rFonts w:ascii="Courier New" w:hAnsi="Courier New" w:cs="Courier New"/>
          <w:sz w:val="16"/>
          <w:szCs w:val="16"/>
        </w:rPr>
        <w:t>(charstring:?); // finishes the handshake procedure, then dispatches the request</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r>
      <w:r w:rsidRPr="00DC7355">
        <w:rPr>
          <w:rFonts w:ascii="Courier New" w:hAnsi="Courier New" w:cs="Courier New"/>
          <w:sz w:val="16"/>
          <w:szCs w:val="16"/>
        </w:rPr>
        <w:tab/>
        <w:t>// and receives a reply</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p.</w:t>
      </w:r>
      <w:r w:rsidRPr="00DC7355">
        <w:rPr>
          <w:rFonts w:ascii="Courier New" w:hAnsi="Courier New" w:cs="Courier New"/>
          <w:b/>
          <w:sz w:val="16"/>
          <w:szCs w:val="16"/>
        </w:rPr>
        <w:t>send</w:t>
      </w:r>
      <w:r w:rsidRPr="00DC7355">
        <w:rPr>
          <w:rFonts w:ascii="Courier New" w:hAnsi="Courier New" w:cs="Courier New"/>
          <w:sz w:val="16"/>
          <w:szCs w:val="16"/>
        </w:rPr>
        <w:t>("Test"); // dispatches the request (handshake already done)</w:t>
      </w:r>
      <w:r w:rsidRPr="00DC7355">
        <w:rPr>
          <w:rFonts w:ascii="Courier New" w:hAnsi="Courier New" w:cs="Courier New"/>
          <w:sz w:val="16"/>
          <w:szCs w:val="16"/>
        </w:rPr>
        <w:br/>
      </w:r>
      <w:r w:rsidRPr="00DC7355">
        <w:rPr>
          <w:rFonts w:ascii="Courier New" w:hAnsi="Courier New" w:cs="Courier New"/>
          <w:sz w:val="16"/>
          <w:szCs w:val="16"/>
        </w:rPr>
        <w:tab/>
      </w:r>
      <w:r w:rsidRPr="00DC7355">
        <w:rPr>
          <w:rFonts w:ascii="Courier New" w:hAnsi="Courier New" w:cs="Courier New"/>
          <w:sz w:val="16"/>
          <w:szCs w:val="16"/>
        </w:rPr>
        <w:tab/>
        <w:t>p.</w:t>
      </w:r>
      <w:r w:rsidRPr="00DC7355">
        <w:rPr>
          <w:rFonts w:ascii="Courier New" w:hAnsi="Courier New" w:cs="Courier New"/>
          <w:b/>
          <w:sz w:val="16"/>
          <w:szCs w:val="16"/>
        </w:rPr>
        <w:t>receive</w:t>
      </w:r>
      <w:r w:rsidRPr="00DC7355">
        <w:rPr>
          <w:rFonts w:ascii="Courier New" w:hAnsi="Courier New" w:cs="Courier New"/>
          <w:sz w:val="16"/>
          <w:szCs w:val="16"/>
        </w:rPr>
        <w:t>(charstring:?); // receives the reply</w:t>
      </w:r>
      <w:r w:rsidRPr="00DC7355">
        <w:rPr>
          <w:rFonts w:ascii="Courier New" w:hAnsi="Courier New" w:cs="Courier New"/>
          <w:sz w:val="16"/>
          <w:szCs w:val="16"/>
        </w:rPr>
        <w:br/>
      </w:r>
      <w:r w:rsidRPr="00DC7355">
        <w:rPr>
          <w:rFonts w:ascii="Courier New" w:hAnsi="Courier New" w:cs="Courier New"/>
          <w:sz w:val="16"/>
          <w:szCs w:val="16"/>
        </w:rPr>
        <w:tab/>
        <w:t>}</w:t>
      </w:r>
    </w:p>
    <w:p w14:paraId="7F828B07" w14:textId="77777777" w:rsidR="0096047E" w:rsidRPr="00DC7355" w:rsidRDefault="0096047E" w:rsidP="0096047E">
      <w:pPr>
        <w:pStyle w:val="berschrift2"/>
      </w:pPr>
      <w:bookmarkStart w:id="55" w:name="_Toc75433911"/>
      <w:r w:rsidRPr="00DC7355">
        <w:t>5.3</w:t>
      </w:r>
      <w:r w:rsidRPr="00DC7355">
        <w:tab/>
        <w:t>Parallel Control Components</w:t>
      </w:r>
      <w:bookmarkEnd w:id="55"/>
    </w:p>
    <w:p w14:paraId="4E1C8FF1" w14:textId="77777777" w:rsidR="0096047E" w:rsidRPr="00DC7355" w:rsidRDefault="0096047E" w:rsidP="0096047E">
      <w:pPr>
        <w:pStyle w:val="berschrift3"/>
      </w:pPr>
      <w:bookmarkStart w:id="56" w:name="_Toc75433912"/>
      <w:r w:rsidRPr="00DC7355">
        <w:t>5.3.0</w:t>
      </w:r>
      <w:r w:rsidRPr="00DC7355">
        <w:tab/>
        <w:t>General</w:t>
      </w:r>
      <w:bookmarkEnd w:id="56"/>
    </w:p>
    <w:p w14:paraId="38CAE8E4" w14:textId="77777777" w:rsidR="0096047E" w:rsidRPr="00DC7355" w:rsidRDefault="0096047E" w:rsidP="0096047E">
      <w:r w:rsidRPr="00DC7355">
        <w:t>This clause describes an extension of capabilities of control behaviour definitions, allowing coordinated parallel execution of test cases.</w:t>
      </w:r>
    </w:p>
    <w:p w14:paraId="5B555296" w14:textId="77777777" w:rsidR="0096047E" w:rsidRPr="00DC7355" w:rsidRDefault="0096047E" w:rsidP="0096047E">
      <w:r w:rsidRPr="00DC7355">
        <w:t>The main control function is the control function or control block that is started from outside the test system.</w:t>
      </w:r>
    </w:p>
    <w:p w14:paraId="734E2393" w14:textId="77777777" w:rsidR="0096047E" w:rsidRPr="00DC7355" w:rsidRDefault="0096047E" w:rsidP="0096047E">
      <w:r w:rsidRPr="00DC7355">
        <w:t>Before the main control function is started, first a main control component (MCC) is implicitly instantiated which will execute the control function behaviour, similar to the MTC in a test case that is implicitly created when a test case is executed.</w:t>
      </w:r>
    </w:p>
    <w:p w14:paraId="17B7AB80" w14:textId="5DED00EA" w:rsidR="0096047E" w:rsidRPr="00DC7355" w:rsidRDefault="0096047E" w:rsidP="0096047E">
      <w:r w:rsidRPr="00DC7355">
        <w:t xml:space="preserve">Inside the behaviour definition being executed by a control component it is allowed to dynamically create additional </w:t>
      </w:r>
      <w:r w:rsidR="00C420F2" w:rsidRPr="00DC7355">
        <w:t>P</w:t>
      </w:r>
      <w:r w:rsidRPr="00DC7355">
        <w:t xml:space="preserve">arallel </w:t>
      </w:r>
      <w:r w:rsidR="00C420F2" w:rsidRPr="00DC7355">
        <w:t>C</w:t>
      </w:r>
      <w:r w:rsidRPr="00DC7355">
        <w:t xml:space="preserve">ontrol </w:t>
      </w:r>
      <w:r w:rsidR="00C420F2" w:rsidRPr="00DC7355">
        <w:t>C</w:t>
      </w:r>
      <w:r w:rsidRPr="00DC7355">
        <w:t>omponents (PCCs) and start them with other control behaviour similar to how a test component inside test case behaviour is allowed to create and start PTCs. All restrictions applying to control behaviour in general apply also to control behaviour executed on PCCs.</w:t>
      </w:r>
    </w:p>
    <w:p w14:paraId="7C3B12F5" w14:textId="77777777" w:rsidR="0096047E" w:rsidRPr="00DC7355" w:rsidRDefault="0096047E" w:rsidP="0096047E">
      <w:r w:rsidRPr="00DC7355">
        <w:t>PCCs are allowed to execute test cases independently and in parallel with test cases being executed on other PCCs and the MCC.</w:t>
      </w:r>
    </w:p>
    <w:p w14:paraId="01532975" w14:textId="77777777" w:rsidR="0096047E" w:rsidRPr="00DC7355" w:rsidRDefault="0096047E" w:rsidP="0096047E">
      <w:r w:rsidRPr="00DC7355">
        <w:t>The restriction that in every configuration there shall be one (and only one) MTC is amended to that in every test case configuration shall be exactly one MTC and no MTC exists inside control behaviour. Additionally, a new restriction is added that in every test system configuration, there shall be exactly one MCC in case that the test system is started by executing a control function.</w:t>
      </w:r>
    </w:p>
    <w:p w14:paraId="6E6A2912" w14:textId="23B4D86B" w:rsidR="0096047E" w:rsidRPr="00DC7355" w:rsidRDefault="0096047E" w:rsidP="00310D61">
      <w:pPr>
        <w:pStyle w:val="NO"/>
      </w:pPr>
      <w:r w:rsidRPr="00DC7355">
        <w:t>NOTE</w:t>
      </w:r>
      <w:r w:rsidR="00987A96" w:rsidRPr="00DC7355">
        <w:t xml:space="preserve"> </w:t>
      </w:r>
      <w:r w:rsidRPr="00DC7355">
        <w:t>1:</w:t>
      </w:r>
      <w:r w:rsidR="00310D61" w:rsidRPr="00DC7355">
        <w:tab/>
      </w:r>
      <w:r w:rsidRPr="00DC7355">
        <w:t>The feature of PCCs has multiple possible applications from coordinated parallel execution of independent test cases to co-execution of a test case with its mirror test case simulating the system under test for test case validation.</w:t>
      </w:r>
    </w:p>
    <w:p w14:paraId="79B680E3" w14:textId="4B823115" w:rsidR="0096047E" w:rsidRPr="00DC7355" w:rsidRDefault="0096047E" w:rsidP="00310D61">
      <w:pPr>
        <w:pStyle w:val="NO"/>
      </w:pPr>
      <w:r w:rsidRPr="00DC7355">
        <w:lastRenderedPageBreak/>
        <w:t>NOTE</w:t>
      </w:r>
      <w:r w:rsidR="00987A96" w:rsidRPr="00DC7355">
        <w:t xml:space="preserve"> </w:t>
      </w:r>
      <w:r w:rsidRPr="00DC7355">
        <w:t>2:</w:t>
      </w:r>
      <w:r w:rsidR="00310D61" w:rsidRPr="00DC7355">
        <w:tab/>
      </w:r>
      <w:r w:rsidRPr="00DC7355">
        <w:t>Since the test cases are running in parallel in the same test environment, the values for module parameters are the same for all test cases and cannot be configured per test case independently.</w:t>
      </w:r>
    </w:p>
    <w:p w14:paraId="697B78AD" w14:textId="3C8C1A3F" w:rsidR="0096047E" w:rsidRPr="00DC7355" w:rsidRDefault="0096047E" w:rsidP="0096047E">
      <w:r w:rsidRPr="00DC7355">
        <w:t>At any point in time, every component of the set of currently existing components inside the test system shall have a globally unique id. Each MTC and PTC has a test case local id. The globally unique id of the MTC or any PTC existing in the scope of a running test case are a pairing of the global id of the control component that is executing the test case and the test case local id of the component. So, in parallelly running test cases, a component in one test case might have the same local id as a component in the other test case. In test cases executed sequentially by the same control component, the test case local ids may be the same as in a previous test case executed by the same control component, since these do not exist at the same point in time.</w:t>
      </w:r>
    </w:p>
    <w:p w14:paraId="20C1B464" w14:textId="35B9FA09" w:rsidR="0096047E" w:rsidRPr="00DC7355" w:rsidRDefault="0096047E" w:rsidP="00E04B99">
      <w:pPr>
        <w:pStyle w:val="EX"/>
      </w:pPr>
      <w:r w:rsidRPr="00DC7355">
        <w:t>EXAMPLE:</w:t>
      </w:r>
    </w:p>
    <w:p w14:paraId="42322078" w14:textId="77777777" w:rsidR="0096047E" w:rsidRPr="00DC7355" w:rsidRDefault="0096047E" w:rsidP="0096047E">
      <w:pPr>
        <w:rPr>
          <w:rFonts w:ascii="Courier New" w:hAnsi="Courier New" w:cs="Courier New"/>
          <w:sz w:val="16"/>
          <w:szCs w:val="16"/>
        </w:rPr>
      </w:pPr>
      <w:proofErr w:type="gramStart"/>
      <w:r w:rsidRPr="00DC7355">
        <w:rPr>
          <w:rFonts w:ascii="Courier New" w:hAnsi="Courier New" w:cs="Courier New"/>
          <w:sz w:val="16"/>
          <w:szCs w:val="16"/>
        </w:rPr>
        <w:t>testcase</w:t>
      </w:r>
      <w:proofErr w:type="gramEnd"/>
      <w:r w:rsidRPr="00DC7355">
        <w:rPr>
          <w:rFonts w:ascii="Courier New" w:hAnsi="Courier New" w:cs="Courier New"/>
          <w:sz w:val="16"/>
          <w:szCs w:val="16"/>
        </w:rPr>
        <w:t xml:space="preserve"> T() runs on MtcType system SystemType { … }</w:t>
      </w:r>
    </w:p>
    <w:p w14:paraId="181461A8" w14:textId="77777777" w:rsidR="0096047E" w:rsidRPr="00DC7355" w:rsidRDefault="0096047E" w:rsidP="0096047E">
      <w:pPr>
        <w:rPr>
          <w:rFonts w:ascii="Courier New" w:hAnsi="Courier New" w:cs="Courier New"/>
          <w:sz w:val="16"/>
          <w:szCs w:val="16"/>
        </w:rPr>
      </w:pPr>
      <w:proofErr w:type="gramStart"/>
      <w:r w:rsidRPr="00DC7355">
        <w:rPr>
          <w:rFonts w:ascii="Courier New" w:hAnsi="Courier New" w:cs="Courier New"/>
          <w:sz w:val="16"/>
          <w:szCs w:val="16"/>
        </w:rPr>
        <w:t>testcase</w:t>
      </w:r>
      <w:proofErr w:type="gramEnd"/>
      <w:r w:rsidRPr="00DC7355">
        <w:rPr>
          <w:rFonts w:ascii="Courier New" w:hAnsi="Courier New" w:cs="Courier New"/>
          <w:sz w:val="16"/>
          <w:szCs w:val="16"/>
        </w:rPr>
        <w:t xml:space="preserve"> TMirror() runs on MtcMirrorType system SystemMirrorType { … }</w:t>
      </w:r>
    </w:p>
    <w:p w14:paraId="60F31723" w14:textId="77777777" w:rsidR="0096047E" w:rsidRPr="00DC7355" w:rsidRDefault="0096047E" w:rsidP="0096047E">
      <w:pPr>
        <w:rPr>
          <w:rFonts w:ascii="Courier New" w:hAnsi="Courier New" w:cs="Courier New"/>
          <w:sz w:val="16"/>
          <w:szCs w:val="16"/>
        </w:rPr>
      </w:pPr>
      <w:proofErr w:type="gramStart"/>
      <w:r w:rsidRPr="00DC7355">
        <w:rPr>
          <w:rFonts w:ascii="Courier New" w:hAnsi="Courier New" w:cs="Courier New"/>
          <w:sz w:val="16"/>
          <w:szCs w:val="16"/>
        </w:rPr>
        <w:t>function</w:t>
      </w:r>
      <w:proofErr w:type="gramEnd"/>
      <w:r w:rsidRPr="00DC7355">
        <w:rPr>
          <w:rFonts w:ascii="Courier New" w:hAnsi="Courier New" w:cs="Courier New"/>
          <w:sz w:val="16"/>
          <w:szCs w:val="16"/>
        </w:rPr>
        <w:t xml:space="preserve"> @control executeT(float maxTime) {</w:t>
      </w:r>
    </w:p>
    <w:p w14:paraId="68CB80E4"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sz w:val="16"/>
          <w:szCs w:val="16"/>
        </w:rPr>
        <w:t>execute(</w:t>
      </w:r>
      <w:proofErr w:type="gramEnd"/>
      <w:r w:rsidRPr="00DC7355">
        <w:rPr>
          <w:rFonts w:ascii="Courier New" w:hAnsi="Courier New" w:cs="Courier New"/>
          <w:sz w:val="16"/>
          <w:szCs w:val="16"/>
        </w:rPr>
        <w:t>T(), maxTime);</w:t>
      </w:r>
    </w:p>
    <w:p w14:paraId="621C893C"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w:t>
      </w:r>
    </w:p>
    <w:p w14:paraId="7BC9BDE7" w14:textId="77777777" w:rsidR="0096047E" w:rsidRPr="00DC7355" w:rsidRDefault="0096047E" w:rsidP="0096047E">
      <w:pPr>
        <w:rPr>
          <w:rFonts w:ascii="Courier New" w:hAnsi="Courier New" w:cs="Courier New"/>
          <w:sz w:val="16"/>
          <w:szCs w:val="16"/>
        </w:rPr>
      </w:pPr>
      <w:proofErr w:type="gramStart"/>
      <w:r w:rsidRPr="00DC7355">
        <w:rPr>
          <w:rFonts w:ascii="Courier New" w:hAnsi="Courier New" w:cs="Courier New"/>
          <w:sz w:val="16"/>
          <w:szCs w:val="16"/>
        </w:rPr>
        <w:t>function</w:t>
      </w:r>
      <w:proofErr w:type="gramEnd"/>
      <w:r w:rsidRPr="00DC7355">
        <w:rPr>
          <w:rFonts w:ascii="Courier New" w:hAnsi="Courier New" w:cs="Courier New"/>
          <w:sz w:val="16"/>
          <w:szCs w:val="16"/>
        </w:rPr>
        <w:t xml:space="preserve"> @control executeTMirror() {</w:t>
      </w:r>
    </w:p>
    <w:p w14:paraId="05873178"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sz w:val="16"/>
          <w:szCs w:val="16"/>
        </w:rPr>
        <w:t>execute(</w:t>
      </w:r>
      <w:proofErr w:type="gramEnd"/>
      <w:r w:rsidRPr="00DC7355">
        <w:rPr>
          <w:rFonts w:ascii="Courier New" w:hAnsi="Courier New" w:cs="Courier New"/>
          <w:sz w:val="16"/>
          <w:szCs w:val="16"/>
        </w:rPr>
        <w:t>TMirror());</w:t>
      </w:r>
    </w:p>
    <w:p w14:paraId="2E818776"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w:t>
      </w:r>
    </w:p>
    <w:p w14:paraId="3A367C8E" w14:textId="77777777" w:rsidR="0096047E" w:rsidRPr="00DC7355" w:rsidRDefault="0096047E" w:rsidP="0096047E">
      <w:pPr>
        <w:rPr>
          <w:rFonts w:ascii="Courier New" w:hAnsi="Courier New" w:cs="Courier New"/>
          <w:sz w:val="16"/>
          <w:szCs w:val="16"/>
        </w:rPr>
      </w:pPr>
      <w:proofErr w:type="gramStart"/>
      <w:r w:rsidRPr="00DC7355">
        <w:rPr>
          <w:rFonts w:ascii="Courier New" w:hAnsi="Courier New" w:cs="Courier New"/>
          <w:sz w:val="16"/>
          <w:szCs w:val="16"/>
        </w:rPr>
        <w:t>control</w:t>
      </w:r>
      <w:proofErr w:type="gramEnd"/>
      <w:r w:rsidRPr="00DC7355">
        <w:rPr>
          <w:rFonts w:ascii="Courier New" w:hAnsi="Courier New" w:cs="Courier New"/>
          <w:sz w:val="16"/>
          <w:szCs w:val="16"/>
        </w:rPr>
        <w:t xml:space="preserve"> {</w:t>
      </w:r>
    </w:p>
    <w:p w14:paraId="57552063"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sz w:val="16"/>
          <w:szCs w:val="16"/>
        </w:rPr>
        <w:t>var</w:t>
      </w:r>
      <w:proofErr w:type="gramEnd"/>
      <w:r w:rsidRPr="00DC7355">
        <w:rPr>
          <w:rFonts w:ascii="Courier New" w:hAnsi="Courier New" w:cs="Courier New"/>
          <w:sz w:val="16"/>
          <w:szCs w:val="16"/>
        </w:rPr>
        <w:t xml:space="preserve"> PccType mirror := PccType.create;</w:t>
      </w:r>
    </w:p>
    <w:p w14:paraId="77C856C5"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sz w:val="16"/>
          <w:szCs w:val="16"/>
        </w:rPr>
        <w:t>var</w:t>
      </w:r>
      <w:proofErr w:type="gramEnd"/>
      <w:r w:rsidRPr="00DC7355">
        <w:rPr>
          <w:rFonts w:ascii="Courier New" w:hAnsi="Courier New" w:cs="Courier New"/>
          <w:sz w:val="16"/>
          <w:szCs w:val="16"/>
        </w:rPr>
        <w:t xml:space="preserve"> PccType tc := PccType.create;</w:t>
      </w:r>
    </w:p>
    <w:p w14:paraId="5BB5B77B"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sz w:val="16"/>
          <w:szCs w:val="16"/>
        </w:rPr>
        <w:t>mirror.start(</w:t>
      </w:r>
      <w:proofErr w:type="gramEnd"/>
      <w:r w:rsidRPr="00DC7355">
        <w:rPr>
          <w:rFonts w:ascii="Courier New" w:hAnsi="Courier New" w:cs="Courier New"/>
          <w:sz w:val="16"/>
          <w:szCs w:val="16"/>
        </w:rPr>
        <w:t>executeTMirror());</w:t>
      </w:r>
    </w:p>
    <w:p w14:paraId="654CC385"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sz w:val="16"/>
          <w:szCs w:val="16"/>
        </w:rPr>
        <w:t>tc.start(</w:t>
      </w:r>
      <w:proofErr w:type="gramEnd"/>
      <w:r w:rsidRPr="00DC7355">
        <w:rPr>
          <w:rFonts w:ascii="Courier New" w:hAnsi="Courier New" w:cs="Courier New"/>
          <w:sz w:val="16"/>
          <w:szCs w:val="16"/>
        </w:rPr>
        <w:t>executeT(200.0));</w:t>
      </w:r>
    </w:p>
    <w:p w14:paraId="4CF5BD5A"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r>
      <w:proofErr w:type="gramStart"/>
      <w:r w:rsidRPr="00DC7355">
        <w:rPr>
          <w:rFonts w:ascii="Courier New" w:hAnsi="Courier New" w:cs="Courier New"/>
          <w:sz w:val="16"/>
          <w:szCs w:val="16"/>
        </w:rPr>
        <w:t>alt</w:t>
      </w:r>
      <w:proofErr w:type="gramEnd"/>
      <w:r w:rsidRPr="00DC7355">
        <w:rPr>
          <w:rFonts w:ascii="Courier New" w:hAnsi="Courier New" w:cs="Courier New"/>
          <w:sz w:val="16"/>
          <w:szCs w:val="16"/>
        </w:rPr>
        <w:t xml:space="preserve"> {</w:t>
      </w:r>
    </w:p>
    <w:p w14:paraId="0A6DFF17"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t xml:space="preserve">[] tc.done </w:t>
      </w:r>
      <w:proofErr w:type="gramStart"/>
      <w:r w:rsidRPr="00DC7355">
        <w:rPr>
          <w:rFonts w:ascii="Courier New" w:hAnsi="Courier New" w:cs="Courier New"/>
          <w:sz w:val="16"/>
          <w:szCs w:val="16"/>
        </w:rPr>
        <w:t>{ mirror.stop</w:t>
      </w:r>
      <w:proofErr w:type="gramEnd"/>
      <w:r w:rsidRPr="00DC7355">
        <w:rPr>
          <w:rFonts w:ascii="Courier New" w:hAnsi="Courier New" w:cs="Courier New"/>
          <w:sz w:val="16"/>
          <w:szCs w:val="16"/>
        </w:rPr>
        <w:t xml:space="preserve"> }</w:t>
      </w:r>
    </w:p>
    <w:p w14:paraId="38DFBD38"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t xml:space="preserve">[] mirror.done </w:t>
      </w:r>
      <w:proofErr w:type="gramStart"/>
      <w:r w:rsidRPr="00DC7355">
        <w:rPr>
          <w:rFonts w:ascii="Courier New" w:hAnsi="Courier New" w:cs="Courier New"/>
          <w:sz w:val="16"/>
          <w:szCs w:val="16"/>
        </w:rPr>
        <w:t>{ tc.stop</w:t>
      </w:r>
      <w:proofErr w:type="gramEnd"/>
      <w:r w:rsidRPr="00DC7355">
        <w:rPr>
          <w:rFonts w:ascii="Courier New" w:hAnsi="Courier New" w:cs="Courier New"/>
          <w:sz w:val="16"/>
          <w:szCs w:val="16"/>
        </w:rPr>
        <w:t xml:space="preserve"> }</w:t>
      </w:r>
    </w:p>
    <w:p w14:paraId="7A6AD918"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ab/>
        <w:t>}</w:t>
      </w:r>
    </w:p>
    <w:p w14:paraId="7017600F" w14:textId="77777777" w:rsidR="0096047E" w:rsidRPr="00DC7355" w:rsidRDefault="0096047E" w:rsidP="0096047E">
      <w:pPr>
        <w:rPr>
          <w:rFonts w:ascii="Courier New" w:hAnsi="Courier New" w:cs="Courier New"/>
          <w:sz w:val="16"/>
          <w:szCs w:val="16"/>
        </w:rPr>
      </w:pPr>
      <w:r w:rsidRPr="00DC7355">
        <w:rPr>
          <w:rFonts w:ascii="Courier New" w:hAnsi="Courier New" w:cs="Courier New"/>
          <w:sz w:val="16"/>
          <w:szCs w:val="16"/>
        </w:rPr>
        <w:t>}</w:t>
      </w:r>
    </w:p>
    <w:p w14:paraId="4BCD007B" w14:textId="77777777" w:rsidR="0096047E" w:rsidRPr="00DC7355" w:rsidRDefault="0096047E" w:rsidP="0096047E">
      <w:pPr>
        <w:pStyle w:val="berschrift3"/>
      </w:pPr>
      <w:bookmarkStart w:id="57" w:name="_Toc75433913"/>
      <w:r w:rsidRPr="00DC7355">
        <w:t>5.3.1</w:t>
      </w:r>
      <w:r w:rsidRPr="00DC7355">
        <w:tab/>
        <w:t>Component Operations</w:t>
      </w:r>
      <w:bookmarkEnd w:id="57"/>
    </w:p>
    <w:p w14:paraId="12985138" w14:textId="65708578" w:rsidR="0096047E" w:rsidRPr="00DC7355" w:rsidRDefault="0096047E" w:rsidP="0096047E">
      <w:r w:rsidRPr="00DC7355">
        <w:t xml:space="preserve">The component operations </w:t>
      </w:r>
      <w:r w:rsidRPr="00DC7355">
        <w:rPr>
          <w:rFonts w:ascii="Courier New" w:hAnsi="Courier New" w:cs="Courier New"/>
          <w:b/>
          <w:bCs/>
        </w:rPr>
        <w:t xml:space="preserve">create, start, call, stop, </w:t>
      </w:r>
      <w:proofErr w:type="gramStart"/>
      <w:r w:rsidRPr="00DC7355">
        <w:rPr>
          <w:rFonts w:ascii="Courier New" w:hAnsi="Courier New" w:cs="Courier New"/>
          <w:b/>
          <w:bCs/>
        </w:rPr>
        <w:t>kill</w:t>
      </w:r>
      <w:proofErr w:type="gramEnd"/>
      <w:r w:rsidRPr="00DC7355">
        <w:rPr>
          <w:rFonts w:ascii="Courier New" w:hAnsi="Courier New" w:cs="Courier New"/>
          <w:b/>
          <w:bCs/>
        </w:rPr>
        <w:t>, running, alive, done, killed</w:t>
      </w:r>
      <w:r w:rsidRPr="00DC7355">
        <w:t xml:space="preserve"> shall be allowed to be used also in control behaviour with the same semantics and the same restrictions as for test components inside test behaviour with the following differences</w:t>
      </w:r>
      <w:r w:rsidR="00E04B99" w:rsidRPr="00DC7355">
        <w:t>.</w:t>
      </w:r>
    </w:p>
    <w:p w14:paraId="78707F59" w14:textId="77777777" w:rsidR="0096047E" w:rsidRPr="00DC7355" w:rsidRDefault="0096047E" w:rsidP="0096047E">
      <w:r w:rsidRPr="00DC7355">
        <w:t>When the MCC terminates, all running PCCs are killed implicitly which will in turn stop all currently executed test cases.</w:t>
      </w:r>
    </w:p>
    <w:p w14:paraId="0ED26768" w14:textId="68C46D56" w:rsidR="0096047E" w:rsidRPr="00DC7355" w:rsidRDefault="0096047E" w:rsidP="0096047E">
      <w:r w:rsidRPr="00DC7355">
        <w:t xml:space="preserve">The usages of the </w:t>
      </w:r>
      <w:r w:rsidRPr="00DC7355">
        <w:rPr>
          <w:rFonts w:ascii="Courier New" w:hAnsi="Courier New" w:cs="Courier New"/>
          <w:b/>
          <w:bCs/>
        </w:rPr>
        <w:t>any component</w:t>
      </w:r>
      <w:r w:rsidRPr="00DC7355">
        <w:t xml:space="preserve"> and</w:t>
      </w:r>
      <w:r w:rsidRPr="00DC7355">
        <w:rPr>
          <w:rFonts w:ascii="Courier New" w:hAnsi="Courier New" w:cs="Courier New"/>
          <w:b/>
          <w:bCs/>
        </w:rPr>
        <w:t xml:space="preserve"> all component </w:t>
      </w:r>
      <w:r w:rsidRPr="00DC7355">
        <w:t>operations</w:t>
      </w:r>
      <w:r w:rsidRPr="00DC7355">
        <w:rPr>
          <w:rFonts w:ascii="Courier New" w:hAnsi="Courier New" w:cs="Courier New"/>
          <w:b/>
          <w:bCs/>
        </w:rPr>
        <w:t xml:space="preserve"> </w:t>
      </w:r>
      <w:r w:rsidRPr="00DC7355">
        <w:t xml:space="preserve">inside control behaviour reference only the created and started PCCs, not the PTCs that are running inside test cases started on these PCCs. Control </w:t>
      </w:r>
      <w:r w:rsidR="00606134" w:rsidRPr="00DC7355">
        <w:t xml:space="preserve">behaviour </w:t>
      </w:r>
      <w:r w:rsidRPr="00DC7355">
        <w:t>has no way of referencing components created for an executed test case.</w:t>
      </w:r>
    </w:p>
    <w:p w14:paraId="38D5ADD0" w14:textId="10A4B899" w:rsidR="0096047E" w:rsidRPr="00DC7355" w:rsidRDefault="0096047E" w:rsidP="0096047E">
      <w:r w:rsidRPr="00DC7355">
        <w:t xml:space="preserve">The usages of the </w:t>
      </w:r>
      <w:r w:rsidRPr="00DC7355">
        <w:rPr>
          <w:rFonts w:ascii="Courier New" w:hAnsi="Courier New" w:cs="Courier New"/>
          <w:b/>
          <w:bCs/>
        </w:rPr>
        <w:t>any component</w:t>
      </w:r>
      <w:r w:rsidRPr="00DC7355">
        <w:t xml:space="preserve"> and</w:t>
      </w:r>
      <w:r w:rsidRPr="00DC7355">
        <w:rPr>
          <w:rFonts w:ascii="Courier New" w:hAnsi="Courier New" w:cs="Courier New"/>
          <w:b/>
          <w:bCs/>
        </w:rPr>
        <w:t xml:space="preserve"> all component </w:t>
      </w:r>
      <w:r w:rsidRPr="00DC7355">
        <w:t>operations when used inside test case behaviour reference only the set of PTCs started by the behaviours associated with the test case behaviour that is using these operations. One test case cannot reference the components of another test case.</w:t>
      </w:r>
    </w:p>
    <w:p w14:paraId="7879E4C4" w14:textId="77777777" w:rsidR="0096047E" w:rsidRPr="00DC7355" w:rsidRDefault="0096047E" w:rsidP="0096047E">
      <w:pPr>
        <w:rPr>
          <w:b/>
          <w:bCs/>
          <w:i/>
          <w:iCs/>
        </w:rPr>
      </w:pPr>
      <w:r w:rsidRPr="00DC7355">
        <w:rPr>
          <w:b/>
          <w:bCs/>
          <w:i/>
          <w:iCs/>
        </w:rPr>
        <w:t>Restrictions</w:t>
      </w:r>
    </w:p>
    <w:p w14:paraId="774A3C18" w14:textId="77777777" w:rsidR="0096047E" w:rsidRPr="00DC7355" w:rsidRDefault="0096047E" w:rsidP="00F16FB2">
      <w:pPr>
        <w:pStyle w:val="BL"/>
        <w:numPr>
          <w:ilvl w:val="0"/>
          <w:numId w:val="30"/>
        </w:numPr>
      </w:pPr>
      <w:r w:rsidRPr="00DC7355">
        <w:t xml:space="preserve">The use of the operations </w:t>
      </w:r>
      <w:r w:rsidRPr="00DC7355">
        <w:rPr>
          <w:rFonts w:ascii="Courier New" w:hAnsi="Courier New" w:cs="Courier New"/>
          <w:b/>
          <w:bCs/>
        </w:rPr>
        <w:t>any component</w:t>
      </w:r>
      <w:r w:rsidRPr="00DC7355">
        <w:t xml:space="preserve"> and </w:t>
      </w:r>
      <w:r w:rsidRPr="00DC7355">
        <w:rPr>
          <w:rFonts w:ascii="Courier New" w:hAnsi="Courier New" w:cs="Courier New"/>
          <w:b/>
          <w:bCs/>
        </w:rPr>
        <w:t>all component</w:t>
      </w:r>
      <w:r w:rsidRPr="00DC7355">
        <w:t xml:space="preserve"> when used inside control behaviour are only allowed inside the control behaviour running on the MCC.</w:t>
      </w:r>
    </w:p>
    <w:p w14:paraId="75F05F86" w14:textId="77777777" w:rsidR="0096047E" w:rsidRPr="00DC7355" w:rsidRDefault="0096047E" w:rsidP="00F16FB2">
      <w:pPr>
        <w:pStyle w:val="BL"/>
        <w:numPr>
          <w:ilvl w:val="0"/>
          <w:numId w:val="30"/>
        </w:numPr>
      </w:pPr>
      <w:r w:rsidRPr="00DC7355">
        <w:lastRenderedPageBreak/>
        <w:t xml:space="preserve">The behaviour definitions used with the </w:t>
      </w:r>
      <w:r w:rsidRPr="00DC7355">
        <w:rPr>
          <w:rFonts w:ascii="Courier New" w:hAnsi="Courier New" w:cs="Courier New"/>
          <w:b/>
          <w:bCs/>
        </w:rPr>
        <w:t>start</w:t>
      </w:r>
      <w:r w:rsidRPr="00DC7355">
        <w:t xml:space="preserve"> or </w:t>
      </w:r>
      <w:r w:rsidRPr="00DC7355">
        <w:rPr>
          <w:rFonts w:ascii="Courier New" w:hAnsi="Courier New" w:cs="Courier New"/>
          <w:b/>
          <w:bCs/>
        </w:rPr>
        <w:t>call</w:t>
      </w:r>
      <w:r w:rsidRPr="00DC7355">
        <w:t xml:space="preserve"> operation when used inside control behaviour shall be control behaviour definitions.</w:t>
      </w:r>
    </w:p>
    <w:p w14:paraId="218D8CCB" w14:textId="77777777" w:rsidR="0096047E" w:rsidRPr="00DC7355" w:rsidRDefault="0096047E" w:rsidP="0096047E">
      <w:pPr>
        <w:pStyle w:val="berschrift3"/>
      </w:pPr>
      <w:bookmarkStart w:id="58" w:name="_Toc75433914"/>
      <w:r w:rsidRPr="00DC7355">
        <w:t>5.3.2</w:t>
      </w:r>
      <w:r w:rsidRPr="00DC7355">
        <w:tab/>
        <w:t>Port Operations</w:t>
      </w:r>
      <w:bookmarkEnd w:id="58"/>
    </w:p>
    <w:p w14:paraId="4E5F1DFD" w14:textId="77777777" w:rsidR="0096047E" w:rsidRPr="00DC7355" w:rsidRDefault="0096047E" w:rsidP="0096047E">
      <w:r w:rsidRPr="00DC7355">
        <w:t>The port operations</w:t>
      </w:r>
      <w:r w:rsidRPr="00DC7355">
        <w:rPr>
          <w:rFonts w:ascii="Courier New" w:hAnsi="Courier New" w:cs="Courier New"/>
          <w:b/>
          <w:bCs/>
        </w:rPr>
        <w:t xml:space="preserve"> map, unmap, send, receive, trigger, call, getcall, reply, getreply, raise, catch, start, halt, clear</w:t>
      </w:r>
      <w:r w:rsidRPr="00DC7355">
        <w:t xml:space="preserve"> shall be allowed for the ports of control components with the same semantics and restrictions as for ports of test components.</w:t>
      </w:r>
    </w:p>
    <w:p w14:paraId="320E4F5F" w14:textId="77777777" w:rsidR="0096047E" w:rsidRPr="00DC7355" w:rsidRDefault="0096047E" w:rsidP="0096047E">
      <w:pPr>
        <w:pStyle w:val="NO"/>
      </w:pPr>
      <w:r w:rsidRPr="00DC7355">
        <w:t>NOTE:</w:t>
      </w:r>
      <w:r w:rsidRPr="00DC7355">
        <w:tab/>
        <w:t>Control components are allowed to communicate with the SUT. This communication is intended to be used for setting up the testing environment and it is not a part of the actual tests.</w:t>
      </w:r>
    </w:p>
    <w:p w14:paraId="6A07CEE5" w14:textId="77777777" w:rsidR="0096047E" w:rsidRPr="00DC7355" w:rsidRDefault="0096047E" w:rsidP="0096047E">
      <w:pPr>
        <w:pStyle w:val="berschrift3"/>
      </w:pPr>
      <w:bookmarkStart w:id="59" w:name="_Toc75433915"/>
      <w:r w:rsidRPr="00DC7355">
        <w:t>5.3.3</w:t>
      </w:r>
      <w:r w:rsidRPr="00DC7355">
        <w:tab/>
        <w:t>Alt and Interleave Statements</w:t>
      </w:r>
      <w:bookmarkEnd w:id="59"/>
    </w:p>
    <w:p w14:paraId="489909CC" w14:textId="0AA607F8" w:rsidR="0096047E" w:rsidRPr="00DC7355" w:rsidRDefault="0096047E" w:rsidP="0096047E">
      <w:proofErr w:type="gramStart"/>
      <w:r w:rsidRPr="00DC7355">
        <w:rPr>
          <w:rFonts w:ascii="Courier New" w:hAnsi="Courier New" w:cs="Courier New"/>
          <w:b/>
          <w:bCs/>
        </w:rPr>
        <w:t>alt</w:t>
      </w:r>
      <w:proofErr w:type="gramEnd"/>
      <w:r w:rsidRPr="00DC7355">
        <w:t xml:space="preserve"> statements and </w:t>
      </w:r>
      <w:r w:rsidRPr="00DC7355">
        <w:rPr>
          <w:rFonts w:ascii="Courier New" w:hAnsi="Courier New" w:cs="Courier New"/>
          <w:b/>
          <w:bCs/>
        </w:rPr>
        <w:t>interleave</w:t>
      </w:r>
      <w:r w:rsidRPr="00DC7355">
        <w:t xml:space="preserve"> statements used in control behaviour shall be allowed to use all port, timer and component operations allowed inside control behaviour. Default alternatives started during control behaviour shall also be allowed to use these operations. The semantics of </w:t>
      </w:r>
      <w:r w:rsidRPr="00DC7355">
        <w:rPr>
          <w:rFonts w:ascii="Courier New" w:hAnsi="Courier New" w:cs="Courier New"/>
          <w:b/>
          <w:bCs/>
        </w:rPr>
        <w:t>alt</w:t>
      </w:r>
      <w:r w:rsidRPr="00DC7355">
        <w:t xml:space="preserve"> statements and </w:t>
      </w:r>
      <w:r w:rsidRPr="00DC7355">
        <w:rPr>
          <w:rFonts w:ascii="Courier New" w:hAnsi="Courier New" w:cs="Courier New"/>
          <w:b/>
          <w:bCs/>
        </w:rPr>
        <w:t>interleave</w:t>
      </w:r>
      <w:r w:rsidRPr="00DC7355">
        <w:t xml:space="preserve"> statements as well as </w:t>
      </w:r>
      <w:proofErr w:type="gramStart"/>
      <w:r w:rsidRPr="00DC7355">
        <w:t xml:space="preserve">the </w:t>
      </w:r>
      <w:r w:rsidRPr="00DC7355">
        <w:rPr>
          <w:rFonts w:ascii="Courier New" w:hAnsi="Courier New" w:cs="Courier New"/>
          <w:b/>
          <w:bCs/>
        </w:rPr>
        <w:t>activate</w:t>
      </w:r>
      <w:proofErr w:type="gramEnd"/>
      <w:r w:rsidRPr="00DC7355">
        <w:t xml:space="preserve"> and </w:t>
      </w:r>
      <w:r w:rsidRPr="00DC7355">
        <w:rPr>
          <w:rFonts w:ascii="Courier New" w:hAnsi="Courier New" w:cs="Courier New"/>
          <w:b/>
          <w:bCs/>
        </w:rPr>
        <w:t>deactivate</w:t>
      </w:r>
      <w:r w:rsidRPr="00DC7355">
        <w:t xml:space="preserve"> operations are the same as for</w:t>
      </w:r>
      <w:r w:rsidR="00367F31" w:rsidRPr="00DC7355">
        <w:t xml:space="preserve"> </w:t>
      </w:r>
      <w:r w:rsidRPr="00DC7355">
        <w:t>behaviour executed on a test component.</w:t>
      </w:r>
    </w:p>
    <w:p w14:paraId="3219B273" w14:textId="77777777" w:rsidR="0096047E" w:rsidRPr="00DC7355" w:rsidRDefault="0096047E" w:rsidP="0096047E">
      <w:pPr>
        <w:pStyle w:val="berschrift3"/>
      </w:pPr>
      <w:bookmarkStart w:id="60" w:name="_Toc75433916"/>
      <w:r w:rsidRPr="00DC7355">
        <w:t>5.3.4</w:t>
      </w:r>
      <w:r w:rsidRPr="00DC7355">
        <w:tab/>
        <w:t>Test Case Execution</w:t>
      </w:r>
      <w:bookmarkEnd w:id="60"/>
    </w:p>
    <w:p w14:paraId="1EDFA95D" w14:textId="77777777" w:rsidR="0096047E" w:rsidRPr="00DC7355" w:rsidRDefault="0096047E" w:rsidP="0096047E">
      <w:r w:rsidRPr="00DC7355">
        <w:t xml:space="preserve">Control components are allowed to use the </w:t>
      </w:r>
      <w:r w:rsidRPr="00DC7355">
        <w:rPr>
          <w:rFonts w:ascii="Courier New" w:hAnsi="Courier New" w:cs="Courier New"/>
          <w:b/>
          <w:bCs/>
        </w:rPr>
        <w:t>execute</w:t>
      </w:r>
      <w:r w:rsidRPr="00DC7355">
        <w:t xml:space="preserve"> operation to execute test cases. The </w:t>
      </w:r>
      <w:r w:rsidRPr="00DC7355">
        <w:rPr>
          <w:rFonts w:ascii="Courier New" w:hAnsi="Courier New" w:cs="Courier New"/>
          <w:b/>
          <w:bCs/>
        </w:rPr>
        <w:t>execute</w:t>
      </w:r>
      <w:r w:rsidRPr="00DC7355">
        <w:t xml:space="preserve"> operation inside PCC behaviour will also block (same as inside MCC behaviour) until either the executed test case has terminated or the given timeout has occurred and test execution has been stopped. Thus, there can still be only at most one test case executed per control component. If a PCC is stopped (explicitly by the MCC or implicitly when the MCC terminates) while executing a test case, test case execution will be stopped before the PCC terminates.</w:t>
      </w:r>
    </w:p>
    <w:p w14:paraId="0571287C" w14:textId="77777777" w:rsidR="0096047E" w:rsidRPr="00DC7355" w:rsidRDefault="0096047E" w:rsidP="0096047E">
      <w:r w:rsidRPr="00DC7355">
        <w:t>Restrictions</w:t>
      </w:r>
    </w:p>
    <w:p w14:paraId="612ACC66" w14:textId="77777777" w:rsidR="0096047E" w:rsidRPr="00DC7355" w:rsidRDefault="0096047E" w:rsidP="00F16FB2">
      <w:pPr>
        <w:pStyle w:val="BL"/>
        <w:numPr>
          <w:ilvl w:val="0"/>
          <w:numId w:val="31"/>
        </w:numPr>
      </w:pPr>
      <w:r w:rsidRPr="00DC7355">
        <w:t>The types of parameters of test cases executed by control behaviour shall be data types.</w:t>
      </w:r>
    </w:p>
    <w:p w14:paraId="41F05D77" w14:textId="77777777" w:rsidR="0096047E" w:rsidRPr="00DC7355" w:rsidRDefault="0096047E" w:rsidP="0096047E">
      <w:pPr>
        <w:pStyle w:val="berschrift3"/>
      </w:pPr>
      <w:bookmarkStart w:id="61" w:name="_Toc75433917"/>
      <w:r w:rsidRPr="00DC7355">
        <w:t>5.3.5</w:t>
      </w:r>
      <w:r w:rsidRPr="00DC7355">
        <w:tab/>
        <w:t>MTC Reference and Clause</w:t>
      </w:r>
      <w:bookmarkEnd w:id="61"/>
    </w:p>
    <w:p w14:paraId="3D3E7419" w14:textId="77777777" w:rsidR="0096047E" w:rsidRPr="00DC7355" w:rsidRDefault="0096047E" w:rsidP="0096047E">
      <w:r w:rsidRPr="00DC7355">
        <w:t xml:space="preserve">The </w:t>
      </w:r>
      <w:r w:rsidRPr="00DC7355">
        <w:rPr>
          <w:rFonts w:ascii="Courier New" w:hAnsi="Courier New" w:cs="Courier New"/>
          <w:b/>
          <w:bCs/>
        </w:rPr>
        <w:t>mtc</w:t>
      </w:r>
      <w:r w:rsidRPr="00DC7355">
        <w:t xml:space="preserve"> operation inside control behaviour shall reference the MCC. Likewise, the type of the </w:t>
      </w:r>
      <w:r w:rsidRPr="00DC7355">
        <w:rPr>
          <w:rFonts w:ascii="Courier New" w:hAnsi="Courier New" w:cs="Courier New"/>
          <w:b/>
          <w:bCs/>
        </w:rPr>
        <w:t>mtc</w:t>
      </w:r>
      <w:r w:rsidRPr="00DC7355">
        <w:t xml:space="preserve"> clause of control behaviour definitions shall be the type of the MCC and thus mtc compatibility restrictions apply in reference to the MCC inside control behaviour.</w:t>
      </w:r>
    </w:p>
    <w:p w14:paraId="1FF8C311" w14:textId="59FA90A8" w:rsidR="0096047E" w:rsidRPr="00DC7355" w:rsidRDefault="0096047E" w:rsidP="0096047E">
      <w:pPr>
        <w:pStyle w:val="berschrift3"/>
      </w:pPr>
      <w:bookmarkStart w:id="62" w:name="_Toc75433918"/>
      <w:r w:rsidRPr="00DC7355">
        <w:t>5.3.</w:t>
      </w:r>
      <w:r w:rsidR="001C34C4" w:rsidRPr="00DC7355">
        <w:t>6</w:t>
      </w:r>
      <w:r w:rsidRPr="00DC7355">
        <w:tab/>
        <w:t xml:space="preserve">Changes to the Test Control </w:t>
      </w:r>
      <w:r w:rsidR="001C34C4" w:rsidRPr="00DC7355">
        <w:t xml:space="preserve">Interface </w:t>
      </w:r>
      <w:r w:rsidRPr="00DC7355">
        <w:t>TCI</w:t>
      </w:r>
      <w:bookmarkEnd w:id="62"/>
    </w:p>
    <w:p w14:paraId="256030CE" w14:textId="57A4D7C7" w:rsidR="0096047E" w:rsidRPr="00DC7355" w:rsidRDefault="0096047E" w:rsidP="00285012">
      <w:r w:rsidRPr="00DC7355">
        <w:t xml:space="preserve">In </w:t>
      </w:r>
      <w:r w:rsidR="00811C95" w:rsidRPr="00DC7355">
        <w:t>clause</w:t>
      </w:r>
      <w:r w:rsidRPr="00DC7355">
        <w:t xml:space="preserve"> 7.1.1.2</w:t>
      </w:r>
      <w:r w:rsidR="00291706" w:rsidRPr="00DC7355">
        <w:t xml:space="preserve"> of ETSI ES 201 873-6 [</w:t>
      </w:r>
      <w:r w:rsidR="00291706" w:rsidRPr="00DC7355">
        <w:fldChar w:fldCharType="begin"/>
      </w:r>
      <w:r w:rsidR="00291706" w:rsidRPr="00DC7355">
        <w:instrText xml:space="preserve">REF REF_ES201873_6 \h </w:instrText>
      </w:r>
      <w:r w:rsidR="00291706" w:rsidRPr="00DC7355">
        <w:fldChar w:fldCharType="separate"/>
      </w:r>
      <w:r w:rsidR="00291706" w:rsidRPr="00DC7355">
        <w:t>4</w:t>
      </w:r>
      <w:r w:rsidR="00291706" w:rsidRPr="00DC7355">
        <w:fldChar w:fldCharType="end"/>
      </w:r>
      <w:r w:rsidR="00291706" w:rsidRPr="00DC7355">
        <w:t>]</w:t>
      </w:r>
      <w:r w:rsidRPr="00DC7355">
        <w:t xml:space="preserve">, </w:t>
      </w:r>
      <w:r w:rsidR="00D26DD8" w:rsidRPr="00DC7355">
        <w:t>t</w:t>
      </w:r>
      <w:r w:rsidRPr="00DC7355">
        <w:t>able 2 shall be replaced with the following table</w:t>
      </w:r>
      <w:r w:rsidR="004F369A" w:rsidRPr="00DC7355">
        <w:t xml:space="preserve"> 2</w:t>
      </w:r>
      <w:r w:rsidR="00DB2CC4" w:rsidRPr="00DC7355">
        <w:t>.</w:t>
      </w:r>
    </w:p>
    <w:p w14:paraId="763D0934" w14:textId="1EAA3B92" w:rsidR="0096047E" w:rsidRPr="00DC7355" w:rsidRDefault="0096047E" w:rsidP="0096047E">
      <w:pPr>
        <w:pStyle w:val="TH"/>
        <w:keepNext w:val="0"/>
        <w:keepLines w:val="0"/>
        <w:widowControl w:val="0"/>
      </w:pPr>
      <w:r w:rsidRPr="00DC7355">
        <w:t xml:space="preserve">Table </w:t>
      </w:r>
      <w:r w:rsidR="00291706" w:rsidRPr="00DC7355">
        <w:t>2</w:t>
      </w:r>
      <w:r w:rsidRPr="00DC7355">
        <w:t>: Correlation between TTCN</w:t>
      </w:r>
      <w:r w:rsidRPr="00DC7355">
        <w:noBreakHyphen/>
        <w:t>3 test case, test component and</w:t>
      </w:r>
      <w:r w:rsidRPr="00DC7355">
        <w:br/>
        <w:t>port operations and TCI operation invocations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9"/>
        <w:gridCol w:w="3666"/>
        <w:gridCol w:w="1985"/>
      </w:tblGrid>
      <w:tr w:rsidR="0096047E" w:rsidRPr="00DC7355" w14:paraId="646B9BBD" w14:textId="77777777" w:rsidTr="0045560C">
        <w:trPr>
          <w:tblHeader/>
          <w:jc w:val="center"/>
        </w:trPr>
        <w:tc>
          <w:tcPr>
            <w:tcW w:w="2279" w:type="dxa"/>
          </w:tcPr>
          <w:p w14:paraId="1E96FCD7" w14:textId="77777777" w:rsidR="0096047E" w:rsidRPr="00DC7355" w:rsidRDefault="0096047E" w:rsidP="0045560C">
            <w:pPr>
              <w:pStyle w:val="TAH"/>
              <w:keepNext w:val="0"/>
              <w:keepLines w:val="0"/>
              <w:widowControl w:val="0"/>
              <w:rPr>
                <w:szCs w:val="18"/>
              </w:rPr>
            </w:pPr>
            <w:r w:rsidRPr="00DC7355">
              <w:rPr>
                <w:szCs w:val="18"/>
              </w:rPr>
              <w:t>TTCN</w:t>
            </w:r>
            <w:r w:rsidRPr="00DC7355">
              <w:rPr>
                <w:szCs w:val="18"/>
              </w:rPr>
              <w:noBreakHyphen/>
              <w:t>3 Operation Name</w:t>
            </w:r>
          </w:p>
        </w:tc>
        <w:tc>
          <w:tcPr>
            <w:tcW w:w="3666" w:type="dxa"/>
          </w:tcPr>
          <w:p w14:paraId="216E7BC8" w14:textId="77777777" w:rsidR="0096047E" w:rsidRPr="00DC7355" w:rsidRDefault="0096047E" w:rsidP="0045560C">
            <w:pPr>
              <w:pStyle w:val="TAH"/>
              <w:keepNext w:val="0"/>
              <w:keepLines w:val="0"/>
              <w:widowControl w:val="0"/>
              <w:rPr>
                <w:szCs w:val="18"/>
              </w:rPr>
            </w:pPr>
            <w:r w:rsidRPr="00DC7355">
              <w:rPr>
                <w:szCs w:val="18"/>
              </w:rPr>
              <w:t>TCI Operation Name</w:t>
            </w:r>
          </w:p>
        </w:tc>
        <w:tc>
          <w:tcPr>
            <w:tcW w:w="1985" w:type="dxa"/>
          </w:tcPr>
          <w:p w14:paraId="268F598F" w14:textId="77777777" w:rsidR="0096047E" w:rsidRPr="00DC7355" w:rsidRDefault="0096047E" w:rsidP="0045560C">
            <w:pPr>
              <w:pStyle w:val="TAH"/>
              <w:keepNext w:val="0"/>
              <w:keepLines w:val="0"/>
              <w:widowControl w:val="0"/>
              <w:rPr>
                <w:szCs w:val="18"/>
              </w:rPr>
            </w:pPr>
            <w:r w:rsidRPr="00DC7355">
              <w:rPr>
                <w:szCs w:val="18"/>
              </w:rPr>
              <w:t>TCI Interface Name</w:t>
            </w:r>
          </w:p>
        </w:tc>
      </w:tr>
      <w:tr w:rsidR="0096047E" w:rsidRPr="00DC7355" w14:paraId="79B8CE71" w14:textId="77777777" w:rsidTr="0045560C">
        <w:trPr>
          <w:cantSplit/>
          <w:jc w:val="center"/>
        </w:trPr>
        <w:tc>
          <w:tcPr>
            <w:tcW w:w="2279" w:type="dxa"/>
            <w:vMerge w:val="restart"/>
          </w:tcPr>
          <w:p w14:paraId="0F4284DE"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create</w:t>
            </w:r>
          </w:p>
        </w:tc>
        <w:tc>
          <w:tcPr>
            <w:tcW w:w="3666" w:type="dxa"/>
          </w:tcPr>
          <w:p w14:paraId="05EFFF03"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tciCreateTestComponentReq</w:t>
            </w:r>
          </w:p>
        </w:tc>
        <w:tc>
          <w:tcPr>
            <w:tcW w:w="1985" w:type="dxa"/>
          </w:tcPr>
          <w:p w14:paraId="6316B8B4"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Provided</w:t>
            </w:r>
          </w:p>
        </w:tc>
      </w:tr>
      <w:tr w:rsidR="0096047E" w:rsidRPr="00DC7355" w14:paraId="05283E4C" w14:textId="77777777" w:rsidTr="0045560C">
        <w:trPr>
          <w:cantSplit/>
          <w:jc w:val="center"/>
        </w:trPr>
        <w:tc>
          <w:tcPr>
            <w:tcW w:w="2279" w:type="dxa"/>
            <w:vMerge/>
          </w:tcPr>
          <w:p w14:paraId="41D4CB53"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1B88F5D0"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tciCreateTestComponent</w:t>
            </w:r>
          </w:p>
        </w:tc>
        <w:tc>
          <w:tcPr>
            <w:tcW w:w="1985" w:type="dxa"/>
          </w:tcPr>
          <w:p w14:paraId="704AEB0D"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360571B7" w14:textId="77777777" w:rsidTr="0045560C">
        <w:trPr>
          <w:cantSplit/>
          <w:jc w:val="center"/>
        </w:trPr>
        <w:tc>
          <w:tcPr>
            <w:tcW w:w="2279" w:type="dxa"/>
            <w:vMerge w:val="restart"/>
          </w:tcPr>
          <w:p w14:paraId="73EAA4BA"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start (a component)</w:t>
            </w:r>
          </w:p>
        </w:tc>
        <w:tc>
          <w:tcPr>
            <w:tcW w:w="3666" w:type="dxa"/>
          </w:tcPr>
          <w:p w14:paraId="0BBE597A"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tciStartTestComponentReq</w:t>
            </w:r>
          </w:p>
        </w:tc>
        <w:tc>
          <w:tcPr>
            <w:tcW w:w="1985" w:type="dxa"/>
          </w:tcPr>
          <w:p w14:paraId="207B51FF"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Provided</w:t>
            </w:r>
          </w:p>
        </w:tc>
      </w:tr>
      <w:tr w:rsidR="0096047E" w:rsidRPr="00DC7355" w14:paraId="3BE7C05E" w14:textId="77777777" w:rsidTr="0045560C">
        <w:trPr>
          <w:cantSplit/>
          <w:jc w:val="center"/>
        </w:trPr>
        <w:tc>
          <w:tcPr>
            <w:tcW w:w="2279" w:type="dxa"/>
            <w:vMerge/>
          </w:tcPr>
          <w:p w14:paraId="09E8374D"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2C9E32D5"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tciStartTestComponent</w:t>
            </w:r>
          </w:p>
        </w:tc>
        <w:tc>
          <w:tcPr>
            <w:tcW w:w="1985" w:type="dxa"/>
          </w:tcPr>
          <w:p w14:paraId="4C10CF26"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7DCEAFE3" w14:textId="77777777" w:rsidTr="0045560C">
        <w:trPr>
          <w:cantSplit/>
          <w:jc w:val="center"/>
        </w:trPr>
        <w:tc>
          <w:tcPr>
            <w:tcW w:w="2279" w:type="dxa"/>
            <w:vMerge w:val="restart"/>
          </w:tcPr>
          <w:p w14:paraId="44CBAEA4"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stop (a component)</w:t>
            </w:r>
          </w:p>
        </w:tc>
        <w:tc>
          <w:tcPr>
            <w:tcW w:w="3666" w:type="dxa"/>
          </w:tcPr>
          <w:p w14:paraId="54F790E9"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tciStopTestComponentReq</w:t>
            </w:r>
          </w:p>
        </w:tc>
        <w:tc>
          <w:tcPr>
            <w:tcW w:w="1985" w:type="dxa"/>
          </w:tcPr>
          <w:p w14:paraId="387F117D"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Provided</w:t>
            </w:r>
          </w:p>
        </w:tc>
      </w:tr>
      <w:tr w:rsidR="0096047E" w:rsidRPr="00DC7355" w14:paraId="04A3D14F" w14:textId="77777777" w:rsidTr="0045560C">
        <w:trPr>
          <w:cantSplit/>
          <w:jc w:val="center"/>
        </w:trPr>
        <w:tc>
          <w:tcPr>
            <w:tcW w:w="2279" w:type="dxa"/>
            <w:vMerge/>
          </w:tcPr>
          <w:p w14:paraId="7D3EA29A"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66F0F9FC"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tciStopTestComponent</w:t>
            </w:r>
          </w:p>
        </w:tc>
        <w:tc>
          <w:tcPr>
            <w:tcW w:w="1985" w:type="dxa"/>
          </w:tcPr>
          <w:p w14:paraId="45B3251E"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3BCC0545" w14:textId="77777777" w:rsidTr="0045560C">
        <w:trPr>
          <w:cantSplit/>
          <w:jc w:val="center"/>
        </w:trPr>
        <w:tc>
          <w:tcPr>
            <w:tcW w:w="2279" w:type="dxa"/>
            <w:vMerge w:val="restart"/>
          </w:tcPr>
          <w:p w14:paraId="1BA17C46"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kill</w:t>
            </w:r>
          </w:p>
        </w:tc>
        <w:tc>
          <w:tcPr>
            <w:tcW w:w="3666" w:type="dxa"/>
          </w:tcPr>
          <w:p w14:paraId="1D29423A"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tciKillTestComponentReq</w:t>
            </w:r>
          </w:p>
        </w:tc>
        <w:tc>
          <w:tcPr>
            <w:tcW w:w="1985" w:type="dxa"/>
          </w:tcPr>
          <w:p w14:paraId="52DE78C5"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Provided</w:t>
            </w:r>
          </w:p>
        </w:tc>
      </w:tr>
      <w:tr w:rsidR="0096047E" w:rsidRPr="00DC7355" w14:paraId="2D9FC5DF" w14:textId="77777777" w:rsidTr="0045560C">
        <w:trPr>
          <w:cantSplit/>
          <w:jc w:val="center"/>
        </w:trPr>
        <w:tc>
          <w:tcPr>
            <w:tcW w:w="2279" w:type="dxa"/>
            <w:vMerge/>
          </w:tcPr>
          <w:p w14:paraId="1CF2EA88"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2E1C1B4E"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tciKillTestComponent</w:t>
            </w:r>
          </w:p>
        </w:tc>
        <w:tc>
          <w:tcPr>
            <w:tcW w:w="1985" w:type="dxa"/>
          </w:tcPr>
          <w:p w14:paraId="07504626"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585B2D6D" w14:textId="77777777" w:rsidTr="0045560C">
        <w:trPr>
          <w:jc w:val="center"/>
        </w:trPr>
        <w:tc>
          <w:tcPr>
            <w:tcW w:w="2279" w:type="dxa"/>
            <w:vMerge w:val="restart"/>
          </w:tcPr>
          <w:p w14:paraId="6576B9FA" w14:textId="77777777" w:rsidR="0096047E" w:rsidRPr="00DC7355" w:rsidRDefault="0096047E" w:rsidP="0045560C">
            <w:pPr>
              <w:pStyle w:val="TAL"/>
              <w:widowControl w:val="0"/>
              <w:rPr>
                <w:rFonts w:ascii="Courier New" w:hAnsi="Courier New" w:cs="Courier New"/>
                <w:szCs w:val="18"/>
              </w:rPr>
            </w:pPr>
            <w:r w:rsidRPr="00DC7355">
              <w:rPr>
                <w:rFonts w:ascii="Courier New" w:hAnsi="Courier New" w:cs="Courier New"/>
                <w:szCs w:val="18"/>
              </w:rPr>
              <w:t>connect</w:t>
            </w:r>
          </w:p>
        </w:tc>
        <w:tc>
          <w:tcPr>
            <w:tcW w:w="3666" w:type="dxa"/>
          </w:tcPr>
          <w:p w14:paraId="16C98DFB" w14:textId="77777777" w:rsidR="0096047E" w:rsidRPr="00DC7355" w:rsidRDefault="0096047E" w:rsidP="0045560C">
            <w:pPr>
              <w:pStyle w:val="TAL"/>
              <w:widowControl w:val="0"/>
              <w:rPr>
                <w:rFonts w:ascii="Courier New" w:hAnsi="Courier New" w:cs="Courier New"/>
                <w:szCs w:val="18"/>
              </w:rPr>
            </w:pPr>
            <w:r w:rsidRPr="00DC7355">
              <w:rPr>
                <w:rFonts w:ascii="Courier New" w:hAnsi="Courier New" w:cs="Courier New"/>
                <w:szCs w:val="18"/>
              </w:rPr>
              <w:t>tciConnectReq</w:t>
            </w:r>
          </w:p>
        </w:tc>
        <w:tc>
          <w:tcPr>
            <w:tcW w:w="1985" w:type="dxa"/>
          </w:tcPr>
          <w:p w14:paraId="4D5887B6" w14:textId="77777777" w:rsidR="0096047E" w:rsidRPr="00DC7355" w:rsidRDefault="0096047E" w:rsidP="0045560C">
            <w:pPr>
              <w:pStyle w:val="TAL"/>
              <w:widowControl w:val="0"/>
              <w:rPr>
                <w:szCs w:val="18"/>
              </w:rPr>
            </w:pPr>
            <w:r w:rsidRPr="00DC7355">
              <w:rPr>
                <w:szCs w:val="18"/>
              </w:rPr>
              <w:t>TCI</w:t>
            </w:r>
            <w:r w:rsidRPr="00DC7355">
              <w:rPr>
                <w:szCs w:val="18"/>
              </w:rPr>
              <w:noBreakHyphen/>
              <w:t>CH Provided</w:t>
            </w:r>
          </w:p>
        </w:tc>
      </w:tr>
      <w:tr w:rsidR="0096047E" w:rsidRPr="00DC7355" w14:paraId="1CE6B6E6" w14:textId="77777777" w:rsidTr="0045560C">
        <w:trPr>
          <w:cantSplit/>
          <w:jc w:val="center"/>
        </w:trPr>
        <w:tc>
          <w:tcPr>
            <w:tcW w:w="2279" w:type="dxa"/>
            <w:vMerge/>
          </w:tcPr>
          <w:p w14:paraId="3CEAA669"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10FECEA2"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tciConnect</w:t>
            </w:r>
          </w:p>
        </w:tc>
        <w:tc>
          <w:tcPr>
            <w:tcW w:w="1985" w:type="dxa"/>
          </w:tcPr>
          <w:p w14:paraId="1A49D114"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29C61FD6" w14:textId="77777777" w:rsidTr="0045560C">
        <w:trPr>
          <w:cantSplit/>
          <w:jc w:val="center"/>
        </w:trPr>
        <w:tc>
          <w:tcPr>
            <w:tcW w:w="2279" w:type="dxa"/>
            <w:vMerge w:val="restart"/>
          </w:tcPr>
          <w:p w14:paraId="5A0345BB"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disconnect</w:t>
            </w:r>
          </w:p>
        </w:tc>
        <w:tc>
          <w:tcPr>
            <w:tcW w:w="3666" w:type="dxa"/>
          </w:tcPr>
          <w:p w14:paraId="4A970F45"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tciDisconnectReq</w:t>
            </w:r>
          </w:p>
        </w:tc>
        <w:tc>
          <w:tcPr>
            <w:tcW w:w="1985" w:type="dxa"/>
          </w:tcPr>
          <w:p w14:paraId="203198F8"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Provided</w:t>
            </w:r>
          </w:p>
        </w:tc>
      </w:tr>
      <w:tr w:rsidR="0096047E" w:rsidRPr="00DC7355" w14:paraId="250CEA73" w14:textId="77777777" w:rsidTr="0045560C">
        <w:trPr>
          <w:cantSplit/>
          <w:jc w:val="center"/>
        </w:trPr>
        <w:tc>
          <w:tcPr>
            <w:tcW w:w="2279" w:type="dxa"/>
            <w:vMerge/>
          </w:tcPr>
          <w:p w14:paraId="30C021FF"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55E4F187"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tciDisconnect</w:t>
            </w:r>
          </w:p>
        </w:tc>
        <w:tc>
          <w:tcPr>
            <w:tcW w:w="1985" w:type="dxa"/>
          </w:tcPr>
          <w:p w14:paraId="4B12A33B"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0D503F4B" w14:textId="77777777" w:rsidTr="0045560C">
        <w:trPr>
          <w:cantSplit/>
          <w:jc w:val="center"/>
        </w:trPr>
        <w:tc>
          <w:tcPr>
            <w:tcW w:w="2279" w:type="dxa"/>
            <w:vMerge w:val="restart"/>
          </w:tcPr>
          <w:p w14:paraId="7B8AF359" w14:textId="77777777" w:rsidR="0096047E" w:rsidRPr="00DC7355" w:rsidRDefault="0096047E" w:rsidP="005962C4">
            <w:pPr>
              <w:pStyle w:val="TAL"/>
              <w:keepLines w:val="0"/>
              <w:widowControl w:val="0"/>
              <w:rPr>
                <w:rFonts w:ascii="Courier New" w:hAnsi="Courier New" w:cs="Courier New"/>
                <w:szCs w:val="18"/>
              </w:rPr>
            </w:pPr>
            <w:r w:rsidRPr="00DC7355">
              <w:rPr>
                <w:rFonts w:ascii="Courier New" w:hAnsi="Courier New" w:cs="Courier New"/>
                <w:szCs w:val="18"/>
              </w:rPr>
              <w:lastRenderedPageBreak/>
              <w:t>map</w:t>
            </w:r>
          </w:p>
        </w:tc>
        <w:tc>
          <w:tcPr>
            <w:tcW w:w="3666" w:type="dxa"/>
          </w:tcPr>
          <w:p w14:paraId="1CA698AB" w14:textId="77777777" w:rsidR="0096047E" w:rsidRPr="00DC7355" w:rsidRDefault="0096047E" w:rsidP="005962C4">
            <w:pPr>
              <w:pStyle w:val="TAL"/>
              <w:keepLines w:val="0"/>
              <w:widowControl w:val="0"/>
              <w:rPr>
                <w:rFonts w:ascii="Courier New" w:hAnsi="Courier New" w:cs="Courier New"/>
                <w:szCs w:val="18"/>
              </w:rPr>
            </w:pPr>
            <w:r w:rsidRPr="00DC7355">
              <w:rPr>
                <w:rFonts w:ascii="Courier New" w:hAnsi="Courier New" w:cs="Courier New"/>
                <w:szCs w:val="18"/>
              </w:rPr>
              <w:t>tciMapReq (see note 1)</w:t>
            </w:r>
          </w:p>
        </w:tc>
        <w:tc>
          <w:tcPr>
            <w:tcW w:w="1985" w:type="dxa"/>
          </w:tcPr>
          <w:p w14:paraId="3E3B8AFF" w14:textId="77777777" w:rsidR="0096047E" w:rsidRPr="00DC7355" w:rsidRDefault="0096047E" w:rsidP="005962C4">
            <w:pPr>
              <w:pStyle w:val="TAL"/>
              <w:keepLines w:val="0"/>
              <w:widowControl w:val="0"/>
              <w:rPr>
                <w:szCs w:val="18"/>
              </w:rPr>
            </w:pPr>
            <w:r w:rsidRPr="00DC7355">
              <w:rPr>
                <w:szCs w:val="18"/>
              </w:rPr>
              <w:t>TCI</w:t>
            </w:r>
            <w:r w:rsidRPr="00DC7355">
              <w:rPr>
                <w:szCs w:val="18"/>
              </w:rPr>
              <w:noBreakHyphen/>
              <w:t>CH Provided</w:t>
            </w:r>
          </w:p>
        </w:tc>
      </w:tr>
      <w:tr w:rsidR="0096047E" w:rsidRPr="00DC7355" w14:paraId="2CCC7666" w14:textId="77777777" w:rsidTr="0045560C">
        <w:trPr>
          <w:cantSplit/>
          <w:jc w:val="center"/>
        </w:trPr>
        <w:tc>
          <w:tcPr>
            <w:tcW w:w="2279" w:type="dxa"/>
            <w:vMerge/>
          </w:tcPr>
          <w:p w14:paraId="5A98CDE0" w14:textId="77777777" w:rsidR="0096047E" w:rsidRPr="00DC7355" w:rsidRDefault="0096047E" w:rsidP="005962C4">
            <w:pPr>
              <w:pStyle w:val="TAL"/>
              <w:keepLines w:val="0"/>
              <w:widowControl w:val="0"/>
              <w:rPr>
                <w:rFonts w:ascii="Courier New" w:hAnsi="Courier New" w:cs="Courier New"/>
                <w:szCs w:val="18"/>
              </w:rPr>
            </w:pPr>
          </w:p>
        </w:tc>
        <w:tc>
          <w:tcPr>
            <w:tcW w:w="3666" w:type="dxa"/>
          </w:tcPr>
          <w:p w14:paraId="331EFBF8" w14:textId="77777777" w:rsidR="0096047E" w:rsidRPr="00DC7355" w:rsidRDefault="0096047E" w:rsidP="005962C4">
            <w:pPr>
              <w:pStyle w:val="TAL"/>
              <w:keepLines w:val="0"/>
              <w:widowControl w:val="0"/>
              <w:rPr>
                <w:rFonts w:ascii="Courier New" w:hAnsi="Courier New" w:cs="Courier New"/>
                <w:szCs w:val="18"/>
              </w:rPr>
            </w:pPr>
            <w:r w:rsidRPr="00DC7355">
              <w:rPr>
                <w:rFonts w:ascii="Courier New" w:hAnsi="Courier New" w:cs="Courier New"/>
                <w:szCs w:val="18"/>
              </w:rPr>
              <w:t>tciMapParamReq (see note 2)</w:t>
            </w:r>
          </w:p>
        </w:tc>
        <w:tc>
          <w:tcPr>
            <w:tcW w:w="1985" w:type="dxa"/>
          </w:tcPr>
          <w:p w14:paraId="46B51AA8" w14:textId="77777777" w:rsidR="0096047E" w:rsidRPr="00DC7355" w:rsidRDefault="0096047E" w:rsidP="005962C4">
            <w:pPr>
              <w:pStyle w:val="TAL"/>
              <w:keepLines w:val="0"/>
              <w:widowControl w:val="0"/>
              <w:rPr>
                <w:szCs w:val="18"/>
              </w:rPr>
            </w:pPr>
          </w:p>
        </w:tc>
      </w:tr>
      <w:tr w:rsidR="0096047E" w:rsidRPr="00DC7355" w14:paraId="1088F295" w14:textId="77777777" w:rsidTr="0045560C">
        <w:trPr>
          <w:cantSplit/>
          <w:jc w:val="center"/>
        </w:trPr>
        <w:tc>
          <w:tcPr>
            <w:tcW w:w="2279" w:type="dxa"/>
            <w:vMerge/>
          </w:tcPr>
          <w:p w14:paraId="3AE6F8F4" w14:textId="77777777" w:rsidR="0096047E" w:rsidRPr="00DC7355" w:rsidRDefault="0096047E" w:rsidP="005962C4">
            <w:pPr>
              <w:pStyle w:val="TAL"/>
              <w:keepLines w:val="0"/>
              <w:widowControl w:val="0"/>
              <w:rPr>
                <w:rFonts w:ascii="Courier New" w:hAnsi="Courier New" w:cs="Courier New"/>
                <w:szCs w:val="18"/>
              </w:rPr>
            </w:pPr>
          </w:p>
        </w:tc>
        <w:tc>
          <w:tcPr>
            <w:tcW w:w="3666" w:type="dxa"/>
          </w:tcPr>
          <w:p w14:paraId="49E97092" w14:textId="77777777" w:rsidR="0096047E" w:rsidRPr="00DC7355" w:rsidRDefault="0096047E" w:rsidP="005962C4">
            <w:pPr>
              <w:pStyle w:val="TAL"/>
              <w:keepLines w:val="0"/>
              <w:widowControl w:val="0"/>
              <w:rPr>
                <w:rFonts w:ascii="Courier New" w:hAnsi="Courier New" w:cs="Courier New"/>
                <w:szCs w:val="18"/>
              </w:rPr>
            </w:pPr>
            <w:r w:rsidRPr="00DC7355">
              <w:rPr>
                <w:rFonts w:ascii="Courier New" w:hAnsi="Courier New" w:cs="Courier New"/>
                <w:szCs w:val="18"/>
              </w:rPr>
              <w:t>tciMap (see note 1)</w:t>
            </w:r>
          </w:p>
        </w:tc>
        <w:tc>
          <w:tcPr>
            <w:tcW w:w="1985" w:type="dxa"/>
          </w:tcPr>
          <w:p w14:paraId="1B907944" w14:textId="77777777" w:rsidR="0096047E" w:rsidRPr="00DC7355" w:rsidRDefault="0096047E" w:rsidP="005962C4">
            <w:pPr>
              <w:pStyle w:val="TAL"/>
              <w:keepLines w:val="0"/>
              <w:widowControl w:val="0"/>
              <w:rPr>
                <w:szCs w:val="18"/>
              </w:rPr>
            </w:pPr>
            <w:r w:rsidRPr="00DC7355">
              <w:rPr>
                <w:szCs w:val="18"/>
              </w:rPr>
              <w:t>TCI</w:t>
            </w:r>
            <w:r w:rsidRPr="00DC7355">
              <w:rPr>
                <w:szCs w:val="18"/>
              </w:rPr>
              <w:noBreakHyphen/>
              <w:t>CH Required</w:t>
            </w:r>
          </w:p>
        </w:tc>
      </w:tr>
      <w:tr w:rsidR="0096047E" w:rsidRPr="00DC7355" w14:paraId="032C5159" w14:textId="77777777" w:rsidTr="0045560C">
        <w:trPr>
          <w:cantSplit/>
          <w:jc w:val="center"/>
        </w:trPr>
        <w:tc>
          <w:tcPr>
            <w:tcW w:w="2279" w:type="dxa"/>
            <w:vMerge/>
          </w:tcPr>
          <w:p w14:paraId="70CEFF8A"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502E40ED"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tciMapParam (see note 2)</w:t>
            </w:r>
          </w:p>
        </w:tc>
        <w:tc>
          <w:tcPr>
            <w:tcW w:w="1985" w:type="dxa"/>
          </w:tcPr>
          <w:p w14:paraId="197D9E3D" w14:textId="77777777" w:rsidR="0096047E" w:rsidRPr="00DC7355" w:rsidRDefault="0096047E" w:rsidP="0045560C">
            <w:pPr>
              <w:pStyle w:val="TAL"/>
              <w:keepNext w:val="0"/>
              <w:keepLines w:val="0"/>
              <w:widowControl w:val="0"/>
              <w:rPr>
                <w:szCs w:val="18"/>
              </w:rPr>
            </w:pPr>
          </w:p>
        </w:tc>
      </w:tr>
      <w:tr w:rsidR="0096047E" w:rsidRPr="00DC7355" w14:paraId="24CEF044" w14:textId="77777777" w:rsidTr="0045560C">
        <w:trPr>
          <w:cantSplit/>
          <w:jc w:val="center"/>
        </w:trPr>
        <w:tc>
          <w:tcPr>
            <w:tcW w:w="2279" w:type="dxa"/>
            <w:vMerge w:val="restart"/>
          </w:tcPr>
          <w:p w14:paraId="563965DF"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unmap</w:t>
            </w:r>
          </w:p>
        </w:tc>
        <w:tc>
          <w:tcPr>
            <w:tcW w:w="3666" w:type="dxa"/>
          </w:tcPr>
          <w:p w14:paraId="73061219"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tciUnmapReq (see note 1)</w:t>
            </w:r>
          </w:p>
        </w:tc>
        <w:tc>
          <w:tcPr>
            <w:tcW w:w="1985" w:type="dxa"/>
          </w:tcPr>
          <w:p w14:paraId="4AF1441D"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Provided</w:t>
            </w:r>
          </w:p>
        </w:tc>
      </w:tr>
      <w:tr w:rsidR="0096047E" w:rsidRPr="00DC7355" w14:paraId="52DE0FC8" w14:textId="77777777" w:rsidTr="0045560C">
        <w:trPr>
          <w:cantSplit/>
          <w:jc w:val="center"/>
        </w:trPr>
        <w:tc>
          <w:tcPr>
            <w:tcW w:w="2279" w:type="dxa"/>
            <w:vMerge/>
          </w:tcPr>
          <w:p w14:paraId="31E4317A"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1A4AE7D2"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tciUnmapParamReq (see note 2)</w:t>
            </w:r>
          </w:p>
        </w:tc>
        <w:tc>
          <w:tcPr>
            <w:tcW w:w="1985" w:type="dxa"/>
          </w:tcPr>
          <w:p w14:paraId="46AC163D" w14:textId="77777777" w:rsidR="0096047E" w:rsidRPr="00DC7355" w:rsidRDefault="0096047E" w:rsidP="0045560C">
            <w:pPr>
              <w:pStyle w:val="TAL"/>
              <w:keepNext w:val="0"/>
              <w:keepLines w:val="0"/>
              <w:widowControl w:val="0"/>
              <w:rPr>
                <w:szCs w:val="18"/>
              </w:rPr>
            </w:pPr>
          </w:p>
        </w:tc>
      </w:tr>
      <w:tr w:rsidR="0096047E" w:rsidRPr="00DC7355" w14:paraId="6DD1241C" w14:textId="77777777" w:rsidTr="0045560C">
        <w:trPr>
          <w:cantSplit/>
          <w:jc w:val="center"/>
        </w:trPr>
        <w:tc>
          <w:tcPr>
            <w:tcW w:w="2279" w:type="dxa"/>
            <w:vMerge/>
          </w:tcPr>
          <w:p w14:paraId="2C103B88"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05C89C03"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tciUnmap (see note 1)</w:t>
            </w:r>
          </w:p>
        </w:tc>
        <w:tc>
          <w:tcPr>
            <w:tcW w:w="1985" w:type="dxa"/>
          </w:tcPr>
          <w:p w14:paraId="7C15DD21"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05A5F54C" w14:textId="77777777" w:rsidTr="0045560C">
        <w:trPr>
          <w:cantSplit/>
          <w:jc w:val="center"/>
        </w:trPr>
        <w:tc>
          <w:tcPr>
            <w:tcW w:w="2279" w:type="dxa"/>
            <w:vMerge/>
          </w:tcPr>
          <w:p w14:paraId="0B634062"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79A9ACF7"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tciUnmapParam (see note 2)</w:t>
            </w:r>
          </w:p>
        </w:tc>
        <w:tc>
          <w:tcPr>
            <w:tcW w:w="1985" w:type="dxa"/>
          </w:tcPr>
          <w:p w14:paraId="7D5D76DD" w14:textId="77777777" w:rsidR="0096047E" w:rsidRPr="00DC7355" w:rsidRDefault="0096047E" w:rsidP="0045560C">
            <w:pPr>
              <w:pStyle w:val="TAL"/>
              <w:keepNext w:val="0"/>
              <w:keepLines w:val="0"/>
              <w:widowControl w:val="0"/>
              <w:rPr>
                <w:szCs w:val="18"/>
              </w:rPr>
            </w:pPr>
          </w:p>
        </w:tc>
      </w:tr>
      <w:tr w:rsidR="0096047E" w:rsidRPr="00DC7355" w14:paraId="12894888" w14:textId="77777777" w:rsidTr="0045560C">
        <w:trPr>
          <w:cantSplit/>
          <w:jc w:val="center"/>
        </w:trPr>
        <w:tc>
          <w:tcPr>
            <w:tcW w:w="2279" w:type="dxa"/>
            <w:vMerge w:val="restart"/>
          </w:tcPr>
          <w:p w14:paraId="4AC02592" w14:textId="77777777" w:rsidR="0096047E" w:rsidRPr="00DC7355" w:rsidRDefault="0096047E" w:rsidP="0045560C">
            <w:pPr>
              <w:pStyle w:val="TAL"/>
              <w:keepLines w:val="0"/>
              <w:widowControl w:val="0"/>
              <w:rPr>
                <w:rFonts w:ascii="Courier New" w:hAnsi="Courier New" w:cs="Courier New"/>
                <w:szCs w:val="18"/>
              </w:rPr>
            </w:pPr>
            <w:r w:rsidRPr="00DC7355">
              <w:rPr>
                <w:rFonts w:ascii="Courier New" w:hAnsi="Courier New" w:cs="Courier New"/>
                <w:szCs w:val="18"/>
              </w:rPr>
              <w:t>running</w:t>
            </w:r>
          </w:p>
        </w:tc>
        <w:tc>
          <w:tcPr>
            <w:tcW w:w="3666" w:type="dxa"/>
          </w:tcPr>
          <w:p w14:paraId="486E3E63" w14:textId="77777777" w:rsidR="0096047E" w:rsidRPr="00DC7355" w:rsidRDefault="0096047E" w:rsidP="0045560C">
            <w:pPr>
              <w:pStyle w:val="TAL"/>
              <w:keepLines w:val="0"/>
              <w:widowControl w:val="0"/>
              <w:rPr>
                <w:rFonts w:ascii="Courier New" w:hAnsi="Courier New" w:cs="Courier New"/>
                <w:szCs w:val="18"/>
              </w:rPr>
            </w:pPr>
            <w:r w:rsidRPr="00DC7355">
              <w:rPr>
                <w:rFonts w:ascii="Courier New" w:hAnsi="Courier New" w:cs="Courier New"/>
                <w:szCs w:val="18"/>
              </w:rPr>
              <w:t>tciTestComponentRunningReq</w:t>
            </w:r>
          </w:p>
        </w:tc>
        <w:tc>
          <w:tcPr>
            <w:tcW w:w="1985" w:type="dxa"/>
          </w:tcPr>
          <w:p w14:paraId="485C2877" w14:textId="77777777" w:rsidR="0096047E" w:rsidRPr="00DC7355" w:rsidRDefault="0096047E" w:rsidP="0045560C">
            <w:pPr>
              <w:pStyle w:val="TAL"/>
              <w:keepLines w:val="0"/>
              <w:widowControl w:val="0"/>
              <w:rPr>
                <w:szCs w:val="18"/>
              </w:rPr>
            </w:pPr>
            <w:r w:rsidRPr="00DC7355">
              <w:rPr>
                <w:szCs w:val="18"/>
              </w:rPr>
              <w:t>TCI</w:t>
            </w:r>
            <w:r w:rsidRPr="00DC7355">
              <w:rPr>
                <w:szCs w:val="18"/>
              </w:rPr>
              <w:noBreakHyphen/>
              <w:t xml:space="preserve">CH Provided </w:t>
            </w:r>
          </w:p>
        </w:tc>
      </w:tr>
      <w:tr w:rsidR="0096047E" w:rsidRPr="00DC7355" w14:paraId="1B268772" w14:textId="77777777" w:rsidTr="0045560C">
        <w:trPr>
          <w:cantSplit/>
          <w:jc w:val="center"/>
        </w:trPr>
        <w:tc>
          <w:tcPr>
            <w:tcW w:w="2279" w:type="dxa"/>
            <w:vMerge/>
          </w:tcPr>
          <w:p w14:paraId="37B04114"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7FBD7487"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tciTestComponentRunning</w:t>
            </w:r>
          </w:p>
        </w:tc>
        <w:tc>
          <w:tcPr>
            <w:tcW w:w="1985" w:type="dxa"/>
          </w:tcPr>
          <w:p w14:paraId="222C5E33"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633D9502" w14:textId="77777777" w:rsidTr="0045560C">
        <w:trPr>
          <w:cantSplit/>
          <w:jc w:val="center"/>
        </w:trPr>
        <w:tc>
          <w:tcPr>
            <w:tcW w:w="2279" w:type="dxa"/>
            <w:vMerge w:val="restart"/>
          </w:tcPr>
          <w:p w14:paraId="3026EDBE"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alive</w:t>
            </w:r>
          </w:p>
        </w:tc>
        <w:tc>
          <w:tcPr>
            <w:tcW w:w="3666" w:type="dxa"/>
          </w:tcPr>
          <w:p w14:paraId="607B56E2"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tciTestComponentAliveReq</w:t>
            </w:r>
          </w:p>
        </w:tc>
        <w:tc>
          <w:tcPr>
            <w:tcW w:w="1985" w:type="dxa"/>
          </w:tcPr>
          <w:p w14:paraId="76C0F32A"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 xml:space="preserve">CH Provided </w:t>
            </w:r>
          </w:p>
        </w:tc>
      </w:tr>
      <w:tr w:rsidR="0096047E" w:rsidRPr="00DC7355" w14:paraId="69EF45DB" w14:textId="77777777" w:rsidTr="0045560C">
        <w:trPr>
          <w:cantSplit/>
          <w:jc w:val="center"/>
        </w:trPr>
        <w:tc>
          <w:tcPr>
            <w:tcW w:w="2279" w:type="dxa"/>
            <w:vMerge/>
          </w:tcPr>
          <w:p w14:paraId="4C8A4637"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6FB499AC"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tciTestComponentAlive</w:t>
            </w:r>
          </w:p>
        </w:tc>
        <w:tc>
          <w:tcPr>
            <w:tcW w:w="1985" w:type="dxa"/>
          </w:tcPr>
          <w:p w14:paraId="7E7858B0"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11B0CA42" w14:textId="77777777" w:rsidTr="0045560C">
        <w:trPr>
          <w:cantSplit/>
          <w:jc w:val="center"/>
        </w:trPr>
        <w:tc>
          <w:tcPr>
            <w:tcW w:w="2279" w:type="dxa"/>
            <w:vMerge w:val="restart"/>
          </w:tcPr>
          <w:p w14:paraId="1B57CE62"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done</w:t>
            </w:r>
          </w:p>
        </w:tc>
        <w:tc>
          <w:tcPr>
            <w:tcW w:w="3666" w:type="dxa"/>
          </w:tcPr>
          <w:p w14:paraId="129547B1"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tciTestComponentDoneReq</w:t>
            </w:r>
          </w:p>
        </w:tc>
        <w:tc>
          <w:tcPr>
            <w:tcW w:w="1985" w:type="dxa"/>
          </w:tcPr>
          <w:p w14:paraId="03EC0CB9"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 xml:space="preserve">CH Provided </w:t>
            </w:r>
          </w:p>
        </w:tc>
      </w:tr>
      <w:tr w:rsidR="0096047E" w:rsidRPr="00DC7355" w14:paraId="12F83965" w14:textId="77777777" w:rsidTr="0045560C">
        <w:trPr>
          <w:cantSplit/>
          <w:jc w:val="center"/>
        </w:trPr>
        <w:tc>
          <w:tcPr>
            <w:tcW w:w="2279" w:type="dxa"/>
            <w:vMerge/>
          </w:tcPr>
          <w:p w14:paraId="464C1088"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6F2300FA"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tciTestComponentDone</w:t>
            </w:r>
          </w:p>
        </w:tc>
        <w:tc>
          <w:tcPr>
            <w:tcW w:w="1985" w:type="dxa"/>
          </w:tcPr>
          <w:p w14:paraId="2CE97347"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33A3539B" w14:textId="77777777" w:rsidTr="0045560C">
        <w:trPr>
          <w:cantSplit/>
          <w:jc w:val="center"/>
        </w:trPr>
        <w:tc>
          <w:tcPr>
            <w:tcW w:w="2279" w:type="dxa"/>
            <w:vMerge w:val="restart"/>
          </w:tcPr>
          <w:p w14:paraId="57BE9FEC"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killed</w:t>
            </w:r>
          </w:p>
        </w:tc>
        <w:tc>
          <w:tcPr>
            <w:tcW w:w="3666" w:type="dxa"/>
          </w:tcPr>
          <w:p w14:paraId="4709FE78"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tciTestComponentKilledReq</w:t>
            </w:r>
          </w:p>
        </w:tc>
        <w:tc>
          <w:tcPr>
            <w:tcW w:w="1985" w:type="dxa"/>
          </w:tcPr>
          <w:p w14:paraId="65742459"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 xml:space="preserve">CH Provided </w:t>
            </w:r>
          </w:p>
        </w:tc>
      </w:tr>
      <w:tr w:rsidR="0096047E" w:rsidRPr="00DC7355" w14:paraId="09F9F8A3" w14:textId="77777777" w:rsidTr="0045560C">
        <w:trPr>
          <w:cantSplit/>
          <w:jc w:val="center"/>
        </w:trPr>
        <w:tc>
          <w:tcPr>
            <w:tcW w:w="2279" w:type="dxa"/>
            <w:vMerge/>
          </w:tcPr>
          <w:p w14:paraId="1BCB4305"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5FD6C4E5"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tciTestComponentKilled</w:t>
            </w:r>
          </w:p>
        </w:tc>
        <w:tc>
          <w:tcPr>
            <w:tcW w:w="1985" w:type="dxa"/>
          </w:tcPr>
          <w:p w14:paraId="4D4C7A3B"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4B4AAE73" w14:textId="77777777" w:rsidTr="0045560C">
        <w:trPr>
          <w:cantSplit/>
          <w:jc w:val="center"/>
        </w:trPr>
        <w:tc>
          <w:tcPr>
            <w:tcW w:w="2279" w:type="dxa"/>
            <w:vMerge w:val="restart"/>
          </w:tcPr>
          <w:p w14:paraId="55C43877"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mtc</w:t>
            </w:r>
          </w:p>
        </w:tc>
        <w:tc>
          <w:tcPr>
            <w:tcW w:w="3666" w:type="dxa"/>
          </w:tcPr>
          <w:p w14:paraId="63B7105C"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tciGetMTCReq, tciGetParallelMTCReq</w:t>
            </w:r>
          </w:p>
        </w:tc>
        <w:tc>
          <w:tcPr>
            <w:tcW w:w="1985" w:type="dxa"/>
          </w:tcPr>
          <w:p w14:paraId="00FB7F2E"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 xml:space="preserve">CH Provided </w:t>
            </w:r>
          </w:p>
        </w:tc>
      </w:tr>
      <w:tr w:rsidR="0096047E" w:rsidRPr="00DC7355" w14:paraId="28EDB581" w14:textId="77777777" w:rsidTr="0045560C">
        <w:trPr>
          <w:cantSplit/>
          <w:jc w:val="center"/>
        </w:trPr>
        <w:tc>
          <w:tcPr>
            <w:tcW w:w="2279" w:type="dxa"/>
            <w:vMerge/>
          </w:tcPr>
          <w:p w14:paraId="0B134819"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7DC1AF9C"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tciGetMTC, tciGetParallelMTC</w:t>
            </w:r>
          </w:p>
        </w:tc>
        <w:tc>
          <w:tcPr>
            <w:tcW w:w="1985" w:type="dxa"/>
          </w:tcPr>
          <w:p w14:paraId="0A7AED49"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220212FC" w14:textId="77777777" w:rsidTr="0045560C">
        <w:trPr>
          <w:cantSplit/>
          <w:jc w:val="center"/>
        </w:trPr>
        <w:tc>
          <w:tcPr>
            <w:tcW w:w="2279" w:type="dxa"/>
            <w:vMerge w:val="restart"/>
          </w:tcPr>
          <w:p w14:paraId="4258E13E"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execute</w:t>
            </w:r>
          </w:p>
        </w:tc>
        <w:tc>
          <w:tcPr>
            <w:tcW w:w="3666" w:type="dxa"/>
          </w:tcPr>
          <w:p w14:paraId="66C5D705"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tciTestCaseExecuteReq</w:t>
            </w:r>
          </w:p>
        </w:tc>
        <w:tc>
          <w:tcPr>
            <w:tcW w:w="1985" w:type="dxa"/>
          </w:tcPr>
          <w:p w14:paraId="4ED6D04E"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 xml:space="preserve">CH Provided </w:t>
            </w:r>
          </w:p>
        </w:tc>
      </w:tr>
      <w:tr w:rsidR="0096047E" w:rsidRPr="00DC7355" w14:paraId="54630503" w14:textId="77777777" w:rsidTr="0045560C">
        <w:trPr>
          <w:cantSplit/>
          <w:jc w:val="center"/>
        </w:trPr>
        <w:tc>
          <w:tcPr>
            <w:tcW w:w="2279" w:type="dxa"/>
            <w:vMerge/>
          </w:tcPr>
          <w:p w14:paraId="449F0E6F" w14:textId="77777777" w:rsidR="0096047E" w:rsidRPr="00DC7355" w:rsidRDefault="0096047E" w:rsidP="0045560C">
            <w:pPr>
              <w:pStyle w:val="TAL"/>
              <w:keepNext w:val="0"/>
              <w:keepLines w:val="0"/>
              <w:widowControl w:val="0"/>
              <w:rPr>
                <w:rFonts w:ascii="Courier New" w:hAnsi="Courier New" w:cs="Courier New"/>
                <w:szCs w:val="18"/>
              </w:rPr>
            </w:pPr>
          </w:p>
        </w:tc>
        <w:tc>
          <w:tcPr>
            <w:tcW w:w="3666" w:type="dxa"/>
          </w:tcPr>
          <w:p w14:paraId="24F99DB4" w14:textId="77777777" w:rsidR="0096047E" w:rsidRPr="00DC7355" w:rsidRDefault="0096047E" w:rsidP="0045560C">
            <w:pPr>
              <w:pStyle w:val="TAL"/>
              <w:keepNext w:val="0"/>
              <w:keepLines w:val="0"/>
              <w:widowControl w:val="0"/>
              <w:rPr>
                <w:rFonts w:ascii="Courier New" w:hAnsi="Courier New" w:cs="Courier New"/>
                <w:szCs w:val="18"/>
              </w:rPr>
            </w:pPr>
            <w:r w:rsidRPr="00DC7355">
              <w:rPr>
                <w:rFonts w:ascii="Courier New" w:hAnsi="Courier New" w:cs="Courier New"/>
                <w:szCs w:val="18"/>
              </w:rPr>
              <w:t>tciTestCaseExecute</w:t>
            </w:r>
          </w:p>
        </w:tc>
        <w:tc>
          <w:tcPr>
            <w:tcW w:w="1985" w:type="dxa"/>
          </w:tcPr>
          <w:p w14:paraId="1723D304" w14:textId="77777777" w:rsidR="0096047E" w:rsidRPr="00DC7355" w:rsidRDefault="0096047E" w:rsidP="0045560C">
            <w:pPr>
              <w:pStyle w:val="TAL"/>
              <w:keepNext w:val="0"/>
              <w:keepLines w:val="0"/>
              <w:widowControl w:val="0"/>
              <w:rPr>
                <w:szCs w:val="18"/>
              </w:rPr>
            </w:pPr>
            <w:r w:rsidRPr="00DC7355">
              <w:rPr>
                <w:szCs w:val="18"/>
              </w:rPr>
              <w:t>TCI</w:t>
            </w:r>
            <w:r w:rsidRPr="00DC7355">
              <w:rPr>
                <w:szCs w:val="18"/>
              </w:rPr>
              <w:noBreakHyphen/>
              <w:t>CH Required</w:t>
            </w:r>
          </w:p>
        </w:tc>
      </w:tr>
      <w:tr w:rsidR="0096047E" w:rsidRPr="00DC7355" w14:paraId="6FCF5D8D" w14:textId="77777777" w:rsidTr="0045560C">
        <w:trPr>
          <w:cantSplit/>
          <w:jc w:val="center"/>
        </w:trPr>
        <w:tc>
          <w:tcPr>
            <w:tcW w:w="7930" w:type="dxa"/>
            <w:gridSpan w:val="3"/>
          </w:tcPr>
          <w:p w14:paraId="75C425A5" w14:textId="77777777" w:rsidR="0096047E" w:rsidRPr="00DC7355" w:rsidRDefault="0096047E" w:rsidP="0045560C">
            <w:pPr>
              <w:pStyle w:val="TAN"/>
              <w:rPr>
                <w:caps/>
              </w:rPr>
            </w:pPr>
            <w:r w:rsidRPr="00DC7355">
              <w:rPr>
                <w:caps/>
              </w:rPr>
              <w:t>NOTE 1:</w:t>
            </w:r>
            <w:r w:rsidRPr="00DC7355">
              <w:rPr>
                <w:caps/>
              </w:rPr>
              <w:tab/>
            </w:r>
            <w:r w:rsidRPr="00DC7355">
              <w:t>For statement without configuration parameter.</w:t>
            </w:r>
          </w:p>
          <w:p w14:paraId="00E517D1" w14:textId="77777777" w:rsidR="0096047E" w:rsidRPr="00DC7355" w:rsidRDefault="0096047E" w:rsidP="0045560C">
            <w:pPr>
              <w:pStyle w:val="TAN"/>
            </w:pPr>
            <w:r w:rsidRPr="00DC7355">
              <w:rPr>
                <w:caps/>
              </w:rPr>
              <w:t>note 2:</w:t>
            </w:r>
            <w:r w:rsidRPr="00DC7355">
              <w:rPr>
                <w:caps/>
              </w:rPr>
              <w:tab/>
            </w:r>
            <w:r w:rsidRPr="00DC7355">
              <w:t>For statement with configuration parameter.</w:t>
            </w:r>
          </w:p>
        </w:tc>
      </w:tr>
    </w:tbl>
    <w:p w14:paraId="7E595907" w14:textId="77777777" w:rsidR="0096047E" w:rsidRPr="00DC7355" w:rsidRDefault="0096047E" w:rsidP="001B1F18"/>
    <w:p w14:paraId="76117D51" w14:textId="653A0832" w:rsidR="00327709" w:rsidRPr="00DC7355" w:rsidRDefault="00327709" w:rsidP="006962F3">
      <w:pPr>
        <w:pStyle w:val="berschrift1"/>
      </w:pPr>
      <w:bookmarkStart w:id="63" w:name="_Toc75433919"/>
      <w:r w:rsidRPr="00DC7355">
        <w:t>6</w:t>
      </w:r>
      <w:r w:rsidRPr="00DC7355">
        <w:tab/>
        <w:t>Package Semantics</w:t>
      </w:r>
      <w:bookmarkEnd w:id="63"/>
    </w:p>
    <w:p w14:paraId="18017CAC" w14:textId="77777777" w:rsidR="004B322F" w:rsidRPr="00DC7355" w:rsidRDefault="004B322F" w:rsidP="004B322F">
      <w:pPr>
        <w:pStyle w:val="berschrift2"/>
      </w:pPr>
      <w:bookmarkStart w:id="64" w:name="_Toc75433920"/>
      <w:r w:rsidRPr="00DC7355">
        <w:t>6.0</w:t>
      </w:r>
      <w:r w:rsidRPr="00DC7355">
        <w:tab/>
        <w:t>General</w:t>
      </w:r>
      <w:bookmarkEnd w:id="64"/>
    </w:p>
    <w:p w14:paraId="0C1889DC" w14:textId="6FBA9F26" w:rsidR="00327709" w:rsidRPr="00DC7355" w:rsidRDefault="00327709" w:rsidP="006962F3">
      <w:r w:rsidRPr="00DC7355">
        <w:t xml:space="preserve">The complete semantics of the using the package in TTCN-3 is defined by copying the following clauses in the following manner into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TTCN-3 Operational Semantics.</w:t>
      </w:r>
    </w:p>
    <w:p w14:paraId="246D7951" w14:textId="5785D3B0" w:rsidR="00327709" w:rsidRPr="00DC7355" w:rsidRDefault="00327709" w:rsidP="00327709">
      <w:pPr>
        <w:pStyle w:val="B1"/>
      </w:pPr>
      <w:r w:rsidRPr="00DC7355">
        <w:t xml:space="preserve">Clause 6.1 replaces clause 7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16D3DB57" w14:textId="20BEE359" w:rsidR="00327709" w:rsidRPr="00DC7355" w:rsidRDefault="00327709" w:rsidP="00327709">
      <w:pPr>
        <w:pStyle w:val="B1"/>
      </w:pPr>
      <w:r w:rsidRPr="00DC7355">
        <w:t xml:space="preserve">Clause 6.2 replaces clause 7.1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00D31471" w:rsidRPr="00DC7355">
        <w:t>.</w:t>
      </w:r>
    </w:p>
    <w:p w14:paraId="589253F3" w14:textId="5A746EBF" w:rsidR="00327709" w:rsidRPr="00DC7355" w:rsidRDefault="00327709" w:rsidP="00327709">
      <w:pPr>
        <w:pStyle w:val="B1"/>
      </w:pPr>
      <w:r w:rsidRPr="00DC7355">
        <w:t xml:space="preserve">Clause 6.3 replaces clause 8.2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0AB65BA" w14:textId="3A3903AC" w:rsidR="00327709" w:rsidRPr="00DC7355" w:rsidRDefault="00327709" w:rsidP="00327709">
      <w:pPr>
        <w:pStyle w:val="B1"/>
      </w:pPr>
      <w:r w:rsidRPr="00DC7355">
        <w:t xml:space="preserve">Clause 6.4 replaces clause 8.2.1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A6A38E2" w14:textId="6ECCDBF3" w:rsidR="00327709" w:rsidRPr="00DC7355" w:rsidRDefault="00327709" w:rsidP="00327709">
      <w:pPr>
        <w:pStyle w:val="B1"/>
      </w:pPr>
      <w:r w:rsidRPr="00DC7355">
        <w:t>Clause 6.5 is a new clause. I</w:t>
      </w:r>
      <w:r w:rsidR="000C4FE3" w:rsidRPr="00DC7355">
        <w:t>t</w:t>
      </w:r>
      <w:r w:rsidRPr="00DC7355">
        <w:t xml:space="preserve"> would become clause 8.2.6a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6815054D" w14:textId="1D25B83C" w:rsidR="00327709" w:rsidRPr="00DC7355" w:rsidRDefault="00327709" w:rsidP="00327709">
      <w:pPr>
        <w:pStyle w:val="B1"/>
      </w:pPr>
      <w:r w:rsidRPr="00DC7355">
        <w:t xml:space="preserve">Clause 6.6 replaces clause 8.2.7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979400E" w14:textId="476770D4" w:rsidR="00327709" w:rsidRPr="00DC7355" w:rsidRDefault="00327709" w:rsidP="00327709">
      <w:pPr>
        <w:pStyle w:val="B1"/>
      </w:pPr>
      <w:r w:rsidRPr="00DC7355">
        <w:t>Clause 6.7 replaces clause 8.3.1</w:t>
      </w:r>
      <w:r w:rsidR="005C2525" w:rsidRPr="00DC7355">
        <w:t>.0</w:t>
      </w:r>
      <w:r w:rsidRPr="00DC7355">
        <w:t xml:space="preserve">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B9B0DD7" w14:textId="43AD4892" w:rsidR="00327709" w:rsidRPr="00DC7355" w:rsidRDefault="00327709" w:rsidP="00327709">
      <w:pPr>
        <w:pStyle w:val="B1"/>
      </w:pPr>
      <w:r w:rsidRPr="00DC7355">
        <w:t xml:space="preserve">Clause 6.8 replaces clause 8.3.1.1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566E9FC9" w14:textId="737D843B" w:rsidR="00327709" w:rsidRPr="00DC7355" w:rsidRDefault="00327709" w:rsidP="00327709">
      <w:pPr>
        <w:pStyle w:val="B1"/>
      </w:pPr>
      <w:r w:rsidRPr="00DC7355">
        <w:t>Clause 6.9 replaces clause 8.3.1a</w:t>
      </w:r>
      <w:r w:rsidR="00831C1B" w:rsidRPr="00DC7355">
        <w:t>.0</w:t>
      </w:r>
      <w:r w:rsidRPr="00DC7355">
        <w:t xml:space="preserve">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6CF4C213" w14:textId="65F66519" w:rsidR="00327709" w:rsidRPr="00DC7355" w:rsidRDefault="00327709" w:rsidP="00327709">
      <w:pPr>
        <w:pStyle w:val="B1"/>
      </w:pPr>
      <w:r w:rsidRPr="00DC7355">
        <w:t>Clause 6.10 replaces clause 8.3.1</w:t>
      </w:r>
      <w:r w:rsidR="00831C1B" w:rsidRPr="00DC7355">
        <w:t>a</w:t>
      </w:r>
      <w:r w:rsidRPr="00DC7355">
        <w:t xml:space="preserve">.1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146C5B" w:rsidRPr="00DC7355">
        <w:instrText xml:space="preserve"> \* MERGEFORMAT </w:instrText>
      </w:r>
      <w:r w:rsidR="00D451C7" w:rsidRPr="00DC7355">
        <w:fldChar w:fldCharType="separate"/>
      </w:r>
      <w:r w:rsidR="00F16FB2" w:rsidRPr="00DC7355">
        <w:t>2</w:t>
      </w:r>
      <w:r w:rsidR="00D451C7" w:rsidRPr="00DC7355">
        <w:fldChar w:fldCharType="end"/>
      </w:r>
      <w:r w:rsidR="00D451C7" w:rsidRPr="00DC7355">
        <w:t>]</w:t>
      </w:r>
      <w:r w:rsidRPr="00DC7355">
        <w:t>.</w:t>
      </w:r>
    </w:p>
    <w:p w14:paraId="04C64DDD" w14:textId="75BCC25F" w:rsidR="00327709" w:rsidRPr="00DC7355" w:rsidRDefault="00327709" w:rsidP="00327709">
      <w:pPr>
        <w:pStyle w:val="B1"/>
      </w:pPr>
      <w:r w:rsidRPr="00DC7355">
        <w:t>Clause 6.11 replaces clause 8.3.2</w:t>
      </w:r>
      <w:r w:rsidR="00831C1B" w:rsidRPr="00DC7355">
        <w:t>.0</w:t>
      </w:r>
      <w:r w:rsidRPr="00DC7355">
        <w:t xml:space="preserve">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6A5CD9C" w14:textId="0B335BF5" w:rsidR="00327709" w:rsidRPr="00DC7355" w:rsidRDefault="00327709" w:rsidP="00327709">
      <w:pPr>
        <w:pStyle w:val="B1"/>
      </w:pPr>
      <w:r w:rsidRPr="00DC7355">
        <w:t xml:space="preserve">Clause 6.12 replaces clause 8.3.2.1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61CDA798" w14:textId="7A412A66" w:rsidR="00327709" w:rsidRPr="00DC7355" w:rsidRDefault="00327709" w:rsidP="00327709">
      <w:pPr>
        <w:pStyle w:val="B1"/>
      </w:pPr>
      <w:r w:rsidRPr="00DC7355">
        <w:t xml:space="preserve">Clause 6.13 replaces clause 8.3.3.1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29A36ED4" w14:textId="0A0479D0" w:rsidR="00327709" w:rsidRPr="00DC7355" w:rsidRDefault="00327709" w:rsidP="00327709">
      <w:pPr>
        <w:pStyle w:val="B1"/>
      </w:pPr>
      <w:r w:rsidRPr="00DC7355">
        <w:t xml:space="preserve">Clause 6.14 replaces clause 8.3.3.2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00344EC" w14:textId="57174B14" w:rsidR="00327709" w:rsidRPr="00DC7355" w:rsidRDefault="00327709" w:rsidP="00327709">
      <w:pPr>
        <w:pStyle w:val="B1"/>
      </w:pPr>
      <w:r w:rsidRPr="00DC7355">
        <w:t xml:space="preserve">Clause 6.16 replaces clause 8.6.1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1877CE0E" w14:textId="7D9A05DA" w:rsidR="00327709" w:rsidRPr="00DC7355" w:rsidRDefault="00327709" w:rsidP="00327709">
      <w:pPr>
        <w:pStyle w:val="B1"/>
      </w:pPr>
      <w:r w:rsidRPr="00DC7355">
        <w:lastRenderedPageBreak/>
        <w:t xml:space="preserve">Clause 6.17 replaces clause 8.6.1.1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728AB08" w14:textId="1877A44B" w:rsidR="00327709" w:rsidRPr="00DC7355" w:rsidRDefault="00327709" w:rsidP="00327709">
      <w:pPr>
        <w:pStyle w:val="B1"/>
      </w:pPr>
      <w:r w:rsidRPr="00DC7355">
        <w:t xml:space="preserve">Clause 6.18 replaces clause 8.6.1.2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7E361F31" w14:textId="78311C58" w:rsidR="00327709" w:rsidRPr="00DC7355" w:rsidRDefault="00327709" w:rsidP="00327709">
      <w:pPr>
        <w:pStyle w:val="B1"/>
      </w:pPr>
      <w:r w:rsidRPr="00DC7355">
        <w:t xml:space="preserve">Clause 6.19 replaces clause 8.6.1.3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7D5795AE" w14:textId="0F3B8EED" w:rsidR="00327709" w:rsidRPr="00DC7355" w:rsidRDefault="00327709" w:rsidP="00327709">
      <w:pPr>
        <w:pStyle w:val="B1"/>
      </w:pPr>
      <w:r w:rsidRPr="00DC7355">
        <w:t xml:space="preserve">Clause 6.20 replaces clause 8.6.1.4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24163038" w14:textId="3A262282" w:rsidR="00327709" w:rsidRPr="00DC7355" w:rsidRDefault="00327709" w:rsidP="00327709">
      <w:pPr>
        <w:pStyle w:val="B1"/>
      </w:pPr>
      <w:r w:rsidRPr="00DC7355">
        <w:t xml:space="preserve">Clause 6.21 replaces clause 8.6.2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2449F80" w14:textId="4F261946" w:rsidR="00327709" w:rsidRPr="00DC7355" w:rsidRDefault="00327709" w:rsidP="00327709">
      <w:pPr>
        <w:pStyle w:val="B1"/>
      </w:pPr>
      <w:r w:rsidRPr="00DC7355">
        <w:t xml:space="preserve">Clause 6.22 replaces clause 9.9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1DA7AC19" w14:textId="0243B1C9" w:rsidR="00327709" w:rsidRPr="00DC7355" w:rsidRDefault="00327709" w:rsidP="00327709">
      <w:pPr>
        <w:pStyle w:val="B1"/>
      </w:pPr>
      <w:r w:rsidRPr="00DC7355">
        <w:t xml:space="preserve">Clause 6.23 is a new clause. It would become clause 9.9a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481F035" w14:textId="7D3637AA" w:rsidR="00327709" w:rsidRPr="00DC7355" w:rsidRDefault="00327709" w:rsidP="00327709">
      <w:pPr>
        <w:pStyle w:val="B1"/>
      </w:pPr>
      <w:r w:rsidRPr="00DC7355">
        <w:t xml:space="preserve">Clause 6.24 replaces clause 9.10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7E909C7" w14:textId="436F759C" w:rsidR="00327709" w:rsidRPr="00DC7355" w:rsidRDefault="00327709" w:rsidP="00327709">
      <w:pPr>
        <w:pStyle w:val="B1"/>
      </w:pPr>
      <w:r w:rsidRPr="00DC7355">
        <w:t xml:space="preserve">Clause 6.25 replaces clause 9.12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5229000B" w14:textId="5FDCECC6" w:rsidR="00327709" w:rsidRPr="00DC7355" w:rsidRDefault="00327709" w:rsidP="00327709">
      <w:pPr>
        <w:pStyle w:val="B1"/>
      </w:pPr>
      <w:r w:rsidRPr="00DC7355">
        <w:t xml:space="preserve">Clause 6.26 replaces clause 9.14.2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9F37D4B" w14:textId="686988EA" w:rsidR="00327709" w:rsidRPr="00DC7355" w:rsidRDefault="00327709" w:rsidP="00327709">
      <w:pPr>
        <w:pStyle w:val="B1"/>
      </w:pPr>
      <w:r w:rsidRPr="00DC7355">
        <w:t xml:space="preserve">Clause 6.27 replaces clause 9.14.3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5D1A4ACF" w14:textId="1C5975B4" w:rsidR="00327709" w:rsidRPr="00DC7355" w:rsidRDefault="00327709" w:rsidP="00327709">
      <w:pPr>
        <w:pStyle w:val="B1"/>
      </w:pPr>
      <w:r w:rsidRPr="00DC7355">
        <w:t xml:space="preserve">Clause 6.28 replaces clause 9.14.4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54B4D99D" w14:textId="7D6B3D03" w:rsidR="00327709" w:rsidRPr="00DC7355" w:rsidRDefault="00327709" w:rsidP="00327709">
      <w:pPr>
        <w:pStyle w:val="B1"/>
      </w:pPr>
      <w:r w:rsidRPr="00DC7355">
        <w:t xml:space="preserve">Clause 6.29 replaces clause 9.14.5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390D43E3" w14:textId="74F2387B" w:rsidR="00327709" w:rsidRPr="00DC7355" w:rsidRDefault="00327709" w:rsidP="00327709">
      <w:pPr>
        <w:pStyle w:val="B1"/>
      </w:pPr>
      <w:r w:rsidRPr="00DC7355">
        <w:t xml:space="preserve">Clause 6.30 replaces clause 9.17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CF22BDD" w14:textId="2E95B4B5" w:rsidR="00327709" w:rsidRPr="00DC7355" w:rsidRDefault="00327709" w:rsidP="00327709">
      <w:pPr>
        <w:pStyle w:val="B1"/>
      </w:pPr>
      <w:r w:rsidRPr="00DC7355">
        <w:t xml:space="preserve">Clause 6.31 is a new clause. It would become clause 9.17.0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189934F" w14:textId="1913E033" w:rsidR="00327709" w:rsidRPr="00DC7355" w:rsidRDefault="00327709" w:rsidP="00327709">
      <w:pPr>
        <w:pStyle w:val="B1"/>
      </w:pPr>
      <w:r w:rsidRPr="00DC7355">
        <w:t xml:space="preserve">Clause 6.32 is a new clause. It would become clause 9.17.3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15E4DEE5" w14:textId="1151309D" w:rsidR="00327709" w:rsidRPr="00DC7355" w:rsidRDefault="00327709" w:rsidP="00327709">
      <w:pPr>
        <w:pStyle w:val="B1"/>
      </w:pPr>
      <w:r w:rsidRPr="00DC7355">
        <w:t xml:space="preserve">Clause 6.33 is a new clause. It would become clause 9.17.4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847BC94" w14:textId="2CE4A1D2" w:rsidR="00327709" w:rsidRPr="00DC7355" w:rsidRDefault="00327709" w:rsidP="00327709">
      <w:pPr>
        <w:pStyle w:val="B1"/>
      </w:pPr>
      <w:r w:rsidRPr="00DC7355">
        <w:t xml:space="preserve">Clause 6.34 is a new clause. It would become clause 9.17.5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31A4063" w14:textId="79D932CD" w:rsidR="00327709" w:rsidRPr="00DC7355" w:rsidRDefault="00327709" w:rsidP="00327709">
      <w:pPr>
        <w:pStyle w:val="B1"/>
      </w:pPr>
      <w:r w:rsidRPr="00DC7355">
        <w:t xml:space="preserve">Clause 6.35 replaces clause 9.22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6124E427" w14:textId="6AB8FA56" w:rsidR="00327709" w:rsidRPr="00DC7355" w:rsidRDefault="00327709" w:rsidP="00327709">
      <w:pPr>
        <w:pStyle w:val="B1"/>
      </w:pPr>
      <w:r w:rsidRPr="00DC7355">
        <w:t xml:space="preserve">Clause 6.36 replaces clause 9.28a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5F518794" w14:textId="4A2BAE4A" w:rsidR="00327709" w:rsidRPr="00DC7355" w:rsidRDefault="00327709" w:rsidP="00327709">
      <w:pPr>
        <w:pStyle w:val="B1"/>
      </w:pPr>
      <w:r w:rsidRPr="00DC7355">
        <w:t xml:space="preserve">Clause 6.37 replaces clause 9.29a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55CB29AE" w14:textId="2583F9E0" w:rsidR="00327709" w:rsidRPr="00DC7355" w:rsidRDefault="00327709" w:rsidP="00327709">
      <w:pPr>
        <w:pStyle w:val="B1"/>
      </w:pPr>
      <w:r w:rsidRPr="00DC7355">
        <w:t xml:space="preserve">Clause 6.38 replaces clause 9.29a.1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6E0AEE25" w14:textId="2818A718" w:rsidR="00327709" w:rsidRPr="00DC7355" w:rsidRDefault="00327709" w:rsidP="00327709">
      <w:pPr>
        <w:pStyle w:val="B1"/>
      </w:pPr>
      <w:r w:rsidRPr="00DC7355">
        <w:t xml:space="preserve">Clause 6.39 replaces clause 9.29a.3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345EFDE6" w14:textId="327F11F2" w:rsidR="00327709" w:rsidRPr="00DC7355" w:rsidRDefault="00327709" w:rsidP="00327709">
      <w:pPr>
        <w:pStyle w:val="B1"/>
      </w:pPr>
      <w:r w:rsidRPr="00DC7355">
        <w:t xml:space="preserve">Clause 6.40 replaces clause 9.29b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3B3F2F28" w14:textId="2C201F91" w:rsidR="00327709" w:rsidRPr="00DC7355" w:rsidRDefault="00327709" w:rsidP="00327709">
      <w:pPr>
        <w:pStyle w:val="B1"/>
      </w:pPr>
      <w:r w:rsidRPr="00DC7355">
        <w:t xml:space="preserve">Clause 6.41 is a new clause. It would become clause 9.29c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200D9C4" w14:textId="777D82C1" w:rsidR="00327709" w:rsidRPr="00DC7355" w:rsidRDefault="00327709" w:rsidP="00327709">
      <w:pPr>
        <w:pStyle w:val="B1"/>
      </w:pPr>
      <w:r w:rsidRPr="00DC7355">
        <w:t xml:space="preserve">Clause 6.42 replaces clause 9.32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75AEEB92" w14:textId="249C4EE6" w:rsidR="00327709" w:rsidRPr="00DC7355" w:rsidRDefault="00327709" w:rsidP="00327709">
      <w:pPr>
        <w:pStyle w:val="B1"/>
      </w:pPr>
      <w:r w:rsidRPr="00DC7355">
        <w:t xml:space="preserve">Clause 6.43 replaces clause 9.47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52904929" w14:textId="5DE23C9D" w:rsidR="00327709" w:rsidRPr="00DC7355" w:rsidRDefault="00327709" w:rsidP="00327709">
      <w:pPr>
        <w:pStyle w:val="B1"/>
      </w:pPr>
      <w:r w:rsidRPr="00DC7355">
        <w:t xml:space="preserve">Clause 6.44 replaces clause 9.49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45383E3" w14:textId="570CE931" w:rsidR="00327709" w:rsidRPr="00DC7355" w:rsidRDefault="00327709" w:rsidP="00327709">
      <w:pPr>
        <w:pStyle w:val="B1"/>
      </w:pPr>
      <w:r w:rsidRPr="00DC7355">
        <w:t xml:space="preserve">Clause 6.45 replaces clause 9.49.1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12F754B7" w14:textId="45D3AEEA" w:rsidR="00327709" w:rsidRPr="00DC7355" w:rsidRDefault="00327709" w:rsidP="00327709">
      <w:pPr>
        <w:pStyle w:val="B1"/>
      </w:pPr>
      <w:r w:rsidRPr="00DC7355">
        <w:t xml:space="preserve">Clause 6.46 is a new clause. It would become clause 9.49.4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35799B44" w14:textId="79C9A3AD" w:rsidR="00327709" w:rsidRPr="00DC7355" w:rsidRDefault="00327709" w:rsidP="00327709">
      <w:pPr>
        <w:pStyle w:val="B1"/>
      </w:pPr>
      <w:r w:rsidRPr="00DC7355">
        <w:t>Clause 6.47 is a new clause. I</w:t>
      </w:r>
      <w:r w:rsidR="000C4FE3" w:rsidRPr="00DC7355">
        <w:t>t</w:t>
      </w:r>
      <w:r w:rsidRPr="00DC7355">
        <w:t xml:space="preserve"> would become clause 9.49.5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15464EAE" w14:textId="78E70751" w:rsidR="00327709" w:rsidRPr="00DC7355" w:rsidRDefault="00327709" w:rsidP="00327709">
      <w:pPr>
        <w:pStyle w:val="B1"/>
      </w:pPr>
      <w:r w:rsidRPr="00DC7355">
        <w:t xml:space="preserve">Clause 6.48 replaces clause 9.51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45452DEC" w14:textId="3CCF6F1B" w:rsidR="00327709" w:rsidRPr="00DC7355" w:rsidRDefault="00327709" w:rsidP="00327709">
      <w:pPr>
        <w:pStyle w:val="B1"/>
      </w:pPr>
      <w:r w:rsidRPr="00DC7355">
        <w:t xml:space="preserve">Clause 6.49 replaces clause 9.56.1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9FF7FDE" w14:textId="5FDE3ACC" w:rsidR="00327709" w:rsidRPr="00DC7355" w:rsidRDefault="00327709" w:rsidP="00327709">
      <w:pPr>
        <w:pStyle w:val="B1"/>
      </w:pPr>
      <w:r w:rsidRPr="00DC7355">
        <w:t xml:space="preserve">Clause 6.50 replaces clause 9.56.2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29D925EA" w14:textId="056BB672" w:rsidR="00327709" w:rsidRPr="00DC7355" w:rsidRDefault="00327709" w:rsidP="00327709">
      <w:pPr>
        <w:pStyle w:val="B1"/>
      </w:pPr>
      <w:r w:rsidRPr="00DC7355">
        <w:lastRenderedPageBreak/>
        <w:t xml:space="preserve">Clause 6.51 replaces clause 9.56.3 in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0A9059AD" w14:textId="77777777" w:rsidR="00327709" w:rsidRPr="00DC7355" w:rsidRDefault="00327709" w:rsidP="00327709">
      <w:pPr>
        <w:pStyle w:val="berschrift2"/>
      </w:pPr>
      <w:bookmarkStart w:id="65" w:name="_Toc75433921"/>
      <w:r w:rsidRPr="00DC7355">
        <w:t>6.1</w:t>
      </w:r>
      <w:r w:rsidRPr="00DC7355">
        <w:tab/>
        <w:t>Replacement of short forms</w:t>
      </w:r>
      <w:bookmarkEnd w:id="65"/>
    </w:p>
    <w:p w14:paraId="5ECD0941" w14:textId="77777777" w:rsidR="00327709" w:rsidRPr="00DC7355" w:rsidRDefault="00327709" w:rsidP="00327709">
      <w:pPr>
        <w:widowControl w:val="0"/>
      </w:pPr>
      <w:r w:rsidRPr="00DC7355">
        <w:t>Short forms have to be expanded by the corresponding complete definitions on a textual level before this operational semantics can be used for the explanation of TTCN-3 behaviour.</w:t>
      </w:r>
    </w:p>
    <w:p w14:paraId="7AE8E06C" w14:textId="77777777" w:rsidR="00327709" w:rsidRPr="00DC7355" w:rsidRDefault="00327709" w:rsidP="00327709">
      <w:pPr>
        <w:keepNext/>
        <w:keepLines/>
        <w:widowControl w:val="0"/>
      </w:pPr>
      <w:r w:rsidRPr="00DC7355">
        <w:t>TTCN-3 short forms are:</w:t>
      </w:r>
    </w:p>
    <w:p w14:paraId="52F678F5" w14:textId="77777777" w:rsidR="00327709" w:rsidRPr="00DC7355" w:rsidRDefault="00327709" w:rsidP="00327709">
      <w:pPr>
        <w:pStyle w:val="B1"/>
        <w:keepNext/>
        <w:keepLines/>
        <w:widowControl w:val="0"/>
      </w:pPr>
      <w:r w:rsidRPr="00DC7355">
        <w:t>lists of module parameter, constant and variable declarations of the same type and lists of timer declarations;</w:t>
      </w:r>
    </w:p>
    <w:p w14:paraId="548B343B" w14:textId="77777777" w:rsidR="00327709" w:rsidRPr="00DC7355" w:rsidRDefault="00327709" w:rsidP="00327709">
      <w:pPr>
        <w:pStyle w:val="B1"/>
        <w:widowControl w:val="0"/>
      </w:pPr>
      <w:r w:rsidRPr="00DC7355">
        <w:t>stand-alone receiving operations;</w:t>
      </w:r>
    </w:p>
    <w:p w14:paraId="7B5FA47B" w14:textId="77777777" w:rsidR="00327709" w:rsidRPr="00DC7355" w:rsidRDefault="00327709" w:rsidP="00327709">
      <w:pPr>
        <w:pStyle w:val="B1"/>
        <w:widowControl w:val="0"/>
      </w:pPr>
      <w:r w:rsidRPr="00DC7355">
        <w:t>stand-alone altsteps calls;</w:t>
      </w:r>
    </w:p>
    <w:p w14:paraId="1F35F5DA" w14:textId="77777777" w:rsidR="00327709" w:rsidRPr="00DC7355" w:rsidRDefault="00327709" w:rsidP="00327709">
      <w:pPr>
        <w:pStyle w:val="B1"/>
        <w:widowControl w:val="0"/>
      </w:pPr>
      <w:r w:rsidRPr="00DC7355">
        <w:rPr>
          <w:rFonts w:ascii="Courier New" w:hAnsi="Courier New"/>
          <w:b/>
        </w:rPr>
        <w:t>trigger</w:t>
      </w:r>
      <w:r w:rsidRPr="00DC7355">
        <w:t xml:space="preserve"> operations;</w:t>
      </w:r>
    </w:p>
    <w:p w14:paraId="742566B6" w14:textId="77777777" w:rsidR="00327709" w:rsidRPr="00DC7355" w:rsidRDefault="00327709" w:rsidP="00327709">
      <w:pPr>
        <w:pStyle w:val="B1"/>
        <w:widowControl w:val="0"/>
      </w:pPr>
      <w:r w:rsidRPr="00DC7355">
        <w:t xml:space="preserve">missing </w:t>
      </w:r>
      <w:r w:rsidRPr="00DC7355">
        <w:rPr>
          <w:rFonts w:ascii="Courier New" w:hAnsi="Courier New"/>
          <w:b/>
        </w:rPr>
        <w:t>return</w:t>
      </w:r>
      <w:r w:rsidRPr="00DC7355">
        <w:t xml:space="preserve"> and </w:t>
      </w:r>
      <w:r w:rsidRPr="00DC7355">
        <w:rPr>
          <w:rFonts w:ascii="Courier New" w:hAnsi="Courier New"/>
          <w:b/>
        </w:rPr>
        <w:t>stop</w:t>
      </w:r>
      <w:r w:rsidRPr="00DC7355">
        <w:t xml:space="preserve"> statements at the end of function, configuration function and test case definitions;</w:t>
      </w:r>
    </w:p>
    <w:p w14:paraId="59E24F00" w14:textId="77777777" w:rsidR="00327709" w:rsidRPr="00DC7355" w:rsidRDefault="00327709" w:rsidP="00327709">
      <w:pPr>
        <w:pStyle w:val="B1"/>
        <w:widowControl w:val="0"/>
      </w:pPr>
      <w:r w:rsidRPr="00DC7355">
        <w:rPr>
          <w:bCs/>
        </w:rPr>
        <w:t xml:space="preserve">missing </w:t>
      </w:r>
      <w:r w:rsidRPr="00DC7355">
        <w:rPr>
          <w:rFonts w:ascii="Courier New" w:hAnsi="Courier New" w:cs="Courier New"/>
          <w:b/>
          <w:bCs/>
        </w:rPr>
        <w:t>stop</w:t>
      </w:r>
      <w:r w:rsidRPr="00DC7355">
        <w:t xml:space="preserve"> execution statements;</w:t>
      </w:r>
    </w:p>
    <w:p w14:paraId="59FD88A4" w14:textId="77777777" w:rsidR="00327709" w:rsidRPr="00DC7355" w:rsidRDefault="00327709" w:rsidP="00327709">
      <w:pPr>
        <w:pStyle w:val="B1"/>
        <w:widowControl w:val="0"/>
      </w:pPr>
      <w:r w:rsidRPr="00DC7355">
        <w:rPr>
          <w:rFonts w:ascii="Courier New" w:hAnsi="Courier New" w:cs="Courier New"/>
          <w:b/>
          <w:bCs/>
        </w:rPr>
        <w:t xml:space="preserve">interleave </w:t>
      </w:r>
      <w:r w:rsidRPr="00DC7355">
        <w:t>statements;</w:t>
      </w:r>
    </w:p>
    <w:p w14:paraId="6E6FED04" w14:textId="77777777" w:rsidR="00327709" w:rsidRPr="00DC7355" w:rsidRDefault="00327709" w:rsidP="00327709">
      <w:pPr>
        <w:pStyle w:val="B1"/>
        <w:widowControl w:val="0"/>
      </w:pPr>
      <w:r w:rsidRPr="00DC7355">
        <w:rPr>
          <w:rFonts w:ascii="Courier New" w:hAnsi="Courier New" w:cs="Courier New"/>
          <w:b/>
          <w:bCs/>
        </w:rPr>
        <w:t>select-case</w:t>
      </w:r>
      <w:r w:rsidRPr="00DC7355">
        <w:rPr>
          <w:b/>
          <w:bCs/>
        </w:rPr>
        <w:t xml:space="preserve"> </w:t>
      </w:r>
      <w:r w:rsidRPr="00DC7355">
        <w:t>statements;</w:t>
      </w:r>
    </w:p>
    <w:p w14:paraId="56E4B2CE" w14:textId="77777777" w:rsidR="00327709" w:rsidRPr="00DC7355" w:rsidRDefault="00327709" w:rsidP="00327709">
      <w:pPr>
        <w:pStyle w:val="B1"/>
        <w:widowControl w:val="0"/>
      </w:pPr>
      <w:r w:rsidRPr="00DC7355">
        <w:rPr>
          <w:rFonts w:ascii="Courier New" w:hAnsi="Courier New" w:cs="Courier New"/>
          <w:b/>
          <w:bCs/>
        </w:rPr>
        <w:t xml:space="preserve">break </w:t>
      </w:r>
      <w:r w:rsidRPr="00DC7355">
        <w:rPr>
          <w:bCs/>
        </w:rPr>
        <w:t>and</w:t>
      </w:r>
      <w:r w:rsidRPr="00DC7355">
        <w:rPr>
          <w:rFonts w:ascii="Courier New" w:hAnsi="Courier New" w:cs="Courier New"/>
          <w:b/>
          <w:bCs/>
        </w:rPr>
        <w:t xml:space="preserve"> continue </w:t>
      </w:r>
      <w:r w:rsidRPr="00DC7355">
        <w:rPr>
          <w:bCs/>
        </w:rPr>
        <w:t>statements;</w:t>
      </w:r>
    </w:p>
    <w:p w14:paraId="1EAC6886" w14:textId="77777777" w:rsidR="00327709" w:rsidRPr="00DC7355" w:rsidRDefault="00327709" w:rsidP="00327709">
      <w:pPr>
        <w:pStyle w:val="B1"/>
        <w:widowControl w:val="0"/>
      </w:pPr>
      <w:r w:rsidRPr="00DC7355">
        <w:rPr>
          <w:rFonts w:ascii="Courier New" w:hAnsi="Courier New" w:cs="Courier New"/>
          <w:b/>
          <w:bCs/>
        </w:rPr>
        <w:t xml:space="preserve">disconnect </w:t>
      </w:r>
      <w:r w:rsidRPr="00DC7355">
        <w:rPr>
          <w:bCs/>
        </w:rPr>
        <w:t>and</w:t>
      </w:r>
      <w:r w:rsidRPr="00DC7355">
        <w:rPr>
          <w:rFonts w:ascii="Courier New" w:hAnsi="Courier New" w:cs="Courier New"/>
          <w:b/>
          <w:bCs/>
        </w:rPr>
        <w:t xml:space="preserve"> unmap </w:t>
      </w:r>
      <w:r w:rsidRPr="00DC7355">
        <w:rPr>
          <w:bCs/>
        </w:rPr>
        <w:t>operations without parameters</w:t>
      </w:r>
      <w:r w:rsidRPr="00DC7355">
        <w:t>; and</w:t>
      </w:r>
    </w:p>
    <w:p w14:paraId="57328E6E" w14:textId="77777777" w:rsidR="00327709" w:rsidRPr="00DC7355" w:rsidRDefault="00327709" w:rsidP="00327709">
      <w:pPr>
        <w:pStyle w:val="B1"/>
        <w:widowControl w:val="0"/>
      </w:pPr>
      <w:proofErr w:type="gramStart"/>
      <w:r w:rsidRPr="00DC7355">
        <w:t>default</w:t>
      </w:r>
      <w:proofErr w:type="gramEnd"/>
      <w:r w:rsidRPr="00DC7355">
        <w:t xml:space="preserve"> values of missing actual parameters.</w:t>
      </w:r>
    </w:p>
    <w:p w14:paraId="498F032D" w14:textId="77777777" w:rsidR="00327709" w:rsidRPr="00DC7355" w:rsidRDefault="00327709" w:rsidP="00327709">
      <w:pPr>
        <w:widowControl w:val="0"/>
      </w:pPr>
      <w:r w:rsidRPr="00DC7355">
        <w:t>In addition to the handling of short forms, the operational semantics requires a special handling for module parameters, global constants, i.e. constants that are defined in the module definitions part, and pre-processing macros. All references to module parameters, global constants and pre-processing macros shall be replaced by concrete values. This means, it is assumed that the value of module parameters, global constants and pre-processing macros can be determined before the operational semantics becomes relevant.</w:t>
      </w:r>
    </w:p>
    <w:p w14:paraId="0E79C0CC" w14:textId="77777777" w:rsidR="00327709" w:rsidRPr="00DC7355" w:rsidRDefault="00327709" w:rsidP="00327709">
      <w:pPr>
        <w:pStyle w:val="NO"/>
        <w:keepLines w:val="0"/>
        <w:widowControl w:val="0"/>
      </w:pPr>
      <w:r w:rsidRPr="00DC7355">
        <w:t>NOTE 1:</w:t>
      </w:r>
      <w:r w:rsidRPr="00DC7355">
        <w:tab/>
        <w:t>The handling of module parameters and global constants in the operational semantics will be different from their handling in a TTCN-3 compiler. The operational semantics describes the meaning of TTCN-3 behaviour and is not a guideline for the implementation of a TTCN-3 compiler.</w:t>
      </w:r>
    </w:p>
    <w:p w14:paraId="6FE617B7" w14:textId="77777777" w:rsidR="00327709" w:rsidRPr="00DC7355" w:rsidRDefault="00327709" w:rsidP="00C865E6">
      <w:pPr>
        <w:pStyle w:val="NO"/>
        <w:keepLines w:val="0"/>
        <w:widowControl w:val="0"/>
      </w:pPr>
      <w:r w:rsidRPr="00DC7355">
        <w:t>NOTE 2:</w:t>
      </w:r>
      <w:r w:rsidRPr="00DC7355">
        <w:tab/>
        <w:t xml:space="preserve">The operational semantics handles parameters of and local constants in test components, test cases, functions and module control like variables. The wrong usage of local constants or </w:t>
      </w:r>
      <w:r w:rsidRPr="00DC7355">
        <w:rPr>
          <w:rFonts w:ascii="Courier New" w:hAnsi="Courier New"/>
          <w:b/>
        </w:rPr>
        <w:t>in</w:t>
      </w:r>
      <w:r w:rsidRPr="00DC7355">
        <w:t xml:space="preserve">, </w:t>
      </w:r>
      <w:r w:rsidRPr="00DC7355">
        <w:rPr>
          <w:rFonts w:ascii="Courier New" w:hAnsi="Courier New"/>
          <w:b/>
        </w:rPr>
        <w:t>out</w:t>
      </w:r>
      <w:r w:rsidRPr="00DC7355">
        <w:t xml:space="preserve"> and </w:t>
      </w:r>
      <w:r w:rsidRPr="00DC7355">
        <w:rPr>
          <w:rFonts w:ascii="Courier New" w:hAnsi="Courier New"/>
          <w:b/>
        </w:rPr>
        <w:t>inout</w:t>
      </w:r>
      <w:r w:rsidRPr="00DC7355">
        <w:t xml:space="preserve"> parameters has to be checked statically.</w:t>
      </w:r>
    </w:p>
    <w:p w14:paraId="6928BDDD" w14:textId="77777777" w:rsidR="00327709" w:rsidRPr="00DC7355" w:rsidRDefault="00327709" w:rsidP="005144E6">
      <w:pPr>
        <w:pStyle w:val="berschrift2"/>
      </w:pPr>
      <w:bookmarkStart w:id="66" w:name="_Toc75433922"/>
      <w:r w:rsidRPr="00DC7355">
        <w:t>6.2</w:t>
      </w:r>
      <w:r w:rsidRPr="00DC7355">
        <w:tab/>
        <w:t>Order of replacement steps</w:t>
      </w:r>
      <w:bookmarkEnd w:id="66"/>
    </w:p>
    <w:p w14:paraId="5B08C730" w14:textId="77777777" w:rsidR="00327709" w:rsidRPr="00DC7355" w:rsidRDefault="00327709" w:rsidP="005144E6">
      <w:pPr>
        <w:keepNext/>
        <w:widowControl w:val="0"/>
      </w:pPr>
      <w:r w:rsidRPr="00DC7355">
        <w:t>The textual replacements of short forms, global constants and module parameters have to be done in the following order:</w:t>
      </w:r>
    </w:p>
    <w:p w14:paraId="7ACE5899" w14:textId="77777777" w:rsidR="00327709" w:rsidRPr="00DC7355" w:rsidRDefault="00327709" w:rsidP="00577D5A">
      <w:pPr>
        <w:pStyle w:val="BN"/>
        <w:numPr>
          <w:ilvl w:val="0"/>
          <w:numId w:val="14"/>
        </w:numPr>
      </w:pPr>
      <w:r w:rsidRPr="00DC7355">
        <w:t>replacement of lists of module parameter, constant, variable and timer declarations with individual declarations;</w:t>
      </w:r>
    </w:p>
    <w:p w14:paraId="5929CF74" w14:textId="77777777" w:rsidR="00327709" w:rsidRPr="00DC7355" w:rsidRDefault="00327709" w:rsidP="00327709">
      <w:pPr>
        <w:pStyle w:val="BN"/>
      </w:pPr>
      <w:r w:rsidRPr="00DC7355">
        <w:t>replacement of global constants and module parameters by concrete values;</w:t>
      </w:r>
    </w:p>
    <w:p w14:paraId="3408884E" w14:textId="77777777" w:rsidR="00327709" w:rsidRPr="00DC7355" w:rsidRDefault="00327709" w:rsidP="00327709">
      <w:pPr>
        <w:pStyle w:val="BN"/>
      </w:pPr>
      <w:r w:rsidRPr="00DC7355">
        <w:t xml:space="preserve">replacement of all </w:t>
      </w:r>
      <w:r w:rsidRPr="00DC7355">
        <w:rPr>
          <w:rFonts w:ascii="Courier New" w:hAnsi="Courier New"/>
          <w:b/>
        </w:rPr>
        <w:t>select-case</w:t>
      </w:r>
      <w:r w:rsidRPr="00DC7355">
        <w:t xml:space="preserve"> statements by equivalent nested </w:t>
      </w:r>
      <w:r w:rsidRPr="00DC7355">
        <w:rPr>
          <w:rFonts w:ascii="Courier New" w:hAnsi="Courier New"/>
          <w:b/>
        </w:rPr>
        <w:t>if-else</w:t>
      </w:r>
      <w:r w:rsidRPr="00DC7355">
        <w:t xml:space="preserve"> statements;</w:t>
      </w:r>
    </w:p>
    <w:p w14:paraId="4661F925" w14:textId="77777777" w:rsidR="00327709" w:rsidRPr="00DC7355" w:rsidRDefault="00327709" w:rsidP="00327709">
      <w:pPr>
        <w:pStyle w:val="BN"/>
      </w:pPr>
      <w:r w:rsidRPr="00DC7355">
        <w:t xml:space="preserve">embedding stand-alone receiving operations into </w:t>
      </w:r>
      <w:r w:rsidRPr="00DC7355">
        <w:rPr>
          <w:rFonts w:ascii="Courier New" w:hAnsi="Courier New"/>
          <w:b/>
        </w:rPr>
        <w:t>alt</w:t>
      </w:r>
      <w:r w:rsidRPr="00DC7355">
        <w:t xml:space="preserve"> statements;</w:t>
      </w:r>
    </w:p>
    <w:p w14:paraId="379FCDFE" w14:textId="77777777" w:rsidR="00327709" w:rsidRPr="00DC7355" w:rsidRDefault="00327709" w:rsidP="00327709">
      <w:pPr>
        <w:pStyle w:val="BN"/>
      </w:pPr>
      <w:r w:rsidRPr="00DC7355">
        <w:t xml:space="preserve">embedding stand-alone altstep calls into </w:t>
      </w:r>
      <w:r w:rsidRPr="00DC7355">
        <w:rPr>
          <w:rFonts w:ascii="Courier New" w:hAnsi="Courier New"/>
          <w:b/>
        </w:rPr>
        <w:t>alt</w:t>
      </w:r>
      <w:r w:rsidRPr="00DC7355">
        <w:t xml:space="preserve"> statements;</w:t>
      </w:r>
    </w:p>
    <w:p w14:paraId="08AE630B" w14:textId="77777777" w:rsidR="00327709" w:rsidRPr="00DC7355" w:rsidRDefault="00327709" w:rsidP="00327709">
      <w:pPr>
        <w:pStyle w:val="BN"/>
      </w:pPr>
      <w:r w:rsidRPr="00DC7355">
        <w:t xml:space="preserve">expansion of </w:t>
      </w:r>
      <w:r w:rsidRPr="00DC7355">
        <w:rPr>
          <w:rFonts w:ascii="Courier New" w:hAnsi="Courier New"/>
          <w:b/>
        </w:rPr>
        <w:t>interleave</w:t>
      </w:r>
      <w:r w:rsidRPr="00DC7355">
        <w:t xml:space="preserve"> statements;</w:t>
      </w:r>
    </w:p>
    <w:p w14:paraId="251A4157" w14:textId="77777777" w:rsidR="00327709" w:rsidRPr="00DC7355" w:rsidRDefault="00327709" w:rsidP="00327709">
      <w:pPr>
        <w:pStyle w:val="BN"/>
      </w:pPr>
      <w:r w:rsidRPr="00DC7355">
        <w:lastRenderedPageBreak/>
        <w:t xml:space="preserve">replacement of all </w:t>
      </w:r>
      <w:r w:rsidRPr="00DC7355">
        <w:rPr>
          <w:rFonts w:ascii="Courier New" w:hAnsi="Courier New"/>
          <w:b/>
        </w:rPr>
        <w:t>trigger</w:t>
      </w:r>
      <w:r w:rsidRPr="00DC7355">
        <w:t xml:space="preserve"> operations by equivalent </w:t>
      </w:r>
      <w:r w:rsidRPr="00DC7355">
        <w:rPr>
          <w:rFonts w:ascii="Courier New" w:hAnsi="Courier New"/>
          <w:b/>
        </w:rPr>
        <w:t>receive</w:t>
      </w:r>
      <w:r w:rsidRPr="00DC7355">
        <w:t xml:space="preserve"> operations and </w:t>
      </w:r>
      <w:r w:rsidRPr="00DC7355">
        <w:rPr>
          <w:rFonts w:ascii="Courier New" w:hAnsi="Courier New"/>
          <w:b/>
        </w:rPr>
        <w:t>repeat</w:t>
      </w:r>
      <w:r w:rsidRPr="00DC7355">
        <w:t xml:space="preserve"> statements;</w:t>
      </w:r>
    </w:p>
    <w:p w14:paraId="7B495DC0" w14:textId="77777777" w:rsidR="00327709" w:rsidRPr="00DC7355" w:rsidRDefault="00327709" w:rsidP="00327709">
      <w:pPr>
        <w:pStyle w:val="BN"/>
      </w:pPr>
      <w:r w:rsidRPr="00DC7355">
        <w:t xml:space="preserve">adding </w:t>
      </w:r>
      <w:r w:rsidRPr="00DC7355">
        <w:rPr>
          <w:rFonts w:ascii="Courier New" w:hAnsi="Courier New" w:cs="Courier New"/>
          <w:b/>
        </w:rPr>
        <w:t>return</w:t>
      </w:r>
      <w:r w:rsidRPr="00DC7355">
        <w:t xml:space="preserve"> at the end of function and configuration function definitions without </w:t>
      </w:r>
      <w:r w:rsidRPr="00DC7355">
        <w:rPr>
          <w:rFonts w:ascii="Courier New" w:hAnsi="Courier New" w:cs="Courier New"/>
          <w:b/>
        </w:rPr>
        <w:t>return</w:t>
      </w:r>
      <w:r w:rsidRPr="00DC7355">
        <w:t xml:space="preserve"> statement, adding </w:t>
      </w:r>
      <w:r w:rsidRPr="00DC7355">
        <w:rPr>
          <w:rFonts w:ascii="Courier New" w:hAnsi="Courier New" w:cs="Courier New"/>
          <w:b/>
        </w:rPr>
        <w:t>self</w:t>
      </w:r>
      <w:r w:rsidRPr="00DC7355">
        <w:t>.</w:t>
      </w:r>
      <w:r w:rsidRPr="00DC7355">
        <w:rPr>
          <w:rFonts w:ascii="Courier New" w:hAnsi="Courier New" w:cs="Courier New"/>
          <w:b/>
        </w:rPr>
        <w:t>stop</w:t>
      </w:r>
      <w:r w:rsidRPr="00DC7355">
        <w:t xml:space="preserve"> operations at the end of test</w:t>
      </w:r>
      <w:r w:rsidR="00F01206" w:rsidRPr="00DC7355">
        <w:t xml:space="preserve"> </w:t>
      </w:r>
      <w:r w:rsidRPr="00DC7355">
        <w:t xml:space="preserve">case definitions without a </w:t>
      </w:r>
      <w:r w:rsidRPr="00DC7355">
        <w:rPr>
          <w:rFonts w:ascii="Courier New" w:hAnsi="Courier New" w:cs="Courier New"/>
          <w:b/>
          <w:bCs/>
        </w:rPr>
        <w:t>stop</w:t>
      </w:r>
      <w:r w:rsidRPr="00DC7355">
        <w:t xml:space="preserve"> statement;</w:t>
      </w:r>
    </w:p>
    <w:p w14:paraId="489E82F7" w14:textId="77777777" w:rsidR="00327709" w:rsidRPr="00DC7355" w:rsidRDefault="00327709" w:rsidP="00327709">
      <w:pPr>
        <w:pStyle w:val="BN"/>
      </w:pPr>
      <w:r w:rsidRPr="00DC7355">
        <w:t xml:space="preserve">adding </w:t>
      </w:r>
      <w:r w:rsidRPr="00DC7355">
        <w:rPr>
          <w:rFonts w:ascii="Courier New" w:hAnsi="Courier New" w:cs="Courier New"/>
          <w:b/>
        </w:rPr>
        <w:t>stop</w:t>
      </w:r>
      <w:r w:rsidRPr="00DC7355">
        <w:t xml:space="preserve"> at the end a module control part without stop statement;</w:t>
      </w:r>
    </w:p>
    <w:p w14:paraId="04130D15" w14:textId="77777777" w:rsidR="00327709" w:rsidRPr="00DC7355" w:rsidRDefault="00327709" w:rsidP="00327709">
      <w:pPr>
        <w:pStyle w:val="BN"/>
      </w:pPr>
      <w:r w:rsidRPr="00DC7355">
        <w:t xml:space="preserve">expansion of </w:t>
      </w:r>
      <w:r w:rsidRPr="00DC7355">
        <w:rPr>
          <w:b/>
        </w:rPr>
        <w:t>break</w:t>
      </w:r>
      <w:r w:rsidRPr="00DC7355">
        <w:t xml:space="preserve"> statements;</w:t>
      </w:r>
    </w:p>
    <w:p w14:paraId="69E99FD0" w14:textId="77777777" w:rsidR="00327709" w:rsidRPr="00DC7355" w:rsidRDefault="00327709" w:rsidP="00327709">
      <w:pPr>
        <w:pStyle w:val="BN"/>
      </w:pPr>
      <w:r w:rsidRPr="00DC7355">
        <w:t xml:space="preserve">expansion of </w:t>
      </w:r>
      <w:r w:rsidRPr="00DC7355">
        <w:rPr>
          <w:b/>
        </w:rPr>
        <w:t>continue</w:t>
      </w:r>
      <w:r w:rsidRPr="00DC7355">
        <w:t xml:space="preserve"> statements;</w:t>
      </w:r>
    </w:p>
    <w:p w14:paraId="42A4EFD0" w14:textId="77777777" w:rsidR="00327709" w:rsidRPr="00DC7355" w:rsidRDefault="00327709" w:rsidP="00327709">
      <w:pPr>
        <w:pStyle w:val="BN"/>
      </w:pPr>
      <w:r w:rsidRPr="00DC7355">
        <w:t xml:space="preserve">adding default parameters to </w:t>
      </w:r>
      <w:r w:rsidRPr="00DC7355">
        <w:rPr>
          <w:rFonts w:ascii="Courier New" w:hAnsi="Courier New" w:cs="Courier New"/>
          <w:b/>
        </w:rPr>
        <w:t>disconnect</w:t>
      </w:r>
      <w:r w:rsidRPr="00DC7355">
        <w:t xml:space="preserve"> and </w:t>
      </w:r>
      <w:r w:rsidRPr="00DC7355">
        <w:rPr>
          <w:rFonts w:ascii="Courier New" w:hAnsi="Courier New" w:cs="Courier New"/>
          <w:b/>
        </w:rPr>
        <w:t>unmap</w:t>
      </w:r>
      <w:r w:rsidRPr="00DC7355">
        <w:t xml:space="preserve"> operations without parameters; and</w:t>
      </w:r>
    </w:p>
    <w:p w14:paraId="4C90E510" w14:textId="77777777" w:rsidR="00327709" w:rsidRPr="00DC7355" w:rsidRDefault="00327709" w:rsidP="00327709">
      <w:pPr>
        <w:pStyle w:val="BN"/>
      </w:pPr>
      <w:proofErr w:type="gramStart"/>
      <w:r w:rsidRPr="00DC7355">
        <w:t>adding</w:t>
      </w:r>
      <w:proofErr w:type="gramEnd"/>
      <w:r w:rsidRPr="00DC7355">
        <w:t xml:space="preserve"> default values of parameters.</w:t>
      </w:r>
    </w:p>
    <w:p w14:paraId="6DB0833B" w14:textId="77777777" w:rsidR="00327709" w:rsidRPr="00DC7355" w:rsidRDefault="00327709" w:rsidP="00327709">
      <w:pPr>
        <w:pStyle w:val="NO"/>
        <w:keepLines w:val="0"/>
        <w:widowControl w:val="0"/>
      </w:pPr>
      <w:r w:rsidRPr="00DC7355">
        <w:t>NOTE:</w:t>
      </w:r>
      <w:r w:rsidRPr="00DC7355">
        <w:tab/>
        <w:t>Without keeping this order of replacement steps, the result of the replacements would not represent the defined behaviour.</w:t>
      </w:r>
    </w:p>
    <w:p w14:paraId="27A76845" w14:textId="77777777" w:rsidR="00327709" w:rsidRPr="00DC7355" w:rsidRDefault="00327709" w:rsidP="006652B7">
      <w:pPr>
        <w:pStyle w:val="berschrift2"/>
        <w:keepNext w:val="0"/>
      </w:pPr>
      <w:bookmarkStart w:id="67" w:name="_Toc75433923"/>
      <w:r w:rsidRPr="00DC7355">
        <w:t>6.3</w:t>
      </w:r>
      <w:r w:rsidRPr="00DC7355">
        <w:tab/>
        <w:t>Flow graph representation of TTCN-3 behaviour</w:t>
      </w:r>
      <w:bookmarkEnd w:id="67"/>
    </w:p>
    <w:p w14:paraId="5C57E007" w14:textId="77777777" w:rsidR="00327709" w:rsidRPr="00DC7355" w:rsidRDefault="00327709" w:rsidP="006652B7">
      <w:pPr>
        <w:keepLines/>
        <w:widowControl w:val="0"/>
      </w:pPr>
      <w:r w:rsidRPr="00DC7355">
        <w:t>The operational semantics assumes that TTCN-3 behaviour descriptions are provided in for</w:t>
      </w:r>
      <w:r w:rsidR="00CF0458" w:rsidRPr="00DC7355">
        <w:t>m of a set of flow graphs, i.e. </w:t>
      </w:r>
      <w:r w:rsidRPr="00DC7355">
        <w:t>for each TTCN-3 behaviour description a separate flow graph has to be constructed.</w:t>
      </w:r>
    </w:p>
    <w:p w14:paraId="323A58E4" w14:textId="77777777" w:rsidR="00327709" w:rsidRPr="00DC7355" w:rsidRDefault="00327709" w:rsidP="006652B7">
      <w:pPr>
        <w:widowControl w:val="0"/>
      </w:pPr>
      <w:r w:rsidRPr="00DC7355">
        <w:t>The operational semantics interprets the following kinds of TTCN-3 definitions as behaviour descriptions:</w:t>
      </w:r>
    </w:p>
    <w:p w14:paraId="0370EF55" w14:textId="77777777" w:rsidR="00CF0458" w:rsidRPr="00DC7355" w:rsidRDefault="00CF0458" w:rsidP="00577D5A">
      <w:pPr>
        <w:pStyle w:val="BL"/>
        <w:widowControl w:val="0"/>
        <w:numPr>
          <w:ilvl w:val="0"/>
          <w:numId w:val="21"/>
        </w:numPr>
      </w:pPr>
      <w:r w:rsidRPr="00DC7355">
        <w:t>module control;</w:t>
      </w:r>
    </w:p>
    <w:p w14:paraId="1E9A54D1" w14:textId="77777777" w:rsidR="00327709" w:rsidRPr="00DC7355" w:rsidRDefault="00327709" w:rsidP="006652B7">
      <w:pPr>
        <w:pStyle w:val="BL"/>
        <w:widowControl w:val="0"/>
      </w:pPr>
      <w:r w:rsidRPr="00DC7355">
        <w:t>test case definitions;</w:t>
      </w:r>
    </w:p>
    <w:p w14:paraId="21B48D9A" w14:textId="77777777" w:rsidR="00327709" w:rsidRPr="00DC7355" w:rsidRDefault="00327709" w:rsidP="006652B7">
      <w:pPr>
        <w:pStyle w:val="BL"/>
        <w:widowControl w:val="0"/>
      </w:pPr>
      <w:r w:rsidRPr="00DC7355">
        <w:t>function definitions;</w:t>
      </w:r>
    </w:p>
    <w:p w14:paraId="26A8FED9" w14:textId="77777777" w:rsidR="00327709" w:rsidRPr="00DC7355" w:rsidRDefault="00327709" w:rsidP="006652B7">
      <w:pPr>
        <w:pStyle w:val="BL"/>
        <w:widowControl w:val="0"/>
      </w:pPr>
      <w:r w:rsidRPr="00DC7355">
        <w:t>altstep definitions;</w:t>
      </w:r>
    </w:p>
    <w:p w14:paraId="3C45A39F" w14:textId="77777777" w:rsidR="00327709" w:rsidRPr="00DC7355" w:rsidRDefault="00327709" w:rsidP="006652B7">
      <w:pPr>
        <w:pStyle w:val="BL"/>
        <w:widowControl w:val="0"/>
      </w:pPr>
      <w:r w:rsidRPr="00DC7355">
        <w:t>component type definitions;</w:t>
      </w:r>
    </w:p>
    <w:p w14:paraId="56A2EDF7" w14:textId="77777777" w:rsidR="00327709" w:rsidRPr="00DC7355" w:rsidRDefault="00327709" w:rsidP="006652B7">
      <w:pPr>
        <w:pStyle w:val="BL"/>
        <w:widowControl w:val="0"/>
      </w:pPr>
      <w:proofErr w:type="gramStart"/>
      <w:r w:rsidRPr="00DC7355">
        <w:t>configuration</w:t>
      </w:r>
      <w:proofErr w:type="gramEnd"/>
      <w:r w:rsidRPr="00DC7355">
        <w:t xml:space="preserve"> functions.</w:t>
      </w:r>
    </w:p>
    <w:p w14:paraId="43900974" w14:textId="77777777" w:rsidR="00327709" w:rsidRPr="00DC7355" w:rsidRDefault="00327709" w:rsidP="003D2B5C">
      <w:pPr>
        <w:keepLines/>
        <w:widowControl w:val="0"/>
      </w:pPr>
      <w:r w:rsidRPr="00DC7355">
        <w:t>The module control specifies the test campaign, i.e. the execution order (possibly repetitious) of the actual test cases. Test case definitions define the behaviour of the MTC. Functions structure behaviour. They are executed by the module control or by the test components. Altsteps are used for the definition of default behaviour or in a function-like manner to structure behaviour. Component type definitions are assumed to be behaviour descriptions because they specify the creation, declaration and initialization of ports, constants, variables and timers during the creation of an instance of a component type. Configuration functions specify the creation of static test configurations.</w:t>
      </w:r>
    </w:p>
    <w:p w14:paraId="07C77020" w14:textId="77777777" w:rsidR="00327709" w:rsidRPr="00DC7355" w:rsidRDefault="00327709" w:rsidP="00327709">
      <w:pPr>
        <w:pStyle w:val="berschrift2"/>
      </w:pPr>
      <w:bookmarkStart w:id="68" w:name="_Toc75433924"/>
      <w:r w:rsidRPr="00DC7355">
        <w:t>6.4</w:t>
      </w:r>
      <w:r w:rsidRPr="00DC7355">
        <w:tab/>
        <w:t>Flow graph construction procedure</w:t>
      </w:r>
      <w:bookmarkEnd w:id="68"/>
    </w:p>
    <w:p w14:paraId="09252BF5" w14:textId="67ABD14C" w:rsidR="00327709" w:rsidRPr="00DC7355" w:rsidRDefault="00327709" w:rsidP="00327709">
      <w:pPr>
        <w:widowControl w:val="0"/>
      </w:pPr>
      <w:r w:rsidRPr="00DC7355">
        <w:t xml:space="preserve">The flow graphs presented in the figures 18 to 22 </w:t>
      </w:r>
      <w:r w:rsidR="00520913" w:rsidRPr="00DC7355">
        <w:t xml:space="preserve">of </w:t>
      </w:r>
      <w:r w:rsidR="00492FC3" w:rsidRPr="00DC7355">
        <w:t>ETSI ES 201 873-4</w:t>
      </w:r>
      <w:r w:rsidR="005C4FF3" w:rsidRPr="00DC7355">
        <w:t xml:space="preserve"> </w:t>
      </w:r>
      <w:r w:rsidR="00520913" w:rsidRPr="00DC7355">
        <w:t>[</w:t>
      </w:r>
      <w:r w:rsidR="00520913" w:rsidRPr="00DC7355">
        <w:fldChar w:fldCharType="begin"/>
      </w:r>
      <w:r w:rsidR="008E4A69" w:rsidRPr="00DC7355">
        <w:instrText xml:space="preserve">REF REF_ES201873_4 \h </w:instrText>
      </w:r>
      <w:r w:rsidR="00A4613B" w:rsidRPr="00DC7355">
        <w:instrText xml:space="preserve"> \* MERGEFORMAT </w:instrText>
      </w:r>
      <w:r w:rsidR="00520913" w:rsidRPr="00DC7355">
        <w:fldChar w:fldCharType="separate"/>
      </w:r>
      <w:r w:rsidR="00F16FB2" w:rsidRPr="00DC7355">
        <w:t>2</w:t>
      </w:r>
      <w:r w:rsidR="00520913" w:rsidRPr="00DC7355">
        <w:fldChar w:fldCharType="end"/>
      </w:r>
      <w:r w:rsidR="00520913" w:rsidRPr="00DC7355">
        <w:t xml:space="preserve">] </w:t>
      </w:r>
      <w:r w:rsidRPr="00DC7355">
        <w:t xml:space="preserve">and the flow graph segments presented in clause 8 </w:t>
      </w:r>
      <w:r w:rsidR="00577131" w:rsidRPr="00DC7355">
        <w:t xml:space="preserve">of ETSI ES 201 873-4 </w:t>
      </w:r>
      <w:r w:rsidR="00131D55" w:rsidRPr="00DC7355">
        <w:t>[</w:t>
      </w:r>
      <w:r w:rsidR="00131D55" w:rsidRPr="00DC7355">
        <w:fldChar w:fldCharType="begin"/>
      </w:r>
      <w:r w:rsidR="00131D55" w:rsidRPr="00DC7355">
        <w:instrText xml:space="preserve">REF REF_ES201873_4 \h  \* MERGEFORMAT </w:instrText>
      </w:r>
      <w:r w:rsidR="00131D55" w:rsidRPr="00DC7355">
        <w:fldChar w:fldCharType="separate"/>
      </w:r>
      <w:r w:rsidR="00131D55" w:rsidRPr="00DC7355">
        <w:t>2</w:t>
      </w:r>
      <w:r w:rsidR="00131D55" w:rsidRPr="00DC7355">
        <w:fldChar w:fldCharType="end"/>
      </w:r>
      <w:r w:rsidR="00131D55" w:rsidRPr="00DC7355">
        <w:t>]</w:t>
      </w:r>
      <w:r w:rsidR="00520913" w:rsidRPr="00DC7355">
        <w:t xml:space="preserve"> </w:t>
      </w:r>
      <w:r w:rsidRPr="00DC7355">
        <w:t xml:space="preserve">are only templates. They include </w:t>
      </w:r>
      <w:r w:rsidRPr="00DC7355">
        <w:rPr>
          <w:i/>
        </w:rPr>
        <w:t>placeholders</w:t>
      </w:r>
      <w:r w:rsidRPr="00DC7355">
        <w:t xml:space="preserve"> for information that </w:t>
      </w:r>
      <w:r w:rsidR="00EC04D7" w:rsidRPr="00DC7355">
        <w:t xml:space="preserve">have </w:t>
      </w:r>
      <w:r w:rsidRPr="00DC7355">
        <w:t>to be provided in order to produce a concrete flow graph or flow graph segment. The placeholders are marked with "&lt;" and "&gt;" parenthesis.</w:t>
      </w:r>
    </w:p>
    <w:p w14:paraId="72140F8C" w14:textId="77777777" w:rsidR="00327709" w:rsidRPr="00DC7355" w:rsidRDefault="00327709" w:rsidP="00327709">
      <w:pPr>
        <w:widowControl w:val="0"/>
      </w:pPr>
      <w:r w:rsidRPr="00DC7355">
        <w:t>The construction of a flow graph representation of a TTCN-3 module is done in three steps:</w:t>
      </w:r>
    </w:p>
    <w:p w14:paraId="06A55AE2" w14:textId="77777777" w:rsidR="00327709" w:rsidRPr="00DC7355" w:rsidRDefault="00327709" w:rsidP="00577D5A">
      <w:pPr>
        <w:pStyle w:val="BN"/>
        <w:widowControl w:val="0"/>
        <w:numPr>
          <w:ilvl w:val="0"/>
          <w:numId w:val="13"/>
        </w:numPr>
      </w:pPr>
      <w:r w:rsidRPr="00DC7355">
        <w:t>For each TTCN-3 statement in module control, test cases, altsteps, functions and component type definitions a concrete flow graph segment is constructed.</w:t>
      </w:r>
    </w:p>
    <w:p w14:paraId="109C4EAB" w14:textId="77777777" w:rsidR="00327709" w:rsidRPr="00DC7355" w:rsidRDefault="00327709" w:rsidP="00536A44">
      <w:pPr>
        <w:pStyle w:val="BN"/>
        <w:keepNext/>
        <w:keepLines/>
        <w:widowControl w:val="0"/>
        <w:numPr>
          <w:ilvl w:val="0"/>
          <w:numId w:val="13"/>
        </w:numPr>
      </w:pPr>
      <w:r w:rsidRPr="00DC7355">
        <w:t>For the module control and for each test case, altstep, function, component type and configuration function definition a concrete flow graph (with reference nodes) is constructed.</w:t>
      </w:r>
    </w:p>
    <w:p w14:paraId="5782C34C" w14:textId="77777777" w:rsidR="00327709" w:rsidRPr="00DC7355" w:rsidRDefault="00327709" w:rsidP="00577D5A">
      <w:pPr>
        <w:pStyle w:val="BN"/>
        <w:widowControl w:val="0"/>
        <w:numPr>
          <w:ilvl w:val="0"/>
          <w:numId w:val="13"/>
        </w:numPr>
      </w:pPr>
      <w:r w:rsidRPr="00DC7355">
        <w:t>In a stepwise procedure all reference nodes in the concrete flow graphs are replaced by corresponding flow graph segment definitions until all flow graphs only include one start node, end nodes and basic flow graph nodes.</w:t>
      </w:r>
    </w:p>
    <w:p w14:paraId="4E8B17E5" w14:textId="07F380CA" w:rsidR="00327709" w:rsidRPr="00DC7355" w:rsidRDefault="00327709" w:rsidP="005962C4">
      <w:pPr>
        <w:pStyle w:val="NO"/>
        <w:keepNext/>
        <w:widowControl w:val="0"/>
      </w:pPr>
      <w:r w:rsidRPr="00DC7355">
        <w:lastRenderedPageBreak/>
        <w:t>NOTE 1:</w:t>
      </w:r>
      <w:r w:rsidRPr="00DC7355">
        <w:tab/>
        <w:t>Basic flow graph nodes describe basic indivisible execution units. The operational semantics for TTCN</w:t>
      </w:r>
      <w:r w:rsidR="00EC7406" w:rsidRPr="00DC7355">
        <w:noBreakHyphen/>
      </w:r>
      <w:r w:rsidRPr="00DC7355">
        <w:t xml:space="preserve">3 behaviour is based on the interpretation of basic flow graph nodes. Clause 8.6 </w:t>
      </w:r>
      <w:r w:rsidR="005E034D" w:rsidRPr="00DC7355">
        <w:t>of ETSI ES 201 873-4 [</w:t>
      </w:r>
      <w:r w:rsidR="005E034D" w:rsidRPr="00DC7355">
        <w:fldChar w:fldCharType="begin"/>
      </w:r>
      <w:r w:rsidR="005E034D" w:rsidRPr="00DC7355">
        <w:instrText xml:space="preserve">REF REF_ES201873_4 \h  \* MERGEFORMAT </w:instrText>
      </w:r>
      <w:r w:rsidR="005E034D" w:rsidRPr="00DC7355">
        <w:fldChar w:fldCharType="separate"/>
      </w:r>
      <w:r w:rsidR="005E034D" w:rsidRPr="00DC7355">
        <w:t>2</w:t>
      </w:r>
      <w:r w:rsidR="005E034D" w:rsidRPr="00DC7355">
        <w:fldChar w:fldCharType="end"/>
      </w:r>
      <w:r w:rsidR="005E034D" w:rsidRPr="00DC7355">
        <w:t xml:space="preserve">] </w:t>
      </w:r>
      <w:r w:rsidRPr="00DC7355">
        <w:t>presents execution methods for basic flow graph nodes only.</w:t>
      </w:r>
    </w:p>
    <w:p w14:paraId="49208B80" w14:textId="77777777" w:rsidR="00327709" w:rsidRPr="00DC7355" w:rsidRDefault="00327709" w:rsidP="00327709">
      <w:pPr>
        <w:keepNext/>
        <w:keepLines/>
        <w:widowControl w:val="0"/>
      </w:pPr>
      <w:r w:rsidRPr="00DC7355">
        <w:t>The replacement of a reference node by the corresponding flow graph segment definition may lead to unconnected parts in a flow graph, i.e. parts which cannot be reached from the start node by traversing through the flow graph along the flow lines. The operational semantics will ignore unconnected parts of a flow graph.</w:t>
      </w:r>
    </w:p>
    <w:p w14:paraId="00948924" w14:textId="77777777" w:rsidR="00327709" w:rsidRPr="00DC7355" w:rsidRDefault="00327709" w:rsidP="00327709">
      <w:pPr>
        <w:pStyle w:val="NO"/>
        <w:keepLines w:val="0"/>
        <w:widowControl w:val="0"/>
      </w:pPr>
      <w:r w:rsidRPr="00DC7355">
        <w:t>NOTE 2:</w:t>
      </w:r>
      <w:r w:rsidRPr="00DC7355">
        <w:tab/>
        <w:t>An unconnected part of a flow graph is a result of the mechanical replacement procedure. For the construction of an optimal flow graph representation the different combinations of TTCN-3 statements also has to be taken into consideration. However, the goal of the present document is to provide a correct and complete semantics, not an optimal flow graph representation.</w:t>
      </w:r>
    </w:p>
    <w:p w14:paraId="5D5DE32C" w14:textId="77777777" w:rsidR="00327709" w:rsidRPr="00DC7355" w:rsidRDefault="00327709" w:rsidP="00F33A0D">
      <w:pPr>
        <w:pStyle w:val="berschrift2"/>
        <w:keepLines w:val="0"/>
      </w:pPr>
      <w:bookmarkStart w:id="69" w:name="_Toc75433925"/>
      <w:r w:rsidRPr="00DC7355">
        <w:t>6.5</w:t>
      </w:r>
      <w:r w:rsidRPr="00DC7355">
        <w:tab/>
        <w:t>Flow graph representation of configuration functions</w:t>
      </w:r>
      <w:bookmarkEnd w:id="69"/>
    </w:p>
    <w:p w14:paraId="75E0F88E" w14:textId="77777777" w:rsidR="00327709" w:rsidRPr="00DC7355" w:rsidRDefault="00327709" w:rsidP="00F33A0D">
      <w:pPr>
        <w:keepNext/>
        <w:widowControl w:val="0"/>
      </w:pPr>
      <w:r w:rsidRPr="00DC7355">
        <w:t>Schematically, the syntactical structure of a TTCN-3 test case definition is:</w:t>
      </w:r>
    </w:p>
    <w:p w14:paraId="52AC68A1" w14:textId="77777777" w:rsidR="00327709" w:rsidRPr="00DC7355" w:rsidRDefault="00327709" w:rsidP="00F33A0D">
      <w:pPr>
        <w:pStyle w:val="PL"/>
        <w:keepNext/>
        <w:widowControl w:val="0"/>
        <w:rPr>
          <w:noProof w:val="0"/>
        </w:rPr>
      </w:pPr>
      <w:r w:rsidRPr="00DC7355">
        <w:rPr>
          <w:b/>
          <w:noProof w:val="0"/>
        </w:rPr>
        <w:tab/>
      </w:r>
      <w:proofErr w:type="gramStart"/>
      <w:r w:rsidRPr="00DC7355">
        <w:rPr>
          <w:b/>
          <w:noProof w:val="0"/>
        </w:rPr>
        <w:t>configuration</w:t>
      </w:r>
      <w:proofErr w:type="gramEnd"/>
      <w:r w:rsidRPr="00DC7355">
        <w:rPr>
          <w:noProof w:val="0"/>
        </w:rPr>
        <w:t xml:space="preserve"> &lt;identifier&gt; (&lt;parameter&gt;) &lt;testcase-interface&gt; &lt;statement-block&gt;</w:t>
      </w:r>
    </w:p>
    <w:p w14:paraId="3B36CADF" w14:textId="77777777" w:rsidR="00327709" w:rsidRPr="00DC7355" w:rsidRDefault="00327709" w:rsidP="00F33A0D">
      <w:pPr>
        <w:pStyle w:val="PL"/>
        <w:keepNext/>
        <w:widowControl w:val="0"/>
        <w:rPr>
          <w:noProof w:val="0"/>
        </w:rPr>
      </w:pPr>
    </w:p>
    <w:p w14:paraId="40119372" w14:textId="77777777" w:rsidR="00327709" w:rsidRPr="00DC7355" w:rsidRDefault="00327709" w:rsidP="00327709">
      <w:pPr>
        <w:keepLines/>
        <w:widowControl w:val="0"/>
      </w:pPr>
      <w:r w:rsidRPr="00DC7355">
        <w:t xml:space="preserve">The </w:t>
      </w:r>
      <w:r w:rsidRPr="00DC7355">
        <w:rPr>
          <w:rFonts w:ascii="Courier New" w:hAnsi="Courier New"/>
        </w:rPr>
        <w:t>&lt;testcase-interface&gt;</w:t>
      </w:r>
      <w:r w:rsidRPr="00DC7355">
        <w:t xml:space="preserve"> above refers to the (mandatory) </w:t>
      </w:r>
      <w:r w:rsidRPr="00DC7355">
        <w:rPr>
          <w:rFonts w:ascii="Courier New" w:hAnsi="Courier New"/>
          <w:b/>
        </w:rPr>
        <w:t>runs</w:t>
      </w:r>
      <w:r w:rsidRPr="00DC7355">
        <w:rPr>
          <w:b/>
        </w:rPr>
        <w:t xml:space="preserve"> </w:t>
      </w:r>
      <w:r w:rsidRPr="00DC7355">
        <w:rPr>
          <w:rFonts w:ascii="Courier New" w:hAnsi="Courier New"/>
          <w:b/>
        </w:rPr>
        <w:t>on</w:t>
      </w:r>
      <w:r w:rsidRPr="00DC7355">
        <w:t xml:space="preserve"> and the (optional) </w:t>
      </w:r>
      <w:r w:rsidRPr="00DC7355">
        <w:rPr>
          <w:rFonts w:ascii="Courier New" w:hAnsi="Courier New"/>
          <w:b/>
        </w:rPr>
        <w:t>system</w:t>
      </w:r>
      <w:r w:rsidRPr="00DC7355">
        <w:t xml:space="preserve"> clauses in the configuration function definition. The flow graph description of a configuration function describes the behaviour of the MTC when establishing a new static configuration. Variables, timers and constants defined and declared in the component type definition are made visible to the MTC behaviour by the </w:t>
      </w:r>
      <w:r w:rsidRPr="00DC7355">
        <w:rPr>
          <w:rFonts w:ascii="Courier New" w:hAnsi="Courier New"/>
          <w:b/>
        </w:rPr>
        <w:t>runs</w:t>
      </w:r>
      <w:r w:rsidRPr="00DC7355">
        <w:rPr>
          <w:b/>
        </w:rPr>
        <w:t xml:space="preserve"> </w:t>
      </w:r>
      <w:r w:rsidRPr="00DC7355">
        <w:rPr>
          <w:rFonts w:ascii="Courier New" w:hAnsi="Courier New"/>
          <w:b/>
        </w:rPr>
        <w:t>on</w:t>
      </w:r>
      <w:r w:rsidRPr="00DC7355">
        <w:t xml:space="preserve"> clause in the</w:t>
      </w:r>
      <w:r w:rsidRPr="00DC7355">
        <w:br/>
      </w:r>
      <w:r w:rsidRPr="00DC7355">
        <w:rPr>
          <w:rFonts w:ascii="Courier New" w:hAnsi="Courier New"/>
        </w:rPr>
        <w:t>&lt;testcase-interface&gt;</w:t>
      </w:r>
      <w:r w:rsidRPr="00DC7355">
        <w:t xml:space="preserve">. The </w:t>
      </w:r>
      <w:r w:rsidRPr="00DC7355">
        <w:rPr>
          <w:rFonts w:ascii="Courier New" w:hAnsi="Courier New"/>
          <w:b/>
        </w:rPr>
        <w:t>system</w:t>
      </w:r>
      <w:r w:rsidRPr="00DC7355">
        <w:t xml:space="preserve"> clause is not relevant for the MTC and is therefore not represented in the flow graph representation of a configuration function.</w:t>
      </w:r>
    </w:p>
    <w:p w14:paraId="7D524C5C" w14:textId="48DA156A" w:rsidR="00327709" w:rsidRPr="00DC7355" w:rsidRDefault="00327709" w:rsidP="00327709">
      <w:pPr>
        <w:keepLines/>
        <w:widowControl w:val="0"/>
      </w:pPr>
      <w:r w:rsidRPr="00DC7355">
        <w:t>The scheme of the flow graph representation of a configuration function is shown in figure 22a</w:t>
      </w:r>
      <w:r w:rsidR="000A668C" w:rsidRPr="00DC7355">
        <w:t xml:space="preserve"> of ETSI</w:t>
      </w:r>
      <w:r w:rsidR="00236F05" w:rsidRPr="00DC7355">
        <w:t xml:space="preserve"> </w:t>
      </w:r>
      <w:r w:rsidR="000A668C" w:rsidRPr="00DC7355">
        <w:t>ES</w:t>
      </w:r>
      <w:r w:rsidR="00236F05" w:rsidRPr="00DC7355">
        <w:t> </w:t>
      </w:r>
      <w:r w:rsidR="000A668C" w:rsidRPr="00DC7355">
        <w:t>201</w:t>
      </w:r>
      <w:r w:rsidR="00236F05" w:rsidRPr="00DC7355">
        <w:t> </w:t>
      </w:r>
      <w:r w:rsidR="000A668C" w:rsidRPr="00DC7355">
        <w:t>873</w:t>
      </w:r>
      <w:r w:rsidR="00236F05" w:rsidRPr="00DC7355">
        <w:noBreakHyphen/>
      </w:r>
      <w:r w:rsidR="000A668C" w:rsidRPr="00DC7355">
        <w:t>4</w:t>
      </w:r>
      <w:r w:rsidR="00236F05" w:rsidRPr="00DC7355">
        <w:t> </w:t>
      </w:r>
      <w:r w:rsidR="000A668C" w:rsidRPr="00DC7355">
        <w:t>[</w:t>
      </w:r>
      <w:r w:rsidR="000A668C" w:rsidRPr="00DC7355">
        <w:fldChar w:fldCharType="begin"/>
      </w:r>
      <w:r w:rsidR="000A668C" w:rsidRPr="00DC7355">
        <w:instrText xml:space="preserve">REF REF_ES201873_4 \h </w:instrText>
      </w:r>
      <w:r w:rsidR="000A668C" w:rsidRPr="00DC7355">
        <w:fldChar w:fldCharType="separate"/>
      </w:r>
      <w:r w:rsidR="000A668C" w:rsidRPr="00DC7355">
        <w:t>2</w:t>
      </w:r>
      <w:r w:rsidR="000A668C" w:rsidRPr="00DC7355">
        <w:fldChar w:fldCharType="end"/>
      </w:r>
      <w:r w:rsidR="000A668C" w:rsidRPr="00DC7355">
        <w:t>]</w:t>
      </w:r>
      <w:r w:rsidRPr="00DC7355">
        <w:t xml:space="preserve">. The flow graph name </w:t>
      </w:r>
      <w:r w:rsidRPr="00DC7355">
        <w:rPr>
          <w:rFonts w:ascii="Courier New" w:hAnsi="Courier New"/>
        </w:rPr>
        <w:t>&lt;identifier&gt;</w:t>
      </w:r>
      <w:r w:rsidRPr="00DC7355">
        <w:t xml:space="preserve"> refers to the name of the represented configuration function. The nodes of the flow graph have associated comments describing the meaning of the different nodes. The reference node </w:t>
      </w:r>
      <w:r w:rsidRPr="00DC7355">
        <w:rPr>
          <w:rFonts w:ascii="Courier New" w:hAnsi="Courier New" w:cs="Courier New"/>
        </w:rPr>
        <w:t>&lt;return-with-value&gt;</w:t>
      </w:r>
      <w:r w:rsidRPr="00DC7355">
        <w:t xml:space="preserve"> covers the case where no explicit </w:t>
      </w:r>
      <w:r w:rsidRPr="00DC7355">
        <w:rPr>
          <w:rFonts w:ascii="Courier New" w:hAnsi="Courier New" w:cs="Courier New"/>
          <w:b/>
          <w:bCs/>
        </w:rPr>
        <w:t>return</w:t>
      </w:r>
      <w:r w:rsidRPr="00DC7355">
        <w:t xml:space="preserve"> operation for the MTC is specified, i.e. the operational semantics assumes that a </w:t>
      </w:r>
      <w:r w:rsidRPr="00DC7355">
        <w:rPr>
          <w:rFonts w:ascii="Courier New" w:hAnsi="Courier New" w:cs="Courier New"/>
          <w:b/>
          <w:bCs/>
        </w:rPr>
        <w:t>return</w:t>
      </w:r>
      <w:r w:rsidRPr="00DC7355">
        <w:t xml:space="preserve"> operation is implicitly added. After a successful termination, a configuration function always returns a handle to the newly created static test configuration.</w:t>
      </w:r>
    </w:p>
    <w:p w14:paraId="59485E5B" w14:textId="096E9446" w:rsidR="00327709" w:rsidRPr="00DC7355" w:rsidRDefault="00102551" w:rsidP="00327709">
      <w:pPr>
        <w:pStyle w:val="FL"/>
        <w:keepNext w:val="0"/>
        <w:keepLines w:val="0"/>
        <w:widowControl w:val="0"/>
      </w:pPr>
      <w:r w:rsidRPr="00DC7355">
        <w:object w:dxaOrig="8535" w:dyaOrig="6683" w14:anchorId="5DF6CBC7">
          <v:shape id="_x0000_i1025" type="#_x0000_t75" style="width:390pt;height:309.4pt" o:ole="">
            <v:imagedata r:id="rId23" o:title="" croptop="936f" cropleft="346f" cropright="691f"/>
          </v:shape>
          <o:OLEObject Type="Embed" ProgID="Word.Picture.8" ShapeID="_x0000_i1025" DrawAspect="Content" ObjectID="_1703329791" r:id="rId24"/>
        </w:object>
      </w:r>
    </w:p>
    <w:p w14:paraId="4858A97E" w14:textId="016DC5D8" w:rsidR="00327709" w:rsidRPr="00DC7355" w:rsidRDefault="00327709" w:rsidP="00327709">
      <w:pPr>
        <w:pStyle w:val="TF"/>
        <w:keepLines w:val="0"/>
        <w:widowControl w:val="0"/>
      </w:pPr>
      <w:r w:rsidRPr="00DC7355">
        <w:t xml:space="preserve">Figure 22a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representation of configuration functions</w:t>
      </w:r>
    </w:p>
    <w:p w14:paraId="0C6B17D9" w14:textId="77777777" w:rsidR="00327709" w:rsidRPr="00DC7355" w:rsidRDefault="00327709" w:rsidP="00327709">
      <w:pPr>
        <w:pStyle w:val="berschrift2"/>
      </w:pPr>
      <w:bookmarkStart w:id="70" w:name="_Toc75433926"/>
      <w:r w:rsidRPr="00DC7355">
        <w:lastRenderedPageBreak/>
        <w:t>6.6</w:t>
      </w:r>
      <w:r w:rsidRPr="00DC7355">
        <w:tab/>
        <w:t>Retrieval of start nodes of flow graphs</w:t>
      </w:r>
      <w:bookmarkEnd w:id="70"/>
    </w:p>
    <w:p w14:paraId="037EA7D8" w14:textId="77777777" w:rsidR="00327709" w:rsidRPr="00DC7355" w:rsidRDefault="00327709" w:rsidP="00327709">
      <w:pPr>
        <w:widowControl w:val="0"/>
      </w:pPr>
      <w:r w:rsidRPr="00DC7355">
        <w:t>For the retrieval of the start node reference of a flow graph the following function is required:</w:t>
      </w:r>
    </w:p>
    <w:p w14:paraId="2CF9ABF0" w14:textId="77777777" w:rsidR="00327709" w:rsidRPr="00DC7355" w:rsidRDefault="00327709" w:rsidP="00327709">
      <w:pPr>
        <w:pStyle w:val="PL"/>
        <w:widowControl w:val="0"/>
        <w:rPr>
          <w:noProof w:val="0"/>
        </w:rPr>
      </w:pPr>
      <w:r w:rsidRPr="00DC7355">
        <w:rPr>
          <w:noProof w:val="0"/>
        </w:rPr>
        <w:tab/>
        <w:t xml:space="preserve">The </w:t>
      </w:r>
      <w:r w:rsidRPr="00DC7355">
        <w:rPr>
          <w:noProof w:val="0"/>
          <w:u w:val="single"/>
        </w:rPr>
        <w:t>GET-FLOW-GRAPH</w:t>
      </w:r>
      <w:r w:rsidRPr="00DC7355">
        <w:rPr>
          <w:noProof w:val="0"/>
        </w:rPr>
        <w:t xml:space="preserve"> function:</w:t>
      </w:r>
      <w:r w:rsidRPr="00DC7355">
        <w:rPr>
          <w:noProof w:val="0"/>
        </w:rPr>
        <w:tab/>
      </w:r>
      <w:r w:rsidRPr="00DC7355">
        <w:rPr>
          <w:noProof w:val="0"/>
        </w:rPr>
        <w:tab/>
      </w:r>
      <w:r w:rsidRPr="00DC7355">
        <w:rPr>
          <w:noProof w:val="0"/>
        </w:rPr>
        <w:tab/>
      </w:r>
      <w:r w:rsidRPr="00DC7355">
        <w:rPr>
          <w:noProof w:val="0"/>
          <w:u w:val="single"/>
        </w:rPr>
        <w:t>GET-FLOW-GRAPH</w:t>
      </w:r>
      <w:r w:rsidRPr="00DC7355">
        <w:rPr>
          <w:noProof w:val="0"/>
        </w:rPr>
        <w:t xml:space="preserve"> (flow-graph-identifier)</w:t>
      </w:r>
    </w:p>
    <w:p w14:paraId="0145DEF2" w14:textId="77777777" w:rsidR="00327709" w:rsidRPr="00DC7355" w:rsidRDefault="00327709" w:rsidP="00327709">
      <w:pPr>
        <w:pStyle w:val="PL"/>
        <w:widowControl w:val="0"/>
        <w:rPr>
          <w:noProof w:val="0"/>
        </w:rPr>
      </w:pPr>
    </w:p>
    <w:p w14:paraId="7086ABB3" w14:textId="77777777" w:rsidR="00327709" w:rsidRPr="00DC7355" w:rsidRDefault="00327709" w:rsidP="00327709">
      <w:pPr>
        <w:widowControl w:val="0"/>
      </w:pPr>
      <w:r w:rsidRPr="00DC7355">
        <w:t xml:space="preserve">The function returns a reference to the start node of a flow graph with the name </w:t>
      </w:r>
      <w:r w:rsidRPr="00DC7355">
        <w:rPr>
          <w:i/>
        </w:rPr>
        <w:t>flow-graph-identifier</w:t>
      </w:r>
      <w:r w:rsidRPr="00DC7355">
        <w:t xml:space="preserve">. The </w:t>
      </w:r>
      <w:r w:rsidRPr="00DC7355">
        <w:rPr>
          <w:i/>
        </w:rPr>
        <w:t>flow</w:t>
      </w:r>
      <w:r w:rsidRPr="00DC7355">
        <w:rPr>
          <w:i/>
        </w:rPr>
        <w:noBreakHyphen/>
        <w:t>graph</w:t>
      </w:r>
      <w:r w:rsidRPr="00DC7355">
        <w:rPr>
          <w:i/>
        </w:rPr>
        <w:noBreakHyphen/>
        <w:t>identifier</w:t>
      </w:r>
      <w:r w:rsidRPr="00DC7355">
        <w:t xml:space="preserve"> refers to the module name for the control, to test case names, to function names, to altstep names to component type names and configuration function names.</w:t>
      </w:r>
    </w:p>
    <w:p w14:paraId="7975DE4C" w14:textId="77777777" w:rsidR="00327709" w:rsidRPr="00DC7355" w:rsidRDefault="00327709" w:rsidP="00A06CC3">
      <w:pPr>
        <w:pStyle w:val="berschrift2"/>
        <w:keepNext w:val="0"/>
        <w:keepLines w:val="0"/>
      </w:pPr>
      <w:bookmarkStart w:id="71" w:name="_Toc75433927"/>
      <w:r w:rsidRPr="00DC7355">
        <w:t>6.7</w:t>
      </w:r>
      <w:r w:rsidRPr="00DC7355">
        <w:tab/>
        <w:t>Module state</w:t>
      </w:r>
      <w:bookmarkEnd w:id="71"/>
    </w:p>
    <w:p w14:paraId="39DE011F" w14:textId="22C8C0B0" w:rsidR="00327709" w:rsidRPr="00DC7355" w:rsidRDefault="00327709" w:rsidP="00A06CC3">
      <w:pPr>
        <w:widowControl w:val="0"/>
        <w:rPr>
          <w:bCs/>
          <w:i/>
          <w:iCs/>
        </w:rPr>
      </w:pPr>
      <w:r w:rsidRPr="00DC7355">
        <w:t>As shown in figure 23</w:t>
      </w:r>
      <w:r w:rsidR="000A668C" w:rsidRPr="00DC7355">
        <w:t xml:space="preserve"> of ETSI ES 201 873-4 [</w:t>
      </w:r>
      <w:r w:rsidR="000A668C" w:rsidRPr="00DC7355">
        <w:fldChar w:fldCharType="begin"/>
      </w:r>
      <w:r w:rsidR="000A668C" w:rsidRPr="00DC7355">
        <w:instrText xml:space="preserve">REF REF_ES201873_4 \h </w:instrText>
      </w:r>
      <w:r w:rsidR="000A668C" w:rsidRPr="00DC7355">
        <w:fldChar w:fldCharType="separate"/>
      </w:r>
      <w:r w:rsidR="000A668C" w:rsidRPr="00DC7355">
        <w:t>2</w:t>
      </w:r>
      <w:r w:rsidR="000A668C" w:rsidRPr="00DC7355">
        <w:fldChar w:fldCharType="end"/>
      </w:r>
      <w:r w:rsidR="000A668C" w:rsidRPr="00DC7355">
        <w:t>]</w:t>
      </w:r>
      <w:r w:rsidRPr="00DC7355">
        <w:t xml:space="preserve"> a module state is structured into a </w:t>
      </w:r>
      <w:r w:rsidRPr="00DC7355">
        <w:rPr>
          <w:i/>
          <w:u w:val="single"/>
        </w:rPr>
        <w:t>CONTROL</w:t>
      </w:r>
      <w:r w:rsidRPr="00DC7355">
        <w:t xml:space="preserve"> state and an </w:t>
      </w:r>
      <w:r w:rsidRPr="00DC7355">
        <w:rPr>
          <w:bCs/>
          <w:i/>
          <w:iCs/>
          <w:u w:val="single"/>
        </w:rPr>
        <w:t>ALL</w:t>
      </w:r>
      <w:r w:rsidR="000A668C" w:rsidRPr="00DC7355">
        <w:rPr>
          <w:bCs/>
          <w:i/>
          <w:iCs/>
          <w:u w:val="single"/>
        </w:rPr>
        <w:noBreakHyphen/>
      </w:r>
      <w:r w:rsidRPr="00DC7355">
        <w:rPr>
          <w:bCs/>
          <w:i/>
          <w:iCs/>
          <w:u w:val="single"/>
        </w:rPr>
        <w:t>CONFIGURATIONS</w:t>
      </w:r>
      <w:r w:rsidRPr="00DC7355">
        <w:rPr>
          <w:bCs/>
          <w:iCs/>
        </w:rPr>
        <w:t xml:space="preserve"> state. The </w:t>
      </w:r>
      <w:r w:rsidRPr="00DC7355">
        <w:rPr>
          <w:i/>
          <w:u w:val="single"/>
        </w:rPr>
        <w:t>CONTROL</w:t>
      </w:r>
      <w:r w:rsidRPr="00DC7355">
        <w:t xml:space="preserve"> state </w:t>
      </w:r>
      <w:r w:rsidRPr="00DC7355">
        <w:rPr>
          <w:bCs/>
          <w:iCs/>
        </w:rPr>
        <w:t>describes the state of the module control. Module control is handled like a test component</w:t>
      </w:r>
      <w:proofErr w:type="gramStart"/>
      <w:r w:rsidRPr="00DC7355">
        <w:rPr>
          <w:bCs/>
          <w:iCs/>
        </w:rPr>
        <w:t>,</w:t>
      </w:r>
      <w:proofErr w:type="gramEnd"/>
      <w:r w:rsidRPr="00DC7355">
        <w:rPr>
          <w:bCs/>
          <w:iCs/>
        </w:rPr>
        <w:br/>
        <w:t xml:space="preserve">i.e. </w:t>
      </w:r>
      <w:r w:rsidRPr="00DC7355">
        <w:rPr>
          <w:i/>
          <w:u w:val="single"/>
        </w:rPr>
        <w:t>CONTROL</w:t>
      </w:r>
      <w:r w:rsidRPr="00DC7355">
        <w:rPr>
          <w:bCs/>
          <w:iCs/>
        </w:rPr>
        <w:t xml:space="preserve"> is an entity state as defined in</w:t>
      </w:r>
      <w:r w:rsidR="00157783" w:rsidRPr="00DC7355">
        <w:rPr>
          <w:bCs/>
          <w:iCs/>
        </w:rPr>
        <w:t xml:space="preserve"> </w:t>
      </w:r>
      <w:r w:rsidR="00492FC3" w:rsidRPr="00DC7355">
        <w:t>ETSI ES 201 873-4</w:t>
      </w:r>
      <w:r w:rsidRPr="00DC7355">
        <w:rPr>
          <w:bCs/>
          <w:iCs/>
        </w:rPr>
        <w:t xml:space="preserve"> </w:t>
      </w:r>
      <w:r w:rsidR="00157783" w:rsidRPr="00DC7355">
        <w:rPr>
          <w:bCs/>
          <w:iCs/>
        </w:rPr>
        <w:t>[</w:t>
      </w:r>
      <w:r w:rsidR="00157783" w:rsidRPr="00DC7355">
        <w:rPr>
          <w:bCs/>
          <w:iCs/>
        </w:rPr>
        <w:fldChar w:fldCharType="begin"/>
      </w:r>
      <w:r w:rsidR="008E4A69" w:rsidRPr="00DC7355">
        <w:rPr>
          <w:bCs/>
          <w:iCs/>
        </w:rPr>
        <w:instrText xml:space="preserve">REF REF_ES201873_4  \h </w:instrText>
      </w:r>
      <w:r w:rsidR="00A06CC3" w:rsidRPr="00DC7355">
        <w:rPr>
          <w:bCs/>
          <w:iCs/>
        </w:rPr>
        <w:instrText xml:space="preserve"> \* MERGEFORMAT </w:instrText>
      </w:r>
      <w:r w:rsidR="00157783" w:rsidRPr="00DC7355">
        <w:rPr>
          <w:bCs/>
          <w:iCs/>
        </w:rPr>
      </w:r>
      <w:r w:rsidR="00157783" w:rsidRPr="00DC7355">
        <w:rPr>
          <w:bCs/>
          <w:iCs/>
        </w:rPr>
        <w:fldChar w:fldCharType="separate"/>
      </w:r>
      <w:r w:rsidR="00F16FB2" w:rsidRPr="00DC7355">
        <w:t>2</w:t>
      </w:r>
      <w:r w:rsidR="00157783" w:rsidRPr="00DC7355">
        <w:rPr>
          <w:bCs/>
          <w:iCs/>
        </w:rPr>
        <w:fldChar w:fldCharType="end"/>
      </w:r>
      <w:r w:rsidR="00157783" w:rsidRPr="00DC7355">
        <w:rPr>
          <w:bCs/>
          <w:iCs/>
        </w:rPr>
        <w:t xml:space="preserve">], </w:t>
      </w:r>
      <w:r w:rsidRPr="00DC7355">
        <w:rPr>
          <w:bCs/>
          <w:iCs/>
        </w:rPr>
        <w:t xml:space="preserve">clause 8.3.2. </w:t>
      </w:r>
      <w:r w:rsidRPr="00DC7355">
        <w:rPr>
          <w:bCs/>
          <w:i/>
          <w:iCs/>
          <w:u w:val="single"/>
        </w:rPr>
        <w:t>ALL-CONFIGURATIONS</w:t>
      </w:r>
      <w:r w:rsidRPr="00DC7355">
        <w:rPr>
          <w:bCs/>
          <w:iCs/>
        </w:rPr>
        <w:t xml:space="preserve"> is a list of configuration states representing test configurations that are instantiated during the execution of module control.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97"/>
        <w:gridCol w:w="88"/>
        <w:gridCol w:w="1500"/>
        <w:gridCol w:w="500"/>
        <w:gridCol w:w="1500"/>
        <w:gridCol w:w="123"/>
      </w:tblGrid>
      <w:tr w:rsidR="00327709" w:rsidRPr="00DC7355" w14:paraId="354FFF09" w14:textId="77777777" w:rsidTr="0024511F">
        <w:trPr>
          <w:cantSplit/>
          <w:jc w:val="center"/>
        </w:trPr>
        <w:tc>
          <w:tcPr>
            <w:tcW w:w="2497" w:type="dxa"/>
            <w:shd w:val="clear" w:color="auto" w:fill="C0C0C0"/>
          </w:tcPr>
          <w:p w14:paraId="14DDD150" w14:textId="77777777" w:rsidR="00327709" w:rsidRPr="00DC7355" w:rsidRDefault="00327709" w:rsidP="00A06CC3">
            <w:pPr>
              <w:pStyle w:val="TAH"/>
              <w:keepNext w:val="0"/>
              <w:keepLines w:val="0"/>
              <w:widowControl w:val="0"/>
              <w:rPr>
                <w:sz w:val="16"/>
                <w:szCs w:val="16"/>
              </w:rPr>
            </w:pPr>
            <w:r w:rsidRPr="00DC7355">
              <w:rPr>
                <w:sz w:val="16"/>
                <w:szCs w:val="16"/>
              </w:rPr>
              <w:t>CONTROL</w:t>
            </w:r>
          </w:p>
        </w:tc>
        <w:tc>
          <w:tcPr>
            <w:tcW w:w="3711" w:type="dxa"/>
            <w:gridSpan w:val="5"/>
            <w:shd w:val="clear" w:color="auto" w:fill="FFFFFF"/>
          </w:tcPr>
          <w:p w14:paraId="1CB3B5BE" w14:textId="77777777" w:rsidR="00327709" w:rsidRPr="00DC7355" w:rsidRDefault="00327709" w:rsidP="00A06CC3">
            <w:pPr>
              <w:pStyle w:val="TAH"/>
              <w:keepNext w:val="0"/>
              <w:keepLines w:val="0"/>
              <w:widowControl w:val="0"/>
              <w:rPr>
                <w:sz w:val="16"/>
                <w:szCs w:val="16"/>
              </w:rPr>
            </w:pPr>
            <w:r w:rsidRPr="00DC7355">
              <w:rPr>
                <w:sz w:val="16"/>
                <w:szCs w:val="16"/>
              </w:rPr>
              <w:t>ALL-CONFIGURATIONS</w:t>
            </w:r>
          </w:p>
        </w:tc>
      </w:tr>
      <w:tr w:rsidR="00327709" w:rsidRPr="00DC7355" w14:paraId="401D38EA" w14:textId="77777777" w:rsidTr="0024511F">
        <w:trPr>
          <w:cantSplit/>
          <w:jc w:val="center"/>
        </w:trPr>
        <w:tc>
          <w:tcPr>
            <w:tcW w:w="2497" w:type="dxa"/>
            <w:shd w:val="clear" w:color="auto" w:fill="C0C0C0"/>
          </w:tcPr>
          <w:p w14:paraId="58F7BAE9" w14:textId="77777777" w:rsidR="00327709" w:rsidRPr="00DC7355" w:rsidRDefault="00327709" w:rsidP="00A06CC3">
            <w:pPr>
              <w:pStyle w:val="TAH"/>
              <w:keepNext w:val="0"/>
              <w:keepLines w:val="0"/>
              <w:widowControl w:val="0"/>
              <w:rPr>
                <w:sz w:val="16"/>
                <w:szCs w:val="16"/>
              </w:rPr>
            </w:pPr>
          </w:p>
        </w:tc>
        <w:tc>
          <w:tcPr>
            <w:tcW w:w="88" w:type="dxa"/>
            <w:shd w:val="clear" w:color="auto" w:fill="FFFFFF"/>
          </w:tcPr>
          <w:p w14:paraId="32CA50CA" w14:textId="77777777" w:rsidR="00327709" w:rsidRPr="00DC7355" w:rsidRDefault="00327709" w:rsidP="00A06CC3">
            <w:pPr>
              <w:pStyle w:val="TAH"/>
              <w:keepNext w:val="0"/>
              <w:keepLines w:val="0"/>
              <w:widowControl w:val="0"/>
              <w:rPr>
                <w:sz w:val="16"/>
                <w:szCs w:val="16"/>
              </w:rPr>
            </w:pPr>
          </w:p>
        </w:tc>
        <w:tc>
          <w:tcPr>
            <w:tcW w:w="1500" w:type="dxa"/>
            <w:shd w:val="clear" w:color="auto" w:fill="C0C0C0"/>
          </w:tcPr>
          <w:p w14:paraId="168A2E8D" w14:textId="77777777" w:rsidR="00327709" w:rsidRPr="00DC7355" w:rsidRDefault="00327709" w:rsidP="00A06CC3">
            <w:pPr>
              <w:pStyle w:val="TAH"/>
              <w:keepNext w:val="0"/>
              <w:keepLines w:val="0"/>
              <w:widowControl w:val="0"/>
              <w:rPr>
                <w:sz w:val="16"/>
                <w:szCs w:val="16"/>
              </w:rPr>
            </w:pPr>
            <w:r w:rsidRPr="00DC7355">
              <w:rPr>
                <w:sz w:val="16"/>
                <w:szCs w:val="16"/>
              </w:rPr>
              <w:t>CONFIG</w:t>
            </w:r>
            <w:r w:rsidRPr="00DC7355">
              <w:rPr>
                <w:position w:val="-6"/>
                <w:sz w:val="16"/>
                <w:szCs w:val="16"/>
              </w:rPr>
              <w:t>1</w:t>
            </w:r>
          </w:p>
        </w:tc>
        <w:tc>
          <w:tcPr>
            <w:tcW w:w="500" w:type="dxa"/>
            <w:shd w:val="clear" w:color="auto" w:fill="C0C0C0"/>
          </w:tcPr>
          <w:p w14:paraId="4E28908B" w14:textId="77777777" w:rsidR="00327709" w:rsidRPr="00DC7355" w:rsidRDefault="00327709" w:rsidP="00A06CC3">
            <w:pPr>
              <w:pStyle w:val="TAH"/>
              <w:keepNext w:val="0"/>
              <w:keepLines w:val="0"/>
              <w:widowControl w:val="0"/>
              <w:rPr>
                <w:sz w:val="16"/>
                <w:szCs w:val="16"/>
              </w:rPr>
            </w:pPr>
            <w:r w:rsidRPr="00DC7355">
              <w:rPr>
                <w:sz w:val="16"/>
                <w:szCs w:val="16"/>
              </w:rPr>
              <w:t>…</w:t>
            </w:r>
          </w:p>
        </w:tc>
        <w:tc>
          <w:tcPr>
            <w:tcW w:w="1500" w:type="dxa"/>
            <w:shd w:val="clear" w:color="auto" w:fill="C0C0C0"/>
          </w:tcPr>
          <w:p w14:paraId="053DFC9E" w14:textId="77777777" w:rsidR="00327709" w:rsidRPr="00DC7355" w:rsidRDefault="00327709" w:rsidP="00A06CC3">
            <w:pPr>
              <w:pStyle w:val="TAH"/>
              <w:keepNext w:val="0"/>
              <w:keepLines w:val="0"/>
              <w:widowControl w:val="0"/>
              <w:rPr>
                <w:sz w:val="16"/>
                <w:szCs w:val="16"/>
              </w:rPr>
            </w:pPr>
            <w:r w:rsidRPr="00DC7355">
              <w:rPr>
                <w:sz w:val="16"/>
                <w:szCs w:val="16"/>
              </w:rPr>
              <w:t>CONFIG</w:t>
            </w:r>
            <w:r w:rsidRPr="00DC7355">
              <w:rPr>
                <w:position w:val="-6"/>
                <w:sz w:val="16"/>
                <w:szCs w:val="16"/>
              </w:rPr>
              <w:t>n</w:t>
            </w:r>
          </w:p>
        </w:tc>
        <w:tc>
          <w:tcPr>
            <w:tcW w:w="123" w:type="dxa"/>
            <w:shd w:val="clear" w:color="auto" w:fill="FFFFFF"/>
          </w:tcPr>
          <w:p w14:paraId="3610DDE4" w14:textId="77777777" w:rsidR="00327709" w:rsidRPr="00DC7355" w:rsidRDefault="00327709" w:rsidP="00A06CC3">
            <w:pPr>
              <w:pStyle w:val="TAH"/>
              <w:keepNext w:val="0"/>
              <w:keepLines w:val="0"/>
              <w:widowControl w:val="0"/>
              <w:rPr>
                <w:sz w:val="16"/>
                <w:szCs w:val="16"/>
              </w:rPr>
            </w:pPr>
          </w:p>
        </w:tc>
      </w:tr>
    </w:tbl>
    <w:p w14:paraId="3C1D2E9E" w14:textId="77777777" w:rsidR="00327709" w:rsidRPr="00DC7355" w:rsidRDefault="00327709" w:rsidP="00A06CC3">
      <w:pPr>
        <w:pStyle w:val="NF"/>
        <w:keepNext w:val="0"/>
        <w:keepLines w:val="0"/>
        <w:widowControl w:val="0"/>
      </w:pPr>
    </w:p>
    <w:p w14:paraId="4692336C" w14:textId="069453F0" w:rsidR="00327709" w:rsidRPr="00DC7355" w:rsidRDefault="00327709" w:rsidP="00A06CC3">
      <w:pPr>
        <w:pStyle w:val="TF"/>
        <w:keepLines w:val="0"/>
        <w:widowControl w:val="0"/>
      </w:pPr>
      <w:r w:rsidRPr="00DC7355">
        <w:t xml:space="preserve">Figure 23 of </w:t>
      </w:r>
      <w:r w:rsidR="00492FC3" w:rsidRPr="00DC7355">
        <w:t>ETSI ES 201 873-4</w:t>
      </w:r>
      <w:r w:rsidR="00D451C7" w:rsidRPr="00DC7355">
        <w:t xml:space="preserve"> [</w:t>
      </w:r>
      <w:r w:rsidR="00D451C7" w:rsidRPr="00DC7355">
        <w:fldChar w:fldCharType="begin"/>
      </w:r>
      <w:r w:rsidR="008E4A69" w:rsidRPr="00DC7355">
        <w:instrText xml:space="preserve">REF REF_ES201873_4 \* MERGEFORMAT  \h </w:instrText>
      </w:r>
      <w:r w:rsidR="00D451C7" w:rsidRPr="00DC7355">
        <w:fldChar w:fldCharType="separate"/>
      </w:r>
      <w:r w:rsidR="00F16FB2" w:rsidRPr="00DC7355">
        <w:t>2</w:t>
      </w:r>
      <w:r w:rsidR="00D451C7" w:rsidRPr="00DC7355">
        <w:fldChar w:fldCharType="end"/>
      </w:r>
      <w:r w:rsidR="00D451C7" w:rsidRPr="00DC7355">
        <w:t>]</w:t>
      </w:r>
      <w:r w:rsidRPr="00DC7355">
        <w:t>: Structure of a module state</w:t>
      </w:r>
    </w:p>
    <w:p w14:paraId="71CB8FC5" w14:textId="77777777" w:rsidR="00327709" w:rsidRPr="00DC7355" w:rsidRDefault="00327709" w:rsidP="00A06CC3">
      <w:pPr>
        <w:pStyle w:val="berschrift2"/>
      </w:pPr>
      <w:bookmarkStart w:id="72" w:name="_Toc75433928"/>
      <w:r w:rsidRPr="00DC7355">
        <w:t>6.8</w:t>
      </w:r>
      <w:r w:rsidRPr="00DC7355">
        <w:tab/>
        <w:t>Accessing the module state</w:t>
      </w:r>
      <w:bookmarkEnd w:id="72"/>
    </w:p>
    <w:p w14:paraId="29577B18" w14:textId="40693C48" w:rsidR="00327709" w:rsidRPr="00DC7355" w:rsidRDefault="00327709" w:rsidP="00A06CC3">
      <w:pPr>
        <w:keepNext/>
        <w:keepLines/>
      </w:pPr>
      <w:r w:rsidRPr="00DC7355">
        <w:rPr>
          <w:bCs/>
          <w:iCs/>
        </w:rPr>
        <w:t>The</w:t>
      </w:r>
      <w:r w:rsidRPr="00DC7355">
        <w:rPr>
          <w:i/>
          <w:u w:val="single"/>
        </w:rPr>
        <w:t xml:space="preserve"> CONTROL</w:t>
      </w:r>
      <w:r w:rsidRPr="00DC7355">
        <w:t xml:space="preserve"> state and the </w:t>
      </w:r>
      <w:r w:rsidRPr="00DC7355">
        <w:rPr>
          <w:bCs/>
          <w:i/>
          <w:iCs/>
          <w:u w:val="single"/>
        </w:rPr>
        <w:t>ALL-CONFIGURATIONS</w:t>
      </w:r>
      <w:r w:rsidRPr="00DC7355">
        <w:rPr>
          <w:bCs/>
          <w:iCs/>
        </w:rPr>
        <w:t xml:space="preserve"> state of the module state can be addressed by using their names, i.e. </w:t>
      </w:r>
      <w:r w:rsidRPr="00DC7355">
        <w:rPr>
          <w:i/>
          <w:u w:val="single"/>
        </w:rPr>
        <w:t>CONTROL</w:t>
      </w:r>
      <w:r w:rsidRPr="00DC7355">
        <w:t xml:space="preserve"> and </w:t>
      </w:r>
      <w:r w:rsidRPr="00DC7355">
        <w:rPr>
          <w:bCs/>
          <w:i/>
          <w:iCs/>
          <w:u w:val="single"/>
        </w:rPr>
        <w:t>ALL-CONFIGURATIONS</w:t>
      </w:r>
      <w:r w:rsidRPr="00DC7355">
        <w:rPr>
          <w:bCs/>
          <w:iCs/>
        </w:rPr>
        <w:t>. Configurations can be accessed by using the dot notation</w:t>
      </w:r>
      <w:proofErr w:type="gramStart"/>
      <w:r w:rsidRPr="00DC7355">
        <w:rPr>
          <w:bCs/>
          <w:iCs/>
        </w:rPr>
        <w:t>,e.g</w:t>
      </w:r>
      <w:proofErr w:type="gramEnd"/>
      <w:r w:rsidRPr="00DC7355">
        <w:rPr>
          <w:bCs/>
          <w:iCs/>
        </w:rPr>
        <w:t xml:space="preserve">. </w:t>
      </w:r>
      <w:r w:rsidRPr="00DC7355">
        <w:rPr>
          <w:bCs/>
          <w:i/>
          <w:iCs/>
          <w:u w:val="single"/>
        </w:rPr>
        <w:t>ALL</w:t>
      </w:r>
      <w:r w:rsidR="00B27D81" w:rsidRPr="00DC7355">
        <w:rPr>
          <w:bCs/>
          <w:i/>
          <w:iCs/>
          <w:u w:val="single"/>
        </w:rPr>
        <w:noBreakHyphen/>
      </w:r>
      <w:r w:rsidRPr="00DC7355">
        <w:rPr>
          <w:bCs/>
          <w:i/>
          <w:iCs/>
          <w:u w:val="single"/>
        </w:rPr>
        <w:t>CONFIGURATIONS</w:t>
      </w:r>
      <w:r w:rsidRPr="00DC7355">
        <w:rPr>
          <w:bCs/>
        </w:rPr>
        <w:t>.</w:t>
      </w:r>
      <w:r w:rsidRPr="00DC7355">
        <w:rPr>
          <w:bCs/>
          <w:i/>
          <w:iCs/>
          <w:u w:val="single"/>
        </w:rPr>
        <w:t>CONFIG</w:t>
      </w:r>
      <w:r w:rsidRPr="00DC7355">
        <w:rPr>
          <w:bCs/>
          <w:i/>
          <w:iCs/>
          <w:position w:val="-6"/>
          <w:sz w:val="16"/>
          <w:u w:val="single"/>
        </w:rPr>
        <w:t>1</w:t>
      </w:r>
      <w:r w:rsidRPr="00DC7355">
        <w:rPr>
          <w:bCs/>
        </w:rPr>
        <w:t xml:space="preserve">, or by using the list operations defined in clause </w:t>
      </w:r>
      <w:r w:rsidRPr="00DC7355">
        <w:t xml:space="preserve">8.3.1.1a of </w:t>
      </w:r>
      <w:r w:rsidR="00492FC3" w:rsidRPr="00DC7355">
        <w:t>ETSI</w:t>
      </w:r>
      <w:r w:rsidR="00EA0714" w:rsidRPr="00DC7355">
        <w:t xml:space="preserve"> </w:t>
      </w:r>
      <w:r w:rsidR="00492FC3" w:rsidRPr="00DC7355">
        <w:t>ES 201 873</w:t>
      </w:r>
      <w:r w:rsidR="00492FC3" w:rsidRPr="00DC7355">
        <w:noBreakHyphen/>
        <w:t>4</w:t>
      </w:r>
      <w:r w:rsidR="009C490B" w:rsidRPr="00DC7355">
        <w:t> </w:t>
      </w:r>
      <w:r w:rsidR="00D451C7" w:rsidRPr="00DC7355">
        <w:t>[</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w:t>
      </w:r>
    </w:p>
    <w:p w14:paraId="1C1A0B62" w14:textId="77777777" w:rsidR="00327709" w:rsidRPr="00DC7355" w:rsidRDefault="00327709" w:rsidP="00327709">
      <w:pPr>
        <w:pStyle w:val="berschrift2"/>
      </w:pPr>
      <w:bookmarkStart w:id="73" w:name="_Toc75433929"/>
      <w:r w:rsidRPr="00DC7355">
        <w:t>6.9</w:t>
      </w:r>
      <w:r w:rsidRPr="00DC7355">
        <w:tab/>
        <w:t>Configuration state</w:t>
      </w:r>
      <w:bookmarkEnd w:id="73"/>
    </w:p>
    <w:p w14:paraId="2E3362E7" w14:textId="1AFDCAE4" w:rsidR="00327709" w:rsidRPr="00DC7355" w:rsidRDefault="00327709" w:rsidP="00327709">
      <w:pPr>
        <w:widowControl w:val="0"/>
      </w:pPr>
      <w:r w:rsidRPr="00DC7355">
        <w:t xml:space="preserve">As shown in figure 23a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the configuration state is structured into </w:t>
      </w:r>
      <w:r w:rsidRPr="00DC7355">
        <w:rPr>
          <w:bCs/>
          <w:i/>
          <w:iCs/>
          <w:u w:val="single"/>
        </w:rPr>
        <w:t>ALL-ENTITY-STATES</w:t>
      </w:r>
      <w:r w:rsidRPr="00DC7355">
        <w:t xml:space="preserve">, </w:t>
      </w:r>
      <w:r w:rsidRPr="00DC7355">
        <w:rPr>
          <w:bCs/>
          <w:i/>
          <w:iCs/>
          <w:u w:val="single"/>
        </w:rPr>
        <w:t>ALL</w:t>
      </w:r>
      <w:r w:rsidR="00B27D81" w:rsidRPr="00DC7355">
        <w:rPr>
          <w:bCs/>
          <w:i/>
          <w:iCs/>
          <w:u w:val="single"/>
        </w:rPr>
        <w:noBreakHyphen/>
      </w:r>
      <w:r w:rsidRPr="00DC7355">
        <w:rPr>
          <w:bCs/>
          <w:i/>
          <w:iCs/>
          <w:u w:val="single"/>
        </w:rPr>
        <w:t>PORT-STATES</w:t>
      </w:r>
      <w:r w:rsidRPr="00DC7355">
        <w:t xml:space="preserve">, </w:t>
      </w:r>
      <w:r w:rsidRPr="00DC7355">
        <w:rPr>
          <w:i/>
          <w:u w:val="single"/>
        </w:rPr>
        <w:t>TC</w:t>
      </w:r>
      <w:r w:rsidR="006D3F49" w:rsidRPr="00DC7355">
        <w:rPr>
          <w:i/>
          <w:u w:val="single"/>
        </w:rPr>
        <w:noBreakHyphen/>
      </w:r>
      <w:r w:rsidRPr="00DC7355">
        <w:rPr>
          <w:i/>
          <w:u w:val="single"/>
        </w:rPr>
        <w:t>VERDICT</w:t>
      </w:r>
      <w:r w:rsidRPr="00DC7355">
        <w:t xml:space="preserve">, </w:t>
      </w:r>
      <w:r w:rsidRPr="00DC7355">
        <w:rPr>
          <w:i/>
          <w:iCs/>
          <w:u w:val="single"/>
        </w:rPr>
        <w:t>DONE</w:t>
      </w:r>
      <w:r w:rsidRPr="00DC7355">
        <w:t xml:space="preserve"> and </w:t>
      </w:r>
      <w:r w:rsidRPr="00DC7355">
        <w:rPr>
          <w:i/>
          <w:iCs/>
          <w:u w:val="single"/>
        </w:rPr>
        <w:t>KILLED</w:t>
      </w:r>
      <w:r w:rsidRPr="00DC7355">
        <w:t xml:space="preserve">. </w:t>
      </w:r>
      <w:r w:rsidRPr="00DC7355">
        <w:rPr>
          <w:bCs/>
          <w:i/>
          <w:iCs/>
          <w:u w:val="single"/>
        </w:rPr>
        <w:t>ALL-ENTITY-STATES</w:t>
      </w:r>
      <w:r w:rsidRPr="00DC7355">
        <w:t xml:space="preserve"> represents the states of all instantiated test components during the execution of a test case. The first element of </w:t>
      </w:r>
      <w:r w:rsidRPr="00DC7355">
        <w:rPr>
          <w:bCs/>
          <w:i/>
          <w:iCs/>
          <w:u w:val="single"/>
        </w:rPr>
        <w:t>ALL-ENTITY-STATES</w:t>
      </w:r>
      <w:r w:rsidRPr="00DC7355">
        <w:t xml:space="preserve"> is the reference to the MTC of the configuration. </w:t>
      </w:r>
      <w:r w:rsidRPr="00DC7355">
        <w:rPr>
          <w:bCs/>
          <w:i/>
          <w:iCs/>
          <w:u w:val="single"/>
        </w:rPr>
        <w:t>ALL-PORT-STATES</w:t>
      </w:r>
      <w:r w:rsidRPr="00DC7355">
        <w:t xml:space="preserve"> describes the states of the different ports. </w:t>
      </w:r>
      <w:r w:rsidRPr="00DC7355">
        <w:rPr>
          <w:i/>
          <w:u w:val="single"/>
        </w:rPr>
        <w:t>TC-VERDICT</w:t>
      </w:r>
      <w:r w:rsidRPr="00DC7355">
        <w:t xml:space="preserve"> stores the actual global test verdict of a test case, </w:t>
      </w:r>
      <w:r w:rsidRPr="00DC7355">
        <w:rPr>
          <w:i/>
          <w:iCs/>
          <w:u w:val="single"/>
        </w:rPr>
        <w:t>DONE</w:t>
      </w:r>
      <w:r w:rsidRPr="00DC7355">
        <w:t xml:space="preserve"> is a list of all currently stopped test components during test case execution and </w:t>
      </w:r>
      <w:r w:rsidRPr="00DC7355">
        <w:rPr>
          <w:i/>
          <w:u w:val="single"/>
        </w:rPr>
        <w:t>KILLED</w:t>
      </w:r>
      <w:r w:rsidRPr="00DC7355">
        <w:t xml:space="preserve"> is a list of all terminated test components during test case execution.</w:t>
      </w:r>
    </w:p>
    <w:p w14:paraId="04660985" w14:textId="77777777" w:rsidR="00327709" w:rsidRPr="00DC7355" w:rsidRDefault="00327709" w:rsidP="00327709">
      <w:pPr>
        <w:pStyle w:val="NO"/>
        <w:keepNext/>
        <w:widowControl w:val="0"/>
      </w:pPr>
      <w:r w:rsidRPr="00DC7355">
        <w:t>NOTE 1:</w:t>
      </w:r>
      <w:r w:rsidRPr="00DC7355">
        <w:tab/>
        <w:t xml:space="preserve">The number of updates of </w:t>
      </w:r>
      <w:r w:rsidRPr="00DC7355">
        <w:rPr>
          <w:i/>
          <w:u w:val="single"/>
        </w:rPr>
        <w:t>TC-VERDICT</w:t>
      </w:r>
      <w:r w:rsidRPr="00DC7355">
        <w:t xml:space="preserve"> is identical to the number of test components that have terminated.</w:t>
      </w:r>
    </w:p>
    <w:p w14:paraId="5987DF5F" w14:textId="77777777" w:rsidR="00327709" w:rsidRPr="00DC7355" w:rsidRDefault="00327709" w:rsidP="00327709">
      <w:pPr>
        <w:pStyle w:val="NO"/>
        <w:keepLines w:val="0"/>
        <w:widowControl w:val="0"/>
      </w:pPr>
      <w:r w:rsidRPr="00DC7355">
        <w:t>NOTE 2:</w:t>
      </w:r>
      <w:r w:rsidRPr="00DC7355">
        <w:tab/>
        <w:t xml:space="preserve">An alive-type test component is put into the </w:t>
      </w:r>
      <w:r w:rsidRPr="00DC7355">
        <w:rPr>
          <w:i/>
          <w:u w:val="single"/>
        </w:rPr>
        <w:t>DONE</w:t>
      </w:r>
      <w:r w:rsidRPr="00DC7355">
        <w:t xml:space="preserve"> list each time when it is stopped and removed from the DONE list each time when it is started. It is put into the </w:t>
      </w:r>
      <w:r w:rsidRPr="00DC7355">
        <w:rPr>
          <w:i/>
          <w:u w:val="single"/>
        </w:rPr>
        <w:t>KILL</w:t>
      </w:r>
      <w:r w:rsidRPr="00DC7355">
        <w:t xml:space="preserve"> and the </w:t>
      </w:r>
      <w:r w:rsidRPr="00DC7355">
        <w:rPr>
          <w:i/>
          <w:u w:val="single"/>
        </w:rPr>
        <w:t>DONE</w:t>
      </w:r>
      <w:r w:rsidRPr="00DC7355">
        <w:t xml:space="preserve"> list when it is killed.</w:t>
      </w:r>
    </w:p>
    <w:p w14:paraId="4C913839" w14:textId="77777777" w:rsidR="00327709" w:rsidRPr="00DC7355" w:rsidRDefault="00327709" w:rsidP="00327709">
      <w:pPr>
        <w:pStyle w:val="NO"/>
        <w:keepLines w:val="0"/>
        <w:widowControl w:val="0"/>
      </w:pPr>
      <w:r w:rsidRPr="00DC7355">
        <w:t>NOTE 3:</w:t>
      </w:r>
      <w:r w:rsidRPr="00DC7355">
        <w:tab/>
        <w:t xml:space="preserve">Port states may be considered to be part of the entity states. By </w:t>
      </w:r>
      <w:r w:rsidRPr="00DC7355">
        <w:rPr>
          <w:rFonts w:ascii="Courier New" w:hAnsi="Courier New"/>
          <w:b/>
        </w:rPr>
        <w:t>connect</w:t>
      </w:r>
      <w:r w:rsidRPr="00DC7355">
        <w:t xml:space="preserve"> and </w:t>
      </w:r>
      <w:r w:rsidRPr="00DC7355">
        <w:rPr>
          <w:rFonts w:ascii="Courier New" w:hAnsi="Courier New"/>
          <w:b/>
        </w:rPr>
        <w:t>map</w:t>
      </w:r>
      <w:r w:rsidRPr="00DC7355">
        <w:t xml:space="preserve"> ports are made visible for other components and therefore, this operational semantics handles ports on the top level of the configuration state.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5"/>
        <w:gridCol w:w="1034"/>
        <w:gridCol w:w="359"/>
        <w:gridCol w:w="216"/>
        <w:gridCol w:w="368"/>
        <w:gridCol w:w="145"/>
        <w:gridCol w:w="246"/>
        <w:gridCol w:w="427"/>
        <w:gridCol w:w="366"/>
        <w:gridCol w:w="443"/>
        <w:gridCol w:w="246"/>
        <w:gridCol w:w="1203"/>
        <w:gridCol w:w="697"/>
        <w:gridCol w:w="812"/>
      </w:tblGrid>
      <w:tr w:rsidR="00327709" w:rsidRPr="00DC7355" w14:paraId="070B31F4" w14:textId="77777777" w:rsidTr="0024511F">
        <w:trPr>
          <w:cantSplit/>
          <w:jc w:val="center"/>
        </w:trPr>
        <w:tc>
          <w:tcPr>
            <w:tcW w:w="2267" w:type="dxa"/>
            <w:gridSpan w:val="6"/>
            <w:shd w:val="clear" w:color="auto" w:fill="C0C0C0"/>
          </w:tcPr>
          <w:p w14:paraId="7A26AE15" w14:textId="77777777" w:rsidR="00327709" w:rsidRPr="00DC7355" w:rsidRDefault="00327709" w:rsidP="0024511F">
            <w:pPr>
              <w:pStyle w:val="TAH"/>
              <w:keepNext w:val="0"/>
              <w:keepLines w:val="0"/>
              <w:widowControl w:val="0"/>
              <w:rPr>
                <w:sz w:val="16"/>
                <w:szCs w:val="16"/>
              </w:rPr>
            </w:pPr>
            <w:r w:rsidRPr="00DC7355">
              <w:rPr>
                <w:sz w:val="16"/>
                <w:szCs w:val="16"/>
              </w:rPr>
              <w:t>ALL-ENTITY-STATES</w:t>
            </w:r>
          </w:p>
        </w:tc>
        <w:tc>
          <w:tcPr>
            <w:tcW w:w="1728" w:type="dxa"/>
            <w:gridSpan w:val="5"/>
            <w:shd w:val="clear" w:color="auto" w:fill="FFFFFF"/>
          </w:tcPr>
          <w:p w14:paraId="38F1517E" w14:textId="77777777" w:rsidR="00327709" w:rsidRPr="00DC7355" w:rsidRDefault="00327709" w:rsidP="0024511F">
            <w:pPr>
              <w:pStyle w:val="TAH"/>
              <w:keepNext w:val="0"/>
              <w:keepLines w:val="0"/>
              <w:widowControl w:val="0"/>
              <w:rPr>
                <w:sz w:val="16"/>
                <w:szCs w:val="16"/>
              </w:rPr>
            </w:pPr>
            <w:r w:rsidRPr="00DC7355">
              <w:rPr>
                <w:sz w:val="16"/>
                <w:szCs w:val="16"/>
              </w:rPr>
              <w:t>ALL-PORT-STATES</w:t>
            </w:r>
          </w:p>
        </w:tc>
        <w:tc>
          <w:tcPr>
            <w:tcW w:w="1203" w:type="dxa"/>
            <w:shd w:val="clear" w:color="auto" w:fill="C0C0C0"/>
          </w:tcPr>
          <w:p w14:paraId="1CD01DFA" w14:textId="77777777" w:rsidR="00327709" w:rsidRPr="00DC7355" w:rsidRDefault="00327709" w:rsidP="0024511F">
            <w:pPr>
              <w:pStyle w:val="TAH"/>
              <w:keepNext w:val="0"/>
              <w:keepLines w:val="0"/>
              <w:widowControl w:val="0"/>
              <w:rPr>
                <w:sz w:val="16"/>
                <w:szCs w:val="16"/>
              </w:rPr>
            </w:pPr>
            <w:r w:rsidRPr="00DC7355">
              <w:rPr>
                <w:sz w:val="16"/>
                <w:szCs w:val="16"/>
              </w:rPr>
              <w:t>TC-VERDICT</w:t>
            </w:r>
          </w:p>
        </w:tc>
        <w:tc>
          <w:tcPr>
            <w:tcW w:w="697" w:type="dxa"/>
            <w:shd w:val="clear" w:color="auto" w:fill="auto"/>
          </w:tcPr>
          <w:p w14:paraId="771AB311" w14:textId="77777777" w:rsidR="00327709" w:rsidRPr="00DC7355" w:rsidRDefault="00327709" w:rsidP="0024511F">
            <w:pPr>
              <w:pStyle w:val="TAH"/>
              <w:keepNext w:val="0"/>
              <w:keepLines w:val="0"/>
              <w:widowControl w:val="0"/>
              <w:rPr>
                <w:sz w:val="16"/>
                <w:szCs w:val="16"/>
              </w:rPr>
            </w:pPr>
            <w:r w:rsidRPr="00DC7355">
              <w:rPr>
                <w:sz w:val="16"/>
                <w:szCs w:val="16"/>
              </w:rPr>
              <w:t>DONE</w:t>
            </w:r>
          </w:p>
        </w:tc>
        <w:tc>
          <w:tcPr>
            <w:tcW w:w="812" w:type="dxa"/>
            <w:shd w:val="clear" w:color="auto" w:fill="C0C0C0"/>
          </w:tcPr>
          <w:p w14:paraId="56549CAB" w14:textId="77777777" w:rsidR="00327709" w:rsidRPr="00DC7355" w:rsidRDefault="00327709" w:rsidP="0024511F">
            <w:pPr>
              <w:pStyle w:val="TAH"/>
              <w:keepNext w:val="0"/>
              <w:keepLines w:val="0"/>
              <w:widowControl w:val="0"/>
              <w:rPr>
                <w:sz w:val="16"/>
                <w:szCs w:val="16"/>
              </w:rPr>
            </w:pPr>
            <w:r w:rsidRPr="00DC7355">
              <w:rPr>
                <w:sz w:val="16"/>
                <w:szCs w:val="16"/>
              </w:rPr>
              <w:t>KILLED</w:t>
            </w:r>
          </w:p>
        </w:tc>
      </w:tr>
      <w:tr w:rsidR="00327709" w:rsidRPr="00DC7355" w14:paraId="04916025" w14:textId="77777777" w:rsidTr="0024511F">
        <w:trPr>
          <w:cantSplit/>
          <w:jc w:val="center"/>
        </w:trPr>
        <w:tc>
          <w:tcPr>
            <w:tcW w:w="145" w:type="dxa"/>
            <w:shd w:val="clear" w:color="auto" w:fill="C0C0C0"/>
          </w:tcPr>
          <w:p w14:paraId="53880B59" w14:textId="77777777" w:rsidR="00327709" w:rsidRPr="00DC7355" w:rsidRDefault="00327709" w:rsidP="0024511F">
            <w:pPr>
              <w:pStyle w:val="TAH"/>
              <w:keepNext w:val="0"/>
              <w:keepLines w:val="0"/>
              <w:widowControl w:val="0"/>
              <w:rPr>
                <w:sz w:val="16"/>
                <w:szCs w:val="16"/>
              </w:rPr>
            </w:pPr>
          </w:p>
        </w:tc>
        <w:tc>
          <w:tcPr>
            <w:tcW w:w="1034" w:type="dxa"/>
            <w:shd w:val="clear" w:color="auto" w:fill="FFFFFF"/>
          </w:tcPr>
          <w:p w14:paraId="25282788" w14:textId="77777777" w:rsidR="00327709" w:rsidRPr="00DC7355" w:rsidRDefault="00327709" w:rsidP="0024511F">
            <w:pPr>
              <w:pStyle w:val="TAH"/>
              <w:keepNext w:val="0"/>
              <w:keepLines w:val="0"/>
              <w:widowControl w:val="0"/>
              <w:rPr>
                <w:sz w:val="16"/>
                <w:szCs w:val="16"/>
              </w:rPr>
            </w:pPr>
            <w:r w:rsidRPr="00DC7355">
              <w:rPr>
                <w:sz w:val="16"/>
                <w:szCs w:val="16"/>
              </w:rPr>
              <w:t>MTC</w:t>
            </w:r>
          </w:p>
        </w:tc>
        <w:tc>
          <w:tcPr>
            <w:tcW w:w="359" w:type="dxa"/>
            <w:shd w:val="clear" w:color="auto" w:fill="FFFFFF"/>
          </w:tcPr>
          <w:p w14:paraId="108149DA" w14:textId="77777777" w:rsidR="00327709" w:rsidRPr="00DC7355" w:rsidRDefault="00327709" w:rsidP="0024511F">
            <w:pPr>
              <w:pStyle w:val="TAH"/>
              <w:keepNext w:val="0"/>
              <w:keepLines w:val="0"/>
              <w:widowControl w:val="0"/>
              <w:rPr>
                <w:sz w:val="16"/>
                <w:szCs w:val="16"/>
              </w:rPr>
            </w:pPr>
            <w:r w:rsidRPr="00DC7355">
              <w:rPr>
                <w:sz w:val="16"/>
                <w:szCs w:val="16"/>
              </w:rPr>
              <w:t>ES</w:t>
            </w:r>
            <w:r w:rsidRPr="00DC7355">
              <w:rPr>
                <w:position w:val="-6"/>
                <w:sz w:val="16"/>
                <w:szCs w:val="16"/>
              </w:rPr>
              <w:t>1</w:t>
            </w:r>
          </w:p>
        </w:tc>
        <w:tc>
          <w:tcPr>
            <w:tcW w:w="216" w:type="dxa"/>
            <w:shd w:val="clear" w:color="auto" w:fill="FFFFFF"/>
          </w:tcPr>
          <w:p w14:paraId="4AFAE193" w14:textId="77777777" w:rsidR="00327709" w:rsidRPr="00DC7355" w:rsidRDefault="00327709" w:rsidP="0024511F">
            <w:pPr>
              <w:pStyle w:val="TAH"/>
              <w:keepNext w:val="0"/>
              <w:keepLines w:val="0"/>
              <w:widowControl w:val="0"/>
              <w:rPr>
                <w:sz w:val="16"/>
                <w:szCs w:val="16"/>
              </w:rPr>
            </w:pPr>
            <w:r w:rsidRPr="00DC7355">
              <w:rPr>
                <w:sz w:val="16"/>
                <w:szCs w:val="16"/>
              </w:rPr>
              <w:t>…</w:t>
            </w:r>
          </w:p>
        </w:tc>
        <w:tc>
          <w:tcPr>
            <w:tcW w:w="368" w:type="dxa"/>
            <w:shd w:val="clear" w:color="auto" w:fill="FFFFFF"/>
          </w:tcPr>
          <w:p w14:paraId="15AC92C8" w14:textId="77777777" w:rsidR="00327709" w:rsidRPr="00DC7355" w:rsidRDefault="00327709" w:rsidP="0024511F">
            <w:pPr>
              <w:pStyle w:val="TAH"/>
              <w:keepNext w:val="0"/>
              <w:keepLines w:val="0"/>
              <w:widowControl w:val="0"/>
              <w:rPr>
                <w:sz w:val="16"/>
                <w:szCs w:val="16"/>
              </w:rPr>
            </w:pPr>
            <w:r w:rsidRPr="00DC7355">
              <w:rPr>
                <w:sz w:val="16"/>
                <w:szCs w:val="16"/>
              </w:rPr>
              <w:t>ES</w:t>
            </w:r>
            <w:r w:rsidRPr="00DC7355">
              <w:rPr>
                <w:position w:val="-6"/>
                <w:sz w:val="16"/>
                <w:szCs w:val="16"/>
              </w:rPr>
              <w:t>n</w:t>
            </w:r>
          </w:p>
        </w:tc>
        <w:tc>
          <w:tcPr>
            <w:tcW w:w="145" w:type="dxa"/>
            <w:shd w:val="clear" w:color="auto" w:fill="C0C0C0"/>
          </w:tcPr>
          <w:p w14:paraId="1887B5FC" w14:textId="77777777" w:rsidR="00327709" w:rsidRPr="00DC7355" w:rsidRDefault="00327709" w:rsidP="0024511F">
            <w:pPr>
              <w:pStyle w:val="TAH"/>
              <w:keepNext w:val="0"/>
              <w:keepLines w:val="0"/>
              <w:widowControl w:val="0"/>
              <w:rPr>
                <w:sz w:val="16"/>
                <w:szCs w:val="16"/>
              </w:rPr>
            </w:pPr>
          </w:p>
        </w:tc>
        <w:tc>
          <w:tcPr>
            <w:tcW w:w="246" w:type="dxa"/>
            <w:shd w:val="clear" w:color="auto" w:fill="FFFFFF"/>
          </w:tcPr>
          <w:p w14:paraId="295D4849" w14:textId="77777777" w:rsidR="00327709" w:rsidRPr="00DC7355" w:rsidRDefault="00327709" w:rsidP="0024511F">
            <w:pPr>
              <w:pStyle w:val="TAH"/>
              <w:keepNext w:val="0"/>
              <w:keepLines w:val="0"/>
              <w:widowControl w:val="0"/>
              <w:rPr>
                <w:sz w:val="16"/>
                <w:szCs w:val="16"/>
              </w:rPr>
            </w:pPr>
          </w:p>
        </w:tc>
        <w:tc>
          <w:tcPr>
            <w:tcW w:w="427" w:type="dxa"/>
            <w:shd w:val="clear" w:color="auto" w:fill="C0C0C0"/>
          </w:tcPr>
          <w:p w14:paraId="7AAAD3C9" w14:textId="77777777" w:rsidR="00327709" w:rsidRPr="00DC7355" w:rsidRDefault="00327709" w:rsidP="0024511F">
            <w:pPr>
              <w:pStyle w:val="TAH"/>
              <w:keepNext w:val="0"/>
              <w:keepLines w:val="0"/>
              <w:widowControl w:val="0"/>
              <w:rPr>
                <w:sz w:val="16"/>
                <w:szCs w:val="16"/>
              </w:rPr>
            </w:pPr>
            <w:r w:rsidRPr="00DC7355">
              <w:rPr>
                <w:sz w:val="16"/>
                <w:szCs w:val="16"/>
              </w:rPr>
              <w:t>P</w:t>
            </w:r>
            <w:r w:rsidRPr="00DC7355">
              <w:rPr>
                <w:position w:val="-6"/>
                <w:sz w:val="16"/>
                <w:szCs w:val="16"/>
              </w:rPr>
              <w:t>1</w:t>
            </w:r>
          </w:p>
        </w:tc>
        <w:tc>
          <w:tcPr>
            <w:tcW w:w="366" w:type="dxa"/>
            <w:shd w:val="clear" w:color="auto" w:fill="C0C0C0"/>
          </w:tcPr>
          <w:p w14:paraId="068BB9DD" w14:textId="77777777" w:rsidR="00327709" w:rsidRPr="00DC7355" w:rsidRDefault="00327709" w:rsidP="0024511F">
            <w:pPr>
              <w:pStyle w:val="TAH"/>
              <w:keepNext w:val="0"/>
              <w:keepLines w:val="0"/>
              <w:widowControl w:val="0"/>
              <w:rPr>
                <w:sz w:val="16"/>
                <w:szCs w:val="16"/>
              </w:rPr>
            </w:pPr>
            <w:r w:rsidRPr="00DC7355">
              <w:rPr>
                <w:sz w:val="16"/>
                <w:szCs w:val="16"/>
              </w:rPr>
              <w:t>…</w:t>
            </w:r>
          </w:p>
        </w:tc>
        <w:tc>
          <w:tcPr>
            <w:tcW w:w="443" w:type="dxa"/>
            <w:shd w:val="clear" w:color="auto" w:fill="C0C0C0"/>
          </w:tcPr>
          <w:p w14:paraId="3965FFDE" w14:textId="77777777" w:rsidR="00327709" w:rsidRPr="00DC7355" w:rsidRDefault="00327709" w:rsidP="0024511F">
            <w:pPr>
              <w:pStyle w:val="TAH"/>
              <w:keepNext w:val="0"/>
              <w:keepLines w:val="0"/>
              <w:widowControl w:val="0"/>
              <w:rPr>
                <w:sz w:val="16"/>
                <w:szCs w:val="16"/>
              </w:rPr>
            </w:pPr>
            <w:r w:rsidRPr="00DC7355">
              <w:rPr>
                <w:sz w:val="16"/>
                <w:szCs w:val="16"/>
              </w:rPr>
              <w:t>P</w:t>
            </w:r>
            <w:r w:rsidRPr="00DC7355">
              <w:rPr>
                <w:position w:val="-6"/>
                <w:sz w:val="16"/>
                <w:szCs w:val="16"/>
              </w:rPr>
              <w:t>n</w:t>
            </w:r>
          </w:p>
        </w:tc>
        <w:tc>
          <w:tcPr>
            <w:tcW w:w="246" w:type="dxa"/>
            <w:shd w:val="clear" w:color="auto" w:fill="FFFFFF"/>
          </w:tcPr>
          <w:p w14:paraId="1915C46A" w14:textId="77777777" w:rsidR="00327709" w:rsidRPr="00DC7355" w:rsidRDefault="00327709" w:rsidP="0024511F">
            <w:pPr>
              <w:pStyle w:val="TAH"/>
              <w:keepNext w:val="0"/>
              <w:keepLines w:val="0"/>
              <w:widowControl w:val="0"/>
              <w:rPr>
                <w:sz w:val="16"/>
                <w:szCs w:val="16"/>
              </w:rPr>
            </w:pPr>
          </w:p>
        </w:tc>
        <w:tc>
          <w:tcPr>
            <w:tcW w:w="1203" w:type="dxa"/>
            <w:shd w:val="clear" w:color="auto" w:fill="C0C0C0"/>
          </w:tcPr>
          <w:p w14:paraId="731CC509" w14:textId="77777777" w:rsidR="00327709" w:rsidRPr="00DC7355" w:rsidRDefault="00327709" w:rsidP="0024511F">
            <w:pPr>
              <w:pStyle w:val="TAH"/>
              <w:keepNext w:val="0"/>
              <w:keepLines w:val="0"/>
              <w:widowControl w:val="0"/>
              <w:rPr>
                <w:sz w:val="16"/>
                <w:szCs w:val="16"/>
              </w:rPr>
            </w:pPr>
          </w:p>
        </w:tc>
        <w:tc>
          <w:tcPr>
            <w:tcW w:w="697" w:type="dxa"/>
            <w:shd w:val="clear" w:color="auto" w:fill="auto"/>
          </w:tcPr>
          <w:p w14:paraId="31BFE2C1" w14:textId="77777777" w:rsidR="00327709" w:rsidRPr="00DC7355" w:rsidRDefault="00327709" w:rsidP="0024511F">
            <w:pPr>
              <w:pStyle w:val="TAH"/>
              <w:keepNext w:val="0"/>
              <w:keepLines w:val="0"/>
              <w:widowControl w:val="0"/>
              <w:rPr>
                <w:sz w:val="16"/>
                <w:szCs w:val="16"/>
              </w:rPr>
            </w:pPr>
          </w:p>
        </w:tc>
        <w:tc>
          <w:tcPr>
            <w:tcW w:w="812" w:type="dxa"/>
            <w:shd w:val="clear" w:color="auto" w:fill="C0C0C0"/>
          </w:tcPr>
          <w:p w14:paraId="296AE2F3" w14:textId="77777777" w:rsidR="00327709" w:rsidRPr="00DC7355" w:rsidRDefault="00327709" w:rsidP="0024511F">
            <w:pPr>
              <w:pStyle w:val="TAH"/>
              <w:keepNext w:val="0"/>
              <w:keepLines w:val="0"/>
              <w:widowControl w:val="0"/>
              <w:rPr>
                <w:sz w:val="16"/>
                <w:szCs w:val="16"/>
              </w:rPr>
            </w:pPr>
          </w:p>
        </w:tc>
      </w:tr>
    </w:tbl>
    <w:p w14:paraId="58221314" w14:textId="77777777" w:rsidR="00327709" w:rsidRPr="00DC7355" w:rsidRDefault="00327709" w:rsidP="00327709">
      <w:pPr>
        <w:pStyle w:val="NF"/>
        <w:keepNext w:val="0"/>
        <w:keepLines w:val="0"/>
        <w:widowControl w:val="0"/>
      </w:pPr>
    </w:p>
    <w:p w14:paraId="2E42C37A" w14:textId="5521AE68" w:rsidR="00327709" w:rsidRPr="00DC7355" w:rsidRDefault="00327709" w:rsidP="00327709">
      <w:pPr>
        <w:pStyle w:val="TF"/>
        <w:keepLines w:val="0"/>
        <w:widowControl w:val="0"/>
      </w:pPr>
      <w:r w:rsidRPr="00DC7355">
        <w:t xml:space="preserve">Figure 23a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Structure of a configuration state</w:t>
      </w:r>
    </w:p>
    <w:p w14:paraId="5251F7A9" w14:textId="77777777" w:rsidR="00327709" w:rsidRPr="00DC7355" w:rsidRDefault="00327709" w:rsidP="00102551">
      <w:pPr>
        <w:pStyle w:val="berschrift2"/>
      </w:pPr>
      <w:bookmarkStart w:id="74" w:name="_Toc75433930"/>
      <w:r w:rsidRPr="00DC7355">
        <w:lastRenderedPageBreak/>
        <w:t>6.10</w:t>
      </w:r>
      <w:r w:rsidRPr="00DC7355">
        <w:tab/>
        <w:t>Accessing the configuration state</w:t>
      </w:r>
      <w:bookmarkEnd w:id="74"/>
    </w:p>
    <w:p w14:paraId="2D96EE28" w14:textId="77777777" w:rsidR="00327709" w:rsidRPr="00DC7355" w:rsidRDefault="00327709" w:rsidP="00102551">
      <w:pPr>
        <w:keepNext/>
        <w:keepLines/>
        <w:widowControl w:val="0"/>
      </w:pPr>
      <w:r w:rsidRPr="00DC7355">
        <w:t xml:space="preserve">The </w:t>
      </w:r>
      <w:r w:rsidRPr="00DC7355">
        <w:rPr>
          <w:i/>
          <w:u w:val="single"/>
        </w:rPr>
        <w:t>TC-VERDICT</w:t>
      </w:r>
      <w:r w:rsidRPr="00DC7355">
        <w:t xml:space="preserve"> and the lists </w:t>
      </w:r>
      <w:r w:rsidRPr="00DC7355">
        <w:rPr>
          <w:bCs/>
          <w:i/>
          <w:iCs/>
          <w:u w:val="single"/>
        </w:rPr>
        <w:t>ALL-ENTITY-STATES</w:t>
      </w:r>
      <w:r w:rsidRPr="00DC7355">
        <w:t xml:space="preserve">, </w:t>
      </w:r>
      <w:r w:rsidRPr="00DC7355">
        <w:rPr>
          <w:bCs/>
          <w:i/>
          <w:iCs/>
          <w:u w:val="single"/>
        </w:rPr>
        <w:t>ALL-PORT-STATES</w:t>
      </w:r>
      <w:r w:rsidRPr="00DC7355">
        <w:t xml:space="preserve">, </w:t>
      </w:r>
      <w:r w:rsidRPr="00DC7355">
        <w:rPr>
          <w:i/>
          <w:u w:val="single"/>
        </w:rPr>
        <w:t>DONE</w:t>
      </w:r>
      <w:r w:rsidRPr="00DC7355">
        <w:t xml:space="preserve"> and </w:t>
      </w:r>
      <w:r w:rsidRPr="00DC7355">
        <w:rPr>
          <w:i/>
          <w:u w:val="single"/>
        </w:rPr>
        <w:t>KILLED</w:t>
      </w:r>
      <w:r w:rsidRPr="00DC7355">
        <w:t xml:space="preserve"> can be accessed like variables by their name and the dot notation, e.g. </w:t>
      </w:r>
      <w:r w:rsidRPr="00DC7355">
        <w:rPr>
          <w:i/>
          <w:iCs/>
        </w:rPr>
        <w:t>CONFIG</w:t>
      </w:r>
      <w:r w:rsidRPr="00DC7355">
        <w:t>.</w:t>
      </w:r>
      <w:r w:rsidRPr="00DC7355">
        <w:rPr>
          <w:i/>
          <w:u w:val="single"/>
        </w:rPr>
        <w:t>TC-VERDICT</w:t>
      </w:r>
      <w:r w:rsidRPr="00DC7355">
        <w:rPr>
          <w:iCs/>
        </w:rPr>
        <w:t xml:space="preserve"> for accessing the test verdict of configuration </w:t>
      </w:r>
      <w:r w:rsidRPr="00DC7355">
        <w:rPr>
          <w:i/>
          <w:u w:val="single"/>
        </w:rPr>
        <w:t>CONFIG</w:t>
      </w:r>
      <w:r w:rsidRPr="00DC7355">
        <w:t>.</w:t>
      </w:r>
    </w:p>
    <w:p w14:paraId="123B2D41" w14:textId="77777777" w:rsidR="00327709" w:rsidRPr="00DC7355" w:rsidRDefault="00327709" w:rsidP="00327709">
      <w:pPr>
        <w:widowControl w:val="0"/>
      </w:pPr>
      <w:r w:rsidRPr="00DC7355">
        <w:t xml:space="preserve">For the creation of a new configuration state the function </w:t>
      </w:r>
      <w:r w:rsidRPr="00DC7355">
        <w:rPr>
          <w:i/>
          <w:u w:val="single"/>
        </w:rPr>
        <w:t>NEW-CONFIGURATION</w:t>
      </w:r>
      <w:r w:rsidRPr="00DC7355">
        <w:t xml:space="preserve"> is assumed to be available:</w:t>
      </w:r>
    </w:p>
    <w:p w14:paraId="0343DD5A" w14:textId="77777777" w:rsidR="00327709" w:rsidRPr="00DC7355" w:rsidRDefault="00327709" w:rsidP="00327709">
      <w:pPr>
        <w:pStyle w:val="B1"/>
        <w:widowControl w:val="0"/>
      </w:pPr>
      <w:r w:rsidRPr="00DC7355">
        <w:rPr>
          <w:i/>
          <w:u w:val="single"/>
        </w:rPr>
        <w:t>NEW-CONFIGURATION</w:t>
      </w:r>
      <w:r w:rsidRPr="00DC7355">
        <w:t>();</w:t>
      </w:r>
    </w:p>
    <w:p w14:paraId="5D8F64CA" w14:textId="77777777" w:rsidR="00327709" w:rsidRPr="00DC7355" w:rsidRDefault="00327709" w:rsidP="00327709">
      <w:pPr>
        <w:widowControl w:val="0"/>
      </w:pPr>
      <w:proofErr w:type="gramStart"/>
      <w:r w:rsidRPr="00DC7355">
        <w:t>creates</w:t>
      </w:r>
      <w:proofErr w:type="gramEnd"/>
      <w:r w:rsidRPr="00DC7355">
        <w:t xml:space="preserve"> a new configuration state and returns its reference. The components of the new configuration state have the following values:</w:t>
      </w:r>
    </w:p>
    <w:p w14:paraId="611A81D5" w14:textId="77777777" w:rsidR="00327709" w:rsidRPr="00DC7355" w:rsidRDefault="00327709" w:rsidP="00327709">
      <w:pPr>
        <w:pStyle w:val="B1"/>
        <w:widowControl w:val="0"/>
      </w:pPr>
      <w:r w:rsidRPr="00DC7355">
        <w:rPr>
          <w:i/>
          <w:u w:val="single"/>
        </w:rPr>
        <w:t>ALL-ENTITY-STATES</w:t>
      </w:r>
      <w:r w:rsidRPr="00DC7355">
        <w:t xml:space="preserve"> is an empty list;</w:t>
      </w:r>
    </w:p>
    <w:p w14:paraId="50F3C12A" w14:textId="77777777" w:rsidR="00327709" w:rsidRPr="00DC7355" w:rsidRDefault="00327709" w:rsidP="00327709">
      <w:pPr>
        <w:pStyle w:val="B1"/>
        <w:widowControl w:val="0"/>
      </w:pPr>
      <w:r w:rsidRPr="00DC7355">
        <w:rPr>
          <w:i/>
          <w:u w:val="single"/>
        </w:rPr>
        <w:t>ALL-PORT-STATES</w:t>
      </w:r>
      <w:r w:rsidRPr="00DC7355">
        <w:t xml:space="preserve"> is an empty list;</w:t>
      </w:r>
    </w:p>
    <w:p w14:paraId="32463A9B" w14:textId="77777777" w:rsidR="00327709" w:rsidRPr="00DC7355" w:rsidRDefault="00327709" w:rsidP="00327709">
      <w:pPr>
        <w:pStyle w:val="B1"/>
        <w:widowControl w:val="0"/>
      </w:pPr>
      <w:r w:rsidRPr="00DC7355">
        <w:rPr>
          <w:i/>
          <w:u w:val="single"/>
        </w:rPr>
        <w:t>TC-VERDICT</w:t>
      </w:r>
      <w:r w:rsidRPr="00DC7355">
        <w:t xml:space="preserve"> is set to none;</w:t>
      </w:r>
    </w:p>
    <w:p w14:paraId="4B4317B0" w14:textId="77777777" w:rsidR="00327709" w:rsidRPr="00DC7355" w:rsidRDefault="00327709" w:rsidP="00327709">
      <w:pPr>
        <w:pStyle w:val="B1"/>
        <w:widowControl w:val="0"/>
      </w:pPr>
      <w:r w:rsidRPr="00DC7355">
        <w:rPr>
          <w:i/>
          <w:u w:val="single"/>
        </w:rPr>
        <w:t>DONE</w:t>
      </w:r>
      <w:r w:rsidRPr="00DC7355">
        <w:t xml:space="preserve"> is an empty list;</w:t>
      </w:r>
    </w:p>
    <w:p w14:paraId="67F08A6F" w14:textId="77777777" w:rsidR="00327709" w:rsidRPr="00DC7355" w:rsidRDefault="00327709" w:rsidP="00327709">
      <w:pPr>
        <w:pStyle w:val="B1"/>
        <w:widowControl w:val="0"/>
      </w:pPr>
      <w:r w:rsidRPr="00DC7355">
        <w:rPr>
          <w:i/>
          <w:u w:val="single"/>
        </w:rPr>
        <w:t>KILLED</w:t>
      </w:r>
      <w:r w:rsidRPr="00DC7355">
        <w:t xml:space="preserve"> is an empty list.</w:t>
      </w:r>
    </w:p>
    <w:p w14:paraId="11FBB9D1" w14:textId="77777777" w:rsidR="00327709" w:rsidRPr="00DC7355" w:rsidRDefault="00327709" w:rsidP="00327709">
      <w:pPr>
        <w:widowControl w:val="0"/>
      </w:pPr>
      <w:r w:rsidRPr="00DC7355">
        <w:t xml:space="preserve">For the handling of lists, e.g. </w:t>
      </w:r>
      <w:r w:rsidRPr="00DC7355">
        <w:rPr>
          <w:bCs/>
          <w:i/>
          <w:iCs/>
          <w:u w:val="single"/>
        </w:rPr>
        <w:t>ALL-ENTITY-STATES</w:t>
      </w:r>
      <w:r w:rsidRPr="00DC7355">
        <w:t xml:space="preserve">, </w:t>
      </w:r>
      <w:r w:rsidRPr="00DC7355">
        <w:rPr>
          <w:bCs/>
          <w:i/>
          <w:iCs/>
          <w:u w:val="single"/>
        </w:rPr>
        <w:t>ALL-PORT-STATES</w:t>
      </w:r>
      <w:r w:rsidRPr="00DC7355">
        <w:t xml:space="preserve">, </w:t>
      </w:r>
      <w:r w:rsidRPr="00DC7355">
        <w:rPr>
          <w:i/>
          <w:u w:val="single"/>
        </w:rPr>
        <w:t>DONE</w:t>
      </w:r>
      <w:r w:rsidRPr="00DC7355">
        <w:t xml:space="preserve"> and </w:t>
      </w:r>
      <w:r w:rsidRPr="00DC7355">
        <w:rPr>
          <w:i/>
          <w:u w:val="single"/>
        </w:rPr>
        <w:t>KILLED</w:t>
      </w:r>
      <w:r w:rsidRPr="00DC7355">
        <w:t xml:space="preserve"> in module states, the list operations </w:t>
      </w:r>
      <w:r w:rsidRPr="00DC7355">
        <w:rPr>
          <w:i/>
          <w:u w:val="single"/>
        </w:rPr>
        <w:t>add</w:t>
      </w:r>
      <w:r w:rsidRPr="00DC7355">
        <w:t xml:space="preserve">, </w:t>
      </w:r>
      <w:r w:rsidRPr="00DC7355">
        <w:rPr>
          <w:i/>
          <w:u w:val="single"/>
        </w:rPr>
        <w:t>append</w:t>
      </w:r>
      <w:r w:rsidRPr="00DC7355">
        <w:t xml:space="preserve">, </w:t>
      </w:r>
      <w:r w:rsidRPr="00DC7355">
        <w:rPr>
          <w:i/>
          <w:u w:val="single"/>
        </w:rPr>
        <w:t>delete</w:t>
      </w:r>
      <w:r w:rsidRPr="00DC7355">
        <w:t xml:space="preserve">, </w:t>
      </w:r>
      <w:r w:rsidRPr="00DC7355">
        <w:rPr>
          <w:i/>
          <w:u w:val="single"/>
        </w:rPr>
        <w:t>member</w:t>
      </w:r>
      <w:r w:rsidRPr="00DC7355">
        <w:t xml:space="preserve">, </w:t>
      </w:r>
      <w:r w:rsidRPr="00DC7355">
        <w:rPr>
          <w:i/>
          <w:u w:val="single"/>
        </w:rPr>
        <w:t>first</w:t>
      </w:r>
      <w:r w:rsidRPr="00DC7355">
        <w:t xml:space="preserve">, </w:t>
      </w:r>
      <w:r w:rsidRPr="00DC7355">
        <w:rPr>
          <w:i/>
          <w:u w:val="single"/>
        </w:rPr>
        <w:t>last</w:t>
      </w:r>
      <w:r w:rsidRPr="00DC7355">
        <w:t xml:space="preserve">, </w:t>
      </w:r>
      <w:r w:rsidRPr="00DC7355">
        <w:rPr>
          <w:i/>
          <w:u w:val="single"/>
        </w:rPr>
        <w:t>length</w:t>
      </w:r>
      <w:r w:rsidRPr="00DC7355">
        <w:t xml:space="preserve">, </w:t>
      </w:r>
      <w:r w:rsidRPr="00DC7355">
        <w:rPr>
          <w:i/>
          <w:u w:val="single"/>
        </w:rPr>
        <w:t>next</w:t>
      </w:r>
      <w:r w:rsidRPr="00DC7355">
        <w:t xml:space="preserve">, </w:t>
      </w:r>
      <w:r w:rsidRPr="00DC7355">
        <w:rPr>
          <w:i/>
          <w:iCs/>
          <w:u w:val="single"/>
        </w:rPr>
        <w:t>random</w:t>
      </w:r>
      <w:r w:rsidRPr="00DC7355">
        <w:t xml:space="preserve"> and </w:t>
      </w:r>
      <w:r w:rsidRPr="00DC7355">
        <w:rPr>
          <w:i/>
          <w:iCs/>
          <w:u w:val="single"/>
        </w:rPr>
        <w:t>change</w:t>
      </w:r>
      <w:r w:rsidRPr="00DC7355">
        <w:t xml:space="preserve"> can be used. They have the following meaning:</w:t>
      </w:r>
    </w:p>
    <w:p w14:paraId="01143336" w14:textId="77777777" w:rsidR="00327709" w:rsidRPr="00DC7355" w:rsidRDefault="00327709" w:rsidP="00327709">
      <w:pPr>
        <w:pStyle w:val="B1"/>
        <w:widowControl w:val="0"/>
      </w:pPr>
      <w:r w:rsidRPr="00DC7355">
        <w:rPr>
          <w:i/>
        </w:rPr>
        <w:t>myList</w:t>
      </w:r>
      <w:r w:rsidRPr="00DC7355">
        <w:t>.</w:t>
      </w:r>
      <w:r w:rsidRPr="00DC7355">
        <w:rPr>
          <w:i/>
          <w:u w:val="single"/>
        </w:rPr>
        <w:t>add</w:t>
      </w:r>
      <w:r w:rsidRPr="00DC7355">
        <w:t>(</w:t>
      </w:r>
      <w:r w:rsidRPr="00DC7355">
        <w:rPr>
          <w:i/>
        </w:rPr>
        <w:t>item</w:t>
      </w:r>
      <w:r w:rsidRPr="00DC7355">
        <w:t xml:space="preserve">) adds </w:t>
      </w:r>
      <w:r w:rsidRPr="00DC7355">
        <w:rPr>
          <w:i/>
        </w:rPr>
        <w:t>item</w:t>
      </w:r>
      <w:r w:rsidRPr="00DC7355">
        <w:t xml:space="preserve"> as first element into the list </w:t>
      </w:r>
      <w:r w:rsidRPr="00DC7355">
        <w:rPr>
          <w:i/>
          <w:iCs/>
        </w:rPr>
        <w:t>myList</w:t>
      </w:r>
      <w:r w:rsidRPr="00DC7355">
        <w:t xml:space="preserve"> and</w:t>
      </w:r>
      <w:r w:rsidRPr="00DC7355">
        <w:rPr>
          <w:i/>
        </w:rPr>
        <w:t xml:space="preserve"> myList</w:t>
      </w:r>
      <w:r w:rsidRPr="00DC7355">
        <w:t>.</w:t>
      </w:r>
      <w:r w:rsidRPr="00DC7355">
        <w:rPr>
          <w:i/>
          <w:u w:val="single"/>
        </w:rPr>
        <w:t>add</w:t>
      </w:r>
      <w:r w:rsidRPr="00DC7355">
        <w:t>(</w:t>
      </w:r>
      <w:r w:rsidRPr="00DC7355">
        <w:rPr>
          <w:i/>
        </w:rPr>
        <w:t>sublist</w:t>
      </w:r>
      <w:r w:rsidRPr="00DC7355">
        <w:t xml:space="preserve">) adds the list </w:t>
      </w:r>
      <w:r w:rsidRPr="00DC7355">
        <w:rPr>
          <w:i/>
        </w:rPr>
        <w:t>sublist</w:t>
      </w:r>
      <w:r w:rsidRPr="00DC7355">
        <w:t xml:space="preserve"> to list </w:t>
      </w:r>
      <w:r w:rsidRPr="00DC7355">
        <w:rPr>
          <w:i/>
        </w:rPr>
        <w:t>myList</w:t>
      </w:r>
      <w:r w:rsidRPr="00DC7355">
        <w:t xml:space="preserve">, i.e. </w:t>
      </w:r>
      <w:r w:rsidRPr="00DC7355">
        <w:rPr>
          <w:i/>
          <w:u w:val="single"/>
        </w:rPr>
        <w:t>add</w:t>
      </w:r>
      <w:r w:rsidRPr="00DC7355">
        <w:t xml:space="preserve"> can be used to add single elements or lists to lists;</w:t>
      </w:r>
    </w:p>
    <w:p w14:paraId="7EFD5F80" w14:textId="77777777" w:rsidR="00327709" w:rsidRPr="00DC7355" w:rsidRDefault="00327709" w:rsidP="000C6A5F">
      <w:pPr>
        <w:pStyle w:val="B1"/>
        <w:keepNext/>
        <w:keepLines/>
        <w:widowControl w:val="0"/>
      </w:pPr>
      <w:r w:rsidRPr="00DC7355">
        <w:rPr>
          <w:i/>
        </w:rPr>
        <w:t>myList</w:t>
      </w:r>
      <w:r w:rsidRPr="00DC7355">
        <w:t>.</w:t>
      </w:r>
      <w:r w:rsidRPr="00DC7355">
        <w:rPr>
          <w:i/>
          <w:u w:val="single"/>
        </w:rPr>
        <w:t>append</w:t>
      </w:r>
      <w:r w:rsidRPr="00DC7355">
        <w:t>(</w:t>
      </w:r>
      <w:r w:rsidRPr="00DC7355">
        <w:rPr>
          <w:i/>
        </w:rPr>
        <w:t>item</w:t>
      </w:r>
      <w:r w:rsidRPr="00DC7355">
        <w:t xml:space="preserve">) appends </w:t>
      </w:r>
      <w:r w:rsidRPr="00DC7355">
        <w:rPr>
          <w:i/>
        </w:rPr>
        <w:t>item</w:t>
      </w:r>
      <w:r w:rsidRPr="00DC7355">
        <w:t xml:space="preserve"> as last element into the list </w:t>
      </w:r>
      <w:r w:rsidRPr="00DC7355">
        <w:rPr>
          <w:i/>
        </w:rPr>
        <w:t>myList</w:t>
      </w:r>
      <w:r w:rsidRPr="00DC7355">
        <w:t xml:space="preserve"> and</w:t>
      </w:r>
      <w:r w:rsidRPr="00DC7355">
        <w:rPr>
          <w:i/>
        </w:rPr>
        <w:t xml:space="preserve"> myList</w:t>
      </w:r>
      <w:r w:rsidRPr="00DC7355">
        <w:t>.</w:t>
      </w:r>
      <w:r w:rsidRPr="00DC7355">
        <w:rPr>
          <w:i/>
          <w:u w:val="single"/>
        </w:rPr>
        <w:t>append</w:t>
      </w:r>
      <w:r w:rsidRPr="00DC7355">
        <w:t>(</w:t>
      </w:r>
      <w:r w:rsidRPr="00DC7355">
        <w:rPr>
          <w:i/>
        </w:rPr>
        <w:t>sublist</w:t>
      </w:r>
      <w:r w:rsidRPr="00DC7355">
        <w:t xml:space="preserve">) appends the list </w:t>
      </w:r>
      <w:r w:rsidRPr="00DC7355">
        <w:rPr>
          <w:i/>
        </w:rPr>
        <w:t>sublist</w:t>
      </w:r>
      <w:r w:rsidRPr="00DC7355">
        <w:t xml:space="preserve"> to list </w:t>
      </w:r>
      <w:r w:rsidRPr="00DC7355">
        <w:rPr>
          <w:i/>
        </w:rPr>
        <w:t>myList</w:t>
      </w:r>
      <w:r w:rsidRPr="00DC7355">
        <w:t xml:space="preserve">, i.e. </w:t>
      </w:r>
      <w:r w:rsidRPr="00DC7355">
        <w:rPr>
          <w:i/>
          <w:u w:val="single"/>
        </w:rPr>
        <w:t>append</w:t>
      </w:r>
      <w:r w:rsidRPr="00DC7355">
        <w:t xml:space="preserve"> can be used to append single elements or lists to lists;</w:t>
      </w:r>
    </w:p>
    <w:p w14:paraId="5945BD3E" w14:textId="77777777" w:rsidR="00327709" w:rsidRPr="00DC7355" w:rsidRDefault="00327709" w:rsidP="00327709">
      <w:pPr>
        <w:pStyle w:val="B1"/>
        <w:widowControl w:val="0"/>
      </w:pPr>
      <w:r w:rsidRPr="00DC7355">
        <w:rPr>
          <w:i/>
        </w:rPr>
        <w:t>myList</w:t>
      </w:r>
      <w:r w:rsidRPr="00DC7355">
        <w:t>.</w:t>
      </w:r>
      <w:r w:rsidRPr="00DC7355">
        <w:rPr>
          <w:i/>
          <w:u w:val="single"/>
        </w:rPr>
        <w:t>delete</w:t>
      </w:r>
      <w:r w:rsidRPr="00DC7355">
        <w:t>(</w:t>
      </w:r>
      <w:r w:rsidRPr="00DC7355">
        <w:rPr>
          <w:i/>
        </w:rPr>
        <w:t>item</w:t>
      </w:r>
      <w:r w:rsidRPr="00DC7355">
        <w:t xml:space="preserve">) deletes </w:t>
      </w:r>
      <w:r w:rsidRPr="00DC7355">
        <w:rPr>
          <w:i/>
        </w:rPr>
        <w:t>item</w:t>
      </w:r>
      <w:r w:rsidRPr="00DC7355">
        <w:t xml:space="preserve"> from the list </w:t>
      </w:r>
      <w:r w:rsidRPr="00DC7355">
        <w:rPr>
          <w:i/>
        </w:rPr>
        <w:t>myList</w:t>
      </w:r>
      <w:r w:rsidRPr="00DC7355">
        <w:t>;</w:t>
      </w:r>
    </w:p>
    <w:p w14:paraId="6379CFC2" w14:textId="77777777" w:rsidR="00327709" w:rsidRPr="00DC7355" w:rsidRDefault="00327709" w:rsidP="00327709">
      <w:pPr>
        <w:pStyle w:val="B1"/>
        <w:widowControl w:val="0"/>
      </w:pPr>
      <w:r w:rsidRPr="00DC7355">
        <w:rPr>
          <w:i/>
        </w:rPr>
        <w:t>myList</w:t>
      </w:r>
      <w:r w:rsidRPr="00DC7355">
        <w:t>.</w:t>
      </w:r>
      <w:r w:rsidRPr="00DC7355">
        <w:rPr>
          <w:i/>
          <w:u w:val="single"/>
        </w:rPr>
        <w:t>member</w:t>
      </w:r>
      <w:r w:rsidRPr="00DC7355">
        <w:t>(</w:t>
      </w:r>
      <w:r w:rsidRPr="00DC7355">
        <w:rPr>
          <w:i/>
        </w:rPr>
        <w:t>item</w:t>
      </w:r>
      <w:r w:rsidRPr="00DC7355">
        <w:t xml:space="preserve">) returns </w:t>
      </w:r>
      <w:r w:rsidRPr="00DC7355">
        <w:rPr>
          <w:rFonts w:ascii="Courier New" w:hAnsi="Courier New" w:cs="Courier New"/>
          <w:b/>
          <w:bCs/>
        </w:rPr>
        <w:t>true</w:t>
      </w:r>
      <w:r w:rsidRPr="00DC7355">
        <w:t xml:space="preserve"> if </w:t>
      </w:r>
      <w:r w:rsidRPr="00DC7355">
        <w:rPr>
          <w:i/>
        </w:rPr>
        <w:t>item</w:t>
      </w:r>
      <w:r w:rsidRPr="00DC7355">
        <w:t xml:space="preserve"> is an element of the list </w:t>
      </w:r>
      <w:r w:rsidRPr="00DC7355">
        <w:rPr>
          <w:i/>
        </w:rPr>
        <w:t>myList</w:t>
      </w:r>
      <w:r w:rsidRPr="00DC7355">
        <w:t xml:space="preserve">, otherwise </w:t>
      </w:r>
      <w:r w:rsidRPr="00DC7355">
        <w:rPr>
          <w:rFonts w:ascii="Courier New" w:hAnsi="Courier New" w:cs="Courier New"/>
          <w:b/>
          <w:bCs/>
        </w:rPr>
        <w:t>false</w:t>
      </w:r>
      <w:r w:rsidRPr="00DC7355">
        <w:t>;</w:t>
      </w:r>
    </w:p>
    <w:p w14:paraId="53243651" w14:textId="77777777" w:rsidR="00327709" w:rsidRPr="00DC7355" w:rsidRDefault="00327709" w:rsidP="00327709">
      <w:pPr>
        <w:pStyle w:val="B1"/>
        <w:widowControl w:val="0"/>
      </w:pPr>
      <w:r w:rsidRPr="00DC7355">
        <w:rPr>
          <w:i/>
        </w:rPr>
        <w:t>myList</w:t>
      </w:r>
      <w:r w:rsidRPr="00DC7355">
        <w:t>.</w:t>
      </w:r>
      <w:r w:rsidRPr="00DC7355">
        <w:rPr>
          <w:i/>
          <w:u w:val="single"/>
        </w:rPr>
        <w:t>first</w:t>
      </w:r>
      <w:r w:rsidRPr="00DC7355">
        <w:t xml:space="preserve">() returns the first element of </w:t>
      </w:r>
      <w:r w:rsidRPr="00DC7355">
        <w:rPr>
          <w:i/>
        </w:rPr>
        <w:t>myList</w:t>
      </w:r>
      <w:r w:rsidRPr="00DC7355">
        <w:t>;</w:t>
      </w:r>
    </w:p>
    <w:p w14:paraId="2F44B065" w14:textId="77777777" w:rsidR="00327709" w:rsidRPr="00DC7355" w:rsidRDefault="00327709" w:rsidP="00327709">
      <w:pPr>
        <w:pStyle w:val="B1"/>
        <w:widowControl w:val="0"/>
      </w:pPr>
      <w:r w:rsidRPr="00DC7355">
        <w:rPr>
          <w:i/>
        </w:rPr>
        <w:t>myList</w:t>
      </w:r>
      <w:r w:rsidRPr="00DC7355">
        <w:t>.</w:t>
      </w:r>
      <w:r w:rsidRPr="00DC7355">
        <w:rPr>
          <w:i/>
          <w:u w:val="single"/>
        </w:rPr>
        <w:t>last</w:t>
      </w:r>
      <w:r w:rsidRPr="00DC7355">
        <w:t xml:space="preserve">() returns the last element of </w:t>
      </w:r>
      <w:r w:rsidRPr="00DC7355">
        <w:rPr>
          <w:i/>
        </w:rPr>
        <w:t>myList</w:t>
      </w:r>
      <w:r w:rsidRPr="00DC7355">
        <w:t>;</w:t>
      </w:r>
    </w:p>
    <w:p w14:paraId="792FECE7" w14:textId="77777777" w:rsidR="00327709" w:rsidRPr="00DC7355" w:rsidRDefault="00327709" w:rsidP="00327709">
      <w:pPr>
        <w:pStyle w:val="B1"/>
        <w:widowControl w:val="0"/>
      </w:pPr>
      <w:r w:rsidRPr="00DC7355">
        <w:rPr>
          <w:i/>
        </w:rPr>
        <w:t>myList</w:t>
      </w:r>
      <w:r w:rsidRPr="00DC7355">
        <w:t>.</w:t>
      </w:r>
      <w:r w:rsidRPr="00DC7355">
        <w:rPr>
          <w:i/>
          <w:u w:val="single"/>
        </w:rPr>
        <w:t>length</w:t>
      </w:r>
      <w:r w:rsidRPr="00DC7355">
        <w:t xml:space="preserve">() returns the length of </w:t>
      </w:r>
      <w:r w:rsidRPr="00DC7355">
        <w:rPr>
          <w:i/>
        </w:rPr>
        <w:t>myList</w:t>
      </w:r>
      <w:r w:rsidRPr="00DC7355">
        <w:t>;</w:t>
      </w:r>
    </w:p>
    <w:p w14:paraId="3EA04E6F" w14:textId="77777777" w:rsidR="00327709" w:rsidRPr="00DC7355" w:rsidRDefault="00327709" w:rsidP="00327709">
      <w:pPr>
        <w:pStyle w:val="B1"/>
        <w:widowControl w:val="0"/>
      </w:pPr>
      <w:r w:rsidRPr="00DC7355">
        <w:rPr>
          <w:i/>
        </w:rPr>
        <w:t>myList</w:t>
      </w:r>
      <w:r w:rsidRPr="00DC7355">
        <w:t>.</w:t>
      </w:r>
      <w:r w:rsidRPr="00DC7355">
        <w:rPr>
          <w:i/>
          <w:u w:val="single"/>
        </w:rPr>
        <w:t>next</w:t>
      </w:r>
      <w:r w:rsidRPr="00DC7355">
        <w:t>(</w:t>
      </w:r>
      <w:r w:rsidRPr="00DC7355">
        <w:rPr>
          <w:i/>
        </w:rPr>
        <w:t>item</w:t>
      </w:r>
      <w:r w:rsidRPr="00DC7355">
        <w:t xml:space="preserve">) returns the element that follows </w:t>
      </w:r>
      <w:r w:rsidRPr="00DC7355">
        <w:rPr>
          <w:i/>
          <w:iCs/>
        </w:rPr>
        <w:t>item</w:t>
      </w:r>
      <w:r w:rsidRPr="00DC7355">
        <w:t xml:space="preserve"> in </w:t>
      </w:r>
      <w:r w:rsidRPr="00DC7355">
        <w:rPr>
          <w:i/>
        </w:rPr>
        <w:t>myList</w:t>
      </w:r>
      <w:r w:rsidRPr="00DC7355">
        <w:t xml:space="preserve">, or </w:t>
      </w:r>
      <w:r w:rsidRPr="00DC7355">
        <w:rPr>
          <w:rFonts w:ascii="Courier New" w:hAnsi="Courier New"/>
          <w:b/>
        </w:rPr>
        <w:t>NULL</w:t>
      </w:r>
      <w:r w:rsidRPr="00DC7355">
        <w:t xml:space="preserve"> if </w:t>
      </w:r>
      <w:r w:rsidRPr="00DC7355">
        <w:rPr>
          <w:i/>
        </w:rPr>
        <w:t>item</w:t>
      </w:r>
      <w:r w:rsidRPr="00DC7355">
        <w:t xml:space="preserve"> is the last element in </w:t>
      </w:r>
      <w:r w:rsidRPr="00DC7355">
        <w:rPr>
          <w:i/>
        </w:rPr>
        <w:t>myList</w:t>
      </w:r>
      <w:r w:rsidRPr="00DC7355">
        <w:t>;</w:t>
      </w:r>
    </w:p>
    <w:p w14:paraId="26EDBD2F" w14:textId="77777777" w:rsidR="00327709" w:rsidRPr="00DC7355" w:rsidRDefault="00327709" w:rsidP="00327709">
      <w:pPr>
        <w:pStyle w:val="B1"/>
        <w:widowControl w:val="0"/>
      </w:pPr>
      <w:r w:rsidRPr="00DC7355">
        <w:rPr>
          <w:i/>
        </w:rPr>
        <w:t>myList.</w:t>
      </w:r>
      <w:r w:rsidRPr="00DC7355">
        <w:rPr>
          <w:i/>
          <w:iCs/>
          <w:u w:val="single"/>
        </w:rPr>
        <w:t>random</w:t>
      </w:r>
      <w:r w:rsidRPr="00DC7355">
        <w:t>(</w:t>
      </w:r>
      <w:r w:rsidRPr="00DC7355">
        <w:rPr>
          <w:i/>
        </w:rPr>
        <w:t>&lt;condition&gt;</w:t>
      </w:r>
      <w:r w:rsidRPr="00DC7355">
        <w:t xml:space="preserve">) returns randomly an element of </w:t>
      </w:r>
      <w:r w:rsidRPr="00DC7355">
        <w:rPr>
          <w:i/>
        </w:rPr>
        <w:t>myList</w:t>
      </w:r>
      <w:r w:rsidRPr="00DC7355">
        <w:t xml:space="preserve">, which fulfils the Boolean condition </w:t>
      </w:r>
      <w:r w:rsidRPr="00DC7355">
        <w:rPr>
          <w:i/>
        </w:rPr>
        <w:t>&lt;condition&gt;</w:t>
      </w:r>
      <w:r w:rsidRPr="00DC7355">
        <w:t xml:space="preserve"> or </w:t>
      </w:r>
      <w:r w:rsidRPr="00DC7355">
        <w:rPr>
          <w:rFonts w:ascii="Courier New" w:hAnsi="Courier New"/>
          <w:b/>
        </w:rPr>
        <w:t>NULL</w:t>
      </w:r>
      <w:r w:rsidRPr="00DC7355">
        <w:t xml:space="preserve">, if no element of </w:t>
      </w:r>
      <w:r w:rsidRPr="00DC7355">
        <w:rPr>
          <w:i/>
        </w:rPr>
        <w:t>myList</w:t>
      </w:r>
      <w:r w:rsidRPr="00DC7355">
        <w:t xml:space="preserve"> fulfils </w:t>
      </w:r>
      <w:r w:rsidRPr="00DC7355">
        <w:rPr>
          <w:i/>
        </w:rPr>
        <w:t>&lt;condition&gt;</w:t>
      </w:r>
      <w:r w:rsidRPr="00DC7355">
        <w:rPr>
          <w:iCs/>
        </w:rPr>
        <w:t>;</w:t>
      </w:r>
    </w:p>
    <w:p w14:paraId="097F8B25" w14:textId="77777777" w:rsidR="00327709" w:rsidRPr="00DC7355" w:rsidRDefault="00327709" w:rsidP="00327709">
      <w:pPr>
        <w:pStyle w:val="B1"/>
        <w:widowControl w:val="0"/>
      </w:pPr>
      <w:proofErr w:type="gramStart"/>
      <w:r w:rsidRPr="00DC7355">
        <w:rPr>
          <w:i/>
        </w:rPr>
        <w:t>myList.</w:t>
      </w:r>
      <w:r w:rsidRPr="00DC7355">
        <w:rPr>
          <w:i/>
          <w:iCs/>
          <w:u w:val="single"/>
        </w:rPr>
        <w:t>change</w:t>
      </w:r>
      <w:r w:rsidRPr="00DC7355">
        <w:t>(</w:t>
      </w:r>
      <w:proofErr w:type="gramEnd"/>
      <w:r w:rsidRPr="00DC7355">
        <w:t>&lt;</w:t>
      </w:r>
      <w:r w:rsidRPr="00DC7355">
        <w:rPr>
          <w:i/>
        </w:rPr>
        <w:t>operation</w:t>
      </w:r>
      <w:r w:rsidRPr="00DC7355">
        <w:t>&gt;) allows to apply &lt;operation&gt; on all elements of myList</w:t>
      </w:r>
      <w:r w:rsidRPr="00DC7355">
        <w:rPr>
          <w:iCs/>
        </w:rPr>
        <w:t>.</w:t>
      </w:r>
    </w:p>
    <w:p w14:paraId="7D09C076" w14:textId="77777777" w:rsidR="00327709" w:rsidRPr="00DC7355" w:rsidRDefault="00327709" w:rsidP="00327709">
      <w:pPr>
        <w:pStyle w:val="NO"/>
        <w:keepLines w:val="0"/>
        <w:widowControl w:val="0"/>
      </w:pPr>
      <w:r w:rsidRPr="00DC7355">
        <w:t>NOTE:</w:t>
      </w:r>
      <w:r w:rsidRPr="00DC7355">
        <w:tab/>
        <w:t xml:space="preserve">The operations random and change are not common list operations. They are introduced to explain the meaning of the keywords </w:t>
      </w:r>
      <w:r w:rsidRPr="00DC7355">
        <w:rPr>
          <w:rFonts w:ascii="Courier New" w:hAnsi="Courier New" w:cs="Courier New"/>
          <w:b/>
          <w:bCs/>
        </w:rPr>
        <w:t>all</w:t>
      </w:r>
      <w:r w:rsidRPr="00DC7355">
        <w:t xml:space="preserve"> and </w:t>
      </w:r>
      <w:r w:rsidRPr="00DC7355">
        <w:rPr>
          <w:rFonts w:ascii="Courier New" w:hAnsi="Courier New" w:cs="Courier New"/>
          <w:b/>
          <w:bCs/>
        </w:rPr>
        <w:t>any</w:t>
      </w:r>
      <w:r w:rsidRPr="00DC7355">
        <w:t xml:space="preserve"> in TTCN-3 operations.</w:t>
      </w:r>
    </w:p>
    <w:p w14:paraId="7A296DA5" w14:textId="77777777" w:rsidR="00327709" w:rsidRPr="00DC7355" w:rsidRDefault="00327709" w:rsidP="00327709">
      <w:pPr>
        <w:widowControl w:val="0"/>
      </w:pPr>
      <w:r w:rsidRPr="00DC7355">
        <w:t xml:space="preserve">Additionally, a general </w:t>
      </w:r>
      <w:r w:rsidRPr="00DC7355">
        <w:rPr>
          <w:i/>
          <w:u w:val="single"/>
        </w:rPr>
        <w:t>copy</w:t>
      </w:r>
      <w:r w:rsidRPr="00DC7355">
        <w:t xml:space="preserve"> operation is available. The </w:t>
      </w:r>
      <w:r w:rsidRPr="00DC7355">
        <w:rPr>
          <w:i/>
          <w:u w:val="single"/>
        </w:rPr>
        <w:t>copy</w:t>
      </w:r>
      <w:r w:rsidRPr="00DC7355">
        <w:t xml:space="preserve"> operation copies and returns an item instead of returning a reference to an item:</w:t>
      </w:r>
    </w:p>
    <w:p w14:paraId="226039AC" w14:textId="77777777" w:rsidR="00327709" w:rsidRPr="00DC7355" w:rsidRDefault="00327709" w:rsidP="00327709">
      <w:pPr>
        <w:pStyle w:val="B1"/>
        <w:widowControl w:val="0"/>
      </w:pPr>
      <w:proofErr w:type="gramStart"/>
      <w:r w:rsidRPr="00DC7355">
        <w:rPr>
          <w:i/>
          <w:iCs/>
          <w:u w:val="single"/>
        </w:rPr>
        <w:t>copy</w:t>
      </w:r>
      <w:r w:rsidRPr="00DC7355">
        <w:t>(</w:t>
      </w:r>
      <w:proofErr w:type="gramEnd"/>
      <w:r w:rsidRPr="00DC7355">
        <w:rPr>
          <w:i/>
        </w:rPr>
        <w:t>item</w:t>
      </w:r>
      <w:r w:rsidRPr="00DC7355">
        <w:t xml:space="preserve">) returns a copy of </w:t>
      </w:r>
      <w:r w:rsidRPr="00DC7355">
        <w:rPr>
          <w:i/>
        </w:rPr>
        <w:t>item</w:t>
      </w:r>
      <w:r w:rsidRPr="00DC7355">
        <w:rPr>
          <w:iCs/>
        </w:rPr>
        <w:t>.</w:t>
      </w:r>
    </w:p>
    <w:p w14:paraId="60913028" w14:textId="77777777" w:rsidR="00327709" w:rsidRPr="00DC7355" w:rsidRDefault="00327709" w:rsidP="00327709">
      <w:pPr>
        <w:pStyle w:val="berschrift2"/>
      </w:pPr>
      <w:bookmarkStart w:id="75" w:name="_Toc75433931"/>
      <w:r w:rsidRPr="00DC7355">
        <w:t>6.11</w:t>
      </w:r>
      <w:r w:rsidRPr="00DC7355">
        <w:tab/>
        <w:t>Entity states</w:t>
      </w:r>
      <w:bookmarkEnd w:id="75"/>
    </w:p>
    <w:p w14:paraId="3CF162F8" w14:textId="55B7E524" w:rsidR="00327709" w:rsidRPr="00DC7355" w:rsidRDefault="00327709" w:rsidP="00327709">
      <w:pPr>
        <w:widowControl w:val="0"/>
      </w:pPr>
      <w:r w:rsidRPr="00DC7355">
        <w:t xml:space="preserve">Entity states are used to describe the actual states of module control and test components. In the module state, </w:t>
      </w:r>
      <w:r w:rsidRPr="00DC7355">
        <w:rPr>
          <w:i/>
          <w:u w:val="single"/>
        </w:rPr>
        <w:t>CONTROL</w:t>
      </w:r>
      <w:r w:rsidRPr="00DC7355">
        <w:t xml:space="preserve"> is an entity state and in the configuration state, the test component states are handled in the list</w:t>
      </w:r>
      <w:r w:rsidRPr="00DC7355">
        <w:br/>
      </w:r>
      <w:r w:rsidRPr="00DC7355">
        <w:rPr>
          <w:bCs/>
          <w:i/>
          <w:iCs/>
          <w:u w:val="single"/>
        </w:rPr>
        <w:t>ALL-ENTITY-STATES</w:t>
      </w:r>
      <w:r w:rsidRPr="00DC7355">
        <w:t>. The structure of an entity state is shown in figure 24</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1801"/>
      </w:tblGrid>
      <w:tr w:rsidR="00327709" w:rsidRPr="00DC7355" w14:paraId="173A59A7" w14:textId="77777777" w:rsidTr="00CF0458">
        <w:trPr>
          <w:jc w:val="center"/>
        </w:trPr>
        <w:tc>
          <w:tcPr>
            <w:tcW w:w="1801" w:type="dxa"/>
            <w:tcBorders>
              <w:bottom w:val="single" w:sz="4" w:space="0" w:color="auto"/>
            </w:tcBorders>
          </w:tcPr>
          <w:p w14:paraId="136EA847" w14:textId="77777777" w:rsidR="00327709" w:rsidRPr="00DC7355" w:rsidRDefault="00327709" w:rsidP="00362CB8">
            <w:pPr>
              <w:pStyle w:val="TAH"/>
              <w:keepLines w:val="0"/>
              <w:widowControl w:val="0"/>
              <w:spacing w:before="60" w:after="60"/>
              <w:ind w:left="6" w:hanging="6"/>
              <w:rPr>
                <w:bCs/>
                <w:sz w:val="16"/>
              </w:rPr>
            </w:pPr>
            <w:r w:rsidRPr="00DC7355">
              <w:rPr>
                <w:bCs/>
                <w:sz w:val="16"/>
                <w:szCs w:val="16"/>
              </w:rPr>
              <w:lastRenderedPageBreak/>
              <w:t>STATUS</w:t>
            </w:r>
          </w:p>
        </w:tc>
      </w:tr>
      <w:tr w:rsidR="00327709" w:rsidRPr="00DC7355" w14:paraId="49D94540" w14:textId="77777777" w:rsidTr="00CF0458">
        <w:trPr>
          <w:jc w:val="center"/>
        </w:trPr>
        <w:tc>
          <w:tcPr>
            <w:tcW w:w="1801" w:type="dxa"/>
            <w:shd w:val="clear" w:color="auto" w:fill="C0C0C0"/>
          </w:tcPr>
          <w:p w14:paraId="348E1570" w14:textId="77777777" w:rsidR="00327709" w:rsidRPr="00DC7355" w:rsidRDefault="00327709" w:rsidP="00362CB8">
            <w:pPr>
              <w:pStyle w:val="TAH"/>
              <w:keepLines w:val="0"/>
              <w:widowControl w:val="0"/>
              <w:spacing w:before="60" w:after="60"/>
              <w:ind w:left="6" w:hanging="6"/>
              <w:rPr>
                <w:bCs/>
                <w:sz w:val="16"/>
              </w:rPr>
            </w:pPr>
            <w:r w:rsidRPr="00DC7355">
              <w:rPr>
                <w:sz w:val="16"/>
                <w:szCs w:val="16"/>
              </w:rPr>
              <w:t>CONTROL-STACK</w:t>
            </w:r>
          </w:p>
        </w:tc>
      </w:tr>
      <w:tr w:rsidR="00327709" w:rsidRPr="00DC7355" w14:paraId="2551C05B" w14:textId="77777777" w:rsidTr="00CF0458">
        <w:trPr>
          <w:jc w:val="center"/>
        </w:trPr>
        <w:tc>
          <w:tcPr>
            <w:tcW w:w="1801" w:type="dxa"/>
            <w:tcBorders>
              <w:bottom w:val="single" w:sz="4" w:space="0" w:color="auto"/>
            </w:tcBorders>
          </w:tcPr>
          <w:p w14:paraId="2F4280BE" w14:textId="77777777" w:rsidR="00327709" w:rsidRPr="00DC7355" w:rsidRDefault="00327709" w:rsidP="00362CB8">
            <w:pPr>
              <w:pStyle w:val="TAH"/>
              <w:keepLines w:val="0"/>
              <w:widowControl w:val="0"/>
              <w:spacing w:before="60" w:after="60"/>
              <w:ind w:left="6" w:hanging="6"/>
              <w:rPr>
                <w:bCs/>
                <w:sz w:val="16"/>
              </w:rPr>
            </w:pPr>
            <w:r w:rsidRPr="00DC7355">
              <w:rPr>
                <w:sz w:val="16"/>
                <w:szCs w:val="16"/>
              </w:rPr>
              <w:t>DEFAULT-LIST</w:t>
            </w:r>
          </w:p>
        </w:tc>
      </w:tr>
      <w:tr w:rsidR="00327709" w:rsidRPr="00DC7355" w14:paraId="49B31A66" w14:textId="77777777" w:rsidTr="00CF0458">
        <w:trPr>
          <w:jc w:val="center"/>
        </w:trPr>
        <w:tc>
          <w:tcPr>
            <w:tcW w:w="1801" w:type="dxa"/>
            <w:shd w:val="clear" w:color="auto" w:fill="C0C0C0"/>
          </w:tcPr>
          <w:p w14:paraId="4C4D39E6" w14:textId="77777777" w:rsidR="00327709" w:rsidRPr="00DC7355" w:rsidRDefault="00327709" w:rsidP="00362CB8">
            <w:pPr>
              <w:pStyle w:val="TAH"/>
              <w:keepLines w:val="0"/>
              <w:widowControl w:val="0"/>
              <w:spacing w:before="60" w:after="60"/>
              <w:ind w:left="6" w:hanging="6"/>
              <w:rPr>
                <w:bCs/>
                <w:sz w:val="16"/>
              </w:rPr>
            </w:pPr>
            <w:r w:rsidRPr="00DC7355">
              <w:rPr>
                <w:bCs/>
                <w:iCs/>
                <w:sz w:val="16"/>
                <w:szCs w:val="16"/>
              </w:rPr>
              <w:t>DEFAULT-POINTER</w:t>
            </w:r>
          </w:p>
        </w:tc>
      </w:tr>
      <w:tr w:rsidR="00327709" w:rsidRPr="00DC7355" w14:paraId="20E893FC" w14:textId="77777777" w:rsidTr="00CF0458">
        <w:trPr>
          <w:jc w:val="center"/>
        </w:trPr>
        <w:tc>
          <w:tcPr>
            <w:tcW w:w="1801" w:type="dxa"/>
            <w:tcBorders>
              <w:bottom w:val="single" w:sz="4" w:space="0" w:color="auto"/>
            </w:tcBorders>
          </w:tcPr>
          <w:p w14:paraId="77089FD5" w14:textId="77777777" w:rsidR="00327709" w:rsidRPr="00DC7355" w:rsidRDefault="00327709" w:rsidP="00362CB8">
            <w:pPr>
              <w:pStyle w:val="TAH"/>
              <w:keepLines w:val="0"/>
              <w:widowControl w:val="0"/>
              <w:spacing w:before="60" w:after="60"/>
              <w:ind w:left="6" w:hanging="6"/>
              <w:rPr>
                <w:bCs/>
                <w:sz w:val="16"/>
              </w:rPr>
            </w:pPr>
            <w:r w:rsidRPr="00DC7355">
              <w:rPr>
                <w:sz w:val="16"/>
                <w:szCs w:val="16"/>
              </w:rPr>
              <w:t>VALUE-STACK</w:t>
            </w:r>
          </w:p>
        </w:tc>
      </w:tr>
      <w:tr w:rsidR="00327709" w:rsidRPr="00DC7355" w14:paraId="33EFC9AE" w14:textId="77777777" w:rsidTr="00CF0458">
        <w:trPr>
          <w:jc w:val="center"/>
        </w:trPr>
        <w:tc>
          <w:tcPr>
            <w:tcW w:w="1801" w:type="dxa"/>
            <w:shd w:val="clear" w:color="auto" w:fill="C0C0C0"/>
          </w:tcPr>
          <w:p w14:paraId="1581E9B7" w14:textId="77777777" w:rsidR="00327709" w:rsidRPr="00DC7355" w:rsidRDefault="00327709" w:rsidP="00362CB8">
            <w:pPr>
              <w:pStyle w:val="TAH"/>
              <w:keepLines w:val="0"/>
              <w:widowControl w:val="0"/>
              <w:spacing w:before="60" w:after="60"/>
              <w:ind w:left="6" w:hanging="6"/>
              <w:rPr>
                <w:bCs/>
                <w:sz w:val="16"/>
              </w:rPr>
            </w:pPr>
            <w:r w:rsidRPr="00DC7355">
              <w:rPr>
                <w:sz w:val="16"/>
                <w:szCs w:val="16"/>
              </w:rPr>
              <w:t>E-VERDICT</w:t>
            </w:r>
          </w:p>
        </w:tc>
      </w:tr>
      <w:tr w:rsidR="00327709" w:rsidRPr="00DC7355" w14:paraId="009E215A" w14:textId="77777777" w:rsidTr="00CF0458">
        <w:trPr>
          <w:jc w:val="center"/>
        </w:trPr>
        <w:tc>
          <w:tcPr>
            <w:tcW w:w="1801" w:type="dxa"/>
            <w:tcBorders>
              <w:bottom w:val="single" w:sz="4" w:space="0" w:color="auto"/>
            </w:tcBorders>
          </w:tcPr>
          <w:p w14:paraId="1118D488" w14:textId="77777777" w:rsidR="00327709" w:rsidRPr="00DC7355" w:rsidRDefault="00327709" w:rsidP="00362CB8">
            <w:pPr>
              <w:pStyle w:val="TAH"/>
              <w:keepLines w:val="0"/>
              <w:widowControl w:val="0"/>
              <w:spacing w:before="60" w:after="60"/>
              <w:ind w:left="6" w:hanging="6"/>
              <w:rPr>
                <w:bCs/>
                <w:sz w:val="16"/>
              </w:rPr>
            </w:pPr>
            <w:r w:rsidRPr="00DC7355">
              <w:rPr>
                <w:bCs/>
                <w:iCs/>
                <w:sz w:val="16"/>
                <w:szCs w:val="16"/>
              </w:rPr>
              <w:t>TIMER-GUARD</w:t>
            </w:r>
          </w:p>
        </w:tc>
      </w:tr>
      <w:tr w:rsidR="00327709" w:rsidRPr="00DC7355" w14:paraId="3207ADF7" w14:textId="77777777" w:rsidTr="00CF0458">
        <w:trPr>
          <w:jc w:val="center"/>
        </w:trPr>
        <w:tc>
          <w:tcPr>
            <w:tcW w:w="1801" w:type="dxa"/>
            <w:shd w:val="clear" w:color="auto" w:fill="C0C0C0"/>
          </w:tcPr>
          <w:p w14:paraId="4D723929" w14:textId="77777777" w:rsidR="00327709" w:rsidRPr="00DC7355" w:rsidRDefault="00327709" w:rsidP="00362CB8">
            <w:pPr>
              <w:pStyle w:val="TAH"/>
              <w:keepLines w:val="0"/>
              <w:widowControl w:val="0"/>
              <w:spacing w:before="60" w:after="60"/>
              <w:ind w:left="6" w:hanging="6"/>
              <w:rPr>
                <w:bCs/>
                <w:sz w:val="16"/>
              </w:rPr>
            </w:pPr>
            <w:r w:rsidRPr="00DC7355">
              <w:rPr>
                <w:bCs/>
                <w:iCs/>
                <w:sz w:val="16"/>
                <w:szCs w:val="16"/>
              </w:rPr>
              <w:t>DATA-STATE</w:t>
            </w:r>
          </w:p>
        </w:tc>
      </w:tr>
      <w:tr w:rsidR="00327709" w:rsidRPr="00DC7355" w14:paraId="69606A1D" w14:textId="77777777" w:rsidTr="00CF0458">
        <w:trPr>
          <w:jc w:val="center"/>
        </w:trPr>
        <w:tc>
          <w:tcPr>
            <w:tcW w:w="1801" w:type="dxa"/>
            <w:tcBorders>
              <w:bottom w:val="single" w:sz="4" w:space="0" w:color="auto"/>
            </w:tcBorders>
          </w:tcPr>
          <w:p w14:paraId="6BA9BA63" w14:textId="77777777" w:rsidR="00327709" w:rsidRPr="00DC7355" w:rsidRDefault="00327709" w:rsidP="00362CB8">
            <w:pPr>
              <w:pStyle w:val="TAH"/>
              <w:keepLines w:val="0"/>
              <w:widowControl w:val="0"/>
              <w:spacing w:before="60" w:after="60"/>
              <w:ind w:left="6" w:hanging="6"/>
              <w:rPr>
                <w:bCs/>
                <w:sz w:val="16"/>
              </w:rPr>
            </w:pPr>
            <w:r w:rsidRPr="00DC7355">
              <w:rPr>
                <w:bCs/>
                <w:iCs/>
                <w:sz w:val="16"/>
                <w:szCs w:val="16"/>
              </w:rPr>
              <w:t>TIMER-STATE</w:t>
            </w:r>
          </w:p>
        </w:tc>
      </w:tr>
      <w:tr w:rsidR="00327709" w:rsidRPr="00DC7355" w14:paraId="01ACB6AB" w14:textId="77777777" w:rsidTr="00CF0458">
        <w:trPr>
          <w:jc w:val="center"/>
        </w:trPr>
        <w:tc>
          <w:tcPr>
            <w:tcW w:w="1801" w:type="dxa"/>
            <w:shd w:val="clear" w:color="auto" w:fill="C0C0C0"/>
          </w:tcPr>
          <w:p w14:paraId="32D3C802" w14:textId="77777777" w:rsidR="00327709" w:rsidRPr="00DC7355" w:rsidRDefault="00327709" w:rsidP="00362CB8">
            <w:pPr>
              <w:pStyle w:val="TAH"/>
              <w:keepLines w:val="0"/>
              <w:widowControl w:val="0"/>
              <w:spacing w:before="60" w:after="60"/>
              <w:ind w:left="6" w:hanging="6"/>
              <w:rPr>
                <w:bCs/>
                <w:sz w:val="16"/>
              </w:rPr>
            </w:pPr>
            <w:r w:rsidRPr="00DC7355">
              <w:rPr>
                <w:bCs/>
                <w:sz w:val="16"/>
              </w:rPr>
              <w:t>PORT-REF</w:t>
            </w:r>
          </w:p>
        </w:tc>
      </w:tr>
      <w:tr w:rsidR="00327709" w:rsidRPr="00DC7355" w14:paraId="4474D69A" w14:textId="77777777" w:rsidTr="00CF0458">
        <w:trPr>
          <w:jc w:val="center"/>
        </w:trPr>
        <w:tc>
          <w:tcPr>
            <w:tcW w:w="1801" w:type="dxa"/>
            <w:tcBorders>
              <w:bottom w:val="single" w:sz="4" w:space="0" w:color="auto"/>
            </w:tcBorders>
          </w:tcPr>
          <w:p w14:paraId="59E86B9A" w14:textId="77777777" w:rsidR="00327709" w:rsidRPr="00DC7355" w:rsidRDefault="00327709" w:rsidP="00362CB8">
            <w:pPr>
              <w:pStyle w:val="TAH"/>
              <w:keepLines w:val="0"/>
              <w:widowControl w:val="0"/>
              <w:spacing w:before="60" w:after="60"/>
              <w:ind w:left="6" w:hanging="6"/>
              <w:rPr>
                <w:bCs/>
                <w:sz w:val="16"/>
              </w:rPr>
            </w:pPr>
            <w:r w:rsidRPr="00DC7355">
              <w:rPr>
                <w:bCs/>
                <w:sz w:val="16"/>
              </w:rPr>
              <w:t>SNAP-ALIVE</w:t>
            </w:r>
          </w:p>
        </w:tc>
      </w:tr>
      <w:tr w:rsidR="00327709" w:rsidRPr="00DC7355" w14:paraId="792B63A9" w14:textId="77777777" w:rsidTr="00CF0458">
        <w:trPr>
          <w:jc w:val="center"/>
        </w:trPr>
        <w:tc>
          <w:tcPr>
            <w:tcW w:w="1801" w:type="dxa"/>
            <w:tcBorders>
              <w:bottom w:val="single" w:sz="4" w:space="0" w:color="auto"/>
            </w:tcBorders>
            <w:shd w:val="clear" w:color="auto" w:fill="C0C0C0"/>
          </w:tcPr>
          <w:p w14:paraId="5159B2C0" w14:textId="77777777" w:rsidR="00327709" w:rsidRPr="00DC7355" w:rsidRDefault="00327709" w:rsidP="00362CB8">
            <w:pPr>
              <w:pStyle w:val="TAH"/>
              <w:keepLines w:val="0"/>
              <w:widowControl w:val="0"/>
              <w:spacing w:before="60" w:after="60"/>
              <w:ind w:left="6" w:hanging="6"/>
              <w:rPr>
                <w:bCs/>
                <w:iCs/>
                <w:sz w:val="16"/>
                <w:szCs w:val="16"/>
              </w:rPr>
            </w:pPr>
            <w:r w:rsidRPr="00DC7355">
              <w:rPr>
                <w:bCs/>
                <w:iCs/>
                <w:sz w:val="16"/>
                <w:szCs w:val="16"/>
              </w:rPr>
              <w:t>SNAP-DONE</w:t>
            </w:r>
          </w:p>
        </w:tc>
      </w:tr>
      <w:tr w:rsidR="00327709" w:rsidRPr="00DC7355" w14:paraId="3086C189" w14:textId="77777777" w:rsidTr="00CF0458">
        <w:trPr>
          <w:jc w:val="center"/>
        </w:trPr>
        <w:tc>
          <w:tcPr>
            <w:tcW w:w="1801" w:type="dxa"/>
            <w:tcBorders>
              <w:bottom w:val="single" w:sz="4" w:space="0" w:color="auto"/>
            </w:tcBorders>
            <w:shd w:val="clear" w:color="auto" w:fill="auto"/>
          </w:tcPr>
          <w:p w14:paraId="109B4A86" w14:textId="77777777" w:rsidR="00327709" w:rsidRPr="00DC7355" w:rsidRDefault="00327709" w:rsidP="00362CB8">
            <w:pPr>
              <w:pStyle w:val="TAH"/>
              <w:keepLines w:val="0"/>
              <w:widowControl w:val="0"/>
              <w:spacing w:before="60" w:after="60"/>
              <w:ind w:left="6" w:hanging="6"/>
              <w:rPr>
                <w:bCs/>
                <w:iCs/>
                <w:sz w:val="16"/>
                <w:szCs w:val="16"/>
              </w:rPr>
            </w:pPr>
            <w:r w:rsidRPr="00DC7355">
              <w:rPr>
                <w:bCs/>
                <w:iCs/>
                <w:sz w:val="16"/>
                <w:szCs w:val="16"/>
              </w:rPr>
              <w:t>SNAP-KILLED</w:t>
            </w:r>
          </w:p>
        </w:tc>
      </w:tr>
      <w:tr w:rsidR="00327709" w:rsidRPr="00DC7355" w14:paraId="7CD8BC2A" w14:textId="77777777" w:rsidTr="00CF0458">
        <w:trPr>
          <w:jc w:val="center"/>
        </w:trPr>
        <w:tc>
          <w:tcPr>
            <w:tcW w:w="1801" w:type="dxa"/>
            <w:tcBorders>
              <w:bottom w:val="single" w:sz="4" w:space="0" w:color="auto"/>
            </w:tcBorders>
            <w:shd w:val="clear" w:color="auto" w:fill="C0C0C0"/>
          </w:tcPr>
          <w:p w14:paraId="3CBB69DB" w14:textId="77777777" w:rsidR="00327709" w:rsidRPr="00DC7355" w:rsidRDefault="00327709" w:rsidP="00362CB8">
            <w:pPr>
              <w:pStyle w:val="TAH"/>
              <w:keepLines w:val="0"/>
              <w:widowControl w:val="0"/>
              <w:spacing w:before="60" w:after="60"/>
              <w:ind w:left="6" w:hanging="6"/>
              <w:rPr>
                <w:bCs/>
                <w:iCs/>
                <w:sz w:val="16"/>
                <w:szCs w:val="16"/>
              </w:rPr>
            </w:pPr>
            <w:r w:rsidRPr="00DC7355">
              <w:rPr>
                <w:bCs/>
                <w:iCs/>
                <w:sz w:val="16"/>
                <w:szCs w:val="16"/>
              </w:rPr>
              <w:t>KEEP-ALIVE</w:t>
            </w:r>
          </w:p>
        </w:tc>
      </w:tr>
      <w:tr w:rsidR="00327709" w:rsidRPr="00DC7355" w14:paraId="19C1CC7C" w14:textId="77777777" w:rsidTr="00CF0458">
        <w:trPr>
          <w:jc w:val="center"/>
        </w:trPr>
        <w:tc>
          <w:tcPr>
            <w:tcW w:w="1801" w:type="dxa"/>
            <w:tcBorders>
              <w:bottom w:val="single" w:sz="4" w:space="0" w:color="auto"/>
            </w:tcBorders>
            <w:shd w:val="clear" w:color="auto" w:fill="auto"/>
          </w:tcPr>
          <w:p w14:paraId="21B78DA6" w14:textId="77777777" w:rsidR="00327709" w:rsidRPr="00DC7355" w:rsidRDefault="00327709" w:rsidP="00362CB8">
            <w:pPr>
              <w:pStyle w:val="TAH"/>
              <w:keepLines w:val="0"/>
              <w:widowControl w:val="0"/>
              <w:spacing w:before="60" w:after="60"/>
              <w:ind w:left="6" w:hanging="6"/>
              <w:rPr>
                <w:bCs/>
                <w:iCs/>
                <w:sz w:val="16"/>
                <w:szCs w:val="16"/>
              </w:rPr>
            </w:pPr>
            <w:r w:rsidRPr="00DC7355">
              <w:rPr>
                <w:bCs/>
                <w:iCs/>
                <w:sz w:val="16"/>
                <w:szCs w:val="16"/>
              </w:rPr>
              <w:t>STATIC</w:t>
            </w:r>
          </w:p>
        </w:tc>
      </w:tr>
    </w:tbl>
    <w:p w14:paraId="3ACE66D9" w14:textId="77777777" w:rsidR="00327709" w:rsidRPr="00DC7355" w:rsidRDefault="00327709" w:rsidP="00362CB8">
      <w:pPr>
        <w:pStyle w:val="NF"/>
        <w:keepLines w:val="0"/>
        <w:widowControl w:val="0"/>
      </w:pPr>
    </w:p>
    <w:p w14:paraId="1B4C5658" w14:textId="757C8939" w:rsidR="00327709" w:rsidRPr="00DC7355" w:rsidRDefault="00327709" w:rsidP="00362CB8">
      <w:pPr>
        <w:pStyle w:val="TF"/>
        <w:keepNext/>
        <w:keepLines w:val="0"/>
        <w:widowControl w:val="0"/>
      </w:pPr>
      <w:r w:rsidRPr="00DC7355">
        <w:t xml:space="preserve">Figure 24 of </w:t>
      </w:r>
      <w:r w:rsidR="00492FC3" w:rsidRPr="00DC7355">
        <w:t>ETSI ES 201 873-4</w:t>
      </w:r>
      <w:r w:rsidR="00D451C7" w:rsidRPr="00DC7355">
        <w:t xml:space="preserve"> [</w:t>
      </w:r>
      <w:r w:rsidR="00D451C7" w:rsidRPr="00DC7355">
        <w:fldChar w:fldCharType="begin"/>
      </w:r>
      <w:r w:rsidR="008E4A69" w:rsidRPr="00DC7355">
        <w:instrText xml:space="preserve">REF REF_ES201873_4 \* MERGEFORMAT  \h </w:instrText>
      </w:r>
      <w:r w:rsidR="00D451C7" w:rsidRPr="00DC7355">
        <w:fldChar w:fldCharType="separate"/>
      </w:r>
      <w:r w:rsidR="00F16FB2" w:rsidRPr="00DC7355">
        <w:t>2</w:t>
      </w:r>
      <w:r w:rsidR="00D451C7" w:rsidRPr="00DC7355">
        <w:fldChar w:fldCharType="end"/>
      </w:r>
      <w:r w:rsidR="00D451C7" w:rsidRPr="00DC7355">
        <w:t>]</w:t>
      </w:r>
      <w:r w:rsidRPr="00DC7355">
        <w:t>: Structure of an entity state</w:t>
      </w:r>
    </w:p>
    <w:p w14:paraId="5A993AB2" w14:textId="5A99F7ED" w:rsidR="00327709" w:rsidRPr="00DC7355" w:rsidRDefault="00327709" w:rsidP="00327709">
      <w:pPr>
        <w:widowControl w:val="0"/>
      </w:pPr>
      <w:r w:rsidRPr="00DC7355">
        <w:t xml:space="preserve">The </w:t>
      </w:r>
      <w:r w:rsidRPr="00DC7355">
        <w:rPr>
          <w:i/>
          <w:u w:val="single"/>
        </w:rPr>
        <w:t>STATUS</w:t>
      </w:r>
      <w:r w:rsidRPr="00DC7355">
        <w:t xml:space="preserve"> describes whether the module control or a test component is </w:t>
      </w:r>
      <w:r w:rsidRPr="00DC7355">
        <w:rPr>
          <w:rFonts w:ascii="Courier New" w:hAnsi="Courier New"/>
          <w:b/>
        </w:rPr>
        <w:t>ACTIVE</w:t>
      </w:r>
      <w:r w:rsidRPr="00DC7355">
        <w:t xml:space="preserve">, </w:t>
      </w:r>
      <w:r w:rsidRPr="00DC7355">
        <w:rPr>
          <w:rFonts w:ascii="Courier New" w:hAnsi="Courier New"/>
          <w:b/>
        </w:rPr>
        <w:t>BREAK</w:t>
      </w:r>
      <w:r w:rsidRPr="00DC7355">
        <w:t xml:space="preserve">, </w:t>
      </w:r>
      <w:r w:rsidRPr="00DC7355">
        <w:rPr>
          <w:rFonts w:ascii="Courier New" w:hAnsi="Courier New"/>
          <w:b/>
        </w:rPr>
        <w:t>SNAPSHOT</w:t>
      </w:r>
      <w:r w:rsidRPr="00DC7355">
        <w:t xml:space="preserve">, </w:t>
      </w:r>
      <w:r w:rsidRPr="00DC7355">
        <w:rPr>
          <w:rFonts w:ascii="Courier New" w:hAnsi="Courier New" w:cs="Courier New"/>
          <w:b/>
          <w:bCs/>
        </w:rPr>
        <w:t>REPEAT</w:t>
      </w:r>
      <w:r w:rsidRPr="00DC7355">
        <w:t xml:space="preserve"> or </w:t>
      </w:r>
      <w:r w:rsidRPr="00DC7355">
        <w:rPr>
          <w:rFonts w:ascii="Courier New" w:hAnsi="Courier New"/>
          <w:b/>
        </w:rPr>
        <w:t>BLOCKED</w:t>
      </w:r>
      <w:r w:rsidRPr="00DC7355">
        <w:t xml:space="preserve">. Module control is blocked during the execution of a test case. Test components are blocked during the creation of other test components, i.e. when they call a </w:t>
      </w:r>
      <w:r w:rsidRPr="00DC7355">
        <w:rPr>
          <w:rFonts w:ascii="Courier New" w:hAnsi="Courier New"/>
          <w:b/>
        </w:rPr>
        <w:t>create</w:t>
      </w:r>
      <w:r w:rsidRPr="00DC7355">
        <w:t xml:space="preserve"> operation, and when they wait for being started. The status </w:t>
      </w:r>
      <w:r w:rsidRPr="00DC7355">
        <w:rPr>
          <w:rFonts w:ascii="Courier New" w:hAnsi="Courier New"/>
          <w:b/>
        </w:rPr>
        <w:t>SNAPSHOT</w:t>
      </w:r>
      <w:r w:rsidRPr="00DC7355">
        <w:t xml:space="preserve"> indicates that the component is active, but in the evaluation phase of a snapshot. The status </w:t>
      </w:r>
      <w:r w:rsidRPr="00DC7355">
        <w:rPr>
          <w:rFonts w:ascii="Courier New" w:hAnsi="Courier New" w:cs="Courier New"/>
          <w:b/>
          <w:bCs/>
        </w:rPr>
        <w:t>REPEAT</w:t>
      </w:r>
      <w:r w:rsidRPr="00DC7355">
        <w:t xml:space="preserve"> denotes that the component is active and in an </w:t>
      </w:r>
      <w:r w:rsidRPr="00DC7355">
        <w:rPr>
          <w:rFonts w:ascii="Courier New" w:hAnsi="Courier New" w:cs="Courier New"/>
          <w:b/>
        </w:rPr>
        <w:t>alt</w:t>
      </w:r>
      <w:r w:rsidRPr="00DC7355">
        <w:t xml:space="preserve"> statement that should be re-evaluated due to a </w:t>
      </w:r>
      <w:r w:rsidRPr="00DC7355">
        <w:rPr>
          <w:rFonts w:ascii="Courier New" w:hAnsi="Courier New" w:cs="Courier New"/>
          <w:b/>
          <w:bCs/>
        </w:rPr>
        <w:t>repeat</w:t>
      </w:r>
      <w:r w:rsidRPr="00DC7355">
        <w:t xml:space="preserve"> statement. The </w:t>
      </w:r>
      <w:r w:rsidRPr="00DC7355">
        <w:rPr>
          <w:rFonts w:ascii="Courier New" w:hAnsi="Courier New"/>
          <w:b/>
        </w:rPr>
        <w:t>BREAK</w:t>
      </w:r>
      <w:r w:rsidRPr="00DC7355">
        <w:t xml:space="preserve"> status is set when a </w:t>
      </w:r>
      <w:r w:rsidRPr="00DC7355">
        <w:rPr>
          <w:rFonts w:ascii="Courier New" w:hAnsi="Courier New"/>
          <w:b/>
        </w:rPr>
        <w:t>break</w:t>
      </w:r>
      <w:r w:rsidRPr="00DC7355">
        <w:t xml:space="preserve"> statement is executed for leaving altstep. In this case, the </w:t>
      </w:r>
      <w:r w:rsidRPr="00DC7355">
        <w:rPr>
          <w:rFonts w:ascii="Courier New" w:hAnsi="Courier New"/>
          <w:b/>
        </w:rPr>
        <w:t>alt</w:t>
      </w:r>
      <w:r w:rsidRPr="00DC7355">
        <w:t xml:space="preserve"> statement in which the altstep was directly or indirectly (i.e. by means of the default mechanism) called is immediately left.</w:t>
      </w:r>
    </w:p>
    <w:p w14:paraId="436D9881" w14:textId="77777777" w:rsidR="00327709" w:rsidRPr="00DC7355" w:rsidRDefault="00327709" w:rsidP="00327709">
      <w:pPr>
        <w:widowControl w:val="0"/>
      </w:pPr>
      <w:r w:rsidRPr="00DC7355">
        <w:t xml:space="preserve">The </w:t>
      </w:r>
      <w:r w:rsidRPr="00DC7355">
        <w:rPr>
          <w:i/>
          <w:u w:val="single"/>
        </w:rPr>
        <w:t>CONTROL-STACK</w:t>
      </w:r>
      <w:r w:rsidRPr="00DC7355">
        <w:t xml:space="preserve"> is a stack of flow graph node references. The top element in </w:t>
      </w:r>
      <w:r w:rsidRPr="00DC7355">
        <w:rPr>
          <w:i/>
          <w:u w:val="single"/>
        </w:rPr>
        <w:t>CONTROL-STACK</w:t>
      </w:r>
      <w:r w:rsidRPr="00DC7355">
        <w:t xml:space="preserve"> is the flow graph node that has to be interpreted next. The stack is required to model function calls in an adequate manner.</w:t>
      </w:r>
    </w:p>
    <w:p w14:paraId="5E805E89" w14:textId="77777777" w:rsidR="00327709" w:rsidRPr="00DC7355" w:rsidRDefault="00327709" w:rsidP="006652B7">
      <w:pPr>
        <w:keepNext/>
        <w:keepLines/>
        <w:widowControl w:val="0"/>
      </w:pPr>
      <w:r w:rsidRPr="00DC7355">
        <w:t xml:space="preserve">The </w:t>
      </w:r>
      <w:r w:rsidRPr="00DC7355">
        <w:rPr>
          <w:i/>
          <w:u w:val="single"/>
        </w:rPr>
        <w:t>DEFAULT-LIST</w:t>
      </w:r>
      <w:r w:rsidRPr="00DC7355">
        <w:t xml:space="preserve"> is a list of activated defaults, i.e. it is a list of pointers that refer to the start nodes of activated defaults. The list is in the reverse order of activation, i.e. the default that has been activated first is the last element in the list.</w:t>
      </w:r>
    </w:p>
    <w:p w14:paraId="7DB78728" w14:textId="77777777" w:rsidR="00327709" w:rsidRPr="00DC7355" w:rsidRDefault="00327709" w:rsidP="00EA0714">
      <w:pPr>
        <w:keepLines/>
        <w:widowControl w:val="0"/>
      </w:pPr>
      <w:r w:rsidRPr="00DC7355">
        <w:t xml:space="preserve">During the execution of the default mechanism, the </w:t>
      </w:r>
      <w:r w:rsidRPr="00DC7355">
        <w:rPr>
          <w:i/>
          <w:u w:val="single"/>
        </w:rPr>
        <w:t>DEFAULT-POINTER</w:t>
      </w:r>
      <w:r w:rsidRPr="00DC7355">
        <w:t xml:space="preserve"> refers to the next default that has to be evaluated if the actual default terminates unsuccessfully.</w:t>
      </w:r>
    </w:p>
    <w:p w14:paraId="04C8FE20" w14:textId="6D7BE95F" w:rsidR="00327709" w:rsidRPr="00DC7355" w:rsidRDefault="00327709" w:rsidP="00327709">
      <w:pPr>
        <w:widowControl w:val="0"/>
      </w:pPr>
      <w:r w:rsidRPr="00DC7355">
        <w:t xml:space="preserve">The </w:t>
      </w:r>
      <w:r w:rsidRPr="00DC7355">
        <w:rPr>
          <w:i/>
          <w:u w:val="single"/>
        </w:rPr>
        <w:t>VALUE-STACK</w:t>
      </w:r>
      <w:r w:rsidRPr="00DC7355">
        <w:t xml:space="preserve"> is a stack of values of all possible types that allows an intermediate storage of final or intermediate results of operations, functions and statements. For example, the result of the evaluation of an expression or the result of the </w:t>
      </w:r>
      <w:r w:rsidRPr="00DC7355">
        <w:rPr>
          <w:rFonts w:ascii="Courier New" w:hAnsi="Courier New"/>
          <w:b/>
        </w:rPr>
        <w:t>mtc</w:t>
      </w:r>
      <w:r w:rsidRPr="00DC7355">
        <w:t xml:space="preserve"> operation will be pushed onto the </w:t>
      </w:r>
      <w:r w:rsidRPr="00DC7355">
        <w:rPr>
          <w:i/>
          <w:u w:val="single"/>
        </w:rPr>
        <w:t>VALUE-STACK</w:t>
      </w:r>
      <w:r w:rsidRPr="00DC7355">
        <w:t>. In addition to the values of all data types known in a module</w:t>
      </w:r>
      <w:r w:rsidR="00300ADF" w:rsidRPr="00DC7355">
        <w:t xml:space="preserve">, </w:t>
      </w:r>
      <w:r w:rsidRPr="00DC7355">
        <w:t xml:space="preserve">the special value </w:t>
      </w:r>
      <w:r w:rsidRPr="00DC7355">
        <w:rPr>
          <w:rFonts w:ascii="Courier New" w:hAnsi="Courier New"/>
          <w:b/>
        </w:rPr>
        <w:t>MARK</w:t>
      </w:r>
      <w:r w:rsidRPr="00DC7355">
        <w:t xml:space="preserve"> to be part of the stack alphabet</w:t>
      </w:r>
      <w:r w:rsidR="00300ADF" w:rsidRPr="00DC7355">
        <w:t xml:space="preserve"> has been defined</w:t>
      </w:r>
      <w:r w:rsidRPr="00DC7355">
        <w:t xml:space="preserve">. When leaving a scope unit, the </w:t>
      </w:r>
      <w:r w:rsidRPr="00DC7355">
        <w:rPr>
          <w:rFonts w:ascii="Courier New" w:hAnsi="Courier New"/>
          <w:b/>
        </w:rPr>
        <w:t>MARK</w:t>
      </w:r>
      <w:r w:rsidRPr="00DC7355">
        <w:t xml:space="preserve"> is used to clean </w:t>
      </w:r>
      <w:r w:rsidRPr="00DC7355">
        <w:rPr>
          <w:i/>
          <w:u w:val="single"/>
        </w:rPr>
        <w:t>VALUE-STACK</w:t>
      </w:r>
      <w:r w:rsidRPr="00DC7355">
        <w:t>.</w:t>
      </w:r>
    </w:p>
    <w:p w14:paraId="2DC9B704" w14:textId="77777777" w:rsidR="00327709" w:rsidRPr="00DC7355" w:rsidRDefault="00327709" w:rsidP="00327709">
      <w:pPr>
        <w:widowControl w:val="0"/>
      </w:pPr>
      <w:r w:rsidRPr="00DC7355">
        <w:t xml:space="preserve">The </w:t>
      </w:r>
      <w:r w:rsidRPr="00DC7355">
        <w:rPr>
          <w:i/>
          <w:u w:val="single"/>
        </w:rPr>
        <w:t>E-VERDICT</w:t>
      </w:r>
      <w:r w:rsidRPr="00DC7355">
        <w:t xml:space="preserve"> stores the actual local verdict of a test component. The </w:t>
      </w:r>
      <w:r w:rsidRPr="00DC7355">
        <w:rPr>
          <w:i/>
          <w:u w:val="single"/>
        </w:rPr>
        <w:t>E-VERDICT</w:t>
      </w:r>
      <w:r w:rsidRPr="00DC7355">
        <w:t xml:space="preserve"> is ignored if an entity state represents the module control.</w:t>
      </w:r>
    </w:p>
    <w:p w14:paraId="2E7EE06F" w14:textId="2C902B98" w:rsidR="00327709" w:rsidRPr="00DC7355" w:rsidRDefault="00327709" w:rsidP="00327709">
      <w:pPr>
        <w:widowControl w:val="0"/>
      </w:pPr>
      <w:r w:rsidRPr="00DC7355">
        <w:t xml:space="preserve">The </w:t>
      </w:r>
      <w:r w:rsidRPr="00DC7355">
        <w:rPr>
          <w:i/>
          <w:u w:val="single"/>
        </w:rPr>
        <w:t>TIMER-GUARD</w:t>
      </w:r>
      <w:r w:rsidRPr="00DC7355">
        <w:t xml:space="preserve"> represents the special timer, which is necessary to guard the execution time of test cases and the duration of call operations. The </w:t>
      </w:r>
      <w:r w:rsidRPr="00DC7355">
        <w:rPr>
          <w:i/>
          <w:u w:val="single"/>
        </w:rPr>
        <w:t>TIMER-GUARD</w:t>
      </w:r>
      <w:r w:rsidRPr="00DC7355">
        <w:t xml:space="preserve"> is modelled as a timer binding (see </w:t>
      </w:r>
      <w:r w:rsidR="00492FC3" w:rsidRPr="00DC7355">
        <w:t>ETSI ES 201 873-4</w:t>
      </w:r>
      <w:r w:rsidR="00157783" w:rsidRPr="00DC7355">
        <w:t xml:space="preserve"> [</w:t>
      </w:r>
      <w:r w:rsidR="00157783" w:rsidRPr="00DC7355">
        <w:fldChar w:fldCharType="begin"/>
      </w:r>
      <w:r w:rsidR="008E4A69" w:rsidRPr="00DC7355">
        <w:instrText xml:space="preserve">REF REF_ES201873_4  \h </w:instrText>
      </w:r>
      <w:r w:rsidR="00157783" w:rsidRPr="00DC7355">
        <w:fldChar w:fldCharType="separate"/>
      </w:r>
      <w:r w:rsidR="00F16FB2" w:rsidRPr="00DC7355">
        <w:t>2</w:t>
      </w:r>
      <w:r w:rsidR="00157783" w:rsidRPr="00DC7355">
        <w:fldChar w:fldCharType="end"/>
      </w:r>
      <w:r w:rsidR="00157783" w:rsidRPr="00DC7355">
        <w:t xml:space="preserve">], </w:t>
      </w:r>
      <w:r w:rsidRPr="00DC7355">
        <w:t>clause 8.3.2.4 and figure 28).</w:t>
      </w:r>
    </w:p>
    <w:p w14:paraId="5474BCD8" w14:textId="2CF2A4A0" w:rsidR="00327709" w:rsidRPr="00DC7355" w:rsidRDefault="00327709" w:rsidP="00362CB8">
      <w:pPr>
        <w:keepLines/>
        <w:widowControl w:val="0"/>
      </w:pPr>
      <w:r w:rsidRPr="00DC7355">
        <w:t xml:space="preserve">The </w:t>
      </w:r>
      <w:r w:rsidRPr="00DC7355">
        <w:rPr>
          <w:i/>
          <w:u w:val="single"/>
        </w:rPr>
        <w:t>DATA-STATE</w:t>
      </w:r>
      <w:r w:rsidRPr="00DC7355">
        <w:t xml:space="preserve"> is considered to be a list of lists of variable bindings. The list of lists structure reflects nested scope units due to nested function and altstep calls. Each list in the list of lists of variable bindings describes the variables declared in a certain scope unit and their values. Entering or leaving a scope unit corresponds to adding or deleting a list of variable bindings from the </w:t>
      </w:r>
      <w:r w:rsidRPr="00DC7355">
        <w:rPr>
          <w:i/>
          <w:u w:val="single"/>
        </w:rPr>
        <w:t>DATA-STATE</w:t>
      </w:r>
      <w:r w:rsidRPr="00DC7355">
        <w:t xml:space="preserve">. A description of the </w:t>
      </w:r>
      <w:r w:rsidRPr="00DC7355">
        <w:rPr>
          <w:i/>
          <w:u w:val="single"/>
        </w:rPr>
        <w:t>DATA-STATE</w:t>
      </w:r>
      <w:r w:rsidRPr="00DC7355">
        <w:t xml:space="preserve"> part of an entity state can be found in </w:t>
      </w:r>
      <w:r w:rsidR="00492FC3" w:rsidRPr="00DC7355">
        <w:t>ETSI ES 201 873-4</w:t>
      </w:r>
      <w:r w:rsidR="007F4792" w:rsidRPr="00DC7355">
        <w:t xml:space="preserve"> [</w:t>
      </w:r>
      <w:r w:rsidR="007F4792" w:rsidRPr="00DC7355">
        <w:fldChar w:fldCharType="begin"/>
      </w:r>
      <w:r w:rsidR="008E4A69" w:rsidRPr="00DC7355">
        <w:instrText xml:space="preserve">REF REF_ES201873_4  \h </w:instrText>
      </w:r>
      <w:r w:rsidR="007F4792" w:rsidRPr="00DC7355">
        <w:fldChar w:fldCharType="separate"/>
      </w:r>
      <w:r w:rsidR="00F16FB2" w:rsidRPr="00DC7355">
        <w:t>2</w:t>
      </w:r>
      <w:r w:rsidR="007F4792" w:rsidRPr="00DC7355">
        <w:fldChar w:fldCharType="end"/>
      </w:r>
      <w:r w:rsidR="007F4792" w:rsidRPr="00DC7355">
        <w:t xml:space="preserve">], </w:t>
      </w:r>
      <w:r w:rsidRPr="00DC7355">
        <w:t>clause 8.3.2.2.</w:t>
      </w:r>
    </w:p>
    <w:p w14:paraId="1D7D7EFE" w14:textId="08F270B7" w:rsidR="00327709" w:rsidRPr="00DC7355" w:rsidRDefault="00327709" w:rsidP="00362CB8">
      <w:pPr>
        <w:keepNext/>
        <w:keepLines/>
        <w:widowControl w:val="0"/>
      </w:pPr>
      <w:r w:rsidRPr="00DC7355">
        <w:lastRenderedPageBreak/>
        <w:t xml:space="preserve">The </w:t>
      </w:r>
      <w:r w:rsidRPr="00DC7355">
        <w:rPr>
          <w:i/>
          <w:u w:val="single"/>
        </w:rPr>
        <w:t>TIMER-STATE</w:t>
      </w:r>
      <w:r w:rsidRPr="00DC7355">
        <w:t xml:space="preserve"> is considered to be a list of lists of timer bindings. The list of lists structure reflects nested scope units due to nested function and altstep calls. Each list in the list of lists of timer bindings describes the known timers and their status in a certain scope unit. Entering or leaving a scope unit corresponds to adding or deleting a list of timer bindings from the </w:t>
      </w:r>
      <w:r w:rsidRPr="00DC7355">
        <w:rPr>
          <w:i/>
          <w:u w:val="single"/>
        </w:rPr>
        <w:t>TIMER-STATE</w:t>
      </w:r>
      <w:r w:rsidRPr="00DC7355">
        <w:t xml:space="preserve">. A description of the </w:t>
      </w:r>
      <w:r w:rsidRPr="00DC7355">
        <w:rPr>
          <w:i/>
          <w:u w:val="single"/>
        </w:rPr>
        <w:t>TIMER-STATE</w:t>
      </w:r>
      <w:r w:rsidRPr="00DC7355">
        <w:t xml:space="preserve"> part of an entity state can be found in </w:t>
      </w:r>
      <w:r w:rsidR="00EC04D7" w:rsidRPr="00DC7355">
        <w:t xml:space="preserve">ETSI </w:t>
      </w:r>
      <w:r w:rsidR="00492FC3" w:rsidRPr="00DC7355">
        <w:t>ES 201 873-4</w:t>
      </w:r>
      <w:r w:rsidR="00C06FAD" w:rsidRPr="00DC7355">
        <w:t xml:space="preserve"> [</w:t>
      </w:r>
      <w:r w:rsidR="00C06FAD" w:rsidRPr="00DC7355">
        <w:fldChar w:fldCharType="begin"/>
      </w:r>
      <w:r w:rsidR="008E4A69" w:rsidRPr="00DC7355">
        <w:instrText xml:space="preserve">REF REF_ES201873_4  \h </w:instrText>
      </w:r>
      <w:r w:rsidR="00C06FAD" w:rsidRPr="00DC7355">
        <w:fldChar w:fldCharType="separate"/>
      </w:r>
      <w:r w:rsidR="00F16FB2" w:rsidRPr="00DC7355">
        <w:t>2</w:t>
      </w:r>
      <w:r w:rsidR="00C06FAD" w:rsidRPr="00DC7355">
        <w:fldChar w:fldCharType="end"/>
      </w:r>
      <w:r w:rsidR="00C06FAD" w:rsidRPr="00DC7355">
        <w:t xml:space="preserve">], </w:t>
      </w:r>
      <w:r w:rsidRPr="00DC7355">
        <w:t>clause 8.3.2.4.</w:t>
      </w:r>
    </w:p>
    <w:p w14:paraId="727D858D" w14:textId="5834B55E" w:rsidR="00327709" w:rsidRPr="00DC7355" w:rsidRDefault="00327709" w:rsidP="00327709">
      <w:pPr>
        <w:widowControl w:val="0"/>
      </w:pPr>
      <w:r w:rsidRPr="00DC7355">
        <w:t xml:space="preserve">The </w:t>
      </w:r>
      <w:r w:rsidRPr="00DC7355">
        <w:rPr>
          <w:i/>
          <w:u w:val="single"/>
        </w:rPr>
        <w:t>PORT-REF</w:t>
      </w:r>
      <w:r w:rsidRPr="00DC7355">
        <w:t xml:space="preserve"> is considered to be a list of lists of port bindings. The list of lists structure reflects nested scope units due to nested function and altstep calls. Nested scope units for ports are the result of port parameters in functions and altsteps. Each list in the list of lists of port bindings identifies the known ports in a certain scope unit. Entering or leaving a scope unit corresponds to adding or deleting a list of port bindings from the </w:t>
      </w:r>
      <w:r w:rsidRPr="00DC7355">
        <w:rPr>
          <w:i/>
          <w:u w:val="single"/>
        </w:rPr>
        <w:t>PORT-REF</w:t>
      </w:r>
      <w:r w:rsidRPr="00DC7355">
        <w:t xml:space="preserve">. A description of the </w:t>
      </w:r>
      <w:r w:rsidRPr="00DC7355">
        <w:rPr>
          <w:i/>
          <w:u w:val="single"/>
        </w:rPr>
        <w:t>PORT-REF</w:t>
      </w:r>
      <w:r w:rsidRPr="00DC7355">
        <w:t xml:space="preserve"> part of an entity state can be found in </w:t>
      </w:r>
      <w:r w:rsidR="00492FC3" w:rsidRPr="00DC7355">
        <w:t>ETSI ES 201 873-4</w:t>
      </w:r>
      <w:r w:rsidR="00C06FAD" w:rsidRPr="00DC7355">
        <w:t xml:space="preserve"> [</w:t>
      </w:r>
      <w:r w:rsidR="00C06FAD" w:rsidRPr="00DC7355">
        <w:fldChar w:fldCharType="begin"/>
      </w:r>
      <w:r w:rsidR="008E4A69" w:rsidRPr="00DC7355">
        <w:instrText xml:space="preserve">REF REF_ES201873_4  \h </w:instrText>
      </w:r>
      <w:r w:rsidR="00C06FAD" w:rsidRPr="00DC7355">
        <w:fldChar w:fldCharType="separate"/>
      </w:r>
      <w:r w:rsidR="00F16FB2" w:rsidRPr="00DC7355">
        <w:t>2</w:t>
      </w:r>
      <w:r w:rsidR="00C06FAD" w:rsidRPr="00DC7355">
        <w:fldChar w:fldCharType="end"/>
      </w:r>
      <w:r w:rsidR="00C06FAD" w:rsidRPr="00DC7355">
        <w:t xml:space="preserve">], </w:t>
      </w:r>
      <w:r w:rsidRPr="00DC7355">
        <w:t>clause 8.3.2.6.</w:t>
      </w:r>
    </w:p>
    <w:p w14:paraId="547963AA" w14:textId="77777777" w:rsidR="00327709" w:rsidRPr="00DC7355" w:rsidRDefault="00327709" w:rsidP="00327709">
      <w:pPr>
        <w:pStyle w:val="NO"/>
        <w:keepLines w:val="0"/>
        <w:widowControl w:val="0"/>
      </w:pPr>
      <w:r w:rsidRPr="00DC7355">
        <w:t>NOTE:</w:t>
      </w:r>
      <w:r w:rsidRPr="00DC7355">
        <w:tab/>
        <w:t xml:space="preserve">The TTCN-3 semantics administrates ports globally in the module state. Due to port parameterization, a test component may access a port by using different names in different scopes. The </w:t>
      </w:r>
      <w:r w:rsidRPr="00DC7355">
        <w:rPr>
          <w:i/>
          <w:u w:val="single"/>
        </w:rPr>
        <w:t>PORT-REF</w:t>
      </w:r>
      <w:r w:rsidRPr="00DC7355">
        <w:t xml:space="preserve"> part of an entity state is used to identify port states uniquely in the module state.</w:t>
      </w:r>
    </w:p>
    <w:p w14:paraId="4FF14AE5" w14:textId="77777777" w:rsidR="00327709" w:rsidRPr="00DC7355" w:rsidRDefault="00327709" w:rsidP="00327709">
      <w:pPr>
        <w:widowControl w:val="0"/>
      </w:pPr>
      <w:r w:rsidRPr="00DC7355">
        <w:t xml:space="preserve">The </w:t>
      </w:r>
      <w:r w:rsidRPr="00DC7355">
        <w:rPr>
          <w:i/>
          <w:u w:val="single"/>
        </w:rPr>
        <w:t>SNAP-ALIVE</w:t>
      </w:r>
      <w:r w:rsidRPr="00DC7355">
        <w:t xml:space="preserve"> supports the snapshot semantics of test components. When a snapshot is taken, a copy of the </w:t>
      </w:r>
      <w:r w:rsidRPr="00DC7355">
        <w:rPr>
          <w:bCs/>
          <w:i/>
          <w:iCs/>
          <w:u w:val="single"/>
        </w:rPr>
        <w:t>ALL</w:t>
      </w:r>
      <w:r w:rsidRPr="00DC7355">
        <w:rPr>
          <w:bCs/>
          <w:i/>
          <w:iCs/>
          <w:u w:val="single"/>
        </w:rPr>
        <w:noBreakHyphen/>
        <w:t>ENTITY-STATES</w:t>
      </w:r>
      <w:r w:rsidRPr="00DC7355">
        <w:rPr>
          <w:i/>
          <w:u w:val="single"/>
        </w:rPr>
        <w:t xml:space="preserve"> </w:t>
      </w:r>
      <w:r w:rsidRPr="00DC7355">
        <w:t xml:space="preserve">list of the module state will be assigned to </w:t>
      </w:r>
      <w:r w:rsidRPr="00DC7355">
        <w:rPr>
          <w:i/>
          <w:u w:val="single"/>
        </w:rPr>
        <w:t>SNAP-ALIVE</w:t>
      </w:r>
      <w:r w:rsidRPr="00DC7355">
        <w:t xml:space="preserve">, i.e. </w:t>
      </w:r>
      <w:r w:rsidRPr="00DC7355">
        <w:rPr>
          <w:i/>
          <w:u w:val="single"/>
        </w:rPr>
        <w:t>SNAP-ALIVE</w:t>
      </w:r>
      <w:r w:rsidRPr="00DC7355">
        <w:t xml:space="preserve"> includes all entities (test components and test control) which are alive in the test system.</w:t>
      </w:r>
    </w:p>
    <w:p w14:paraId="76D320BC" w14:textId="77777777" w:rsidR="00327709" w:rsidRPr="00DC7355" w:rsidRDefault="00327709" w:rsidP="00327709">
      <w:pPr>
        <w:widowControl w:val="0"/>
      </w:pPr>
      <w:r w:rsidRPr="00DC7355">
        <w:t xml:space="preserve">The </w:t>
      </w:r>
      <w:r w:rsidRPr="00DC7355">
        <w:rPr>
          <w:i/>
          <w:u w:val="single"/>
        </w:rPr>
        <w:t>SNAP-DONE</w:t>
      </w:r>
      <w:r w:rsidRPr="00DC7355">
        <w:t xml:space="preserve"> supports the snapshot semantics of test components. When a snapshot is taken, a copy of the </w:t>
      </w:r>
      <w:r w:rsidRPr="00DC7355">
        <w:rPr>
          <w:i/>
          <w:u w:val="single"/>
        </w:rPr>
        <w:t>DONE</w:t>
      </w:r>
      <w:r w:rsidRPr="00DC7355">
        <w:t xml:space="preserve"> list of the module state will be assigned to </w:t>
      </w:r>
      <w:r w:rsidRPr="00DC7355">
        <w:rPr>
          <w:i/>
          <w:u w:val="single"/>
        </w:rPr>
        <w:t>SNAP-DONE</w:t>
      </w:r>
      <w:r w:rsidRPr="00DC7355">
        <w:t xml:space="preserve">, i.e. </w:t>
      </w:r>
      <w:r w:rsidRPr="00DC7355">
        <w:rPr>
          <w:i/>
          <w:u w:val="single"/>
        </w:rPr>
        <w:t>SNAP-DONE</w:t>
      </w:r>
      <w:r w:rsidRPr="00DC7355">
        <w:t xml:space="preserve"> is a list of component identifiers of stopped components.</w:t>
      </w:r>
    </w:p>
    <w:p w14:paraId="1C9BBB91" w14:textId="77777777" w:rsidR="00327709" w:rsidRPr="00DC7355" w:rsidRDefault="00327709" w:rsidP="00327709">
      <w:pPr>
        <w:widowControl w:val="0"/>
      </w:pPr>
      <w:r w:rsidRPr="00DC7355">
        <w:t xml:space="preserve">The </w:t>
      </w:r>
      <w:r w:rsidRPr="00DC7355">
        <w:rPr>
          <w:i/>
          <w:u w:val="single"/>
        </w:rPr>
        <w:t>SNAP-KILLED</w:t>
      </w:r>
      <w:r w:rsidRPr="00DC7355">
        <w:t xml:space="preserve"> supports the snapshot semantics of test components. When a snapshot is taken, a copy of the </w:t>
      </w:r>
      <w:r w:rsidRPr="00DC7355">
        <w:rPr>
          <w:i/>
          <w:u w:val="single"/>
        </w:rPr>
        <w:t>KILLED</w:t>
      </w:r>
      <w:r w:rsidRPr="00DC7355">
        <w:t xml:space="preserve"> list of the module state will be assigned to </w:t>
      </w:r>
      <w:r w:rsidRPr="00DC7355">
        <w:rPr>
          <w:i/>
          <w:u w:val="single"/>
        </w:rPr>
        <w:t>SNAP-KILL</w:t>
      </w:r>
      <w:r w:rsidRPr="00DC7355">
        <w:t xml:space="preserve">, i.e. </w:t>
      </w:r>
      <w:r w:rsidRPr="00DC7355">
        <w:rPr>
          <w:i/>
          <w:u w:val="single"/>
        </w:rPr>
        <w:t>SNAP-DONE</w:t>
      </w:r>
      <w:r w:rsidRPr="00DC7355">
        <w:t xml:space="preserve"> is a list of component identifiers of terminated components.</w:t>
      </w:r>
    </w:p>
    <w:p w14:paraId="1D77797A" w14:textId="77777777" w:rsidR="00327709" w:rsidRPr="00DC7355" w:rsidRDefault="00327709" w:rsidP="00327709">
      <w:pPr>
        <w:widowControl w:val="0"/>
      </w:pPr>
      <w:r w:rsidRPr="00DC7355">
        <w:t xml:space="preserve">The </w:t>
      </w:r>
      <w:r w:rsidRPr="00DC7355">
        <w:rPr>
          <w:i/>
          <w:u w:val="single"/>
        </w:rPr>
        <w:t>KEEP-ALIVE</w:t>
      </w:r>
      <w:r w:rsidRPr="00DC7355">
        <w:t xml:space="preserve"> field indicates whether the entity can be restarted after its termination or not. It is set to true if the entity can be restarted. Otherwise it is set to false.</w:t>
      </w:r>
    </w:p>
    <w:p w14:paraId="0B7C01F5" w14:textId="77777777" w:rsidR="00327709" w:rsidRPr="00DC7355" w:rsidRDefault="00327709" w:rsidP="00B47B23">
      <w:pPr>
        <w:keepNext/>
        <w:keepLines/>
        <w:widowControl w:val="0"/>
      </w:pPr>
      <w:r w:rsidRPr="00DC7355">
        <w:t xml:space="preserve">The </w:t>
      </w:r>
      <w:r w:rsidRPr="00DC7355">
        <w:rPr>
          <w:i/>
          <w:u w:val="single"/>
        </w:rPr>
        <w:t>STATIC</w:t>
      </w:r>
      <w:r w:rsidRPr="00DC7355">
        <w:t xml:space="preserve"> field indicates whether a test component is part of a static test configuration or not. It is set to </w:t>
      </w:r>
      <w:r w:rsidRPr="00DC7355">
        <w:rPr>
          <w:b/>
          <w:bCs/>
        </w:rPr>
        <w:t>true</w:t>
      </w:r>
      <w:r w:rsidRPr="00DC7355">
        <w:t xml:space="preserve"> if the test component is created during the execution of configuration function. During the execution of a configuration function the </w:t>
      </w:r>
      <w:r w:rsidRPr="00DC7355">
        <w:rPr>
          <w:i/>
          <w:u w:val="single"/>
        </w:rPr>
        <w:t>STATIC</w:t>
      </w:r>
      <w:r w:rsidRPr="00DC7355">
        <w:t xml:space="preserve"> field of the entity representing test control is also set to </w:t>
      </w:r>
      <w:r w:rsidRPr="00DC7355">
        <w:rPr>
          <w:b/>
          <w:bCs/>
        </w:rPr>
        <w:t>true</w:t>
      </w:r>
      <w:r w:rsidRPr="00DC7355">
        <w:t xml:space="preserve">. In all other cases, the </w:t>
      </w:r>
      <w:r w:rsidRPr="00DC7355">
        <w:rPr>
          <w:i/>
          <w:u w:val="single"/>
        </w:rPr>
        <w:t>STATIC</w:t>
      </w:r>
      <w:r w:rsidRPr="00DC7355">
        <w:t xml:space="preserve"> field is set to </w:t>
      </w:r>
      <w:r w:rsidRPr="00DC7355">
        <w:rPr>
          <w:b/>
          <w:bCs/>
        </w:rPr>
        <w:t>false</w:t>
      </w:r>
      <w:r w:rsidRPr="00DC7355">
        <w:t>.</w:t>
      </w:r>
    </w:p>
    <w:p w14:paraId="2F63D62B" w14:textId="77777777" w:rsidR="00327709" w:rsidRPr="00DC7355" w:rsidRDefault="00327709" w:rsidP="00EA0714">
      <w:pPr>
        <w:pStyle w:val="berschrift2"/>
      </w:pPr>
      <w:bookmarkStart w:id="76" w:name="_Toc75433932"/>
      <w:r w:rsidRPr="00DC7355">
        <w:t>6.12</w:t>
      </w:r>
      <w:r w:rsidRPr="00DC7355">
        <w:tab/>
        <w:t>Accessing entity states</w:t>
      </w:r>
      <w:bookmarkEnd w:id="76"/>
    </w:p>
    <w:p w14:paraId="241BF202" w14:textId="77777777" w:rsidR="00327709" w:rsidRPr="00DC7355" w:rsidRDefault="00327709" w:rsidP="00EA0714">
      <w:pPr>
        <w:keepNext/>
        <w:keepLines/>
        <w:widowControl w:val="0"/>
      </w:pPr>
      <w:r w:rsidRPr="00DC7355">
        <w:t xml:space="preserve">The </w:t>
      </w:r>
      <w:r w:rsidRPr="00DC7355">
        <w:rPr>
          <w:i/>
          <w:u w:val="single"/>
        </w:rPr>
        <w:t>STATUS</w:t>
      </w:r>
      <w:r w:rsidRPr="00DC7355">
        <w:t xml:space="preserve">, </w:t>
      </w:r>
      <w:r w:rsidRPr="00DC7355">
        <w:rPr>
          <w:i/>
          <w:u w:val="single"/>
        </w:rPr>
        <w:t>DEFAULT-POINTER</w:t>
      </w:r>
      <w:r w:rsidRPr="00DC7355">
        <w:t xml:space="preserve">, </w:t>
      </w:r>
      <w:r w:rsidRPr="00DC7355">
        <w:rPr>
          <w:i/>
          <w:u w:val="single"/>
        </w:rPr>
        <w:t>E-VERDICT</w:t>
      </w:r>
      <w:r w:rsidRPr="00DC7355">
        <w:t xml:space="preserve"> and </w:t>
      </w:r>
      <w:r w:rsidRPr="00DC7355">
        <w:rPr>
          <w:i/>
          <w:u w:val="single"/>
        </w:rPr>
        <w:t>TIMER-GUARD</w:t>
      </w:r>
      <w:r w:rsidRPr="00DC7355">
        <w:t xml:space="preserve"> parts of an entity state are handled like variables that are globally visible, i.e. the values of </w:t>
      </w:r>
      <w:r w:rsidRPr="00DC7355">
        <w:rPr>
          <w:i/>
          <w:u w:val="single"/>
        </w:rPr>
        <w:t>STATUS</w:t>
      </w:r>
      <w:r w:rsidRPr="00DC7355">
        <w:t xml:space="preserve">, </w:t>
      </w:r>
      <w:r w:rsidRPr="00DC7355">
        <w:rPr>
          <w:i/>
          <w:u w:val="single"/>
        </w:rPr>
        <w:t>DEFAULT-POINTER</w:t>
      </w:r>
      <w:r w:rsidRPr="00DC7355">
        <w:t xml:space="preserve"> and </w:t>
      </w:r>
      <w:r w:rsidRPr="00DC7355">
        <w:rPr>
          <w:i/>
          <w:u w:val="single"/>
        </w:rPr>
        <w:t>E-VERDICT</w:t>
      </w:r>
      <w:r w:rsidRPr="00DC7355">
        <w:t xml:space="preserve"> can be retrieved or changed by using the "dot" notation, e.g. </w:t>
      </w:r>
      <w:r w:rsidRPr="00DC7355">
        <w:rPr>
          <w:i/>
        </w:rPr>
        <w:t>myEntity</w:t>
      </w:r>
      <w:r w:rsidRPr="00DC7355">
        <w:t>.</w:t>
      </w:r>
      <w:r w:rsidRPr="00DC7355">
        <w:rPr>
          <w:i/>
          <w:u w:val="single"/>
        </w:rPr>
        <w:t>STATUS</w:t>
      </w:r>
      <w:r w:rsidRPr="00DC7355">
        <w:t xml:space="preserve">, </w:t>
      </w:r>
      <w:r w:rsidRPr="00DC7355">
        <w:rPr>
          <w:i/>
        </w:rPr>
        <w:t>myEntity</w:t>
      </w:r>
      <w:r w:rsidRPr="00DC7355">
        <w:t>.</w:t>
      </w:r>
      <w:r w:rsidRPr="00DC7355">
        <w:rPr>
          <w:i/>
          <w:u w:val="single"/>
        </w:rPr>
        <w:t>DEFAULT-POINTER</w:t>
      </w:r>
      <w:r w:rsidRPr="00DC7355">
        <w:t xml:space="preserve"> and </w:t>
      </w:r>
      <w:r w:rsidRPr="00DC7355">
        <w:rPr>
          <w:i/>
        </w:rPr>
        <w:t>myEntity</w:t>
      </w:r>
      <w:r w:rsidRPr="00DC7355">
        <w:t>.</w:t>
      </w:r>
      <w:r w:rsidRPr="00DC7355">
        <w:rPr>
          <w:i/>
          <w:u w:val="single"/>
        </w:rPr>
        <w:t>E</w:t>
      </w:r>
      <w:r w:rsidR="00CF0458" w:rsidRPr="00DC7355">
        <w:rPr>
          <w:i/>
          <w:u w:val="single"/>
        </w:rPr>
        <w:noBreakHyphen/>
      </w:r>
      <w:r w:rsidRPr="00DC7355">
        <w:rPr>
          <w:i/>
          <w:u w:val="single"/>
        </w:rPr>
        <w:t>VERDICT</w:t>
      </w:r>
      <w:r w:rsidRPr="00DC7355">
        <w:t xml:space="preserve">, where </w:t>
      </w:r>
      <w:r w:rsidRPr="00DC7355">
        <w:rPr>
          <w:i/>
          <w:iCs/>
        </w:rPr>
        <w:t>myEntity</w:t>
      </w:r>
      <w:r w:rsidRPr="00DC7355">
        <w:t xml:space="preserve"> refers to an entity state.</w:t>
      </w:r>
    </w:p>
    <w:p w14:paraId="5F200E04" w14:textId="05C85B29" w:rsidR="00327709" w:rsidRPr="00DC7355" w:rsidRDefault="00327709" w:rsidP="00327709">
      <w:pPr>
        <w:pStyle w:val="NO"/>
        <w:keepLines w:val="0"/>
        <w:widowControl w:val="0"/>
      </w:pPr>
      <w:r w:rsidRPr="00DC7355">
        <w:t>NOTE:</w:t>
      </w:r>
      <w:r w:rsidRPr="00DC7355">
        <w:tab/>
        <w:t xml:space="preserve">In the following, </w:t>
      </w:r>
      <w:r w:rsidR="00300ADF" w:rsidRPr="00DC7355">
        <w:t>it is</w:t>
      </w:r>
      <w:r w:rsidRPr="00DC7355">
        <w:t xml:space="preserve"> assume</w:t>
      </w:r>
      <w:r w:rsidR="00300ADF" w:rsidRPr="00DC7355">
        <w:t>d</w:t>
      </w:r>
      <w:r w:rsidRPr="00DC7355">
        <w:t xml:space="preserve"> that the "dot" notation by using references and unique identifiers</w:t>
      </w:r>
      <w:r w:rsidR="00300ADF" w:rsidRPr="00DC7355">
        <w:t xml:space="preserve"> can be used</w:t>
      </w:r>
      <w:r w:rsidRPr="00DC7355">
        <w:t xml:space="preserve">. For example, in </w:t>
      </w:r>
      <w:r w:rsidRPr="00DC7355">
        <w:rPr>
          <w:i/>
        </w:rPr>
        <w:t>myEntity</w:t>
      </w:r>
      <w:r w:rsidRPr="00DC7355">
        <w:t>.</w:t>
      </w:r>
      <w:r w:rsidRPr="00DC7355">
        <w:rPr>
          <w:i/>
          <w:u w:val="single"/>
        </w:rPr>
        <w:t>STATUS</w:t>
      </w:r>
      <w:r w:rsidRPr="00DC7355">
        <w:t xml:space="preserve">, </w:t>
      </w:r>
      <w:r w:rsidRPr="00DC7355">
        <w:rPr>
          <w:i/>
        </w:rPr>
        <w:t>myEntityState</w:t>
      </w:r>
      <w:r w:rsidRPr="00DC7355">
        <w:t xml:space="preserve"> may be pointer to an entity state or be the value of the &lt;</w:t>
      </w:r>
      <w:r w:rsidRPr="00DC7355">
        <w:rPr>
          <w:i/>
          <w:iCs/>
        </w:rPr>
        <w:t>identifier</w:t>
      </w:r>
      <w:r w:rsidRPr="00DC7355">
        <w:t>&gt; field.</w:t>
      </w:r>
    </w:p>
    <w:p w14:paraId="6BC6A0BE" w14:textId="77777777" w:rsidR="00327709" w:rsidRPr="00DC7355" w:rsidRDefault="00327709" w:rsidP="00327709">
      <w:pPr>
        <w:widowControl w:val="0"/>
      </w:pPr>
      <w:r w:rsidRPr="00DC7355">
        <w:t xml:space="preserve">The </w:t>
      </w:r>
      <w:r w:rsidRPr="00DC7355">
        <w:rPr>
          <w:i/>
          <w:u w:val="single"/>
        </w:rPr>
        <w:t>CONTROL-STACK</w:t>
      </w:r>
      <w:r w:rsidRPr="00DC7355">
        <w:t xml:space="preserve">, </w:t>
      </w:r>
      <w:r w:rsidRPr="00DC7355">
        <w:rPr>
          <w:i/>
          <w:u w:val="single"/>
        </w:rPr>
        <w:t>DEFAULT-LIST</w:t>
      </w:r>
      <w:r w:rsidRPr="00DC7355">
        <w:t xml:space="preserve"> and </w:t>
      </w:r>
      <w:r w:rsidRPr="00DC7355">
        <w:rPr>
          <w:i/>
          <w:u w:val="single"/>
        </w:rPr>
        <w:t>VALUE-STACK</w:t>
      </w:r>
      <w:r w:rsidRPr="00DC7355">
        <w:t xml:space="preserve"> of an entity state </w:t>
      </w:r>
      <w:r w:rsidRPr="00DC7355">
        <w:rPr>
          <w:i/>
        </w:rPr>
        <w:t>myEntity</w:t>
      </w:r>
      <w:r w:rsidRPr="00DC7355">
        <w:t xml:space="preserve"> can be addressed by using the "dot" notation </w:t>
      </w:r>
      <w:r w:rsidRPr="00DC7355">
        <w:rPr>
          <w:i/>
        </w:rPr>
        <w:t>myEntity</w:t>
      </w:r>
      <w:r w:rsidRPr="00DC7355">
        <w:t>.</w:t>
      </w:r>
      <w:r w:rsidRPr="00DC7355">
        <w:rPr>
          <w:i/>
          <w:u w:val="single"/>
        </w:rPr>
        <w:t>CONTROL-STACK</w:t>
      </w:r>
      <w:r w:rsidRPr="00DC7355">
        <w:t xml:space="preserve">, </w:t>
      </w:r>
      <w:r w:rsidRPr="00DC7355">
        <w:rPr>
          <w:i/>
        </w:rPr>
        <w:t>myEntity</w:t>
      </w:r>
      <w:r w:rsidRPr="00DC7355">
        <w:t>.</w:t>
      </w:r>
      <w:r w:rsidRPr="00DC7355">
        <w:rPr>
          <w:i/>
          <w:u w:val="single"/>
        </w:rPr>
        <w:t>DEFAULT-LIST</w:t>
      </w:r>
      <w:r w:rsidRPr="00DC7355">
        <w:t xml:space="preserve"> and </w:t>
      </w:r>
      <w:r w:rsidRPr="00DC7355">
        <w:rPr>
          <w:i/>
        </w:rPr>
        <w:t>myEntity</w:t>
      </w:r>
      <w:r w:rsidRPr="00DC7355">
        <w:t>.</w:t>
      </w:r>
      <w:r w:rsidRPr="00DC7355">
        <w:rPr>
          <w:i/>
          <w:u w:val="single"/>
        </w:rPr>
        <w:t>VALUE-STACK</w:t>
      </w:r>
      <w:r w:rsidRPr="00DC7355">
        <w:t>.</w:t>
      </w:r>
    </w:p>
    <w:p w14:paraId="3E118B70" w14:textId="77777777" w:rsidR="00327709" w:rsidRPr="00DC7355" w:rsidRDefault="00327709" w:rsidP="00327709">
      <w:pPr>
        <w:widowControl w:val="0"/>
      </w:pPr>
      <w:r w:rsidRPr="00DC7355">
        <w:rPr>
          <w:i/>
          <w:u w:val="single"/>
        </w:rPr>
        <w:t>CONTROL-STACK</w:t>
      </w:r>
      <w:r w:rsidRPr="00DC7355">
        <w:t xml:space="preserve"> and </w:t>
      </w:r>
      <w:r w:rsidRPr="00DC7355">
        <w:rPr>
          <w:i/>
          <w:u w:val="single"/>
        </w:rPr>
        <w:t>VALUE-STACK</w:t>
      </w:r>
      <w:r w:rsidRPr="00DC7355">
        <w:t xml:space="preserve"> can be accessed and manipulated by using the stack operations </w:t>
      </w:r>
      <w:r w:rsidRPr="00DC7355">
        <w:rPr>
          <w:i/>
          <w:u w:val="single"/>
        </w:rPr>
        <w:t>push</w:t>
      </w:r>
      <w:r w:rsidRPr="00DC7355">
        <w:t xml:space="preserve">, </w:t>
      </w:r>
      <w:r w:rsidRPr="00DC7355">
        <w:rPr>
          <w:i/>
          <w:u w:val="single"/>
        </w:rPr>
        <w:t>pop</w:t>
      </w:r>
      <w:r w:rsidRPr="00DC7355">
        <w:t xml:space="preserve">, </w:t>
      </w:r>
      <w:r w:rsidRPr="00DC7355">
        <w:rPr>
          <w:i/>
          <w:u w:val="single"/>
        </w:rPr>
        <w:t>top</w:t>
      </w:r>
      <w:r w:rsidRPr="00DC7355">
        <w:t xml:space="preserve">, </w:t>
      </w:r>
      <w:r w:rsidRPr="00DC7355">
        <w:rPr>
          <w:i/>
          <w:u w:val="single"/>
        </w:rPr>
        <w:t>clear</w:t>
      </w:r>
      <w:r w:rsidRPr="00DC7355">
        <w:t xml:space="preserve"> and </w:t>
      </w:r>
      <w:r w:rsidRPr="00DC7355">
        <w:rPr>
          <w:i/>
          <w:u w:val="single"/>
        </w:rPr>
        <w:t>clear-until</w:t>
      </w:r>
      <w:r w:rsidRPr="00DC7355">
        <w:t>. The stack operations have the following meaning:</w:t>
      </w:r>
    </w:p>
    <w:p w14:paraId="421F2F9D" w14:textId="77777777" w:rsidR="00327709" w:rsidRPr="00DC7355" w:rsidRDefault="00327709" w:rsidP="00327709">
      <w:pPr>
        <w:pStyle w:val="B1"/>
        <w:widowControl w:val="0"/>
      </w:pPr>
      <w:r w:rsidRPr="00DC7355">
        <w:rPr>
          <w:iCs/>
        </w:rPr>
        <w:t>myStack</w:t>
      </w:r>
      <w:r w:rsidRPr="00DC7355">
        <w:t>.</w:t>
      </w:r>
      <w:r w:rsidRPr="00DC7355">
        <w:rPr>
          <w:u w:val="single"/>
        </w:rPr>
        <w:t>push</w:t>
      </w:r>
      <w:r w:rsidRPr="00DC7355">
        <w:t xml:space="preserve">(item) pushes item onto </w:t>
      </w:r>
      <w:r w:rsidRPr="00DC7355">
        <w:rPr>
          <w:iCs/>
        </w:rPr>
        <w:t>myStack</w:t>
      </w:r>
      <w:r w:rsidRPr="00DC7355">
        <w:t>;</w:t>
      </w:r>
    </w:p>
    <w:p w14:paraId="41727167" w14:textId="77777777" w:rsidR="00327709" w:rsidRPr="00DC7355" w:rsidRDefault="00327709" w:rsidP="00327709">
      <w:pPr>
        <w:pStyle w:val="B1"/>
        <w:widowControl w:val="0"/>
      </w:pPr>
      <w:r w:rsidRPr="00DC7355">
        <w:rPr>
          <w:iCs/>
        </w:rPr>
        <w:t>myStack</w:t>
      </w:r>
      <w:r w:rsidRPr="00DC7355">
        <w:t>.</w:t>
      </w:r>
      <w:r w:rsidRPr="00DC7355">
        <w:rPr>
          <w:u w:val="single"/>
        </w:rPr>
        <w:t>pop</w:t>
      </w:r>
      <w:r w:rsidRPr="00DC7355">
        <w:t xml:space="preserve">() pops the top </w:t>
      </w:r>
      <w:r w:rsidRPr="00DC7355">
        <w:rPr>
          <w:iCs/>
        </w:rPr>
        <w:t>item</w:t>
      </w:r>
      <w:r w:rsidRPr="00DC7355">
        <w:t xml:space="preserve"> from </w:t>
      </w:r>
      <w:r w:rsidRPr="00DC7355">
        <w:rPr>
          <w:iCs/>
        </w:rPr>
        <w:t>myStack</w:t>
      </w:r>
      <w:r w:rsidRPr="00DC7355">
        <w:t>;</w:t>
      </w:r>
    </w:p>
    <w:p w14:paraId="5E754E50" w14:textId="77777777" w:rsidR="00327709" w:rsidRPr="00DC7355" w:rsidRDefault="00327709" w:rsidP="00327709">
      <w:pPr>
        <w:pStyle w:val="B1"/>
        <w:widowControl w:val="0"/>
      </w:pPr>
      <w:r w:rsidRPr="00DC7355">
        <w:rPr>
          <w:iCs/>
        </w:rPr>
        <w:t>myStack</w:t>
      </w:r>
      <w:r w:rsidRPr="00DC7355">
        <w:t>.</w:t>
      </w:r>
      <w:r w:rsidRPr="00DC7355">
        <w:rPr>
          <w:u w:val="single"/>
        </w:rPr>
        <w:t>top</w:t>
      </w:r>
      <w:r w:rsidRPr="00DC7355">
        <w:t xml:space="preserve">() returns the top element of </w:t>
      </w:r>
      <w:r w:rsidRPr="00DC7355">
        <w:rPr>
          <w:iCs/>
        </w:rPr>
        <w:t>myStack</w:t>
      </w:r>
      <w:r w:rsidRPr="00DC7355">
        <w:t xml:space="preserve"> or </w:t>
      </w:r>
      <w:r w:rsidRPr="00DC7355">
        <w:rPr>
          <w:rFonts w:ascii="Courier New" w:hAnsi="Courier New"/>
          <w:b/>
        </w:rPr>
        <w:t>NULL</w:t>
      </w:r>
      <w:r w:rsidRPr="00DC7355">
        <w:t xml:space="preserve"> if </w:t>
      </w:r>
      <w:r w:rsidRPr="00DC7355">
        <w:rPr>
          <w:iCs/>
        </w:rPr>
        <w:t>myStack</w:t>
      </w:r>
      <w:r w:rsidRPr="00DC7355">
        <w:t xml:space="preserve"> is empty;</w:t>
      </w:r>
    </w:p>
    <w:p w14:paraId="554A415B" w14:textId="77777777" w:rsidR="00327709" w:rsidRPr="00DC7355" w:rsidRDefault="00327709" w:rsidP="00327709">
      <w:pPr>
        <w:pStyle w:val="B1"/>
        <w:widowControl w:val="0"/>
      </w:pPr>
      <w:r w:rsidRPr="00DC7355">
        <w:rPr>
          <w:iCs/>
        </w:rPr>
        <w:t>myStack</w:t>
      </w:r>
      <w:r w:rsidRPr="00DC7355">
        <w:t>.</w:t>
      </w:r>
      <w:r w:rsidRPr="00DC7355">
        <w:rPr>
          <w:u w:val="single"/>
        </w:rPr>
        <w:t>clear</w:t>
      </w:r>
      <w:r w:rsidRPr="00DC7355">
        <w:t xml:space="preserve">() clears </w:t>
      </w:r>
      <w:r w:rsidRPr="00DC7355">
        <w:rPr>
          <w:iCs/>
        </w:rPr>
        <w:t>myStack</w:t>
      </w:r>
      <w:r w:rsidRPr="00DC7355">
        <w:t xml:space="preserve">, i.e. pops all items from </w:t>
      </w:r>
      <w:r w:rsidRPr="00DC7355">
        <w:rPr>
          <w:iCs/>
        </w:rPr>
        <w:t>myStack</w:t>
      </w:r>
      <w:r w:rsidRPr="00DC7355">
        <w:t>;</w:t>
      </w:r>
    </w:p>
    <w:p w14:paraId="1CBA2849" w14:textId="77777777" w:rsidR="00327709" w:rsidRPr="00DC7355" w:rsidRDefault="00327709" w:rsidP="00327709">
      <w:pPr>
        <w:pStyle w:val="B1"/>
        <w:widowControl w:val="0"/>
      </w:pPr>
      <w:r w:rsidRPr="00DC7355">
        <w:rPr>
          <w:iCs/>
        </w:rPr>
        <w:t>myStack</w:t>
      </w:r>
      <w:r w:rsidRPr="00DC7355">
        <w:t>.</w:t>
      </w:r>
      <w:r w:rsidRPr="00DC7355">
        <w:rPr>
          <w:u w:val="single"/>
        </w:rPr>
        <w:t>clear-</w:t>
      </w:r>
      <w:proofErr w:type="gramStart"/>
      <w:r w:rsidRPr="00DC7355">
        <w:rPr>
          <w:u w:val="single"/>
        </w:rPr>
        <w:t>until</w:t>
      </w:r>
      <w:r w:rsidRPr="00DC7355">
        <w:t>(</w:t>
      </w:r>
      <w:proofErr w:type="gramEnd"/>
      <w:r w:rsidRPr="00DC7355">
        <w:t xml:space="preserve">item) pops items from </w:t>
      </w:r>
      <w:r w:rsidRPr="00DC7355">
        <w:rPr>
          <w:iCs/>
        </w:rPr>
        <w:t>myStack</w:t>
      </w:r>
      <w:r w:rsidRPr="00DC7355">
        <w:t xml:space="preserve"> until item is found or </w:t>
      </w:r>
      <w:r w:rsidRPr="00DC7355">
        <w:rPr>
          <w:iCs/>
        </w:rPr>
        <w:t>myStack</w:t>
      </w:r>
      <w:r w:rsidRPr="00DC7355">
        <w:t xml:space="preserve"> is empty.</w:t>
      </w:r>
    </w:p>
    <w:p w14:paraId="2CA84566" w14:textId="479375BD" w:rsidR="00327709" w:rsidRPr="00DC7355" w:rsidRDefault="00327709" w:rsidP="00362CB8">
      <w:pPr>
        <w:keepNext/>
        <w:keepLines/>
        <w:widowControl w:val="0"/>
      </w:pPr>
      <w:r w:rsidRPr="00DC7355">
        <w:rPr>
          <w:i/>
          <w:u w:val="single"/>
        </w:rPr>
        <w:lastRenderedPageBreak/>
        <w:t>DEFAULT-LIST</w:t>
      </w:r>
      <w:r w:rsidRPr="00DC7355">
        <w:t xml:space="preserve"> can be accessed and manipulated by using the list operations </w:t>
      </w:r>
      <w:r w:rsidRPr="00DC7355">
        <w:rPr>
          <w:i/>
          <w:u w:val="single"/>
        </w:rPr>
        <w:t>add</w:t>
      </w:r>
      <w:r w:rsidRPr="00DC7355">
        <w:t xml:space="preserve">, </w:t>
      </w:r>
      <w:r w:rsidRPr="00DC7355">
        <w:rPr>
          <w:i/>
          <w:u w:val="single"/>
        </w:rPr>
        <w:t>append</w:t>
      </w:r>
      <w:r w:rsidRPr="00DC7355">
        <w:t xml:space="preserve">, </w:t>
      </w:r>
      <w:r w:rsidRPr="00DC7355">
        <w:rPr>
          <w:i/>
          <w:u w:val="single"/>
        </w:rPr>
        <w:t>delete</w:t>
      </w:r>
      <w:r w:rsidRPr="00DC7355">
        <w:t xml:space="preserve">, </w:t>
      </w:r>
      <w:r w:rsidRPr="00DC7355">
        <w:rPr>
          <w:i/>
          <w:u w:val="single"/>
        </w:rPr>
        <w:t>member</w:t>
      </w:r>
      <w:r w:rsidRPr="00DC7355">
        <w:t xml:space="preserve">, </w:t>
      </w:r>
      <w:r w:rsidRPr="00DC7355">
        <w:rPr>
          <w:i/>
          <w:u w:val="single"/>
        </w:rPr>
        <w:t>first</w:t>
      </w:r>
      <w:r w:rsidRPr="00DC7355">
        <w:t xml:space="preserve">, </w:t>
      </w:r>
      <w:r w:rsidRPr="00DC7355">
        <w:rPr>
          <w:i/>
          <w:u w:val="single"/>
        </w:rPr>
        <w:t>length</w:t>
      </w:r>
      <w:r w:rsidRPr="00DC7355">
        <w:t xml:space="preserve">, </w:t>
      </w:r>
      <w:r w:rsidRPr="00DC7355">
        <w:rPr>
          <w:i/>
          <w:u w:val="single"/>
        </w:rPr>
        <w:t>next</w:t>
      </w:r>
      <w:r w:rsidRPr="00DC7355">
        <w:t xml:space="preserve">, </w:t>
      </w:r>
      <w:r w:rsidRPr="00DC7355">
        <w:rPr>
          <w:i/>
          <w:iCs/>
          <w:u w:val="single"/>
        </w:rPr>
        <w:t>random</w:t>
      </w:r>
      <w:r w:rsidRPr="00DC7355">
        <w:t xml:space="preserve"> and </w:t>
      </w:r>
      <w:r w:rsidRPr="00DC7355">
        <w:rPr>
          <w:i/>
          <w:iCs/>
          <w:u w:val="single"/>
        </w:rPr>
        <w:t>change</w:t>
      </w:r>
      <w:r w:rsidRPr="00DC7355">
        <w:t xml:space="preserve">. The meaning of these list operations is defined in </w:t>
      </w:r>
      <w:r w:rsidR="00492FC3" w:rsidRPr="00DC7355">
        <w:t>ETSI ES 201 873-4</w:t>
      </w:r>
      <w:r w:rsidR="00094DD9" w:rsidRPr="00DC7355">
        <w:t xml:space="preserve"> [</w:t>
      </w:r>
      <w:r w:rsidR="00094DD9" w:rsidRPr="00DC7355">
        <w:fldChar w:fldCharType="begin"/>
      </w:r>
      <w:r w:rsidR="008E4A69" w:rsidRPr="00DC7355">
        <w:instrText xml:space="preserve">REF REF_ES201873_4  \h </w:instrText>
      </w:r>
      <w:r w:rsidR="00094DD9" w:rsidRPr="00DC7355">
        <w:fldChar w:fldCharType="separate"/>
      </w:r>
      <w:r w:rsidR="00F16FB2" w:rsidRPr="00DC7355">
        <w:t>2</w:t>
      </w:r>
      <w:r w:rsidR="00094DD9" w:rsidRPr="00DC7355">
        <w:fldChar w:fldCharType="end"/>
      </w:r>
      <w:r w:rsidR="00094DD9" w:rsidRPr="00DC7355">
        <w:t xml:space="preserve">], </w:t>
      </w:r>
      <w:r w:rsidRPr="00DC7355">
        <w:t>clause 8.3.1.1.</w:t>
      </w:r>
    </w:p>
    <w:p w14:paraId="4E7B1B77" w14:textId="77777777" w:rsidR="00327709" w:rsidRPr="00DC7355" w:rsidRDefault="00327709" w:rsidP="00362CB8">
      <w:pPr>
        <w:keepNext/>
        <w:keepLines/>
        <w:widowControl w:val="0"/>
      </w:pPr>
      <w:r w:rsidRPr="00DC7355">
        <w:t xml:space="preserve">For the creation of a new entity state the function </w:t>
      </w:r>
      <w:r w:rsidRPr="00DC7355">
        <w:rPr>
          <w:i/>
          <w:u w:val="single"/>
        </w:rPr>
        <w:t>NEW-ENTITY</w:t>
      </w:r>
      <w:r w:rsidRPr="00DC7355">
        <w:t xml:space="preserve"> is assumed to be available:</w:t>
      </w:r>
    </w:p>
    <w:p w14:paraId="63D99406" w14:textId="3B28E114" w:rsidR="00327709" w:rsidRPr="00DC7355" w:rsidRDefault="00327709" w:rsidP="00327709">
      <w:pPr>
        <w:pStyle w:val="B1"/>
        <w:widowControl w:val="0"/>
      </w:pPr>
      <w:r w:rsidRPr="00DC7355">
        <w:rPr>
          <w:i/>
          <w:u w:val="single"/>
        </w:rPr>
        <w:t>NEW-ENTITY</w:t>
      </w:r>
      <w:r w:rsidRPr="00DC7355">
        <w:t xml:space="preserve"> (</w:t>
      </w:r>
      <w:r w:rsidRPr="00DC7355">
        <w:rPr>
          <w:i/>
        </w:rPr>
        <w:t>flow-graph-node-reference, keep-alive</w:t>
      </w:r>
      <w:r w:rsidRPr="00DC7355">
        <w:rPr>
          <w:iCs/>
        </w:rPr>
        <w:t xml:space="preserve">, </w:t>
      </w:r>
      <w:r w:rsidRPr="00DC7355">
        <w:rPr>
          <w:i/>
        </w:rPr>
        <w:t>static</w:t>
      </w:r>
      <w:r w:rsidRPr="00DC7355">
        <w:t>)</w:t>
      </w:r>
    </w:p>
    <w:p w14:paraId="2D108452" w14:textId="77777777" w:rsidR="00327709" w:rsidRPr="00DC7355" w:rsidRDefault="00327709" w:rsidP="00327709">
      <w:pPr>
        <w:widowControl w:val="0"/>
      </w:pPr>
      <w:proofErr w:type="gramStart"/>
      <w:r w:rsidRPr="00DC7355">
        <w:t>creates</w:t>
      </w:r>
      <w:proofErr w:type="gramEnd"/>
      <w:r w:rsidRPr="00DC7355">
        <w:t xml:space="preserve"> a new entity state and returns its reference. The components of the new entity state have the following values:</w:t>
      </w:r>
    </w:p>
    <w:p w14:paraId="6DB104F8" w14:textId="77777777" w:rsidR="00327709" w:rsidRPr="00DC7355" w:rsidRDefault="00327709" w:rsidP="00327709">
      <w:pPr>
        <w:pStyle w:val="B1"/>
        <w:widowControl w:val="0"/>
      </w:pPr>
      <w:r w:rsidRPr="00DC7355">
        <w:rPr>
          <w:i/>
          <w:u w:val="single"/>
        </w:rPr>
        <w:t>STATUS</w:t>
      </w:r>
      <w:r w:rsidRPr="00DC7355">
        <w:t xml:space="preserve"> is set to </w:t>
      </w:r>
      <w:r w:rsidRPr="00DC7355">
        <w:rPr>
          <w:rFonts w:ascii="Courier New" w:hAnsi="Courier New" w:cs="Courier New"/>
          <w:b/>
        </w:rPr>
        <w:t>ACTIVE</w:t>
      </w:r>
      <w:r w:rsidRPr="00DC7355">
        <w:t>;</w:t>
      </w:r>
    </w:p>
    <w:p w14:paraId="3B188D5D" w14:textId="77777777" w:rsidR="00327709" w:rsidRPr="00DC7355" w:rsidRDefault="00327709" w:rsidP="00327709">
      <w:pPr>
        <w:pStyle w:val="B1"/>
        <w:widowControl w:val="0"/>
      </w:pPr>
      <w:r w:rsidRPr="00DC7355">
        <w:rPr>
          <w:i/>
          <w:iCs/>
        </w:rPr>
        <w:t>flow-graph-node-reference</w:t>
      </w:r>
      <w:r w:rsidRPr="00DC7355">
        <w:t xml:space="preserve"> is the only (top) element in </w:t>
      </w:r>
      <w:r w:rsidRPr="00DC7355">
        <w:rPr>
          <w:i/>
          <w:u w:val="single"/>
        </w:rPr>
        <w:t>CONTROL-STACK</w:t>
      </w:r>
      <w:r w:rsidRPr="00DC7355">
        <w:t>;</w:t>
      </w:r>
    </w:p>
    <w:p w14:paraId="37F3F896" w14:textId="77777777" w:rsidR="00327709" w:rsidRPr="00DC7355" w:rsidRDefault="00327709" w:rsidP="00327709">
      <w:pPr>
        <w:pStyle w:val="B1"/>
        <w:widowControl w:val="0"/>
      </w:pPr>
      <w:r w:rsidRPr="00DC7355">
        <w:rPr>
          <w:i/>
          <w:u w:val="single"/>
        </w:rPr>
        <w:t>DEFAULT-LIST</w:t>
      </w:r>
      <w:r w:rsidRPr="00DC7355">
        <w:t xml:space="preserve"> is an empty list;</w:t>
      </w:r>
    </w:p>
    <w:p w14:paraId="25945721" w14:textId="77777777" w:rsidR="00327709" w:rsidRPr="00DC7355" w:rsidRDefault="00327709" w:rsidP="00327709">
      <w:pPr>
        <w:pStyle w:val="B1"/>
        <w:widowControl w:val="0"/>
      </w:pPr>
      <w:r w:rsidRPr="00DC7355">
        <w:rPr>
          <w:i/>
          <w:u w:val="single"/>
        </w:rPr>
        <w:t>DEFAULT-POINTER</w:t>
      </w:r>
      <w:r w:rsidRPr="00DC7355">
        <w:t xml:space="preserve"> has the value </w:t>
      </w:r>
      <w:r w:rsidRPr="00DC7355">
        <w:rPr>
          <w:rFonts w:ascii="Courier New" w:hAnsi="Courier New"/>
          <w:b/>
        </w:rPr>
        <w:t>NULL</w:t>
      </w:r>
      <w:r w:rsidRPr="00DC7355">
        <w:t>;</w:t>
      </w:r>
    </w:p>
    <w:p w14:paraId="46DF4F26" w14:textId="77777777" w:rsidR="00327709" w:rsidRPr="00DC7355" w:rsidRDefault="00327709" w:rsidP="00327709">
      <w:pPr>
        <w:pStyle w:val="B1"/>
        <w:widowControl w:val="0"/>
      </w:pPr>
      <w:r w:rsidRPr="00DC7355">
        <w:rPr>
          <w:i/>
          <w:u w:val="single"/>
        </w:rPr>
        <w:t>VALUE-STACK</w:t>
      </w:r>
      <w:r w:rsidRPr="00DC7355">
        <w:t xml:space="preserve"> is an empty stack;</w:t>
      </w:r>
    </w:p>
    <w:p w14:paraId="7FEC4D8D" w14:textId="77777777" w:rsidR="00327709" w:rsidRPr="00DC7355" w:rsidRDefault="00327709" w:rsidP="00327709">
      <w:pPr>
        <w:pStyle w:val="B1"/>
        <w:widowControl w:val="0"/>
      </w:pPr>
      <w:r w:rsidRPr="00DC7355">
        <w:rPr>
          <w:i/>
          <w:u w:val="single"/>
        </w:rPr>
        <w:t>E-VERDICT</w:t>
      </w:r>
      <w:r w:rsidRPr="00DC7355">
        <w:t xml:space="preserve"> is set to </w:t>
      </w:r>
      <w:r w:rsidRPr="00DC7355">
        <w:rPr>
          <w:rFonts w:ascii="Courier New" w:hAnsi="Courier New"/>
          <w:b/>
        </w:rPr>
        <w:t>none</w:t>
      </w:r>
      <w:r w:rsidRPr="00DC7355">
        <w:t>;</w:t>
      </w:r>
    </w:p>
    <w:p w14:paraId="276817E1" w14:textId="77777777" w:rsidR="00327709" w:rsidRPr="00DC7355" w:rsidRDefault="00327709" w:rsidP="00327709">
      <w:pPr>
        <w:pStyle w:val="B1"/>
        <w:widowControl w:val="0"/>
      </w:pPr>
      <w:r w:rsidRPr="00DC7355">
        <w:rPr>
          <w:i/>
          <w:u w:val="single"/>
        </w:rPr>
        <w:t>TIMER-GUARD</w:t>
      </w:r>
      <w:r w:rsidRPr="00DC7355">
        <w:t xml:space="preserve"> is a new timer binding with name GUARD, status </w:t>
      </w:r>
      <w:r w:rsidRPr="00DC7355">
        <w:rPr>
          <w:b/>
          <w:bCs/>
        </w:rPr>
        <w:t>IDLE</w:t>
      </w:r>
      <w:r w:rsidRPr="00DC7355">
        <w:t xml:space="preserve"> and no default duration;</w:t>
      </w:r>
    </w:p>
    <w:p w14:paraId="5F68DDBD" w14:textId="77777777" w:rsidR="00327709" w:rsidRPr="00DC7355" w:rsidRDefault="00327709" w:rsidP="00327709">
      <w:pPr>
        <w:pStyle w:val="B1"/>
        <w:widowControl w:val="0"/>
      </w:pPr>
      <w:r w:rsidRPr="00DC7355">
        <w:rPr>
          <w:i/>
          <w:u w:val="single"/>
        </w:rPr>
        <w:t>DATA-STATE</w:t>
      </w:r>
      <w:r w:rsidRPr="00DC7355">
        <w:t xml:space="preserve"> is an empty list;</w:t>
      </w:r>
    </w:p>
    <w:p w14:paraId="550F950B" w14:textId="77777777" w:rsidR="00327709" w:rsidRPr="00DC7355" w:rsidRDefault="00327709" w:rsidP="00327709">
      <w:pPr>
        <w:pStyle w:val="B1"/>
        <w:widowControl w:val="0"/>
      </w:pPr>
      <w:r w:rsidRPr="00DC7355">
        <w:rPr>
          <w:i/>
          <w:u w:val="single"/>
        </w:rPr>
        <w:t>TIMER-STATE</w:t>
      </w:r>
      <w:r w:rsidRPr="00DC7355">
        <w:t xml:space="preserve"> is an empty list;</w:t>
      </w:r>
    </w:p>
    <w:p w14:paraId="51D5AABA" w14:textId="77777777" w:rsidR="00327709" w:rsidRPr="00DC7355" w:rsidRDefault="00327709" w:rsidP="00327709">
      <w:pPr>
        <w:pStyle w:val="B1"/>
        <w:widowControl w:val="0"/>
      </w:pPr>
      <w:r w:rsidRPr="00DC7355">
        <w:rPr>
          <w:i/>
          <w:u w:val="single"/>
        </w:rPr>
        <w:t>PORT-REF</w:t>
      </w:r>
      <w:r w:rsidRPr="00DC7355">
        <w:t xml:space="preserve"> is an empty list;</w:t>
      </w:r>
    </w:p>
    <w:p w14:paraId="0D037259" w14:textId="77777777" w:rsidR="00327709" w:rsidRPr="00DC7355" w:rsidRDefault="00327709" w:rsidP="00327709">
      <w:pPr>
        <w:pStyle w:val="B1"/>
        <w:widowControl w:val="0"/>
      </w:pPr>
      <w:r w:rsidRPr="00DC7355">
        <w:rPr>
          <w:i/>
          <w:u w:val="single"/>
        </w:rPr>
        <w:t>SNAP-ALIVE</w:t>
      </w:r>
      <w:r w:rsidRPr="00DC7355">
        <w:t xml:space="preserve"> is an empty list;</w:t>
      </w:r>
    </w:p>
    <w:p w14:paraId="58466C77" w14:textId="77777777" w:rsidR="00327709" w:rsidRPr="00DC7355" w:rsidRDefault="00327709" w:rsidP="00327709">
      <w:pPr>
        <w:pStyle w:val="B1"/>
        <w:widowControl w:val="0"/>
      </w:pPr>
      <w:r w:rsidRPr="00DC7355">
        <w:rPr>
          <w:i/>
          <w:u w:val="single"/>
        </w:rPr>
        <w:t>SNAP-DONE</w:t>
      </w:r>
      <w:r w:rsidRPr="00DC7355">
        <w:t xml:space="preserve"> is an empty list;</w:t>
      </w:r>
    </w:p>
    <w:p w14:paraId="20BBEA8C" w14:textId="77777777" w:rsidR="00327709" w:rsidRPr="00DC7355" w:rsidRDefault="00327709" w:rsidP="00327709">
      <w:pPr>
        <w:pStyle w:val="B1"/>
        <w:widowControl w:val="0"/>
      </w:pPr>
      <w:r w:rsidRPr="00DC7355">
        <w:rPr>
          <w:i/>
          <w:u w:val="single"/>
        </w:rPr>
        <w:t>SNAP-KILLED</w:t>
      </w:r>
      <w:r w:rsidRPr="00DC7355">
        <w:t xml:space="preserve"> is an empty list;</w:t>
      </w:r>
    </w:p>
    <w:p w14:paraId="6421C41D" w14:textId="77777777" w:rsidR="00327709" w:rsidRPr="00DC7355" w:rsidRDefault="00327709" w:rsidP="00327709">
      <w:pPr>
        <w:pStyle w:val="B1"/>
        <w:widowControl w:val="0"/>
      </w:pPr>
      <w:r w:rsidRPr="00DC7355">
        <w:rPr>
          <w:i/>
          <w:u w:val="single"/>
        </w:rPr>
        <w:t>KEEP-ALIVE</w:t>
      </w:r>
      <w:r w:rsidRPr="00DC7355">
        <w:t xml:space="preserve"> is set to the value of the </w:t>
      </w:r>
      <w:r w:rsidRPr="00DC7355">
        <w:rPr>
          <w:i/>
        </w:rPr>
        <w:t>keep-alive</w:t>
      </w:r>
      <w:r w:rsidRPr="00DC7355">
        <w:t xml:space="preserve"> parameter;</w:t>
      </w:r>
    </w:p>
    <w:p w14:paraId="7E6D82C5" w14:textId="77777777" w:rsidR="00327709" w:rsidRPr="00DC7355" w:rsidRDefault="00327709" w:rsidP="00327709">
      <w:pPr>
        <w:pStyle w:val="B1"/>
        <w:widowControl w:val="0"/>
      </w:pPr>
      <w:r w:rsidRPr="00DC7355">
        <w:rPr>
          <w:i/>
          <w:u w:val="single"/>
        </w:rPr>
        <w:t>STATIC</w:t>
      </w:r>
      <w:r w:rsidRPr="00DC7355">
        <w:t xml:space="preserve"> is set to the value of the </w:t>
      </w:r>
      <w:r w:rsidRPr="00DC7355">
        <w:rPr>
          <w:i/>
        </w:rPr>
        <w:t>static</w:t>
      </w:r>
      <w:r w:rsidRPr="00DC7355">
        <w:t xml:space="preserve"> parameter.</w:t>
      </w:r>
    </w:p>
    <w:p w14:paraId="4A3EB188" w14:textId="77777777" w:rsidR="00327709" w:rsidRPr="00DC7355" w:rsidRDefault="00327709" w:rsidP="00327709">
      <w:pPr>
        <w:widowControl w:val="0"/>
      </w:pPr>
      <w:r w:rsidRPr="00DC7355">
        <w:t xml:space="preserve">During the traversal of a flow graph the </w:t>
      </w:r>
      <w:r w:rsidRPr="00DC7355">
        <w:rPr>
          <w:i/>
          <w:u w:val="single"/>
        </w:rPr>
        <w:t>CONTROL-STACK</w:t>
      </w:r>
      <w:r w:rsidRPr="00DC7355">
        <w:t xml:space="preserve"> changes its value often in the same manner: the top element is popped from and the successor node of the popped node is pushed onto </w:t>
      </w:r>
      <w:r w:rsidRPr="00DC7355">
        <w:rPr>
          <w:i/>
          <w:u w:val="single"/>
        </w:rPr>
        <w:t>CONTROL-STACK</w:t>
      </w:r>
      <w:r w:rsidRPr="00DC7355">
        <w:t xml:space="preserve">. This series of stack operations is encapsulated in the </w:t>
      </w:r>
      <w:r w:rsidRPr="00DC7355">
        <w:rPr>
          <w:i/>
          <w:u w:val="single"/>
        </w:rPr>
        <w:t>NEXT-CONTROL</w:t>
      </w:r>
      <w:r w:rsidRPr="00DC7355">
        <w:t xml:space="preserve"> function:</w:t>
      </w:r>
    </w:p>
    <w:p w14:paraId="622D92E2" w14:textId="77777777" w:rsidR="00327709" w:rsidRPr="00DC7355" w:rsidRDefault="00327709" w:rsidP="00327709">
      <w:pPr>
        <w:pStyle w:val="PL"/>
        <w:widowControl w:val="0"/>
        <w:rPr>
          <w:noProof w:val="0"/>
        </w:rPr>
      </w:pPr>
      <w:r w:rsidRPr="00DC7355">
        <w:rPr>
          <w:noProof w:val="0"/>
        </w:rPr>
        <w:t>myEntity.</w:t>
      </w:r>
      <w:r w:rsidRPr="00DC7355">
        <w:rPr>
          <w:noProof w:val="0"/>
          <w:u w:val="single"/>
        </w:rPr>
        <w:t>NEXT-</w:t>
      </w:r>
      <w:proofErr w:type="gramStart"/>
      <w:r w:rsidRPr="00DC7355">
        <w:rPr>
          <w:noProof w:val="0"/>
          <w:u w:val="single"/>
        </w:rPr>
        <w:t>CONTROL</w:t>
      </w:r>
      <w:r w:rsidRPr="00DC7355">
        <w:rPr>
          <w:noProof w:val="0"/>
        </w:rPr>
        <w:t>(</w:t>
      </w:r>
      <w:proofErr w:type="gramEnd"/>
      <w:r w:rsidRPr="00DC7355">
        <w:rPr>
          <w:noProof w:val="0"/>
        </w:rPr>
        <w:t>myBool) {</w:t>
      </w:r>
    </w:p>
    <w:p w14:paraId="0968D833"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successorNode</w:t>
      </w:r>
      <w:proofErr w:type="gramEnd"/>
      <w:r w:rsidRPr="00DC7355">
        <w:rPr>
          <w:noProof w:val="0"/>
        </w:rPr>
        <w:t xml:space="preserve"> := myEntity.</w:t>
      </w:r>
      <w:r w:rsidRPr="00DC7355">
        <w:rPr>
          <w:noProof w:val="0"/>
          <w:u w:val="single"/>
        </w:rPr>
        <w:t>CONTROL-STACK</w:t>
      </w:r>
      <w:r w:rsidRPr="00DC7355">
        <w:rPr>
          <w:noProof w:val="0"/>
        </w:rPr>
        <w:t>.</w:t>
      </w:r>
      <w:r w:rsidRPr="00DC7355">
        <w:rPr>
          <w:noProof w:val="0"/>
          <w:u w:val="single"/>
        </w:rPr>
        <w:t>NEXT</w:t>
      </w:r>
      <w:r w:rsidRPr="00DC7355">
        <w:rPr>
          <w:noProof w:val="0"/>
        </w:rPr>
        <w:t>(myBool).</w:t>
      </w:r>
      <w:r w:rsidRPr="00DC7355">
        <w:rPr>
          <w:noProof w:val="0"/>
          <w:u w:val="single"/>
        </w:rPr>
        <w:t>top</w:t>
      </w:r>
      <w:r w:rsidRPr="00DC7355">
        <w:rPr>
          <w:noProof w:val="0"/>
        </w:rPr>
        <w:t>();</w:t>
      </w:r>
    </w:p>
    <w:p w14:paraId="163AC5D1" w14:textId="77777777" w:rsidR="00327709" w:rsidRPr="00DC7355" w:rsidRDefault="00327709" w:rsidP="00327709">
      <w:pPr>
        <w:pStyle w:val="PL"/>
        <w:widowControl w:val="0"/>
        <w:rPr>
          <w:noProof w:val="0"/>
        </w:rPr>
      </w:pPr>
      <w:r w:rsidRPr="00DC7355">
        <w:rPr>
          <w:noProof w:val="0"/>
        </w:rPr>
        <w:tab/>
        <w:t>myEntity.</w:t>
      </w:r>
      <w:r w:rsidRPr="00DC7355">
        <w:rPr>
          <w:noProof w:val="0"/>
          <w:u w:val="single"/>
        </w:rPr>
        <w:t>CONTROL-</w:t>
      </w:r>
      <w:proofErr w:type="gramStart"/>
      <w:r w:rsidRPr="00DC7355">
        <w:rPr>
          <w:noProof w:val="0"/>
          <w:u w:val="single"/>
        </w:rPr>
        <w:t>STACK</w:t>
      </w:r>
      <w:r w:rsidRPr="00DC7355">
        <w:rPr>
          <w:noProof w:val="0"/>
        </w:rPr>
        <w:t>.</w:t>
      </w:r>
      <w:r w:rsidRPr="00DC7355">
        <w:rPr>
          <w:noProof w:val="0"/>
          <w:u w:val="single"/>
        </w:rPr>
        <w:t>pop</w:t>
      </w:r>
      <w:r w:rsidRPr="00DC7355">
        <w:rPr>
          <w:noProof w:val="0"/>
        </w:rPr>
        <w:t>(</w:t>
      </w:r>
      <w:proofErr w:type="gramEnd"/>
      <w:r w:rsidRPr="00DC7355">
        <w:rPr>
          <w:noProof w:val="0"/>
        </w:rPr>
        <w:t>);</w:t>
      </w:r>
    </w:p>
    <w:p w14:paraId="67C3999F" w14:textId="77777777" w:rsidR="00327709" w:rsidRPr="00DC7355" w:rsidRDefault="00327709" w:rsidP="00327709">
      <w:pPr>
        <w:pStyle w:val="PL"/>
        <w:widowControl w:val="0"/>
        <w:rPr>
          <w:noProof w:val="0"/>
        </w:rPr>
      </w:pPr>
      <w:r w:rsidRPr="00DC7355">
        <w:rPr>
          <w:noProof w:val="0"/>
        </w:rPr>
        <w:tab/>
        <w:t>myEntity.</w:t>
      </w:r>
      <w:r w:rsidRPr="00DC7355">
        <w:rPr>
          <w:noProof w:val="0"/>
          <w:u w:val="single"/>
        </w:rPr>
        <w:t>CONTROL-</w:t>
      </w:r>
      <w:proofErr w:type="gramStart"/>
      <w:r w:rsidRPr="00DC7355">
        <w:rPr>
          <w:noProof w:val="0"/>
          <w:u w:val="single"/>
        </w:rPr>
        <w:t>STACK</w:t>
      </w:r>
      <w:r w:rsidRPr="00DC7355">
        <w:rPr>
          <w:noProof w:val="0"/>
        </w:rPr>
        <w:t>.</w:t>
      </w:r>
      <w:r w:rsidRPr="00DC7355">
        <w:rPr>
          <w:noProof w:val="0"/>
          <w:u w:val="single"/>
        </w:rPr>
        <w:t>push</w:t>
      </w:r>
      <w:r w:rsidRPr="00DC7355">
        <w:rPr>
          <w:noProof w:val="0"/>
        </w:rPr>
        <w:t>(</w:t>
      </w:r>
      <w:proofErr w:type="gramEnd"/>
      <w:r w:rsidRPr="00DC7355">
        <w:rPr>
          <w:noProof w:val="0"/>
        </w:rPr>
        <w:t>successorNode);</w:t>
      </w:r>
    </w:p>
    <w:p w14:paraId="55E95987" w14:textId="77777777" w:rsidR="00327709" w:rsidRPr="00DC7355" w:rsidRDefault="00327709" w:rsidP="00327709">
      <w:pPr>
        <w:pStyle w:val="PL"/>
        <w:widowControl w:val="0"/>
        <w:rPr>
          <w:noProof w:val="0"/>
        </w:rPr>
      </w:pPr>
      <w:r w:rsidRPr="00DC7355">
        <w:rPr>
          <w:noProof w:val="0"/>
        </w:rPr>
        <w:t>}</w:t>
      </w:r>
    </w:p>
    <w:p w14:paraId="741C780A" w14:textId="77777777" w:rsidR="00327709" w:rsidRPr="00DC7355" w:rsidRDefault="00327709" w:rsidP="00327709">
      <w:pPr>
        <w:pStyle w:val="PL"/>
        <w:widowControl w:val="0"/>
        <w:rPr>
          <w:noProof w:val="0"/>
        </w:rPr>
      </w:pPr>
    </w:p>
    <w:p w14:paraId="03361C56" w14:textId="77777777" w:rsidR="00327709" w:rsidRPr="00DC7355" w:rsidRDefault="00327709" w:rsidP="00327709">
      <w:pPr>
        <w:pStyle w:val="berschrift2"/>
      </w:pPr>
      <w:bookmarkStart w:id="77" w:name="_Toc75433933"/>
      <w:r w:rsidRPr="00DC7355">
        <w:t>6.13</w:t>
      </w:r>
      <w:r w:rsidRPr="00DC7355">
        <w:tab/>
        <w:t>Handling of connections among ports</w:t>
      </w:r>
      <w:bookmarkEnd w:id="77"/>
    </w:p>
    <w:p w14:paraId="4DE9B6BB" w14:textId="00748A74" w:rsidR="00327709" w:rsidRPr="00DC7355" w:rsidRDefault="00327709" w:rsidP="00327709">
      <w:pPr>
        <w:keepNext/>
        <w:keepLines/>
        <w:widowControl w:val="0"/>
      </w:pPr>
      <w:r w:rsidRPr="00DC7355">
        <w:t xml:space="preserve">A connection between two test components is made by connecting two of their ports by means of a </w:t>
      </w:r>
      <w:r w:rsidRPr="00DC7355">
        <w:rPr>
          <w:rFonts w:ascii="Courier New" w:hAnsi="Courier New"/>
          <w:b/>
        </w:rPr>
        <w:t>connect</w:t>
      </w:r>
      <w:r w:rsidRPr="00DC7355">
        <w:t xml:space="preserve"> operation. Thus, a component can afterwards use its local port name to address the remote queue. As shown in figure 30</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 xml:space="preserve">, </w:t>
      </w:r>
      <w:r w:rsidRPr="00DC7355">
        <w:rPr>
          <w:i/>
        </w:rPr>
        <w:t>connection</w:t>
      </w:r>
      <w:r w:rsidRPr="00DC7355">
        <w:t xml:space="preserve"> is represented in the states of both connected queues by a pair of </w:t>
      </w:r>
      <w:r w:rsidRPr="00DC7355">
        <w:rPr>
          <w:i/>
          <w:iCs/>
          <w:u w:val="single"/>
        </w:rPr>
        <w:t>REMOTE-ENTITY</w:t>
      </w:r>
      <w:r w:rsidRPr="00DC7355">
        <w:t xml:space="preserve"> and </w:t>
      </w:r>
      <w:r w:rsidRPr="00DC7355">
        <w:rPr>
          <w:i/>
          <w:iCs/>
          <w:u w:val="single"/>
        </w:rPr>
        <w:t>REMOTE-PORT-NAME</w:t>
      </w:r>
      <w:r w:rsidRPr="00DC7355">
        <w:t xml:space="preserve">. The </w:t>
      </w:r>
      <w:r w:rsidRPr="00DC7355">
        <w:rPr>
          <w:i/>
          <w:iCs/>
          <w:u w:val="single"/>
        </w:rPr>
        <w:t>REMOTE-ENTITY</w:t>
      </w:r>
      <w:r w:rsidRPr="00DC7355">
        <w:t xml:space="preserve"> is the unique identifier of the test component that owns the remote port. The </w:t>
      </w:r>
      <w:r w:rsidRPr="00DC7355">
        <w:rPr>
          <w:i/>
          <w:iCs/>
          <w:u w:val="single"/>
        </w:rPr>
        <w:t>REMOTE-PORT-NAME</w:t>
      </w:r>
      <w:r w:rsidRPr="00DC7355">
        <w:t xml:space="preserve"> refers to the port name that is used to declare the port in the component type definition of the test component </w:t>
      </w:r>
      <w:r w:rsidRPr="00DC7355">
        <w:rPr>
          <w:i/>
          <w:iCs/>
          <w:u w:val="single"/>
        </w:rPr>
        <w:t>REMOTE-ENTITY</w:t>
      </w:r>
      <w:r w:rsidRPr="00DC7355">
        <w:t xml:space="preserve">. </w:t>
      </w:r>
      <w:r w:rsidRPr="00DC7355">
        <w:rPr>
          <w:i/>
          <w:iCs/>
          <w:u w:val="single"/>
        </w:rPr>
        <w:t>STATIC</w:t>
      </w:r>
      <w:r w:rsidRPr="00DC7355">
        <w:t xml:space="preserve"> is a Boolean which is true if connection is a static connection of a static test configuration. TTCN</w:t>
      </w:r>
      <w:r w:rsidRPr="00DC7355">
        <w:noBreakHyphen/>
        <w:t>3 supports one</w:t>
      </w:r>
      <w:r w:rsidRPr="00DC7355">
        <w:noBreakHyphen/>
        <w:t>to-many connections of ports and therefore all connections of a port are organized in a list.</w:t>
      </w:r>
    </w:p>
    <w:p w14:paraId="1A13F336" w14:textId="77777777" w:rsidR="00327709" w:rsidRPr="00DC7355" w:rsidRDefault="00327709" w:rsidP="00327709">
      <w:pPr>
        <w:pStyle w:val="NO"/>
        <w:keepLines w:val="0"/>
        <w:widowControl w:val="0"/>
      </w:pPr>
      <w:r w:rsidRPr="00DC7355">
        <w:t>NOTE 1:</w:t>
      </w:r>
      <w:r w:rsidRPr="00DC7355">
        <w:tab/>
        <w:t xml:space="preserve">Connections made by </w:t>
      </w:r>
      <w:r w:rsidRPr="00DC7355">
        <w:rPr>
          <w:rFonts w:ascii="Courier New" w:hAnsi="Courier New"/>
          <w:b/>
        </w:rPr>
        <w:t>map</w:t>
      </w:r>
      <w:r w:rsidRPr="00DC7355">
        <w:t xml:space="preserve"> operations are also handled in the list of connections. The </w:t>
      </w:r>
      <w:r w:rsidRPr="00DC7355">
        <w:rPr>
          <w:rFonts w:ascii="Courier New" w:hAnsi="Courier New"/>
          <w:b/>
        </w:rPr>
        <w:t>map</w:t>
      </w:r>
      <w:r w:rsidRPr="00DC7355">
        <w:t xml:space="preserve"> operation: </w:t>
      </w:r>
      <w:proofErr w:type="gramStart"/>
      <w:r w:rsidRPr="00DC7355">
        <w:rPr>
          <w:rFonts w:ascii="Courier New" w:hAnsi="Courier New"/>
          <w:b/>
        </w:rPr>
        <w:t>map</w:t>
      </w:r>
      <w:r w:rsidRPr="00DC7355">
        <w:t>(</w:t>
      </w:r>
      <w:proofErr w:type="gramEnd"/>
      <w:r w:rsidRPr="00DC7355">
        <w:rPr>
          <w:i/>
        </w:rPr>
        <w:t>PTC1</w:t>
      </w:r>
      <w:r w:rsidRPr="00DC7355">
        <w:t>:</w:t>
      </w:r>
      <w:r w:rsidRPr="00DC7355">
        <w:rPr>
          <w:i/>
        </w:rPr>
        <w:t>MyPort</w:t>
      </w:r>
      <w:r w:rsidRPr="00DC7355">
        <w:t xml:space="preserve">, </w:t>
      </w:r>
      <w:r w:rsidRPr="00DC7355">
        <w:rPr>
          <w:rFonts w:ascii="Courier New" w:hAnsi="Courier New"/>
          <w:b/>
        </w:rPr>
        <w:t>system</w:t>
      </w:r>
      <w:r w:rsidRPr="00DC7355">
        <w:t>.</w:t>
      </w:r>
      <w:r w:rsidRPr="00DC7355">
        <w:rPr>
          <w:i/>
        </w:rPr>
        <w:t>PCO1</w:t>
      </w:r>
      <w:r w:rsidRPr="00DC7355">
        <w:t>) leads to a new (non static) connection (</w:t>
      </w:r>
      <w:r w:rsidRPr="00DC7355">
        <w:rPr>
          <w:rFonts w:ascii="Courier New" w:hAnsi="Courier New"/>
          <w:b/>
        </w:rPr>
        <w:t>system</w:t>
      </w:r>
      <w:r w:rsidRPr="00DC7355">
        <w:t>,</w:t>
      </w:r>
      <w:r w:rsidRPr="00DC7355">
        <w:rPr>
          <w:i/>
        </w:rPr>
        <w:t xml:space="preserve"> PCO1</w:t>
      </w:r>
      <w:r w:rsidRPr="00DC7355">
        <w:rPr>
          <w:iCs/>
        </w:rPr>
        <w:t xml:space="preserve">, </w:t>
      </w:r>
      <w:r w:rsidRPr="00DC7355">
        <w:rPr>
          <w:b/>
          <w:bCs/>
          <w:iCs/>
        </w:rPr>
        <w:t>false</w:t>
      </w:r>
      <w:r w:rsidRPr="00DC7355">
        <w:t xml:space="preserve">) in the port state of </w:t>
      </w:r>
      <w:r w:rsidRPr="00DC7355">
        <w:rPr>
          <w:i/>
        </w:rPr>
        <w:t>MyPort</w:t>
      </w:r>
      <w:r w:rsidRPr="00DC7355">
        <w:t xml:space="preserve"> owned by </w:t>
      </w:r>
      <w:r w:rsidRPr="00DC7355">
        <w:rPr>
          <w:i/>
        </w:rPr>
        <w:t>PTC1</w:t>
      </w:r>
      <w:r w:rsidRPr="00DC7355">
        <w:t xml:space="preserve">. The remote side to which </w:t>
      </w:r>
      <w:r w:rsidRPr="00DC7355">
        <w:rPr>
          <w:i/>
        </w:rPr>
        <w:t>PCO1</w:t>
      </w:r>
      <w:r w:rsidRPr="00DC7355">
        <w:t xml:space="preserve"> is connected to, resides inside the SUT. Its behaviour is outside the scope of this semantics.</w:t>
      </w:r>
    </w:p>
    <w:p w14:paraId="0A662FD8" w14:textId="77777777" w:rsidR="00327709" w:rsidRPr="00DC7355" w:rsidRDefault="00327709" w:rsidP="00327709">
      <w:pPr>
        <w:pStyle w:val="NO"/>
        <w:keepLines w:val="0"/>
        <w:widowControl w:val="0"/>
      </w:pPr>
      <w:r w:rsidRPr="00DC7355">
        <w:lastRenderedPageBreak/>
        <w:t>NOTE 2:</w:t>
      </w:r>
      <w:r w:rsidRPr="00DC7355">
        <w:tab/>
        <w:t xml:space="preserve">The operational semantics handles the keyword </w:t>
      </w:r>
      <w:r w:rsidRPr="00DC7355">
        <w:rPr>
          <w:rFonts w:ascii="Courier New" w:hAnsi="Courier New"/>
          <w:b/>
        </w:rPr>
        <w:t>system</w:t>
      </w:r>
      <w:r w:rsidRPr="00DC7355">
        <w:t xml:space="preserve"> as a symbolic address. A connection (</w:t>
      </w:r>
      <w:r w:rsidRPr="00DC7355">
        <w:rPr>
          <w:rFonts w:ascii="Courier New" w:hAnsi="Courier New"/>
          <w:b/>
        </w:rPr>
        <w:t>system</w:t>
      </w:r>
      <w:r w:rsidRPr="00DC7355">
        <w:t>, </w:t>
      </w:r>
      <w:r w:rsidRPr="00DC7355">
        <w:rPr>
          <w:i/>
          <w:iCs/>
        </w:rPr>
        <w:t>myPort</w:t>
      </w:r>
      <w:r w:rsidRPr="00DC7355">
        <w:rPr>
          <w:iCs/>
        </w:rPr>
        <w:t xml:space="preserve">, </w:t>
      </w:r>
      <w:r w:rsidRPr="00DC7355">
        <w:rPr>
          <w:b/>
          <w:bCs/>
          <w:iCs/>
        </w:rPr>
        <w:t>false</w:t>
      </w:r>
      <w:r w:rsidRPr="00DC7355">
        <w:t xml:space="preserve">) in the list of connections of a port it indicates that the port is mapped onto the port </w:t>
      </w:r>
      <w:r w:rsidRPr="00DC7355">
        <w:rPr>
          <w:i/>
          <w:iCs/>
        </w:rPr>
        <w:t>myPort</w:t>
      </w:r>
      <w:r w:rsidRPr="00DC7355">
        <w:t xml:space="preserve"> in the test system interface. The </w:t>
      </w:r>
      <w:r w:rsidRPr="00DC7355">
        <w:rPr>
          <w:rFonts w:ascii="Courier New" w:hAnsi="Courier New" w:cs="Courier New"/>
          <w:b/>
          <w:bCs/>
        </w:rPr>
        <w:t>false</w:t>
      </w:r>
      <w:r w:rsidRPr="00DC7355">
        <w:t xml:space="preserve"> indicates that the mapping is not static.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5"/>
        <w:gridCol w:w="2268"/>
        <w:gridCol w:w="2268"/>
      </w:tblGrid>
      <w:tr w:rsidR="00327709" w:rsidRPr="00DC7355" w14:paraId="055EB9C9" w14:textId="77777777" w:rsidTr="0024511F">
        <w:trPr>
          <w:jc w:val="center"/>
        </w:trPr>
        <w:tc>
          <w:tcPr>
            <w:tcW w:w="2235" w:type="dxa"/>
          </w:tcPr>
          <w:p w14:paraId="0D46210D" w14:textId="77777777" w:rsidR="00327709" w:rsidRPr="00DC7355" w:rsidRDefault="00327709" w:rsidP="0024511F">
            <w:pPr>
              <w:pStyle w:val="FL"/>
              <w:widowControl w:val="0"/>
              <w:rPr>
                <w:sz w:val="18"/>
                <w:szCs w:val="18"/>
              </w:rPr>
            </w:pPr>
            <w:r w:rsidRPr="00DC7355">
              <w:rPr>
                <w:sz w:val="18"/>
                <w:szCs w:val="18"/>
              </w:rPr>
              <w:t>REMOTE-ENTITY</w:t>
            </w:r>
          </w:p>
        </w:tc>
        <w:tc>
          <w:tcPr>
            <w:tcW w:w="2268" w:type="dxa"/>
          </w:tcPr>
          <w:p w14:paraId="566EB04F" w14:textId="77777777" w:rsidR="00327709" w:rsidRPr="00DC7355" w:rsidRDefault="00327709" w:rsidP="0024511F">
            <w:pPr>
              <w:pStyle w:val="FL"/>
              <w:widowControl w:val="0"/>
              <w:rPr>
                <w:sz w:val="18"/>
                <w:szCs w:val="18"/>
              </w:rPr>
            </w:pPr>
            <w:r w:rsidRPr="00DC7355">
              <w:rPr>
                <w:sz w:val="18"/>
                <w:szCs w:val="18"/>
              </w:rPr>
              <w:t>REMOTE-PORT-NAME</w:t>
            </w:r>
          </w:p>
        </w:tc>
        <w:tc>
          <w:tcPr>
            <w:tcW w:w="2268" w:type="dxa"/>
            <w:shd w:val="clear" w:color="auto" w:fill="C0C0C0"/>
          </w:tcPr>
          <w:p w14:paraId="6F6EB691" w14:textId="77777777" w:rsidR="00327709" w:rsidRPr="00DC7355" w:rsidRDefault="00327709" w:rsidP="0024511F">
            <w:pPr>
              <w:pStyle w:val="FL"/>
              <w:widowControl w:val="0"/>
              <w:rPr>
                <w:sz w:val="18"/>
                <w:szCs w:val="18"/>
              </w:rPr>
            </w:pPr>
            <w:r w:rsidRPr="00DC7355">
              <w:rPr>
                <w:sz w:val="18"/>
                <w:szCs w:val="18"/>
              </w:rPr>
              <w:t>STATIC</w:t>
            </w:r>
          </w:p>
        </w:tc>
      </w:tr>
    </w:tbl>
    <w:p w14:paraId="1E0A1715" w14:textId="77777777" w:rsidR="00327709" w:rsidRPr="00DC7355" w:rsidRDefault="00327709" w:rsidP="00327709">
      <w:pPr>
        <w:pStyle w:val="NF"/>
        <w:widowControl w:val="0"/>
      </w:pPr>
    </w:p>
    <w:p w14:paraId="042449EA" w14:textId="1DD37BE9" w:rsidR="00327709" w:rsidRPr="00DC7355" w:rsidRDefault="00327709" w:rsidP="001436BD">
      <w:pPr>
        <w:pStyle w:val="TF"/>
      </w:pPr>
      <w:r w:rsidRPr="00DC7355">
        <w:t xml:space="preserve">Figure 30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Structure of a connection</w:t>
      </w:r>
    </w:p>
    <w:p w14:paraId="7F343BD8" w14:textId="77777777" w:rsidR="00327709" w:rsidRPr="00DC7355" w:rsidRDefault="00327709" w:rsidP="00327709">
      <w:pPr>
        <w:pStyle w:val="berschrift2"/>
      </w:pPr>
      <w:bookmarkStart w:id="78" w:name="_Toc75433934"/>
      <w:r w:rsidRPr="00DC7355">
        <w:t>6.14</w:t>
      </w:r>
      <w:r w:rsidRPr="00DC7355">
        <w:tab/>
        <w:t>Handling of port states</w:t>
      </w:r>
      <w:bookmarkEnd w:id="78"/>
    </w:p>
    <w:p w14:paraId="11E8C342" w14:textId="77777777" w:rsidR="00327709" w:rsidRPr="00DC7355" w:rsidRDefault="00327709" w:rsidP="00327709">
      <w:pPr>
        <w:widowControl w:val="0"/>
      </w:pPr>
      <w:r w:rsidRPr="00DC7355">
        <w:t xml:space="preserve">The queue of values in a port state can be accessed and manipulated by using the known queue operations </w:t>
      </w:r>
      <w:r w:rsidRPr="00DC7355">
        <w:rPr>
          <w:i/>
          <w:u w:val="single"/>
        </w:rPr>
        <w:t>enqueue</w:t>
      </w:r>
      <w:r w:rsidRPr="00DC7355">
        <w:t xml:space="preserve">, </w:t>
      </w:r>
      <w:r w:rsidRPr="00DC7355">
        <w:rPr>
          <w:i/>
          <w:u w:val="single"/>
        </w:rPr>
        <w:t>dequeue</w:t>
      </w:r>
      <w:r w:rsidRPr="00DC7355">
        <w:t xml:space="preserve">, </w:t>
      </w:r>
      <w:r w:rsidRPr="00DC7355">
        <w:rPr>
          <w:i/>
          <w:u w:val="single"/>
        </w:rPr>
        <w:t>first</w:t>
      </w:r>
      <w:r w:rsidRPr="00DC7355">
        <w:t xml:space="preserve"> and</w:t>
      </w:r>
      <w:r w:rsidRPr="00DC7355">
        <w:rPr>
          <w:i/>
          <w:u w:val="single"/>
        </w:rPr>
        <w:t xml:space="preserve"> clear</w:t>
      </w:r>
      <w:r w:rsidRPr="00DC7355">
        <w:t xml:space="preserve">. Using a </w:t>
      </w:r>
      <w:r w:rsidRPr="00DC7355">
        <w:rPr>
          <w:i/>
          <w:u w:val="single"/>
        </w:rPr>
        <w:t>GET-PORT</w:t>
      </w:r>
      <w:r w:rsidRPr="00DC7355">
        <w:t xml:space="preserve"> or a </w:t>
      </w:r>
      <w:r w:rsidRPr="00DC7355">
        <w:rPr>
          <w:i/>
          <w:u w:val="single"/>
        </w:rPr>
        <w:t>GET-REMOTE-PORT</w:t>
      </w:r>
      <w:r w:rsidRPr="00DC7355">
        <w:t xml:space="preserve"> function references the queue that shall be accessed.</w:t>
      </w:r>
    </w:p>
    <w:p w14:paraId="29978322" w14:textId="77777777" w:rsidR="00327709" w:rsidRPr="00DC7355" w:rsidRDefault="00327709" w:rsidP="00327709">
      <w:pPr>
        <w:pStyle w:val="NO"/>
        <w:keepLines w:val="0"/>
        <w:widowControl w:val="0"/>
      </w:pPr>
      <w:r w:rsidRPr="00DC7355">
        <w:t>NOTE 1:</w:t>
      </w:r>
      <w:r w:rsidRPr="00DC7355">
        <w:tab/>
        <w:t xml:space="preserve">The queue operations </w:t>
      </w:r>
      <w:r w:rsidRPr="00DC7355">
        <w:rPr>
          <w:i/>
          <w:u w:val="single"/>
        </w:rPr>
        <w:t>enqueue</w:t>
      </w:r>
      <w:r w:rsidRPr="00DC7355">
        <w:t xml:space="preserve">, </w:t>
      </w:r>
      <w:r w:rsidRPr="00DC7355">
        <w:rPr>
          <w:i/>
          <w:u w:val="single"/>
        </w:rPr>
        <w:t>dequeue</w:t>
      </w:r>
      <w:r w:rsidRPr="00DC7355">
        <w:t xml:space="preserve">, </w:t>
      </w:r>
      <w:r w:rsidRPr="00DC7355">
        <w:rPr>
          <w:i/>
          <w:u w:val="single"/>
        </w:rPr>
        <w:t>first</w:t>
      </w:r>
      <w:r w:rsidRPr="00DC7355">
        <w:t xml:space="preserve"> and</w:t>
      </w:r>
      <w:r w:rsidRPr="00DC7355">
        <w:rPr>
          <w:i/>
          <w:u w:val="single"/>
        </w:rPr>
        <w:t xml:space="preserve"> clear</w:t>
      </w:r>
      <w:r w:rsidRPr="00DC7355">
        <w:t xml:space="preserve"> have the following meaning:</w:t>
      </w:r>
    </w:p>
    <w:p w14:paraId="348E861F" w14:textId="77777777" w:rsidR="00327709" w:rsidRPr="00DC7355" w:rsidRDefault="00327709" w:rsidP="00327709">
      <w:pPr>
        <w:pStyle w:val="B3"/>
        <w:widowControl w:val="0"/>
      </w:pPr>
      <w:r w:rsidRPr="00DC7355">
        <w:rPr>
          <w:i/>
          <w:iCs/>
        </w:rPr>
        <w:t>myQueue</w:t>
      </w:r>
      <w:r w:rsidRPr="00DC7355">
        <w:t>.</w:t>
      </w:r>
      <w:r w:rsidRPr="00DC7355">
        <w:rPr>
          <w:i/>
          <w:u w:val="single"/>
        </w:rPr>
        <w:t>enqueue</w:t>
      </w:r>
      <w:r w:rsidRPr="00DC7355">
        <w:t>(</w:t>
      </w:r>
      <w:r w:rsidRPr="00DC7355">
        <w:rPr>
          <w:i/>
        </w:rPr>
        <w:t>item</w:t>
      </w:r>
      <w:r w:rsidRPr="00DC7355">
        <w:t xml:space="preserve">) puts </w:t>
      </w:r>
      <w:r w:rsidRPr="00DC7355">
        <w:rPr>
          <w:i/>
        </w:rPr>
        <w:t>item</w:t>
      </w:r>
      <w:r w:rsidRPr="00DC7355">
        <w:t xml:space="preserve"> as last item into </w:t>
      </w:r>
      <w:r w:rsidRPr="00DC7355">
        <w:rPr>
          <w:i/>
        </w:rPr>
        <w:t>myQueue</w:t>
      </w:r>
      <w:r w:rsidRPr="00DC7355">
        <w:t>;</w:t>
      </w:r>
    </w:p>
    <w:p w14:paraId="5ABC13C6" w14:textId="77777777" w:rsidR="00327709" w:rsidRPr="00DC7355" w:rsidRDefault="00327709" w:rsidP="00327709">
      <w:pPr>
        <w:pStyle w:val="B3"/>
        <w:widowControl w:val="0"/>
      </w:pPr>
      <w:r w:rsidRPr="00DC7355">
        <w:rPr>
          <w:i/>
          <w:iCs/>
        </w:rPr>
        <w:t>myQueue</w:t>
      </w:r>
      <w:r w:rsidRPr="00DC7355">
        <w:t>.</w:t>
      </w:r>
      <w:r w:rsidRPr="00DC7355">
        <w:rPr>
          <w:i/>
          <w:u w:val="single"/>
        </w:rPr>
        <w:t>dequeue</w:t>
      </w:r>
      <w:r w:rsidRPr="00DC7355">
        <w:t xml:space="preserve">() deletes the first item from </w:t>
      </w:r>
      <w:r w:rsidRPr="00DC7355">
        <w:rPr>
          <w:i/>
          <w:iCs/>
        </w:rPr>
        <w:t>myQueue</w:t>
      </w:r>
      <w:r w:rsidRPr="00DC7355">
        <w:t>;</w:t>
      </w:r>
    </w:p>
    <w:p w14:paraId="7C4F7BD3" w14:textId="77777777" w:rsidR="00327709" w:rsidRPr="00DC7355" w:rsidRDefault="00327709" w:rsidP="00327709">
      <w:pPr>
        <w:pStyle w:val="B3"/>
        <w:widowControl w:val="0"/>
      </w:pPr>
      <w:r w:rsidRPr="00DC7355">
        <w:rPr>
          <w:i/>
          <w:iCs/>
        </w:rPr>
        <w:t>myQueue.</w:t>
      </w:r>
      <w:r w:rsidRPr="00DC7355">
        <w:rPr>
          <w:i/>
          <w:u w:val="single"/>
        </w:rPr>
        <w:t>first</w:t>
      </w:r>
      <w:r w:rsidRPr="00DC7355">
        <w:t xml:space="preserve">() returns the first item in </w:t>
      </w:r>
      <w:r w:rsidRPr="00DC7355">
        <w:rPr>
          <w:i/>
          <w:iCs/>
        </w:rPr>
        <w:t>myQueue</w:t>
      </w:r>
      <w:r w:rsidRPr="00DC7355">
        <w:t xml:space="preserve"> or </w:t>
      </w:r>
      <w:r w:rsidRPr="00DC7355">
        <w:rPr>
          <w:rFonts w:ascii="Courier New" w:hAnsi="Courier New"/>
          <w:b/>
        </w:rPr>
        <w:t>NULL</w:t>
      </w:r>
      <w:r w:rsidRPr="00DC7355">
        <w:t xml:space="preserve"> if </w:t>
      </w:r>
      <w:r w:rsidRPr="00DC7355">
        <w:rPr>
          <w:i/>
          <w:iCs/>
        </w:rPr>
        <w:t>myQueue</w:t>
      </w:r>
      <w:r w:rsidRPr="00DC7355">
        <w:t xml:space="preserve"> is empty;</w:t>
      </w:r>
    </w:p>
    <w:p w14:paraId="104E593F" w14:textId="77777777" w:rsidR="00327709" w:rsidRPr="00DC7355" w:rsidRDefault="00327709" w:rsidP="00327709">
      <w:pPr>
        <w:pStyle w:val="B3"/>
        <w:widowControl w:val="0"/>
      </w:pPr>
      <w:proofErr w:type="gramStart"/>
      <w:r w:rsidRPr="00DC7355">
        <w:rPr>
          <w:i/>
          <w:iCs/>
        </w:rPr>
        <w:t>myQueue</w:t>
      </w:r>
      <w:r w:rsidRPr="00DC7355">
        <w:t>.</w:t>
      </w:r>
      <w:r w:rsidRPr="00DC7355">
        <w:rPr>
          <w:i/>
          <w:u w:val="single"/>
        </w:rPr>
        <w:t>clear</w:t>
      </w:r>
      <w:r w:rsidRPr="00DC7355">
        <w:t>(</w:t>
      </w:r>
      <w:proofErr w:type="gramEnd"/>
      <w:r w:rsidRPr="00DC7355">
        <w:t xml:space="preserve">) removes all elements from </w:t>
      </w:r>
      <w:r w:rsidRPr="00DC7355">
        <w:rPr>
          <w:i/>
          <w:iCs/>
        </w:rPr>
        <w:t>myQueue</w:t>
      </w:r>
      <w:r w:rsidRPr="00DC7355">
        <w:t>.</w:t>
      </w:r>
    </w:p>
    <w:p w14:paraId="28C288A6" w14:textId="77777777" w:rsidR="00327709" w:rsidRPr="00DC7355" w:rsidRDefault="00327709" w:rsidP="00656F66">
      <w:pPr>
        <w:keepNext/>
        <w:keepLines/>
        <w:widowControl w:val="0"/>
      </w:pPr>
      <w:r w:rsidRPr="00DC7355">
        <w:t>The handling of port states is supported by the following functions:</w:t>
      </w:r>
    </w:p>
    <w:p w14:paraId="4A011C13" w14:textId="143EFAF8" w:rsidR="00327709" w:rsidRPr="00DC7355" w:rsidRDefault="00327709" w:rsidP="00656F66">
      <w:pPr>
        <w:pStyle w:val="BL"/>
        <w:keepNext/>
        <w:keepLines/>
        <w:numPr>
          <w:ilvl w:val="0"/>
          <w:numId w:val="23"/>
        </w:numPr>
      </w:pPr>
      <w:r w:rsidRPr="00DC7355">
        <w:t xml:space="preserve">The </w:t>
      </w:r>
      <w:r w:rsidRPr="00DC7355">
        <w:rPr>
          <w:u w:val="single"/>
        </w:rPr>
        <w:t>NEW-PORT</w:t>
      </w:r>
      <w:r w:rsidRPr="00DC7355">
        <w:t xml:space="preserve"> function:</w:t>
      </w:r>
      <w:r w:rsidRPr="00DC7355">
        <w:tab/>
      </w:r>
      <w:r w:rsidRPr="00DC7355">
        <w:rPr>
          <w:u w:val="single"/>
        </w:rPr>
        <w:t>NEW-PORT</w:t>
      </w:r>
      <w:r w:rsidRPr="00DC7355">
        <w:rPr>
          <w:iCs/>
        </w:rPr>
        <w:t xml:space="preserve"> (</w:t>
      </w:r>
      <w:r w:rsidRPr="00DC7355">
        <w:t>myEntity, myPort</w:t>
      </w:r>
      <w:r w:rsidRPr="00DC7355">
        <w:rPr>
          <w:iCs/>
        </w:rPr>
        <w:t>)</w:t>
      </w:r>
    </w:p>
    <w:p w14:paraId="279EE197" w14:textId="77777777" w:rsidR="00327709" w:rsidRPr="00DC7355" w:rsidRDefault="00327709" w:rsidP="00946CD8">
      <w:pPr>
        <w:pStyle w:val="B10"/>
      </w:pPr>
      <w:r w:rsidRPr="00DC7355">
        <w:tab/>
      </w:r>
      <w:proofErr w:type="gramStart"/>
      <w:r w:rsidRPr="00DC7355">
        <w:t>creates</w:t>
      </w:r>
      <w:proofErr w:type="gramEnd"/>
      <w:r w:rsidRPr="00DC7355">
        <w:t xml:space="preserve"> a new port and returns its reference. The </w:t>
      </w:r>
      <w:r w:rsidRPr="00DC7355">
        <w:rPr>
          <w:i/>
          <w:iCs/>
          <w:u w:val="single"/>
        </w:rPr>
        <w:t>OWNER</w:t>
      </w:r>
      <w:r w:rsidRPr="00DC7355">
        <w:t xml:space="preserve"> entry of the new port is set to </w:t>
      </w:r>
      <w:r w:rsidRPr="00DC7355">
        <w:rPr>
          <w:i/>
        </w:rPr>
        <w:t>myEntity</w:t>
      </w:r>
      <w:r w:rsidRPr="00DC7355">
        <w:t xml:space="preserve"> and </w:t>
      </w:r>
      <w:r w:rsidRPr="00DC7355">
        <w:rPr>
          <w:i/>
          <w:u w:val="single"/>
        </w:rPr>
        <w:t>COMP</w:t>
      </w:r>
      <w:r w:rsidRPr="00DC7355">
        <w:rPr>
          <w:i/>
          <w:u w:val="single"/>
        </w:rPr>
        <w:noBreakHyphen/>
      </w:r>
      <w:r w:rsidRPr="00DC7355">
        <w:rPr>
          <w:i/>
          <w:iCs/>
          <w:sz w:val="18"/>
          <w:u w:val="single"/>
        </w:rPr>
        <w:t>PORT-NAME</w:t>
      </w:r>
      <w:r w:rsidRPr="00DC7355">
        <w:t xml:space="preserve"> has the value </w:t>
      </w:r>
      <w:r w:rsidRPr="00DC7355">
        <w:rPr>
          <w:i/>
        </w:rPr>
        <w:t>myPort</w:t>
      </w:r>
      <w:r w:rsidRPr="00DC7355">
        <w:t xml:space="preserve">. The status of the new port is </w:t>
      </w:r>
      <w:r w:rsidRPr="00DC7355">
        <w:rPr>
          <w:rFonts w:ascii="Courier New" w:hAnsi="Courier New"/>
          <w:b/>
        </w:rPr>
        <w:t>STARTED</w:t>
      </w:r>
      <w:r w:rsidRPr="00DC7355">
        <w:t xml:space="preserve">. The </w:t>
      </w:r>
      <w:r w:rsidRPr="00DC7355">
        <w:rPr>
          <w:i/>
          <w:iCs/>
          <w:sz w:val="18"/>
          <w:u w:val="single"/>
        </w:rPr>
        <w:t>CONNECTIONS-LIST</w:t>
      </w:r>
      <w:r w:rsidRPr="00DC7355">
        <w:t xml:space="preserve"> and the </w:t>
      </w:r>
      <w:r w:rsidRPr="00DC7355">
        <w:rPr>
          <w:i/>
          <w:iCs/>
          <w:sz w:val="18"/>
          <w:u w:val="single"/>
        </w:rPr>
        <w:t>VALUE-QUEUE</w:t>
      </w:r>
      <w:r w:rsidRPr="00DC7355">
        <w:t xml:space="preserve"> are empty. The </w:t>
      </w:r>
      <w:r w:rsidRPr="00DC7355">
        <w:rPr>
          <w:i/>
          <w:u w:val="single"/>
        </w:rPr>
        <w:t>SNAP-VALUE</w:t>
      </w:r>
      <w:r w:rsidRPr="00DC7355">
        <w:t xml:space="preserve"> has the value </w:t>
      </w:r>
      <w:r w:rsidRPr="00DC7355">
        <w:rPr>
          <w:rFonts w:ascii="Courier New" w:hAnsi="Courier New" w:cs="Courier New"/>
          <w:b/>
          <w:bCs/>
        </w:rPr>
        <w:t>NULL</w:t>
      </w:r>
      <w:r w:rsidRPr="00DC7355">
        <w:rPr>
          <w:bCs/>
        </w:rPr>
        <w:t xml:space="preserve"> (i.e. the input queue of the new port is empty).</w:t>
      </w:r>
    </w:p>
    <w:p w14:paraId="15412BC9" w14:textId="4F2EC2AD" w:rsidR="00327709" w:rsidRPr="00DC7355" w:rsidRDefault="00327709" w:rsidP="00207750">
      <w:pPr>
        <w:pStyle w:val="BL"/>
      </w:pPr>
      <w:r w:rsidRPr="00DC7355">
        <w:t xml:space="preserve">The </w:t>
      </w:r>
      <w:r w:rsidRPr="00DC7355">
        <w:rPr>
          <w:u w:val="single"/>
        </w:rPr>
        <w:t>GET-PORT</w:t>
      </w:r>
      <w:r w:rsidRPr="00DC7355">
        <w:t xml:space="preserve"> function:</w:t>
      </w:r>
      <w:r w:rsidRPr="00DC7355">
        <w:tab/>
      </w:r>
      <w:r w:rsidRPr="00DC7355">
        <w:rPr>
          <w:u w:val="single"/>
        </w:rPr>
        <w:t>GET-PORT</w:t>
      </w:r>
      <w:r w:rsidRPr="00DC7355">
        <w:rPr>
          <w:iCs/>
        </w:rPr>
        <w:t xml:space="preserve"> (</w:t>
      </w:r>
      <w:r w:rsidRPr="00DC7355">
        <w:t>myEntity, myPort</w:t>
      </w:r>
      <w:r w:rsidRPr="00DC7355">
        <w:rPr>
          <w:iCs/>
        </w:rPr>
        <w:t>)</w:t>
      </w:r>
    </w:p>
    <w:p w14:paraId="00396DE7" w14:textId="77777777" w:rsidR="00327709" w:rsidRPr="00DC7355" w:rsidRDefault="00327709" w:rsidP="00327709">
      <w:pPr>
        <w:pStyle w:val="B10"/>
        <w:widowControl w:val="0"/>
      </w:pPr>
      <w:r w:rsidRPr="00DC7355">
        <w:tab/>
      </w:r>
      <w:proofErr w:type="gramStart"/>
      <w:r w:rsidRPr="00DC7355">
        <w:t>returns</w:t>
      </w:r>
      <w:proofErr w:type="gramEnd"/>
      <w:r w:rsidRPr="00DC7355">
        <w:t xml:space="preserve"> a reference to the port identified by </w:t>
      </w:r>
      <w:r w:rsidRPr="00DC7355">
        <w:rPr>
          <w:i/>
          <w:iCs/>
          <w:u w:val="single"/>
        </w:rPr>
        <w:t>OWNER</w:t>
      </w:r>
      <w:r w:rsidRPr="00DC7355" w:rsidDel="00972F29">
        <w:t xml:space="preserve"> </w:t>
      </w:r>
      <w:r w:rsidRPr="00DC7355">
        <w:rPr>
          <w:i/>
        </w:rPr>
        <w:t>myEntity</w:t>
      </w:r>
      <w:r w:rsidRPr="00DC7355">
        <w:t xml:space="preserve"> and </w:t>
      </w:r>
      <w:r w:rsidRPr="00DC7355">
        <w:rPr>
          <w:i/>
          <w:u w:val="single"/>
        </w:rPr>
        <w:t>COMP-</w:t>
      </w:r>
      <w:r w:rsidRPr="00DC7355">
        <w:rPr>
          <w:i/>
          <w:iCs/>
          <w:sz w:val="18"/>
          <w:u w:val="single"/>
        </w:rPr>
        <w:t>PORT-NAME</w:t>
      </w:r>
      <w:r w:rsidRPr="00DC7355">
        <w:t xml:space="preserve"> </w:t>
      </w:r>
      <w:r w:rsidRPr="00DC7355">
        <w:rPr>
          <w:i/>
          <w:iCs/>
        </w:rPr>
        <w:t>myPort</w:t>
      </w:r>
      <w:r w:rsidRPr="00DC7355">
        <w:t>.</w:t>
      </w:r>
    </w:p>
    <w:p w14:paraId="3639ED04" w14:textId="4FEF44BB" w:rsidR="00327709" w:rsidRPr="00DC7355" w:rsidRDefault="00327709" w:rsidP="00207750">
      <w:pPr>
        <w:pStyle w:val="BL"/>
      </w:pPr>
      <w:r w:rsidRPr="00DC7355">
        <w:t xml:space="preserve">The </w:t>
      </w:r>
      <w:r w:rsidRPr="00DC7355">
        <w:rPr>
          <w:u w:val="single"/>
        </w:rPr>
        <w:t>GET-REMOTE-PORT</w:t>
      </w:r>
      <w:r w:rsidRPr="00DC7355">
        <w:t xml:space="preserve"> function:</w:t>
      </w:r>
      <w:r w:rsidRPr="00DC7355">
        <w:tab/>
      </w:r>
      <w:r w:rsidRPr="00DC7355">
        <w:rPr>
          <w:u w:val="single"/>
        </w:rPr>
        <w:t>GET-REMOTE-PORT</w:t>
      </w:r>
      <w:r w:rsidRPr="00DC7355">
        <w:rPr>
          <w:iCs/>
        </w:rPr>
        <w:t xml:space="preserve"> (</w:t>
      </w:r>
      <w:r w:rsidRPr="00DC7355">
        <w:t>myEntity, myPort, myRemoteEntity</w:t>
      </w:r>
      <w:r w:rsidRPr="00DC7355">
        <w:rPr>
          <w:iCs/>
        </w:rPr>
        <w:t>)</w:t>
      </w:r>
    </w:p>
    <w:p w14:paraId="674691D6" w14:textId="77777777" w:rsidR="00327709" w:rsidRPr="00DC7355" w:rsidRDefault="00327709" w:rsidP="00327709">
      <w:pPr>
        <w:pStyle w:val="B10"/>
        <w:widowControl w:val="0"/>
      </w:pPr>
      <w:r w:rsidRPr="00DC7355">
        <w:tab/>
      </w:r>
      <w:proofErr w:type="gramStart"/>
      <w:r w:rsidRPr="00DC7355">
        <w:t>returns</w:t>
      </w:r>
      <w:proofErr w:type="gramEnd"/>
      <w:r w:rsidRPr="00DC7355">
        <w:t xml:space="preserve"> the reference to the port that is owned by test component </w:t>
      </w:r>
      <w:r w:rsidRPr="00DC7355">
        <w:rPr>
          <w:i/>
        </w:rPr>
        <w:t>myRemoteEntity</w:t>
      </w:r>
      <w:r w:rsidRPr="00DC7355">
        <w:t xml:space="preserve"> and connected to a port identified by </w:t>
      </w:r>
      <w:r w:rsidRPr="00DC7355">
        <w:rPr>
          <w:i/>
          <w:iCs/>
          <w:u w:val="single"/>
        </w:rPr>
        <w:t>OWNER</w:t>
      </w:r>
      <w:r w:rsidRPr="00DC7355">
        <w:rPr>
          <w:i/>
          <w:iCs/>
        </w:rPr>
        <w:t xml:space="preserve"> myEntity</w:t>
      </w:r>
      <w:r w:rsidRPr="00DC7355">
        <w:t xml:space="preserve"> and </w:t>
      </w:r>
      <w:r w:rsidRPr="00DC7355">
        <w:rPr>
          <w:i/>
          <w:u w:val="single"/>
        </w:rPr>
        <w:t>COMP-</w:t>
      </w:r>
      <w:r w:rsidRPr="00DC7355">
        <w:rPr>
          <w:i/>
          <w:iCs/>
          <w:sz w:val="18"/>
          <w:u w:val="single"/>
        </w:rPr>
        <w:t>PORT-NAME</w:t>
      </w:r>
      <w:r w:rsidRPr="00DC7355">
        <w:t xml:space="preserve"> </w:t>
      </w:r>
      <w:r w:rsidRPr="00DC7355">
        <w:rPr>
          <w:i/>
          <w:iCs/>
        </w:rPr>
        <w:t>myPort</w:t>
      </w:r>
      <w:r w:rsidRPr="00DC7355">
        <w:t xml:space="preserve">. The symbolic address </w:t>
      </w:r>
      <w:r w:rsidRPr="00DC7355">
        <w:rPr>
          <w:rFonts w:ascii="Courier New" w:hAnsi="Courier New"/>
          <w:b/>
        </w:rPr>
        <w:t>SYSTEM</w:t>
      </w:r>
      <w:r w:rsidRPr="00DC7355">
        <w:t xml:space="preserve"> is returned, if the remote port is mapped onto a port in the test system interface.</w:t>
      </w:r>
    </w:p>
    <w:p w14:paraId="1955AFBD" w14:textId="77777777" w:rsidR="00327709" w:rsidRPr="00DC7355" w:rsidRDefault="00327709" w:rsidP="00327709">
      <w:pPr>
        <w:pStyle w:val="NO"/>
        <w:keepLines w:val="0"/>
        <w:widowControl w:val="0"/>
      </w:pPr>
      <w:r w:rsidRPr="00DC7355">
        <w:t>NOTE 2:</w:t>
      </w:r>
      <w:r w:rsidRPr="00DC7355">
        <w:tab/>
      </w:r>
      <w:r w:rsidRPr="00DC7355">
        <w:rPr>
          <w:i/>
          <w:u w:val="single"/>
        </w:rPr>
        <w:t>GET-REMOTE-PORT</w:t>
      </w:r>
      <w:r w:rsidRPr="00DC7355">
        <w:t xml:space="preserve"> returns </w:t>
      </w:r>
      <w:r w:rsidRPr="00DC7355">
        <w:rPr>
          <w:rFonts w:ascii="Courier New" w:hAnsi="Courier New"/>
          <w:b/>
        </w:rPr>
        <w:t>NULL</w:t>
      </w:r>
      <w:r w:rsidRPr="00DC7355">
        <w:t xml:space="preserve"> if there is no remote port or if the remote port cannot be identified uniquely. The special value </w:t>
      </w:r>
      <w:r w:rsidRPr="00DC7355">
        <w:rPr>
          <w:rFonts w:ascii="Courier New" w:hAnsi="Courier New"/>
          <w:b/>
        </w:rPr>
        <w:t>NONE</w:t>
      </w:r>
      <w:r w:rsidRPr="00DC7355">
        <w:t xml:space="preserve"> can be used as value for the </w:t>
      </w:r>
      <w:r w:rsidRPr="00DC7355">
        <w:rPr>
          <w:i/>
        </w:rPr>
        <w:t>myRemoteEntity</w:t>
      </w:r>
      <w:r w:rsidRPr="00DC7355">
        <w:t xml:space="preserve"> parameter if the remote entity is not known or not required, i.e. there exists only a one-to-one connection for this port.</w:t>
      </w:r>
    </w:p>
    <w:p w14:paraId="074395D8" w14:textId="619D70C0" w:rsidR="00327709" w:rsidRPr="00DC7355" w:rsidRDefault="00327709" w:rsidP="00207750">
      <w:pPr>
        <w:pStyle w:val="BL"/>
      </w:pPr>
      <w:r w:rsidRPr="00DC7355">
        <w:t xml:space="preserve">The </w:t>
      </w:r>
      <w:r w:rsidRPr="00DC7355">
        <w:rPr>
          <w:i/>
          <w:u w:val="single"/>
        </w:rPr>
        <w:t>STATUS</w:t>
      </w:r>
      <w:r w:rsidRPr="00DC7355">
        <w:t xml:space="preserve"> of a port is handled like a variable. It can be addressed by qualifying </w:t>
      </w:r>
      <w:r w:rsidRPr="00DC7355">
        <w:rPr>
          <w:i/>
          <w:u w:val="single"/>
        </w:rPr>
        <w:t>STATUS</w:t>
      </w:r>
      <w:r w:rsidRPr="00DC7355">
        <w:t xml:space="preserve"> with a </w:t>
      </w:r>
      <w:r w:rsidRPr="00DC7355">
        <w:rPr>
          <w:i/>
          <w:u w:val="single"/>
        </w:rPr>
        <w:t>GET-PORT</w:t>
      </w:r>
      <w:r w:rsidRPr="00DC7355">
        <w:t xml:space="preserve"> call</w:t>
      </w:r>
    </w:p>
    <w:p w14:paraId="46D82B14" w14:textId="77777777" w:rsidR="00327709" w:rsidRPr="00DC7355" w:rsidRDefault="00327709" w:rsidP="00327709">
      <w:pPr>
        <w:pStyle w:val="B10"/>
        <w:widowControl w:val="0"/>
      </w:pPr>
      <w:r w:rsidRPr="00DC7355">
        <w:tab/>
      </w:r>
      <w:r w:rsidRPr="00DC7355">
        <w:rPr>
          <w:i/>
          <w:iCs/>
          <w:u w:val="single"/>
        </w:rPr>
        <w:t>GET-</w:t>
      </w:r>
      <w:proofErr w:type="gramStart"/>
      <w:r w:rsidRPr="00DC7355">
        <w:rPr>
          <w:i/>
          <w:iCs/>
          <w:u w:val="single"/>
        </w:rPr>
        <w:t>PORT</w:t>
      </w:r>
      <w:r w:rsidRPr="00DC7355">
        <w:t>(</w:t>
      </w:r>
      <w:proofErr w:type="gramEnd"/>
      <w:r w:rsidRPr="00DC7355">
        <w:rPr>
          <w:i/>
          <w:iCs/>
        </w:rPr>
        <w:t>myEntity</w:t>
      </w:r>
      <w:r w:rsidRPr="00DC7355">
        <w:t xml:space="preserve">, </w:t>
      </w:r>
      <w:r w:rsidRPr="00DC7355">
        <w:rPr>
          <w:i/>
          <w:iCs/>
        </w:rPr>
        <w:t>myPort</w:t>
      </w:r>
      <w:r w:rsidRPr="00DC7355">
        <w:t>).</w:t>
      </w:r>
      <w:r w:rsidRPr="00DC7355">
        <w:rPr>
          <w:i/>
          <w:iCs/>
          <w:u w:val="single"/>
        </w:rPr>
        <w:t>STATUS</w:t>
      </w:r>
      <w:r w:rsidR="00D31471" w:rsidRPr="00DC7355">
        <w:rPr>
          <w:i/>
          <w:iCs/>
          <w:u w:val="single"/>
        </w:rPr>
        <w:t>.</w:t>
      </w:r>
    </w:p>
    <w:p w14:paraId="6DF96D2A" w14:textId="319A9D29" w:rsidR="00327709" w:rsidRPr="00DC7355" w:rsidRDefault="00327709" w:rsidP="00207750">
      <w:pPr>
        <w:pStyle w:val="BL"/>
      </w:pPr>
      <w:r w:rsidRPr="00DC7355">
        <w:t xml:space="preserve">The </w:t>
      </w:r>
      <w:r w:rsidRPr="00DC7355">
        <w:rPr>
          <w:u w:val="single"/>
        </w:rPr>
        <w:t>ADD-CON</w:t>
      </w:r>
      <w:r w:rsidRPr="00DC7355">
        <w:t xml:space="preserve"> function:</w:t>
      </w:r>
      <w:r w:rsidRPr="00DC7355">
        <w:tab/>
      </w:r>
      <w:r w:rsidRPr="00DC7355">
        <w:rPr>
          <w:u w:val="single"/>
        </w:rPr>
        <w:t>ADD-CON</w:t>
      </w:r>
      <w:r w:rsidRPr="00DC7355">
        <w:rPr>
          <w:iCs/>
        </w:rPr>
        <w:t xml:space="preserve"> </w:t>
      </w:r>
      <w:r w:rsidRPr="00DC7355">
        <w:t>(myEntity, myPort, myRemoteEntity, myRemotePort</w:t>
      </w:r>
      <w:r w:rsidRPr="00DC7355">
        <w:rPr>
          <w:iCs/>
        </w:rPr>
        <w:t>,</w:t>
      </w:r>
      <w:r w:rsidRPr="00DC7355">
        <w:t xml:space="preserve"> myStatic)</w:t>
      </w:r>
    </w:p>
    <w:p w14:paraId="14DDC85D" w14:textId="77777777" w:rsidR="00327709" w:rsidRPr="00DC7355" w:rsidRDefault="00327709" w:rsidP="00327709">
      <w:pPr>
        <w:pStyle w:val="B10"/>
        <w:widowControl w:val="0"/>
      </w:pPr>
      <w:r w:rsidRPr="00DC7355">
        <w:tab/>
      </w:r>
      <w:proofErr w:type="gramStart"/>
      <w:r w:rsidRPr="00DC7355">
        <w:t>adds</w:t>
      </w:r>
      <w:proofErr w:type="gramEnd"/>
      <w:r w:rsidRPr="00DC7355">
        <w:t xml:space="preserve"> a connection (</w:t>
      </w:r>
      <w:r w:rsidRPr="00DC7355">
        <w:rPr>
          <w:i/>
        </w:rPr>
        <w:t>myRemoteEntity</w:t>
      </w:r>
      <w:r w:rsidRPr="00DC7355">
        <w:t xml:space="preserve">, </w:t>
      </w:r>
      <w:r w:rsidRPr="00DC7355">
        <w:rPr>
          <w:i/>
        </w:rPr>
        <w:t>myRemotePort</w:t>
      </w:r>
      <w:r w:rsidRPr="00DC7355">
        <w:rPr>
          <w:iCs/>
        </w:rPr>
        <w:t xml:space="preserve">, </w:t>
      </w:r>
      <w:r w:rsidRPr="00DC7355">
        <w:rPr>
          <w:i/>
        </w:rPr>
        <w:t>myStatic</w:t>
      </w:r>
      <w:r w:rsidRPr="00DC7355">
        <w:t xml:space="preserve">) to the list of connections of the port identified by </w:t>
      </w:r>
      <w:r w:rsidRPr="00DC7355">
        <w:rPr>
          <w:i/>
          <w:iCs/>
          <w:u w:val="single"/>
        </w:rPr>
        <w:t>OWNER</w:t>
      </w:r>
      <w:r w:rsidRPr="00DC7355">
        <w:rPr>
          <w:i/>
          <w:iCs/>
        </w:rPr>
        <w:t xml:space="preserve"> myEntity</w:t>
      </w:r>
      <w:r w:rsidRPr="00DC7355">
        <w:t xml:space="preserve"> and </w:t>
      </w:r>
      <w:r w:rsidRPr="00DC7355">
        <w:rPr>
          <w:i/>
          <w:u w:val="single"/>
        </w:rPr>
        <w:t>COMP-</w:t>
      </w:r>
      <w:r w:rsidRPr="00DC7355">
        <w:rPr>
          <w:i/>
          <w:iCs/>
          <w:sz w:val="18"/>
          <w:u w:val="single"/>
        </w:rPr>
        <w:t>PORT-NAME</w:t>
      </w:r>
      <w:r w:rsidRPr="00DC7355">
        <w:t xml:space="preserve"> </w:t>
      </w:r>
      <w:r w:rsidRPr="00DC7355">
        <w:rPr>
          <w:i/>
        </w:rPr>
        <w:t>myPort</w:t>
      </w:r>
      <w:r w:rsidRPr="00DC7355">
        <w:t>.</w:t>
      </w:r>
    </w:p>
    <w:p w14:paraId="1B5C650A" w14:textId="138BE9FD" w:rsidR="00327709" w:rsidRPr="00DC7355" w:rsidRDefault="00327709" w:rsidP="00207750">
      <w:pPr>
        <w:pStyle w:val="BL"/>
      </w:pPr>
      <w:r w:rsidRPr="00DC7355">
        <w:t xml:space="preserve">The </w:t>
      </w:r>
      <w:r w:rsidRPr="00DC7355">
        <w:rPr>
          <w:u w:val="single"/>
        </w:rPr>
        <w:t>DEL-CON</w:t>
      </w:r>
      <w:r w:rsidRPr="00DC7355">
        <w:t xml:space="preserve"> function:</w:t>
      </w:r>
      <w:r w:rsidRPr="00DC7355">
        <w:tab/>
      </w:r>
      <w:r w:rsidRPr="00DC7355">
        <w:rPr>
          <w:u w:val="single"/>
        </w:rPr>
        <w:t>DEL-CON</w:t>
      </w:r>
      <w:r w:rsidRPr="00DC7355">
        <w:rPr>
          <w:iCs/>
        </w:rPr>
        <w:t xml:space="preserve"> </w:t>
      </w:r>
      <w:r w:rsidRPr="00DC7355">
        <w:t>(myEntity, myPort, myRemoteEntity, myRemotePort)</w:t>
      </w:r>
    </w:p>
    <w:p w14:paraId="429CEE86" w14:textId="77777777" w:rsidR="00327709" w:rsidRPr="00DC7355" w:rsidRDefault="00327709" w:rsidP="00327709">
      <w:pPr>
        <w:pStyle w:val="B10"/>
        <w:widowControl w:val="0"/>
      </w:pPr>
      <w:r w:rsidRPr="00DC7355">
        <w:tab/>
      </w:r>
      <w:proofErr w:type="gramStart"/>
      <w:r w:rsidRPr="00DC7355">
        <w:t>removes</w:t>
      </w:r>
      <w:proofErr w:type="gramEnd"/>
      <w:r w:rsidRPr="00DC7355">
        <w:t xml:space="preserve"> a connection (</w:t>
      </w:r>
      <w:r w:rsidRPr="00DC7355">
        <w:rPr>
          <w:i/>
        </w:rPr>
        <w:t>myRemoteEntity</w:t>
      </w:r>
      <w:r w:rsidRPr="00DC7355">
        <w:t xml:space="preserve">, </w:t>
      </w:r>
      <w:r w:rsidRPr="00DC7355">
        <w:rPr>
          <w:i/>
        </w:rPr>
        <w:t>myRemotePort</w:t>
      </w:r>
      <w:r w:rsidRPr="00DC7355">
        <w:rPr>
          <w:iCs/>
        </w:rPr>
        <w:t>, ?</w:t>
      </w:r>
      <w:r w:rsidRPr="00DC7355">
        <w:t xml:space="preserve">) with any </w:t>
      </w:r>
      <w:r w:rsidRPr="00DC7355">
        <w:rPr>
          <w:i/>
          <w:iCs/>
          <w:u w:val="single"/>
        </w:rPr>
        <w:t>STATIC</w:t>
      </w:r>
      <w:r w:rsidRPr="00DC7355">
        <w:t xml:space="preserve"> value from the list of connections of the port identified by </w:t>
      </w:r>
      <w:r w:rsidRPr="00DC7355">
        <w:rPr>
          <w:i/>
          <w:iCs/>
          <w:u w:val="single"/>
        </w:rPr>
        <w:t>OWNER</w:t>
      </w:r>
      <w:r w:rsidRPr="00DC7355">
        <w:rPr>
          <w:i/>
          <w:iCs/>
        </w:rPr>
        <w:t xml:space="preserve"> myEntity</w:t>
      </w:r>
      <w:r w:rsidRPr="00DC7355">
        <w:t xml:space="preserve"> and </w:t>
      </w:r>
      <w:r w:rsidRPr="00DC7355">
        <w:rPr>
          <w:i/>
          <w:u w:val="single"/>
        </w:rPr>
        <w:t>COMP-</w:t>
      </w:r>
      <w:r w:rsidRPr="00DC7355">
        <w:rPr>
          <w:i/>
          <w:iCs/>
          <w:sz w:val="18"/>
          <w:u w:val="single"/>
        </w:rPr>
        <w:t>PORT-NAME</w:t>
      </w:r>
      <w:r w:rsidRPr="00DC7355">
        <w:t xml:space="preserve"> </w:t>
      </w:r>
      <w:r w:rsidRPr="00DC7355">
        <w:rPr>
          <w:i/>
        </w:rPr>
        <w:t>myPort</w:t>
      </w:r>
      <w:r w:rsidRPr="00DC7355">
        <w:t>.</w:t>
      </w:r>
    </w:p>
    <w:p w14:paraId="197765DF" w14:textId="4B4C0A0A" w:rsidR="00327709" w:rsidRPr="00DC7355" w:rsidRDefault="00327709" w:rsidP="00102551">
      <w:pPr>
        <w:pStyle w:val="BL"/>
        <w:keepNext/>
      </w:pPr>
      <w:r w:rsidRPr="00DC7355">
        <w:lastRenderedPageBreak/>
        <w:t>The GET-CON function:</w:t>
      </w:r>
      <w:r w:rsidRPr="00DC7355">
        <w:tab/>
        <w:t>GET</w:t>
      </w:r>
      <w:r w:rsidRPr="00DC7355">
        <w:rPr>
          <w:u w:val="single"/>
        </w:rPr>
        <w:t>-CON</w:t>
      </w:r>
      <w:r w:rsidRPr="00DC7355">
        <w:rPr>
          <w:iCs/>
        </w:rPr>
        <w:t xml:space="preserve"> </w:t>
      </w:r>
      <w:r w:rsidRPr="00DC7355">
        <w:t>(myEntity, myPort, myRemoteEntity, myRemotePort)</w:t>
      </w:r>
    </w:p>
    <w:p w14:paraId="148BD1AA" w14:textId="77777777" w:rsidR="00327709" w:rsidRPr="00DC7355" w:rsidRDefault="00327709" w:rsidP="00362CB8">
      <w:pPr>
        <w:pStyle w:val="B10"/>
        <w:keepNext/>
        <w:widowControl w:val="0"/>
      </w:pPr>
      <w:r w:rsidRPr="00DC7355">
        <w:tab/>
      </w:r>
      <w:proofErr w:type="gramStart"/>
      <w:r w:rsidRPr="00DC7355">
        <w:t>retrieves</w:t>
      </w:r>
      <w:proofErr w:type="gramEnd"/>
      <w:r w:rsidRPr="00DC7355">
        <w:t xml:space="preserve"> a connection (</w:t>
      </w:r>
      <w:r w:rsidRPr="00DC7355">
        <w:rPr>
          <w:i/>
        </w:rPr>
        <w:t>myRemoteEntity</w:t>
      </w:r>
      <w:r w:rsidRPr="00DC7355">
        <w:t xml:space="preserve">, </w:t>
      </w:r>
      <w:r w:rsidRPr="00DC7355">
        <w:rPr>
          <w:i/>
        </w:rPr>
        <w:t>myRemotePort</w:t>
      </w:r>
      <w:r w:rsidRPr="00DC7355">
        <w:rPr>
          <w:iCs/>
        </w:rPr>
        <w:t>, ?</w:t>
      </w:r>
      <w:r w:rsidRPr="00DC7355">
        <w:t xml:space="preserve">) with any </w:t>
      </w:r>
      <w:r w:rsidRPr="00DC7355">
        <w:rPr>
          <w:i/>
          <w:iCs/>
          <w:u w:val="single"/>
        </w:rPr>
        <w:t>STATIC</w:t>
      </w:r>
      <w:r w:rsidRPr="00DC7355">
        <w:t xml:space="preserve"> value from the list of connections of the port identified by </w:t>
      </w:r>
      <w:r w:rsidRPr="00DC7355">
        <w:rPr>
          <w:i/>
          <w:iCs/>
          <w:u w:val="single"/>
        </w:rPr>
        <w:t>OWNER</w:t>
      </w:r>
      <w:r w:rsidRPr="00DC7355">
        <w:rPr>
          <w:i/>
          <w:iCs/>
        </w:rPr>
        <w:t xml:space="preserve"> myEntity</w:t>
      </w:r>
      <w:r w:rsidRPr="00DC7355">
        <w:t xml:space="preserve"> and </w:t>
      </w:r>
      <w:r w:rsidRPr="00DC7355">
        <w:rPr>
          <w:i/>
          <w:u w:val="single"/>
        </w:rPr>
        <w:t>COMP-</w:t>
      </w:r>
      <w:r w:rsidRPr="00DC7355">
        <w:rPr>
          <w:i/>
          <w:iCs/>
          <w:sz w:val="18"/>
          <w:u w:val="single"/>
        </w:rPr>
        <w:t>PORT-NAME</w:t>
      </w:r>
      <w:r w:rsidRPr="00DC7355">
        <w:t xml:space="preserve"> </w:t>
      </w:r>
      <w:r w:rsidRPr="00DC7355">
        <w:rPr>
          <w:i/>
        </w:rPr>
        <w:t>myPort</w:t>
      </w:r>
      <w:r w:rsidRPr="00DC7355">
        <w:t>.</w:t>
      </w:r>
    </w:p>
    <w:p w14:paraId="52F71C55" w14:textId="7E8E34E3" w:rsidR="00327709" w:rsidRPr="00DC7355" w:rsidRDefault="00327709" w:rsidP="00207750">
      <w:pPr>
        <w:pStyle w:val="BL"/>
      </w:pPr>
      <w:r w:rsidRPr="00DC7355">
        <w:t xml:space="preserve">The </w:t>
      </w:r>
      <w:r w:rsidRPr="00DC7355">
        <w:rPr>
          <w:u w:val="single"/>
        </w:rPr>
        <w:t>SNAP-PORTS</w:t>
      </w:r>
      <w:r w:rsidRPr="00DC7355">
        <w:t xml:space="preserve"> function:</w:t>
      </w:r>
      <w:r w:rsidRPr="00DC7355">
        <w:tab/>
      </w:r>
      <w:r w:rsidRPr="00DC7355">
        <w:rPr>
          <w:u w:val="single"/>
        </w:rPr>
        <w:t>SNAP-PORTS</w:t>
      </w:r>
      <w:r w:rsidRPr="00DC7355">
        <w:rPr>
          <w:iCs/>
        </w:rPr>
        <w:t xml:space="preserve"> </w:t>
      </w:r>
      <w:r w:rsidRPr="00DC7355">
        <w:t>(myEntity)</w:t>
      </w:r>
    </w:p>
    <w:p w14:paraId="6D06BDD8" w14:textId="77777777" w:rsidR="00327709" w:rsidRPr="00DC7355" w:rsidRDefault="00327709" w:rsidP="00946CD8">
      <w:pPr>
        <w:pStyle w:val="B10"/>
      </w:pPr>
      <w:r w:rsidRPr="00DC7355">
        <w:tab/>
      </w:r>
      <w:proofErr w:type="gramStart"/>
      <w:r w:rsidRPr="00DC7355">
        <w:t>updates</w:t>
      </w:r>
      <w:proofErr w:type="gramEnd"/>
      <w:r w:rsidRPr="00DC7355">
        <w:t xml:space="preserve"> </w:t>
      </w:r>
      <w:r w:rsidRPr="00DC7355">
        <w:rPr>
          <w:i/>
          <w:u w:val="single"/>
        </w:rPr>
        <w:t>SNAP-VALUE</w:t>
      </w:r>
      <w:r w:rsidRPr="00DC7355">
        <w:t xml:space="preserve"> for all ports owned by </w:t>
      </w:r>
      <w:r w:rsidRPr="00DC7355">
        <w:rPr>
          <w:i/>
          <w:iCs/>
        </w:rPr>
        <w:t>myEntity</w:t>
      </w:r>
      <w:r w:rsidRPr="00DC7355">
        <w:t>, i.e.</w:t>
      </w:r>
    </w:p>
    <w:p w14:paraId="36AE06EC" w14:textId="77777777" w:rsidR="00327709" w:rsidRPr="00DC7355" w:rsidRDefault="00327709" w:rsidP="00207750">
      <w:pPr>
        <w:pStyle w:val="PL"/>
        <w:rPr>
          <w:noProof w:val="0"/>
        </w:rPr>
      </w:pPr>
      <w:r w:rsidRPr="00DC7355">
        <w:rPr>
          <w:i/>
          <w:noProof w:val="0"/>
        </w:rPr>
        <w:tab/>
      </w:r>
      <w:r w:rsidRPr="00DC7355">
        <w:rPr>
          <w:i/>
          <w:noProof w:val="0"/>
        </w:rPr>
        <w:tab/>
      </w:r>
      <w:r w:rsidRPr="00DC7355">
        <w:rPr>
          <w:i/>
          <w:noProof w:val="0"/>
        </w:rPr>
        <w:tab/>
      </w:r>
      <w:r w:rsidRPr="00DC7355">
        <w:rPr>
          <w:i/>
          <w:noProof w:val="0"/>
          <w:u w:val="single"/>
        </w:rPr>
        <w:t>SNAP-PORTS</w:t>
      </w:r>
      <w:r w:rsidRPr="00DC7355">
        <w:rPr>
          <w:iCs/>
          <w:noProof w:val="0"/>
        </w:rPr>
        <w:t xml:space="preserve"> </w:t>
      </w:r>
      <w:r w:rsidRPr="00DC7355">
        <w:rPr>
          <w:noProof w:val="0"/>
        </w:rPr>
        <w:t>(myEntity) {</w:t>
      </w:r>
    </w:p>
    <w:p w14:paraId="4D4C6486" w14:textId="77777777" w:rsidR="00327709" w:rsidRPr="00DC7355" w:rsidRDefault="00327709" w:rsidP="00207750">
      <w:pPr>
        <w:pStyle w:val="PL"/>
        <w:rPr>
          <w:i/>
          <w:noProof w:val="0"/>
        </w:rPr>
      </w:pPr>
      <w:r w:rsidRPr="00DC7355">
        <w:rPr>
          <w:i/>
          <w:noProof w:val="0"/>
        </w:rPr>
        <w:tab/>
      </w:r>
      <w:r w:rsidRPr="00DC7355">
        <w:rPr>
          <w:i/>
          <w:noProof w:val="0"/>
        </w:rPr>
        <w:tab/>
      </w:r>
      <w:r w:rsidRPr="00DC7355">
        <w:rPr>
          <w:i/>
          <w:noProof w:val="0"/>
        </w:rPr>
        <w:tab/>
      </w:r>
      <w:r w:rsidRPr="00DC7355">
        <w:rPr>
          <w:i/>
          <w:noProof w:val="0"/>
        </w:rPr>
        <w:tab/>
      </w:r>
      <w:proofErr w:type="gramStart"/>
      <w:r w:rsidRPr="00DC7355">
        <w:rPr>
          <w:b/>
          <w:bCs/>
          <w:noProof w:val="0"/>
        </w:rPr>
        <w:t>for</w:t>
      </w:r>
      <w:proofErr w:type="gramEnd"/>
      <w:r w:rsidRPr="00DC7355">
        <w:rPr>
          <w:b/>
          <w:bCs/>
          <w:noProof w:val="0"/>
        </w:rPr>
        <w:t xml:space="preserve"> all ports </w:t>
      </w:r>
      <w:r w:rsidRPr="00DC7355">
        <w:rPr>
          <w:i/>
          <w:noProof w:val="0"/>
        </w:rPr>
        <w:t>p</w:t>
      </w:r>
      <w:r w:rsidRPr="00DC7355">
        <w:rPr>
          <w:noProof w:val="0"/>
        </w:rPr>
        <w:t xml:space="preserve"> </w:t>
      </w:r>
      <w:r w:rsidRPr="00DC7355">
        <w:rPr>
          <w:noProof w:val="0"/>
        </w:rPr>
        <w:tab/>
      </w:r>
      <w:r w:rsidRPr="00DC7355">
        <w:rPr>
          <w:noProof w:val="0"/>
        </w:rPr>
        <w:tab/>
        <w:t xml:space="preserve">/* in the </w:t>
      </w:r>
      <w:r w:rsidRPr="00DC7355">
        <w:rPr>
          <w:i/>
          <w:noProof w:val="0"/>
        </w:rPr>
        <w:t>module state */</w:t>
      </w:r>
      <w:r w:rsidRPr="00DC7355">
        <w:rPr>
          <w:noProof w:val="0"/>
        </w:rPr>
        <w:t xml:space="preserve"> {</w:t>
      </w:r>
    </w:p>
    <w:p w14:paraId="06B94BE3" w14:textId="77777777" w:rsidR="00327709" w:rsidRPr="00DC7355" w:rsidRDefault="00327709" w:rsidP="00207750">
      <w:pPr>
        <w:pStyle w:val="PL"/>
        <w:rPr>
          <w:noProof w:val="0"/>
        </w:rPr>
      </w:pPr>
      <w:r w:rsidRPr="00DC7355">
        <w:rPr>
          <w:i/>
          <w:noProof w:val="0"/>
        </w:rPr>
        <w:tab/>
      </w:r>
      <w:r w:rsidRPr="00DC7355">
        <w:rPr>
          <w:i/>
          <w:noProof w:val="0"/>
        </w:rPr>
        <w:tab/>
      </w:r>
      <w:r w:rsidRPr="00DC7355">
        <w:rPr>
          <w:i/>
          <w:noProof w:val="0"/>
        </w:rPr>
        <w:tab/>
      </w:r>
      <w:r w:rsidRPr="00DC7355">
        <w:rPr>
          <w:rFonts w:cs="Courier New"/>
          <w:b/>
          <w:bCs/>
          <w:iCs/>
          <w:noProof w:val="0"/>
        </w:rPr>
        <w:tab/>
      </w:r>
      <w:r w:rsidRPr="00DC7355">
        <w:rPr>
          <w:rFonts w:cs="Courier New"/>
          <w:b/>
          <w:bCs/>
          <w:iCs/>
          <w:noProof w:val="0"/>
        </w:rPr>
        <w:tab/>
      </w:r>
      <w:proofErr w:type="gramStart"/>
      <w:r w:rsidRPr="00DC7355">
        <w:rPr>
          <w:rFonts w:cs="Courier New"/>
          <w:b/>
          <w:bCs/>
          <w:iCs/>
          <w:noProof w:val="0"/>
        </w:rPr>
        <w:t>if</w:t>
      </w:r>
      <w:proofErr w:type="gramEnd"/>
      <w:r w:rsidRPr="00DC7355">
        <w:rPr>
          <w:rFonts w:cs="Courier New"/>
          <w:b/>
          <w:bCs/>
          <w:iCs/>
          <w:noProof w:val="0"/>
        </w:rPr>
        <w:t xml:space="preserve"> </w:t>
      </w:r>
      <w:r w:rsidRPr="00DC7355">
        <w:rPr>
          <w:rFonts w:cs="Courier New"/>
          <w:iCs/>
          <w:noProof w:val="0"/>
        </w:rPr>
        <w:t>(</w:t>
      </w:r>
      <w:r w:rsidRPr="00DC7355">
        <w:rPr>
          <w:noProof w:val="0"/>
        </w:rPr>
        <w:t>p.</w:t>
      </w:r>
      <w:r w:rsidRPr="00DC7355">
        <w:rPr>
          <w:noProof w:val="0"/>
          <w:u w:val="single"/>
        </w:rPr>
        <w:t>OWNER</w:t>
      </w:r>
      <w:r w:rsidRPr="00DC7355">
        <w:rPr>
          <w:noProof w:val="0"/>
        </w:rPr>
        <w:t xml:space="preserve"> == myEntity</w:t>
      </w:r>
      <w:r w:rsidRPr="00DC7355">
        <w:rPr>
          <w:iCs/>
          <w:noProof w:val="0"/>
        </w:rPr>
        <w:t>)</w:t>
      </w:r>
      <w:r w:rsidRPr="00DC7355">
        <w:rPr>
          <w:noProof w:val="0"/>
        </w:rPr>
        <w:t xml:space="preserve"> {</w:t>
      </w:r>
    </w:p>
    <w:p w14:paraId="0DA109D3" w14:textId="77777777" w:rsidR="00327709" w:rsidRPr="00DC7355" w:rsidRDefault="00327709" w:rsidP="00207750">
      <w:pPr>
        <w:pStyle w:val="PL"/>
        <w:rPr>
          <w:noProof w:val="0"/>
        </w:rPr>
      </w:pPr>
      <w:r w:rsidRPr="00DC7355">
        <w:rPr>
          <w:i/>
          <w:noProof w:val="0"/>
        </w:rPr>
        <w:tab/>
      </w:r>
      <w:r w:rsidRPr="00DC7355">
        <w:rPr>
          <w:i/>
          <w:noProof w:val="0"/>
        </w:rPr>
        <w:tab/>
      </w:r>
      <w:r w:rsidRPr="00DC7355">
        <w:rPr>
          <w:i/>
          <w:noProof w:val="0"/>
        </w:rPr>
        <w:tab/>
      </w:r>
      <w:r w:rsidRPr="00DC7355">
        <w:rPr>
          <w:noProof w:val="0"/>
        </w:rPr>
        <w:tab/>
      </w:r>
      <w:r w:rsidRPr="00DC7355">
        <w:rPr>
          <w:noProof w:val="0"/>
        </w:rPr>
        <w:tab/>
      </w:r>
      <w:r w:rsidRPr="00DC7355">
        <w:rPr>
          <w:noProof w:val="0"/>
        </w:rPr>
        <w:tab/>
      </w:r>
      <w:proofErr w:type="gramStart"/>
      <w:r w:rsidRPr="00DC7355">
        <w:rPr>
          <w:rFonts w:cs="Courier New"/>
          <w:b/>
          <w:bCs/>
          <w:iCs/>
          <w:noProof w:val="0"/>
        </w:rPr>
        <w:t>if</w:t>
      </w:r>
      <w:proofErr w:type="gramEnd"/>
      <w:r w:rsidRPr="00DC7355">
        <w:rPr>
          <w:rFonts w:cs="Courier New"/>
          <w:b/>
          <w:bCs/>
          <w:iCs/>
          <w:noProof w:val="0"/>
        </w:rPr>
        <w:t xml:space="preserve"> </w:t>
      </w:r>
      <w:r w:rsidRPr="00DC7355">
        <w:rPr>
          <w:rFonts w:cs="Courier New"/>
          <w:iCs/>
          <w:noProof w:val="0"/>
        </w:rPr>
        <w:t>(</w:t>
      </w:r>
      <w:r w:rsidRPr="00DC7355">
        <w:rPr>
          <w:i/>
          <w:noProof w:val="0"/>
        </w:rPr>
        <w:t>p.</w:t>
      </w:r>
      <w:r w:rsidRPr="00DC7355">
        <w:rPr>
          <w:i/>
          <w:noProof w:val="0"/>
          <w:u w:val="single"/>
        </w:rPr>
        <w:t>STATUS</w:t>
      </w:r>
      <w:r w:rsidRPr="00DC7355">
        <w:rPr>
          <w:i/>
          <w:noProof w:val="0"/>
        </w:rPr>
        <w:t xml:space="preserve"> == </w:t>
      </w:r>
      <w:r w:rsidRPr="00DC7355">
        <w:rPr>
          <w:b/>
          <w:bCs/>
          <w:iCs/>
          <w:noProof w:val="0"/>
        </w:rPr>
        <w:t>STOPPED</w:t>
      </w:r>
      <w:r w:rsidRPr="00DC7355">
        <w:rPr>
          <w:iCs/>
          <w:noProof w:val="0"/>
        </w:rPr>
        <w:t>)</w:t>
      </w:r>
      <w:r w:rsidRPr="00DC7355">
        <w:rPr>
          <w:i/>
          <w:noProof w:val="0"/>
        </w:rPr>
        <w:t xml:space="preserve"> </w:t>
      </w:r>
      <w:r w:rsidRPr="00DC7355">
        <w:rPr>
          <w:noProof w:val="0"/>
        </w:rPr>
        <w:t>{</w:t>
      </w:r>
    </w:p>
    <w:p w14:paraId="7602ACA1" w14:textId="77777777" w:rsidR="00327709" w:rsidRPr="00DC7355" w:rsidRDefault="00327709" w:rsidP="00207750">
      <w:pPr>
        <w:pStyle w:val="PL"/>
        <w:rPr>
          <w:noProof w:val="0"/>
        </w:rPr>
      </w:pPr>
      <w:r w:rsidRPr="00DC7355">
        <w:rPr>
          <w:i/>
          <w:noProof w:val="0"/>
        </w:rPr>
        <w:tab/>
      </w:r>
      <w:r w:rsidRPr="00DC7355">
        <w:rPr>
          <w:i/>
          <w:noProof w:val="0"/>
        </w:rPr>
        <w:tab/>
      </w:r>
      <w:r w:rsidRPr="00DC7355">
        <w:rPr>
          <w:i/>
          <w:noProof w:val="0"/>
        </w:rPr>
        <w:tab/>
      </w:r>
      <w:r w:rsidRPr="00DC7355">
        <w:rPr>
          <w:noProof w:val="0"/>
        </w:rPr>
        <w:tab/>
      </w:r>
      <w:r w:rsidRPr="00DC7355">
        <w:rPr>
          <w:noProof w:val="0"/>
        </w:rPr>
        <w:tab/>
      </w:r>
      <w:r w:rsidRPr="00DC7355">
        <w:rPr>
          <w:noProof w:val="0"/>
        </w:rPr>
        <w:tab/>
      </w:r>
      <w:r w:rsidRPr="00DC7355">
        <w:rPr>
          <w:noProof w:val="0"/>
        </w:rPr>
        <w:tab/>
      </w:r>
      <w:proofErr w:type="gramStart"/>
      <w:r w:rsidRPr="00DC7355">
        <w:rPr>
          <w:i/>
          <w:iCs/>
          <w:noProof w:val="0"/>
        </w:rPr>
        <w:t>p</w:t>
      </w:r>
      <w:r w:rsidRPr="00DC7355">
        <w:rPr>
          <w:noProof w:val="0"/>
        </w:rPr>
        <w:t>.</w:t>
      </w:r>
      <w:r w:rsidRPr="00DC7355">
        <w:rPr>
          <w:i/>
          <w:noProof w:val="0"/>
          <w:u w:val="single"/>
        </w:rPr>
        <w:t>SNAP-VALUE</w:t>
      </w:r>
      <w:proofErr w:type="gramEnd"/>
      <w:r w:rsidRPr="00DC7355">
        <w:rPr>
          <w:iCs/>
          <w:noProof w:val="0"/>
        </w:rPr>
        <w:t xml:space="preserve"> := </w:t>
      </w:r>
      <w:r w:rsidRPr="00DC7355">
        <w:rPr>
          <w:b/>
          <w:bCs/>
          <w:noProof w:val="0"/>
        </w:rPr>
        <w:t>NULL</w:t>
      </w:r>
      <w:r w:rsidRPr="00DC7355">
        <w:rPr>
          <w:noProof w:val="0"/>
        </w:rPr>
        <w:t>;</w:t>
      </w:r>
    </w:p>
    <w:p w14:paraId="5FA5998B" w14:textId="77777777" w:rsidR="00327709" w:rsidRPr="00DC7355" w:rsidRDefault="00327709" w:rsidP="00207750">
      <w:pPr>
        <w:pStyle w:val="PL"/>
        <w:rPr>
          <w:noProof w:val="0"/>
        </w:rPr>
      </w:pPr>
      <w:r w:rsidRPr="00DC7355">
        <w:rPr>
          <w:i/>
          <w:noProof w:val="0"/>
        </w:rPr>
        <w:tab/>
      </w:r>
      <w:r w:rsidRPr="00DC7355">
        <w:rPr>
          <w:i/>
          <w:noProof w:val="0"/>
        </w:rPr>
        <w:tab/>
      </w:r>
      <w:r w:rsidRPr="00DC7355">
        <w:rPr>
          <w:i/>
          <w:noProof w:val="0"/>
        </w:rPr>
        <w:tab/>
      </w:r>
      <w:r w:rsidRPr="00DC7355">
        <w:rPr>
          <w:noProof w:val="0"/>
        </w:rPr>
        <w:tab/>
      </w:r>
      <w:r w:rsidRPr="00DC7355">
        <w:rPr>
          <w:noProof w:val="0"/>
        </w:rPr>
        <w:tab/>
      </w:r>
      <w:r w:rsidRPr="00DC7355">
        <w:rPr>
          <w:noProof w:val="0"/>
        </w:rPr>
        <w:tab/>
        <w:t>}</w:t>
      </w:r>
    </w:p>
    <w:p w14:paraId="6F00497A" w14:textId="77777777" w:rsidR="00327709" w:rsidRPr="00DC7355" w:rsidRDefault="00327709" w:rsidP="00207750">
      <w:pPr>
        <w:pStyle w:val="PL"/>
        <w:rPr>
          <w:noProof w:val="0"/>
        </w:rPr>
      </w:pPr>
      <w:r w:rsidRPr="00DC7355">
        <w:rPr>
          <w:i/>
          <w:noProof w:val="0"/>
        </w:rPr>
        <w:tab/>
      </w:r>
      <w:r w:rsidRPr="00DC7355">
        <w:rPr>
          <w:i/>
          <w:noProof w:val="0"/>
        </w:rPr>
        <w:tab/>
      </w:r>
      <w:r w:rsidRPr="00DC7355">
        <w:rPr>
          <w:i/>
          <w:noProof w:val="0"/>
        </w:rPr>
        <w:tab/>
      </w:r>
      <w:r w:rsidRPr="00DC7355">
        <w:rPr>
          <w:noProof w:val="0"/>
        </w:rPr>
        <w:tab/>
      </w:r>
      <w:r w:rsidRPr="00DC7355">
        <w:rPr>
          <w:noProof w:val="0"/>
        </w:rPr>
        <w:tab/>
      </w:r>
      <w:r w:rsidRPr="00DC7355">
        <w:rPr>
          <w:noProof w:val="0"/>
        </w:rPr>
        <w:tab/>
      </w:r>
      <w:proofErr w:type="gramStart"/>
      <w:r w:rsidRPr="00DC7355">
        <w:rPr>
          <w:rFonts w:cs="Courier New"/>
          <w:b/>
          <w:bCs/>
          <w:noProof w:val="0"/>
        </w:rPr>
        <w:t>else</w:t>
      </w:r>
      <w:proofErr w:type="gramEnd"/>
      <w:r w:rsidRPr="00DC7355">
        <w:rPr>
          <w:noProof w:val="0"/>
        </w:rPr>
        <w:t xml:space="preserve"> {</w:t>
      </w:r>
    </w:p>
    <w:p w14:paraId="790FC14E" w14:textId="77777777" w:rsidR="00327709" w:rsidRPr="00DC7355" w:rsidRDefault="00327709" w:rsidP="00207750">
      <w:pPr>
        <w:pStyle w:val="PL"/>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proofErr w:type="gramStart"/>
      <w:r w:rsidRPr="00DC7355">
        <w:rPr>
          <w:rFonts w:cs="Courier New"/>
          <w:b/>
          <w:bCs/>
          <w:iCs/>
          <w:noProof w:val="0"/>
        </w:rPr>
        <w:t>if</w:t>
      </w:r>
      <w:proofErr w:type="gramEnd"/>
      <w:r w:rsidRPr="00DC7355">
        <w:rPr>
          <w:rFonts w:cs="Courier New"/>
          <w:b/>
          <w:bCs/>
          <w:iCs/>
          <w:noProof w:val="0"/>
        </w:rPr>
        <w:t xml:space="preserve"> </w:t>
      </w:r>
      <w:r w:rsidRPr="00DC7355">
        <w:rPr>
          <w:rFonts w:cs="Courier New"/>
          <w:iCs/>
          <w:noProof w:val="0"/>
        </w:rPr>
        <w:t>(</w:t>
      </w:r>
      <w:r w:rsidRPr="00DC7355">
        <w:rPr>
          <w:i/>
          <w:noProof w:val="0"/>
        </w:rPr>
        <w:t>p.</w:t>
      </w:r>
      <w:r w:rsidRPr="00DC7355">
        <w:rPr>
          <w:i/>
          <w:noProof w:val="0"/>
          <w:u w:val="single"/>
        </w:rPr>
        <w:t>STATUS</w:t>
      </w:r>
      <w:r w:rsidRPr="00DC7355">
        <w:rPr>
          <w:i/>
          <w:noProof w:val="0"/>
        </w:rPr>
        <w:t xml:space="preserve"> == </w:t>
      </w:r>
      <w:r w:rsidRPr="00DC7355">
        <w:rPr>
          <w:b/>
          <w:bCs/>
          <w:iCs/>
          <w:noProof w:val="0"/>
        </w:rPr>
        <w:t>HALTED</w:t>
      </w:r>
      <w:r w:rsidRPr="00DC7355">
        <w:rPr>
          <w:bCs/>
          <w:iCs/>
          <w:noProof w:val="0"/>
        </w:rPr>
        <w:t xml:space="preserve"> &amp;&amp; p.</w:t>
      </w:r>
      <w:r w:rsidRPr="00DC7355">
        <w:rPr>
          <w:bCs/>
          <w:i/>
          <w:iCs/>
          <w:noProof w:val="0"/>
          <w:u w:val="single"/>
        </w:rPr>
        <w:t>first</w:t>
      </w:r>
      <w:r w:rsidRPr="00DC7355">
        <w:rPr>
          <w:bCs/>
          <w:iCs/>
          <w:noProof w:val="0"/>
        </w:rPr>
        <w:t xml:space="preserve">() == </w:t>
      </w:r>
      <w:r w:rsidRPr="00DC7355">
        <w:rPr>
          <w:b/>
          <w:bCs/>
          <w:iCs/>
          <w:noProof w:val="0"/>
        </w:rPr>
        <w:t>HALT-MARKER</w:t>
      </w:r>
      <w:r w:rsidRPr="00DC7355">
        <w:rPr>
          <w:iCs/>
          <w:noProof w:val="0"/>
        </w:rPr>
        <w:t>)</w:t>
      </w:r>
      <w:r w:rsidRPr="00DC7355">
        <w:rPr>
          <w:i/>
          <w:noProof w:val="0"/>
        </w:rPr>
        <w:t xml:space="preserve"> </w:t>
      </w:r>
      <w:r w:rsidRPr="00DC7355">
        <w:rPr>
          <w:noProof w:val="0"/>
        </w:rPr>
        <w:t>{</w:t>
      </w:r>
    </w:p>
    <w:p w14:paraId="6C77D46E" w14:textId="77777777" w:rsidR="00327709" w:rsidRPr="00DC7355" w:rsidRDefault="00327709" w:rsidP="00207750">
      <w:pPr>
        <w:pStyle w:val="PL"/>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 Port is halted and halt marker is reached</w:t>
      </w:r>
    </w:p>
    <w:p w14:paraId="4C1D6CFB" w14:textId="77777777" w:rsidR="00327709" w:rsidRPr="00DC7355" w:rsidRDefault="00327709" w:rsidP="00207750">
      <w:pPr>
        <w:pStyle w:val="PL"/>
        <w:rPr>
          <w:noProof w:val="0"/>
        </w:rPr>
      </w:pPr>
      <w:r w:rsidRPr="00DC7355">
        <w:rPr>
          <w:i/>
          <w:noProof w:val="0"/>
        </w:rPr>
        <w:tab/>
      </w:r>
      <w:r w:rsidRPr="00DC7355">
        <w:rPr>
          <w:i/>
          <w:noProof w:val="0"/>
        </w:rPr>
        <w:tab/>
      </w:r>
      <w:r w:rsidRPr="00DC7355">
        <w:rPr>
          <w:i/>
          <w:noProof w:val="0"/>
        </w:rPr>
        <w:tab/>
      </w:r>
      <w:r w:rsidRPr="00DC7355">
        <w:rPr>
          <w:i/>
          <w:noProof w:val="0"/>
        </w:rPr>
        <w:tab/>
      </w:r>
      <w:r w:rsidRPr="00DC7355">
        <w:rPr>
          <w:noProof w:val="0"/>
        </w:rPr>
        <w:tab/>
      </w:r>
      <w:r w:rsidRPr="00DC7355">
        <w:rPr>
          <w:noProof w:val="0"/>
        </w:rPr>
        <w:tab/>
      </w:r>
      <w:r w:rsidRPr="00DC7355">
        <w:rPr>
          <w:noProof w:val="0"/>
        </w:rPr>
        <w:tab/>
      </w:r>
      <w:r w:rsidRPr="00DC7355">
        <w:rPr>
          <w:noProof w:val="0"/>
        </w:rPr>
        <w:tab/>
      </w:r>
      <w:proofErr w:type="gramStart"/>
      <w:r w:rsidRPr="00DC7355">
        <w:rPr>
          <w:i/>
          <w:iCs/>
          <w:noProof w:val="0"/>
        </w:rPr>
        <w:t>p</w:t>
      </w:r>
      <w:r w:rsidRPr="00DC7355">
        <w:rPr>
          <w:noProof w:val="0"/>
        </w:rPr>
        <w:t>.</w:t>
      </w:r>
      <w:r w:rsidRPr="00DC7355">
        <w:rPr>
          <w:i/>
          <w:noProof w:val="0"/>
          <w:u w:val="single"/>
        </w:rPr>
        <w:t>SNAP-VALUE</w:t>
      </w:r>
      <w:proofErr w:type="gramEnd"/>
      <w:r w:rsidRPr="00DC7355">
        <w:rPr>
          <w:iCs/>
          <w:noProof w:val="0"/>
        </w:rPr>
        <w:t xml:space="preserve"> := </w:t>
      </w:r>
      <w:r w:rsidRPr="00DC7355">
        <w:rPr>
          <w:b/>
          <w:bCs/>
          <w:noProof w:val="0"/>
        </w:rPr>
        <w:t>NULL</w:t>
      </w:r>
      <w:r w:rsidRPr="00DC7355">
        <w:rPr>
          <w:noProof w:val="0"/>
        </w:rPr>
        <w:t>;</w:t>
      </w:r>
    </w:p>
    <w:p w14:paraId="1FEABE1D" w14:textId="77777777" w:rsidR="00327709" w:rsidRPr="00DC7355" w:rsidRDefault="00327709" w:rsidP="00207750">
      <w:pPr>
        <w:pStyle w:val="PL"/>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proofErr w:type="gramStart"/>
      <w:r w:rsidRPr="00DC7355">
        <w:rPr>
          <w:i/>
          <w:noProof w:val="0"/>
        </w:rPr>
        <w:t>p</w:t>
      </w:r>
      <w:r w:rsidRPr="00DC7355">
        <w:rPr>
          <w:noProof w:val="0"/>
        </w:rPr>
        <w:t>.</w:t>
      </w:r>
      <w:r w:rsidRPr="00DC7355">
        <w:rPr>
          <w:i/>
          <w:noProof w:val="0"/>
          <w:u w:val="single"/>
        </w:rPr>
        <w:t>dequeue</w:t>
      </w:r>
      <w:r w:rsidRPr="00DC7355">
        <w:rPr>
          <w:noProof w:val="0"/>
        </w:rPr>
        <w:t>(</w:t>
      </w:r>
      <w:proofErr w:type="gramEnd"/>
      <w:r w:rsidRPr="00DC7355">
        <w:rPr>
          <w:noProof w:val="0"/>
        </w:rPr>
        <w:t>);</w:t>
      </w:r>
      <w:r w:rsidRPr="00DC7355">
        <w:rPr>
          <w:noProof w:val="0"/>
        </w:rPr>
        <w:tab/>
      </w:r>
      <w:r w:rsidRPr="00DC7355">
        <w:rPr>
          <w:noProof w:val="0"/>
        </w:rPr>
        <w:tab/>
        <w:t>// Removal of halt marker</w:t>
      </w:r>
    </w:p>
    <w:p w14:paraId="0B8C2BB7" w14:textId="77777777" w:rsidR="00327709" w:rsidRPr="00DC7355" w:rsidRDefault="00327709" w:rsidP="00327709">
      <w:pPr>
        <w:pStyle w:val="PL"/>
        <w:widowControl w:val="0"/>
        <w:rPr>
          <w:noProof w:val="0"/>
        </w:rPr>
      </w:pPr>
      <w:r w:rsidRPr="00DC7355">
        <w:rPr>
          <w:i/>
          <w:noProof w:val="0"/>
        </w:rPr>
        <w:tab/>
      </w:r>
      <w:r w:rsidRPr="00DC7355">
        <w:rPr>
          <w:i/>
          <w:noProof w:val="0"/>
        </w:rPr>
        <w:tab/>
      </w:r>
      <w:r w:rsidRPr="00DC7355">
        <w:rPr>
          <w:i/>
          <w:noProof w:val="0"/>
        </w:rPr>
        <w:tab/>
      </w:r>
      <w:r w:rsidRPr="00DC7355">
        <w:rPr>
          <w:i/>
          <w:noProof w:val="0"/>
        </w:rPr>
        <w:tab/>
      </w:r>
      <w:r w:rsidRPr="00DC7355">
        <w:rPr>
          <w:i/>
          <w:noProof w:val="0"/>
        </w:rPr>
        <w:tab/>
      </w:r>
      <w:r w:rsidRPr="00DC7355">
        <w:rPr>
          <w:i/>
          <w:noProof w:val="0"/>
        </w:rPr>
        <w:tab/>
      </w:r>
      <w:r w:rsidRPr="00DC7355">
        <w:rPr>
          <w:i/>
          <w:noProof w:val="0"/>
        </w:rPr>
        <w:tab/>
      </w:r>
      <w:r w:rsidRPr="00DC7355">
        <w:rPr>
          <w:i/>
          <w:noProof w:val="0"/>
        </w:rPr>
        <w:tab/>
      </w:r>
      <w:proofErr w:type="gramStart"/>
      <w:r w:rsidRPr="00DC7355">
        <w:rPr>
          <w:i/>
          <w:noProof w:val="0"/>
        </w:rPr>
        <w:t>p.</w:t>
      </w:r>
      <w:r w:rsidRPr="00DC7355">
        <w:rPr>
          <w:i/>
          <w:noProof w:val="0"/>
          <w:u w:val="single"/>
        </w:rPr>
        <w:t>STATUS</w:t>
      </w:r>
      <w:r w:rsidRPr="00DC7355">
        <w:rPr>
          <w:i/>
          <w:noProof w:val="0"/>
        </w:rPr>
        <w:t xml:space="preserve"> </w:t>
      </w:r>
      <w:r w:rsidRPr="00DC7355">
        <w:rPr>
          <w:noProof w:val="0"/>
        </w:rPr>
        <w:t>:</w:t>
      </w:r>
      <w:proofErr w:type="gramEnd"/>
      <w:r w:rsidRPr="00DC7355">
        <w:rPr>
          <w:noProof w:val="0"/>
        </w:rPr>
        <w:t>=</w:t>
      </w:r>
      <w:r w:rsidRPr="00DC7355">
        <w:rPr>
          <w:i/>
          <w:noProof w:val="0"/>
        </w:rPr>
        <w:t xml:space="preserve"> </w:t>
      </w:r>
      <w:r w:rsidRPr="00DC7355">
        <w:rPr>
          <w:b/>
          <w:bCs/>
          <w:iCs/>
          <w:noProof w:val="0"/>
        </w:rPr>
        <w:t>STOPPED</w:t>
      </w:r>
      <w:r w:rsidRPr="00DC7355">
        <w:rPr>
          <w:bCs/>
          <w:iCs/>
          <w:noProof w:val="0"/>
        </w:rPr>
        <w:t>;</w:t>
      </w:r>
    </w:p>
    <w:p w14:paraId="1B75C268" w14:textId="77777777" w:rsidR="00327709" w:rsidRPr="00DC7355" w:rsidRDefault="00327709" w:rsidP="00327709">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w:t>
      </w:r>
    </w:p>
    <w:p w14:paraId="0FAFC8BB" w14:textId="77777777" w:rsidR="00327709" w:rsidRPr="00DC7355" w:rsidRDefault="00327709" w:rsidP="00327709">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proofErr w:type="gramStart"/>
      <w:r w:rsidRPr="00DC7355">
        <w:rPr>
          <w:b/>
          <w:noProof w:val="0"/>
        </w:rPr>
        <w:t>else</w:t>
      </w:r>
      <w:proofErr w:type="gramEnd"/>
      <w:r w:rsidRPr="00DC7355">
        <w:rPr>
          <w:noProof w:val="0"/>
        </w:rPr>
        <w:t xml:space="preserve"> {</w:t>
      </w:r>
    </w:p>
    <w:p w14:paraId="65B46335" w14:textId="77777777" w:rsidR="00327709" w:rsidRPr="00DC7355" w:rsidRDefault="00327709" w:rsidP="00327709">
      <w:pPr>
        <w:pStyle w:val="PL"/>
        <w:widowControl w:val="0"/>
        <w:rPr>
          <w:noProof w:val="0"/>
        </w:rPr>
      </w:pPr>
      <w:r w:rsidRPr="00DC7355">
        <w:rPr>
          <w:i/>
          <w:noProof w:val="0"/>
        </w:rPr>
        <w:tab/>
      </w:r>
      <w:r w:rsidRPr="00DC7355">
        <w:rPr>
          <w:i/>
          <w:noProof w:val="0"/>
        </w:rPr>
        <w:tab/>
      </w:r>
      <w:r w:rsidRPr="00DC7355">
        <w:rPr>
          <w:i/>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proofErr w:type="gramStart"/>
      <w:r w:rsidRPr="00DC7355">
        <w:rPr>
          <w:i/>
          <w:iCs/>
          <w:noProof w:val="0"/>
        </w:rPr>
        <w:t>p</w:t>
      </w:r>
      <w:r w:rsidRPr="00DC7355">
        <w:rPr>
          <w:noProof w:val="0"/>
        </w:rPr>
        <w:t>.</w:t>
      </w:r>
      <w:r w:rsidRPr="00DC7355">
        <w:rPr>
          <w:i/>
          <w:noProof w:val="0"/>
          <w:u w:val="single"/>
        </w:rPr>
        <w:t>SNAP-VALUE</w:t>
      </w:r>
      <w:proofErr w:type="gramEnd"/>
      <w:r w:rsidRPr="00DC7355">
        <w:rPr>
          <w:iCs/>
          <w:noProof w:val="0"/>
        </w:rPr>
        <w:t xml:space="preserve"> := </w:t>
      </w:r>
      <w:r w:rsidRPr="00DC7355">
        <w:rPr>
          <w:i/>
          <w:iCs/>
          <w:noProof w:val="0"/>
        </w:rPr>
        <w:t>p</w:t>
      </w:r>
      <w:r w:rsidRPr="00DC7355">
        <w:rPr>
          <w:noProof w:val="0"/>
        </w:rPr>
        <w:t>.</w:t>
      </w:r>
      <w:r w:rsidRPr="00DC7355">
        <w:rPr>
          <w:i/>
          <w:noProof w:val="0"/>
          <w:u w:val="single"/>
        </w:rPr>
        <w:t>first</w:t>
      </w:r>
      <w:r w:rsidRPr="00DC7355">
        <w:rPr>
          <w:noProof w:val="0"/>
        </w:rPr>
        <w:t>()</w:t>
      </w:r>
    </w:p>
    <w:p w14:paraId="544EC7B6" w14:textId="77777777" w:rsidR="00327709" w:rsidRPr="00DC7355" w:rsidRDefault="00327709" w:rsidP="00327709">
      <w:pPr>
        <w:pStyle w:val="PL"/>
        <w:widowControl w:val="0"/>
        <w:rPr>
          <w:iCs/>
          <w:noProof w:val="0"/>
        </w:rPr>
      </w:pP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t>}</w:t>
      </w:r>
    </w:p>
    <w:p w14:paraId="6D507AB0" w14:textId="77777777" w:rsidR="00327709" w:rsidRPr="00DC7355" w:rsidRDefault="00327709" w:rsidP="00327709">
      <w:pPr>
        <w:pStyle w:val="PL"/>
        <w:widowControl w:val="0"/>
        <w:rPr>
          <w:noProof w:val="0"/>
        </w:rPr>
      </w:pPr>
      <w:r w:rsidRPr="00DC7355">
        <w:rPr>
          <w:i/>
          <w:noProof w:val="0"/>
        </w:rPr>
        <w:tab/>
      </w:r>
      <w:r w:rsidRPr="00DC7355">
        <w:rPr>
          <w:i/>
          <w:noProof w:val="0"/>
        </w:rPr>
        <w:tab/>
      </w:r>
      <w:r w:rsidRPr="00DC7355">
        <w:rPr>
          <w:i/>
          <w:noProof w:val="0"/>
        </w:rPr>
        <w:tab/>
      </w:r>
      <w:r w:rsidRPr="00DC7355">
        <w:rPr>
          <w:noProof w:val="0"/>
        </w:rPr>
        <w:tab/>
      </w:r>
      <w:r w:rsidRPr="00DC7355">
        <w:rPr>
          <w:noProof w:val="0"/>
        </w:rPr>
        <w:tab/>
      </w:r>
      <w:r w:rsidRPr="00DC7355">
        <w:rPr>
          <w:noProof w:val="0"/>
        </w:rPr>
        <w:tab/>
        <w:t>}</w:t>
      </w:r>
    </w:p>
    <w:p w14:paraId="437FAF84" w14:textId="77777777" w:rsidR="00327709" w:rsidRPr="00DC7355" w:rsidRDefault="00327709" w:rsidP="00327709">
      <w:pPr>
        <w:pStyle w:val="PL"/>
        <w:widowControl w:val="0"/>
        <w:rPr>
          <w:noProof w:val="0"/>
        </w:rPr>
      </w:pPr>
      <w:r w:rsidRPr="00DC7355">
        <w:rPr>
          <w:i/>
          <w:noProof w:val="0"/>
        </w:rPr>
        <w:tab/>
      </w:r>
      <w:r w:rsidRPr="00DC7355">
        <w:rPr>
          <w:i/>
          <w:noProof w:val="0"/>
        </w:rPr>
        <w:tab/>
      </w:r>
      <w:r w:rsidRPr="00DC7355">
        <w:rPr>
          <w:i/>
          <w:noProof w:val="0"/>
        </w:rPr>
        <w:tab/>
      </w:r>
      <w:r w:rsidRPr="00DC7355">
        <w:rPr>
          <w:noProof w:val="0"/>
        </w:rPr>
        <w:tab/>
      </w:r>
      <w:r w:rsidRPr="00DC7355">
        <w:rPr>
          <w:noProof w:val="0"/>
        </w:rPr>
        <w:tab/>
        <w:t>}</w:t>
      </w:r>
    </w:p>
    <w:p w14:paraId="147D4548" w14:textId="77777777" w:rsidR="00327709" w:rsidRPr="00DC7355" w:rsidRDefault="00327709" w:rsidP="00327709">
      <w:pPr>
        <w:pStyle w:val="PL"/>
        <w:widowControl w:val="0"/>
        <w:rPr>
          <w:noProof w:val="0"/>
        </w:rPr>
      </w:pPr>
      <w:r w:rsidRPr="00DC7355">
        <w:rPr>
          <w:i/>
          <w:noProof w:val="0"/>
        </w:rPr>
        <w:tab/>
      </w:r>
      <w:r w:rsidRPr="00DC7355">
        <w:rPr>
          <w:i/>
          <w:noProof w:val="0"/>
        </w:rPr>
        <w:tab/>
      </w:r>
      <w:r w:rsidRPr="00DC7355">
        <w:rPr>
          <w:i/>
          <w:noProof w:val="0"/>
        </w:rPr>
        <w:tab/>
      </w:r>
      <w:r w:rsidRPr="00DC7355">
        <w:rPr>
          <w:noProof w:val="0"/>
        </w:rPr>
        <w:tab/>
        <w:t>}</w:t>
      </w:r>
    </w:p>
    <w:p w14:paraId="24D784F8" w14:textId="77777777" w:rsidR="00327709" w:rsidRPr="00DC7355" w:rsidRDefault="00327709" w:rsidP="00327709">
      <w:pPr>
        <w:pStyle w:val="PL"/>
        <w:widowControl w:val="0"/>
        <w:rPr>
          <w:noProof w:val="0"/>
        </w:rPr>
      </w:pPr>
      <w:r w:rsidRPr="00DC7355">
        <w:rPr>
          <w:i/>
          <w:noProof w:val="0"/>
        </w:rPr>
        <w:tab/>
      </w:r>
      <w:r w:rsidRPr="00DC7355">
        <w:rPr>
          <w:i/>
          <w:noProof w:val="0"/>
        </w:rPr>
        <w:tab/>
      </w:r>
      <w:r w:rsidRPr="00DC7355">
        <w:rPr>
          <w:i/>
          <w:noProof w:val="0"/>
        </w:rPr>
        <w:tab/>
      </w:r>
      <w:r w:rsidRPr="00DC7355">
        <w:rPr>
          <w:noProof w:val="0"/>
        </w:rPr>
        <w:t>}</w:t>
      </w:r>
    </w:p>
    <w:p w14:paraId="7B14DF34" w14:textId="77777777" w:rsidR="00327709" w:rsidRPr="00DC7355" w:rsidRDefault="00327709" w:rsidP="00327709">
      <w:pPr>
        <w:pStyle w:val="PL"/>
        <w:widowControl w:val="0"/>
        <w:rPr>
          <w:noProof w:val="0"/>
        </w:rPr>
      </w:pPr>
    </w:p>
    <w:p w14:paraId="6AC3C82C" w14:textId="77777777" w:rsidR="00327709" w:rsidRPr="00DC7355" w:rsidRDefault="00327709" w:rsidP="0052789A">
      <w:pPr>
        <w:pStyle w:val="NO"/>
        <w:keepNext/>
        <w:widowControl w:val="0"/>
      </w:pPr>
      <w:r w:rsidRPr="00DC7355">
        <w:t>NOTE 3:</w:t>
      </w:r>
      <w:r w:rsidRPr="00DC7355">
        <w:tab/>
        <w:t xml:space="preserve">The </w:t>
      </w:r>
      <w:r w:rsidRPr="00DC7355">
        <w:rPr>
          <w:i/>
          <w:u w:val="single"/>
        </w:rPr>
        <w:t>SNAP-PORTS</w:t>
      </w:r>
      <w:r w:rsidRPr="00DC7355">
        <w:t xml:space="preserve"> function handles the </w:t>
      </w:r>
      <w:r w:rsidRPr="00DC7355">
        <w:rPr>
          <w:rFonts w:ascii="Courier New" w:hAnsi="Courier New"/>
          <w:b/>
        </w:rPr>
        <w:t>HALT-MARKER</w:t>
      </w:r>
      <w:r w:rsidRPr="00DC7355">
        <w:t xml:space="preserve"> that may be put by a </w:t>
      </w:r>
      <w:r w:rsidRPr="00DC7355">
        <w:rPr>
          <w:rFonts w:ascii="Courier New" w:hAnsi="Courier New"/>
          <w:b/>
        </w:rPr>
        <w:t>halt</w:t>
      </w:r>
      <w:r w:rsidRPr="00DC7355">
        <w:t xml:space="preserve"> port operation into the port queue. If such a marker is found, the marker is removed, the </w:t>
      </w:r>
      <w:r w:rsidRPr="00DC7355">
        <w:rPr>
          <w:i/>
          <w:u w:val="single"/>
        </w:rPr>
        <w:t>SNAP-VALUE</w:t>
      </w:r>
      <w:r w:rsidRPr="00DC7355">
        <w:t xml:space="preserve"> of the port is set to </w:t>
      </w:r>
      <w:r w:rsidRPr="00DC7355">
        <w:rPr>
          <w:rFonts w:ascii="Courier New" w:hAnsi="Courier New"/>
          <w:b/>
        </w:rPr>
        <w:t>NULL</w:t>
      </w:r>
      <w:r w:rsidRPr="00DC7355">
        <w:t xml:space="preserve"> and the status of the port is changed to </w:t>
      </w:r>
      <w:r w:rsidRPr="00DC7355">
        <w:rPr>
          <w:rFonts w:ascii="Courier New" w:hAnsi="Courier New"/>
          <w:b/>
        </w:rPr>
        <w:t>STOPPED</w:t>
      </w:r>
      <w:r w:rsidRPr="00DC7355">
        <w:t>.</w:t>
      </w:r>
    </w:p>
    <w:p w14:paraId="73E32A9B" w14:textId="5353E1EC" w:rsidR="00327709" w:rsidRPr="00DC7355" w:rsidRDefault="00327709" w:rsidP="00CF0458">
      <w:pPr>
        <w:pStyle w:val="berschrift2"/>
      </w:pPr>
      <w:bookmarkStart w:id="79" w:name="_Toc75433935"/>
      <w:r w:rsidRPr="00DC7355">
        <w:t>6.15</w:t>
      </w:r>
      <w:r w:rsidRPr="00DC7355">
        <w:tab/>
      </w:r>
      <w:r w:rsidR="00DB29D0" w:rsidRPr="00DC7355">
        <w:t>Void</w:t>
      </w:r>
      <w:bookmarkEnd w:id="79"/>
    </w:p>
    <w:p w14:paraId="6CE6685A" w14:textId="6EE5623A" w:rsidR="00327709" w:rsidRPr="00DC7355" w:rsidRDefault="00327709" w:rsidP="00CF0458">
      <w:pPr>
        <w:pStyle w:val="berschrift2"/>
      </w:pPr>
      <w:bookmarkStart w:id="80" w:name="_Toc75433936"/>
      <w:r w:rsidRPr="00DC7355">
        <w:t>6.16</w:t>
      </w:r>
      <w:r w:rsidRPr="00DC7355">
        <w:tab/>
        <w:t>Evaluation phases</w:t>
      </w:r>
      <w:r w:rsidR="00DB29D0" w:rsidRPr="00DC7355">
        <w:t>, general</w:t>
      </w:r>
      <w:bookmarkEnd w:id="80"/>
    </w:p>
    <w:p w14:paraId="5E3E4233" w14:textId="77777777" w:rsidR="00327709" w:rsidRPr="00DC7355" w:rsidRDefault="00327709" w:rsidP="00CF0458">
      <w:pPr>
        <w:keepNext/>
        <w:keepLines/>
        <w:widowControl w:val="0"/>
      </w:pPr>
      <w:r w:rsidRPr="00DC7355">
        <w:t>The evaluation procedure for a TTCN-3 module is structured into:</w:t>
      </w:r>
    </w:p>
    <w:p w14:paraId="157E81F6" w14:textId="5048B59D" w:rsidR="00327709" w:rsidRPr="00DC7355" w:rsidRDefault="00327709" w:rsidP="00577D5A">
      <w:pPr>
        <w:pStyle w:val="BN"/>
        <w:numPr>
          <w:ilvl w:val="0"/>
          <w:numId w:val="24"/>
        </w:numPr>
      </w:pPr>
      <w:r w:rsidRPr="00DC7355">
        <w:t>initialization phase;</w:t>
      </w:r>
    </w:p>
    <w:p w14:paraId="314C6F45" w14:textId="6FD16CD2" w:rsidR="00327709" w:rsidRPr="00DC7355" w:rsidRDefault="00327709" w:rsidP="00577D5A">
      <w:pPr>
        <w:pStyle w:val="BN"/>
        <w:numPr>
          <w:ilvl w:val="0"/>
          <w:numId w:val="24"/>
        </w:numPr>
      </w:pPr>
      <w:r w:rsidRPr="00DC7355">
        <w:t>update phase;</w:t>
      </w:r>
    </w:p>
    <w:p w14:paraId="5C5566AF" w14:textId="106C35A9" w:rsidR="00327709" w:rsidRPr="00DC7355" w:rsidRDefault="00327709" w:rsidP="00577D5A">
      <w:pPr>
        <w:pStyle w:val="BN"/>
        <w:numPr>
          <w:ilvl w:val="0"/>
          <w:numId w:val="24"/>
        </w:numPr>
      </w:pPr>
      <w:r w:rsidRPr="00DC7355">
        <w:t>selection phase; and</w:t>
      </w:r>
    </w:p>
    <w:p w14:paraId="53511F64" w14:textId="22533DE8" w:rsidR="00327709" w:rsidRPr="00DC7355" w:rsidRDefault="00327709" w:rsidP="00577D5A">
      <w:pPr>
        <w:pStyle w:val="BN"/>
        <w:numPr>
          <w:ilvl w:val="0"/>
          <w:numId w:val="24"/>
        </w:numPr>
      </w:pPr>
      <w:proofErr w:type="gramStart"/>
      <w:r w:rsidRPr="00DC7355">
        <w:t>execution</w:t>
      </w:r>
      <w:proofErr w:type="gramEnd"/>
      <w:r w:rsidRPr="00DC7355">
        <w:t xml:space="preserve"> phase.</w:t>
      </w:r>
    </w:p>
    <w:p w14:paraId="6A2E14AB" w14:textId="4C95AB14" w:rsidR="00327709" w:rsidRPr="00DC7355" w:rsidRDefault="00327709" w:rsidP="00327709">
      <w:pPr>
        <w:widowControl w:val="0"/>
      </w:pPr>
      <w:r w:rsidRPr="00DC7355">
        <w:t>The phases (2), (3) and (4) are repeated until module control terminates. The evaluation procedure is described by means of a mixture of informal text</w:t>
      </w:r>
      <w:r w:rsidR="00300ADF" w:rsidRPr="00DC7355">
        <w:t xml:space="preserve"> and pseudo-code.</w:t>
      </w:r>
    </w:p>
    <w:p w14:paraId="04DBE00E" w14:textId="77777777" w:rsidR="00327709" w:rsidRPr="00DC7355" w:rsidRDefault="00327709" w:rsidP="00327709">
      <w:pPr>
        <w:pStyle w:val="berschrift2"/>
      </w:pPr>
      <w:bookmarkStart w:id="81" w:name="_Toc75433937"/>
      <w:r w:rsidRPr="00DC7355">
        <w:t>6.17</w:t>
      </w:r>
      <w:r w:rsidRPr="00DC7355">
        <w:tab/>
        <w:t>Phase I: Initialization</w:t>
      </w:r>
      <w:bookmarkEnd w:id="81"/>
    </w:p>
    <w:p w14:paraId="022F3D33" w14:textId="77777777" w:rsidR="00327709" w:rsidRPr="00DC7355" w:rsidRDefault="00327709" w:rsidP="00327709">
      <w:pPr>
        <w:widowControl w:val="0"/>
      </w:pPr>
      <w:r w:rsidRPr="00DC7355">
        <w:t>The initialization phase includes the following actions:</w:t>
      </w:r>
    </w:p>
    <w:p w14:paraId="694B8546" w14:textId="77777777" w:rsidR="00327709" w:rsidRPr="00DC7355" w:rsidRDefault="00327709" w:rsidP="00327709">
      <w:pPr>
        <w:pStyle w:val="B10"/>
        <w:widowControl w:val="0"/>
      </w:pPr>
      <w:r w:rsidRPr="00DC7355">
        <w:t>a)</w:t>
      </w:r>
      <w:r w:rsidRPr="00DC7355">
        <w:tab/>
      </w:r>
      <w:r w:rsidRPr="00DC7355">
        <w:rPr>
          <w:b/>
        </w:rPr>
        <w:t>Declaration and initialization of global variables:</w:t>
      </w:r>
    </w:p>
    <w:p w14:paraId="1144ADAB" w14:textId="5445B969" w:rsidR="00327709" w:rsidRPr="00DC7355" w:rsidRDefault="00327709" w:rsidP="00327709">
      <w:pPr>
        <w:pStyle w:val="B2"/>
        <w:widowControl w:val="0"/>
        <w:tabs>
          <w:tab w:val="num" w:pos="644"/>
        </w:tabs>
      </w:pPr>
      <w:r w:rsidRPr="00DC7355">
        <w:rPr>
          <w:i/>
          <w:u w:val="single"/>
        </w:rPr>
        <w:t>INIT-FLOW-</w:t>
      </w:r>
      <w:proofErr w:type="gramStart"/>
      <w:r w:rsidRPr="00DC7355">
        <w:rPr>
          <w:i/>
          <w:u w:val="single"/>
        </w:rPr>
        <w:t>GRAPHS</w:t>
      </w:r>
      <w:r w:rsidRPr="00DC7355">
        <w:t>(</w:t>
      </w:r>
      <w:proofErr w:type="gramEnd"/>
      <w:r w:rsidRPr="00DC7355">
        <w:t>);</w:t>
      </w:r>
      <w:r w:rsidRPr="00DC7355">
        <w:tab/>
        <w:t xml:space="preserve">// Initialization of flow graph handling. </w:t>
      </w:r>
      <w:r w:rsidRPr="00DC7355">
        <w:rPr>
          <w:i/>
          <w:u w:val="single"/>
        </w:rPr>
        <w:t>INIT-FLOW-GRAPHS</w:t>
      </w:r>
      <w:r w:rsidRPr="00DC7355">
        <w:rPr>
          <w:i/>
        </w:rPr>
        <w:t xml:space="preserve"> </w:t>
      </w:r>
      <w:r w:rsidRPr="00DC7355">
        <w:t>is</w:t>
      </w:r>
      <w:r w:rsidRPr="00DC7355">
        <w:br/>
      </w:r>
      <w:r w:rsidRPr="00DC7355">
        <w:tab/>
      </w:r>
      <w:r w:rsidRPr="00DC7355">
        <w:tab/>
      </w:r>
      <w:r w:rsidRPr="00DC7355">
        <w:tab/>
      </w:r>
      <w:r w:rsidRPr="00DC7355">
        <w:tab/>
      </w:r>
      <w:r w:rsidRPr="00DC7355">
        <w:tab/>
      </w:r>
      <w:r w:rsidRPr="00DC7355">
        <w:tab/>
      </w:r>
      <w:r w:rsidRPr="00DC7355">
        <w:tab/>
      </w:r>
      <w:r w:rsidRPr="00DC7355">
        <w:tab/>
        <w:t xml:space="preserve">// explained in </w:t>
      </w:r>
      <w:r w:rsidR="00492FC3" w:rsidRPr="00DC7355">
        <w:t>ETSI ES 201 873-4</w:t>
      </w:r>
      <w:r w:rsidR="00E826B4" w:rsidRPr="00DC7355">
        <w:t xml:space="preserve"> [</w:t>
      </w:r>
      <w:r w:rsidR="00E826B4" w:rsidRPr="00DC7355">
        <w:fldChar w:fldCharType="begin"/>
      </w:r>
      <w:r w:rsidR="008E4A69" w:rsidRPr="00DC7355">
        <w:instrText xml:space="preserve">REF REF_ES201873_4  \h </w:instrText>
      </w:r>
      <w:r w:rsidR="00E826B4" w:rsidRPr="00DC7355">
        <w:fldChar w:fldCharType="separate"/>
      </w:r>
      <w:r w:rsidR="00F16FB2" w:rsidRPr="00DC7355">
        <w:t>2</w:t>
      </w:r>
      <w:r w:rsidR="00E826B4" w:rsidRPr="00DC7355">
        <w:fldChar w:fldCharType="end"/>
      </w:r>
      <w:r w:rsidR="00E826B4" w:rsidRPr="00DC7355">
        <w:t xml:space="preserve">], </w:t>
      </w:r>
      <w:r w:rsidRPr="00DC7355">
        <w:t>clause 8.6.2.</w:t>
      </w:r>
    </w:p>
    <w:p w14:paraId="12C73E6F" w14:textId="77777777" w:rsidR="00327709" w:rsidRPr="00DC7355" w:rsidRDefault="00327709" w:rsidP="00327709">
      <w:pPr>
        <w:pStyle w:val="B2"/>
        <w:widowControl w:val="0"/>
        <w:tabs>
          <w:tab w:val="num" w:pos="644"/>
        </w:tabs>
      </w:pPr>
      <w:proofErr w:type="gramStart"/>
      <w:r w:rsidRPr="00DC7355">
        <w:rPr>
          <w:i/>
        </w:rPr>
        <w:t xml:space="preserve">Entity </w:t>
      </w:r>
      <w:r w:rsidRPr="00DC7355">
        <w:t>:=</w:t>
      </w:r>
      <w:proofErr w:type="gramEnd"/>
      <w:r w:rsidRPr="00DC7355">
        <w:rPr>
          <w:b/>
        </w:rPr>
        <w:t xml:space="preserve"> NULL</w:t>
      </w:r>
      <w:r w:rsidRPr="00DC7355">
        <w:t>;</w:t>
      </w:r>
      <w:r w:rsidRPr="00DC7355">
        <w:tab/>
      </w:r>
      <w:r w:rsidRPr="00DC7355">
        <w:tab/>
      </w:r>
      <w:r w:rsidRPr="00DC7355">
        <w:tab/>
        <w:t xml:space="preserve">// </w:t>
      </w:r>
      <w:r w:rsidRPr="00DC7355">
        <w:rPr>
          <w:i/>
        </w:rPr>
        <w:t>Entity</w:t>
      </w:r>
      <w:r w:rsidRPr="00DC7355">
        <w:t xml:space="preserve"> will be used to refer to an entity state. An entity state either</w:t>
      </w:r>
      <w:r w:rsidRPr="00DC7355">
        <w:br/>
      </w:r>
      <w:r w:rsidRPr="00DC7355">
        <w:tab/>
      </w:r>
      <w:r w:rsidRPr="00DC7355">
        <w:tab/>
      </w:r>
      <w:r w:rsidRPr="00DC7355">
        <w:tab/>
      </w:r>
      <w:r w:rsidRPr="00DC7355">
        <w:tab/>
      </w:r>
      <w:r w:rsidRPr="00DC7355">
        <w:tab/>
      </w:r>
      <w:r w:rsidRPr="00DC7355">
        <w:tab/>
      </w:r>
      <w:r w:rsidRPr="00DC7355">
        <w:tab/>
      </w:r>
      <w:r w:rsidRPr="00DC7355">
        <w:tab/>
        <w:t>// represents module control or a test component.</w:t>
      </w:r>
    </w:p>
    <w:p w14:paraId="00B2DC7A" w14:textId="77777777" w:rsidR="00327709" w:rsidRPr="00DC7355" w:rsidRDefault="00327709" w:rsidP="00327709">
      <w:pPr>
        <w:pStyle w:val="B2"/>
        <w:rPr>
          <w:b/>
        </w:rPr>
      </w:pPr>
      <w:proofErr w:type="gramStart"/>
      <w:r w:rsidRPr="00DC7355">
        <w:rPr>
          <w:i/>
          <w:u w:val="single"/>
        </w:rPr>
        <w:t>MTC</w:t>
      </w:r>
      <w:r w:rsidRPr="00DC7355">
        <w:t xml:space="preserve"> :=</w:t>
      </w:r>
      <w:proofErr w:type="gramEnd"/>
      <w:r w:rsidRPr="00DC7355">
        <w:rPr>
          <w:b/>
        </w:rPr>
        <w:t xml:space="preserve"> NULL</w:t>
      </w:r>
      <w:r w:rsidRPr="00DC7355">
        <w:t>;</w:t>
      </w:r>
      <w:r w:rsidRPr="00DC7355">
        <w:tab/>
      </w:r>
      <w:r w:rsidRPr="00DC7355">
        <w:tab/>
      </w:r>
      <w:r w:rsidRPr="00DC7355">
        <w:tab/>
      </w:r>
      <w:r w:rsidRPr="00DC7355">
        <w:tab/>
        <w:t>// MTC will be used to refer to the entity state of the main test component of</w:t>
      </w:r>
      <w:r w:rsidRPr="00DC7355">
        <w:br/>
      </w:r>
      <w:r w:rsidRPr="00DC7355">
        <w:tab/>
      </w:r>
      <w:r w:rsidRPr="00DC7355">
        <w:tab/>
      </w:r>
      <w:r w:rsidRPr="00DC7355">
        <w:tab/>
      </w:r>
      <w:r w:rsidRPr="00DC7355">
        <w:tab/>
      </w:r>
      <w:r w:rsidRPr="00DC7355">
        <w:tab/>
      </w:r>
      <w:r w:rsidRPr="00DC7355">
        <w:tab/>
      </w:r>
      <w:r w:rsidRPr="00DC7355">
        <w:tab/>
      </w:r>
      <w:r w:rsidRPr="00DC7355">
        <w:tab/>
        <w:t>// a test case during test case execution.</w:t>
      </w:r>
    </w:p>
    <w:p w14:paraId="68C0F7FA" w14:textId="532729FE" w:rsidR="00327709" w:rsidRPr="00DC7355" w:rsidRDefault="00327709" w:rsidP="00327709">
      <w:pPr>
        <w:pStyle w:val="NO"/>
        <w:keepLines w:val="0"/>
        <w:widowControl w:val="0"/>
      </w:pPr>
      <w:r w:rsidRPr="00DC7355">
        <w:lastRenderedPageBreak/>
        <w:t>NOTE 1:</w:t>
      </w:r>
      <w:r w:rsidRPr="00DC7355">
        <w:tab/>
        <w:t xml:space="preserve">The global variable </w:t>
      </w:r>
      <w:r w:rsidRPr="00DC7355">
        <w:rPr>
          <w:bCs/>
          <w:i/>
          <w:iCs/>
          <w:u w:val="single"/>
        </w:rPr>
        <w:t>CONTROL</w:t>
      </w:r>
      <w:r w:rsidRPr="00DC7355">
        <w:t xml:space="preserve"> form the control state of a module state during the interpretation of a TTCN-3 module (see </w:t>
      </w:r>
      <w:r w:rsidR="00492FC3" w:rsidRPr="00DC7355">
        <w:t>ETSI ES 201 873-4</w:t>
      </w:r>
      <w:r w:rsidR="00E826B4" w:rsidRPr="00DC7355">
        <w:t xml:space="preserve"> [</w:t>
      </w:r>
      <w:r w:rsidR="00E826B4" w:rsidRPr="00DC7355">
        <w:fldChar w:fldCharType="begin"/>
      </w:r>
      <w:r w:rsidR="008E4A69" w:rsidRPr="00DC7355">
        <w:instrText xml:space="preserve">REF REF_ES201873_4  \h </w:instrText>
      </w:r>
      <w:r w:rsidR="00E826B4" w:rsidRPr="00DC7355">
        <w:fldChar w:fldCharType="separate"/>
      </w:r>
      <w:r w:rsidR="00F16FB2" w:rsidRPr="00DC7355">
        <w:t>2</w:t>
      </w:r>
      <w:r w:rsidR="00E826B4" w:rsidRPr="00DC7355">
        <w:fldChar w:fldCharType="end"/>
      </w:r>
      <w:r w:rsidR="00E826B4" w:rsidRPr="00DC7355">
        <w:t xml:space="preserve">], </w:t>
      </w:r>
      <w:r w:rsidRPr="00DC7355">
        <w:t>clause 8.3.1).</w:t>
      </w:r>
    </w:p>
    <w:p w14:paraId="4DF632D9" w14:textId="77777777" w:rsidR="00327709" w:rsidRPr="00DC7355" w:rsidRDefault="00327709" w:rsidP="00327709">
      <w:pPr>
        <w:pStyle w:val="B2"/>
        <w:rPr>
          <w:b/>
        </w:rPr>
      </w:pPr>
      <w:r w:rsidRPr="00DC7355">
        <w:rPr>
          <w:i/>
          <w:u w:val="single"/>
        </w:rPr>
        <w:t>CONTROL</w:t>
      </w:r>
      <w:r w:rsidRPr="00DC7355">
        <w:t xml:space="preserve"> :=</w:t>
      </w:r>
      <w:r w:rsidRPr="00DC7355">
        <w:rPr>
          <w:b/>
        </w:rPr>
        <w:t xml:space="preserve"> NULL</w:t>
      </w:r>
      <w:r w:rsidRPr="00DC7355">
        <w:t>;</w:t>
      </w:r>
      <w:r w:rsidRPr="00DC7355">
        <w:tab/>
      </w:r>
      <w:r w:rsidRPr="00DC7355">
        <w:tab/>
        <w:t>// CONTROL will be used to refer to the entity state of module control a</w:t>
      </w:r>
      <w:r w:rsidR="00E60F9A" w:rsidRPr="00DC7355">
        <w:t>;</w:t>
      </w:r>
    </w:p>
    <w:p w14:paraId="79098BE4" w14:textId="0305C867" w:rsidR="00327709" w:rsidRPr="00DC7355" w:rsidRDefault="00327709" w:rsidP="00327709">
      <w:pPr>
        <w:pStyle w:val="NO"/>
        <w:keepLines w:val="0"/>
        <w:widowControl w:val="0"/>
      </w:pPr>
      <w:r w:rsidRPr="00DC7355">
        <w:t>NOTE 2:</w:t>
      </w:r>
      <w:r w:rsidRPr="00DC7355">
        <w:tab/>
        <w:t xml:space="preserve">The global variable </w:t>
      </w:r>
      <w:r w:rsidRPr="00DC7355">
        <w:rPr>
          <w:bCs/>
          <w:i/>
          <w:iCs/>
          <w:u w:val="single"/>
        </w:rPr>
        <w:t xml:space="preserve">CONFIGURATION </w:t>
      </w:r>
      <w:r w:rsidRPr="00DC7355">
        <w:t xml:space="preserve">is used to store the reference to a configuration state in the Module state, i.e. a member of ALL-CONFIGURATIONS (see </w:t>
      </w:r>
      <w:r w:rsidR="00492FC3" w:rsidRPr="00DC7355">
        <w:t>ETSI ES 201 873-4</w:t>
      </w:r>
      <w:r w:rsidR="00317B9C" w:rsidRPr="00DC7355">
        <w:t xml:space="preserve"> [</w:t>
      </w:r>
      <w:r w:rsidR="00317B9C" w:rsidRPr="00DC7355">
        <w:fldChar w:fldCharType="begin"/>
      </w:r>
      <w:r w:rsidR="008E4A69" w:rsidRPr="00DC7355">
        <w:instrText xml:space="preserve">REF REF_ES201873_4  \h </w:instrText>
      </w:r>
      <w:r w:rsidR="00317B9C" w:rsidRPr="00DC7355">
        <w:fldChar w:fldCharType="separate"/>
      </w:r>
      <w:r w:rsidR="00F16FB2" w:rsidRPr="00DC7355">
        <w:t>2</w:t>
      </w:r>
      <w:r w:rsidR="00317B9C" w:rsidRPr="00DC7355">
        <w:fldChar w:fldCharType="end"/>
      </w:r>
      <w:r w:rsidR="00317B9C" w:rsidRPr="00DC7355">
        <w:t xml:space="preserve">], </w:t>
      </w:r>
      <w:r w:rsidRPr="00DC7355">
        <w:t>clause 8.3.1).</w:t>
      </w:r>
    </w:p>
    <w:p w14:paraId="7E489A97" w14:textId="77777777" w:rsidR="00327709" w:rsidRPr="00DC7355" w:rsidRDefault="00327709" w:rsidP="00327709">
      <w:pPr>
        <w:pStyle w:val="B2"/>
        <w:rPr>
          <w:b/>
        </w:rPr>
      </w:pPr>
      <w:r w:rsidRPr="00DC7355">
        <w:rPr>
          <w:i/>
          <w:u w:val="single"/>
        </w:rPr>
        <w:t>CONFIGURATION</w:t>
      </w:r>
      <w:r w:rsidRPr="00DC7355">
        <w:t xml:space="preserve"> :=</w:t>
      </w:r>
      <w:r w:rsidRPr="00DC7355">
        <w:rPr>
          <w:b/>
        </w:rPr>
        <w:t xml:space="preserve"> NULL</w:t>
      </w:r>
      <w:r w:rsidRPr="00DC7355">
        <w:t>;</w:t>
      </w:r>
    </w:p>
    <w:p w14:paraId="425FA14B" w14:textId="3A179D14" w:rsidR="00327709" w:rsidRPr="00DC7355" w:rsidRDefault="00327709" w:rsidP="00327709">
      <w:pPr>
        <w:pStyle w:val="NO"/>
        <w:keepLines w:val="0"/>
        <w:widowControl w:val="0"/>
      </w:pPr>
      <w:r w:rsidRPr="00DC7355">
        <w:t>NOTE 3:</w:t>
      </w:r>
      <w:r w:rsidRPr="00DC7355">
        <w:tab/>
        <w:t xml:space="preserve">The following global variables </w:t>
      </w:r>
      <w:r w:rsidRPr="00DC7355">
        <w:rPr>
          <w:bCs/>
          <w:i/>
          <w:iCs/>
          <w:u w:val="single"/>
        </w:rPr>
        <w:t>ALL-ENTITY-STATES</w:t>
      </w:r>
      <w:r w:rsidRPr="00DC7355">
        <w:t xml:space="preserve">, </w:t>
      </w:r>
      <w:r w:rsidRPr="00DC7355">
        <w:rPr>
          <w:bCs/>
          <w:i/>
          <w:iCs/>
          <w:u w:val="single"/>
        </w:rPr>
        <w:t>ALL-PORT-STATES</w:t>
      </w:r>
      <w:r w:rsidRPr="00DC7355">
        <w:t xml:space="preserve">, </w:t>
      </w:r>
      <w:r w:rsidRPr="00DC7355">
        <w:rPr>
          <w:i/>
          <w:u w:val="single"/>
        </w:rPr>
        <w:t>TC-VERDICT</w:t>
      </w:r>
      <w:r w:rsidRPr="00DC7355">
        <w:t xml:space="preserve">, </w:t>
      </w:r>
      <w:r w:rsidRPr="00DC7355">
        <w:rPr>
          <w:i/>
          <w:u w:val="single"/>
        </w:rPr>
        <w:t>DONE</w:t>
      </w:r>
      <w:r w:rsidRPr="00DC7355">
        <w:t xml:space="preserve">, and </w:t>
      </w:r>
      <w:r w:rsidRPr="00DC7355">
        <w:rPr>
          <w:i/>
          <w:u w:val="single"/>
        </w:rPr>
        <w:t>KILLED</w:t>
      </w:r>
      <w:r w:rsidRPr="00DC7355">
        <w:t xml:space="preserve"> are used to store references to a test configuration state of a module state during the interpretation of a TTCN-3 module (see </w:t>
      </w:r>
      <w:r w:rsidR="00492FC3" w:rsidRPr="00DC7355">
        <w:t>ETSI ES 201 873-4</w:t>
      </w:r>
      <w:r w:rsidR="0019033D" w:rsidRPr="00DC7355">
        <w:t xml:space="preserve"> [</w:t>
      </w:r>
      <w:r w:rsidR="0019033D" w:rsidRPr="00DC7355">
        <w:fldChar w:fldCharType="begin"/>
      </w:r>
      <w:r w:rsidR="008E4A69" w:rsidRPr="00DC7355">
        <w:instrText xml:space="preserve">REF REF_ES201873_4  \h </w:instrText>
      </w:r>
      <w:r w:rsidR="0019033D" w:rsidRPr="00DC7355">
        <w:fldChar w:fldCharType="separate"/>
      </w:r>
      <w:r w:rsidR="00F16FB2" w:rsidRPr="00DC7355">
        <w:t>2</w:t>
      </w:r>
      <w:r w:rsidR="0019033D" w:rsidRPr="00DC7355">
        <w:fldChar w:fldCharType="end"/>
      </w:r>
      <w:r w:rsidR="0019033D" w:rsidRPr="00DC7355">
        <w:t xml:space="preserve">], </w:t>
      </w:r>
      <w:r w:rsidRPr="00DC7355">
        <w:t>clause 8.3.1).</w:t>
      </w:r>
    </w:p>
    <w:p w14:paraId="69BB9F9F" w14:textId="77777777" w:rsidR="00327709" w:rsidRPr="00DC7355" w:rsidRDefault="00327709" w:rsidP="00327709">
      <w:pPr>
        <w:pStyle w:val="B2"/>
        <w:widowControl w:val="0"/>
        <w:tabs>
          <w:tab w:val="num" w:pos="644"/>
        </w:tabs>
      </w:pPr>
      <w:r w:rsidRPr="00DC7355">
        <w:rPr>
          <w:bCs/>
          <w:i/>
          <w:iCs/>
          <w:u w:val="single"/>
        </w:rPr>
        <w:t>ALL-ENTITY-STATES</w:t>
      </w:r>
      <w:r w:rsidRPr="00DC7355">
        <w:t xml:space="preserve"> := </w:t>
      </w:r>
      <w:r w:rsidRPr="00DC7355">
        <w:rPr>
          <w:b/>
        </w:rPr>
        <w:t>NULL</w:t>
      </w:r>
      <w:r w:rsidRPr="00DC7355">
        <w:t>;</w:t>
      </w:r>
    </w:p>
    <w:p w14:paraId="5DE78DBF" w14:textId="77777777" w:rsidR="00327709" w:rsidRPr="00DC7355" w:rsidRDefault="00327709" w:rsidP="00327709">
      <w:pPr>
        <w:pStyle w:val="B2"/>
        <w:widowControl w:val="0"/>
        <w:tabs>
          <w:tab w:val="num" w:pos="644"/>
        </w:tabs>
      </w:pPr>
      <w:r w:rsidRPr="00DC7355">
        <w:rPr>
          <w:bCs/>
          <w:i/>
          <w:iCs/>
          <w:u w:val="single"/>
        </w:rPr>
        <w:t>ALL-PORT-STATES</w:t>
      </w:r>
      <w:r w:rsidRPr="00DC7355">
        <w:rPr>
          <w:i/>
        </w:rPr>
        <w:t xml:space="preserve"> </w:t>
      </w:r>
      <w:r w:rsidRPr="00DC7355">
        <w:t xml:space="preserve">:= </w:t>
      </w:r>
      <w:r w:rsidRPr="00DC7355">
        <w:rPr>
          <w:b/>
        </w:rPr>
        <w:t>NULL</w:t>
      </w:r>
      <w:r w:rsidRPr="00DC7355">
        <w:t>;</w:t>
      </w:r>
    </w:p>
    <w:p w14:paraId="1735C350" w14:textId="77777777" w:rsidR="00327709" w:rsidRPr="00DC7355" w:rsidRDefault="00327709" w:rsidP="00327709">
      <w:pPr>
        <w:pStyle w:val="B2"/>
        <w:widowControl w:val="0"/>
        <w:tabs>
          <w:tab w:val="num" w:pos="644"/>
        </w:tabs>
        <w:rPr>
          <w:b/>
        </w:rPr>
      </w:pPr>
      <w:r w:rsidRPr="00DC7355">
        <w:rPr>
          <w:i/>
          <w:u w:val="single"/>
        </w:rPr>
        <w:t>TC-VERDICT</w:t>
      </w:r>
      <w:r w:rsidRPr="00DC7355">
        <w:t xml:space="preserve"> :=</w:t>
      </w:r>
      <w:r w:rsidRPr="00DC7355">
        <w:rPr>
          <w:b/>
        </w:rPr>
        <w:t xml:space="preserve"> none</w:t>
      </w:r>
      <w:r w:rsidRPr="00DC7355">
        <w:t>;</w:t>
      </w:r>
    </w:p>
    <w:p w14:paraId="04928F43" w14:textId="77777777" w:rsidR="00327709" w:rsidRPr="00DC7355" w:rsidRDefault="00327709" w:rsidP="00327709">
      <w:pPr>
        <w:pStyle w:val="B2"/>
        <w:widowControl w:val="0"/>
        <w:tabs>
          <w:tab w:val="num" w:pos="644"/>
        </w:tabs>
        <w:rPr>
          <w:b/>
        </w:rPr>
      </w:pPr>
      <w:r w:rsidRPr="00DC7355">
        <w:rPr>
          <w:i/>
          <w:u w:val="single"/>
        </w:rPr>
        <w:t>DONE</w:t>
      </w:r>
      <w:r w:rsidRPr="00DC7355">
        <w:t xml:space="preserve"> := </w:t>
      </w:r>
      <w:r w:rsidRPr="00DC7355">
        <w:rPr>
          <w:b/>
        </w:rPr>
        <w:t>NULL</w:t>
      </w:r>
      <w:r w:rsidRPr="00DC7355">
        <w:t>;</w:t>
      </w:r>
    </w:p>
    <w:p w14:paraId="058E9D7D" w14:textId="77777777" w:rsidR="00327709" w:rsidRPr="00DC7355" w:rsidRDefault="00327709" w:rsidP="00327709">
      <w:pPr>
        <w:pStyle w:val="B2"/>
        <w:widowControl w:val="0"/>
        <w:tabs>
          <w:tab w:val="num" w:pos="644"/>
        </w:tabs>
        <w:rPr>
          <w:b/>
        </w:rPr>
      </w:pPr>
      <w:proofErr w:type="gramStart"/>
      <w:r w:rsidRPr="00DC7355">
        <w:rPr>
          <w:i/>
          <w:u w:val="single"/>
        </w:rPr>
        <w:t>KILLED</w:t>
      </w:r>
      <w:r w:rsidRPr="00DC7355">
        <w:t xml:space="preserve"> :=</w:t>
      </w:r>
      <w:proofErr w:type="gramEnd"/>
      <w:r w:rsidRPr="00DC7355">
        <w:t xml:space="preserve"> </w:t>
      </w:r>
      <w:r w:rsidRPr="00DC7355">
        <w:rPr>
          <w:b/>
        </w:rPr>
        <w:t>NULL</w:t>
      </w:r>
      <w:r w:rsidRPr="00DC7355">
        <w:t>.</w:t>
      </w:r>
    </w:p>
    <w:p w14:paraId="4B3C74F7" w14:textId="77777777" w:rsidR="00327709" w:rsidRPr="00DC7355" w:rsidRDefault="00327709" w:rsidP="00B62EEE">
      <w:pPr>
        <w:pStyle w:val="B10"/>
        <w:keepNext/>
        <w:keepLines/>
        <w:widowControl w:val="0"/>
      </w:pPr>
      <w:r w:rsidRPr="00DC7355">
        <w:t>b)</w:t>
      </w:r>
      <w:r w:rsidRPr="00DC7355">
        <w:tab/>
      </w:r>
      <w:r w:rsidRPr="00DC7355">
        <w:rPr>
          <w:b/>
        </w:rPr>
        <w:t>Creation and initialization of module control:</w:t>
      </w:r>
    </w:p>
    <w:p w14:paraId="695FF62E" w14:textId="77777777" w:rsidR="00327709" w:rsidRPr="00DC7355" w:rsidRDefault="00327709" w:rsidP="00B62EEE">
      <w:pPr>
        <w:pStyle w:val="B2"/>
        <w:keepNext/>
        <w:keepLines/>
        <w:widowControl w:val="0"/>
        <w:tabs>
          <w:tab w:val="num" w:pos="644"/>
        </w:tabs>
      </w:pPr>
      <w:proofErr w:type="gramStart"/>
      <w:r w:rsidRPr="00DC7355">
        <w:rPr>
          <w:i/>
          <w:u w:val="single"/>
        </w:rPr>
        <w:t>CONTROL</w:t>
      </w:r>
      <w:r w:rsidRPr="00DC7355">
        <w:rPr>
          <w:i/>
        </w:rPr>
        <w:t xml:space="preserve"> :=</w:t>
      </w:r>
      <w:proofErr w:type="gramEnd"/>
      <w:r w:rsidRPr="00DC7355">
        <w:rPr>
          <w:i/>
        </w:rPr>
        <w:t xml:space="preserve"> </w:t>
      </w:r>
      <w:r w:rsidRPr="00DC7355">
        <w:rPr>
          <w:i/>
          <w:u w:val="single"/>
        </w:rPr>
        <w:t>NEW-ENTITY</w:t>
      </w:r>
      <w:r w:rsidRPr="00DC7355">
        <w:t xml:space="preserve"> (</w:t>
      </w:r>
      <w:r w:rsidRPr="00DC7355">
        <w:rPr>
          <w:i/>
          <w:u w:val="single"/>
        </w:rPr>
        <w:t>GET-FLOW-GRAPH</w:t>
      </w:r>
      <w:r w:rsidRPr="00DC7355">
        <w:t xml:space="preserve"> (&lt;</w:t>
      </w:r>
      <w:r w:rsidRPr="00DC7355">
        <w:rPr>
          <w:i/>
        </w:rPr>
        <w:t>moduleId</w:t>
      </w:r>
      <w:r w:rsidRPr="00DC7355">
        <w:t xml:space="preserve">&gt;), </w:t>
      </w:r>
      <w:r w:rsidRPr="00DC7355">
        <w:rPr>
          <w:b/>
        </w:rPr>
        <w:t>false</w:t>
      </w:r>
      <w:r w:rsidRPr="00DC7355">
        <w:rPr>
          <w:bCs/>
        </w:rPr>
        <w:t xml:space="preserve">, </w:t>
      </w:r>
      <w:r w:rsidRPr="00DC7355">
        <w:rPr>
          <w:b/>
        </w:rPr>
        <w:t>false</w:t>
      </w:r>
      <w:r w:rsidRPr="00DC7355">
        <w:t>);</w:t>
      </w:r>
      <w:r w:rsidRPr="00DC7355">
        <w:br/>
      </w:r>
      <w:r w:rsidRPr="00DC7355">
        <w:tab/>
      </w:r>
      <w:r w:rsidRPr="00DC7355">
        <w:tab/>
      </w:r>
      <w:r w:rsidRPr="00DC7355">
        <w:tab/>
      </w:r>
      <w:r w:rsidRPr="00DC7355">
        <w:tab/>
      </w:r>
      <w:r w:rsidRPr="00DC7355">
        <w:tab/>
      </w:r>
      <w:r w:rsidRPr="00DC7355">
        <w:tab/>
      </w:r>
      <w:r w:rsidRPr="00DC7355">
        <w:tab/>
      </w:r>
      <w:r w:rsidRPr="00DC7355">
        <w:tab/>
      </w:r>
      <w:r w:rsidRPr="00DC7355">
        <w:tab/>
      </w:r>
      <w:r w:rsidRPr="00DC7355">
        <w:tab/>
        <w:t xml:space="preserve">// A new entity state is created and initialized with the start node of </w:t>
      </w:r>
      <w:r w:rsidRPr="00DC7355">
        <w:br/>
      </w:r>
      <w:r w:rsidRPr="00DC7355">
        <w:tab/>
      </w:r>
      <w:r w:rsidRPr="00DC7355">
        <w:tab/>
      </w:r>
      <w:r w:rsidRPr="00DC7355">
        <w:tab/>
      </w:r>
      <w:r w:rsidRPr="00DC7355">
        <w:tab/>
      </w:r>
      <w:r w:rsidRPr="00DC7355">
        <w:tab/>
      </w:r>
      <w:r w:rsidRPr="00DC7355">
        <w:tab/>
      </w:r>
      <w:r w:rsidRPr="00DC7355">
        <w:tab/>
      </w:r>
      <w:r w:rsidRPr="00DC7355">
        <w:tab/>
      </w:r>
      <w:r w:rsidRPr="00DC7355">
        <w:tab/>
      </w:r>
      <w:r w:rsidRPr="00DC7355">
        <w:tab/>
        <w:t xml:space="preserve">// the flow graph representing the behaviour of the control of the </w:t>
      </w:r>
      <w:r w:rsidRPr="00DC7355">
        <w:br/>
      </w:r>
      <w:r w:rsidRPr="00DC7355">
        <w:tab/>
      </w:r>
      <w:r w:rsidRPr="00DC7355">
        <w:tab/>
      </w:r>
      <w:r w:rsidRPr="00DC7355">
        <w:tab/>
      </w:r>
      <w:r w:rsidRPr="00DC7355">
        <w:tab/>
      </w:r>
      <w:r w:rsidRPr="00DC7355">
        <w:tab/>
      </w:r>
      <w:r w:rsidRPr="00DC7355">
        <w:tab/>
      </w:r>
      <w:r w:rsidRPr="00DC7355">
        <w:tab/>
      </w:r>
      <w:r w:rsidRPr="00DC7355">
        <w:tab/>
      </w:r>
      <w:r w:rsidRPr="00DC7355">
        <w:tab/>
      </w:r>
      <w:r w:rsidRPr="00DC7355">
        <w:tab/>
        <w:t>// module with the name &lt;</w:t>
      </w:r>
      <w:r w:rsidRPr="00DC7355">
        <w:rPr>
          <w:i/>
        </w:rPr>
        <w:t>moduleId</w:t>
      </w:r>
      <w:r w:rsidRPr="00DC7355">
        <w:t xml:space="preserve">&gt;. The Boolean parameters </w:t>
      </w:r>
      <w:r w:rsidRPr="00DC7355">
        <w:br/>
      </w:r>
      <w:r w:rsidRPr="00DC7355">
        <w:tab/>
      </w:r>
      <w:r w:rsidRPr="00DC7355">
        <w:tab/>
      </w:r>
      <w:r w:rsidRPr="00DC7355">
        <w:tab/>
      </w:r>
      <w:r w:rsidRPr="00DC7355">
        <w:tab/>
      </w:r>
      <w:r w:rsidRPr="00DC7355">
        <w:tab/>
      </w:r>
      <w:r w:rsidRPr="00DC7355">
        <w:tab/>
      </w:r>
      <w:r w:rsidRPr="00DC7355">
        <w:tab/>
      </w:r>
      <w:r w:rsidRPr="00DC7355">
        <w:tab/>
      </w:r>
      <w:r w:rsidRPr="00DC7355">
        <w:tab/>
      </w:r>
      <w:r w:rsidRPr="00DC7355">
        <w:tab/>
        <w:t>// indicate that</w:t>
      </w:r>
      <w:r w:rsidRPr="00DC7355" w:rsidDel="006216D9">
        <w:rPr>
          <w:i/>
          <w:u w:val="single"/>
        </w:rPr>
        <w:t xml:space="preserve"> </w:t>
      </w:r>
      <w:r w:rsidRPr="00DC7355">
        <w:t>module control cannot be restarted after it is</w:t>
      </w:r>
      <w:r w:rsidRPr="00DC7355">
        <w:br/>
        <w:t xml:space="preserve"> </w:t>
      </w:r>
      <w:r w:rsidRPr="00DC7355">
        <w:tab/>
      </w:r>
      <w:r w:rsidRPr="00DC7355">
        <w:tab/>
      </w:r>
      <w:r w:rsidRPr="00DC7355">
        <w:tab/>
      </w:r>
      <w:r w:rsidRPr="00DC7355">
        <w:tab/>
      </w:r>
      <w:r w:rsidRPr="00DC7355">
        <w:tab/>
      </w:r>
      <w:r w:rsidRPr="00DC7355">
        <w:tab/>
      </w:r>
      <w:r w:rsidRPr="00DC7355">
        <w:tab/>
      </w:r>
      <w:r w:rsidRPr="00DC7355">
        <w:tab/>
      </w:r>
      <w:r w:rsidRPr="00DC7355">
        <w:tab/>
      </w:r>
      <w:r w:rsidRPr="00DC7355">
        <w:tab/>
        <w:t>// stopped and that it is not a static component in a test configuration.</w:t>
      </w:r>
    </w:p>
    <w:p w14:paraId="2174235F" w14:textId="77777777" w:rsidR="00327709" w:rsidRPr="00DC7355" w:rsidRDefault="00327709" w:rsidP="00327709">
      <w:pPr>
        <w:pStyle w:val="B2"/>
        <w:widowControl w:val="0"/>
        <w:tabs>
          <w:tab w:val="num" w:pos="644"/>
        </w:tabs>
      </w:pPr>
      <w:r w:rsidRPr="00DC7355">
        <w:rPr>
          <w:i/>
          <w:u w:val="single"/>
        </w:rPr>
        <w:t>CONTROL</w:t>
      </w:r>
      <w:r w:rsidRPr="00DC7355">
        <w:t>.</w:t>
      </w:r>
      <w:r w:rsidRPr="00DC7355">
        <w:rPr>
          <w:i/>
          <w:u w:val="single"/>
        </w:rPr>
        <w:t>INIT-VAR-</w:t>
      </w:r>
      <w:proofErr w:type="gramStart"/>
      <w:r w:rsidRPr="00DC7355">
        <w:rPr>
          <w:i/>
          <w:u w:val="single"/>
        </w:rPr>
        <w:t>SCOPE</w:t>
      </w:r>
      <w:r w:rsidRPr="00DC7355">
        <w:t>(</w:t>
      </w:r>
      <w:proofErr w:type="gramEnd"/>
      <w:r w:rsidRPr="00DC7355">
        <w:t>);</w:t>
      </w:r>
      <w:r w:rsidRPr="00DC7355">
        <w:tab/>
      </w:r>
      <w:r w:rsidRPr="00DC7355">
        <w:tab/>
        <w:t>// New variable scope</w:t>
      </w:r>
      <w:r w:rsidR="00F33A0D" w:rsidRPr="00DC7355">
        <w:t>.</w:t>
      </w:r>
    </w:p>
    <w:p w14:paraId="7F7DB31F" w14:textId="77777777" w:rsidR="00327709" w:rsidRPr="00DC7355" w:rsidRDefault="00327709" w:rsidP="00327709">
      <w:pPr>
        <w:pStyle w:val="B2"/>
        <w:widowControl w:val="0"/>
        <w:tabs>
          <w:tab w:val="num" w:pos="644"/>
        </w:tabs>
      </w:pPr>
      <w:r w:rsidRPr="00DC7355">
        <w:rPr>
          <w:i/>
          <w:u w:val="single"/>
        </w:rPr>
        <w:t>CONTROL</w:t>
      </w:r>
      <w:r w:rsidRPr="00DC7355">
        <w:t>.</w:t>
      </w:r>
      <w:r w:rsidRPr="00DC7355">
        <w:rPr>
          <w:i/>
          <w:u w:val="single"/>
        </w:rPr>
        <w:t>VALUE-</w:t>
      </w:r>
      <w:proofErr w:type="gramStart"/>
      <w:r w:rsidRPr="00DC7355">
        <w:rPr>
          <w:i/>
          <w:u w:val="single"/>
        </w:rPr>
        <w:t>STACK</w:t>
      </w:r>
      <w:r w:rsidRPr="00DC7355">
        <w:t>.</w:t>
      </w:r>
      <w:r w:rsidRPr="00DC7355">
        <w:rPr>
          <w:i/>
          <w:u w:val="single"/>
        </w:rPr>
        <w:t>push</w:t>
      </w:r>
      <w:r w:rsidRPr="00DC7355">
        <w:t>(</w:t>
      </w:r>
      <w:proofErr w:type="gramEnd"/>
      <w:r w:rsidRPr="00DC7355">
        <w:rPr>
          <w:b/>
        </w:rPr>
        <w:t>MARK</w:t>
      </w:r>
      <w:r w:rsidRPr="00DC7355">
        <w:t>);</w:t>
      </w:r>
      <w:r w:rsidRPr="00DC7355">
        <w:tab/>
        <w:t>// A mark is pushed onto the value stack</w:t>
      </w:r>
      <w:r w:rsidR="00F33A0D" w:rsidRPr="00DC7355">
        <w:t>.</w:t>
      </w:r>
    </w:p>
    <w:p w14:paraId="144DB4A2" w14:textId="77777777" w:rsidR="00327709" w:rsidRPr="00DC7355" w:rsidRDefault="00327709" w:rsidP="00EA0714">
      <w:pPr>
        <w:pStyle w:val="berschrift2"/>
      </w:pPr>
      <w:bookmarkStart w:id="82" w:name="_Toc75433938"/>
      <w:r w:rsidRPr="00DC7355">
        <w:t>6.18</w:t>
      </w:r>
      <w:r w:rsidRPr="00DC7355">
        <w:tab/>
        <w:t>Phase II: Update</w:t>
      </w:r>
      <w:bookmarkEnd w:id="82"/>
    </w:p>
    <w:p w14:paraId="041774CF" w14:textId="77777777" w:rsidR="00327709" w:rsidRPr="00DC7355" w:rsidRDefault="00327709" w:rsidP="00EA0714">
      <w:pPr>
        <w:keepNext/>
        <w:keepLines/>
        <w:widowControl w:val="0"/>
      </w:pPr>
      <w:r w:rsidRPr="00DC7355">
        <w:t>The update phase is related to all actions that are outside the scope of the operational semantics but influence the interpretation of a TTCN-3 module. The update phase comprises the following actions:</w:t>
      </w:r>
    </w:p>
    <w:p w14:paraId="12E8E765" w14:textId="77777777" w:rsidR="00327709" w:rsidRPr="00DC7355" w:rsidRDefault="00327709" w:rsidP="00EA0714">
      <w:pPr>
        <w:pStyle w:val="B10"/>
        <w:keepNext/>
        <w:keepLines/>
        <w:widowControl w:val="0"/>
      </w:pPr>
      <w:r w:rsidRPr="00DC7355">
        <w:t>a)</w:t>
      </w:r>
      <w:r w:rsidRPr="00DC7355">
        <w:tab/>
      </w:r>
      <w:r w:rsidRPr="00DC7355">
        <w:rPr>
          <w:b/>
        </w:rPr>
        <w:t xml:space="preserve">Time progress: </w:t>
      </w:r>
      <w:r w:rsidRPr="00DC7355">
        <w:t xml:space="preserve">All running timers are updated, i.e. the </w:t>
      </w:r>
      <w:r w:rsidRPr="00DC7355">
        <w:rPr>
          <w:i/>
          <w:u w:val="single"/>
        </w:rPr>
        <w:t>TIME-LEFT</w:t>
      </w:r>
      <w:r w:rsidRPr="00DC7355">
        <w:t xml:space="preserve"> values of running timers are (possibly) decreased, and if due to the update a timer expires, the corresponding timer bindings are updated, i.e. </w:t>
      </w:r>
      <w:r w:rsidRPr="00DC7355">
        <w:rPr>
          <w:i/>
          <w:u w:val="single"/>
        </w:rPr>
        <w:t>TIME</w:t>
      </w:r>
      <w:r w:rsidRPr="00DC7355">
        <w:rPr>
          <w:i/>
          <w:u w:val="single"/>
        </w:rPr>
        <w:noBreakHyphen/>
        <w:t>LEFT</w:t>
      </w:r>
      <w:r w:rsidRPr="00DC7355">
        <w:t xml:space="preserve"> is set to 0.0 and </w:t>
      </w:r>
      <w:r w:rsidRPr="00DC7355">
        <w:rPr>
          <w:i/>
          <w:u w:val="single"/>
        </w:rPr>
        <w:t>STATUS</w:t>
      </w:r>
      <w:r w:rsidRPr="00DC7355">
        <w:t xml:space="preserve"> is set to </w:t>
      </w:r>
      <w:r w:rsidRPr="00DC7355">
        <w:rPr>
          <w:rFonts w:ascii="Courier New" w:hAnsi="Courier New"/>
          <w:b/>
        </w:rPr>
        <w:t>TIMEOUT</w:t>
      </w:r>
      <w:r w:rsidRPr="00DC7355">
        <w:t>.</w:t>
      </w:r>
    </w:p>
    <w:p w14:paraId="0C01B808" w14:textId="77777777" w:rsidR="00327709" w:rsidRPr="00DC7355" w:rsidRDefault="00327709" w:rsidP="00327709">
      <w:pPr>
        <w:pStyle w:val="NO"/>
        <w:keepLines w:val="0"/>
        <w:widowControl w:val="0"/>
      </w:pPr>
      <w:r w:rsidRPr="00DC7355">
        <w:t>NOTE 1:</w:t>
      </w:r>
      <w:r w:rsidRPr="00DC7355">
        <w:tab/>
        <w:t xml:space="preserve">The update of timers includes the update of all running </w:t>
      </w:r>
      <w:r w:rsidRPr="00DC7355">
        <w:rPr>
          <w:i/>
          <w:u w:val="single"/>
        </w:rPr>
        <w:t>TIMER-GUARD</w:t>
      </w:r>
      <w:r w:rsidRPr="00DC7355">
        <w:t xml:space="preserve"> timers in module states. </w:t>
      </w:r>
      <w:r w:rsidRPr="00DC7355">
        <w:rPr>
          <w:i/>
          <w:u w:val="single"/>
        </w:rPr>
        <w:t>TIMER</w:t>
      </w:r>
      <w:r w:rsidRPr="00DC7355">
        <w:rPr>
          <w:i/>
          <w:u w:val="single"/>
        </w:rPr>
        <w:noBreakHyphen/>
        <w:t>GUARD</w:t>
      </w:r>
      <w:r w:rsidRPr="00DC7355">
        <w:t xml:space="preserve"> timers are used to guard the execution of test cases and call operations.</w:t>
      </w:r>
    </w:p>
    <w:p w14:paraId="38FDB012" w14:textId="77777777" w:rsidR="00327709" w:rsidRPr="00DC7355" w:rsidRDefault="00327709" w:rsidP="0093724C">
      <w:pPr>
        <w:pStyle w:val="B10"/>
        <w:keepNext/>
        <w:keepLines/>
        <w:widowControl w:val="0"/>
      </w:pPr>
      <w:r w:rsidRPr="00DC7355">
        <w:t>b)</w:t>
      </w:r>
      <w:r w:rsidRPr="00DC7355">
        <w:tab/>
      </w:r>
      <w:r w:rsidRPr="00DC7355">
        <w:rPr>
          <w:b/>
        </w:rPr>
        <w:t>Behaviour of the SUT:</w:t>
      </w:r>
      <w:r w:rsidRPr="00DC7355">
        <w:t xml:space="preserve"> Messages, remote procedure calls, replies to remote procedure calls and exceptions (possibly) received from the SUT are put into the port queues at which the corresponding receptions shall take place.</w:t>
      </w:r>
    </w:p>
    <w:p w14:paraId="77587FF9" w14:textId="77777777" w:rsidR="00327709" w:rsidRPr="00DC7355" w:rsidRDefault="00327709" w:rsidP="00327709">
      <w:pPr>
        <w:pStyle w:val="NO"/>
        <w:keepLines w:val="0"/>
        <w:widowControl w:val="0"/>
      </w:pPr>
      <w:r w:rsidRPr="00DC7355">
        <w:t>NOTE 2:</w:t>
      </w:r>
      <w:r w:rsidRPr="00DC7355">
        <w:tab/>
        <w:t>This operational semantics makes no assumptions about time progress and the behaviour of the SUT.</w:t>
      </w:r>
    </w:p>
    <w:p w14:paraId="193260B5" w14:textId="77777777" w:rsidR="00327709" w:rsidRPr="00DC7355" w:rsidRDefault="00327709" w:rsidP="00F33A0D">
      <w:pPr>
        <w:pStyle w:val="berschrift2"/>
        <w:keepNext w:val="0"/>
      </w:pPr>
      <w:bookmarkStart w:id="83" w:name="_Toc75433939"/>
      <w:r w:rsidRPr="00DC7355">
        <w:t>6.19</w:t>
      </w:r>
      <w:r w:rsidRPr="00DC7355">
        <w:tab/>
        <w:t>Phase III: Selection</w:t>
      </w:r>
      <w:bookmarkEnd w:id="83"/>
    </w:p>
    <w:p w14:paraId="3CB4ACF0" w14:textId="77777777" w:rsidR="00327709" w:rsidRPr="00DC7355" w:rsidRDefault="00327709" w:rsidP="00F33A0D">
      <w:pPr>
        <w:widowControl w:val="0"/>
      </w:pPr>
      <w:r w:rsidRPr="00DC7355">
        <w:t>The selection phase consists of the following two actions:</w:t>
      </w:r>
    </w:p>
    <w:p w14:paraId="7A5B3AF7" w14:textId="77777777" w:rsidR="00327709" w:rsidRPr="00DC7355" w:rsidRDefault="00327709" w:rsidP="00577D5A">
      <w:pPr>
        <w:pStyle w:val="BL"/>
        <w:numPr>
          <w:ilvl w:val="0"/>
          <w:numId w:val="25"/>
        </w:numPr>
      </w:pPr>
      <w:r w:rsidRPr="00DC7355">
        <w:rPr>
          <w:b/>
        </w:rPr>
        <w:t>Selection:</w:t>
      </w:r>
      <w:r w:rsidRPr="00DC7355">
        <w:t xml:space="preserve"> Select a non-blocked entity, i.e. an entity that has not the </w:t>
      </w:r>
      <w:r w:rsidRPr="00DC7355">
        <w:rPr>
          <w:i/>
          <w:u w:val="single"/>
        </w:rPr>
        <w:t>STATUS</w:t>
      </w:r>
      <w:r w:rsidRPr="00DC7355">
        <w:t xml:space="preserve"> value </w:t>
      </w:r>
      <w:r w:rsidRPr="00DC7355">
        <w:rPr>
          <w:rFonts w:ascii="Courier New" w:hAnsi="Courier New"/>
          <w:b/>
          <w:bCs/>
        </w:rPr>
        <w:t>BLOCKED</w:t>
      </w:r>
      <w:r w:rsidRPr="00DC7355">
        <w:t xml:space="preserve">. The entity may be </w:t>
      </w:r>
      <w:r w:rsidRPr="00DC7355">
        <w:rPr>
          <w:i/>
          <w:u w:val="single"/>
        </w:rPr>
        <w:t>CONTROL</w:t>
      </w:r>
      <w:r w:rsidRPr="00DC7355">
        <w:t>, i.e. module control, or a test component in a test configuration that is executing a test case.</w:t>
      </w:r>
    </w:p>
    <w:p w14:paraId="18F21663" w14:textId="4758E0CF" w:rsidR="00327709" w:rsidRPr="00DC7355" w:rsidRDefault="00327709" w:rsidP="00102551">
      <w:pPr>
        <w:pStyle w:val="BL"/>
        <w:keepNext/>
        <w:numPr>
          <w:ilvl w:val="0"/>
          <w:numId w:val="25"/>
        </w:numPr>
      </w:pPr>
      <w:r w:rsidRPr="00DC7355">
        <w:rPr>
          <w:b/>
        </w:rPr>
        <w:lastRenderedPageBreak/>
        <w:t>Storage:</w:t>
      </w:r>
    </w:p>
    <w:p w14:paraId="1A5182CC" w14:textId="77777777" w:rsidR="00327709" w:rsidRPr="00DC7355" w:rsidRDefault="00327709" w:rsidP="00327709">
      <w:pPr>
        <w:pStyle w:val="B2"/>
      </w:pPr>
      <w:r w:rsidRPr="00DC7355">
        <w:t xml:space="preserve">Store the identifier of the selected entity in the global variable </w:t>
      </w:r>
      <w:r w:rsidRPr="00DC7355">
        <w:rPr>
          <w:i/>
        </w:rPr>
        <w:t>Entity</w:t>
      </w:r>
      <w:r w:rsidRPr="00DC7355">
        <w:t>.</w:t>
      </w:r>
    </w:p>
    <w:p w14:paraId="441393BE" w14:textId="77777777" w:rsidR="00327709" w:rsidRPr="00DC7355" w:rsidRDefault="00327709" w:rsidP="00327709">
      <w:pPr>
        <w:pStyle w:val="B2"/>
      </w:pPr>
      <w:r w:rsidRPr="00DC7355">
        <w:t xml:space="preserve">If </w:t>
      </w:r>
      <w:r w:rsidRPr="00DC7355">
        <w:rPr>
          <w:i/>
          <w:iCs/>
          <w:u w:val="single"/>
        </w:rPr>
        <w:t>Entiy</w:t>
      </w:r>
      <w:r w:rsidRPr="00DC7355">
        <w:t xml:space="preserve"> is </w:t>
      </w:r>
      <w:r w:rsidRPr="00DC7355">
        <w:rPr>
          <w:i/>
          <w:iCs/>
          <w:u w:val="single"/>
        </w:rPr>
        <w:t>CONTROL</w:t>
      </w:r>
      <w:r w:rsidRPr="00DC7355">
        <w:t xml:space="preserve">, set </w:t>
      </w:r>
      <w:r w:rsidRPr="00DC7355">
        <w:rPr>
          <w:i/>
          <w:iCs/>
          <w:u w:val="single"/>
        </w:rPr>
        <w:t>CONFIGURATION</w:t>
      </w:r>
      <w:r w:rsidRPr="00DC7355">
        <w:t xml:space="preserve"> to </w:t>
      </w:r>
      <w:r w:rsidRPr="00DC7355">
        <w:rPr>
          <w:b/>
        </w:rPr>
        <w:t>NULL</w:t>
      </w:r>
      <w:r w:rsidRPr="00DC7355">
        <w:rPr>
          <w:bCs/>
        </w:rPr>
        <w:t>.</w:t>
      </w:r>
    </w:p>
    <w:p w14:paraId="3E17AC60" w14:textId="77777777" w:rsidR="00327709" w:rsidRPr="00DC7355" w:rsidRDefault="00327709" w:rsidP="00327709">
      <w:pPr>
        <w:pStyle w:val="B2"/>
      </w:pPr>
      <w:r w:rsidRPr="00DC7355">
        <w:t xml:space="preserve">If </w:t>
      </w:r>
      <w:r w:rsidRPr="00DC7355">
        <w:rPr>
          <w:i/>
          <w:iCs/>
          <w:u w:val="single"/>
        </w:rPr>
        <w:t>Entiy</w:t>
      </w:r>
      <w:r w:rsidRPr="00DC7355">
        <w:t xml:space="preserve"> is not </w:t>
      </w:r>
      <w:r w:rsidRPr="00DC7355">
        <w:rPr>
          <w:i/>
          <w:iCs/>
          <w:u w:val="single"/>
        </w:rPr>
        <w:t>CONTROL</w:t>
      </w:r>
      <w:r w:rsidRPr="00DC7355">
        <w:t xml:space="preserve">, store the identifier of the configuration of which </w:t>
      </w:r>
      <w:r w:rsidRPr="00DC7355">
        <w:rPr>
          <w:i/>
          <w:iCs/>
          <w:u w:val="single"/>
        </w:rPr>
        <w:t>Entity</w:t>
      </w:r>
      <w:r w:rsidRPr="00DC7355">
        <w:t xml:space="preserve"> is part of in the global variable </w:t>
      </w:r>
      <w:r w:rsidRPr="00DC7355">
        <w:rPr>
          <w:i/>
          <w:iCs/>
          <w:u w:val="single"/>
        </w:rPr>
        <w:t>CONFIGURATION</w:t>
      </w:r>
      <w:r w:rsidRPr="00DC7355">
        <w:t xml:space="preserve"> and do the following assignments:</w:t>
      </w:r>
    </w:p>
    <w:p w14:paraId="2D3CBC3D" w14:textId="77777777" w:rsidR="00327709" w:rsidRPr="00DC7355" w:rsidRDefault="00327709" w:rsidP="00327709">
      <w:pPr>
        <w:pStyle w:val="B3"/>
      </w:pPr>
      <w:r w:rsidRPr="00DC7355">
        <w:t>ALL-ENTITY-STATES := CONFIGURATION.ALL-ENTITY-STATES;</w:t>
      </w:r>
    </w:p>
    <w:p w14:paraId="0E0E3014" w14:textId="77777777" w:rsidR="00327709" w:rsidRPr="00DC7355" w:rsidRDefault="00327709" w:rsidP="00327709">
      <w:pPr>
        <w:pStyle w:val="B3"/>
      </w:pPr>
      <w:r w:rsidRPr="00DC7355">
        <w:t>MTC := CONFIGURATION.ALL-ENTITY-STATES.first();</w:t>
      </w:r>
    </w:p>
    <w:p w14:paraId="5157206B" w14:textId="77777777" w:rsidR="00327709" w:rsidRPr="00DC7355" w:rsidRDefault="00327709" w:rsidP="00327709">
      <w:pPr>
        <w:pStyle w:val="B3"/>
      </w:pPr>
      <w:r w:rsidRPr="00DC7355">
        <w:t>ALL-PORT-STATES := CONFIGURATION.ALL-PORT-STATES;</w:t>
      </w:r>
    </w:p>
    <w:p w14:paraId="168388B5" w14:textId="77777777" w:rsidR="00327709" w:rsidRPr="00DC7355" w:rsidRDefault="00327709" w:rsidP="00327709">
      <w:pPr>
        <w:pStyle w:val="B3"/>
        <w:rPr>
          <w:b/>
        </w:rPr>
      </w:pPr>
      <w:r w:rsidRPr="00DC7355">
        <w:t>TC-VERDICT :=</w:t>
      </w:r>
      <w:r w:rsidRPr="00DC7355">
        <w:rPr>
          <w:b/>
        </w:rPr>
        <w:t xml:space="preserve"> </w:t>
      </w:r>
      <w:r w:rsidRPr="00DC7355">
        <w:t>CONFIGURATION.TC-VERDICT;</w:t>
      </w:r>
    </w:p>
    <w:p w14:paraId="4F204771" w14:textId="77777777" w:rsidR="00327709" w:rsidRPr="00DC7355" w:rsidRDefault="00327709" w:rsidP="00327709">
      <w:pPr>
        <w:pStyle w:val="B3"/>
        <w:rPr>
          <w:b/>
        </w:rPr>
      </w:pPr>
      <w:proofErr w:type="gramStart"/>
      <w:r w:rsidRPr="00DC7355">
        <w:t>DONE :=</w:t>
      </w:r>
      <w:proofErr w:type="gramEnd"/>
      <w:r w:rsidRPr="00DC7355">
        <w:t xml:space="preserve"> CONFIGURATION. DONE;</w:t>
      </w:r>
    </w:p>
    <w:p w14:paraId="2461A307" w14:textId="16587C78" w:rsidR="00327709" w:rsidRPr="00DC7355" w:rsidRDefault="00327709" w:rsidP="00327709">
      <w:pPr>
        <w:pStyle w:val="B3"/>
        <w:rPr>
          <w:b/>
        </w:rPr>
      </w:pPr>
      <w:proofErr w:type="gramStart"/>
      <w:r w:rsidRPr="00DC7355">
        <w:t>KILLED :=</w:t>
      </w:r>
      <w:proofErr w:type="gramEnd"/>
      <w:r w:rsidRPr="00DC7355">
        <w:t xml:space="preserve"> CONFIGURATION.KILLED</w:t>
      </w:r>
      <w:r w:rsidR="00E60F9A" w:rsidRPr="00DC7355">
        <w:t>.</w:t>
      </w:r>
    </w:p>
    <w:p w14:paraId="50B80960" w14:textId="77777777" w:rsidR="00327709" w:rsidRPr="00DC7355" w:rsidRDefault="00327709" w:rsidP="00504EC0">
      <w:pPr>
        <w:pStyle w:val="berschrift2"/>
      </w:pPr>
      <w:bookmarkStart w:id="84" w:name="_Toc75433940"/>
      <w:r w:rsidRPr="00DC7355">
        <w:t>6.20</w:t>
      </w:r>
      <w:r w:rsidRPr="00DC7355">
        <w:tab/>
        <w:t>Phase IV: Execution</w:t>
      </w:r>
      <w:bookmarkEnd w:id="84"/>
    </w:p>
    <w:p w14:paraId="3F4C8CCE" w14:textId="77777777" w:rsidR="00327709" w:rsidRPr="00DC7355" w:rsidRDefault="00327709" w:rsidP="00504EC0">
      <w:pPr>
        <w:keepNext/>
        <w:keepLines/>
        <w:widowControl w:val="0"/>
      </w:pPr>
      <w:r w:rsidRPr="00DC7355">
        <w:t>The execution phase consists of the following three actions:</w:t>
      </w:r>
    </w:p>
    <w:p w14:paraId="76C28802" w14:textId="77777777" w:rsidR="00327709" w:rsidRPr="00DC7355" w:rsidRDefault="00327709" w:rsidP="00577D5A">
      <w:pPr>
        <w:pStyle w:val="BL"/>
        <w:numPr>
          <w:ilvl w:val="0"/>
          <w:numId w:val="26"/>
        </w:numPr>
      </w:pPr>
      <w:r w:rsidRPr="00DC7355">
        <w:rPr>
          <w:b/>
        </w:rPr>
        <w:t>Execution step of the selected entity:</w:t>
      </w:r>
      <w:r w:rsidRPr="00DC7355">
        <w:t xml:space="preserve"> Execute the top flow graph node in the </w:t>
      </w:r>
      <w:r w:rsidRPr="00DC7355">
        <w:rPr>
          <w:i/>
          <w:u w:val="single"/>
        </w:rPr>
        <w:t>CONTROL-STACK</w:t>
      </w:r>
      <w:r w:rsidRPr="00DC7355">
        <w:t xml:space="preserve"> of </w:t>
      </w:r>
      <w:r w:rsidRPr="00DC7355">
        <w:rPr>
          <w:i/>
        </w:rPr>
        <w:t>Entity</w:t>
      </w:r>
      <w:r w:rsidRPr="00DC7355">
        <w:t>.</w:t>
      </w:r>
    </w:p>
    <w:p w14:paraId="1FE8B861" w14:textId="77777777" w:rsidR="00327709" w:rsidRPr="00DC7355" w:rsidRDefault="00327709" w:rsidP="00577D5A">
      <w:pPr>
        <w:pStyle w:val="BL"/>
        <w:numPr>
          <w:ilvl w:val="0"/>
          <w:numId w:val="26"/>
        </w:numPr>
      </w:pPr>
      <w:r w:rsidRPr="00DC7355">
        <w:rPr>
          <w:b/>
        </w:rPr>
        <w:t>Update of the module state:</w:t>
      </w:r>
      <w:r w:rsidRPr="00DC7355">
        <w:t xml:space="preserve"> This includes an update of the configuration state of the executed </w:t>
      </w:r>
      <w:r w:rsidRPr="00DC7355">
        <w:rPr>
          <w:i/>
          <w:iCs/>
        </w:rPr>
        <w:t>Entity</w:t>
      </w:r>
      <w:r w:rsidRPr="00DC7355">
        <w:t>.</w:t>
      </w:r>
    </w:p>
    <w:p w14:paraId="3DF61A42" w14:textId="77777777" w:rsidR="00327709" w:rsidRPr="00DC7355" w:rsidRDefault="00327709" w:rsidP="00577D5A">
      <w:pPr>
        <w:pStyle w:val="BL"/>
        <w:numPr>
          <w:ilvl w:val="0"/>
          <w:numId w:val="26"/>
        </w:numPr>
      </w:pPr>
      <w:r w:rsidRPr="00DC7355">
        <w:rPr>
          <w:b/>
        </w:rPr>
        <w:t>Check termination criterion:</w:t>
      </w:r>
      <w:r w:rsidRPr="00DC7355">
        <w:t xml:space="preserve"> Stop execution if module control has terminated, i.e. </w:t>
      </w:r>
      <w:r w:rsidRPr="00DC7355">
        <w:rPr>
          <w:i/>
          <w:u w:val="single"/>
        </w:rPr>
        <w:t>CONTROL</w:t>
      </w:r>
      <w:r w:rsidRPr="00DC7355">
        <w:t xml:space="preserve"> is </w:t>
      </w:r>
      <w:r w:rsidRPr="00DC7355">
        <w:rPr>
          <w:b/>
        </w:rPr>
        <w:t>NULL</w:t>
      </w:r>
      <w:r w:rsidRPr="00DC7355">
        <w:t>. Otherwise continue with Phase II.</w:t>
      </w:r>
    </w:p>
    <w:p w14:paraId="255A3896" w14:textId="77777777" w:rsidR="00327709" w:rsidRPr="00DC7355" w:rsidRDefault="00327709" w:rsidP="006A724F">
      <w:pPr>
        <w:pStyle w:val="berschrift2"/>
      </w:pPr>
      <w:bookmarkStart w:id="85" w:name="_Toc75433941"/>
      <w:r w:rsidRPr="00DC7355">
        <w:t>6.21</w:t>
      </w:r>
      <w:r w:rsidRPr="00DC7355">
        <w:tab/>
        <w:t>Global functions</w:t>
      </w:r>
      <w:bookmarkEnd w:id="85"/>
    </w:p>
    <w:p w14:paraId="11398778" w14:textId="77777777" w:rsidR="00327709" w:rsidRPr="00DC7355" w:rsidRDefault="00327709" w:rsidP="00946D99">
      <w:pPr>
        <w:keepNext/>
      </w:pPr>
      <w:r w:rsidRPr="00DC7355">
        <w:t xml:space="preserve">The evaluation procedure uses the global function </w:t>
      </w:r>
      <w:r w:rsidRPr="00DC7355">
        <w:rPr>
          <w:i/>
          <w:u w:val="single"/>
        </w:rPr>
        <w:t>INIT-FLOW-GRAPHS</w:t>
      </w:r>
      <w:r w:rsidRPr="00DC7355">
        <w:t>:</w:t>
      </w:r>
    </w:p>
    <w:p w14:paraId="670ECA2D" w14:textId="60CB2ED4" w:rsidR="00327709" w:rsidRPr="00DC7355" w:rsidRDefault="00327709" w:rsidP="00577D5A">
      <w:pPr>
        <w:pStyle w:val="BL"/>
        <w:numPr>
          <w:ilvl w:val="0"/>
          <w:numId w:val="27"/>
        </w:numPr>
      </w:pPr>
      <w:r w:rsidRPr="00DC7355">
        <w:rPr>
          <w:i/>
          <w:u w:val="single"/>
        </w:rPr>
        <w:t>INIT-FLOW-GRAPHS</w:t>
      </w:r>
      <w:r w:rsidRPr="00DC7355">
        <w:rPr>
          <w:i/>
        </w:rPr>
        <w:t xml:space="preserve"> </w:t>
      </w:r>
      <w:r w:rsidRPr="00DC7355">
        <w:t>is assumed to be the function that initializes the flow graph handling. The handling may include the creation of the flow graphs and the handling of the pointers to the flow graphs and flow graph nodes.</w:t>
      </w:r>
    </w:p>
    <w:p w14:paraId="3D6F1A68" w14:textId="7E845056" w:rsidR="00327709" w:rsidRPr="00DC7355" w:rsidRDefault="00327709" w:rsidP="00327709">
      <w:pPr>
        <w:widowControl w:val="0"/>
        <w:rPr>
          <w:rFonts w:ascii="Courier New" w:hAnsi="Courier New"/>
        </w:rPr>
      </w:pPr>
      <w:r w:rsidRPr="00DC7355">
        <w:t xml:space="preserve">The pseudo-code used </w:t>
      </w:r>
      <w:r w:rsidR="003B2B07" w:rsidRPr="00DC7355">
        <w:t xml:space="preserve">in </w:t>
      </w:r>
      <w:r w:rsidRPr="00DC7355">
        <w:t xml:space="preserve">the </w:t>
      </w:r>
      <w:r w:rsidR="003B2B07" w:rsidRPr="00DC7355">
        <w:t>present document</w:t>
      </w:r>
      <w:r w:rsidRPr="00DC7355">
        <w:t xml:space="preserve"> to describe execution of flow graph nodes use the functions </w:t>
      </w:r>
      <w:r w:rsidRPr="00DC7355">
        <w:rPr>
          <w:i/>
          <w:u w:val="single"/>
        </w:rPr>
        <w:t>CONTINUE</w:t>
      </w:r>
      <w:r w:rsidRPr="00DC7355">
        <w:rPr>
          <w:i/>
          <w:u w:val="single"/>
        </w:rPr>
        <w:noBreakHyphen/>
        <w:t>COMPONENT</w:t>
      </w:r>
      <w:r w:rsidRPr="00DC7355">
        <w:t xml:space="preserve">, </w:t>
      </w:r>
      <w:r w:rsidRPr="00DC7355">
        <w:rPr>
          <w:i/>
          <w:u w:val="single"/>
        </w:rPr>
        <w:t>RETURN</w:t>
      </w:r>
      <w:r w:rsidRPr="00DC7355">
        <w:t xml:space="preserve">, </w:t>
      </w:r>
      <w:r w:rsidRPr="00DC7355">
        <w:rPr>
          <w:rFonts w:ascii="Courier New" w:hAnsi="Courier New"/>
          <w:b/>
        </w:rPr>
        <w:t>***DYNAMIC-ERROR***</w:t>
      </w:r>
      <w:r w:rsidRPr="00DC7355">
        <w:t>:</w:t>
      </w:r>
    </w:p>
    <w:p w14:paraId="6A54DD7F" w14:textId="6DD053CE" w:rsidR="00327709" w:rsidRPr="00DC7355" w:rsidRDefault="00327709" w:rsidP="00577D5A">
      <w:pPr>
        <w:pStyle w:val="BL"/>
      </w:pPr>
      <w:r w:rsidRPr="00DC7355">
        <w:rPr>
          <w:i/>
          <w:u w:val="single"/>
        </w:rPr>
        <w:t xml:space="preserve">CONTINUE-COMPONENT </w:t>
      </w:r>
      <w:r w:rsidRPr="00DC7355">
        <w:t>the actual test component continues its execution with the node lying on top of the control stack, i.e. the control is not given back to the module evaluation procedure described in this clause.</w:t>
      </w:r>
    </w:p>
    <w:p w14:paraId="54C2498C" w14:textId="6C2BE90A" w:rsidR="00327709" w:rsidRPr="00DC7355" w:rsidRDefault="00327709" w:rsidP="00577D5A">
      <w:pPr>
        <w:pStyle w:val="BL"/>
      </w:pPr>
      <w:r w:rsidRPr="00DC7355">
        <w:rPr>
          <w:i/>
          <w:u w:val="single"/>
        </w:rPr>
        <w:t>RETURN</w:t>
      </w:r>
      <w:r w:rsidRPr="00DC7355">
        <w:t xml:space="preserve"> returns the control back to the module evaluation procedure described in this clause. The </w:t>
      </w:r>
      <w:r w:rsidRPr="00DC7355">
        <w:rPr>
          <w:i/>
          <w:u w:val="single"/>
        </w:rPr>
        <w:t>RETURN</w:t>
      </w:r>
      <w:r w:rsidRPr="00DC7355">
        <w:t xml:space="preserve"> is the last action of the "</w:t>
      </w:r>
      <w:r w:rsidRPr="00DC7355">
        <w:rPr>
          <w:i/>
        </w:rPr>
        <w:t>execution step of the selected entity</w:t>
      </w:r>
      <w:r w:rsidRPr="00DC7355">
        <w:t xml:space="preserve">" of the </w:t>
      </w:r>
      <w:r w:rsidRPr="00DC7355">
        <w:rPr>
          <w:i/>
        </w:rPr>
        <w:t>execution</w:t>
      </w:r>
      <w:r w:rsidRPr="00DC7355">
        <w:t xml:space="preserve"> phase.</w:t>
      </w:r>
    </w:p>
    <w:p w14:paraId="3C8C55BA" w14:textId="2AFA3850" w:rsidR="00327709" w:rsidRPr="00DC7355" w:rsidRDefault="00327709" w:rsidP="00577D5A">
      <w:pPr>
        <w:pStyle w:val="BL"/>
      </w:pPr>
      <w:r w:rsidRPr="00DC7355">
        <w:rPr>
          <w:rFonts w:ascii="Courier New" w:hAnsi="Courier New"/>
          <w:b/>
        </w:rPr>
        <w:t xml:space="preserve">***DYNAMIC-ERROR*** </w:t>
      </w:r>
      <w:r w:rsidRPr="00DC7355">
        <w:t xml:space="preserve">refers to the occurrence of a dynamic error. The error handling procedure itself is outside the scope of the operational semantics. If a dynamic error occurs all following behaviour of the test case is meant to be undefined. In this case resources allocated to the test case shall be cleared and the </w:t>
      </w:r>
      <w:r w:rsidRPr="00DC7355">
        <w:rPr>
          <w:b/>
          <w:bCs/>
        </w:rPr>
        <w:t>error</w:t>
      </w:r>
      <w:r w:rsidRPr="00DC7355">
        <w:t xml:space="preserve"> verdict is assigned to the test case. Control is given to the statement in the control part following the execute statement in which the error occurred. This is modelled by the flow graph segment &lt;dynamic-error&gt; (</w:t>
      </w:r>
      <w:r w:rsidR="007660A7" w:rsidRPr="00DC7355">
        <w:t xml:space="preserve">see </w:t>
      </w:r>
      <w:r w:rsidR="00EC04D7" w:rsidRPr="00DC7355">
        <w:t xml:space="preserve">ETSI </w:t>
      </w:r>
      <w:r w:rsidR="00492FC3" w:rsidRPr="00DC7355">
        <w:t>ES 201 873-4</w:t>
      </w:r>
      <w:r w:rsidR="007660A7" w:rsidRPr="00DC7355">
        <w:t xml:space="preserve"> [</w:t>
      </w:r>
      <w:r w:rsidR="007660A7" w:rsidRPr="00DC7355">
        <w:fldChar w:fldCharType="begin"/>
      </w:r>
      <w:r w:rsidR="008E4A69" w:rsidRPr="00DC7355">
        <w:instrText xml:space="preserve">REF REF_ES201873_4  \h </w:instrText>
      </w:r>
      <w:r w:rsidR="007660A7" w:rsidRPr="00DC7355">
        <w:fldChar w:fldCharType="separate"/>
      </w:r>
      <w:r w:rsidR="00F16FB2" w:rsidRPr="00DC7355">
        <w:t>2</w:t>
      </w:r>
      <w:r w:rsidR="007660A7" w:rsidRPr="00DC7355">
        <w:fldChar w:fldCharType="end"/>
      </w:r>
      <w:r w:rsidR="007660A7" w:rsidRPr="00DC7355">
        <w:t xml:space="preserve">], </w:t>
      </w:r>
      <w:r w:rsidRPr="00DC7355">
        <w:t>clause 9.18.5).</w:t>
      </w:r>
    </w:p>
    <w:p w14:paraId="6EC1A08D" w14:textId="77777777" w:rsidR="00327709" w:rsidRPr="00DC7355" w:rsidRDefault="00327709" w:rsidP="00F33A0D">
      <w:pPr>
        <w:pStyle w:val="NO"/>
        <w:widowControl w:val="0"/>
      </w:pPr>
      <w:r w:rsidRPr="00DC7355">
        <w:t>NOTE:</w:t>
      </w:r>
      <w:r w:rsidRPr="00DC7355">
        <w:tab/>
        <w:t>The occurrence of a dynamic error is related to test behaviour. A dynamic error as specified by the operational semantics denotes a problem in the usage of TTCN-3, e.g. wrong usage or race condition.</w:t>
      </w:r>
    </w:p>
    <w:p w14:paraId="15393537" w14:textId="3AB70660" w:rsidR="00327709" w:rsidRPr="00DC7355" w:rsidRDefault="00327709" w:rsidP="00577D5A">
      <w:pPr>
        <w:pStyle w:val="BL"/>
      </w:pPr>
      <w:r w:rsidRPr="00DC7355">
        <w:rPr>
          <w:rFonts w:ascii="Courier New" w:hAnsi="Courier New" w:cs="Courier New"/>
          <w:i/>
          <w:iCs/>
          <w:u w:val="single"/>
        </w:rPr>
        <w:t>APPLY-OPERATOR</w:t>
      </w:r>
      <w:r w:rsidRPr="00DC7355">
        <w:rPr>
          <w:rFonts w:ascii="Courier New" w:hAnsi="Courier New"/>
          <w:b/>
        </w:rPr>
        <w:t xml:space="preserve"> </w:t>
      </w:r>
      <w:r w:rsidRPr="00DC7355">
        <w:t xml:space="preserve">used as generic function for describing the evaluation of operators (e.g. +, *, / or -) in expressions (see </w:t>
      </w:r>
      <w:r w:rsidR="00492FC3" w:rsidRPr="00DC7355">
        <w:t>ETSI ES 201 873-4</w:t>
      </w:r>
      <w:r w:rsidR="00074204" w:rsidRPr="00DC7355">
        <w:t xml:space="preserve"> [</w:t>
      </w:r>
      <w:r w:rsidR="00074204" w:rsidRPr="00DC7355">
        <w:fldChar w:fldCharType="begin"/>
      </w:r>
      <w:r w:rsidR="008E4A69" w:rsidRPr="00DC7355">
        <w:instrText xml:space="preserve">REF REF_ES201873_4  \h </w:instrText>
      </w:r>
      <w:r w:rsidR="00074204" w:rsidRPr="00DC7355">
        <w:fldChar w:fldCharType="separate"/>
      </w:r>
      <w:r w:rsidR="00F16FB2" w:rsidRPr="00DC7355">
        <w:t>2</w:t>
      </w:r>
      <w:r w:rsidR="00074204" w:rsidRPr="00DC7355">
        <w:fldChar w:fldCharType="end"/>
      </w:r>
      <w:r w:rsidR="00074204" w:rsidRPr="00DC7355">
        <w:t xml:space="preserve">], </w:t>
      </w:r>
      <w:r w:rsidRPr="00DC7355">
        <w:t>clause 9.18.4).</w:t>
      </w:r>
    </w:p>
    <w:p w14:paraId="4EBB3959" w14:textId="77777777" w:rsidR="00327709" w:rsidRPr="00DC7355" w:rsidRDefault="00327709" w:rsidP="00F33A0D">
      <w:pPr>
        <w:pStyle w:val="berschrift2"/>
      </w:pPr>
      <w:bookmarkStart w:id="86" w:name="_Toc75433942"/>
      <w:r w:rsidRPr="00DC7355">
        <w:lastRenderedPageBreak/>
        <w:t>6.22</w:t>
      </w:r>
      <w:r w:rsidRPr="00DC7355">
        <w:tab/>
        <w:t>Clear port operation</w:t>
      </w:r>
      <w:bookmarkEnd w:id="86"/>
    </w:p>
    <w:p w14:paraId="7F93F846" w14:textId="77777777" w:rsidR="00327709" w:rsidRPr="00DC7355" w:rsidRDefault="00327709" w:rsidP="00577D5A">
      <w:r w:rsidRPr="00DC7355">
        <w:t xml:space="preserve">The syntactical structure of the </w:t>
      </w:r>
      <w:r w:rsidRPr="00DC7355">
        <w:rPr>
          <w:rFonts w:ascii="Courier New" w:hAnsi="Courier New"/>
          <w:b/>
        </w:rPr>
        <w:t>clear</w:t>
      </w:r>
      <w:r w:rsidRPr="00DC7355">
        <w:t xml:space="preserve"> port operation is:</w:t>
      </w:r>
    </w:p>
    <w:p w14:paraId="6AA899AD" w14:textId="77777777" w:rsidR="00327709" w:rsidRPr="00DC7355" w:rsidRDefault="00327709" w:rsidP="00327709">
      <w:pPr>
        <w:pStyle w:val="PL"/>
        <w:keepLines/>
        <w:widowControl w:val="0"/>
        <w:rPr>
          <w:b/>
          <w:noProof w:val="0"/>
        </w:rPr>
      </w:pPr>
      <w:r w:rsidRPr="00DC7355">
        <w:rPr>
          <w:noProof w:val="0"/>
        </w:rPr>
        <w:tab/>
        <w:t>&lt;</w:t>
      </w:r>
      <w:proofErr w:type="gramStart"/>
      <w:r w:rsidRPr="00DC7355">
        <w:rPr>
          <w:noProof w:val="0"/>
        </w:rPr>
        <w:t>portId</w:t>
      </w:r>
      <w:proofErr w:type="gramEnd"/>
      <w:r w:rsidRPr="00DC7355">
        <w:rPr>
          <w:noProof w:val="0"/>
        </w:rPr>
        <w:t>&gt;</w:t>
      </w:r>
      <w:r w:rsidRPr="00DC7355">
        <w:rPr>
          <w:b/>
          <w:noProof w:val="0"/>
        </w:rPr>
        <w:t>.clear</w:t>
      </w:r>
    </w:p>
    <w:p w14:paraId="611C729D" w14:textId="77777777" w:rsidR="00327709" w:rsidRPr="00DC7355" w:rsidRDefault="00327709" w:rsidP="00327709">
      <w:pPr>
        <w:pStyle w:val="PL"/>
        <w:keepLines/>
        <w:widowControl w:val="0"/>
        <w:rPr>
          <w:noProof w:val="0"/>
        </w:rPr>
      </w:pPr>
    </w:p>
    <w:p w14:paraId="1B65D90A" w14:textId="031FBAEE" w:rsidR="00327709" w:rsidRPr="00DC7355" w:rsidRDefault="00327709" w:rsidP="00327709">
      <w:pPr>
        <w:keepLines/>
        <w:widowControl w:val="0"/>
      </w:pPr>
      <w:r w:rsidRPr="00DC7355">
        <w:t xml:space="preserve">The flow graph segment &lt;clear-port-op&gt; in figure 59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clear</w:t>
      </w:r>
      <w:r w:rsidRPr="00DC7355">
        <w:t xml:space="preserve"> port operation.</w:t>
      </w:r>
    </w:p>
    <w:p w14:paraId="5BAACD34" w14:textId="23774FFF" w:rsidR="00084256" w:rsidRPr="00DC7355" w:rsidRDefault="00084256" w:rsidP="00084256">
      <w:pPr>
        <w:pStyle w:val="FL"/>
        <w:keepNext w:val="0"/>
        <w:keepLines w:val="0"/>
        <w:widowControl w:val="0"/>
      </w:pPr>
      <w:r w:rsidRPr="00DC7355">
        <w:object w:dxaOrig="9195" w:dyaOrig="5964" w14:anchorId="46202EA8">
          <v:shape id="_x0000_i1026" type="#_x0000_t75" style="width:468.4pt;height:303pt" o:ole="">
            <v:imagedata r:id="rId25" o:title="" cropleft="-428f" cropright="-641f"/>
          </v:shape>
          <o:OLEObject Type="Embed" ProgID="Word.Picture.8" ShapeID="_x0000_i1026" DrawAspect="Content" ObjectID="_1703329792" r:id="rId26"/>
        </w:object>
      </w:r>
    </w:p>
    <w:p w14:paraId="26A46416" w14:textId="352B1FDB" w:rsidR="00327709" w:rsidRPr="00DC7355" w:rsidRDefault="00327709" w:rsidP="00327709">
      <w:pPr>
        <w:pStyle w:val="TF"/>
        <w:keepLines w:val="0"/>
        <w:widowControl w:val="0"/>
      </w:pPr>
      <w:r w:rsidRPr="00DC7355">
        <w:t xml:space="preserve">Figure 59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&lt;clear-port-op&gt;</w:t>
      </w:r>
    </w:p>
    <w:p w14:paraId="0BA0684D" w14:textId="77777777" w:rsidR="00327709" w:rsidRPr="00DC7355" w:rsidRDefault="00327709" w:rsidP="00327709">
      <w:pPr>
        <w:pStyle w:val="berschrift2"/>
        <w:keepNext w:val="0"/>
      </w:pPr>
      <w:bookmarkStart w:id="87" w:name="_Toc75433943"/>
      <w:r w:rsidRPr="00DC7355">
        <w:t>6.23</w:t>
      </w:r>
      <w:r w:rsidRPr="00DC7355">
        <w:tab/>
        <w:t>Configuration function call</w:t>
      </w:r>
      <w:bookmarkEnd w:id="87"/>
    </w:p>
    <w:p w14:paraId="23CE1051" w14:textId="77777777" w:rsidR="00327709" w:rsidRPr="00DC7355" w:rsidRDefault="00327709" w:rsidP="00577D5A">
      <w:r w:rsidRPr="00DC7355">
        <w:t xml:space="preserve">The invocation of a configuration function starts with the creation of the MTC. In a static test configuration the MTC is modelled as a static alive component. Then the MTC is started with the behaviour defined in the configuration function. Afterwards, the module control waits until the configuration function terminates. The creation and the start of the MTC can be described by using </w:t>
      </w:r>
      <w:r w:rsidRPr="00DC7355">
        <w:rPr>
          <w:rFonts w:ascii="Courier New" w:hAnsi="Courier New"/>
          <w:b/>
        </w:rPr>
        <w:t>create</w:t>
      </w:r>
      <w:r w:rsidRPr="00DC7355">
        <w:t xml:space="preserve"> and </w:t>
      </w:r>
      <w:r w:rsidRPr="00DC7355">
        <w:rPr>
          <w:rFonts w:ascii="Courier New" w:hAnsi="Courier New"/>
          <w:b/>
        </w:rPr>
        <w:t>start</w:t>
      </w:r>
      <w:r w:rsidRPr="00DC7355">
        <w:t xml:space="preserve"> statements:</w:t>
      </w:r>
    </w:p>
    <w:p w14:paraId="3354ABB3" w14:textId="77777777" w:rsidR="00327709" w:rsidRPr="00DC7355" w:rsidRDefault="00327709" w:rsidP="00327709">
      <w:pPr>
        <w:pStyle w:val="PL"/>
        <w:keepLines/>
        <w:widowControl w:val="0"/>
        <w:rPr>
          <w:noProof w:val="0"/>
        </w:rPr>
      </w:pPr>
      <w:r w:rsidRPr="00DC7355">
        <w:rPr>
          <w:b/>
          <w:bCs/>
          <w:noProof w:val="0"/>
        </w:rPr>
        <w:tab/>
      </w:r>
      <w:proofErr w:type="gramStart"/>
      <w:r w:rsidRPr="00DC7355">
        <w:rPr>
          <w:b/>
          <w:bCs/>
          <w:noProof w:val="0"/>
        </w:rPr>
        <w:t>var</w:t>
      </w:r>
      <w:proofErr w:type="gramEnd"/>
      <w:r w:rsidRPr="00DC7355">
        <w:rPr>
          <w:noProof w:val="0"/>
        </w:rPr>
        <w:t xml:space="preserve"> mtcType MyMTC := mtcType.</w:t>
      </w:r>
      <w:r w:rsidRPr="00DC7355">
        <w:rPr>
          <w:b/>
          <w:noProof w:val="0"/>
        </w:rPr>
        <w:t>create alive static</w:t>
      </w:r>
      <w:r w:rsidRPr="00DC7355">
        <w:rPr>
          <w:noProof w:val="0"/>
        </w:rPr>
        <w:t>;</w:t>
      </w:r>
    </w:p>
    <w:p w14:paraId="524BB550" w14:textId="77777777" w:rsidR="00327709" w:rsidRPr="00DC7355" w:rsidRDefault="00327709" w:rsidP="00327709">
      <w:pPr>
        <w:pStyle w:val="PL"/>
        <w:keepLines/>
        <w:widowControl w:val="0"/>
        <w:rPr>
          <w:noProof w:val="0"/>
        </w:rPr>
      </w:pPr>
      <w:r w:rsidRPr="00DC7355">
        <w:rPr>
          <w:noProof w:val="0"/>
        </w:rPr>
        <w:tab/>
      </w:r>
      <w:proofErr w:type="gramStart"/>
      <w:r w:rsidRPr="00DC7355">
        <w:rPr>
          <w:noProof w:val="0"/>
        </w:rPr>
        <w:t>MyMTC.</w:t>
      </w:r>
      <w:r w:rsidRPr="00DC7355">
        <w:rPr>
          <w:b/>
          <w:noProof w:val="0"/>
        </w:rPr>
        <w:t>start</w:t>
      </w:r>
      <w:r w:rsidRPr="00DC7355">
        <w:rPr>
          <w:noProof w:val="0"/>
        </w:rPr>
        <w:t>(</w:t>
      </w:r>
      <w:proofErr w:type="gramEnd"/>
      <w:r w:rsidRPr="00DC7355">
        <w:rPr>
          <w:noProof w:val="0"/>
        </w:rPr>
        <w:t>ConfigurationFunctionName(P1…Pn));</w:t>
      </w:r>
    </w:p>
    <w:p w14:paraId="3D779C3F" w14:textId="77777777" w:rsidR="00327709" w:rsidRPr="00DC7355" w:rsidRDefault="00327709" w:rsidP="00327709">
      <w:pPr>
        <w:pStyle w:val="PL"/>
        <w:keepLines/>
        <w:widowControl w:val="0"/>
        <w:rPr>
          <w:noProof w:val="0"/>
        </w:rPr>
      </w:pPr>
    </w:p>
    <w:p w14:paraId="30B20317" w14:textId="09630A6C" w:rsidR="00327709" w:rsidRPr="00DC7355" w:rsidRDefault="00327709" w:rsidP="00577D5A">
      <w:r w:rsidRPr="00DC7355">
        <w:t xml:space="preserve">The flow graph segment </w:t>
      </w:r>
      <w:r w:rsidRPr="00DC7355">
        <w:rPr>
          <w:rFonts w:ascii="Courier New" w:hAnsi="Courier New"/>
        </w:rPr>
        <w:t>&lt;config-func-call&gt;</w:t>
      </w:r>
      <w:r w:rsidRPr="00DC7355">
        <w:t xml:space="preserve"> in figure 59a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a configuration function by using the flow graph segments of the operations </w:t>
      </w:r>
      <w:r w:rsidRPr="00DC7355">
        <w:rPr>
          <w:rFonts w:ascii="Courier New" w:hAnsi="Courier New"/>
          <w:b/>
        </w:rPr>
        <w:t>create</w:t>
      </w:r>
      <w:r w:rsidRPr="00DC7355">
        <w:t xml:space="preserve"> and the </w:t>
      </w:r>
      <w:r w:rsidRPr="00DC7355">
        <w:rPr>
          <w:rFonts w:ascii="Courier New" w:hAnsi="Courier New"/>
          <w:b/>
        </w:rPr>
        <w:t>start</w:t>
      </w:r>
      <w:r w:rsidRPr="00DC7355">
        <w:t>.</w:t>
      </w:r>
    </w:p>
    <w:p w14:paraId="382D59E7" w14:textId="263CAFC7" w:rsidR="00327709" w:rsidRPr="00DC7355" w:rsidRDefault="00327709" w:rsidP="00327709">
      <w:pPr>
        <w:pStyle w:val="FL"/>
        <w:keepNext w:val="0"/>
        <w:keepLines w:val="0"/>
        <w:widowControl w:val="0"/>
      </w:pPr>
      <w:r w:rsidRPr="00DC7355">
        <w:object w:dxaOrig="9375" w:dyaOrig="8654" w14:anchorId="426D9E9B">
          <v:shape id="_x0000_i1027" type="#_x0000_t75" style="width:472.5pt;height:6in" o:ole="">
            <v:imagedata r:id="rId27" o:title="" cropleft="-210f" cropright="-210f"/>
          </v:shape>
          <o:OLEObject Type="Embed" ProgID="Word.Picture.8" ShapeID="_x0000_i1027" DrawAspect="Content" ObjectID="_1703329793" r:id="rId28"/>
        </w:object>
      </w:r>
    </w:p>
    <w:p w14:paraId="3EDED6DF" w14:textId="47898D67" w:rsidR="00327709" w:rsidRPr="00DC7355" w:rsidRDefault="00327709" w:rsidP="00327709">
      <w:pPr>
        <w:pStyle w:val="TF"/>
        <w:keepLines w:val="0"/>
        <w:widowControl w:val="0"/>
      </w:pPr>
      <w:r w:rsidRPr="00DC7355">
        <w:t xml:space="preserve">Figure 59a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&lt;config-func-call&gt;</w:t>
      </w:r>
    </w:p>
    <w:p w14:paraId="05E60EB1" w14:textId="77777777" w:rsidR="00327709" w:rsidRPr="00DC7355" w:rsidRDefault="00327709" w:rsidP="00327709">
      <w:pPr>
        <w:pStyle w:val="berschrift2"/>
      </w:pPr>
      <w:bookmarkStart w:id="88" w:name="_Toc75433944"/>
      <w:r w:rsidRPr="00DC7355">
        <w:t>6.24</w:t>
      </w:r>
      <w:r w:rsidRPr="00DC7355">
        <w:tab/>
        <w:t>Connect operation</w:t>
      </w:r>
      <w:bookmarkEnd w:id="88"/>
    </w:p>
    <w:p w14:paraId="65CE626F" w14:textId="77777777" w:rsidR="00327709" w:rsidRPr="00DC7355" w:rsidRDefault="00327709" w:rsidP="00327709">
      <w:pPr>
        <w:widowControl w:val="0"/>
      </w:pPr>
      <w:r w:rsidRPr="00DC7355">
        <w:t xml:space="preserve">The syntactical structure of the </w:t>
      </w:r>
      <w:r w:rsidRPr="00DC7355">
        <w:rPr>
          <w:rFonts w:ascii="Courier New" w:hAnsi="Courier New"/>
          <w:b/>
        </w:rPr>
        <w:t>connect</w:t>
      </w:r>
      <w:r w:rsidRPr="00DC7355">
        <w:rPr>
          <w:b/>
        </w:rPr>
        <w:t xml:space="preserve"> </w:t>
      </w:r>
      <w:r w:rsidRPr="00DC7355">
        <w:t>operation is:</w:t>
      </w:r>
    </w:p>
    <w:p w14:paraId="39A316C3" w14:textId="77777777" w:rsidR="00327709" w:rsidRPr="00DC7355" w:rsidRDefault="00327709" w:rsidP="00327709">
      <w:pPr>
        <w:pStyle w:val="PL"/>
        <w:widowControl w:val="0"/>
        <w:rPr>
          <w:noProof w:val="0"/>
        </w:rPr>
      </w:pPr>
      <w:r w:rsidRPr="00DC7355">
        <w:rPr>
          <w:b/>
          <w:noProof w:val="0"/>
        </w:rPr>
        <w:tab/>
      </w:r>
      <w:proofErr w:type="gramStart"/>
      <w:r w:rsidRPr="00DC7355">
        <w:rPr>
          <w:b/>
          <w:noProof w:val="0"/>
        </w:rPr>
        <w:t>connect</w:t>
      </w:r>
      <w:r w:rsidRPr="00DC7355">
        <w:rPr>
          <w:noProof w:val="0"/>
        </w:rPr>
        <w:t>(</w:t>
      </w:r>
      <w:proofErr w:type="gramEnd"/>
      <w:r w:rsidRPr="00DC7355">
        <w:rPr>
          <w:noProof w:val="0"/>
        </w:rPr>
        <w:t>&lt;</w:t>
      </w:r>
      <w:r w:rsidRPr="00DC7355">
        <w:rPr>
          <w:noProof w:val="0"/>
          <w:u w:val="single"/>
        </w:rPr>
        <w:t>component</w:t>
      </w:r>
      <w:r w:rsidRPr="00DC7355">
        <w:rPr>
          <w:noProof w:val="0"/>
        </w:rPr>
        <w:t>-expression</w:t>
      </w:r>
      <w:r w:rsidRPr="00DC7355">
        <w:rPr>
          <w:noProof w:val="0"/>
          <w:position w:val="-6"/>
          <w:sz w:val="12"/>
          <w:szCs w:val="12"/>
        </w:rPr>
        <w:t>1</w:t>
      </w:r>
      <w:r w:rsidRPr="00DC7355">
        <w:rPr>
          <w:noProof w:val="0"/>
        </w:rPr>
        <w:t>&gt;:&lt;portId1&gt;, &lt;</w:t>
      </w:r>
      <w:r w:rsidRPr="00DC7355">
        <w:rPr>
          <w:noProof w:val="0"/>
          <w:u w:val="single"/>
        </w:rPr>
        <w:t>component</w:t>
      </w:r>
      <w:r w:rsidRPr="00DC7355">
        <w:rPr>
          <w:noProof w:val="0"/>
        </w:rPr>
        <w:t>-expression</w:t>
      </w:r>
      <w:r w:rsidRPr="00DC7355">
        <w:rPr>
          <w:noProof w:val="0"/>
          <w:position w:val="-6"/>
          <w:sz w:val="12"/>
          <w:szCs w:val="12"/>
        </w:rPr>
        <w:t>2</w:t>
      </w:r>
      <w:r w:rsidRPr="00DC7355">
        <w:rPr>
          <w:noProof w:val="0"/>
        </w:rPr>
        <w:t>&gt;:&lt;portId2&gt;) [</w:t>
      </w:r>
      <w:r w:rsidRPr="00DC7355">
        <w:rPr>
          <w:b/>
          <w:noProof w:val="0"/>
        </w:rPr>
        <w:t>static</w:t>
      </w:r>
      <w:r w:rsidRPr="00DC7355">
        <w:rPr>
          <w:noProof w:val="0"/>
        </w:rPr>
        <w:t>]</w:t>
      </w:r>
    </w:p>
    <w:p w14:paraId="40AD19E5" w14:textId="77777777" w:rsidR="00327709" w:rsidRPr="00DC7355" w:rsidRDefault="00327709" w:rsidP="00327709">
      <w:pPr>
        <w:pStyle w:val="PL"/>
        <w:widowControl w:val="0"/>
        <w:rPr>
          <w:noProof w:val="0"/>
        </w:rPr>
      </w:pPr>
    </w:p>
    <w:p w14:paraId="4BC744FA" w14:textId="77777777" w:rsidR="00327709" w:rsidRPr="00DC7355" w:rsidRDefault="00327709" w:rsidP="00327709">
      <w:pPr>
        <w:widowControl w:val="0"/>
      </w:pPr>
      <w:r w:rsidRPr="00DC7355">
        <w:t xml:space="preserve">The identifiers </w:t>
      </w:r>
      <w:r w:rsidRPr="00DC7355">
        <w:rPr>
          <w:rFonts w:ascii="Courier New" w:hAnsi="Courier New"/>
        </w:rPr>
        <w:t>&lt;portId1&gt;</w:t>
      </w:r>
      <w:r w:rsidRPr="00DC7355">
        <w:t xml:space="preserve"> and </w:t>
      </w:r>
      <w:r w:rsidRPr="00DC7355">
        <w:rPr>
          <w:rFonts w:ascii="Courier New" w:hAnsi="Courier New"/>
        </w:rPr>
        <w:t>&lt;portId2&gt;</w:t>
      </w:r>
      <w:r w:rsidRPr="00DC7355">
        <w:t xml:space="preserve"> are considered to be port identifiers of the corresponding test components. The components to which the ports belong are referenced by means of the component references </w:t>
      </w:r>
      <w:r w:rsidRPr="00DC7355">
        <w:rPr>
          <w:rFonts w:ascii="Courier New" w:hAnsi="Courier New"/>
        </w:rPr>
        <w:t>&lt;</w:t>
      </w:r>
      <w:r w:rsidRPr="00DC7355">
        <w:rPr>
          <w:rFonts w:ascii="Courier New" w:hAnsi="Courier New"/>
          <w:u w:val="single"/>
        </w:rPr>
        <w:t>component</w:t>
      </w:r>
      <w:r w:rsidRPr="00DC7355">
        <w:rPr>
          <w:rFonts w:ascii="Courier New" w:hAnsi="Courier New"/>
        </w:rPr>
        <w:t>-expression</w:t>
      </w:r>
      <w:r w:rsidRPr="00DC7355">
        <w:rPr>
          <w:rFonts w:ascii="Courier New" w:hAnsi="Courier New"/>
          <w:position w:val="-6"/>
          <w:sz w:val="16"/>
          <w:szCs w:val="16"/>
        </w:rPr>
        <w:t>1</w:t>
      </w:r>
      <w:r w:rsidRPr="00DC7355">
        <w:rPr>
          <w:rFonts w:ascii="Courier New" w:hAnsi="Courier New"/>
        </w:rPr>
        <w:t>&gt;</w:t>
      </w:r>
      <w:r w:rsidRPr="00DC7355">
        <w:t xml:space="preserve"> and </w:t>
      </w:r>
      <w:r w:rsidRPr="00DC7355">
        <w:rPr>
          <w:rFonts w:ascii="Courier New" w:hAnsi="Courier New"/>
        </w:rPr>
        <w:t>&lt;</w:t>
      </w:r>
      <w:r w:rsidRPr="00DC7355">
        <w:rPr>
          <w:rFonts w:ascii="Courier New" w:hAnsi="Courier New"/>
          <w:u w:val="single"/>
        </w:rPr>
        <w:t>component</w:t>
      </w:r>
      <w:r w:rsidRPr="00DC7355">
        <w:rPr>
          <w:rFonts w:ascii="Courier New" w:hAnsi="Courier New"/>
        </w:rPr>
        <w:t>-expression</w:t>
      </w:r>
      <w:r w:rsidRPr="00DC7355">
        <w:rPr>
          <w:rFonts w:ascii="Courier New" w:hAnsi="Courier New"/>
          <w:position w:val="-6"/>
          <w:sz w:val="16"/>
          <w:szCs w:val="16"/>
        </w:rPr>
        <w:t>2</w:t>
      </w:r>
      <w:r w:rsidRPr="00DC7355">
        <w:rPr>
          <w:rFonts w:ascii="Courier New" w:hAnsi="Courier New"/>
        </w:rPr>
        <w:t>&gt;</w:t>
      </w:r>
      <w:r w:rsidRPr="00DC7355">
        <w:t>. The references may be stored in variables or is returned by a function, i.e. they are expressions, which evaluate to component references. The value stack is used for storing the component references.</w:t>
      </w:r>
    </w:p>
    <w:p w14:paraId="36ADFC0B" w14:textId="07134328" w:rsidR="00327709" w:rsidRPr="00DC7355" w:rsidRDefault="00327709" w:rsidP="00327709">
      <w:pPr>
        <w:widowControl w:val="0"/>
      </w:pPr>
      <w:r w:rsidRPr="00DC7355">
        <w:t xml:space="preserve">A present </w:t>
      </w:r>
      <w:r w:rsidRPr="00DC7355">
        <w:rPr>
          <w:rFonts w:ascii="Courier New" w:hAnsi="Courier New" w:cs="Courier New"/>
          <w:b/>
        </w:rPr>
        <w:t>static</w:t>
      </w:r>
      <w:r w:rsidRPr="00DC7355">
        <w:t xml:space="preserve"> clause indicates that the new connection is static, i.e. established during the execution of a configuration function. Presence and absence of the </w:t>
      </w:r>
      <w:r w:rsidRPr="00DC7355">
        <w:rPr>
          <w:rFonts w:ascii="Courier New" w:hAnsi="Courier New" w:cs="Courier New"/>
          <w:b/>
          <w:bCs/>
        </w:rPr>
        <w:t>static</w:t>
      </w:r>
      <w:r w:rsidRPr="00DC7355">
        <w:t xml:space="preserve"> clause is handled as a Boolean flag in the operational semantics (see </w:t>
      </w:r>
      <w:r w:rsidRPr="00DC7355">
        <w:rPr>
          <w:rFonts w:ascii="Courier New" w:hAnsi="Courier New" w:cs="Courier New"/>
        </w:rPr>
        <w:t>static</w:t>
      </w:r>
      <w:r w:rsidRPr="00DC7355">
        <w:t xml:space="preserve"> parameter of the basic flow graph node </w:t>
      </w:r>
      <w:r w:rsidRPr="00DC7355">
        <w:rPr>
          <w:rFonts w:ascii="Courier New" w:hAnsi="Courier New" w:cs="Courier New"/>
        </w:rPr>
        <w:t>connect-op</w:t>
      </w:r>
      <w:r w:rsidRPr="00DC7355">
        <w:t xml:space="preserve"> in figure 60</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w:t>
      </w:r>
    </w:p>
    <w:p w14:paraId="4BAB07F0" w14:textId="1C183659" w:rsidR="00327709" w:rsidRPr="00DC7355" w:rsidRDefault="00327709" w:rsidP="00102551">
      <w:pPr>
        <w:keepLines/>
        <w:widowControl w:val="0"/>
      </w:pPr>
      <w:r w:rsidRPr="00DC7355">
        <w:t xml:space="preserve">The execution of the </w:t>
      </w:r>
      <w:r w:rsidRPr="00DC7355">
        <w:rPr>
          <w:rFonts w:ascii="Courier New" w:hAnsi="Courier New"/>
          <w:b/>
        </w:rPr>
        <w:t>connect</w:t>
      </w:r>
      <w:r w:rsidRPr="00DC7355">
        <w:rPr>
          <w:b/>
        </w:rPr>
        <w:t xml:space="preserve"> </w:t>
      </w:r>
      <w:r w:rsidRPr="00DC7355">
        <w:t>operation is defined by the flow graph segment &lt;</w:t>
      </w:r>
      <w:r w:rsidRPr="00DC7355">
        <w:rPr>
          <w:rFonts w:ascii="Courier New" w:hAnsi="Courier New"/>
        </w:rPr>
        <w:t>connect-op</w:t>
      </w:r>
      <w:r w:rsidRPr="00DC7355">
        <w:t>&gt; shown in figure 60</w:t>
      </w:r>
      <w:r w:rsidR="00B71EBB" w:rsidRPr="00DC7355">
        <w:t xml:space="preserve"> of ETSI ES 201 873-4 [</w:t>
      </w:r>
      <w:r w:rsidR="00B71EBB" w:rsidRPr="00DC7355">
        <w:fldChar w:fldCharType="begin"/>
      </w:r>
      <w:r w:rsidR="00B71EBB" w:rsidRPr="00DC7355">
        <w:instrText xml:space="preserve">REF REF_ES201873_4 \h </w:instrText>
      </w:r>
      <w:r w:rsidR="00102551" w:rsidRPr="00DC7355">
        <w:instrText xml:space="preserve"> \* MERGEFORMAT </w:instrText>
      </w:r>
      <w:r w:rsidR="00B71EBB" w:rsidRPr="00DC7355">
        <w:fldChar w:fldCharType="separate"/>
      </w:r>
      <w:r w:rsidR="00B71EBB" w:rsidRPr="00DC7355">
        <w:t>2</w:t>
      </w:r>
      <w:r w:rsidR="00B71EBB" w:rsidRPr="00DC7355">
        <w:fldChar w:fldCharType="end"/>
      </w:r>
      <w:r w:rsidR="00B71EBB" w:rsidRPr="00DC7355">
        <w:t>]</w:t>
      </w:r>
      <w:r w:rsidRPr="00DC7355">
        <w:t>. In the flow graph description the first expression to be evaluated refers to &lt;</w:t>
      </w:r>
      <w:r w:rsidRPr="00DC7355">
        <w:rPr>
          <w:rFonts w:ascii="Courier New" w:hAnsi="Courier New"/>
          <w:u w:val="single"/>
        </w:rPr>
        <w:t>component</w:t>
      </w:r>
      <w:r w:rsidRPr="00DC7355">
        <w:rPr>
          <w:rFonts w:ascii="Courier New" w:hAnsi="Courier New"/>
        </w:rPr>
        <w:t>-expression</w:t>
      </w:r>
      <w:r w:rsidRPr="00DC7355">
        <w:rPr>
          <w:rFonts w:ascii="Courier New" w:hAnsi="Courier New"/>
          <w:position w:val="-6"/>
          <w:sz w:val="16"/>
          <w:szCs w:val="16"/>
        </w:rPr>
        <w:t>1</w:t>
      </w:r>
      <w:r w:rsidRPr="00DC7355">
        <w:rPr>
          <w:rFonts w:ascii="Courier New" w:hAnsi="Courier New"/>
        </w:rPr>
        <w:t xml:space="preserve">&gt; </w:t>
      </w:r>
      <w:r w:rsidRPr="00DC7355">
        <w:t>and the second expression to</w:t>
      </w:r>
      <w:r w:rsidRPr="00DC7355">
        <w:rPr>
          <w:rFonts w:ascii="Courier New" w:hAnsi="Courier New"/>
        </w:rPr>
        <w:t xml:space="preserve"> &lt;</w:t>
      </w:r>
      <w:r w:rsidRPr="00DC7355">
        <w:rPr>
          <w:rFonts w:ascii="Courier New" w:hAnsi="Courier New"/>
          <w:u w:val="single"/>
        </w:rPr>
        <w:t>component</w:t>
      </w:r>
      <w:r w:rsidRPr="00DC7355">
        <w:rPr>
          <w:rFonts w:ascii="Courier New" w:hAnsi="Courier New"/>
        </w:rPr>
        <w:t>-expression</w:t>
      </w:r>
      <w:r w:rsidRPr="00DC7355">
        <w:rPr>
          <w:rFonts w:ascii="Courier New" w:hAnsi="Courier New"/>
          <w:position w:val="-6"/>
          <w:sz w:val="16"/>
          <w:szCs w:val="16"/>
        </w:rPr>
        <w:t>2</w:t>
      </w:r>
      <w:r w:rsidRPr="00DC7355">
        <w:rPr>
          <w:rFonts w:ascii="Courier New" w:hAnsi="Courier New"/>
        </w:rPr>
        <w:t>&gt;</w:t>
      </w:r>
      <w:r w:rsidRPr="00DC7355">
        <w:t xml:space="preserve">, i.e. the </w:t>
      </w:r>
      <w:r w:rsidRPr="00DC7355">
        <w:rPr>
          <w:rFonts w:ascii="Courier New" w:hAnsi="Courier New"/>
        </w:rPr>
        <w:t>&lt;</w:t>
      </w:r>
      <w:r w:rsidRPr="00DC7355">
        <w:rPr>
          <w:rFonts w:ascii="Courier New" w:hAnsi="Courier New"/>
          <w:u w:val="single"/>
        </w:rPr>
        <w:t>component</w:t>
      </w:r>
      <w:r w:rsidRPr="00DC7355">
        <w:rPr>
          <w:rFonts w:ascii="Courier New" w:hAnsi="Courier New"/>
        </w:rPr>
        <w:t>-expression</w:t>
      </w:r>
      <w:r w:rsidRPr="00DC7355">
        <w:rPr>
          <w:rFonts w:ascii="Courier New" w:hAnsi="Courier New"/>
          <w:position w:val="-6"/>
          <w:sz w:val="16"/>
          <w:szCs w:val="16"/>
        </w:rPr>
        <w:t>2</w:t>
      </w:r>
      <w:r w:rsidRPr="00DC7355">
        <w:rPr>
          <w:rFonts w:ascii="Courier New" w:hAnsi="Courier New"/>
        </w:rPr>
        <w:t xml:space="preserve">&gt; </w:t>
      </w:r>
      <w:r w:rsidRPr="00DC7355">
        <w:t xml:space="preserve">is on top of the value stack when the </w:t>
      </w:r>
      <w:r w:rsidRPr="00DC7355">
        <w:rPr>
          <w:rFonts w:ascii="Courier New" w:hAnsi="Courier New"/>
        </w:rPr>
        <w:t xml:space="preserve">connect-op </w:t>
      </w:r>
      <w:r w:rsidRPr="00DC7355">
        <w:t>node is executed.</w:t>
      </w:r>
    </w:p>
    <w:p w14:paraId="1EED25E7" w14:textId="1FC1AF92" w:rsidR="00084256" w:rsidRPr="00DC7355" w:rsidRDefault="00084256" w:rsidP="00084256">
      <w:pPr>
        <w:pStyle w:val="FL"/>
        <w:keepNext w:val="0"/>
        <w:keepLines w:val="0"/>
        <w:widowControl w:val="0"/>
      </w:pPr>
      <w:r w:rsidRPr="00DC7355">
        <w:object w:dxaOrig="9405" w:dyaOrig="6128" w14:anchorId="5DD06630">
          <v:shape id="_x0000_i1028" type="#_x0000_t75" style="width:468pt;height:308.65pt" o:ole="">
            <v:imagedata r:id="rId29" o:title="" cropbottom="-545f" cropright="-1f"/>
          </v:shape>
          <o:OLEObject Type="Embed" ProgID="Word.Picture.8" ShapeID="_x0000_i1028" DrawAspect="Content" ObjectID="_1703329794" r:id="rId30"/>
        </w:object>
      </w:r>
    </w:p>
    <w:p w14:paraId="233A5396" w14:textId="03B554A9" w:rsidR="00327709" w:rsidRPr="00DC7355" w:rsidRDefault="00327709" w:rsidP="00327709">
      <w:pPr>
        <w:pStyle w:val="TF"/>
        <w:keepLines w:val="0"/>
        <w:widowControl w:val="0"/>
      </w:pPr>
      <w:r w:rsidRPr="00DC7355">
        <w:t xml:space="preserve">Figure 60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&lt;connect-op&gt;</w:t>
      </w:r>
    </w:p>
    <w:p w14:paraId="0FA55C50" w14:textId="77777777" w:rsidR="00327709" w:rsidRPr="00DC7355" w:rsidRDefault="00327709" w:rsidP="00327709">
      <w:pPr>
        <w:pStyle w:val="berschrift2"/>
      </w:pPr>
      <w:bookmarkStart w:id="89" w:name="_Toc75433945"/>
      <w:r w:rsidRPr="00DC7355">
        <w:t>6.25</w:t>
      </w:r>
      <w:r w:rsidRPr="00DC7355">
        <w:tab/>
        <w:t>Create operation</w:t>
      </w:r>
      <w:bookmarkEnd w:id="89"/>
    </w:p>
    <w:p w14:paraId="55D33317" w14:textId="77777777" w:rsidR="00327709" w:rsidRPr="00DC7355" w:rsidRDefault="00327709" w:rsidP="00327709">
      <w:pPr>
        <w:widowControl w:val="0"/>
      </w:pPr>
      <w:r w:rsidRPr="00DC7355">
        <w:t xml:space="preserve">The syntactical structure of the </w:t>
      </w:r>
      <w:r w:rsidRPr="00DC7355">
        <w:rPr>
          <w:rFonts w:ascii="Courier New" w:hAnsi="Courier New"/>
          <w:b/>
        </w:rPr>
        <w:t>create</w:t>
      </w:r>
      <w:r w:rsidRPr="00DC7355">
        <w:t xml:space="preserve"> operation is:</w:t>
      </w:r>
    </w:p>
    <w:p w14:paraId="225BE4E1" w14:textId="77777777" w:rsidR="00327709" w:rsidRPr="00DC7355" w:rsidRDefault="00327709" w:rsidP="00327709">
      <w:pPr>
        <w:pStyle w:val="PL"/>
        <w:widowControl w:val="0"/>
        <w:rPr>
          <w:noProof w:val="0"/>
        </w:rPr>
      </w:pPr>
      <w:r w:rsidRPr="00DC7355">
        <w:rPr>
          <w:noProof w:val="0"/>
        </w:rPr>
        <w:tab/>
        <w:t>&lt;</w:t>
      </w:r>
      <w:proofErr w:type="gramStart"/>
      <w:r w:rsidRPr="00DC7355">
        <w:rPr>
          <w:noProof w:val="0"/>
        </w:rPr>
        <w:t>componentTypeId</w:t>
      </w:r>
      <w:proofErr w:type="gramEnd"/>
      <w:r w:rsidRPr="00DC7355">
        <w:rPr>
          <w:noProof w:val="0"/>
        </w:rPr>
        <w:t>&gt;</w:t>
      </w:r>
      <w:r w:rsidRPr="00DC7355">
        <w:rPr>
          <w:b/>
          <w:noProof w:val="0"/>
        </w:rPr>
        <w:t xml:space="preserve">.create </w:t>
      </w:r>
      <w:r w:rsidRPr="00DC7355">
        <w:rPr>
          <w:noProof w:val="0"/>
        </w:rPr>
        <w:t>[</w:t>
      </w:r>
      <w:r w:rsidRPr="00DC7355">
        <w:rPr>
          <w:b/>
          <w:noProof w:val="0"/>
        </w:rPr>
        <w:t>alive</w:t>
      </w:r>
      <w:r w:rsidRPr="00DC7355">
        <w:rPr>
          <w:noProof w:val="0"/>
        </w:rPr>
        <w:t>] [</w:t>
      </w:r>
      <w:r w:rsidRPr="00DC7355">
        <w:rPr>
          <w:b/>
          <w:noProof w:val="0"/>
        </w:rPr>
        <w:t>static</w:t>
      </w:r>
      <w:r w:rsidRPr="00DC7355">
        <w:rPr>
          <w:noProof w:val="0"/>
        </w:rPr>
        <w:t>]</w:t>
      </w:r>
    </w:p>
    <w:p w14:paraId="3A685851" w14:textId="77777777" w:rsidR="00327709" w:rsidRPr="00DC7355" w:rsidRDefault="00327709" w:rsidP="00327709">
      <w:pPr>
        <w:pStyle w:val="PL"/>
        <w:widowControl w:val="0"/>
        <w:rPr>
          <w:noProof w:val="0"/>
        </w:rPr>
      </w:pPr>
    </w:p>
    <w:p w14:paraId="5010E754" w14:textId="463703F6" w:rsidR="00327709" w:rsidRPr="00DC7355" w:rsidRDefault="00327709" w:rsidP="00327709">
      <w:pPr>
        <w:widowControl w:val="0"/>
      </w:pPr>
      <w:r w:rsidRPr="00DC7355">
        <w:t xml:space="preserve">A present </w:t>
      </w:r>
      <w:r w:rsidRPr="00DC7355">
        <w:rPr>
          <w:rFonts w:ascii="Courier New" w:hAnsi="Courier New" w:cs="Courier New"/>
          <w:b/>
        </w:rPr>
        <w:t>alive</w:t>
      </w:r>
      <w:r w:rsidRPr="00DC7355">
        <w:t xml:space="preserve"> clause indicates that the created component can be restarted after it has been stopped. Presence and absence of the alive clause is handled as a Boolean flag in the operational semantics (see </w:t>
      </w:r>
      <w:r w:rsidRPr="00DC7355">
        <w:rPr>
          <w:rFonts w:ascii="Courier New" w:hAnsi="Courier New" w:cs="Courier New"/>
        </w:rPr>
        <w:t>alive</w:t>
      </w:r>
      <w:r w:rsidRPr="00DC7355">
        <w:t xml:space="preserve"> parameter of the basic flow graph node </w:t>
      </w:r>
      <w:r w:rsidRPr="00DC7355">
        <w:rPr>
          <w:rFonts w:ascii="Courier New" w:hAnsi="Courier New" w:cs="Courier New"/>
        </w:rPr>
        <w:t>create-op</w:t>
      </w:r>
      <w:r w:rsidRPr="00DC7355">
        <w:t xml:space="preserve"> in figure 62</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w:t>
      </w:r>
    </w:p>
    <w:p w14:paraId="33875B6E" w14:textId="38746E51" w:rsidR="00327709" w:rsidRPr="00DC7355" w:rsidRDefault="00327709" w:rsidP="00327709">
      <w:pPr>
        <w:widowControl w:val="0"/>
      </w:pPr>
      <w:r w:rsidRPr="00DC7355">
        <w:t xml:space="preserve">A present </w:t>
      </w:r>
      <w:r w:rsidRPr="00DC7355">
        <w:rPr>
          <w:rFonts w:ascii="Courier New" w:hAnsi="Courier New" w:cs="Courier New"/>
          <w:b/>
        </w:rPr>
        <w:t>static</w:t>
      </w:r>
      <w:r w:rsidRPr="00DC7355">
        <w:t xml:space="preserve"> clause indicates that the new component is static, i.e. part of a static test configuration and created during the execution of a configuration function. Presence and absence of the </w:t>
      </w:r>
      <w:r w:rsidRPr="00DC7355">
        <w:rPr>
          <w:rFonts w:ascii="Courier New" w:hAnsi="Courier New" w:cs="Courier New"/>
          <w:b/>
          <w:bCs/>
        </w:rPr>
        <w:t>static</w:t>
      </w:r>
      <w:r w:rsidRPr="00DC7355">
        <w:t xml:space="preserve"> clause is handled as a Boolean flag in the operational semantics (see </w:t>
      </w:r>
      <w:r w:rsidRPr="00DC7355">
        <w:rPr>
          <w:rFonts w:ascii="Courier New" w:hAnsi="Courier New" w:cs="Courier New"/>
        </w:rPr>
        <w:t>static</w:t>
      </w:r>
      <w:r w:rsidRPr="00DC7355">
        <w:t xml:space="preserve"> parameter of the basic flow graph node </w:t>
      </w:r>
      <w:r w:rsidRPr="00DC7355">
        <w:rPr>
          <w:rFonts w:ascii="Courier New" w:hAnsi="Courier New" w:cs="Courier New"/>
        </w:rPr>
        <w:t>create-op</w:t>
      </w:r>
      <w:r w:rsidRPr="00DC7355">
        <w:t xml:space="preserve"> in figure 62</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w:t>
      </w:r>
    </w:p>
    <w:p w14:paraId="6ACB6399" w14:textId="2FEF12BD" w:rsidR="00327709" w:rsidRPr="00DC7355" w:rsidRDefault="00327709" w:rsidP="00327709">
      <w:pPr>
        <w:widowControl w:val="0"/>
      </w:pPr>
      <w:r w:rsidRPr="00DC7355">
        <w:t xml:space="preserve">The flow graph segment </w:t>
      </w:r>
      <w:r w:rsidRPr="00DC7355">
        <w:rPr>
          <w:rFonts w:ascii="Courier New" w:hAnsi="Courier New" w:cs="Courier New"/>
        </w:rPr>
        <w:t>&lt;create-op&gt;</w:t>
      </w:r>
      <w:r w:rsidRPr="00DC7355">
        <w:t xml:space="preserve"> in figure 62</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 xml:space="preserve"> defines the execution of the </w:t>
      </w:r>
      <w:r w:rsidRPr="00DC7355">
        <w:rPr>
          <w:rFonts w:ascii="Courier New" w:hAnsi="Courier New"/>
          <w:b/>
        </w:rPr>
        <w:t>create</w:t>
      </w:r>
      <w:r w:rsidRPr="00DC7355">
        <w:t xml:space="preserve"> operation.</w:t>
      </w:r>
    </w:p>
    <w:p w14:paraId="17B8E037" w14:textId="39328ED4" w:rsidR="00327709" w:rsidRPr="00DC7355" w:rsidRDefault="00B575A3" w:rsidP="00327709">
      <w:pPr>
        <w:pStyle w:val="FL"/>
        <w:keepNext w:val="0"/>
        <w:keepLines w:val="0"/>
        <w:widowControl w:val="0"/>
      </w:pPr>
      <w:r w:rsidRPr="00DC7355">
        <w:object w:dxaOrig="9375" w:dyaOrig="11894" w14:anchorId="4872A5C5">
          <v:shape id="_x0000_i1029" type="#_x0000_t75" style="width:478.15pt;height:591.75pt" o:ole="">
            <v:imagedata r:id="rId31" o:title="" cropleft="-734f" cropright="-944f"/>
          </v:shape>
          <o:OLEObject Type="Embed" ProgID="Word.Picture.8" ShapeID="_x0000_i1029" DrawAspect="Content" ObjectID="_1703329795" r:id="rId32"/>
        </w:object>
      </w:r>
    </w:p>
    <w:p w14:paraId="2A7E6CBB" w14:textId="364A303D" w:rsidR="00327709" w:rsidRPr="00DC7355" w:rsidRDefault="00327709" w:rsidP="00327709">
      <w:pPr>
        <w:pStyle w:val="TF"/>
        <w:keepLines w:val="0"/>
        <w:widowControl w:val="0"/>
      </w:pPr>
      <w:r w:rsidRPr="00DC7355">
        <w:t xml:space="preserve">Figure 62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&lt;create-op&gt;</w:t>
      </w:r>
    </w:p>
    <w:p w14:paraId="4F1E181A" w14:textId="77777777" w:rsidR="00327709" w:rsidRPr="00DC7355" w:rsidRDefault="00327709" w:rsidP="00327709">
      <w:pPr>
        <w:pStyle w:val="berschrift2"/>
      </w:pPr>
      <w:bookmarkStart w:id="90" w:name="_Toc75433946"/>
      <w:r w:rsidRPr="00DC7355">
        <w:lastRenderedPageBreak/>
        <w:t>6.26</w:t>
      </w:r>
      <w:r w:rsidRPr="00DC7355">
        <w:tab/>
        <w:t>Flow graph segment &lt;disconnect-all&gt;</w:t>
      </w:r>
      <w:bookmarkEnd w:id="90"/>
    </w:p>
    <w:p w14:paraId="508F72F0" w14:textId="77777777" w:rsidR="00327709" w:rsidRPr="00DC7355" w:rsidRDefault="00327709" w:rsidP="00327709">
      <w:pPr>
        <w:keepNext/>
      </w:pPr>
      <w:r w:rsidRPr="00DC7355">
        <w:t xml:space="preserve">The flow graph segment </w:t>
      </w:r>
      <w:r w:rsidRPr="00DC7355">
        <w:rPr>
          <w:rFonts w:ascii="Courier New" w:hAnsi="Courier New" w:cs="Courier New"/>
        </w:rPr>
        <w:t>&lt;disconnect-all&gt;</w:t>
      </w:r>
      <w:r w:rsidRPr="00DC7355">
        <w:t xml:space="preserve"> defines the disconnection of all components at all connected ports. Static connections will not be disconnected. Their lifetime is bound to the lifetime of the static test configuration.</w:t>
      </w:r>
    </w:p>
    <w:p w14:paraId="2A3944B2" w14:textId="704FAB26" w:rsidR="00327709" w:rsidRPr="00DC7355" w:rsidRDefault="00327709" w:rsidP="00327709">
      <w:pPr>
        <w:pStyle w:val="FL"/>
        <w:keepNext w:val="0"/>
        <w:keepLines w:val="0"/>
        <w:widowControl w:val="0"/>
      </w:pPr>
      <w:r w:rsidRPr="00DC7355">
        <w:object w:dxaOrig="9375" w:dyaOrig="7580" w14:anchorId="714E647C">
          <v:shape id="_x0000_i1030" type="#_x0000_t75" style="width:467.65pt;height:375.4pt" o:ole="">
            <v:imagedata r:id="rId33" o:title="" cropleft="-315f" cropright="629f"/>
          </v:shape>
          <o:OLEObject Type="Embed" ProgID="Word.Picture.8" ShapeID="_x0000_i1030" DrawAspect="Content" ObjectID="_1703329796" r:id="rId34"/>
        </w:object>
      </w:r>
    </w:p>
    <w:p w14:paraId="720D1C87" w14:textId="7370A269" w:rsidR="00327709" w:rsidRPr="00DC7355" w:rsidRDefault="00327709" w:rsidP="00327709">
      <w:pPr>
        <w:pStyle w:val="TF"/>
        <w:keepLines w:val="0"/>
        <w:widowControl w:val="0"/>
      </w:pPr>
      <w:r w:rsidRPr="00DC7355">
        <w:t xml:space="preserve">Figure 64b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&lt;disconnect-all&gt;</w:t>
      </w:r>
    </w:p>
    <w:p w14:paraId="7C0C6C43" w14:textId="77777777" w:rsidR="00327709" w:rsidRPr="00DC7355" w:rsidRDefault="00327709" w:rsidP="00327709">
      <w:pPr>
        <w:pStyle w:val="berschrift2"/>
      </w:pPr>
      <w:bookmarkStart w:id="91" w:name="_Toc75433947"/>
      <w:r w:rsidRPr="00DC7355">
        <w:lastRenderedPageBreak/>
        <w:t>6.27</w:t>
      </w:r>
      <w:r w:rsidRPr="00DC7355">
        <w:tab/>
        <w:t>Flow graph segment &lt;disconnect-comp&gt;</w:t>
      </w:r>
      <w:bookmarkEnd w:id="91"/>
    </w:p>
    <w:p w14:paraId="03A2450C" w14:textId="77777777" w:rsidR="00327709" w:rsidRPr="00DC7355" w:rsidRDefault="00327709" w:rsidP="00327709">
      <w:pPr>
        <w:keepNext/>
      </w:pPr>
      <w:r w:rsidRPr="00DC7355">
        <w:t xml:space="preserve">The flow graph segment </w:t>
      </w:r>
      <w:r w:rsidRPr="00DC7355">
        <w:rPr>
          <w:rFonts w:ascii="Courier New" w:hAnsi="Courier New" w:cs="Courier New"/>
        </w:rPr>
        <w:t>&lt;disconnect-comp&gt;</w:t>
      </w:r>
      <w:r w:rsidRPr="00DC7355">
        <w:t xml:space="preserve"> defines the disconnection of all ports of a specified component. Static connections will not be disconnected. Their lifetime is bound to the lifetime of the static test configuration.</w:t>
      </w:r>
    </w:p>
    <w:p w14:paraId="033F96D5" w14:textId="77777777" w:rsidR="00327709" w:rsidRPr="00DC7355" w:rsidRDefault="00327709" w:rsidP="00327709">
      <w:pPr>
        <w:pStyle w:val="FL"/>
        <w:keepNext w:val="0"/>
        <w:keepLines w:val="0"/>
        <w:widowControl w:val="0"/>
      </w:pPr>
      <w:r w:rsidRPr="00DC7355">
        <w:object w:dxaOrig="9375" w:dyaOrig="8479" w14:anchorId="6771EBCB">
          <v:shape id="_x0000_i1031" type="#_x0000_t75" style="width:467.65pt;height:427.9pt" o:ole="">
            <v:imagedata r:id="rId35" o:title="" cropleft="-315f" cropright="629f"/>
          </v:shape>
          <o:OLEObject Type="Embed" ProgID="Word.Picture.8" ShapeID="_x0000_i1031" DrawAspect="Content" ObjectID="_1703329797" r:id="rId36"/>
        </w:object>
      </w:r>
    </w:p>
    <w:p w14:paraId="398A2912" w14:textId="1AFA9332" w:rsidR="00327709" w:rsidRPr="00DC7355" w:rsidRDefault="00327709" w:rsidP="00327709">
      <w:pPr>
        <w:pStyle w:val="TF"/>
        <w:keepLines w:val="0"/>
        <w:widowControl w:val="0"/>
      </w:pPr>
      <w:r w:rsidRPr="00DC7355">
        <w:t xml:space="preserve">Figure 64c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&lt;disconnect-comp&gt;</w:t>
      </w:r>
    </w:p>
    <w:p w14:paraId="04565A28" w14:textId="77777777" w:rsidR="00327709" w:rsidRPr="00DC7355" w:rsidRDefault="00327709" w:rsidP="00327709">
      <w:pPr>
        <w:pStyle w:val="berschrift2"/>
      </w:pPr>
      <w:bookmarkStart w:id="92" w:name="_Toc75433948"/>
      <w:r w:rsidRPr="00DC7355">
        <w:lastRenderedPageBreak/>
        <w:t>6.28</w:t>
      </w:r>
      <w:r w:rsidRPr="00DC7355">
        <w:tab/>
        <w:t>Flow graph segment &lt;disconnect-port&gt;</w:t>
      </w:r>
      <w:bookmarkEnd w:id="92"/>
    </w:p>
    <w:p w14:paraId="7FCD6700" w14:textId="77777777" w:rsidR="00327709" w:rsidRPr="00DC7355" w:rsidRDefault="00327709" w:rsidP="00327709">
      <w:pPr>
        <w:keepNext/>
      </w:pPr>
      <w:r w:rsidRPr="00DC7355">
        <w:t xml:space="preserve">The flow graph segment </w:t>
      </w:r>
      <w:r w:rsidRPr="00DC7355">
        <w:rPr>
          <w:rFonts w:ascii="Courier New" w:hAnsi="Courier New" w:cs="Courier New"/>
        </w:rPr>
        <w:t>&lt;disconnect-port&gt;</w:t>
      </w:r>
      <w:r w:rsidRPr="00DC7355">
        <w:t xml:space="preserve"> defines the disconnection of a specified port. Static connections will not be disconnected. Their lifetime is bound to the lifetime of the static test configuration.</w:t>
      </w:r>
    </w:p>
    <w:p w14:paraId="41F34E3F" w14:textId="12F0D745" w:rsidR="00FE6FEF" w:rsidRPr="00DC7355" w:rsidRDefault="00FE6FEF" w:rsidP="00FE6FEF">
      <w:pPr>
        <w:pStyle w:val="FL"/>
        <w:keepNext w:val="0"/>
        <w:keepLines w:val="0"/>
        <w:widowControl w:val="0"/>
      </w:pPr>
      <w:r w:rsidRPr="00DC7355">
        <w:object w:dxaOrig="9375" w:dyaOrig="8480" w14:anchorId="7F1E2160">
          <v:shape id="_x0000_i1032" type="#_x0000_t75" style="width:467.65pt;height:427.15pt" o:ole="">
            <v:imagedata r:id="rId37" o:title="" cropleft="-315f" cropright="629f"/>
          </v:shape>
          <o:OLEObject Type="Embed" ProgID="Word.Picture.8" ShapeID="_x0000_i1032" DrawAspect="Content" ObjectID="_1703329798" r:id="rId38"/>
        </w:object>
      </w:r>
    </w:p>
    <w:p w14:paraId="336C1839" w14:textId="2106E161" w:rsidR="00327709" w:rsidRPr="00DC7355" w:rsidRDefault="00327709" w:rsidP="00327709">
      <w:pPr>
        <w:pStyle w:val="TF"/>
        <w:keepLines w:val="0"/>
        <w:widowControl w:val="0"/>
      </w:pPr>
      <w:r w:rsidRPr="00DC7355">
        <w:t xml:space="preserve">Figure 64d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&lt;disconnect-port&gt;</w:t>
      </w:r>
    </w:p>
    <w:p w14:paraId="54EA077E" w14:textId="77777777" w:rsidR="00327709" w:rsidRPr="00DC7355" w:rsidRDefault="00327709" w:rsidP="00327709">
      <w:pPr>
        <w:pStyle w:val="berschrift2"/>
      </w:pPr>
      <w:bookmarkStart w:id="93" w:name="_Toc75433949"/>
      <w:r w:rsidRPr="00DC7355">
        <w:t>6.29</w:t>
      </w:r>
      <w:r w:rsidRPr="00DC7355">
        <w:tab/>
        <w:t>Flow graph segment &lt;disconnect-two-par-pairs&gt;</w:t>
      </w:r>
      <w:bookmarkEnd w:id="93"/>
    </w:p>
    <w:p w14:paraId="312E3CDF" w14:textId="58EFC5A4" w:rsidR="00327709" w:rsidRPr="00DC7355" w:rsidRDefault="00327709" w:rsidP="00CE3330">
      <w:r w:rsidRPr="00DC7355">
        <w:t xml:space="preserve">The flow graph segment &lt;disconnect-two-par-pairs&gt; shown in figure 64e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disconnect</w:t>
      </w:r>
      <w:r w:rsidRPr="00DC7355">
        <w:rPr>
          <w:b/>
        </w:rPr>
        <w:t xml:space="preserve"> </w:t>
      </w:r>
      <w:r w:rsidRPr="00DC7355">
        <w:t>operation with two parameter pairs which disconnects specific connections. In the flow graph segment the first expression to be evaluated refers to &lt;</w:t>
      </w:r>
      <w:r w:rsidRPr="00DC7355">
        <w:rPr>
          <w:rFonts w:ascii="Courier New" w:hAnsi="Courier New"/>
          <w:u w:val="single"/>
        </w:rPr>
        <w:t>component</w:t>
      </w:r>
      <w:r w:rsidRPr="00DC7355">
        <w:rPr>
          <w:rFonts w:ascii="Courier New" w:hAnsi="Courier New"/>
        </w:rPr>
        <w:t>-expression</w:t>
      </w:r>
      <w:r w:rsidRPr="00DC7355">
        <w:rPr>
          <w:rFonts w:ascii="Courier New" w:hAnsi="Courier New"/>
          <w:position w:val="-6"/>
          <w:sz w:val="16"/>
          <w:szCs w:val="16"/>
        </w:rPr>
        <w:t>1</w:t>
      </w:r>
      <w:r w:rsidRPr="00DC7355">
        <w:rPr>
          <w:rFonts w:ascii="Courier New" w:hAnsi="Courier New"/>
        </w:rPr>
        <w:t>&gt;</w:t>
      </w:r>
      <w:r w:rsidRPr="00DC7355">
        <w:t xml:space="preserve"> </w:t>
      </w:r>
      <w:r w:rsidRPr="00DC7355">
        <w:rPr>
          <w:rFonts w:ascii="Courier New" w:hAnsi="Courier New"/>
        </w:rPr>
        <w:t>(</w:t>
      </w:r>
      <w:r w:rsidRPr="00DC7355">
        <w:t xml:space="preserve">see syntactical structure of the </w:t>
      </w:r>
      <w:r w:rsidRPr="00DC7355">
        <w:rPr>
          <w:rFonts w:ascii="Courier New" w:hAnsi="Courier New"/>
          <w:b/>
        </w:rPr>
        <w:t>disconnect</w:t>
      </w:r>
      <w:r w:rsidRPr="00DC7355">
        <w:rPr>
          <w:b/>
        </w:rPr>
        <w:t xml:space="preserve"> </w:t>
      </w:r>
      <w:r w:rsidRPr="00DC7355">
        <w:t xml:space="preserve">operation in </w:t>
      </w:r>
      <w:r w:rsidR="00492FC3" w:rsidRPr="00DC7355">
        <w:t>ETSI ES 201 873-4</w:t>
      </w:r>
      <w:r w:rsidR="008A680C" w:rsidRPr="00DC7355">
        <w:t xml:space="preserve"> [</w:t>
      </w:r>
      <w:r w:rsidR="008A680C" w:rsidRPr="00DC7355">
        <w:fldChar w:fldCharType="begin"/>
      </w:r>
      <w:r w:rsidR="008E4A69" w:rsidRPr="00DC7355">
        <w:instrText xml:space="preserve">REF REF_ES201873_4  \h </w:instrText>
      </w:r>
      <w:r w:rsidR="008A680C" w:rsidRPr="00DC7355">
        <w:fldChar w:fldCharType="separate"/>
      </w:r>
      <w:r w:rsidR="00F16FB2" w:rsidRPr="00DC7355">
        <w:t>2</w:t>
      </w:r>
      <w:r w:rsidR="008A680C" w:rsidRPr="00DC7355">
        <w:fldChar w:fldCharType="end"/>
      </w:r>
      <w:r w:rsidR="008A680C" w:rsidRPr="00DC7355">
        <w:t xml:space="preserve">], </w:t>
      </w:r>
      <w:r w:rsidRPr="00DC7355">
        <w:t>clause 9.14</w:t>
      </w:r>
      <w:r w:rsidR="00FF311B" w:rsidRPr="00DC7355">
        <w:rPr>
          <w:rFonts w:ascii="Courier New" w:hAnsi="Courier New"/>
        </w:rPr>
        <w:t>)</w:t>
      </w:r>
      <w:r w:rsidR="00FF311B" w:rsidRPr="00DC7355">
        <w:t xml:space="preserve"> </w:t>
      </w:r>
      <w:r w:rsidRPr="00DC7355">
        <w:t xml:space="preserve">and the second expression to </w:t>
      </w:r>
      <w:r w:rsidRPr="00DC7355">
        <w:rPr>
          <w:rFonts w:ascii="Courier New" w:hAnsi="Courier New"/>
        </w:rPr>
        <w:t>&lt;</w:t>
      </w:r>
      <w:r w:rsidRPr="00DC7355">
        <w:rPr>
          <w:rFonts w:ascii="Courier New" w:hAnsi="Courier New"/>
          <w:u w:val="single"/>
        </w:rPr>
        <w:t>component</w:t>
      </w:r>
      <w:r w:rsidR="00CF0458" w:rsidRPr="00DC7355">
        <w:rPr>
          <w:rFonts w:ascii="Courier New" w:hAnsi="Courier New"/>
        </w:rPr>
        <w:noBreakHyphen/>
      </w:r>
      <w:r w:rsidRPr="00DC7355">
        <w:rPr>
          <w:rFonts w:ascii="Courier New" w:hAnsi="Courier New"/>
        </w:rPr>
        <w:t>expression</w:t>
      </w:r>
      <w:r w:rsidRPr="00DC7355">
        <w:rPr>
          <w:rFonts w:ascii="Courier New" w:hAnsi="Courier New"/>
          <w:position w:val="-6"/>
          <w:sz w:val="16"/>
          <w:szCs w:val="16"/>
        </w:rPr>
        <w:t>2</w:t>
      </w:r>
      <w:r w:rsidRPr="00DC7355">
        <w:rPr>
          <w:rFonts w:ascii="Courier New" w:hAnsi="Courier New"/>
        </w:rPr>
        <w:t>&gt;</w:t>
      </w:r>
      <w:r w:rsidRPr="00DC7355">
        <w:t xml:space="preserve">, i.e. the </w:t>
      </w:r>
      <w:r w:rsidRPr="00DC7355">
        <w:rPr>
          <w:rFonts w:ascii="Courier New" w:hAnsi="Courier New"/>
        </w:rPr>
        <w:t>&lt;</w:t>
      </w:r>
      <w:r w:rsidRPr="00DC7355">
        <w:rPr>
          <w:rFonts w:ascii="Courier New" w:hAnsi="Courier New"/>
          <w:u w:val="single"/>
        </w:rPr>
        <w:t>component</w:t>
      </w:r>
      <w:r w:rsidRPr="00DC7355">
        <w:rPr>
          <w:rFonts w:ascii="Courier New" w:hAnsi="Courier New"/>
        </w:rPr>
        <w:t>-expression</w:t>
      </w:r>
      <w:r w:rsidRPr="00DC7355">
        <w:rPr>
          <w:rFonts w:ascii="Courier New" w:hAnsi="Courier New"/>
          <w:position w:val="-6"/>
          <w:sz w:val="16"/>
          <w:szCs w:val="16"/>
        </w:rPr>
        <w:t>2</w:t>
      </w:r>
      <w:r w:rsidRPr="00DC7355">
        <w:rPr>
          <w:rFonts w:ascii="Courier New" w:hAnsi="Courier New"/>
        </w:rPr>
        <w:t>&gt;</w:t>
      </w:r>
      <w:r w:rsidRPr="00DC7355">
        <w:t xml:space="preserve"> is on top of the value stack when the </w:t>
      </w:r>
      <w:r w:rsidRPr="00DC7355">
        <w:rPr>
          <w:rFonts w:ascii="Courier New" w:hAnsi="Courier New"/>
        </w:rPr>
        <w:t xml:space="preserve">disconnect-two </w:t>
      </w:r>
      <w:r w:rsidRPr="00DC7355">
        <w:t xml:space="preserve">node is executed. Applying the </w:t>
      </w:r>
      <w:r w:rsidRPr="00DC7355">
        <w:rPr>
          <w:rFonts w:ascii="Courier New" w:hAnsi="Courier New"/>
          <w:b/>
        </w:rPr>
        <w:t>disconnect</w:t>
      </w:r>
      <w:r w:rsidRPr="00DC7355">
        <w:rPr>
          <w:b/>
        </w:rPr>
        <w:t xml:space="preserve"> </w:t>
      </w:r>
      <w:r w:rsidRPr="00DC7355">
        <w:t>operation to a static connection leads to a dynamic error.</w:t>
      </w:r>
    </w:p>
    <w:p w14:paraId="55E21785" w14:textId="77777777" w:rsidR="00327709" w:rsidRPr="00DC7355" w:rsidRDefault="00327709" w:rsidP="00327709">
      <w:pPr>
        <w:pStyle w:val="FL"/>
        <w:keepNext w:val="0"/>
        <w:keepLines w:val="0"/>
        <w:widowControl w:val="0"/>
      </w:pPr>
      <w:r w:rsidRPr="00DC7355">
        <w:object w:dxaOrig="9405" w:dyaOrig="6667" w14:anchorId="1395E048">
          <v:shape id="_x0000_i1033" type="#_x0000_t75" style="width:473.25pt;height:329.25pt" o:ole="">
            <v:imagedata r:id="rId39" o:title="" cropleft="-314f" cropright="-523f"/>
          </v:shape>
          <o:OLEObject Type="Embed" ProgID="Word.Picture.8" ShapeID="_x0000_i1033" DrawAspect="Content" ObjectID="_1703329799" r:id="rId40"/>
        </w:object>
      </w:r>
    </w:p>
    <w:p w14:paraId="5DAD215B" w14:textId="69D48B8D" w:rsidR="00327709" w:rsidRPr="00DC7355" w:rsidRDefault="00327709" w:rsidP="00327709">
      <w:pPr>
        <w:pStyle w:val="TF"/>
        <w:keepLines w:val="0"/>
        <w:widowControl w:val="0"/>
      </w:pPr>
      <w:r w:rsidRPr="00DC7355">
        <w:t xml:space="preserve">Figure 64e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&lt;disconnect-two-par-pairs&gt;</w:t>
      </w:r>
    </w:p>
    <w:p w14:paraId="55E58A4E" w14:textId="77777777" w:rsidR="00327709" w:rsidRPr="00DC7355" w:rsidRDefault="00327709" w:rsidP="00327709">
      <w:pPr>
        <w:pStyle w:val="berschrift2"/>
      </w:pPr>
      <w:bookmarkStart w:id="94" w:name="_Toc75433950"/>
      <w:r w:rsidRPr="00DC7355">
        <w:t>6.30</w:t>
      </w:r>
      <w:r w:rsidRPr="00DC7355">
        <w:tab/>
        <w:t>Execute statement</w:t>
      </w:r>
      <w:bookmarkEnd w:id="94"/>
    </w:p>
    <w:p w14:paraId="61F7C1E7" w14:textId="77777777" w:rsidR="00327709" w:rsidRPr="00DC7355" w:rsidRDefault="00327709" w:rsidP="00327709">
      <w:pPr>
        <w:keepNext/>
        <w:keepLines/>
        <w:widowControl w:val="0"/>
      </w:pPr>
      <w:r w:rsidRPr="00DC7355">
        <w:t xml:space="preserve">The syntactical structure of the </w:t>
      </w:r>
      <w:r w:rsidRPr="00DC7355">
        <w:rPr>
          <w:rFonts w:ascii="Courier New" w:hAnsi="Courier New"/>
          <w:b/>
        </w:rPr>
        <w:t>execute</w:t>
      </w:r>
      <w:r w:rsidRPr="00DC7355">
        <w:t xml:space="preserve"> statement is:</w:t>
      </w:r>
    </w:p>
    <w:p w14:paraId="78D6A683" w14:textId="77777777" w:rsidR="00327709" w:rsidRPr="00DC7355" w:rsidRDefault="00327709" w:rsidP="00327709">
      <w:pPr>
        <w:pStyle w:val="PL"/>
        <w:widowControl w:val="0"/>
        <w:rPr>
          <w:noProof w:val="0"/>
        </w:rPr>
      </w:pPr>
      <w:proofErr w:type="gramStart"/>
      <w:r w:rsidRPr="00DC7355">
        <w:rPr>
          <w:b/>
          <w:noProof w:val="0"/>
        </w:rPr>
        <w:t>execute</w:t>
      </w:r>
      <w:r w:rsidRPr="00DC7355">
        <w:rPr>
          <w:noProof w:val="0"/>
        </w:rPr>
        <w:t>(</w:t>
      </w:r>
      <w:proofErr w:type="gramEnd"/>
      <w:r w:rsidRPr="00DC7355">
        <w:rPr>
          <w:noProof w:val="0"/>
        </w:rPr>
        <w:t>&lt;testCaseId&gt;([&lt;act-par</w:t>
      </w:r>
      <w:r w:rsidRPr="00DC7355">
        <w:rPr>
          <w:noProof w:val="0"/>
          <w:position w:val="-6"/>
          <w:sz w:val="12"/>
          <w:szCs w:val="12"/>
        </w:rPr>
        <w:t>1</w:t>
      </w:r>
      <w:r w:rsidRPr="00DC7355">
        <w:rPr>
          <w:noProof w:val="0"/>
        </w:rPr>
        <w:t>&gt;, … , &lt;act-par</w:t>
      </w:r>
      <w:r w:rsidRPr="00DC7355">
        <w:rPr>
          <w:noProof w:val="0"/>
          <w:position w:val="-6"/>
          <w:sz w:val="12"/>
          <w:szCs w:val="12"/>
        </w:rPr>
        <w:t>n</w:t>
      </w:r>
      <w:r w:rsidRPr="00DC7355">
        <w:rPr>
          <w:noProof w:val="0"/>
        </w:rPr>
        <w:t>&gt;)]) [, &lt;</w:t>
      </w:r>
      <w:r w:rsidRPr="00DC7355">
        <w:rPr>
          <w:noProof w:val="0"/>
          <w:u w:val="single"/>
        </w:rPr>
        <w:t>float</w:t>
      </w:r>
      <w:r w:rsidRPr="00DC7355">
        <w:rPr>
          <w:noProof w:val="0"/>
        </w:rPr>
        <w:t>-expression&gt;] [, &lt;</w:t>
      </w:r>
      <w:r w:rsidRPr="00DC7355">
        <w:rPr>
          <w:noProof w:val="0"/>
          <w:u w:val="single"/>
        </w:rPr>
        <w:t>config</w:t>
      </w:r>
      <w:r w:rsidRPr="00DC7355">
        <w:rPr>
          <w:noProof w:val="0"/>
        </w:rPr>
        <w:t>-expression&gt;])</w:t>
      </w:r>
    </w:p>
    <w:p w14:paraId="5DBEE97F" w14:textId="77777777" w:rsidR="00327709" w:rsidRPr="00DC7355" w:rsidRDefault="00327709" w:rsidP="00327709">
      <w:pPr>
        <w:pStyle w:val="PL"/>
        <w:widowControl w:val="0"/>
        <w:rPr>
          <w:noProof w:val="0"/>
        </w:rPr>
      </w:pPr>
    </w:p>
    <w:p w14:paraId="00109B5C" w14:textId="77777777" w:rsidR="00327709" w:rsidRPr="00DC7355" w:rsidRDefault="00327709" w:rsidP="00327709">
      <w:pPr>
        <w:widowControl w:val="0"/>
      </w:pPr>
      <w:r w:rsidRPr="00DC7355">
        <w:t xml:space="preserve">The </w:t>
      </w:r>
      <w:r w:rsidRPr="00DC7355">
        <w:rPr>
          <w:rFonts w:ascii="Courier New" w:hAnsi="Courier New"/>
          <w:b/>
        </w:rPr>
        <w:t>execute</w:t>
      </w:r>
      <w:r w:rsidRPr="00DC7355">
        <w:t xml:space="preserve"> statement describes the execution of a test case </w:t>
      </w:r>
      <w:r w:rsidRPr="00DC7355">
        <w:rPr>
          <w:rFonts w:ascii="Courier New" w:hAnsi="Courier New"/>
        </w:rPr>
        <w:t>&lt;testCaseId&gt;</w:t>
      </w:r>
      <w:r w:rsidRPr="00DC7355">
        <w:t xml:space="preserve"> with the (optional) actual parameters </w:t>
      </w:r>
      <w:r w:rsidRPr="00DC7355">
        <w:rPr>
          <w:rFonts w:ascii="Courier New" w:hAnsi="Courier New"/>
        </w:rPr>
        <w:t>&lt;act-par</w:t>
      </w:r>
      <w:r w:rsidRPr="00DC7355">
        <w:rPr>
          <w:rFonts w:ascii="Courier New" w:hAnsi="Courier New"/>
          <w:position w:val="-6"/>
          <w:sz w:val="16"/>
          <w:szCs w:val="16"/>
        </w:rPr>
        <w:t>1</w:t>
      </w:r>
      <w:r w:rsidRPr="00DC7355">
        <w:rPr>
          <w:rFonts w:ascii="Courier New" w:hAnsi="Courier New"/>
        </w:rPr>
        <w:t xml:space="preserve">&gt;, </w:t>
      </w:r>
      <w:proofErr w:type="gramStart"/>
      <w:r w:rsidRPr="00DC7355">
        <w:rPr>
          <w:rFonts w:ascii="Courier New" w:hAnsi="Courier New"/>
        </w:rPr>
        <w:t>… ,</w:t>
      </w:r>
      <w:proofErr w:type="gramEnd"/>
      <w:r w:rsidRPr="00DC7355">
        <w:rPr>
          <w:rFonts w:ascii="Courier New" w:hAnsi="Courier New"/>
        </w:rPr>
        <w:t xml:space="preserve"> &lt;act-par</w:t>
      </w:r>
      <w:r w:rsidRPr="00DC7355">
        <w:rPr>
          <w:rFonts w:ascii="Courier New" w:hAnsi="Courier New"/>
          <w:position w:val="-6"/>
          <w:sz w:val="16"/>
          <w:szCs w:val="16"/>
        </w:rPr>
        <w:t>n</w:t>
      </w:r>
      <w:r w:rsidRPr="00DC7355">
        <w:rPr>
          <w:rFonts w:ascii="Courier New" w:hAnsi="Courier New"/>
        </w:rPr>
        <w:t>&gt;</w:t>
      </w:r>
      <w:r w:rsidRPr="00DC7355">
        <w:t xml:space="preserve">. Optionally the execute statement may be guarded by a duration provided in form of an expression that evaluates to a </w:t>
      </w:r>
      <w:r w:rsidRPr="00DC7355">
        <w:rPr>
          <w:rFonts w:ascii="Courier New" w:hAnsi="Courier New" w:cs="Courier New"/>
          <w:b/>
          <w:bCs/>
        </w:rPr>
        <w:t>float</w:t>
      </w:r>
      <w:r w:rsidRPr="00DC7355">
        <w:t xml:space="preserve">. If within the specified duration the test case does not return a verdict, a timeout exception occurs, the test configuration is destroyed and an </w:t>
      </w:r>
      <w:r w:rsidRPr="00DC7355">
        <w:rPr>
          <w:rFonts w:ascii="Courier New" w:hAnsi="Courier New"/>
          <w:b/>
        </w:rPr>
        <w:t>error</w:t>
      </w:r>
      <w:r w:rsidRPr="00DC7355">
        <w:t xml:space="preserve"> verdict is returned.</w:t>
      </w:r>
    </w:p>
    <w:p w14:paraId="1824D351" w14:textId="77777777" w:rsidR="00327709" w:rsidRPr="00DC7355" w:rsidRDefault="00327709" w:rsidP="00327709">
      <w:pPr>
        <w:widowControl w:val="0"/>
      </w:pPr>
      <w:r w:rsidRPr="00DC7355">
        <w:t>If a test case is executed on an existing static test configuration, the configuration shall be provided in form on an expression that evaluates to a configuration reference.</w:t>
      </w:r>
    </w:p>
    <w:p w14:paraId="57CB9B6C" w14:textId="77777777" w:rsidR="00327709" w:rsidRPr="00DC7355" w:rsidRDefault="00327709" w:rsidP="00327709">
      <w:pPr>
        <w:widowControl w:val="0"/>
      </w:pPr>
      <w:r w:rsidRPr="00DC7355">
        <w:t>If no timeout exception occurs, the MTC is created or started, the control instance (representing the control part of the TTCN-3 module) is blocked until the test case terminates, and for the further test case execution the flow of control is given to the MTC. The flow of control is given back to the control instance when the MTC stops its execution.</w:t>
      </w:r>
    </w:p>
    <w:p w14:paraId="3916734B" w14:textId="1C722006" w:rsidR="00327709" w:rsidRPr="00DC7355" w:rsidRDefault="00327709" w:rsidP="00327709">
      <w:pPr>
        <w:widowControl w:val="0"/>
      </w:pPr>
      <w:r w:rsidRPr="00DC7355">
        <w:t xml:space="preserve">The flow graph segment </w:t>
      </w:r>
      <w:r w:rsidRPr="00DC7355">
        <w:rPr>
          <w:rFonts w:ascii="Courier New" w:hAnsi="Courier New"/>
        </w:rPr>
        <w:t>&lt;execute-stmt&gt;</w:t>
      </w:r>
      <w:r w:rsidRPr="00DC7355">
        <w:t xml:space="preserve"> in figure 67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an </w:t>
      </w:r>
      <w:r w:rsidRPr="00DC7355">
        <w:rPr>
          <w:rFonts w:ascii="Courier New" w:hAnsi="Courier New"/>
          <w:b/>
        </w:rPr>
        <w:t>execute</w:t>
      </w:r>
      <w:r w:rsidRPr="00DC7355">
        <w:t xml:space="preserve"> statement. The operational semantics distinguishes the cases where a test case is executed on an existing static test configuration and where not.</w:t>
      </w:r>
    </w:p>
    <w:p w14:paraId="2D51CB94" w14:textId="77777777" w:rsidR="00327709" w:rsidRPr="00DC7355" w:rsidRDefault="00327709" w:rsidP="00327709">
      <w:pPr>
        <w:pStyle w:val="FL"/>
        <w:keepNext w:val="0"/>
        <w:keepLines w:val="0"/>
        <w:widowControl w:val="0"/>
      </w:pPr>
      <w:r w:rsidRPr="00DC7355">
        <w:object w:dxaOrig="8865" w:dyaOrig="2385" w14:anchorId="77C9DAA2">
          <v:shape id="_x0000_i1034" type="#_x0000_t75" style="width:447.4pt;height:112.9pt" o:ole="">
            <v:imagedata r:id="rId41" o:title=""/>
          </v:shape>
          <o:OLEObject Type="Embed" ProgID="Word.Picture.8" ShapeID="_x0000_i1034" DrawAspect="Content" ObjectID="_1703329800" r:id="rId42"/>
        </w:object>
      </w:r>
    </w:p>
    <w:p w14:paraId="35FBC39C" w14:textId="6916E7DC" w:rsidR="00327709" w:rsidRPr="00DC7355" w:rsidRDefault="00327709" w:rsidP="00327709">
      <w:pPr>
        <w:pStyle w:val="TF"/>
        <w:keepLines w:val="0"/>
        <w:widowControl w:val="0"/>
      </w:pPr>
      <w:r w:rsidRPr="00DC7355">
        <w:t xml:space="preserve">Figure 67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&lt;execute-stmt&gt;</w:t>
      </w:r>
    </w:p>
    <w:p w14:paraId="168BFF28" w14:textId="77777777" w:rsidR="00327709" w:rsidRPr="00DC7355" w:rsidRDefault="00327709" w:rsidP="00327709">
      <w:pPr>
        <w:pStyle w:val="berschrift2"/>
      </w:pPr>
      <w:bookmarkStart w:id="95" w:name="_Toc75433951"/>
      <w:r w:rsidRPr="00DC7355">
        <w:t>6.31</w:t>
      </w:r>
      <w:r w:rsidRPr="00DC7355">
        <w:tab/>
        <w:t>Flow graph segment &lt;execute-without-config&gt;</w:t>
      </w:r>
      <w:bookmarkEnd w:id="95"/>
    </w:p>
    <w:p w14:paraId="13C85FF3" w14:textId="48AB24AF" w:rsidR="00327709" w:rsidRPr="00DC7355" w:rsidRDefault="00327709" w:rsidP="00327709">
      <w:pPr>
        <w:widowControl w:val="0"/>
      </w:pPr>
      <w:r w:rsidRPr="00DC7355">
        <w:t xml:space="preserve">The flow graph segment </w:t>
      </w:r>
      <w:r w:rsidRPr="00DC7355">
        <w:rPr>
          <w:rFonts w:ascii="Courier New" w:hAnsi="Courier New"/>
        </w:rPr>
        <w:t>&lt;execute-without-config&gt;</w:t>
      </w:r>
      <w:r w:rsidRPr="00DC7355">
        <w:t xml:space="preserve"> in figure 67a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distinguishes between the case where the execution is guarded by a timeout and the case where the statement is not guarded.</w:t>
      </w:r>
    </w:p>
    <w:p w14:paraId="0915AC85" w14:textId="77777777" w:rsidR="00327709" w:rsidRPr="00DC7355" w:rsidRDefault="00327709" w:rsidP="00327709">
      <w:pPr>
        <w:pStyle w:val="FL"/>
        <w:keepNext w:val="0"/>
        <w:keepLines w:val="0"/>
        <w:widowControl w:val="0"/>
      </w:pPr>
      <w:r w:rsidRPr="00DC7355">
        <w:object w:dxaOrig="8865" w:dyaOrig="2385" w14:anchorId="15D566B3">
          <v:shape id="_x0000_i1035" type="#_x0000_t75" style="width:447.4pt;height:112.9pt" o:ole="">
            <v:imagedata r:id="rId43" o:title=""/>
          </v:shape>
          <o:OLEObject Type="Embed" ProgID="Word.Picture.8" ShapeID="_x0000_i1035" DrawAspect="Content" ObjectID="_1703329801" r:id="rId44"/>
        </w:object>
      </w:r>
    </w:p>
    <w:p w14:paraId="1F88297C" w14:textId="4DD275CF" w:rsidR="00327709" w:rsidRPr="00DC7355" w:rsidRDefault="00327709" w:rsidP="00327709">
      <w:pPr>
        <w:pStyle w:val="TF"/>
        <w:keepLines w:val="0"/>
        <w:widowControl w:val="0"/>
      </w:pPr>
      <w:r w:rsidRPr="00DC7355">
        <w:t xml:space="preserve">Figure 67a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&lt;execute-stmt&gt;</w:t>
      </w:r>
    </w:p>
    <w:p w14:paraId="45AC323E" w14:textId="77777777" w:rsidR="00327709" w:rsidRPr="00DC7355" w:rsidRDefault="00327709" w:rsidP="00327709">
      <w:pPr>
        <w:pStyle w:val="berschrift2"/>
      </w:pPr>
      <w:bookmarkStart w:id="96" w:name="_Toc75433952"/>
      <w:r w:rsidRPr="00DC7355">
        <w:t>6.32</w:t>
      </w:r>
      <w:r w:rsidRPr="00DC7355">
        <w:tab/>
        <w:t>Flow graph segment &lt;execute-on-config&gt;</w:t>
      </w:r>
      <w:bookmarkEnd w:id="96"/>
    </w:p>
    <w:p w14:paraId="7A105733" w14:textId="232BC822" w:rsidR="00327709" w:rsidRPr="00DC7355" w:rsidRDefault="00327709" w:rsidP="00327709">
      <w:pPr>
        <w:widowControl w:val="0"/>
      </w:pPr>
      <w:r w:rsidRPr="00DC7355">
        <w:t xml:space="preserve">The flow graph segment </w:t>
      </w:r>
      <w:r w:rsidRPr="00DC7355">
        <w:rPr>
          <w:rFonts w:ascii="Courier New" w:hAnsi="Courier New"/>
        </w:rPr>
        <w:t>&lt;execute-on-config&gt;</w:t>
      </w:r>
      <w:r w:rsidRPr="00DC7355">
        <w:t xml:space="preserve"> in figure 69a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distinguishes between the case where the execution of a test case on a configuration is guarded by a timeout and the case where the execution is not guarded.</w:t>
      </w:r>
    </w:p>
    <w:p w14:paraId="5FEE4832" w14:textId="77777777" w:rsidR="00327709" w:rsidRPr="00DC7355" w:rsidRDefault="00327709" w:rsidP="00327709">
      <w:pPr>
        <w:pStyle w:val="FL"/>
        <w:keepNext w:val="0"/>
        <w:keepLines w:val="0"/>
        <w:widowControl w:val="0"/>
      </w:pPr>
      <w:r w:rsidRPr="00DC7355">
        <w:object w:dxaOrig="8865" w:dyaOrig="2385" w14:anchorId="36D19F98">
          <v:shape id="_x0000_i1036" type="#_x0000_t75" style="width:447.4pt;height:112.9pt" o:ole="">
            <v:imagedata r:id="rId45" o:title=""/>
          </v:shape>
          <o:OLEObject Type="Embed" ProgID="Word.Picture.8" ShapeID="_x0000_i1036" DrawAspect="Content" ObjectID="_1703329802" r:id="rId46"/>
        </w:object>
      </w:r>
    </w:p>
    <w:p w14:paraId="53548BFE" w14:textId="6E23B2D3" w:rsidR="00327709" w:rsidRPr="00DC7355" w:rsidRDefault="00327709" w:rsidP="00327709">
      <w:pPr>
        <w:pStyle w:val="TF"/>
        <w:keepLines w:val="0"/>
        <w:widowControl w:val="0"/>
      </w:pPr>
      <w:r w:rsidRPr="00DC7355">
        <w:t xml:space="preserve">Figure 69a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&lt;execute-on-config&gt;</w:t>
      </w:r>
    </w:p>
    <w:p w14:paraId="6D8B6357" w14:textId="77777777" w:rsidR="00327709" w:rsidRPr="00DC7355" w:rsidRDefault="00327709" w:rsidP="00327709">
      <w:pPr>
        <w:pStyle w:val="berschrift2"/>
      </w:pPr>
      <w:bookmarkStart w:id="97" w:name="_Toc75433953"/>
      <w:r w:rsidRPr="00DC7355">
        <w:t>6.33</w:t>
      </w:r>
      <w:r w:rsidRPr="00DC7355">
        <w:tab/>
        <w:t>Flow graph segment &lt;execute-on-config-without-timeout&gt;</w:t>
      </w:r>
      <w:bookmarkEnd w:id="97"/>
    </w:p>
    <w:p w14:paraId="176EF92B" w14:textId="77777777" w:rsidR="00327709" w:rsidRPr="00DC7355" w:rsidRDefault="00327709" w:rsidP="00327709">
      <w:r w:rsidRPr="00DC7355">
        <w:t>Executing a test case on a static configuration means to start the behaviour of the test case on the MTC of the test configuration, i.e.</w:t>
      </w:r>
      <w:r w:rsidRPr="00DC7355">
        <w:tab/>
      </w:r>
      <w:proofErr w:type="gramStart"/>
      <w:r w:rsidRPr="00DC7355">
        <w:rPr>
          <w:rFonts w:ascii="Courier New" w:hAnsi="Courier New" w:cs="Courier New"/>
        </w:rPr>
        <w:t>MyMTC.</w:t>
      </w:r>
      <w:r w:rsidRPr="00DC7355">
        <w:rPr>
          <w:rFonts w:ascii="Courier New" w:hAnsi="Courier New" w:cs="Courier New"/>
          <w:b/>
        </w:rPr>
        <w:t>start</w:t>
      </w:r>
      <w:r w:rsidRPr="00DC7355">
        <w:rPr>
          <w:rFonts w:ascii="Courier New" w:hAnsi="Courier New" w:cs="Courier New"/>
        </w:rPr>
        <w:t>(</w:t>
      </w:r>
      <w:proofErr w:type="gramEnd"/>
      <w:r w:rsidRPr="00DC7355">
        <w:rPr>
          <w:rFonts w:ascii="Courier New" w:hAnsi="Courier New" w:cs="Courier New"/>
        </w:rPr>
        <w:t>TestCaseName(P1…Pn))</w:t>
      </w:r>
      <w:r w:rsidRPr="00DC7355">
        <w:t>.</w:t>
      </w:r>
    </w:p>
    <w:p w14:paraId="1759A424" w14:textId="77777777" w:rsidR="00327709" w:rsidRPr="00DC7355" w:rsidRDefault="00327709" w:rsidP="00327709">
      <w:pPr>
        <w:pStyle w:val="B1"/>
      </w:pPr>
      <w:r w:rsidRPr="00DC7355">
        <w:t>In addition the following parts of the configuration state have to be reset to the following values:</w:t>
      </w:r>
    </w:p>
    <w:p w14:paraId="64FAB16C" w14:textId="77777777" w:rsidR="00327709" w:rsidRPr="00DC7355" w:rsidRDefault="00327709" w:rsidP="00327709">
      <w:pPr>
        <w:pStyle w:val="B2"/>
      </w:pPr>
      <w:r w:rsidRPr="00DC7355">
        <w:t xml:space="preserve">the global test case verdict and all local component verdicts are set to </w:t>
      </w:r>
      <w:r w:rsidRPr="00DC7355">
        <w:rPr>
          <w:b/>
          <w:bCs/>
        </w:rPr>
        <w:t>none</w:t>
      </w:r>
      <w:r w:rsidRPr="00DC7355">
        <w:t>;</w:t>
      </w:r>
    </w:p>
    <w:p w14:paraId="00756CDB" w14:textId="77777777" w:rsidR="00327709" w:rsidRPr="00DC7355" w:rsidRDefault="00327709" w:rsidP="00327709">
      <w:pPr>
        <w:pStyle w:val="B2"/>
      </w:pPr>
      <w:r w:rsidRPr="00DC7355">
        <w:t>the local default lists of all components of the test configuration are emptied;</w:t>
      </w:r>
    </w:p>
    <w:p w14:paraId="33DDC143" w14:textId="77777777" w:rsidR="00327709" w:rsidRPr="00DC7355" w:rsidRDefault="00327709" w:rsidP="00327709">
      <w:pPr>
        <w:pStyle w:val="B2"/>
      </w:pPr>
      <w:proofErr w:type="gramStart"/>
      <w:r w:rsidRPr="00DC7355">
        <w:lastRenderedPageBreak/>
        <w:t>the</w:t>
      </w:r>
      <w:proofErr w:type="gramEnd"/>
      <w:r w:rsidRPr="00DC7355">
        <w:t xml:space="preserve"> global lists DONE and KILLED are emptied. These lists are used for storing the test components that stopped their execution or have been killed during test execution.</w:t>
      </w:r>
    </w:p>
    <w:p w14:paraId="5D4BE78E" w14:textId="31BDA956" w:rsidR="00327709" w:rsidRPr="00DC7355" w:rsidRDefault="00327709" w:rsidP="00327709">
      <w:r w:rsidRPr="00DC7355">
        <w:t xml:space="preserve">The flow graph segment </w:t>
      </w:r>
      <w:r w:rsidRPr="00DC7355">
        <w:rPr>
          <w:rFonts w:ascii="Courier New" w:hAnsi="Courier New"/>
        </w:rPr>
        <w:t>&lt;execute-on-config-without-timeout&gt;</w:t>
      </w:r>
      <w:r w:rsidRPr="00DC7355">
        <w:t xml:space="preserve"> in figure 69b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specifies the execution of a test case on a static configuration where the execution is not guarded by a timer. It makes use of the </w:t>
      </w:r>
      <w:r w:rsidRPr="00DC7355">
        <w:rPr>
          <w:rFonts w:ascii="Courier New" w:hAnsi="Courier New" w:cs="Courier New"/>
          <w:b/>
          <w:bCs/>
        </w:rPr>
        <w:t xml:space="preserve">start </w:t>
      </w:r>
      <w:r w:rsidR="00CF0458" w:rsidRPr="00DC7355">
        <w:t>component operation.</w:t>
      </w:r>
    </w:p>
    <w:p w14:paraId="43FF0B1D" w14:textId="77777777" w:rsidR="00327709" w:rsidRPr="00DC7355" w:rsidRDefault="0093045F" w:rsidP="00327709">
      <w:pPr>
        <w:pStyle w:val="FL"/>
        <w:keepNext w:val="0"/>
        <w:keepLines w:val="0"/>
        <w:widowControl w:val="0"/>
      </w:pPr>
      <w:r w:rsidRPr="00DC7355">
        <w:object w:dxaOrig="9375" w:dyaOrig="10096" w14:anchorId="22E45766">
          <v:shape id="_x0000_i1037" type="#_x0000_t75" style="width:447.75pt;height:472.5pt" o:ole="">
            <v:imagedata r:id="rId47" o:title="" cropleft="-210f" cropright="-210f"/>
          </v:shape>
          <o:OLEObject Type="Embed" ProgID="Word.Picture.8" ShapeID="_x0000_i1037" DrawAspect="Content" ObjectID="_1703329803" r:id="rId48"/>
        </w:object>
      </w:r>
    </w:p>
    <w:p w14:paraId="2A5A357F" w14:textId="273E9418" w:rsidR="00327709" w:rsidRPr="00DC7355" w:rsidRDefault="00327709" w:rsidP="00327709">
      <w:pPr>
        <w:pStyle w:val="TF"/>
        <w:keepLines w:val="0"/>
        <w:widowControl w:val="0"/>
      </w:pPr>
      <w:r w:rsidRPr="00DC7355">
        <w:t xml:space="preserve">Figure 69b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&lt;execute-on-config-without-timeout&gt;</w:t>
      </w:r>
    </w:p>
    <w:p w14:paraId="61C31A6F" w14:textId="77777777" w:rsidR="00327709" w:rsidRPr="00DC7355" w:rsidRDefault="00327709" w:rsidP="0093045F">
      <w:pPr>
        <w:pStyle w:val="berschrift2"/>
        <w:keepNext w:val="0"/>
      </w:pPr>
      <w:bookmarkStart w:id="98" w:name="_Toc75433954"/>
      <w:r w:rsidRPr="00DC7355">
        <w:t>6.34</w:t>
      </w:r>
      <w:r w:rsidRPr="00DC7355">
        <w:tab/>
        <w:t>Flow graph segment &lt;execute-on-config-timeout&gt;</w:t>
      </w:r>
      <w:bookmarkEnd w:id="98"/>
    </w:p>
    <w:p w14:paraId="14D9F13D" w14:textId="12C7BBA5" w:rsidR="00327709" w:rsidRPr="00DC7355" w:rsidRDefault="00327709" w:rsidP="0093045F">
      <w:pPr>
        <w:keepLines/>
      </w:pPr>
      <w:r w:rsidRPr="00DC7355">
        <w:t xml:space="preserve">The flow graph segment </w:t>
      </w:r>
      <w:r w:rsidRPr="00DC7355">
        <w:rPr>
          <w:rFonts w:ascii="Courier New" w:hAnsi="Courier New"/>
        </w:rPr>
        <w:t>&lt;execute-on-config-timeout&gt;</w:t>
      </w:r>
      <w:r w:rsidRPr="00DC7355">
        <w:t xml:space="preserve"> in figure 69c</w:t>
      </w:r>
      <w:r w:rsidRPr="00DC7355">
        <w:rPr>
          <w:b/>
        </w:rPr>
        <w:t xml:space="preserve">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a test case on a configuration that is guarded by a timeout value. The flow graph segment also models the execution of the test case by starting the behaviour of the test case on the MTC on an existing static test configuration. In addition, </w:t>
      </w:r>
      <w:r w:rsidRPr="00DC7355">
        <w:rPr>
          <w:i/>
          <w:iCs/>
          <w:u w:val="single"/>
        </w:rPr>
        <w:t>TIMER</w:t>
      </w:r>
      <w:r w:rsidR="00CF0458" w:rsidRPr="00DC7355">
        <w:rPr>
          <w:i/>
          <w:iCs/>
          <w:u w:val="single"/>
        </w:rPr>
        <w:noBreakHyphen/>
      </w:r>
      <w:r w:rsidRPr="00DC7355">
        <w:rPr>
          <w:i/>
          <w:iCs/>
          <w:u w:val="single"/>
        </w:rPr>
        <w:t>GUARD</w:t>
      </w:r>
      <w:r w:rsidRPr="00DC7355">
        <w:t xml:space="preserve"> guards the termination.</w:t>
      </w:r>
    </w:p>
    <w:p w14:paraId="08086DA2" w14:textId="77777777" w:rsidR="00327709" w:rsidRPr="00DC7355" w:rsidRDefault="00327709" w:rsidP="00486AF3">
      <w:pPr>
        <w:pStyle w:val="FL"/>
        <w:keepNext w:val="0"/>
        <w:keepLines w:val="0"/>
        <w:widowControl w:val="0"/>
      </w:pPr>
      <w:r w:rsidRPr="00DC7355">
        <w:object w:dxaOrig="9375" w:dyaOrig="15847" w14:anchorId="2CF99AFB">
          <v:shape id="_x0000_i1038" type="#_x0000_t75" style="width:411.4pt;height:689.25pt" o:ole="">
            <v:imagedata r:id="rId49" o:title="" cropleft="-524f" cropright="-734f"/>
          </v:shape>
          <o:OLEObject Type="Embed" ProgID="Word.Picture.8" ShapeID="_x0000_i1038" DrawAspect="Content" ObjectID="_1703329804" r:id="rId50"/>
        </w:object>
      </w:r>
    </w:p>
    <w:p w14:paraId="4662835E" w14:textId="76A3ADC8" w:rsidR="00327709" w:rsidRPr="00DC7355" w:rsidRDefault="00327709" w:rsidP="00327709">
      <w:pPr>
        <w:pStyle w:val="TF"/>
        <w:keepLines w:val="0"/>
        <w:widowControl w:val="0"/>
      </w:pPr>
      <w:r w:rsidRPr="00DC7355">
        <w:t>Figure 69</w:t>
      </w:r>
      <w:r w:rsidR="004B322F" w:rsidRPr="00DC7355">
        <w:t>c</w:t>
      </w:r>
      <w:r w:rsidRPr="00DC7355">
        <w:t xml:space="preserve">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&lt;execute</w:t>
      </w:r>
      <w:r w:rsidR="004B322F" w:rsidRPr="00DC7355">
        <w:t>-on-config</w:t>
      </w:r>
      <w:r w:rsidRPr="00DC7355">
        <w:t>-timeout&gt;</w:t>
      </w:r>
    </w:p>
    <w:p w14:paraId="4C568ABC" w14:textId="77777777" w:rsidR="00327709" w:rsidRPr="00DC7355" w:rsidRDefault="00327709" w:rsidP="00327709">
      <w:pPr>
        <w:pStyle w:val="berschrift2"/>
      </w:pPr>
      <w:bookmarkStart w:id="99" w:name="_Toc75433955"/>
      <w:r w:rsidRPr="00DC7355">
        <w:lastRenderedPageBreak/>
        <w:t>6.35</w:t>
      </w:r>
      <w:r w:rsidRPr="00DC7355">
        <w:tab/>
        <w:t>Flow graph segment &lt;statement-block&gt;</w:t>
      </w:r>
      <w:bookmarkEnd w:id="99"/>
    </w:p>
    <w:p w14:paraId="2F15231E" w14:textId="77777777" w:rsidR="00327709" w:rsidRPr="00DC7355" w:rsidRDefault="00327709" w:rsidP="00327709">
      <w:pPr>
        <w:widowControl w:val="0"/>
      </w:pPr>
      <w:r w:rsidRPr="00DC7355">
        <w:t>The syntactical structure of a statement block is:</w:t>
      </w:r>
    </w:p>
    <w:p w14:paraId="58F1010D"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 &lt;</w:t>
      </w:r>
      <w:proofErr w:type="gramEnd"/>
      <w:r w:rsidRPr="00DC7355">
        <w:rPr>
          <w:noProof w:val="0"/>
        </w:rPr>
        <w:t>statement</w:t>
      </w:r>
      <w:r w:rsidRPr="00DC7355">
        <w:rPr>
          <w:noProof w:val="0"/>
          <w:position w:val="-6"/>
          <w:sz w:val="12"/>
          <w:szCs w:val="12"/>
        </w:rPr>
        <w:t>1</w:t>
      </w:r>
      <w:r w:rsidRPr="00DC7355">
        <w:rPr>
          <w:noProof w:val="0"/>
        </w:rPr>
        <w:t>&gt;; … ; &lt;statement</w:t>
      </w:r>
      <w:r w:rsidRPr="00DC7355">
        <w:rPr>
          <w:noProof w:val="0"/>
          <w:position w:val="-6"/>
          <w:sz w:val="12"/>
          <w:szCs w:val="12"/>
        </w:rPr>
        <w:t>n</w:t>
      </w:r>
      <w:r w:rsidRPr="00DC7355">
        <w:rPr>
          <w:noProof w:val="0"/>
        </w:rPr>
        <w:t>&gt; }</w:t>
      </w:r>
    </w:p>
    <w:p w14:paraId="30C230AE" w14:textId="77777777" w:rsidR="00327709" w:rsidRPr="00DC7355" w:rsidRDefault="00327709" w:rsidP="00327709">
      <w:pPr>
        <w:pStyle w:val="PL"/>
        <w:widowControl w:val="0"/>
        <w:rPr>
          <w:noProof w:val="0"/>
        </w:rPr>
      </w:pPr>
    </w:p>
    <w:p w14:paraId="24D25EB3" w14:textId="77777777" w:rsidR="00327709" w:rsidRPr="00DC7355" w:rsidRDefault="00327709" w:rsidP="00327709">
      <w:pPr>
        <w:widowControl w:val="0"/>
      </w:pPr>
      <w:r w:rsidRPr="00DC7355">
        <w:t>A statement block is a scope unit. When entering a scope unit, new scopes for variables, timers and the value stack have to be initialized. When leaving a scope unit, all variables, timers and stack values of this scope have to be destroyed.</w:t>
      </w:r>
    </w:p>
    <w:p w14:paraId="3587CA8D" w14:textId="77777777" w:rsidR="00327709" w:rsidRPr="00DC7355" w:rsidRDefault="00327709" w:rsidP="00327709">
      <w:pPr>
        <w:pStyle w:val="NO"/>
        <w:keepLines w:val="0"/>
        <w:widowControl w:val="0"/>
      </w:pPr>
      <w:r w:rsidRPr="00DC7355">
        <w:t>NOTE 1:</w:t>
      </w:r>
      <w:r w:rsidRPr="00DC7355">
        <w:tab/>
        <w:t xml:space="preserve">A Statement block can be embedded in another statement blocks or can occur as body of functions, altsteps, test cases and module control, and within compound statements, e.g. </w:t>
      </w:r>
      <w:r w:rsidRPr="00DC7355">
        <w:rPr>
          <w:rFonts w:ascii="Courier New" w:hAnsi="Courier New" w:cs="Courier New"/>
          <w:b/>
          <w:bCs/>
        </w:rPr>
        <w:t>alt</w:t>
      </w:r>
      <w:r w:rsidRPr="00DC7355">
        <w:t xml:space="preserve">, </w:t>
      </w:r>
      <w:r w:rsidRPr="00DC7355">
        <w:rPr>
          <w:rFonts w:ascii="Courier New" w:hAnsi="Courier New" w:cs="Courier New"/>
          <w:b/>
          <w:bCs/>
        </w:rPr>
        <w:t>if-else</w:t>
      </w:r>
      <w:r w:rsidRPr="00DC7355">
        <w:t xml:space="preserve"> or </w:t>
      </w:r>
      <w:r w:rsidRPr="00DC7355">
        <w:rPr>
          <w:rFonts w:ascii="Courier New" w:hAnsi="Courier New" w:cs="Courier New"/>
          <w:b/>
          <w:bCs/>
        </w:rPr>
        <w:t>do</w:t>
      </w:r>
      <w:r w:rsidRPr="00DC7355">
        <w:rPr>
          <w:rFonts w:ascii="Courier New" w:hAnsi="Courier New" w:cs="Courier New"/>
          <w:b/>
          <w:bCs/>
        </w:rPr>
        <w:noBreakHyphen/>
        <w:t>while</w:t>
      </w:r>
      <w:r w:rsidRPr="00DC7355">
        <w:t>.</w:t>
      </w:r>
    </w:p>
    <w:p w14:paraId="35724EAD" w14:textId="77777777" w:rsidR="00327709" w:rsidRPr="00DC7355" w:rsidRDefault="00327709" w:rsidP="00327709">
      <w:pPr>
        <w:pStyle w:val="NO"/>
        <w:keepLines w:val="0"/>
        <w:widowControl w:val="0"/>
      </w:pPr>
      <w:r w:rsidRPr="00DC7355">
        <w:t>NOTE 2:</w:t>
      </w:r>
      <w:r w:rsidRPr="00DC7355">
        <w:tab/>
        <w:t xml:space="preserve">Receiving operations and altstep calls cannot appear in statement blocks, they are embedded in </w:t>
      </w:r>
      <w:r w:rsidRPr="00DC7355">
        <w:rPr>
          <w:rFonts w:ascii="Courier New" w:hAnsi="Courier New" w:cs="Courier New"/>
          <w:b/>
          <w:bCs/>
        </w:rPr>
        <w:t>alt</w:t>
      </w:r>
      <w:r w:rsidRPr="00DC7355">
        <w:t xml:space="preserve"> statements or </w:t>
      </w:r>
      <w:r w:rsidRPr="00DC7355">
        <w:rPr>
          <w:rFonts w:ascii="Courier New" w:hAnsi="Courier New" w:cs="Courier New"/>
          <w:b/>
          <w:bCs/>
        </w:rPr>
        <w:t>call</w:t>
      </w:r>
      <w:r w:rsidRPr="00DC7355">
        <w:t xml:space="preserve"> operations.</w:t>
      </w:r>
    </w:p>
    <w:p w14:paraId="7D411950" w14:textId="77777777" w:rsidR="00327709" w:rsidRPr="00DC7355" w:rsidRDefault="00327709" w:rsidP="00327709">
      <w:pPr>
        <w:pStyle w:val="NO"/>
        <w:keepLines w:val="0"/>
        <w:widowControl w:val="0"/>
      </w:pPr>
      <w:r w:rsidRPr="00DC7355">
        <w:t>NOTE 3:</w:t>
      </w:r>
      <w:r w:rsidRPr="00DC7355">
        <w:tab/>
        <w:t>The operational semantics also handles operations and declarations like statements, i.e. they are allowed in statement blocks.</w:t>
      </w:r>
    </w:p>
    <w:p w14:paraId="4575036E" w14:textId="79CEF345" w:rsidR="00327709" w:rsidRPr="00DC7355" w:rsidRDefault="00327709" w:rsidP="00327709">
      <w:pPr>
        <w:pStyle w:val="NO"/>
        <w:keepLines w:val="0"/>
        <w:widowControl w:val="0"/>
      </w:pPr>
      <w:r w:rsidRPr="00DC7355">
        <w:t>NOTE 4:</w:t>
      </w:r>
      <w:r w:rsidRPr="00DC7355">
        <w:tab/>
        <w:t xml:space="preserve">Some TTCN-3 functions, like e.g. </w:t>
      </w:r>
      <w:r w:rsidRPr="00DC7355">
        <w:rPr>
          <w:rFonts w:ascii="Courier New" w:hAnsi="Courier New" w:cs="Courier New"/>
          <w:b/>
          <w:bCs/>
        </w:rPr>
        <w:t>system</w:t>
      </w:r>
      <w:r w:rsidRPr="00DC7355">
        <w:t xml:space="preserve"> or </w:t>
      </w:r>
      <w:r w:rsidRPr="00DC7355">
        <w:rPr>
          <w:rFonts w:ascii="Courier New" w:hAnsi="Courier New" w:cs="Courier New"/>
          <w:b/>
          <w:bCs/>
        </w:rPr>
        <w:t>self</w:t>
      </w:r>
      <w:r w:rsidRPr="00DC7355">
        <w:t>, are considered to be expressions, which are not useful as stand-alone statements in statement blocks. Their flow graph representations are not listed in figure 78</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w:t>
      </w:r>
    </w:p>
    <w:p w14:paraId="3511660F" w14:textId="0EDC1478" w:rsidR="00327709" w:rsidRPr="00DC7355" w:rsidRDefault="00327709" w:rsidP="00327709">
      <w:pPr>
        <w:widowControl w:val="0"/>
      </w:pPr>
      <w:r w:rsidRPr="00DC7355">
        <w:t xml:space="preserve">The flow graph segment </w:t>
      </w:r>
      <w:r w:rsidRPr="00DC7355">
        <w:rPr>
          <w:rFonts w:ascii="Courier New" w:hAnsi="Courier New"/>
        </w:rPr>
        <w:t>&lt;statement-block&gt;</w:t>
      </w:r>
      <w:r w:rsidRPr="00DC7355">
        <w:t xml:space="preserve"> in figure 78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defines the execution of a statement block.</w:t>
      </w:r>
    </w:p>
    <w:p w14:paraId="778511C8" w14:textId="77777777" w:rsidR="00327709" w:rsidRPr="00DC7355" w:rsidRDefault="00327709" w:rsidP="00327709">
      <w:pPr>
        <w:pStyle w:val="FL"/>
        <w:keepNext w:val="0"/>
        <w:keepLines w:val="0"/>
        <w:widowControl w:val="0"/>
      </w:pPr>
      <w:r w:rsidRPr="00DC7355">
        <w:object w:dxaOrig="9375" w:dyaOrig="10096" w14:anchorId="7EBB4820">
          <v:shape id="_x0000_i1039" type="#_x0000_t75" style="width:472.5pt;height:503.65pt" o:ole="">
            <v:imagedata r:id="rId51" o:title="" cropleft="-419f" cropright="-839f"/>
          </v:shape>
          <o:OLEObject Type="Embed" ProgID="Word.Picture.8" ShapeID="_x0000_i1039" DrawAspect="Content" ObjectID="_1703329805" r:id="rId52"/>
        </w:object>
      </w:r>
    </w:p>
    <w:p w14:paraId="470818AC" w14:textId="692277BA" w:rsidR="00327709" w:rsidRPr="00DC7355" w:rsidRDefault="00327709" w:rsidP="00327709">
      <w:pPr>
        <w:pStyle w:val="TF"/>
        <w:keepLines w:val="0"/>
        <w:widowControl w:val="0"/>
      </w:pPr>
      <w:r w:rsidRPr="00DC7355">
        <w:t xml:space="preserve">Figure 78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&lt;statement-block&gt;</w:t>
      </w:r>
    </w:p>
    <w:p w14:paraId="1CA7516F" w14:textId="77777777" w:rsidR="00327709" w:rsidRPr="00DC7355" w:rsidRDefault="00327709" w:rsidP="00357E42">
      <w:pPr>
        <w:pStyle w:val="berschrift2"/>
        <w:keepNext w:val="0"/>
      </w:pPr>
      <w:bookmarkStart w:id="100" w:name="_Toc75433956"/>
      <w:r w:rsidRPr="00DC7355">
        <w:t>6.36</w:t>
      </w:r>
      <w:r w:rsidRPr="00DC7355">
        <w:tab/>
        <w:t>Halt port operation</w:t>
      </w:r>
      <w:bookmarkEnd w:id="100"/>
    </w:p>
    <w:p w14:paraId="59EBC5B9" w14:textId="77777777" w:rsidR="00327709" w:rsidRPr="00DC7355" w:rsidRDefault="00327709" w:rsidP="00327709">
      <w:pPr>
        <w:widowControl w:val="0"/>
      </w:pPr>
      <w:r w:rsidRPr="00DC7355">
        <w:t xml:space="preserve">The syntactical structure of the </w:t>
      </w:r>
      <w:r w:rsidRPr="00DC7355">
        <w:rPr>
          <w:rFonts w:ascii="Courier New" w:hAnsi="Courier New"/>
          <w:b/>
        </w:rPr>
        <w:t>halt</w:t>
      </w:r>
      <w:r w:rsidRPr="00DC7355">
        <w:t xml:space="preserve"> port operation is:</w:t>
      </w:r>
    </w:p>
    <w:p w14:paraId="450D1F1A" w14:textId="77777777" w:rsidR="00327709" w:rsidRPr="00DC7355" w:rsidRDefault="00327709" w:rsidP="00327709">
      <w:pPr>
        <w:pStyle w:val="PL"/>
        <w:widowControl w:val="0"/>
        <w:rPr>
          <w:b/>
          <w:noProof w:val="0"/>
        </w:rPr>
      </w:pPr>
      <w:r w:rsidRPr="00DC7355">
        <w:rPr>
          <w:noProof w:val="0"/>
        </w:rPr>
        <w:tab/>
        <w:t>&lt;</w:t>
      </w:r>
      <w:proofErr w:type="gramStart"/>
      <w:r w:rsidRPr="00DC7355">
        <w:rPr>
          <w:noProof w:val="0"/>
        </w:rPr>
        <w:t>portId</w:t>
      </w:r>
      <w:proofErr w:type="gramEnd"/>
      <w:r w:rsidRPr="00DC7355">
        <w:rPr>
          <w:noProof w:val="0"/>
        </w:rPr>
        <w:t>&gt;</w:t>
      </w:r>
      <w:r w:rsidRPr="00DC7355">
        <w:rPr>
          <w:b/>
          <w:noProof w:val="0"/>
        </w:rPr>
        <w:t>.halt</w:t>
      </w:r>
    </w:p>
    <w:p w14:paraId="236EFA92" w14:textId="77777777" w:rsidR="00327709" w:rsidRPr="00DC7355" w:rsidRDefault="00327709" w:rsidP="00327709">
      <w:pPr>
        <w:pStyle w:val="PL"/>
        <w:widowControl w:val="0"/>
        <w:rPr>
          <w:noProof w:val="0"/>
        </w:rPr>
      </w:pPr>
    </w:p>
    <w:p w14:paraId="738F6982" w14:textId="16AF88F2" w:rsidR="00327709" w:rsidRPr="00DC7355" w:rsidRDefault="00327709" w:rsidP="00327709">
      <w:pPr>
        <w:widowControl w:val="0"/>
      </w:pPr>
      <w:r w:rsidRPr="00DC7355">
        <w:t xml:space="preserve">The flow graph segment </w:t>
      </w:r>
      <w:r w:rsidRPr="00DC7355">
        <w:rPr>
          <w:rFonts w:ascii="Courier New" w:hAnsi="Courier New" w:cs="Courier New"/>
        </w:rPr>
        <w:t>&lt;halt-port-op&gt;</w:t>
      </w:r>
      <w:r w:rsidRPr="00DC7355">
        <w:t xml:space="preserve"> in figure 89a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halt</w:t>
      </w:r>
      <w:r w:rsidRPr="00DC7355">
        <w:t xml:space="preserve"> port operation.</w:t>
      </w:r>
    </w:p>
    <w:p w14:paraId="5AB78BBE" w14:textId="77777777" w:rsidR="00D43612" w:rsidRPr="00DC7355" w:rsidRDefault="00D43612" w:rsidP="00D43612">
      <w:pPr>
        <w:pStyle w:val="FL"/>
        <w:keepNext w:val="0"/>
        <w:keepLines w:val="0"/>
        <w:widowControl w:val="0"/>
      </w:pPr>
      <w:r w:rsidRPr="00DC7355">
        <w:object w:dxaOrig="9195" w:dyaOrig="6503" w14:anchorId="6FC103B1">
          <v:shape id="_x0000_i1040" type="#_x0000_t75" style="width:468.4pt;height:324pt" o:ole="">
            <v:imagedata r:id="rId53" o:title="" cropleft="-428f" cropright="-641f"/>
          </v:shape>
          <o:OLEObject Type="Embed" ProgID="Word.Picture.8" ShapeID="_x0000_i1040" DrawAspect="Content" ObjectID="_1703329806" r:id="rId54"/>
        </w:object>
      </w:r>
    </w:p>
    <w:p w14:paraId="3B980A4B" w14:textId="497DC5A3" w:rsidR="00327709" w:rsidRPr="00DC7355" w:rsidRDefault="00327709" w:rsidP="00327709">
      <w:pPr>
        <w:pStyle w:val="TF"/>
        <w:keepLines w:val="0"/>
        <w:widowControl w:val="0"/>
      </w:pPr>
      <w:r w:rsidRPr="00DC7355">
        <w:t xml:space="preserve">Figure 89a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&lt;halt-port-op&gt;</w:t>
      </w:r>
    </w:p>
    <w:p w14:paraId="52CFA408" w14:textId="38438F90" w:rsidR="00327709" w:rsidRPr="00DC7355" w:rsidRDefault="00327709" w:rsidP="00327709">
      <w:pPr>
        <w:pStyle w:val="NO"/>
        <w:keepLines w:val="0"/>
        <w:widowControl w:val="0"/>
        <w:rPr>
          <w:iCs/>
        </w:rPr>
      </w:pPr>
      <w:r w:rsidRPr="00DC7355">
        <w:t>NOTE:</w:t>
      </w:r>
      <w:r w:rsidRPr="00DC7355">
        <w:tab/>
        <w:t xml:space="preserve">The </w:t>
      </w:r>
      <w:r w:rsidRPr="00DC7355">
        <w:rPr>
          <w:rFonts w:ascii="Courier New" w:hAnsi="Courier New"/>
          <w:b/>
        </w:rPr>
        <w:t>HALT-MARKER</w:t>
      </w:r>
      <w:r w:rsidRPr="00DC7355">
        <w:t xml:space="preserve"> that is put by a </w:t>
      </w:r>
      <w:r w:rsidRPr="00DC7355">
        <w:rPr>
          <w:rFonts w:ascii="Courier New" w:hAnsi="Courier New"/>
          <w:b/>
        </w:rPr>
        <w:t>halt</w:t>
      </w:r>
      <w:r w:rsidRPr="00DC7355">
        <w:t xml:space="preserve"> operation into the port queue is removed by the </w:t>
      </w:r>
      <w:r w:rsidRPr="00DC7355">
        <w:rPr>
          <w:i/>
          <w:u w:val="single"/>
        </w:rPr>
        <w:t>SNAP</w:t>
      </w:r>
      <w:r w:rsidR="00CF0458" w:rsidRPr="00DC7355">
        <w:rPr>
          <w:i/>
          <w:u w:val="single"/>
        </w:rPr>
        <w:noBreakHyphen/>
      </w:r>
      <w:r w:rsidRPr="00DC7355">
        <w:rPr>
          <w:i/>
          <w:u w:val="single"/>
        </w:rPr>
        <w:t>PORTS</w:t>
      </w:r>
      <w:r w:rsidRPr="00DC7355">
        <w:rPr>
          <w:iCs/>
        </w:rPr>
        <w:t xml:space="preserve"> function (see </w:t>
      </w:r>
      <w:r w:rsidR="00492FC3" w:rsidRPr="00DC7355">
        <w:t>ETSI ES 201 873-4</w:t>
      </w:r>
      <w:r w:rsidR="00576BE9" w:rsidRPr="00DC7355">
        <w:t xml:space="preserve"> [</w:t>
      </w:r>
      <w:r w:rsidR="00576BE9" w:rsidRPr="00DC7355">
        <w:fldChar w:fldCharType="begin"/>
      </w:r>
      <w:r w:rsidR="008E4A69" w:rsidRPr="00DC7355">
        <w:instrText xml:space="preserve">REF REF_ES201873_4  \h </w:instrText>
      </w:r>
      <w:r w:rsidR="00576BE9" w:rsidRPr="00DC7355">
        <w:fldChar w:fldCharType="separate"/>
      </w:r>
      <w:r w:rsidR="00F16FB2" w:rsidRPr="00DC7355">
        <w:t>2</w:t>
      </w:r>
      <w:r w:rsidR="00576BE9" w:rsidRPr="00DC7355">
        <w:fldChar w:fldCharType="end"/>
      </w:r>
      <w:r w:rsidR="00576BE9" w:rsidRPr="00DC7355">
        <w:t xml:space="preserve">], </w:t>
      </w:r>
      <w:r w:rsidRPr="00DC7355">
        <w:rPr>
          <w:iCs/>
        </w:rPr>
        <w:t xml:space="preserve">clause </w:t>
      </w:r>
      <w:r w:rsidRPr="00DC7355">
        <w:t xml:space="preserve">8.3.3.2) when the marker is reached, i.e. all messages preceding the marker have been processed. The </w:t>
      </w:r>
      <w:r w:rsidRPr="00DC7355">
        <w:rPr>
          <w:i/>
          <w:u w:val="single"/>
        </w:rPr>
        <w:t>SNAP-PORTS</w:t>
      </w:r>
      <w:r w:rsidRPr="00DC7355">
        <w:rPr>
          <w:iCs/>
        </w:rPr>
        <w:t xml:space="preserve"> function is </w:t>
      </w:r>
      <w:r w:rsidRPr="00DC7355">
        <w:t>called when</w:t>
      </w:r>
      <w:r w:rsidRPr="00DC7355">
        <w:rPr>
          <w:iCs/>
        </w:rPr>
        <w:t xml:space="preserve"> taking a snapshot.</w:t>
      </w:r>
    </w:p>
    <w:p w14:paraId="02D49702" w14:textId="77777777" w:rsidR="00327709" w:rsidRPr="00DC7355" w:rsidRDefault="00327709" w:rsidP="00327709">
      <w:pPr>
        <w:pStyle w:val="berschrift2"/>
      </w:pPr>
      <w:bookmarkStart w:id="101" w:name="_Toc75433957"/>
      <w:r w:rsidRPr="00DC7355">
        <w:t>6.37</w:t>
      </w:r>
      <w:r w:rsidRPr="00DC7355">
        <w:tab/>
        <w:t>Kill component operation</w:t>
      </w:r>
      <w:bookmarkEnd w:id="101"/>
    </w:p>
    <w:p w14:paraId="30B1E1DF" w14:textId="77777777" w:rsidR="00327709" w:rsidRPr="00DC7355" w:rsidRDefault="00327709" w:rsidP="00327709">
      <w:pPr>
        <w:widowControl w:val="0"/>
      </w:pPr>
      <w:r w:rsidRPr="00DC7355">
        <w:t xml:space="preserve">The syntactical structure of the </w:t>
      </w:r>
      <w:r w:rsidRPr="00DC7355">
        <w:rPr>
          <w:rFonts w:ascii="Courier New" w:hAnsi="Courier New"/>
          <w:b/>
        </w:rPr>
        <w:t>kill</w:t>
      </w:r>
      <w:r w:rsidRPr="00DC7355">
        <w:t xml:space="preserve"> component statement is:</w:t>
      </w:r>
    </w:p>
    <w:p w14:paraId="3333000E" w14:textId="77777777" w:rsidR="00327709" w:rsidRPr="00DC7355" w:rsidRDefault="00327709" w:rsidP="00327709">
      <w:pPr>
        <w:pStyle w:val="PL"/>
        <w:widowControl w:val="0"/>
        <w:rPr>
          <w:b/>
          <w:noProof w:val="0"/>
        </w:rPr>
      </w:pPr>
      <w:r w:rsidRPr="00DC7355">
        <w:rPr>
          <w:noProof w:val="0"/>
        </w:rPr>
        <w:tab/>
        <w:t>&lt;</w:t>
      </w:r>
      <w:r w:rsidRPr="00DC7355">
        <w:rPr>
          <w:noProof w:val="0"/>
          <w:u w:val="single"/>
        </w:rPr>
        <w:t>component</w:t>
      </w:r>
      <w:r w:rsidRPr="00DC7355">
        <w:rPr>
          <w:noProof w:val="0"/>
        </w:rPr>
        <w:t>-expression&gt;.</w:t>
      </w:r>
      <w:r w:rsidRPr="00DC7355">
        <w:rPr>
          <w:b/>
          <w:noProof w:val="0"/>
        </w:rPr>
        <w:t>kill</w:t>
      </w:r>
    </w:p>
    <w:p w14:paraId="4695F3F9" w14:textId="77777777" w:rsidR="00327709" w:rsidRPr="00DC7355" w:rsidRDefault="00327709" w:rsidP="00327709">
      <w:pPr>
        <w:pStyle w:val="PL"/>
        <w:widowControl w:val="0"/>
        <w:rPr>
          <w:noProof w:val="0"/>
        </w:rPr>
      </w:pPr>
    </w:p>
    <w:p w14:paraId="01BD7DF7" w14:textId="77777777" w:rsidR="00327709" w:rsidRPr="00DC7355" w:rsidRDefault="00327709" w:rsidP="00327709">
      <w:pPr>
        <w:widowControl w:val="0"/>
        <w:rPr>
          <w:bCs/>
        </w:rPr>
      </w:pPr>
      <w:r w:rsidRPr="00DC7355">
        <w:t xml:space="preserve">The </w:t>
      </w:r>
      <w:r w:rsidRPr="00DC7355">
        <w:rPr>
          <w:rFonts w:ascii="Courier New" w:hAnsi="Courier New"/>
          <w:b/>
        </w:rPr>
        <w:t>kill</w:t>
      </w:r>
      <w:r w:rsidRPr="00DC7355">
        <w:t xml:space="preserve"> component operation stops the specified component and removes it from the test system. All test components will be stopped and removed from the test system, i.e. the test case terminates, if the MTC is killed (e.g. </w:t>
      </w:r>
      <w:r w:rsidRPr="00DC7355">
        <w:rPr>
          <w:rFonts w:ascii="Courier New" w:hAnsi="Courier New" w:cs="Courier New"/>
          <w:b/>
          <w:bCs/>
        </w:rPr>
        <w:t>mtc</w:t>
      </w:r>
      <w:r w:rsidRPr="00DC7355">
        <w:rPr>
          <w:rFonts w:ascii="Courier New" w:hAnsi="Courier New" w:cs="Courier New"/>
        </w:rPr>
        <w:t>.</w:t>
      </w:r>
      <w:r w:rsidRPr="00DC7355">
        <w:rPr>
          <w:rFonts w:ascii="Courier New" w:hAnsi="Courier New" w:cs="Courier New"/>
          <w:b/>
          <w:bCs/>
        </w:rPr>
        <w:t>kill</w:t>
      </w:r>
      <w:r w:rsidRPr="00DC7355">
        <w:t xml:space="preserve">) or kills itself (e.g. </w:t>
      </w:r>
      <w:r w:rsidRPr="00DC7355">
        <w:rPr>
          <w:rFonts w:ascii="Courier New" w:hAnsi="Courier New" w:cs="Courier New"/>
          <w:b/>
          <w:bCs/>
        </w:rPr>
        <w:t>self</w:t>
      </w:r>
      <w:r w:rsidRPr="00DC7355">
        <w:rPr>
          <w:rFonts w:ascii="Courier New" w:hAnsi="Courier New" w:cs="Courier New"/>
        </w:rPr>
        <w:t>.</w:t>
      </w:r>
      <w:r w:rsidRPr="00DC7355">
        <w:rPr>
          <w:rFonts w:ascii="Courier New" w:hAnsi="Courier New" w:cs="Courier New"/>
          <w:b/>
          <w:bCs/>
        </w:rPr>
        <w:t>kill</w:t>
      </w:r>
      <w:r w:rsidRPr="00DC7355">
        <w:t xml:space="preserve">). The MTC may kill all parallel test components by using the </w:t>
      </w:r>
      <w:r w:rsidRPr="00DC7355">
        <w:rPr>
          <w:rFonts w:ascii="Courier New" w:hAnsi="Courier New" w:cs="Courier New"/>
          <w:b/>
          <w:bCs/>
        </w:rPr>
        <w:t>all</w:t>
      </w:r>
      <w:r w:rsidRPr="00DC7355">
        <w:t xml:space="preserve"> keyword, i.e. </w:t>
      </w:r>
      <w:r w:rsidRPr="00DC7355">
        <w:rPr>
          <w:rFonts w:ascii="Courier New" w:hAnsi="Courier New" w:cs="Courier New"/>
          <w:b/>
          <w:bCs/>
        </w:rPr>
        <w:t>all</w:t>
      </w:r>
      <w:r w:rsidRPr="00DC7355">
        <w:t xml:space="preserve"> </w:t>
      </w:r>
      <w:r w:rsidRPr="00DC7355">
        <w:rPr>
          <w:rFonts w:ascii="Courier New" w:hAnsi="Courier New" w:cs="Courier New"/>
          <w:b/>
          <w:bCs/>
        </w:rPr>
        <w:t>component</w:t>
      </w:r>
      <w:r w:rsidRPr="00DC7355">
        <w:t>.</w:t>
      </w:r>
      <w:r w:rsidRPr="00DC7355">
        <w:rPr>
          <w:rFonts w:ascii="Courier New" w:hAnsi="Courier New" w:cs="Courier New"/>
          <w:b/>
          <w:bCs/>
        </w:rPr>
        <w:t>kill</w:t>
      </w:r>
      <w:r w:rsidRPr="00DC7355">
        <w:rPr>
          <w:bCs/>
        </w:rPr>
        <w:t>.</w:t>
      </w:r>
    </w:p>
    <w:p w14:paraId="5D960C6C" w14:textId="77777777" w:rsidR="00327709" w:rsidRPr="00DC7355" w:rsidRDefault="00327709" w:rsidP="00327709">
      <w:pPr>
        <w:widowControl w:val="0"/>
      </w:pPr>
      <w:r w:rsidRPr="00DC7355">
        <w:t xml:space="preserve">Special rules apply for using the </w:t>
      </w:r>
      <w:r w:rsidRPr="00DC7355">
        <w:rPr>
          <w:rFonts w:ascii="Courier New" w:hAnsi="Courier New"/>
          <w:b/>
        </w:rPr>
        <w:t>kill</w:t>
      </w:r>
      <w:r w:rsidRPr="00DC7355">
        <w:t xml:space="preserve"> component operation in static test configurations: Applying the </w:t>
      </w:r>
      <w:r w:rsidRPr="00DC7355">
        <w:rPr>
          <w:rFonts w:ascii="Courier New" w:hAnsi="Courier New"/>
          <w:b/>
        </w:rPr>
        <w:t>kill</w:t>
      </w:r>
      <w:r w:rsidRPr="00DC7355">
        <w:t xml:space="preserve"> component operation to a static component leads to a dynamic error. The lifetime of all static components (including the MTC) is bound to the lifetime of the test configuration. However, the MTC may kill all non-static parallel test components by using the </w:t>
      </w:r>
      <w:r w:rsidRPr="00DC7355">
        <w:rPr>
          <w:rFonts w:ascii="Courier New" w:hAnsi="Courier New" w:cs="Courier New"/>
          <w:b/>
          <w:bCs/>
        </w:rPr>
        <w:t>all</w:t>
      </w:r>
      <w:r w:rsidRPr="00DC7355">
        <w:t xml:space="preserve"> keyword, i.e. </w:t>
      </w:r>
      <w:r w:rsidRPr="00DC7355">
        <w:rPr>
          <w:rFonts w:ascii="Courier New" w:hAnsi="Courier New" w:cs="Courier New"/>
          <w:b/>
          <w:bCs/>
        </w:rPr>
        <w:t>all</w:t>
      </w:r>
      <w:r w:rsidRPr="00DC7355">
        <w:t xml:space="preserve"> </w:t>
      </w:r>
      <w:r w:rsidRPr="00DC7355">
        <w:rPr>
          <w:rFonts w:ascii="Courier New" w:hAnsi="Courier New" w:cs="Courier New"/>
          <w:b/>
          <w:bCs/>
        </w:rPr>
        <w:t>component</w:t>
      </w:r>
      <w:r w:rsidRPr="00DC7355">
        <w:t>.</w:t>
      </w:r>
      <w:r w:rsidRPr="00DC7355">
        <w:rPr>
          <w:rFonts w:ascii="Courier New" w:hAnsi="Courier New" w:cs="Courier New"/>
          <w:b/>
          <w:bCs/>
        </w:rPr>
        <w:t>kill</w:t>
      </w:r>
      <w:r w:rsidRPr="00DC7355">
        <w:rPr>
          <w:bCs/>
        </w:rPr>
        <w:t>.</w:t>
      </w:r>
    </w:p>
    <w:p w14:paraId="60678512" w14:textId="3B7DBF75" w:rsidR="00327709" w:rsidRPr="00DC7355" w:rsidRDefault="00327709" w:rsidP="00327709">
      <w:pPr>
        <w:widowControl w:val="0"/>
      </w:pPr>
      <w:r w:rsidRPr="00DC7355">
        <w:t>A component to be killed is identified by a component reference provided as expression, e.g. a value or value returning function. For simplicity, the keyword "</w:t>
      </w:r>
      <w:r w:rsidRPr="00DC7355">
        <w:rPr>
          <w:rFonts w:ascii="Courier New" w:hAnsi="Courier New" w:cs="Courier New"/>
          <w:b/>
          <w:bCs/>
        </w:rPr>
        <w:t>all component</w:t>
      </w:r>
      <w:r w:rsidRPr="00DC7355">
        <w:t xml:space="preserve">" is considered to be special values of </w:t>
      </w:r>
      <w:r w:rsidRPr="00DC7355">
        <w:rPr>
          <w:rFonts w:ascii="Courier New" w:hAnsi="Courier New"/>
        </w:rPr>
        <w:t>&lt;</w:t>
      </w:r>
      <w:r w:rsidRPr="00DC7355">
        <w:rPr>
          <w:rFonts w:ascii="Courier New" w:hAnsi="Courier New"/>
          <w:u w:val="single"/>
        </w:rPr>
        <w:t>component</w:t>
      </w:r>
      <w:r w:rsidRPr="00DC7355">
        <w:rPr>
          <w:rFonts w:ascii="Courier New" w:hAnsi="Courier New"/>
        </w:rPr>
        <w:noBreakHyphen/>
        <w:t>expression&gt;</w:t>
      </w:r>
      <w:r w:rsidRPr="00DC7355">
        <w:t xml:space="preserve">. The operations </w:t>
      </w:r>
      <w:r w:rsidRPr="00DC7355">
        <w:rPr>
          <w:rFonts w:ascii="Courier New" w:hAnsi="Courier New" w:cs="Courier New"/>
          <w:b/>
        </w:rPr>
        <w:t>mtc</w:t>
      </w:r>
      <w:r w:rsidRPr="00DC7355">
        <w:t xml:space="preserve"> and </w:t>
      </w:r>
      <w:r w:rsidRPr="00DC7355">
        <w:rPr>
          <w:rFonts w:ascii="Courier New" w:hAnsi="Courier New" w:cs="Courier New"/>
          <w:b/>
        </w:rPr>
        <w:t>self</w:t>
      </w:r>
      <w:r w:rsidRPr="00DC7355">
        <w:t xml:space="preserve"> are evaluated according to </w:t>
      </w:r>
      <w:r w:rsidR="00492FC3" w:rsidRPr="00DC7355">
        <w:t>ETSI ES 201 873-4</w:t>
      </w:r>
      <w:r w:rsidR="008779B7" w:rsidRPr="00DC7355">
        <w:t xml:space="preserve"> [</w:t>
      </w:r>
      <w:r w:rsidR="008779B7" w:rsidRPr="00DC7355">
        <w:fldChar w:fldCharType="begin"/>
      </w:r>
      <w:r w:rsidR="008E4A69" w:rsidRPr="00DC7355">
        <w:instrText xml:space="preserve">REF REF_ES201873_4  \h </w:instrText>
      </w:r>
      <w:r w:rsidR="008779B7" w:rsidRPr="00DC7355">
        <w:fldChar w:fldCharType="separate"/>
      </w:r>
      <w:r w:rsidR="00F16FB2" w:rsidRPr="00DC7355">
        <w:t>2</w:t>
      </w:r>
      <w:r w:rsidR="008779B7" w:rsidRPr="00DC7355">
        <w:fldChar w:fldCharType="end"/>
      </w:r>
      <w:r w:rsidR="008779B7" w:rsidRPr="00DC7355">
        <w:t xml:space="preserve">], </w:t>
      </w:r>
      <w:r w:rsidRPr="00DC7355">
        <w:t>clauses</w:t>
      </w:r>
      <w:r w:rsidR="008779B7" w:rsidRPr="00DC7355">
        <w:t> </w:t>
      </w:r>
      <w:r w:rsidRPr="00DC7355">
        <w:t>9.33 and 9.43.</w:t>
      </w:r>
    </w:p>
    <w:p w14:paraId="7E68DB5A" w14:textId="7613E399" w:rsidR="00327709" w:rsidRPr="00DC7355" w:rsidRDefault="00327709" w:rsidP="00327709">
      <w:pPr>
        <w:widowControl w:val="0"/>
      </w:pPr>
      <w:r w:rsidRPr="00DC7355">
        <w:t xml:space="preserve">The flow graph segment </w:t>
      </w:r>
      <w:r w:rsidRPr="00DC7355">
        <w:rPr>
          <w:rFonts w:ascii="Courier New" w:hAnsi="Courier New" w:cs="Courier New"/>
        </w:rPr>
        <w:t>&lt;kill-component-op&gt;</w:t>
      </w:r>
      <w:r w:rsidRPr="00DC7355">
        <w:t xml:space="preserve"> in figure 90a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kill</w:t>
      </w:r>
      <w:r w:rsidRPr="00DC7355">
        <w:t xml:space="preserve"> component operation.</w:t>
      </w:r>
    </w:p>
    <w:p w14:paraId="2C40CD5F" w14:textId="77777777" w:rsidR="007C6B3C" w:rsidRPr="00DC7355" w:rsidRDefault="007C6B3C" w:rsidP="007C6B3C">
      <w:pPr>
        <w:pStyle w:val="FL"/>
        <w:keepNext w:val="0"/>
        <w:keepLines w:val="0"/>
        <w:widowControl w:val="0"/>
      </w:pPr>
      <w:r w:rsidRPr="00DC7355">
        <w:object w:dxaOrig="9375" w:dyaOrig="10276" w14:anchorId="76D38922">
          <v:shape id="_x0000_i1041" type="#_x0000_t75" style="width:472.5pt;height:513.75pt" o:ole="">
            <v:imagedata r:id="rId55" o:title="" cropleft="-315f" cropright="-315f"/>
          </v:shape>
          <o:OLEObject Type="Embed" ProgID="Word.Picture.8" ShapeID="_x0000_i1041" DrawAspect="Content" ObjectID="_1703329807" r:id="rId56"/>
        </w:object>
      </w:r>
    </w:p>
    <w:p w14:paraId="708CD00F" w14:textId="24055809" w:rsidR="00327709" w:rsidRPr="00DC7355" w:rsidRDefault="00327709" w:rsidP="00327709">
      <w:pPr>
        <w:pStyle w:val="TF"/>
        <w:keepLines w:val="0"/>
        <w:widowControl w:val="0"/>
      </w:pPr>
      <w:r w:rsidRPr="00DC7355">
        <w:t xml:space="preserve">Figure 90a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&lt;kill-component-op&gt;</w:t>
      </w:r>
    </w:p>
    <w:p w14:paraId="6516C0E4" w14:textId="77777777" w:rsidR="00327709" w:rsidRPr="00DC7355" w:rsidRDefault="0067462C" w:rsidP="00327709">
      <w:pPr>
        <w:pStyle w:val="berschrift2"/>
      </w:pPr>
      <w:bookmarkStart w:id="102" w:name="_Toc75433958"/>
      <w:r w:rsidRPr="00DC7355">
        <w:lastRenderedPageBreak/>
        <w:t>6</w:t>
      </w:r>
      <w:r w:rsidR="00327709" w:rsidRPr="00DC7355">
        <w:t>.38</w:t>
      </w:r>
      <w:r w:rsidR="00327709" w:rsidRPr="00DC7355">
        <w:tab/>
        <w:t>Flow graph segment &lt;kill-mtc&gt;</w:t>
      </w:r>
      <w:bookmarkEnd w:id="102"/>
    </w:p>
    <w:p w14:paraId="34F2C4F8" w14:textId="13D371C2" w:rsidR="00327709" w:rsidRPr="00DC7355" w:rsidRDefault="00327709" w:rsidP="00327709">
      <w:pPr>
        <w:keepNext/>
        <w:keepLines/>
        <w:widowControl w:val="0"/>
      </w:pPr>
      <w:r w:rsidRPr="00DC7355">
        <w:t xml:space="preserve">The </w:t>
      </w:r>
      <w:r w:rsidRPr="00DC7355">
        <w:rPr>
          <w:rFonts w:ascii="Courier New" w:hAnsi="Courier New" w:cs="Courier New"/>
        </w:rPr>
        <w:t>&lt;kill-mtc&gt;</w:t>
      </w:r>
      <w:r w:rsidRPr="00DC7355">
        <w:t xml:space="preserve"> flow graph segment in figure 90b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describes the killing of the MTC. The effect is that the test case terminates, i.e. the final verdict is calculated and pushed onto the value stack of module control. The release of all resources are released is modelled by deleting the test configuration from the ALL</w:t>
      </w:r>
      <w:r w:rsidR="00B71EBB" w:rsidRPr="00DC7355">
        <w:noBreakHyphen/>
      </w:r>
      <w:r w:rsidRPr="00DC7355">
        <w:t>CONFIGURATIONS list.</w:t>
      </w:r>
    </w:p>
    <w:p w14:paraId="607B2546" w14:textId="77777777" w:rsidR="00327709" w:rsidRPr="00DC7355" w:rsidRDefault="00327709" w:rsidP="00327709">
      <w:pPr>
        <w:pStyle w:val="FL"/>
        <w:keepNext w:val="0"/>
        <w:keepLines w:val="0"/>
        <w:widowControl w:val="0"/>
      </w:pPr>
      <w:r w:rsidRPr="00DC7355">
        <w:object w:dxaOrig="9375" w:dyaOrig="9736" w14:anchorId="69FA4FA5">
          <v:shape id="_x0000_i1042" type="#_x0000_t75" style="width:467.65pt;height:488.25pt" o:ole="">
            <v:imagedata r:id="rId57" o:title="" cropleft="-315f" cropright="629f"/>
          </v:shape>
          <o:OLEObject Type="Embed" ProgID="Word.Picture.8" ShapeID="_x0000_i1042" DrawAspect="Content" ObjectID="_1703329808" r:id="rId58"/>
        </w:object>
      </w:r>
    </w:p>
    <w:p w14:paraId="6F51DDB2" w14:textId="1797F337" w:rsidR="00327709" w:rsidRPr="00DC7355" w:rsidRDefault="00327709" w:rsidP="00327709">
      <w:pPr>
        <w:pStyle w:val="TF"/>
        <w:keepLines w:val="0"/>
        <w:widowControl w:val="0"/>
      </w:pPr>
      <w:r w:rsidRPr="00DC7355">
        <w:t xml:space="preserve">Figure 90b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&lt;kill-mtc-op&gt;</w:t>
      </w:r>
    </w:p>
    <w:p w14:paraId="32B2EBC1" w14:textId="77777777" w:rsidR="00327709" w:rsidRPr="00DC7355" w:rsidRDefault="00327709" w:rsidP="00327709">
      <w:pPr>
        <w:pStyle w:val="berschrift2"/>
        <w:keepNext w:val="0"/>
      </w:pPr>
      <w:bookmarkStart w:id="103" w:name="_Toc75433959"/>
      <w:r w:rsidRPr="00DC7355">
        <w:t>6.39</w:t>
      </w:r>
      <w:r w:rsidRPr="00DC7355">
        <w:tab/>
        <w:t>Flow graph segment &lt;kill-all-comp&gt;</w:t>
      </w:r>
      <w:bookmarkEnd w:id="103"/>
    </w:p>
    <w:p w14:paraId="150B08C8" w14:textId="170A78BB" w:rsidR="00327709" w:rsidRPr="00DC7355" w:rsidRDefault="00327709" w:rsidP="00327709">
      <w:pPr>
        <w:keepLines/>
        <w:widowControl w:val="0"/>
      </w:pPr>
      <w:r w:rsidRPr="00DC7355">
        <w:t xml:space="preserve">The </w:t>
      </w:r>
      <w:r w:rsidRPr="00DC7355">
        <w:rPr>
          <w:rFonts w:ascii="Courier New" w:hAnsi="Courier New" w:cs="Courier New"/>
        </w:rPr>
        <w:t>&lt;kill-all-comp&gt;</w:t>
      </w:r>
      <w:r w:rsidRPr="00DC7355">
        <w:t xml:space="preserve"> flow graph segment in figure 90d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describes the termination of all parallel test components of a test case.</w:t>
      </w:r>
    </w:p>
    <w:p w14:paraId="635CA6F0" w14:textId="77777777" w:rsidR="00327709" w:rsidRPr="00DC7355" w:rsidRDefault="00327709" w:rsidP="00327709">
      <w:pPr>
        <w:pStyle w:val="FL"/>
        <w:keepNext w:val="0"/>
        <w:keepLines w:val="0"/>
        <w:widowControl w:val="0"/>
      </w:pPr>
      <w:r w:rsidRPr="00DC7355">
        <w:object w:dxaOrig="9375" w:dyaOrig="13331" w14:anchorId="42CE6D5E">
          <v:shape id="_x0000_i1043" type="#_x0000_t75" style="width:467.65pt;height:668.65pt" o:ole="">
            <v:imagedata r:id="rId59" o:title="" cropleft="-315f" cropright="629f"/>
          </v:shape>
          <o:OLEObject Type="Embed" ProgID="Word.Picture.8" ShapeID="_x0000_i1043" DrawAspect="Content" ObjectID="_1703329809" r:id="rId60"/>
        </w:object>
      </w:r>
    </w:p>
    <w:p w14:paraId="747D2D8F" w14:textId="5CD2AEC2" w:rsidR="00327709" w:rsidRPr="00DC7355" w:rsidRDefault="00327709" w:rsidP="00327709">
      <w:pPr>
        <w:pStyle w:val="TF"/>
        <w:keepLines w:val="0"/>
        <w:widowControl w:val="0"/>
      </w:pPr>
      <w:r w:rsidRPr="00DC7355">
        <w:t xml:space="preserve">Figure 90d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&lt;stop-all-comp&gt;</w:t>
      </w:r>
    </w:p>
    <w:p w14:paraId="0149C821" w14:textId="77777777" w:rsidR="00327709" w:rsidRPr="00DC7355" w:rsidRDefault="00327709" w:rsidP="00327709">
      <w:pPr>
        <w:pStyle w:val="berschrift2"/>
      </w:pPr>
      <w:bookmarkStart w:id="104" w:name="_Toc75433960"/>
      <w:r w:rsidRPr="00DC7355">
        <w:lastRenderedPageBreak/>
        <w:t>6.40</w:t>
      </w:r>
      <w:r w:rsidRPr="00DC7355">
        <w:tab/>
        <w:t>Kill execution statement</w:t>
      </w:r>
      <w:bookmarkEnd w:id="104"/>
    </w:p>
    <w:p w14:paraId="068F532A" w14:textId="77777777" w:rsidR="00327709" w:rsidRPr="00DC7355" w:rsidRDefault="00327709" w:rsidP="00327709">
      <w:pPr>
        <w:widowControl w:val="0"/>
      </w:pPr>
      <w:r w:rsidRPr="00DC7355">
        <w:t xml:space="preserve">The syntactical structure of the </w:t>
      </w:r>
      <w:r w:rsidRPr="00DC7355">
        <w:rPr>
          <w:rFonts w:ascii="Courier New" w:hAnsi="Courier New"/>
          <w:b/>
        </w:rPr>
        <w:t>kill</w:t>
      </w:r>
      <w:r w:rsidRPr="00DC7355">
        <w:t xml:space="preserve"> execution statement is:</w:t>
      </w:r>
    </w:p>
    <w:p w14:paraId="43761613" w14:textId="77777777" w:rsidR="00327709" w:rsidRPr="00DC7355" w:rsidRDefault="00327709" w:rsidP="00327709">
      <w:pPr>
        <w:pStyle w:val="PL"/>
        <w:widowControl w:val="0"/>
        <w:rPr>
          <w:b/>
          <w:noProof w:val="0"/>
        </w:rPr>
      </w:pPr>
      <w:r w:rsidRPr="00DC7355">
        <w:rPr>
          <w:noProof w:val="0"/>
        </w:rPr>
        <w:tab/>
      </w:r>
      <w:proofErr w:type="gramStart"/>
      <w:r w:rsidRPr="00DC7355">
        <w:rPr>
          <w:b/>
          <w:noProof w:val="0"/>
        </w:rPr>
        <w:t>kill</w:t>
      </w:r>
      <w:proofErr w:type="gramEnd"/>
    </w:p>
    <w:p w14:paraId="2439B57F" w14:textId="77777777" w:rsidR="00327709" w:rsidRPr="00DC7355" w:rsidRDefault="00327709" w:rsidP="00327709">
      <w:pPr>
        <w:pStyle w:val="PL"/>
        <w:widowControl w:val="0"/>
        <w:rPr>
          <w:noProof w:val="0"/>
        </w:rPr>
      </w:pPr>
    </w:p>
    <w:p w14:paraId="54F49483" w14:textId="77777777" w:rsidR="00327709" w:rsidRPr="00DC7355" w:rsidRDefault="00327709" w:rsidP="00327709">
      <w:pPr>
        <w:widowControl w:val="0"/>
      </w:pPr>
      <w:r w:rsidRPr="00DC7355">
        <w:t xml:space="preserve">The effect of the </w:t>
      </w:r>
      <w:r w:rsidRPr="00DC7355">
        <w:rPr>
          <w:rFonts w:ascii="Courier New" w:hAnsi="Courier New" w:cs="Courier New"/>
          <w:b/>
          <w:bCs/>
        </w:rPr>
        <w:t>kill</w:t>
      </w:r>
      <w:r w:rsidRPr="00DC7355">
        <w:t xml:space="preserve"> execution statement depends on the entity that executes the </w:t>
      </w:r>
      <w:r w:rsidRPr="00DC7355">
        <w:rPr>
          <w:rFonts w:ascii="Courier New" w:hAnsi="Courier New" w:cs="Courier New"/>
          <w:b/>
          <w:bCs/>
        </w:rPr>
        <w:t>kill</w:t>
      </w:r>
      <w:r w:rsidRPr="00DC7355">
        <w:t xml:space="preserve"> execution statement:</w:t>
      </w:r>
    </w:p>
    <w:p w14:paraId="45F25B74" w14:textId="15769D78" w:rsidR="00327709" w:rsidRPr="00DC7355" w:rsidRDefault="00327709" w:rsidP="00791E3A">
      <w:pPr>
        <w:pStyle w:val="BL"/>
        <w:numPr>
          <w:ilvl w:val="0"/>
          <w:numId w:val="28"/>
        </w:numPr>
      </w:pPr>
      <w:r w:rsidRPr="00DC7355">
        <w:t xml:space="preserve">If </w:t>
      </w:r>
      <w:r w:rsidRPr="00DC7355">
        <w:rPr>
          <w:rFonts w:ascii="Courier New" w:hAnsi="Courier New"/>
          <w:b/>
        </w:rPr>
        <w:t>kill</w:t>
      </w:r>
      <w:r w:rsidRPr="00DC7355">
        <w:t xml:space="preserve"> is performed by the module control, the test campaign ends, i.e. all test components and the module control disappear from the module state.</w:t>
      </w:r>
    </w:p>
    <w:p w14:paraId="7DAB4043" w14:textId="0283C698" w:rsidR="00327709" w:rsidRPr="00DC7355" w:rsidRDefault="00327709" w:rsidP="00791E3A">
      <w:pPr>
        <w:pStyle w:val="BL"/>
        <w:numPr>
          <w:ilvl w:val="0"/>
          <w:numId w:val="28"/>
        </w:numPr>
      </w:pPr>
      <w:r w:rsidRPr="00DC7355">
        <w:t xml:space="preserve">If the </w:t>
      </w:r>
      <w:r w:rsidRPr="00DC7355">
        <w:rPr>
          <w:rFonts w:ascii="Courier New" w:hAnsi="Courier New"/>
          <w:b/>
        </w:rPr>
        <w:t>kill</w:t>
      </w:r>
      <w:r w:rsidRPr="00DC7355">
        <w:t xml:space="preserve"> is executed by the MTC, all parallel test components and the MTC stop execution. The global test case verdict is updated and pushed onto the value stack of the module control. Finally, control is given back to the module control and the MTC terminates.</w:t>
      </w:r>
    </w:p>
    <w:p w14:paraId="2DCD435A" w14:textId="14667925" w:rsidR="00327709" w:rsidRPr="00DC7355" w:rsidRDefault="00327709" w:rsidP="00791E3A">
      <w:pPr>
        <w:pStyle w:val="BL"/>
        <w:numPr>
          <w:ilvl w:val="0"/>
          <w:numId w:val="28"/>
        </w:numPr>
      </w:pPr>
      <w:r w:rsidRPr="00DC7355">
        <w:t xml:space="preserve">If the </w:t>
      </w:r>
      <w:r w:rsidRPr="00DC7355">
        <w:rPr>
          <w:rFonts w:ascii="Courier New" w:hAnsi="Courier New" w:cs="Courier New"/>
          <w:b/>
          <w:bCs/>
        </w:rPr>
        <w:t>kill</w:t>
      </w:r>
      <w:r w:rsidRPr="00DC7355">
        <w:t xml:space="preserve"> is executed by a test component, the global test case verdict </w:t>
      </w:r>
      <w:r w:rsidRPr="00DC7355">
        <w:rPr>
          <w:i/>
          <w:u w:val="single"/>
        </w:rPr>
        <w:t>TC-VERDICT</w:t>
      </w:r>
      <w:r w:rsidRPr="00DC7355">
        <w:t xml:space="preserve"> and the global </w:t>
      </w:r>
      <w:r w:rsidRPr="00DC7355">
        <w:rPr>
          <w:i/>
          <w:u w:val="single"/>
        </w:rPr>
        <w:t>DONE</w:t>
      </w:r>
      <w:r w:rsidRPr="00DC7355">
        <w:t xml:space="preserve"> and </w:t>
      </w:r>
      <w:r w:rsidRPr="00DC7355">
        <w:rPr>
          <w:i/>
          <w:u w:val="single"/>
        </w:rPr>
        <w:t>KILLED</w:t>
      </w:r>
      <w:r w:rsidRPr="00DC7355">
        <w:t xml:space="preserve"> lists are updated. Then the component disappears from the module.</w:t>
      </w:r>
    </w:p>
    <w:p w14:paraId="369D94A9" w14:textId="77777777" w:rsidR="00327709" w:rsidRPr="00DC7355" w:rsidRDefault="00327709" w:rsidP="00327709">
      <w:pPr>
        <w:widowControl w:val="0"/>
      </w:pPr>
      <w:r w:rsidRPr="00DC7355">
        <w:t xml:space="preserve">The execution of the </w:t>
      </w:r>
      <w:r w:rsidRPr="00DC7355">
        <w:rPr>
          <w:rFonts w:ascii="Courier New" w:hAnsi="Courier New" w:cs="Courier New"/>
          <w:b/>
          <w:bCs/>
        </w:rPr>
        <w:t>kill</w:t>
      </w:r>
      <w:r w:rsidRPr="00DC7355">
        <w:t xml:space="preserve"> execution statement by any static test component (including the MTC of a static test configuration) is not allowed. It leads to a dynamic error.</w:t>
      </w:r>
    </w:p>
    <w:p w14:paraId="565CDD60" w14:textId="523C7DCE" w:rsidR="00327709" w:rsidRPr="00DC7355" w:rsidRDefault="00327709" w:rsidP="00327709">
      <w:pPr>
        <w:widowControl w:val="0"/>
      </w:pPr>
      <w:r w:rsidRPr="00DC7355">
        <w:t xml:space="preserve">The flow graph segment &lt;kill-exec-stmt&gt; in figure 90e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describes the execution of the kill statement.</w:t>
      </w:r>
    </w:p>
    <w:p w14:paraId="43A59EBD" w14:textId="77777777" w:rsidR="00327709" w:rsidRPr="00DC7355" w:rsidRDefault="00327709" w:rsidP="00327709">
      <w:pPr>
        <w:pStyle w:val="FL"/>
        <w:keepNext w:val="0"/>
        <w:keepLines w:val="0"/>
        <w:widowControl w:val="0"/>
      </w:pPr>
      <w:r w:rsidRPr="00DC7355">
        <w:object w:dxaOrig="9375" w:dyaOrig="7400" w14:anchorId="044695BB">
          <v:shape id="_x0000_i1044" type="#_x0000_t75" style="width:467.65pt;height:364.9pt" o:ole="">
            <v:imagedata r:id="rId61" o:title="" cropleft="-524f" cropright="524f"/>
          </v:shape>
          <o:OLEObject Type="Embed" ProgID="Word.Picture.8" ShapeID="_x0000_i1044" DrawAspect="Content" ObjectID="_1703329810" r:id="rId62"/>
        </w:object>
      </w:r>
    </w:p>
    <w:p w14:paraId="43C7A3F5" w14:textId="012E02F0" w:rsidR="00327709" w:rsidRPr="00DC7355" w:rsidRDefault="00327709" w:rsidP="00327709">
      <w:pPr>
        <w:pStyle w:val="TF"/>
        <w:keepLines w:val="0"/>
        <w:widowControl w:val="0"/>
      </w:pPr>
      <w:r w:rsidRPr="00DC7355">
        <w:t xml:space="preserve">Figure 90e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&lt;kill-exec-stmt&gt;</w:t>
      </w:r>
    </w:p>
    <w:p w14:paraId="5CE9CC0A" w14:textId="77777777" w:rsidR="00327709" w:rsidRPr="00DC7355" w:rsidRDefault="00327709" w:rsidP="00EA0714">
      <w:pPr>
        <w:pStyle w:val="berschrift2"/>
      </w:pPr>
      <w:bookmarkStart w:id="105" w:name="_Toc75433961"/>
      <w:r w:rsidRPr="00DC7355">
        <w:lastRenderedPageBreak/>
        <w:t>6.41</w:t>
      </w:r>
      <w:r w:rsidRPr="00DC7355">
        <w:tab/>
        <w:t>Kill configuration operation</w:t>
      </w:r>
      <w:bookmarkEnd w:id="105"/>
    </w:p>
    <w:p w14:paraId="104573E7" w14:textId="77777777" w:rsidR="00327709" w:rsidRPr="00DC7355" w:rsidRDefault="00327709" w:rsidP="00EA0714">
      <w:pPr>
        <w:keepNext/>
        <w:keepLines/>
        <w:widowControl w:val="0"/>
      </w:pPr>
      <w:r w:rsidRPr="00DC7355">
        <w:t xml:space="preserve">The syntactical structure of the </w:t>
      </w:r>
      <w:r w:rsidRPr="00DC7355">
        <w:rPr>
          <w:rFonts w:ascii="Courier New" w:hAnsi="Courier New"/>
          <w:b/>
        </w:rPr>
        <w:t>kill</w:t>
      </w:r>
      <w:r w:rsidRPr="00DC7355">
        <w:t xml:space="preserve"> configuration operation is:</w:t>
      </w:r>
    </w:p>
    <w:p w14:paraId="537C1758" w14:textId="77777777" w:rsidR="00327709" w:rsidRPr="00DC7355" w:rsidRDefault="00327709" w:rsidP="00EA0714">
      <w:pPr>
        <w:pStyle w:val="PL"/>
        <w:keepNext/>
        <w:keepLines/>
        <w:widowControl w:val="0"/>
        <w:rPr>
          <w:b/>
          <w:noProof w:val="0"/>
        </w:rPr>
      </w:pPr>
      <w:r w:rsidRPr="00DC7355">
        <w:rPr>
          <w:noProof w:val="0"/>
        </w:rPr>
        <w:tab/>
        <w:t>&lt;</w:t>
      </w:r>
      <w:r w:rsidRPr="00DC7355">
        <w:rPr>
          <w:noProof w:val="0"/>
          <w:u w:val="single"/>
        </w:rPr>
        <w:t>configuration</w:t>
      </w:r>
      <w:r w:rsidRPr="00DC7355">
        <w:rPr>
          <w:noProof w:val="0"/>
        </w:rPr>
        <w:t>-expression&gt;.</w:t>
      </w:r>
      <w:r w:rsidRPr="00DC7355">
        <w:rPr>
          <w:b/>
          <w:noProof w:val="0"/>
        </w:rPr>
        <w:t>kill</w:t>
      </w:r>
    </w:p>
    <w:p w14:paraId="5A986E2C" w14:textId="77777777" w:rsidR="00327709" w:rsidRPr="00DC7355" w:rsidRDefault="00327709" w:rsidP="00327709">
      <w:pPr>
        <w:pStyle w:val="PL"/>
        <w:widowControl w:val="0"/>
        <w:rPr>
          <w:noProof w:val="0"/>
        </w:rPr>
      </w:pPr>
    </w:p>
    <w:p w14:paraId="24C77AB5" w14:textId="77777777" w:rsidR="00327709" w:rsidRPr="00DC7355" w:rsidRDefault="00327709" w:rsidP="00327709">
      <w:pPr>
        <w:widowControl w:val="0"/>
      </w:pPr>
      <w:r w:rsidRPr="00DC7355">
        <w:t xml:space="preserve">The </w:t>
      </w:r>
      <w:r w:rsidRPr="00DC7355">
        <w:rPr>
          <w:rFonts w:ascii="Courier New" w:hAnsi="Courier New"/>
          <w:b/>
        </w:rPr>
        <w:t>kill</w:t>
      </w:r>
      <w:r w:rsidRPr="00DC7355">
        <w:t xml:space="preserve"> configuration operation destructs the specified test configuration and removes it from the test system. The kill configuration operation shall only be executed by module control. The configuration to be killed is identified by means of a </w:t>
      </w:r>
      <w:r w:rsidRPr="00DC7355">
        <w:rPr>
          <w:rFonts w:ascii="Courier New" w:hAnsi="Courier New"/>
        </w:rPr>
        <w:t>&lt;</w:t>
      </w:r>
      <w:r w:rsidRPr="00DC7355">
        <w:rPr>
          <w:rFonts w:ascii="Courier New" w:hAnsi="Courier New"/>
          <w:u w:val="single"/>
        </w:rPr>
        <w:t>configuration</w:t>
      </w:r>
      <w:r w:rsidRPr="00DC7355">
        <w:rPr>
          <w:rFonts w:ascii="Courier New" w:hAnsi="Courier New"/>
        </w:rPr>
        <w:t>-expression&gt;</w:t>
      </w:r>
      <w:proofErr w:type="gramStart"/>
      <w:r w:rsidRPr="00DC7355">
        <w:t>.,</w:t>
      </w:r>
      <w:proofErr w:type="gramEnd"/>
      <w:r w:rsidRPr="00DC7355">
        <w:t xml:space="preserve"> i.e. an expression that evaluates to a reference to a configuration.</w:t>
      </w:r>
    </w:p>
    <w:p w14:paraId="13BB3ABD" w14:textId="263F7420" w:rsidR="00327709" w:rsidRPr="00DC7355" w:rsidRDefault="00327709" w:rsidP="00327709">
      <w:pPr>
        <w:widowControl w:val="0"/>
      </w:pPr>
      <w:r w:rsidRPr="00DC7355">
        <w:t xml:space="preserve">The flow graph segment </w:t>
      </w:r>
      <w:r w:rsidRPr="00DC7355">
        <w:rPr>
          <w:rFonts w:ascii="Courier New" w:hAnsi="Courier New" w:cs="Courier New"/>
        </w:rPr>
        <w:t>&lt;kill-config-op&gt;</w:t>
      </w:r>
      <w:r w:rsidRPr="00DC7355">
        <w:t xml:space="preserve"> in figure 90f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kill</w:t>
      </w:r>
      <w:r w:rsidRPr="00DC7355">
        <w:t xml:space="preserve"> configuration operation.</w:t>
      </w:r>
    </w:p>
    <w:p w14:paraId="10C914FE" w14:textId="77777777" w:rsidR="00327709" w:rsidRPr="00DC7355" w:rsidRDefault="00327709" w:rsidP="00327709">
      <w:pPr>
        <w:pStyle w:val="FL"/>
        <w:keepNext w:val="0"/>
        <w:keepLines w:val="0"/>
        <w:widowControl w:val="0"/>
      </w:pPr>
      <w:r w:rsidRPr="00DC7355">
        <w:object w:dxaOrig="9405" w:dyaOrig="4867" w14:anchorId="22EACD99">
          <v:shape id="_x0000_i1045" type="#_x0000_t75" style="width:473.25pt;height:247.15pt" o:ole="">
            <v:imagedata r:id="rId63" o:title="" cropleft="-418f" cropright="-836f"/>
          </v:shape>
          <o:OLEObject Type="Embed" ProgID="Word.Picture.8" ShapeID="_x0000_i1045" DrawAspect="Content" ObjectID="_1703329811" r:id="rId64"/>
        </w:object>
      </w:r>
    </w:p>
    <w:p w14:paraId="0D370DD2" w14:textId="78BA06AE" w:rsidR="00327709" w:rsidRPr="00DC7355" w:rsidRDefault="00327709" w:rsidP="00327709">
      <w:pPr>
        <w:pStyle w:val="TF"/>
        <w:keepLines w:val="0"/>
        <w:widowControl w:val="0"/>
      </w:pPr>
      <w:r w:rsidRPr="00DC7355">
        <w:t xml:space="preserve">Figure 90f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&lt;kill-config-op&gt;</w:t>
      </w:r>
    </w:p>
    <w:p w14:paraId="1419F7F3" w14:textId="77777777" w:rsidR="00327709" w:rsidRPr="00DC7355" w:rsidRDefault="00327709" w:rsidP="007C5DED">
      <w:pPr>
        <w:pStyle w:val="berschrift2"/>
      </w:pPr>
      <w:bookmarkStart w:id="106" w:name="_Toc75433962"/>
      <w:r w:rsidRPr="00DC7355">
        <w:t>6.42</w:t>
      </w:r>
      <w:r w:rsidRPr="00DC7355">
        <w:tab/>
        <w:t>Map operation</w:t>
      </w:r>
      <w:bookmarkEnd w:id="106"/>
    </w:p>
    <w:p w14:paraId="4349E3C5" w14:textId="77777777" w:rsidR="00327709" w:rsidRPr="00DC7355" w:rsidRDefault="00327709" w:rsidP="00327709">
      <w:pPr>
        <w:keepNext/>
        <w:keepLines/>
        <w:widowControl w:val="0"/>
      </w:pPr>
      <w:r w:rsidRPr="00DC7355">
        <w:t xml:space="preserve">The syntactical structure of the </w:t>
      </w:r>
      <w:r w:rsidRPr="00DC7355">
        <w:rPr>
          <w:rFonts w:ascii="Courier New" w:hAnsi="Courier New"/>
          <w:b/>
        </w:rPr>
        <w:t>map</w:t>
      </w:r>
      <w:r w:rsidRPr="00DC7355">
        <w:rPr>
          <w:b/>
        </w:rPr>
        <w:t xml:space="preserve"> </w:t>
      </w:r>
      <w:r w:rsidRPr="00DC7355">
        <w:t>operation is:</w:t>
      </w:r>
    </w:p>
    <w:p w14:paraId="04B3C2C7" w14:textId="77777777" w:rsidR="00327709" w:rsidRPr="00DC7355" w:rsidRDefault="00327709" w:rsidP="00327709">
      <w:pPr>
        <w:pStyle w:val="PL"/>
        <w:keepNext/>
        <w:keepLines/>
        <w:widowControl w:val="0"/>
        <w:rPr>
          <w:noProof w:val="0"/>
        </w:rPr>
      </w:pPr>
      <w:r w:rsidRPr="00DC7355">
        <w:rPr>
          <w:b/>
          <w:noProof w:val="0"/>
        </w:rPr>
        <w:tab/>
      </w:r>
      <w:proofErr w:type="gramStart"/>
      <w:r w:rsidRPr="00DC7355">
        <w:rPr>
          <w:b/>
          <w:noProof w:val="0"/>
        </w:rPr>
        <w:t>map</w:t>
      </w:r>
      <w:r w:rsidRPr="00DC7355">
        <w:rPr>
          <w:noProof w:val="0"/>
        </w:rPr>
        <w:t>(</w:t>
      </w:r>
      <w:proofErr w:type="gramEnd"/>
      <w:r w:rsidRPr="00DC7355">
        <w:rPr>
          <w:noProof w:val="0"/>
        </w:rPr>
        <w:t>&lt;</w:t>
      </w:r>
      <w:r w:rsidRPr="00DC7355">
        <w:rPr>
          <w:noProof w:val="0"/>
          <w:u w:val="single"/>
        </w:rPr>
        <w:t>component</w:t>
      </w:r>
      <w:r w:rsidRPr="00DC7355">
        <w:rPr>
          <w:noProof w:val="0"/>
        </w:rPr>
        <w:t xml:space="preserve">-expression&gt;:&lt;portId1&gt;, </w:t>
      </w:r>
      <w:r w:rsidRPr="00DC7355">
        <w:rPr>
          <w:b/>
          <w:noProof w:val="0"/>
        </w:rPr>
        <w:t>system</w:t>
      </w:r>
      <w:r w:rsidRPr="00DC7355">
        <w:rPr>
          <w:noProof w:val="0"/>
        </w:rPr>
        <w:t>:&lt;portId2&gt;) [</w:t>
      </w:r>
      <w:r w:rsidRPr="00DC7355">
        <w:rPr>
          <w:b/>
          <w:noProof w:val="0"/>
        </w:rPr>
        <w:t>static</w:t>
      </w:r>
      <w:r w:rsidRPr="00DC7355">
        <w:rPr>
          <w:noProof w:val="0"/>
        </w:rPr>
        <w:t>]</w:t>
      </w:r>
    </w:p>
    <w:p w14:paraId="7F440755" w14:textId="77777777" w:rsidR="00327709" w:rsidRPr="00DC7355" w:rsidRDefault="00327709" w:rsidP="00327709">
      <w:pPr>
        <w:pStyle w:val="PL"/>
        <w:keepNext/>
        <w:keepLines/>
        <w:widowControl w:val="0"/>
        <w:rPr>
          <w:noProof w:val="0"/>
        </w:rPr>
      </w:pPr>
    </w:p>
    <w:p w14:paraId="6FDA4D2C" w14:textId="77777777" w:rsidR="00327709" w:rsidRPr="00DC7355" w:rsidRDefault="00327709" w:rsidP="00327709">
      <w:pPr>
        <w:keepNext/>
        <w:keepLines/>
        <w:widowControl w:val="0"/>
      </w:pPr>
      <w:r w:rsidRPr="00DC7355">
        <w:t xml:space="preserve">The identifiers </w:t>
      </w:r>
      <w:r w:rsidRPr="00DC7355">
        <w:rPr>
          <w:rFonts w:ascii="Courier New" w:hAnsi="Courier New"/>
        </w:rPr>
        <w:t>&lt;portId1&gt;</w:t>
      </w:r>
      <w:r w:rsidRPr="00DC7355">
        <w:t xml:space="preserve"> and </w:t>
      </w:r>
      <w:r w:rsidRPr="00DC7355">
        <w:rPr>
          <w:rFonts w:ascii="Courier New" w:hAnsi="Courier New"/>
        </w:rPr>
        <w:t>&lt;portId2&gt;</w:t>
      </w:r>
      <w:r w:rsidRPr="00DC7355">
        <w:t xml:space="preserve"> are considered to be port identifiers of the corresponding test component and test system interface. The component to which the &lt;portId1&gt; belongs is referenced by means of the component reference </w:t>
      </w:r>
      <w:r w:rsidRPr="00DC7355">
        <w:rPr>
          <w:rFonts w:ascii="Courier New" w:hAnsi="Courier New"/>
        </w:rPr>
        <w:t>&lt;</w:t>
      </w:r>
      <w:r w:rsidRPr="00DC7355">
        <w:rPr>
          <w:rFonts w:ascii="Courier New" w:hAnsi="Courier New"/>
          <w:u w:val="single"/>
        </w:rPr>
        <w:t>component</w:t>
      </w:r>
      <w:r w:rsidRPr="00DC7355">
        <w:rPr>
          <w:rFonts w:ascii="Courier New" w:hAnsi="Courier New"/>
        </w:rPr>
        <w:t>-expression&gt;</w:t>
      </w:r>
      <w:r w:rsidRPr="00DC7355">
        <w:t>. The reference may be stored in variables or is returned by a function, i.e. it is an expression, which evaluates to a component reference. The value stack is used for storing the component reference.</w:t>
      </w:r>
    </w:p>
    <w:p w14:paraId="24CF9695" w14:textId="0AF020DC" w:rsidR="00327709" w:rsidRPr="00DC7355" w:rsidRDefault="00327709" w:rsidP="00327709">
      <w:pPr>
        <w:widowControl w:val="0"/>
      </w:pPr>
      <w:r w:rsidRPr="00DC7355">
        <w:t xml:space="preserve">A present </w:t>
      </w:r>
      <w:r w:rsidRPr="00DC7355">
        <w:rPr>
          <w:rFonts w:ascii="Courier New" w:hAnsi="Courier New" w:cs="Courier New"/>
          <w:b/>
        </w:rPr>
        <w:t>static</w:t>
      </w:r>
      <w:r w:rsidRPr="00DC7355">
        <w:t xml:space="preserve"> clause indicates that the new mapping is static, i.e. established during the execution of a configuration function. Presence and absence of the </w:t>
      </w:r>
      <w:r w:rsidRPr="00DC7355">
        <w:rPr>
          <w:rFonts w:ascii="Courier New" w:hAnsi="Courier New" w:cs="Courier New"/>
          <w:b/>
          <w:bCs/>
        </w:rPr>
        <w:t>static</w:t>
      </w:r>
      <w:r w:rsidRPr="00DC7355">
        <w:t xml:space="preserve"> clause is handled as a Boolean flag in the operational semantics (see </w:t>
      </w:r>
      <w:r w:rsidRPr="00DC7355">
        <w:rPr>
          <w:rFonts w:ascii="Courier New" w:hAnsi="Courier New" w:cs="Courier New"/>
        </w:rPr>
        <w:t>static</w:t>
      </w:r>
      <w:r w:rsidRPr="00DC7355">
        <w:t xml:space="preserve"> parameter of the basic flow graph node </w:t>
      </w:r>
      <w:r w:rsidRPr="00DC7355">
        <w:rPr>
          <w:rFonts w:ascii="Courier New" w:hAnsi="Courier New" w:cs="Courier New"/>
        </w:rPr>
        <w:t>map-op</w:t>
      </w:r>
      <w:r w:rsidRPr="00DC7355">
        <w:t xml:space="preserve"> in figure 93</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w:t>
      </w:r>
    </w:p>
    <w:p w14:paraId="4AD0A6DF" w14:textId="77777777" w:rsidR="00327709" w:rsidRPr="00DC7355" w:rsidRDefault="00327709" w:rsidP="007C5DED">
      <w:pPr>
        <w:pStyle w:val="NO"/>
      </w:pPr>
      <w:r w:rsidRPr="00DC7355">
        <w:t>NOTE:</w:t>
      </w:r>
      <w:r w:rsidRPr="00DC7355">
        <w:tab/>
        <w:t xml:space="preserve">The </w:t>
      </w:r>
      <w:r w:rsidRPr="00DC7355">
        <w:rPr>
          <w:rFonts w:ascii="Courier New" w:hAnsi="Courier New"/>
          <w:b/>
        </w:rPr>
        <w:t>map</w:t>
      </w:r>
      <w:r w:rsidRPr="00DC7355">
        <w:t xml:space="preserve"> operation does not care whether the </w:t>
      </w:r>
      <w:proofErr w:type="gramStart"/>
      <w:r w:rsidRPr="00DC7355">
        <w:rPr>
          <w:rFonts w:ascii="Courier New" w:hAnsi="Courier New"/>
          <w:b/>
        </w:rPr>
        <w:t>system</w:t>
      </w:r>
      <w:r w:rsidRPr="00DC7355">
        <w:t>:</w:t>
      </w:r>
      <w:proofErr w:type="gramEnd"/>
      <w:r w:rsidRPr="00DC7355">
        <w:t>&lt;portId&gt; statement appears as first or as second parameter. For simplicity, it is assumed that it is always the second parameter.</w:t>
      </w:r>
    </w:p>
    <w:p w14:paraId="419EA38F" w14:textId="355A7E6B" w:rsidR="00327709" w:rsidRPr="00DC7355" w:rsidRDefault="00327709" w:rsidP="007C5DED">
      <w:r w:rsidRPr="00DC7355">
        <w:t xml:space="preserve">The execution of the </w:t>
      </w:r>
      <w:r w:rsidRPr="00DC7355">
        <w:rPr>
          <w:rFonts w:ascii="Courier New" w:hAnsi="Courier New"/>
          <w:b/>
        </w:rPr>
        <w:t>map</w:t>
      </w:r>
      <w:r w:rsidRPr="00DC7355">
        <w:rPr>
          <w:b/>
        </w:rPr>
        <w:t xml:space="preserve"> </w:t>
      </w:r>
      <w:r w:rsidRPr="00DC7355">
        <w:t>operation is defined by the flow graph segment &lt;</w:t>
      </w:r>
      <w:r w:rsidRPr="00DC7355">
        <w:rPr>
          <w:rFonts w:ascii="Courier New" w:hAnsi="Courier New"/>
        </w:rPr>
        <w:t>map-op</w:t>
      </w:r>
      <w:r w:rsidRPr="00DC7355">
        <w:t>&gt; shown in figure 93</w:t>
      </w:r>
      <w:r w:rsidR="00B71EBB" w:rsidRPr="00DC7355">
        <w:t xml:space="preserve"> 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w:t>
      </w:r>
      <w:r w:rsidRPr="00DC7355">
        <w:t>.</w:t>
      </w:r>
    </w:p>
    <w:p w14:paraId="459D9B68" w14:textId="77777777" w:rsidR="00166B29" w:rsidRPr="00DC7355" w:rsidRDefault="00166B29" w:rsidP="00166B29">
      <w:pPr>
        <w:pStyle w:val="FL"/>
        <w:keepNext w:val="0"/>
        <w:keepLines w:val="0"/>
        <w:widowControl w:val="0"/>
      </w:pPr>
      <w:r w:rsidRPr="00DC7355">
        <w:object w:dxaOrig="9405" w:dyaOrig="5765" w14:anchorId="0DDBD596">
          <v:shape id="_x0000_i1046" type="#_x0000_t75" style="width:473.25pt;height:4in" o:ole="">
            <v:imagedata r:id="rId65" o:title="" cropleft="-418f" cropright="-836f"/>
          </v:shape>
          <o:OLEObject Type="Embed" ProgID="Word.Picture.8" ShapeID="_x0000_i1046" DrawAspect="Content" ObjectID="_1703329812" r:id="rId66"/>
        </w:object>
      </w:r>
    </w:p>
    <w:p w14:paraId="4FBD09A8" w14:textId="4D4550B2" w:rsidR="00327709" w:rsidRPr="00DC7355" w:rsidRDefault="00327709" w:rsidP="00327709">
      <w:pPr>
        <w:pStyle w:val="TF"/>
        <w:keepLines w:val="0"/>
        <w:widowControl w:val="0"/>
      </w:pPr>
      <w:r w:rsidRPr="00DC7355">
        <w:t xml:space="preserve">Figure 93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&lt;map-op&gt;</w:t>
      </w:r>
    </w:p>
    <w:p w14:paraId="22284714" w14:textId="77777777" w:rsidR="00327709" w:rsidRPr="00DC7355" w:rsidRDefault="00327709" w:rsidP="007C5DED">
      <w:pPr>
        <w:pStyle w:val="berschrift2"/>
      </w:pPr>
      <w:bookmarkStart w:id="107" w:name="_Toc75433963"/>
      <w:r w:rsidRPr="00DC7355">
        <w:t>6.43</w:t>
      </w:r>
      <w:r w:rsidRPr="00DC7355">
        <w:tab/>
        <w:t>Start port operation</w:t>
      </w:r>
      <w:bookmarkEnd w:id="107"/>
    </w:p>
    <w:p w14:paraId="7E3B83F5" w14:textId="77777777" w:rsidR="00327709" w:rsidRPr="00DC7355" w:rsidRDefault="00327709" w:rsidP="00327709">
      <w:pPr>
        <w:keepNext/>
        <w:keepLines/>
        <w:widowControl w:val="0"/>
      </w:pPr>
      <w:r w:rsidRPr="00DC7355">
        <w:t xml:space="preserve">The syntactical structure of the </w:t>
      </w:r>
      <w:r w:rsidRPr="00DC7355">
        <w:rPr>
          <w:rFonts w:ascii="Courier New" w:hAnsi="Courier New"/>
          <w:b/>
        </w:rPr>
        <w:t>start</w:t>
      </w:r>
      <w:r w:rsidRPr="00DC7355">
        <w:t xml:space="preserve"> port operation is:</w:t>
      </w:r>
    </w:p>
    <w:p w14:paraId="4C4248F6" w14:textId="77777777" w:rsidR="00327709" w:rsidRPr="00DC7355" w:rsidRDefault="00327709" w:rsidP="00327709">
      <w:pPr>
        <w:pStyle w:val="PL"/>
        <w:widowControl w:val="0"/>
        <w:rPr>
          <w:b/>
          <w:noProof w:val="0"/>
        </w:rPr>
      </w:pPr>
      <w:r w:rsidRPr="00DC7355">
        <w:rPr>
          <w:noProof w:val="0"/>
        </w:rPr>
        <w:tab/>
        <w:t>&lt;</w:t>
      </w:r>
      <w:proofErr w:type="gramStart"/>
      <w:r w:rsidRPr="00DC7355">
        <w:rPr>
          <w:noProof w:val="0"/>
        </w:rPr>
        <w:t>portId</w:t>
      </w:r>
      <w:proofErr w:type="gramEnd"/>
      <w:r w:rsidRPr="00DC7355">
        <w:rPr>
          <w:noProof w:val="0"/>
        </w:rPr>
        <w:t>&gt;</w:t>
      </w:r>
      <w:r w:rsidRPr="00DC7355">
        <w:rPr>
          <w:b/>
          <w:noProof w:val="0"/>
        </w:rPr>
        <w:t>.start</w:t>
      </w:r>
    </w:p>
    <w:p w14:paraId="25F5E20E" w14:textId="77777777" w:rsidR="00327709" w:rsidRPr="00DC7355" w:rsidRDefault="00327709" w:rsidP="00327709">
      <w:pPr>
        <w:pStyle w:val="PL"/>
        <w:widowControl w:val="0"/>
        <w:rPr>
          <w:noProof w:val="0"/>
        </w:rPr>
      </w:pPr>
    </w:p>
    <w:p w14:paraId="64EE0102" w14:textId="0D017229" w:rsidR="00327709" w:rsidRPr="00DC7355" w:rsidRDefault="00327709" w:rsidP="00327709">
      <w:pPr>
        <w:widowControl w:val="0"/>
      </w:pPr>
      <w:r w:rsidRPr="00DC7355">
        <w:t xml:space="preserve">The flow graph segment &lt;start-port-op&gt; in figure 121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start</w:t>
      </w:r>
      <w:r w:rsidRPr="00DC7355">
        <w:t xml:space="preserve"> port operation.</w:t>
      </w:r>
    </w:p>
    <w:p w14:paraId="740092A1" w14:textId="77777777" w:rsidR="00645DFB" w:rsidRPr="00DC7355" w:rsidRDefault="00645DFB" w:rsidP="00645DFB">
      <w:pPr>
        <w:pStyle w:val="FL"/>
        <w:keepNext w:val="0"/>
        <w:keepLines w:val="0"/>
        <w:widowControl w:val="0"/>
      </w:pPr>
      <w:r w:rsidRPr="00DC7355">
        <w:object w:dxaOrig="9195" w:dyaOrig="6324" w14:anchorId="26E68171">
          <v:shape id="_x0000_i1047" type="#_x0000_t75" style="width:468.4pt;height:318.75pt" o:ole="">
            <v:imagedata r:id="rId67" o:title="" cropleft="-428f" cropright="-641f"/>
          </v:shape>
          <o:OLEObject Type="Embed" ProgID="Word.Picture.8" ShapeID="_x0000_i1047" DrawAspect="Content" ObjectID="_1703329813" r:id="rId68"/>
        </w:object>
      </w:r>
    </w:p>
    <w:p w14:paraId="1C5EE758" w14:textId="2586F44B" w:rsidR="00327709" w:rsidRPr="00DC7355" w:rsidRDefault="00327709" w:rsidP="00327709">
      <w:pPr>
        <w:pStyle w:val="TF"/>
        <w:keepLines w:val="0"/>
        <w:widowControl w:val="0"/>
      </w:pPr>
      <w:r w:rsidRPr="00DC7355">
        <w:t xml:space="preserve">Figure 121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&lt;start-port-op&gt;</w:t>
      </w:r>
    </w:p>
    <w:p w14:paraId="7FDDD3FC" w14:textId="77777777" w:rsidR="00327709" w:rsidRPr="00DC7355" w:rsidRDefault="00327709" w:rsidP="007C5DED">
      <w:pPr>
        <w:pStyle w:val="berschrift2"/>
      </w:pPr>
      <w:bookmarkStart w:id="108" w:name="_Toc75433964"/>
      <w:r w:rsidRPr="00DC7355">
        <w:t>6.44</w:t>
      </w:r>
      <w:r w:rsidRPr="00DC7355">
        <w:tab/>
        <w:t>Stop component operation</w:t>
      </w:r>
      <w:bookmarkEnd w:id="108"/>
    </w:p>
    <w:p w14:paraId="7C1A7383" w14:textId="77777777" w:rsidR="00327709" w:rsidRPr="00DC7355" w:rsidRDefault="00327709" w:rsidP="00327709">
      <w:pPr>
        <w:widowControl w:val="0"/>
      </w:pPr>
      <w:r w:rsidRPr="00DC7355">
        <w:t xml:space="preserve">The syntactical structure of the </w:t>
      </w:r>
      <w:r w:rsidRPr="00DC7355">
        <w:rPr>
          <w:rFonts w:ascii="Courier New" w:hAnsi="Courier New"/>
          <w:b/>
        </w:rPr>
        <w:t>stop</w:t>
      </w:r>
      <w:r w:rsidRPr="00DC7355">
        <w:t xml:space="preserve"> component statement is:</w:t>
      </w:r>
    </w:p>
    <w:p w14:paraId="1DCE6A4B" w14:textId="77777777" w:rsidR="00327709" w:rsidRPr="00DC7355" w:rsidRDefault="00327709" w:rsidP="00327709">
      <w:pPr>
        <w:pStyle w:val="PL"/>
        <w:widowControl w:val="0"/>
        <w:rPr>
          <w:b/>
          <w:noProof w:val="0"/>
        </w:rPr>
      </w:pPr>
      <w:r w:rsidRPr="00DC7355">
        <w:rPr>
          <w:noProof w:val="0"/>
        </w:rPr>
        <w:tab/>
        <w:t>&lt;</w:t>
      </w:r>
      <w:r w:rsidRPr="00DC7355">
        <w:rPr>
          <w:noProof w:val="0"/>
          <w:u w:val="single"/>
        </w:rPr>
        <w:t>component</w:t>
      </w:r>
      <w:r w:rsidRPr="00DC7355">
        <w:rPr>
          <w:noProof w:val="0"/>
        </w:rPr>
        <w:t>-expression&gt;.</w:t>
      </w:r>
      <w:r w:rsidRPr="00DC7355">
        <w:rPr>
          <w:b/>
          <w:noProof w:val="0"/>
        </w:rPr>
        <w:t>stop</w:t>
      </w:r>
    </w:p>
    <w:p w14:paraId="12D082E9" w14:textId="77777777" w:rsidR="00327709" w:rsidRPr="00DC7355" w:rsidRDefault="00327709" w:rsidP="00327709">
      <w:pPr>
        <w:pStyle w:val="PL"/>
        <w:widowControl w:val="0"/>
        <w:rPr>
          <w:noProof w:val="0"/>
        </w:rPr>
      </w:pPr>
    </w:p>
    <w:p w14:paraId="643AD8F1" w14:textId="77777777" w:rsidR="00327709" w:rsidRPr="00DC7355" w:rsidRDefault="00327709" w:rsidP="007C5DED">
      <w:pPr>
        <w:rPr>
          <w:bCs/>
        </w:rPr>
      </w:pPr>
      <w:r w:rsidRPr="00DC7355">
        <w:t xml:space="preserve">The </w:t>
      </w:r>
      <w:r w:rsidRPr="00DC7355">
        <w:rPr>
          <w:rFonts w:ascii="Courier New" w:hAnsi="Courier New"/>
          <w:b/>
        </w:rPr>
        <w:t>stop</w:t>
      </w:r>
      <w:r w:rsidRPr="00DC7355">
        <w:t xml:space="preserve"> component operation stops the specified component. All test components will be stopped, i.e. the test case terminates, if the MTC is stopped (e.g. </w:t>
      </w:r>
      <w:r w:rsidRPr="00DC7355">
        <w:rPr>
          <w:rFonts w:ascii="Courier New" w:hAnsi="Courier New" w:cs="Courier New"/>
          <w:b/>
          <w:bCs/>
        </w:rPr>
        <w:t>mtc</w:t>
      </w:r>
      <w:r w:rsidRPr="00DC7355">
        <w:rPr>
          <w:rFonts w:ascii="Courier New" w:hAnsi="Courier New" w:cs="Courier New"/>
        </w:rPr>
        <w:t>.</w:t>
      </w:r>
      <w:r w:rsidRPr="00DC7355">
        <w:rPr>
          <w:rFonts w:ascii="Courier New" w:hAnsi="Courier New" w:cs="Courier New"/>
          <w:b/>
          <w:bCs/>
        </w:rPr>
        <w:t>stop</w:t>
      </w:r>
      <w:r w:rsidRPr="00DC7355">
        <w:t xml:space="preserve">) or stops itself (e.g. </w:t>
      </w:r>
      <w:r w:rsidRPr="00DC7355">
        <w:rPr>
          <w:rFonts w:ascii="Courier New" w:hAnsi="Courier New" w:cs="Courier New"/>
          <w:b/>
          <w:bCs/>
        </w:rPr>
        <w:t>self</w:t>
      </w:r>
      <w:r w:rsidRPr="00DC7355">
        <w:rPr>
          <w:rFonts w:ascii="Courier New" w:hAnsi="Courier New" w:cs="Courier New"/>
        </w:rPr>
        <w:t>.</w:t>
      </w:r>
      <w:r w:rsidRPr="00DC7355">
        <w:rPr>
          <w:rFonts w:ascii="Courier New" w:hAnsi="Courier New" w:cs="Courier New"/>
          <w:b/>
          <w:bCs/>
        </w:rPr>
        <w:t>stop</w:t>
      </w:r>
      <w:r w:rsidRPr="00DC7355">
        <w:t xml:space="preserve">). The MTC may stop all parallel test components by using the </w:t>
      </w:r>
      <w:r w:rsidRPr="00DC7355">
        <w:rPr>
          <w:rFonts w:ascii="Courier New" w:hAnsi="Courier New" w:cs="Courier New"/>
          <w:b/>
          <w:bCs/>
        </w:rPr>
        <w:t>all</w:t>
      </w:r>
      <w:r w:rsidRPr="00DC7355">
        <w:t xml:space="preserve"> keyword, i.e. </w:t>
      </w:r>
      <w:r w:rsidRPr="00DC7355">
        <w:rPr>
          <w:rFonts w:ascii="Courier New" w:hAnsi="Courier New" w:cs="Courier New"/>
          <w:b/>
          <w:bCs/>
        </w:rPr>
        <w:t>all</w:t>
      </w:r>
      <w:r w:rsidRPr="00DC7355">
        <w:t xml:space="preserve"> </w:t>
      </w:r>
      <w:r w:rsidRPr="00DC7355">
        <w:rPr>
          <w:rFonts w:ascii="Courier New" w:hAnsi="Courier New" w:cs="Courier New"/>
          <w:b/>
          <w:bCs/>
        </w:rPr>
        <w:t>component</w:t>
      </w:r>
      <w:r w:rsidRPr="00DC7355">
        <w:t>.</w:t>
      </w:r>
      <w:r w:rsidRPr="00DC7355">
        <w:rPr>
          <w:rFonts w:ascii="Courier New" w:hAnsi="Courier New" w:cs="Courier New"/>
          <w:b/>
          <w:bCs/>
        </w:rPr>
        <w:t>stop</w:t>
      </w:r>
      <w:r w:rsidRPr="00DC7355">
        <w:rPr>
          <w:bCs/>
        </w:rPr>
        <w:t>.</w:t>
      </w:r>
    </w:p>
    <w:p w14:paraId="40A18D83" w14:textId="77777777" w:rsidR="00327709" w:rsidRPr="00DC7355" w:rsidRDefault="00327709" w:rsidP="007C5DED">
      <w:r w:rsidRPr="00DC7355">
        <w:rPr>
          <w:bCs/>
        </w:rPr>
        <w:t xml:space="preserve">Stopped components created with an </w:t>
      </w:r>
      <w:r w:rsidRPr="00DC7355">
        <w:rPr>
          <w:rFonts w:ascii="Courier New" w:hAnsi="Courier New" w:cs="Courier New"/>
          <w:b/>
          <w:bCs/>
        </w:rPr>
        <w:t>alive</w:t>
      </w:r>
      <w:r w:rsidRPr="00DC7355">
        <w:rPr>
          <w:bCs/>
        </w:rPr>
        <w:t xml:space="preserve"> clause in the </w:t>
      </w:r>
      <w:r w:rsidRPr="00DC7355">
        <w:rPr>
          <w:rFonts w:ascii="Courier New" w:hAnsi="Courier New" w:cs="Courier New"/>
          <w:b/>
          <w:bCs/>
        </w:rPr>
        <w:t>create</w:t>
      </w:r>
      <w:r w:rsidRPr="00DC7355">
        <w:rPr>
          <w:bCs/>
        </w:rPr>
        <w:t xml:space="preserve"> operation are not removed from the test system. They can be restarted by using a </w:t>
      </w:r>
      <w:r w:rsidRPr="00DC7355">
        <w:rPr>
          <w:rFonts w:ascii="Courier New" w:hAnsi="Courier New" w:cs="Courier New"/>
          <w:b/>
          <w:bCs/>
        </w:rPr>
        <w:t>start</w:t>
      </w:r>
      <w:r w:rsidRPr="00DC7355">
        <w:rPr>
          <w:bCs/>
        </w:rPr>
        <w:t xml:space="preserve"> statement. Variables, ports, constants and timers owned by such a component, i.e. declared and defined in the corresponding component type definition, keep their status. A </w:t>
      </w:r>
      <w:r w:rsidRPr="00DC7355">
        <w:rPr>
          <w:rFonts w:ascii="Courier New" w:hAnsi="Courier New" w:cs="Courier New"/>
          <w:b/>
          <w:bCs/>
        </w:rPr>
        <w:t>stop</w:t>
      </w:r>
      <w:r w:rsidRPr="00DC7355">
        <w:rPr>
          <w:bCs/>
        </w:rPr>
        <w:t xml:space="preserve"> operation for a component created without an </w:t>
      </w:r>
      <w:r w:rsidRPr="00DC7355">
        <w:rPr>
          <w:rFonts w:ascii="Courier New" w:hAnsi="Courier New" w:cs="Courier New"/>
          <w:b/>
          <w:bCs/>
        </w:rPr>
        <w:t>alive</w:t>
      </w:r>
      <w:r w:rsidRPr="00DC7355">
        <w:rPr>
          <w:bCs/>
        </w:rPr>
        <w:t xml:space="preserve"> clause is semantically equivalent to a </w:t>
      </w:r>
      <w:r w:rsidRPr="00DC7355">
        <w:rPr>
          <w:rFonts w:ascii="Courier New" w:hAnsi="Courier New" w:cs="Courier New"/>
          <w:b/>
          <w:bCs/>
        </w:rPr>
        <w:t>kill</w:t>
      </w:r>
      <w:r w:rsidRPr="00DC7355">
        <w:rPr>
          <w:bCs/>
        </w:rPr>
        <w:t xml:space="preserve"> operation. The component is removed from the test system.</w:t>
      </w:r>
    </w:p>
    <w:p w14:paraId="10BEAD04" w14:textId="6376636D" w:rsidR="00327709" w:rsidRPr="00DC7355" w:rsidRDefault="00327709" w:rsidP="007C5DED">
      <w:r w:rsidRPr="00DC7355">
        <w:t>A component to be stopped is identified by a component reference provided as expression, e.g. a value or value returning function. For simplicity, the keyword "</w:t>
      </w:r>
      <w:r w:rsidRPr="00DC7355">
        <w:rPr>
          <w:rFonts w:ascii="Courier New" w:hAnsi="Courier New" w:cs="Courier New"/>
          <w:b/>
          <w:bCs/>
        </w:rPr>
        <w:t>all component</w:t>
      </w:r>
      <w:r w:rsidRPr="00DC7355">
        <w:t xml:space="preserve">" is considered to be special values of </w:t>
      </w:r>
      <w:r w:rsidRPr="00DC7355">
        <w:rPr>
          <w:rFonts w:ascii="Courier New" w:hAnsi="Courier New"/>
        </w:rPr>
        <w:t>&lt;</w:t>
      </w:r>
      <w:r w:rsidRPr="00DC7355">
        <w:rPr>
          <w:rFonts w:ascii="Courier New" w:hAnsi="Courier New"/>
          <w:u w:val="single"/>
        </w:rPr>
        <w:t>component</w:t>
      </w:r>
      <w:r w:rsidRPr="00DC7355">
        <w:rPr>
          <w:rFonts w:ascii="Courier New" w:hAnsi="Courier New"/>
        </w:rPr>
        <w:t>-expression&gt;</w:t>
      </w:r>
      <w:r w:rsidRPr="00DC7355">
        <w:t xml:space="preserve">. The operations </w:t>
      </w:r>
      <w:r w:rsidRPr="00DC7355">
        <w:rPr>
          <w:rFonts w:ascii="Courier New" w:hAnsi="Courier New" w:cs="Courier New"/>
          <w:b/>
        </w:rPr>
        <w:t>mtc</w:t>
      </w:r>
      <w:r w:rsidRPr="00DC7355">
        <w:t xml:space="preserve"> and </w:t>
      </w:r>
      <w:r w:rsidRPr="00DC7355">
        <w:rPr>
          <w:rFonts w:ascii="Courier New" w:hAnsi="Courier New" w:cs="Courier New"/>
          <w:b/>
        </w:rPr>
        <w:t>self</w:t>
      </w:r>
      <w:r w:rsidRPr="00DC7355">
        <w:t xml:space="preserve"> are evaluated according to </w:t>
      </w:r>
      <w:r w:rsidR="00492FC3" w:rsidRPr="00DC7355">
        <w:t>ETSI ES 201 873-4</w:t>
      </w:r>
      <w:r w:rsidR="000A6E39" w:rsidRPr="00DC7355">
        <w:t xml:space="preserve"> [</w:t>
      </w:r>
      <w:r w:rsidR="000A6E39" w:rsidRPr="00DC7355">
        <w:fldChar w:fldCharType="begin"/>
      </w:r>
      <w:r w:rsidR="008E4A69" w:rsidRPr="00DC7355">
        <w:instrText xml:space="preserve">REF REF_ES201873_4  \h </w:instrText>
      </w:r>
      <w:r w:rsidR="000A6E39" w:rsidRPr="00DC7355">
        <w:fldChar w:fldCharType="separate"/>
      </w:r>
      <w:r w:rsidR="00F16FB2" w:rsidRPr="00DC7355">
        <w:t>2</w:t>
      </w:r>
      <w:r w:rsidR="000A6E39" w:rsidRPr="00DC7355">
        <w:fldChar w:fldCharType="end"/>
      </w:r>
      <w:r w:rsidR="000A6E39" w:rsidRPr="00DC7355">
        <w:t xml:space="preserve">], </w:t>
      </w:r>
      <w:r w:rsidRPr="00DC7355">
        <w:t>clauses</w:t>
      </w:r>
      <w:r w:rsidR="000A6E39" w:rsidRPr="00DC7355">
        <w:t> </w:t>
      </w:r>
      <w:r w:rsidRPr="00DC7355">
        <w:t>9.33 and 9.43.</w:t>
      </w:r>
    </w:p>
    <w:p w14:paraId="7E001E6F" w14:textId="76B508F0" w:rsidR="00327709" w:rsidRPr="00DC7355" w:rsidRDefault="00327709" w:rsidP="007C5DED">
      <w:r w:rsidRPr="00DC7355">
        <w:t xml:space="preserve">The flow graph segment </w:t>
      </w:r>
      <w:r w:rsidRPr="00DC7355">
        <w:rPr>
          <w:rFonts w:ascii="Courier New" w:hAnsi="Courier New" w:cs="Courier New"/>
        </w:rPr>
        <w:t>&lt;stop-component-op&gt;</w:t>
      </w:r>
      <w:r w:rsidRPr="00DC7355">
        <w:t xml:space="preserve"> in figure 125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stop</w:t>
      </w:r>
      <w:r w:rsidRPr="00DC7355">
        <w:t xml:space="preserve"> component operation.</w:t>
      </w:r>
    </w:p>
    <w:p w14:paraId="659C7A10" w14:textId="77777777" w:rsidR="00327709" w:rsidRPr="00DC7355" w:rsidRDefault="00327709" w:rsidP="00327709">
      <w:pPr>
        <w:pStyle w:val="FL"/>
        <w:keepNext w:val="0"/>
        <w:keepLines w:val="0"/>
        <w:widowControl w:val="0"/>
      </w:pPr>
      <w:r w:rsidRPr="00DC7355">
        <w:object w:dxaOrig="9375" w:dyaOrig="14050" w14:anchorId="3BF6F4FA">
          <v:shape id="_x0000_i1048" type="#_x0000_t75" style="width:451.9pt;height:684.4pt" o:ole="">
            <v:imagedata r:id="rId69" o:title=""/>
          </v:shape>
          <o:OLEObject Type="Embed" ProgID="Word.Picture.8" ShapeID="_x0000_i1048" DrawAspect="Content" ObjectID="_1703329814" r:id="rId70"/>
        </w:object>
      </w:r>
    </w:p>
    <w:p w14:paraId="3F03ADD3" w14:textId="7E0FE589" w:rsidR="00327709" w:rsidRPr="00DC7355" w:rsidRDefault="00327709" w:rsidP="00327709">
      <w:pPr>
        <w:pStyle w:val="TF"/>
        <w:keepLines w:val="0"/>
        <w:widowControl w:val="0"/>
      </w:pPr>
      <w:r w:rsidRPr="00DC7355">
        <w:t xml:space="preserve">Figure 125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&lt;stop-component-op&gt;</w:t>
      </w:r>
    </w:p>
    <w:p w14:paraId="0B3054B8" w14:textId="77777777" w:rsidR="00327709" w:rsidRPr="00DC7355" w:rsidRDefault="00327709" w:rsidP="00327709">
      <w:pPr>
        <w:pStyle w:val="berschrift2"/>
      </w:pPr>
      <w:bookmarkStart w:id="109" w:name="_Toc75433965"/>
      <w:r w:rsidRPr="00DC7355">
        <w:lastRenderedPageBreak/>
        <w:t>6.45</w:t>
      </w:r>
      <w:r w:rsidRPr="00DC7355">
        <w:tab/>
        <w:t>Flow graph segment &lt;stop-mtc&gt;</w:t>
      </w:r>
      <w:bookmarkEnd w:id="109"/>
    </w:p>
    <w:p w14:paraId="582EBAE2" w14:textId="2EF2EA25" w:rsidR="00327709" w:rsidRPr="00DC7355" w:rsidRDefault="00327709" w:rsidP="00327709">
      <w:r w:rsidRPr="00DC7355">
        <w:t xml:space="preserve">The flow graph segment </w:t>
      </w:r>
      <w:r w:rsidRPr="00DC7355">
        <w:rPr>
          <w:rFonts w:ascii="Courier New" w:hAnsi="Courier New" w:cs="Courier New"/>
        </w:rPr>
        <w:t xml:space="preserve">&lt;stop-mtc&gt; </w:t>
      </w:r>
      <w:r w:rsidRPr="00DC7355">
        <w:t xml:space="preserve">in figure 125a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describes the stopping of an MTC. The effect of stopping an MTC is that a test case or a configuration function terminates. Depending on where and how an MTC has been executed, three cases have to be distinguished:</w:t>
      </w:r>
    </w:p>
    <w:p w14:paraId="13C4581B" w14:textId="77777777" w:rsidR="00327709" w:rsidRPr="00DC7355" w:rsidRDefault="00327709" w:rsidP="00577D5A">
      <w:pPr>
        <w:pStyle w:val="BN"/>
        <w:numPr>
          <w:ilvl w:val="0"/>
          <w:numId w:val="19"/>
        </w:numPr>
      </w:pPr>
      <w:r w:rsidRPr="00DC7355">
        <w:t>The MTC stops the behaviour of a test case that has not been executed on a static test configuration.</w:t>
      </w:r>
    </w:p>
    <w:p w14:paraId="6E74BBC7" w14:textId="77777777" w:rsidR="00327709" w:rsidRPr="00DC7355" w:rsidRDefault="00327709" w:rsidP="00577D5A">
      <w:pPr>
        <w:pStyle w:val="BN"/>
        <w:numPr>
          <w:ilvl w:val="0"/>
          <w:numId w:val="19"/>
        </w:numPr>
      </w:pPr>
      <w:r w:rsidRPr="00DC7355">
        <w:t>The MTC stops the behaviour of a test case that has been executed on a static test configuration.</w:t>
      </w:r>
    </w:p>
    <w:p w14:paraId="0F54B56F" w14:textId="77777777" w:rsidR="00327709" w:rsidRPr="00DC7355" w:rsidRDefault="00327709" w:rsidP="00577D5A">
      <w:pPr>
        <w:pStyle w:val="BN"/>
        <w:numPr>
          <w:ilvl w:val="0"/>
          <w:numId w:val="19"/>
        </w:numPr>
      </w:pPr>
      <w:r w:rsidRPr="00DC7355">
        <w:t>The MTC stops the execution of a configuration function.</w:t>
      </w:r>
    </w:p>
    <w:p w14:paraId="3FC12BC8" w14:textId="77777777" w:rsidR="00327709" w:rsidRPr="00DC7355" w:rsidRDefault="00327709" w:rsidP="00327709">
      <w:pPr>
        <w:pStyle w:val="FL"/>
        <w:keepNext w:val="0"/>
        <w:keepLines w:val="0"/>
        <w:widowControl w:val="0"/>
      </w:pPr>
      <w:r w:rsidRPr="00DC7355">
        <w:object w:dxaOrig="9375" w:dyaOrig="7581" w14:anchorId="0C210167">
          <v:shape id="_x0000_i1049" type="#_x0000_t75" style="width:451.9pt;height:364.9pt" o:ole="">
            <v:imagedata r:id="rId71" o:title=""/>
          </v:shape>
          <o:OLEObject Type="Embed" ProgID="Word.Picture.8" ShapeID="_x0000_i1049" DrawAspect="Content" ObjectID="_1703329815" r:id="rId72"/>
        </w:object>
      </w:r>
    </w:p>
    <w:p w14:paraId="70B963EE" w14:textId="6A75A4AB" w:rsidR="00327709" w:rsidRPr="00DC7355" w:rsidRDefault="00327709" w:rsidP="00327709">
      <w:pPr>
        <w:pStyle w:val="TF"/>
        <w:keepLines w:val="0"/>
        <w:widowControl w:val="0"/>
      </w:pPr>
      <w:r w:rsidRPr="00DC7355">
        <w:t xml:space="preserve">Figure 125a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&lt;stop-mtc&gt;</w:t>
      </w:r>
    </w:p>
    <w:p w14:paraId="133B9E38" w14:textId="77777777" w:rsidR="00327709" w:rsidRPr="00DC7355" w:rsidRDefault="00327709" w:rsidP="00231798">
      <w:pPr>
        <w:pStyle w:val="berschrift2"/>
      </w:pPr>
      <w:bookmarkStart w:id="110" w:name="_Toc75433966"/>
      <w:r w:rsidRPr="00DC7355">
        <w:lastRenderedPageBreak/>
        <w:t>6.46</w:t>
      </w:r>
      <w:r w:rsidRPr="00DC7355">
        <w:tab/>
        <w:t>Flow graph segment &lt;stop-config&gt;</w:t>
      </w:r>
      <w:bookmarkEnd w:id="110"/>
    </w:p>
    <w:p w14:paraId="71318E73" w14:textId="4A882C84" w:rsidR="00327709" w:rsidRPr="00DC7355" w:rsidRDefault="00327709" w:rsidP="00231798">
      <w:pPr>
        <w:keepNext/>
        <w:keepLines/>
        <w:widowControl w:val="0"/>
      </w:pPr>
      <w:r w:rsidRPr="00DC7355">
        <w:t xml:space="preserve">The </w:t>
      </w:r>
      <w:r w:rsidRPr="00DC7355">
        <w:rPr>
          <w:rFonts w:ascii="Courier New" w:hAnsi="Courier New" w:cs="Courier New"/>
        </w:rPr>
        <w:t>&lt;stop-config&gt;</w:t>
      </w:r>
      <w:r w:rsidRPr="00DC7355">
        <w:t xml:space="preserve"> flow graph segment in figure 127a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describes the stopping of an MTC that has executed a configuration function.</w:t>
      </w:r>
    </w:p>
    <w:p w14:paraId="1532D641" w14:textId="77777777" w:rsidR="00327709" w:rsidRPr="00DC7355" w:rsidRDefault="00327709" w:rsidP="00327709">
      <w:pPr>
        <w:pStyle w:val="FL"/>
        <w:keepNext w:val="0"/>
        <w:keepLines w:val="0"/>
        <w:widowControl w:val="0"/>
      </w:pPr>
      <w:r w:rsidRPr="00DC7355">
        <w:object w:dxaOrig="9375" w:dyaOrig="8300" w14:anchorId="693F7314">
          <v:shape id="_x0000_i1050" type="#_x0000_t75" style="width:6in;height:380.65pt" o:ole="">
            <v:imagedata r:id="rId73" o:title=""/>
          </v:shape>
          <o:OLEObject Type="Embed" ProgID="Word.Picture.8" ShapeID="_x0000_i1050" DrawAspect="Content" ObjectID="_1703329816" r:id="rId74"/>
        </w:object>
      </w:r>
    </w:p>
    <w:p w14:paraId="5A52347C" w14:textId="3968C01A" w:rsidR="00327709" w:rsidRPr="00DC7355" w:rsidRDefault="00327709" w:rsidP="00327709">
      <w:pPr>
        <w:pStyle w:val="TF"/>
        <w:keepLines w:val="0"/>
        <w:widowControl w:val="0"/>
      </w:pPr>
      <w:r w:rsidRPr="00DC7355">
        <w:t xml:space="preserve">Figure 127a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&lt;stop-config&gt;</w:t>
      </w:r>
    </w:p>
    <w:p w14:paraId="1EB44DB8" w14:textId="77777777" w:rsidR="00327709" w:rsidRPr="00DC7355" w:rsidRDefault="00327709" w:rsidP="00231798">
      <w:pPr>
        <w:pStyle w:val="berschrift2"/>
      </w:pPr>
      <w:bookmarkStart w:id="111" w:name="_Toc75433967"/>
      <w:r w:rsidRPr="00DC7355">
        <w:lastRenderedPageBreak/>
        <w:t>6.47</w:t>
      </w:r>
      <w:r w:rsidRPr="00DC7355">
        <w:tab/>
        <w:t>Flow graph segment &lt;stop-tc-config&gt;</w:t>
      </w:r>
      <w:bookmarkEnd w:id="111"/>
    </w:p>
    <w:p w14:paraId="06164910" w14:textId="3CB9E413" w:rsidR="00327709" w:rsidRPr="00DC7355" w:rsidRDefault="00327709" w:rsidP="00231798">
      <w:pPr>
        <w:keepNext/>
        <w:keepLines/>
        <w:widowControl w:val="0"/>
      </w:pPr>
      <w:r w:rsidRPr="00DC7355">
        <w:t xml:space="preserve">The </w:t>
      </w:r>
      <w:r w:rsidRPr="00DC7355">
        <w:rPr>
          <w:rFonts w:ascii="Courier New" w:hAnsi="Courier New" w:cs="Courier New"/>
        </w:rPr>
        <w:t>&lt;stop-tc-config&gt;</w:t>
      </w:r>
      <w:r w:rsidRPr="00DC7355">
        <w:t xml:space="preserve"> flow graph segment in figure 127b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describes the termination of a test case that is executed on a static test configuration.</w:t>
      </w:r>
    </w:p>
    <w:p w14:paraId="1FFDADA7" w14:textId="77777777" w:rsidR="00327709" w:rsidRPr="00DC7355" w:rsidRDefault="00327709" w:rsidP="00327709">
      <w:pPr>
        <w:pStyle w:val="FL"/>
        <w:keepNext w:val="0"/>
        <w:keepLines w:val="0"/>
        <w:widowControl w:val="0"/>
      </w:pPr>
      <w:r w:rsidRPr="00DC7355">
        <w:object w:dxaOrig="9375" w:dyaOrig="12972" w14:anchorId="422EBBFA">
          <v:shape id="_x0000_i1051" type="#_x0000_t75" style="width:6in;height:596.65pt" o:ole="">
            <v:imagedata r:id="rId75" o:title=""/>
          </v:shape>
          <o:OLEObject Type="Embed" ProgID="Word.Picture.8" ShapeID="_x0000_i1051" DrawAspect="Content" ObjectID="_1703329817" r:id="rId76"/>
        </w:object>
      </w:r>
    </w:p>
    <w:p w14:paraId="61FB940B" w14:textId="13E47BBB" w:rsidR="00327709" w:rsidRPr="00DC7355" w:rsidRDefault="00327709" w:rsidP="00327709">
      <w:pPr>
        <w:pStyle w:val="TF"/>
        <w:keepLines w:val="0"/>
        <w:widowControl w:val="0"/>
      </w:pPr>
      <w:r w:rsidRPr="00DC7355">
        <w:t xml:space="preserve">Figure 127b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&lt;stop-tc-config&gt;</w:t>
      </w:r>
    </w:p>
    <w:p w14:paraId="0B6B4291" w14:textId="77777777" w:rsidR="00327709" w:rsidRPr="00DC7355" w:rsidRDefault="00327709" w:rsidP="00D056A0">
      <w:pPr>
        <w:pStyle w:val="berschrift2"/>
      </w:pPr>
      <w:bookmarkStart w:id="112" w:name="_Toc75433968"/>
      <w:r w:rsidRPr="00DC7355">
        <w:lastRenderedPageBreak/>
        <w:t>6.48</w:t>
      </w:r>
      <w:r w:rsidRPr="00DC7355">
        <w:tab/>
        <w:t>Stop port operation</w:t>
      </w:r>
      <w:bookmarkEnd w:id="112"/>
    </w:p>
    <w:p w14:paraId="2CE55C9D" w14:textId="77777777" w:rsidR="00327709" w:rsidRPr="00DC7355" w:rsidRDefault="00327709" w:rsidP="00D056A0">
      <w:pPr>
        <w:keepNext/>
        <w:keepLines/>
        <w:widowControl w:val="0"/>
      </w:pPr>
      <w:r w:rsidRPr="00DC7355">
        <w:t xml:space="preserve">The syntactical structure of the </w:t>
      </w:r>
      <w:r w:rsidRPr="00DC7355">
        <w:rPr>
          <w:rFonts w:ascii="Courier New" w:hAnsi="Courier New"/>
          <w:b/>
        </w:rPr>
        <w:t>stop</w:t>
      </w:r>
      <w:r w:rsidRPr="00DC7355">
        <w:t xml:space="preserve"> port operation is:</w:t>
      </w:r>
    </w:p>
    <w:p w14:paraId="761EC5C1" w14:textId="77777777" w:rsidR="00327709" w:rsidRPr="00DC7355" w:rsidRDefault="00327709" w:rsidP="00D056A0">
      <w:pPr>
        <w:pStyle w:val="PL"/>
        <w:keepNext/>
        <w:keepLines/>
        <w:widowControl w:val="0"/>
        <w:rPr>
          <w:b/>
          <w:noProof w:val="0"/>
        </w:rPr>
      </w:pPr>
      <w:r w:rsidRPr="00DC7355">
        <w:rPr>
          <w:noProof w:val="0"/>
        </w:rPr>
        <w:tab/>
        <w:t>&lt;</w:t>
      </w:r>
      <w:proofErr w:type="gramStart"/>
      <w:r w:rsidRPr="00DC7355">
        <w:rPr>
          <w:noProof w:val="0"/>
        </w:rPr>
        <w:t>portId</w:t>
      </w:r>
      <w:proofErr w:type="gramEnd"/>
      <w:r w:rsidRPr="00DC7355">
        <w:rPr>
          <w:noProof w:val="0"/>
        </w:rPr>
        <w:t>&gt;</w:t>
      </w:r>
      <w:r w:rsidRPr="00DC7355">
        <w:rPr>
          <w:b/>
          <w:noProof w:val="0"/>
        </w:rPr>
        <w:t>.stop</w:t>
      </w:r>
    </w:p>
    <w:p w14:paraId="15956B56" w14:textId="77777777" w:rsidR="00327709" w:rsidRPr="00DC7355" w:rsidRDefault="00327709" w:rsidP="00D056A0">
      <w:pPr>
        <w:pStyle w:val="PL"/>
        <w:keepNext/>
        <w:keepLines/>
        <w:widowControl w:val="0"/>
        <w:rPr>
          <w:noProof w:val="0"/>
        </w:rPr>
      </w:pPr>
    </w:p>
    <w:p w14:paraId="20437D37" w14:textId="549DE75F" w:rsidR="00327709" w:rsidRPr="00DC7355" w:rsidRDefault="00327709" w:rsidP="00327709">
      <w:pPr>
        <w:widowControl w:val="0"/>
      </w:pPr>
      <w:r w:rsidRPr="00DC7355">
        <w:t xml:space="preserve">The flow graph segment </w:t>
      </w:r>
      <w:r w:rsidRPr="00DC7355">
        <w:rPr>
          <w:rFonts w:ascii="Courier New" w:hAnsi="Courier New" w:cs="Courier New"/>
        </w:rPr>
        <w:t>&lt;stop-port-op&gt;</w:t>
      </w:r>
      <w:r w:rsidRPr="00DC7355">
        <w:t xml:space="preserve"> in figure 129 </w:t>
      </w:r>
      <w:r w:rsidR="00B71EBB" w:rsidRPr="00DC7355">
        <w:t>of ETSI ES 201 873-4 [</w:t>
      </w:r>
      <w:r w:rsidR="00B71EBB" w:rsidRPr="00DC7355">
        <w:fldChar w:fldCharType="begin"/>
      </w:r>
      <w:r w:rsidR="00B71EBB" w:rsidRPr="00DC7355">
        <w:instrText xml:space="preserve">REF REF_ES201873_4 \h </w:instrText>
      </w:r>
      <w:r w:rsidR="00B71EBB" w:rsidRPr="00DC7355">
        <w:fldChar w:fldCharType="separate"/>
      </w:r>
      <w:r w:rsidR="00B71EBB" w:rsidRPr="00DC7355">
        <w:t>2</w:t>
      </w:r>
      <w:r w:rsidR="00B71EBB" w:rsidRPr="00DC7355">
        <w:fldChar w:fldCharType="end"/>
      </w:r>
      <w:r w:rsidR="00B71EBB" w:rsidRPr="00DC7355">
        <w:t xml:space="preserve">] </w:t>
      </w:r>
      <w:r w:rsidRPr="00DC7355">
        <w:t xml:space="preserve">defines the execution of the </w:t>
      </w:r>
      <w:r w:rsidRPr="00DC7355">
        <w:rPr>
          <w:rFonts w:ascii="Courier New" w:hAnsi="Courier New"/>
          <w:b/>
        </w:rPr>
        <w:t>stop</w:t>
      </w:r>
      <w:r w:rsidRPr="00DC7355">
        <w:t xml:space="preserve"> port operation.</w:t>
      </w:r>
    </w:p>
    <w:p w14:paraId="2699EC9B" w14:textId="77777777" w:rsidR="00B405A8" w:rsidRPr="00DC7355" w:rsidRDefault="00B405A8" w:rsidP="00B405A8">
      <w:pPr>
        <w:pStyle w:val="FL"/>
        <w:keepNext w:val="0"/>
        <w:keepLines w:val="0"/>
        <w:widowControl w:val="0"/>
      </w:pPr>
      <w:r w:rsidRPr="00DC7355">
        <w:object w:dxaOrig="9195" w:dyaOrig="5964" w14:anchorId="717B69E2">
          <v:shape id="_x0000_i1052" type="#_x0000_t75" style="width:468.4pt;height:303pt" o:ole="">
            <v:imagedata r:id="rId77" o:title="" cropleft="-428f" cropright="-641f"/>
          </v:shape>
          <o:OLEObject Type="Embed" ProgID="Word.Picture.8" ShapeID="_x0000_i1052" DrawAspect="Content" ObjectID="_1703329818" r:id="rId78"/>
        </w:object>
      </w:r>
    </w:p>
    <w:p w14:paraId="787E2F68" w14:textId="705DB799" w:rsidR="00327709" w:rsidRPr="00DC7355" w:rsidRDefault="00327709" w:rsidP="00327709">
      <w:pPr>
        <w:pStyle w:val="TF"/>
        <w:keepLines w:val="0"/>
        <w:widowControl w:val="0"/>
      </w:pPr>
      <w:r w:rsidRPr="00DC7355">
        <w:t xml:space="preserve">Figure 129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&lt;stop-port-op&gt;</w:t>
      </w:r>
    </w:p>
    <w:p w14:paraId="1BED9C79" w14:textId="77777777" w:rsidR="00327709" w:rsidRPr="00DC7355" w:rsidRDefault="00327709" w:rsidP="00327709">
      <w:pPr>
        <w:pStyle w:val="berschrift2"/>
      </w:pPr>
      <w:bookmarkStart w:id="113" w:name="_Toc75433969"/>
      <w:r w:rsidRPr="00DC7355">
        <w:lastRenderedPageBreak/>
        <w:t>6.49</w:t>
      </w:r>
      <w:r w:rsidRPr="00DC7355">
        <w:tab/>
        <w:t>Flow graph segment &lt;unmap-all&gt;</w:t>
      </w:r>
      <w:bookmarkEnd w:id="113"/>
    </w:p>
    <w:p w14:paraId="059892D2" w14:textId="77777777" w:rsidR="00327709" w:rsidRPr="00DC7355" w:rsidRDefault="00327709" w:rsidP="00327709">
      <w:pPr>
        <w:keepNext/>
      </w:pPr>
      <w:r w:rsidRPr="00DC7355">
        <w:t xml:space="preserve">The flow graph segment </w:t>
      </w:r>
      <w:r w:rsidRPr="00DC7355">
        <w:rPr>
          <w:rFonts w:ascii="Courier New" w:hAnsi="Courier New" w:cs="Courier New"/>
        </w:rPr>
        <w:t>&lt;unmap-all&gt;</w:t>
      </w:r>
      <w:r w:rsidRPr="00DC7355">
        <w:t xml:space="preserve"> defines the unmapping of all components at all mapped ports. Static mappings will not be unmapped. Their lifetime is bound to the lifetime of the static test configuration.</w:t>
      </w:r>
    </w:p>
    <w:p w14:paraId="494532FE" w14:textId="77777777" w:rsidR="00327709" w:rsidRPr="00DC7355" w:rsidRDefault="00327709" w:rsidP="00327709">
      <w:pPr>
        <w:pStyle w:val="FL"/>
        <w:keepNext w:val="0"/>
        <w:keepLines w:val="0"/>
        <w:widowControl w:val="0"/>
      </w:pPr>
      <w:r w:rsidRPr="00DC7355">
        <w:object w:dxaOrig="9375" w:dyaOrig="7582" w14:anchorId="721B1066">
          <v:shape id="_x0000_i1053" type="#_x0000_t75" style="width:467.65pt;height:374.65pt" o:ole="">
            <v:imagedata r:id="rId79" o:title="" cropleft="-315f" cropright="629f"/>
          </v:shape>
          <o:OLEObject Type="Embed" ProgID="Word.Picture.8" ShapeID="_x0000_i1053" DrawAspect="Content" ObjectID="_1703329819" r:id="rId80"/>
        </w:object>
      </w:r>
    </w:p>
    <w:p w14:paraId="7EC216A8" w14:textId="62AAB0F2" w:rsidR="00327709" w:rsidRPr="00DC7355" w:rsidRDefault="00327709" w:rsidP="00327709">
      <w:pPr>
        <w:pStyle w:val="TF"/>
        <w:keepLines w:val="0"/>
        <w:widowControl w:val="0"/>
      </w:pPr>
      <w:r w:rsidRPr="00DC7355">
        <w:t xml:space="preserve">Figure 136a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&lt;unmap-all&gt;</w:t>
      </w:r>
    </w:p>
    <w:p w14:paraId="76EC29CF" w14:textId="77777777" w:rsidR="00327709" w:rsidRPr="00DC7355" w:rsidRDefault="00327709" w:rsidP="00327709">
      <w:pPr>
        <w:pStyle w:val="berschrift2"/>
      </w:pPr>
      <w:bookmarkStart w:id="114" w:name="_Toc75433970"/>
      <w:r w:rsidRPr="00DC7355">
        <w:lastRenderedPageBreak/>
        <w:t>6.50</w:t>
      </w:r>
      <w:r w:rsidRPr="00DC7355">
        <w:tab/>
        <w:t>Flow graph segment &lt;unmap-comp&gt;</w:t>
      </w:r>
      <w:bookmarkEnd w:id="114"/>
    </w:p>
    <w:p w14:paraId="5D0CD0ED" w14:textId="77777777" w:rsidR="00327709" w:rsidRPr="00DC7355" w:rsidRDefault="00327709" w:rsidP="00327709">
      <w:pPr>
        <w:keepNext/>
      </w:pPr>
      <w:r w:rsidRPr="00DC7355">
        <w:t xml:space="preserve">The flow graph segment </w:t>
      </w:r>
      <w:r w:rsidRPr="00DC7355">
        <w:rPr>
          <w:rFonts w:ascii="Courier New" w:hAnsi="Courier New" w:cs="Courier New"/>
        </w:rPr>
        <w:t>&lt;unmap-comp&gt;</w:t>
      </w:r>
      <w:r w:rsidRPr="00DC7355">
        <w:t xml:space="preserve"> defines the unmapping of all mapped ports of a specified component. Static mappings will not be unmapped. Their lifetime is bound to the lifetime of the static test configuration.</w:t>
      </w:r>
    </w:p>
    <w:p w14:paraId="4FB7EF23" w14:textId="77777777" w:rsidR="00327709" w:rsidRPr="00DC7355" w:rsidRDefault="00327709" w:rsidP="00327709">
      <w:pPr>
        <w:pStyle w:val="FL"/>
        <w:keepNext w:val="0"/>
        <w:keepLines w:val="0"/>
        <w:widowControl w:val="0"/>
      </w:pPr>
      <w:r w:rsidRPr="00DC7355">
        <w:object w:dxaOrig="9375" w:dyaOrig="6503" w14:anchorId="1350FF8F">
          <v:shape id="_x0000_i1054" type="#_x0000_t75" style="width:467.65pt;height:324pt" o:ole="">
            <v:imagedata r:id="rId81" o:title="" cropleft="-315f" cropright="629f"/>
          </v:shape>
          <o:OLEObject Type="Embed" ProgID="Word.Picture.8" ShapeID="_x0000_i1054" DrawAspect="Content" ObjectID="_1703329820" r:id="rId82"/>
        </w:object>
      </w:r>
    </w:p>
    <w:p w14:paraId="5E5DDFCA" w14:textId="0346D75D" w:rsidR="00327709" w:rsidRPr="00DC7355" w:rsidRDefault="00327709" w:rsidP="00327709">
      <w:pPr>
        <w:pStyle w:val="TF"/>
        <w:keepLines w:val="0"/>
        <w:widowControl w:val="0"/>
      </w:pPr>
      <w:r w:rsidRPr="00DC7355">
        <w:t xml:space="preserve">Figure 136b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&lt;unmap-comp&gt;</w:t>
      </w:r>
    </w:p>
    <w:p w14:paraId="525F2C90" w14:textId="77777777" w:rsidR="00327709" w:rsidRPr="00DC7355" w:rsidRDefault="00327709" w:rsidP="00327709">
      <w:pPr>
        <w:pStyle w:val="berschrift2"/>
      </w:pPr>
      <w:bookmarkStart w:id="115" w:name="_Toc75433971"/>
      <w:r w:rsidRPr="00DC7355">
        <w:lastRenderedPageBreak/>
        <w:t>6.51</w:t>
      </w:r>
      <w:r w:rsidRPr="00DC7355">
        <w:tab/>
        <w:t>Flow graph segment &lt;unmap-port&gt;</w:t>
      </w:r>
      <w:bookmarkEnd w:id="115"/>
    </w:p>
    <w:p w14:paraId="283D6489" w14:textId="77777777" w:rsidR="00327709" w:rsidRPr="00DC7355" w:rsidRDefault="00327709" w:rsidP="00327709">
      <w:pPr>
        <w:keepNext/>
      </w:pPr>
      <w:r w:rsidRPr="00DC7355">
        <w:t xml:space="preserve">The flow segment </w:t>
      </w:r>
      <w:r w:rsidRPr="00DC7355">
        <w:rPr>
          <w:rFonts w:ascii="Courier New" w:hAnsi="Courier New" w:cs="Courier New"/>
        </w:rPr>
        <w:t>&lt;unmap-port&gt;</w:t>
      </w:r>
      <w:r w:rsidRPr="00DC7355">
        <w:t xml:space="preserve"> defines the </w:t>
      </w:r>
      <w:r w:rsidRPr="00DC7355">
        <w:rPr>
          <w:rFonts w:ascii="Courier New" w:hAnsi="Courier New" w:cs="Courier New"/>
          <w:b/>
        </w:rPr>
        <w:t>unmap</w:t>
      </w:r>
      <w:r w:rsidRPr="00DC7355">
        <w:t xml:space="preserve"> operation for a specific mapped port.</w:t>
      </w:r>
    </w:p>
    <w:p w14:paraId="5646958A" w14:textId="77777777" w:rsidR="00327709" w:rsidRPr="00DC7355" w:rsidRDefault="00327709" w:rsidP="00327709">
      <w:pPr>
        <w:pStyle w:val="FL"/>
        <w:keepNext w:val="0"/>
        <w:keepLines w:val="0"/>
        <w:widowControl w:val="0"/>
      </w:pPr>
      <w:r w:rsidRPr="00DC7355">
        <w:object w:dxaOrig="9375" w:dyaOrig="7941" w14:anchorId="2568D702">
          <v:shape id="_x0000_i1055" type="#_x0000_t75" style="width:467.65pt;height:396pt" o:ole="">
            <v:imagedata r:id="rId83" o:title="" cropleft="-315f" cropright="629f"/>
          </v:shape>
          <o:OLEObject Type="Embed" ProgID="Word.Picture.8" ShapeID="_x0000_i1055" DrawAspect="Content" ObjectID="_1703329821" r:id="rId84"/>
        </w:object>
      </w:r>
    </w:p>
    <w:p w14:paraId="6CE3AAB1" w14:textId="7563F946" w:rsidR="00327709" w:rsidRPr="00DC7355" w:rsidRDefault="00327709" w:rsidP="00327709">
      <w:pPr>
        <w:pStyle w:val="TF"/>
        <w:keepLines w:val="0"/>
        <w:widowControl w:val="0"/>
      </w:pPr>
      <w:r w:rsidRPr="00DC7355">
        <w:t xml:space="preserve">Figure 136c of </w:t>
      </w:r>
      <w:r w:rsidR="00492FC3" w:rsidRPr="00DC7355">
        <w:t>ETSI ES 201 873-4</w:t>
      </w:r>
      <w:r w:rsidR="00D451C7" w:rsidRPr="00DC7355">
        <w:t xml:space="preserve"> [</w:t>
      </w:r>
      <w:r w:rsidR="00D451C7" w:rsidRPr="00DC7355">
        <w:fldChar w:fldCharType="begin"/>
      </w:r>
      <w:r w:rsidR="008E4A69" w:rsidRPr="00DC7355">
        <w:instrText xml:space="preserve">REF REF_ES201873_4 \h </w:instrText>
      </w:r>
      <w:r w:rsidR="00D451C7" w:rsidRPr="00DC7355">
        <w:fldChar w:fldCharType="separate"/>
      </w:r>
      <w:r w:rsidR="00F16FB2" w:rsidRPr="00DC7355">
        <w:t>2</w:t>
      </w:r>
      <w:r w:rsidR="00D451C7" w:rsidRPr="00DC7355">
        <w:fldChar w:fldCharType="end"/>
      </w:r>
      <w:r w:rsidR="00D451C7" w:rsidRPr="00DC7355">
        <w:t>]</w:t>
      </w:r>
      <w:r w:rsidRPr="00DC7355">
        <w:t>: Flow graph segment &lt;unmap-port&gt;</w:t>
      </w:r>
    </w:p>
    <w:p w14:paraId="75184727" w14:textId="77777777" w:rsidR="00327709" w:rsidRPr="00DC7355" w:rsidRDefault="00327709" w:rsidP="00327709">
      <w:pPr>
        <w:pStyle w:val="berschrift1"/>
      </w:pPr>
      <w:bookmarkStart w:id="116" w:name="_Toc75433972"/>
      <w:r w:rsidRPr="00DC7355">
        <w:t>7</w:t>
      </w:r>
      <w:r w:rsidRPr="00DC7355">
        <w:tab/>
        <w:t>TRI Extensions for the Package</w:t>
      </w:r>
      <w:bookmarkEnd w:id="116"/>
    </w:p>
    <w:p w14:paraId="3F6E90F0" w14:textId="7203CE98" w:rsidR="00327709" w:rsidRPr="00DC7355" w:rsidRDefault="00327709" w:rsidP="00327709">
      <w:pPr>
        <w:pStyle w:val="berschrift2"/>
      </w:pPr>
      <w:bookmarkStart w:id="117" w:name="_Toc75433973"/>
      <w:r w:rsidRPr="00DC7355">
        <w:t>7.1</w:t>
      </w:r>
      <w:r w:rsidRPr="00DC7355">
        <w:tab/>
        <w:t>Changes and extensions to clause 5.5.2</w:t>
      </w:r>
      <w:r w:rsidRPr="00DC7355">
        <w:rPr>
          <w:rFonts w:cs="Arial"/>
          <w:szCs w:val="32"/>
        </w:rPr>
        <w:t xml:space="preserve"> of </w:t>
      </w:r>
      <w:r w:rsidR="00492FC3" w:rsidRPr="00DC7355">
        <w:rPr>
          <w:rFonts w:cs="Arial"/>
          <w:szCs w:val="32"/>
        </w:rPr>
        <w:t>ETSI</w:t>
      </w:r>
      <w:r w:rsidR="00152DD7" w:rsidRPr="00DC7355">
        <w:rPr>
          <w:rFonts w:cs="Arial"/>
          <w:szCs w:val="32"/>
        </w:rPr>
        <w:t xml:space="preserve"> </w:t>
      </w:r>
      <w:r w:rsidR="00492FC3" w:rsidRPr="00DC7355">
        <w:rPr>
          <w:rFonts w:cs="Arial"/>
          <w:szCs w:val="32"/>
        </w:rPr>
        <w:t>ES 201 873</w:t>
      </w:r>
      <w:r w:rsidR="00492FC3" w:rsidRPr="00DC7355">
        <w:rPr>
          <w:rFonts w:cs="Arial"/>
          <w:szCs w:val="32"/>
        </w:rPr>
        <w:noBreakHyphen/>
        <w:t>5</w:t>
      </w:r>
      <w:r w:rsidR="00CF0458" w:rsidRPr="00DC7355">
        <w:rPr>
          <w:rFonts w:cs="Arial"/>
          <w:szCs w:val="32"/>
        </w:rPr>
        <w:t xml:space="preserve"> </w:t>
      </w:r>
      <w:r w:rsidR="00492FC3" w:rsidRPr="00DC7355">
        <w:rPr>
          <w:rFonts w:cs="Arial"/>
          <w:szCs w:val="32"/>
        </w:rPr>
        <w:t>C</w:t>
      </w:r>
      <w:r w:rsidRPr="00DC7355">
        <w:t>onnection handling operations</w:t>
      </w:r>
      <w:bookmarkEnd w:id="117"/>
    </w:p>
    <w:p w14:paraId="0FBB2513" w14:textId="77777777" w:rsidR="00327709" w:rsidRPr="00DC7355" w:rsidRDefault="00327709" w:rsidP="00327709">
      <w:r w:rsidRPr="00DC7355">
        <w:t xml:space="preserve">If this package is being used, the </w:t>
      </w:r>
      <w:r w:rsidRPr="00DC7355">
        <w:rPr>
          <w:rFonts w:ascii="Courier New" w:hAnsi="Courier New" w:cs="Courier New"/>
          <w:sz w:val="18"/>
        </w:rPr>
        <w:t>TriExecuteTestCase</w:t>
      </w:r>
      <w:r w:rsidRPr="00DC7355">
        <w:t xml:space="preserve"> operation shall be used only for initialization purposes of the SA, but not for the establishment of static connections. In order to establish static connections, the </w:t>
      </w:r>
      <w:r w:rsidRPr="00DC7355">
        <w:rPr>
          <w:rFonts w:ascii="Courier New" w:hAnsi="Courier New" w:cs="Courier New"/>
          <w:sz w:val="18"/>
        </w:rPr>
        <w:t>TriStaticMap</w:t>
      </w:r>
      <w:r w:rsidRPr="00DC7355">
        <w:t xml:space="preserve"> operation shall be used instead. The </w:t>
      </w:r>
      <w:r w:rsidRPr="00DC7355">
        <w:rPr>
          <w:rFonts w:ascii="Courier New" w:hAnsi="Courier New" w:cs="Courier New"/>
          <w:sz w:val="18"/>
        </w:rPr>
        <w:t>TriUnmap</w:t>
      </w:r>
      <w:r w:rsidRPr="00DC7355">
        <w:t xml:space="preserve"> can be used for closing dynamic and static connections.</w:t>
      </w:r>
    </w:p>
    <w:p w14:paraId="198A143C" w14:textId="77777777" w:rsidR="00327709" w:rsidRPr="00DC7355" w:rsidRDefault="00327709" w:rsidP="00CB0C9B">
      <w:pPr>
        <w:keepNext/>
        <w:tabs>
          <w:tab w:val="left" w:pos="1701"/>
        </w:tabs>
        <w:rPr>
          <w:b/>
        </w:rPr>
      </w:pPr>
      <w:r w:rsidRPr="00DC7355">
        <w:rPr>
          <w:b/>
        </w:rPr>
        <w:lastRenderedPageBreak/>
        <w:t>Clause 5.5.2.</w:t>
      </w:r>
      <w:r w:rsidR="00B5395B" w:rsidRPr="00DC7355">
        <w:rPr>
          <w:b/>
        </w:rPr>
        <w:t>1</w:t>
      </w:r>
      <w:r w:rsidR="00B5395B" w:rsidRPr="00DC7355">
        <w:rPr>
          <w:b/>
        </w:rPr>
        <w:tab/>
      </w:r>
      <w:r w:rsidRPr="00DC7355">
        <w:rPr>
          <w:b/>
        </w:rPr>
        <w:t xml:space="preserve">triExecuteTestCase (TE </w:t>
      </w:r>
      <w:r w:rsidRPr="00DC7355">
        <w:rPr>
          <w:b/>
        </w:rPr>
        <w:sym w:font="Symbol" w:char="F0AE"/>
      </w:r>
      <w:r w:rsidRPr="00DC7355">
        <w:rPr>
          <w:b/>
        </w:rPr>
        <w:t xml:space="preserve"> SA)</w:t>
      </w:r>
    </w:p>
    <w:p w14:paraId="6136FC77" w14:textId="77777777" w:rsidR="00327709" w:rsidRPr="00DC7355" w:rsidRDefault="00327709" w:rsidP="00327709">
      <w:pPr>
        <w:keepNext/>
      </w:pPr>
      <w:r w:rsidRPr="00DC7355">
        <w:t>This clause is changed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14"/>
        <w:gridCol w:w="8015"/>
      </w:tblGrid>
      <w:tr w:rsidR="00327709" w:rsidRPr="00DC7355" w14:paraId="592EC96F" w14:textId="77777777" w:rsidTr="0024511F">
        <w:trPr>
          <w:jc w:val="center"/>
        </w:trPr>
        <w:tc>
          <w:tcPr>
            <w:tcW w:w="1628" w:type="dxa"/>
          </w:tcPr>
          <w:p w14:paraId="158043B0" w14:textId="77777777" w:rsidR="00327709" w:rsidRPr="00DC7355" w:rsidRDefault="00327709" w:rsidP="0024511F">
            <w:pPr>
              <w:pStyle w:val="TAL"/>
              <w:rPr>
                <w:b/>
              </w:rPr>
            </w:pPr>
            <w:r w:rsidRPr="00DC7355">
              <w:rPr>
                <w:b/>
              </w:rPr>
              <w:t>Signature</w:t>
            </w:r>
          </w:p>
        </w:tc>
        <w:tc>
          <w:tcPr>
            <w:tcW w:w="8147" w:type="dxa"/>
          </w:tcPr>
          <w:p w14:paraId="74B18456" w14:textId="77777777" w:rsidR="00327709" w:rsidRPr="00DC7355" w:rsidRDefault="00327709" w:rsidP="0024511F">
            <w:pPr>
              <w:pStyle w:val="TAL"/>
              <w:ind w:left="1653" w:hanging="1653"/>
              <w:rPr>
                <w:rFonts w:ascii="Courier New" w:hAnsi="Courier New" w:cs="Courier New"/>
                <w:sz w:val="16"/>
                <w:szCs w:val="16"/>
              </w:rPr>
            </w:pPr>
            <w:r w:rsidRPr="00DC7355">
              <w:rPr>
                <w:rFonts w:ascii="Courier New" w:hAnsi="Courier New" w:cs="Courier New"/>
                <w:sz w:val="16"/>
                <w:szCs w:val="16"/>
              </w:rPr>
              <w:t>TriStatusType triExecuteTestCase(</w:t>
            </w:r>
            <w:r w:rsidRPr="00DC7355">
              <w:rPr>
                <w:rFonts w:ascii="Courier New" w:hAnsi="Courier New" w:cs="Courier New"/>
                <w:sz w:val="16"/>
                <w:szCs w:val="16"/>
              </w:rPr>
              <w:br/>
              <w:t xml:space="preserve">in TriTestCaseIdType testCaseId, </w:t>
            </w:r>
            <w:r w:rsidRPr="00DC7355">
              <w:rPr>
                <w:rFonts w:ascii="Courier New" w:hAnsi="Courier New" w:cs="Courier New"/>
                <w:sz w:val="16"/>
                <w:szCs w:val="16"/>
              </w:rPr>
              <w:br/>
              <w:t>in TriPortIdListType tsiPortList)</w:t>
            </w:r>
          </w:p>
        </w:tc>
      </w:tr>
      <w:tr w:rsidR="00327709" w:rsidRPr="00DC7355" w14:paraId="2E9FEB10" w14:textId="77777777" w:rsidTr="0024511F">
        <w:trPr>
          <w:jc w:val="center"/>
        </w:trPr>
        <w:tc>
          <w:tcPr>
            <w:tcW w:w="1628" w:type="dxa"/>
          </w:tcPr>
          <w:p w14:paraId="72F27A44" w14:textId="77777777" w:rsidR="00327709" w:rsidRPr="00DC7355" w:rsidRDefault="00327709" w:rsidP="0024511F">
            <w:pPr>
              <w:pStyle w:val="TAL"/>
              <w:rPr>
                <w:b/>
              </w:rPr>
            </w:pPr>
            <w:r w:rsidRPr="00DC7355">
              <w:rPr>
                <w:b/>
              </w:rPr>
              <w:t xml:space="preserve">In Parameters </w:t>
            </w:r>
          </w:p>
        </w:tc>
        <w:tc>
          <w:tcPr>
            <w:tcW w:w="8147" w:type="dxa"/>
          </w:tcPr>
          <w:p w14:paraId="5B4985D4" w14:textId="77777777" w:rsidR="00327709" w:rsidRPr="00DC7355" w:rsidRDefault="00327709" w:rsidP="0024511F">
            <w:pPr>
              <w:pStyle w:val="TAL"/>
              <w:tabs>
                <w:tab w:val="left" w:pos="1213"/>
              </w:tabs>
              <w:ind w:left="-28"/>
            </w:pPr>
            <w:r w:rsidRPr="00DC7355">
              <w:rPr>
                <w:rFonts w:ascii="Courier New" w:hAnsi="Courier New" w:cs="Courier New"/>
                <w:sz w:val="16"/>
                <w:szCs w:val="16"/>
              </w:rPr>
              <w:t>testCaseId</w:t>
            </w:r>
            <w:r w:rsidRPr="00DC7355">
              <w:tab/>
              <w:t>identifier of the test case that is going to be executed</w:t>
            </w:r>
            <w:r w:rsidRPr="00DC7355">
              <w:br/>
            </w:r>
            <w:r w:rsidRPr="00DC7355">
              <w:rPr>
                <w:rFonts w:ascii="Courier New" w:hAnsi="Courier New" w:cs="Courier New"/>
                <w:sz w:val="16"/>
                <w:szCs w:val="16"/>
              </w:rPr>
              <w:t>tsiPortList</w:t>
            </w:r>
            <w:r w:rsidRPr="00DC7355">
              <w:tab/>
              <w:t>a list of test system interface ports defined for the test system</w:t>
            </w:r>
          </w:p>
        </w:tc>
      </w:tr>
      <w:tr w:rsidR="00327709" w:rsidRPr="00DC7355" w14:paraId="551CF5E6" w14:textId="77777777" w:rsidTr="0024511F">
        <w:trPr>
          <w:jc w:val="center"/>
        </w:trPr>
        <w:tc>
          <w:tcPr>
            <w:tcW w:w="1628" w:type="dxa"/>
          </w:tcPr>
          <w:p w14:paraId="48097E82" w14:textId="77777777" w:rsidR="00327709" w:rsidRPr="00DC7355" w:rsidRDefault="00327709" w:rsidP="0024511F">
            <w:pPr>
              <w:pStyle w:val="TAL"/>
              <w:rPr>
                <w:b/>
              </w:rPr>
            </w:pPr>
            <w:r w:rsidRPr="00DC7355">
              <w:rPr>
                <w:b/>
              </w:rPr>
              <w:t>Out Parameters</w:t>
            </w:r>
          </w:p>
        </w:tc>
        <w:tc>
          <w:tcPr>
            <w:tcW w:w="8147" w:type="dxa"/>
          </w:tcPr>
          <w:p w14:paraId="2F4715D2" w14:textId="77777777" w:rsidR="00327709" w:rsidRPr="00DC7355" w:rsidRDefault="00327709" w:rsidP="0024511F">
            <w:pPr>
              <w:pStyle w:val="TAL"/>
            </w:pPr>
            <w:r w:rsidRPr="00DC7355">
              <w:t>n.a.</w:t>
            </w:r>
          </w:p>
        </w:tc>
      </w:tr>
      <w:tr w:rsidR="00327709" w:rsidRPr="00DC7355" w14:paraId="07EA5AC0" w14:textId="77777777" w:rsidTr="0024511F">
        <w:trPr>
          <w:jc w:val="center"/>
        </w:trPr>
        <w:tc>
          <w:tcPr>
            <w:tcW w:w="1628" w:type="dxa"/>
          </w:tcPr>
          <w:p w14:paraId="531265E0" w14:textId="77777777" w:rsidR="00327709" w:rsidRPr="00DC7355" w:rsidRDefault="00327709" w:rsidP="0024511F">
            <w:pPr>
              <w:pStyle w:val="TAL"/>
              <w:rPr>
                <w:b/>
              </w:rPr>
            </w:pPr>
            <w:r w:rsidRPr="00DC7355">
              <w:rPr>
                <w:b/>
              </w:rPr>
              <w:t>Return Value</w:t>
            </w:r>
          </w:p>
        </w:tc>
        <w:tc>
          <w:tcPr>
            <w:tcW w:w="8147" w:type="dxa"/>
          </w:tcPr>
          <w:p w14:paraId="03DB1CBE" w14:textId="77777777" w:rsidR="00327709" w:rsidRPr="00DC7355" w:rsidRDefault="00327709" w:rsidP="0024511F">
            <w:pPr>
              <w:pStyle w:val="TAL"/>
            </w:pPr>
            <w:r w:rsidRPr="00DC7355">
              <w:t xml:space="preserve">The return status of the </w:t>
            </w:r>
            <w:r w:rsidRPr="00DC7355">
              <w:rPr>
                <w:rFonts w:ascii="Courier New" w:hAnsi="Courier New" w:cs="Courier New"/>
                <w:sz w:val="16"/>
                <w:szCs w:val="16"/>
              </w:rPr>
              <w:t>triExecuteTestCase</w:t>
            </w:r>
            <w:r w:rsidRPr="00DC7355">
              <w:t xml:space="preserve"> operation. The return status indicates the local success (</w:t>
            </w:r>
            <w:r w:rsidRPr="00DC7355">
              <w:rPr>
                <w:b/>
                <w:i/>
              </w:rPr>
              <w:t>TRI_OK</w:t>
            </w:r>
            <w:r w:rsidRPr="00DC7355">
              <w:t>) or failure (</w:t>
            </w:r>
            <w:r w:rsidRPr="00DC7355">
              <w:rPr>
                <w:b/>
                <w:i/>
              </w:rPr>
              <w:t>TRI_Error</w:t>
            </w:r>
            <w:r w:rsidRPr="00DC7355">
              <w:rPr>
                <w:b/>
              </w:rPr>
              <w:t>)</w:t>
            </w:r>
            <w:r w:rsidRPr="00DC7355">
              <w:t xml:space="preserve"> of the operation.</w:t>
            </w:r>
          </w:p>
        </w:tc>
      </w:tr>
      <w:tr w:rsidR="00327709" w:rsidRPr="00DC7355" w14:paraId="67565C2E" w14:textId="77777777" w:rsidTr="0024511F">
        <w:trPr>
          <w:jc w:val="center"/>
        </w:trPr>
        <w:tc>
          <w:tcPr>
            <w:tcW w:w="1628" w:type="dxa"/>
          </w:tcPr>
          <w:p w14:paraId="44A8344B" w14:textId="77777777" w:rsidR="00327709" w:rsidRPr="00DC7355" w:rsidRDefault="00327709" w:rsidP="0024511F">
            <w:pPr>
              <w:pStyle w:val="TAL"/>
              <w:rPr>
                <w:b/>
              </w:rPr>
            </w:pPr>
            <w:r w:rsidRPr="00DC7355">
              <w:rPr>
                <w:b/>
              </w:rPr>
              <w:t>Constraints</w:t>
            </w:r>
          </w:p>
        </w:tc>
        <w:tc>
          <w:tcPr>
            <w:tcW w:w="8147" w:type="dxa"/>
          </w:tcPr>
          <w:p w14:paraId="03EAF219" w14:textId="77777777" w:rsidR="00327709" w:rsidRPr="00DC7355" w:rsidRDefault="00327709" w:rsidP="0024511F">
            <w:pPr>
              <w:pStyle w:val="TAL"/>
            </w:pPr>
            <w:r w:rsidRPr="00DC7355">
              <w:t xml:space="preserve">This operation is called by the TE immediately before the execution of any test case. The test case that is going to be executed is indicated by the </w:t>
            </w:r>
            <w:r w:rsidRPr="00DC7355">
              <w:rPr>
                <w:rFonts w:ascii="Courier New" w:hAnsi="Courier New" w:cs="Courier New"/>
                <w:sz w:val="16"/>
                <w:szCs w:val="16"/>
              </w:rPr>
              <w:t>testCaseId</w:t>
            </w:r>
            <w:r w:rsidRPr="00DC7355">
              <w:t xml:space="preserve">. </w:t>
            </w:r>
            <w:proofErr w:type="gramStart"/>
            <w:r w:rsidRPr="00DC7355">
              <w:rPr>
                <w:rFonts w:ascii="Courier New" w:hAnsi="Courier New" w:cs="Courier New"/>
                <w:sz w:val="16"/>
                <w:szCs w:val="16"/>
              </w:rPr>
              <w:t>tsiPortList</w:t>
            </w:r>
            <w:proofErr w:type="gramEnd"/>
            <w:r w:rsidRPr="00DC7355">
              <w:t xml:space="preserve"> contains all ports that have been declared in the definition of the system component for the test case, i.e. the TSI ports. If a system component has not been explicitly defined for the test case in the TTCN</w:t>
            </w:r>
            <w:r w:rsidRPr="00DC7355">
              <w:noBreakHyphen/>
              <w:t xml:space="preserve">3 ATS then the </w:t>
            </w:r>
            <w:r w:rsidRPr="00DC7355">
              <w:rPr>
                <w:rFonts w:ascii="Courier New" w:hAnsi="Courier New" w:cs="Courier New"/>
                <w:sz w:val="16"/>
                <w:szCs w:val="16"/>
              </w:rPr>
              <w:t>tsiPortList</w:t>
            </w:r>
            <w:r w:rsidRPr="00DC7355">
              <w:t xml:space="preserve"> contains all communication ports of the MTC test component. The ports in </w:t>
            </w:r>
            <w:r w:rsidRPr="00DC7355">
              <w:rPr>
                <w:rFonts w:ascii="Courier New" w:hAnsi="Courier New" w:cs="Courier New"/>
                <w:sz w:val="16"/>
                <w:szCs w:val="16"/>
              </w:rPr>
              <w:t>tsiPortList</w:t>
            </w:r>
            <w:r w:rsidRPr="00DC7355">
              <w:t xml:space="preserve"> are ordered as they appear in the respective TTCN</w:t>
            </w:r>
            <w:r w:rsidRPr="00DC7355">
              <w:noBreakHyphen/>
              <w:t>3 component declaration.</w:t>
            </w:r>
          </w:p>
        </w:tc>
      </w:tr>
      <w:tr w:rsidR="00327709" w:rsidRPr="00DC7355" w14:paraId="408C3161" w14:textId="77777777" w:rsidTr="0024511F">
        <w:trPr>
          <w:jc w:val="center"/>
        </w:trPr>
        <w:tc>
          <w:tcPr>
            <w:tcW w:w="1628" w:type="dxa"/>
          </w:tcPr>
          <w:p w14:paraId="771B4C44" w14:textId="77777777" w:rsidR="00327709" w:rsidRPr="00DC7355" w:rsidRDefault="00327709" w:rsidP="0024511F">
            <w:pPr>
              <w:pStyle w:val="TAL"/>
              <w:rPr>
                <w:b/>
              </w:rPr>
            </w:pPr>
            <w:r w:rsidRPr="00DC7355">
              <w:rPr>
                <w:b/>
              </w:rPr>
              <w:t>Effect</w:t>
            </w:r>
          </w:p>
        </w:tc>
        <w:tc>
          <w:tcPr>
            <w:tcW w:w="8147" w:type="dxa"/>
          </w:tcPr>
          <w:p w14:paraId="6D49BAB2" w14:textId="77777777" w:rsidR="00327709" w:rsidRPr="00DC7355" w:rsidRDefault="00327709" w:rsidP="0024511F">
            <w:pPr>
              <w:pStyle w:val="TAL"/>
            </w:pPr>
            <w:r w:rsidRPr="00DC7355">
              <w:t xml:space="preserve">The SA </w:t>
            </w:r>
            <w:r w:rsidR="00476782" w:rsidRPr="00DC7355">
              <w:rPr>
                <w:strike/>
                <w:szCs w:val="18"/>
              </w:rPr>
              <w:t>can set up any static connections to the SUT and</w:t>
            </w:r>
            <w:r w:rsidR="00476782" w:rsidRPr="00DC7355">
              <w:rPr>
                <w:szCs w:val="18"/>
              </w:rPr>
              <w:t xml:space="preserve"> </w:t>
            </w:r>
            <w:r w:rsidRPr="00DC7355">
              <w:t xml:space="preserve">can initialize any communication means for TSI ports. </w:t>
            </w:r>
            <w:r w:rsidRPr="00DC7355">
              <w:br/>
              <w:t xml:space="preserve">The </w:t>
            </w:r>
            <w:r w:rsidRPr="00DC7355">
              <w:rPr>
                <w:rFonts w:ascii="Courier New" w:hAnsi="Courier New" w:cs="Courier New"/>
                <w:sz w:val="16"/>
                <w:szCs w:val="16"/>
              </w:rPr>
              <w:t>triExecuteTestCase</w:t>
            </w:r>
            <w:r w:rsidRPr="00DC7355">
              <w:t xml:space="preserve"> operation returns </w:t>
            </w:r>
            <w:r w:rsidRPr="00DC7355">
              <w:rPr>
                <w:b/>
                <w:i/>
              </w:rPr>
              <w:t>TRI_OK</w:t>
            </w:r>
            <w:r w:rsidRPr="00DC7355">
              <w:t xml:space="preserve"> in case the operation has been successfully performed, </w:t>
            </w:r>
            <w:r w:rsidRPr="00DC7355">
              <w:rPr>
                <w:b/>
                <w:i/>
              </w:rPr>
              <w:t>TRI_Error</w:t>
            </w:r>
            <w:r w:rsidRPr="00DC7355">
              <w:t xml:space="preserve"> otherwise.</w:t>
            </w:r>
          </w:p>
        </w:tc>
      </w:tr>
    </w:tbl>
    <w:p w14:paraId="5D4F33AC" w14:textId="77777777" w:rsidR="00327709" w:rsidRPr="00DC7355" w:rsidRDefault="00327709" w:rsidP="00327709"/>
    <w:p w14:paraId="427E3ABB" w14:textId="77777777" w:rsidR="00327709" w:rsidRPr="00DC7355" w:rsidRDefault="00327709" w:rsidP="00CB0C9B">
      <w:pPr>
        <w:tabs>
          <w:tab w:val="left" w:pos="1701"/>
        </w:tabs>
        <w:rPr>
          <w:b/>
        </w:rPr>
      </w:pPr>
      <w:r w:rsidRPr="00DC7355">
        <w:rPr>
          <w:b/>
        </w:rPr>
        <w:t>Clause 5.5.2.3</w:t>
      </w:r>
      <w:r w:rsidRPr="00DC7355">
        <w:rPr>
          <w:b/>
        </w:rPr>
        <w:tab/>
        <w:t xml:space="preserve">triUnmap (TE </w:t>
      </w:r>
      <w:r w:rsidRPr="00DC7355">
        <w:rPr>
          <w:b/>
        </w:rPr>
        <w:sym w:font="Symbol" w:char="F0AE"/>
      </w:r>
      <w:r w:rsidRPr="00DC7355">
        <w:rPr>
          <w:b/>
        </w:rPr>
        <w:t xml:space="preserve"> SA)</w:t>
      </w:r>
    </w:p>
    <w:p w14:paraId="7F9FEB53" w14:textId="77777777" w:rsidR="00327709" w:rsidRPr="00DC7355" w:rsidRDefault="00327709" w:rsidP="00327709">
      <w:r w:rsidRPr="00DC7355">
        <w:t>This clause is changed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6"/>
        <w:gridCol w:w="8153"/>
      </w:tblGrid>
      <w:tr w:rsidR="00327709" w:rsidRPr="00DC7355" w14:paraId="3BBEB308" w14:textId="77777777" w:rsidTr="0024511F">
        <w:trPr>
          <w:jc w:val="center"/>
        </w:trPr>
        <w:tc>
          <w:tcPr>
            <w:tcW w:w="1486" w:type="dxa"/>
          </w:tcPr>
          <w:p w14:paraId="3513D5B9" w14:textId="77777777" w:rsidR="00327709" w:rsidRPr="00DC7355" w:rsidRDefault="00327709" w:rsidP="0024511F">
            <w:pPr>
              <w:pStyle w:val="TAL"/>
              <w:rPr>
                <w:b/>
              </w:rPr>
            </w:pPr>
            <w:r w:rsidRPr="00DC7355">
              <w:rPr>
                <w:b/>
              </w:rPr>
              <w:t>Signature</w:t>
            </w:r>
          </w:p>
        </w:tc>
        <w:tc>
          <w:tcPr>
            <w:tcW w:w="8289" w:type="dxa"/>
          </w:tcPr>
          <w:p w14:paraId="54FAFCBD" w14:textId="77777777" w:rsidR="00327709" w:rsidRPr="00DC7355" w:rsidRDefault="00327709" w:rsidP="0024511F">
            <w:pPr>
              <w:pStyle w:val="TAL"/>
              <w:ind w:left="2253" w:hanging="2253"/>
            </w:pPr>
            <w:r w:rsidRPr="00DC7355">
              <w:rPr>
                <w:rFonts w:ascii="Courier New" w:hAnsi="Courier New" w:cs="Courier New"/>
                <w:sz w:val="16"/>
                <w:szCs w:val="16"/>
              </w:rPr>
              <w:t xml:space="preserve">TriStatusType triUnmap(in TriPortIdType compPortId, </w:t>
            </w:r>
            <w:r w:rsidRPr="00DC7355">
              <w:rPr>
                <w:rFonts w:ascii="Courier New" w:hAnsi="Courier New" w:cs="Courier New"/>
                <w:sz w:val="16"/>
                <w:szCs w:val="16"/>
              </w:rPr>
              <w:br/>
              <w:t>in TriPortIdType tsiPortId)</w:t>
            </w:r>
          </w:p>
        </w:tc>
      </w:tr>
      <w:tr w:rsidR="00327709" w:rsidRPr="00DC7355" w14:paraId="21C7F74D" w14:textId="77777777" w:rsidTr="0024511F">
        <w:trPr>
          <w:jc w:val="center"/>
        </w:trPr>
        <w:tc>
          <w:tcPr>
            <w:tcW w:w="1486" w:type="dxa"/>
          </w:tcPr>
          <w:p w14:paraId="1DE7019D" w14:textId="77777777" w:rsidR="00327709" w:rsidRPr="00DC7355" w:rsidRDefault="00327709" w:rsidP="0024511F">
            <w:pPr>
              <w:pStyle w:val="TAL"/>
              <w:rPr>
                <w:b/>
              </w:rPr>
            </w:pPr>
            <w:r w:rsidRPr="00DC7355">
              <w:rPr>
                <w:b/>
              </w:rPr>
              <w:t xml:space="preserve">In Parameters </w:t>
            </w:r>
          </w:p>
        </w:tc>
        <w:tc>
          <w:tcPr>
            <w:tcW w:w="8289" w:type="dxa"/>
          </w:tcPr>
          <w:p w14:paraId="4235B75B" w14:textId="77777777" w:rsidR="00327709" w:rsidRPr="00DC7355" w:rsidRDefault="00327709" w:rsidP="0024511F">
            <w:pPr>
              <w:pStyle w:val="TAL"/>
            </w:pPr>
            <w:r w:rsidRPr="00DC7355">
              <w:rPr>
                <w:rFonts w:ascii="Courier New" w:hAnsi="Courier New" w:cs="Courier New"/>
                <w:sz w:val="16"/>
                <w:szCs w:val="16"/>
              </w:rPr>
              <w:t>compPortId</w:t>
            </w:r>
            <w:r w:rsidRPr="00DC7355">
              <w:tab/>
              <w:t>identifier of the test component port to be unmapped</w:t>
            </w:r>
            <w:r w:rsidRPr="00DC7355">
              <w:br/>
            </w:r>
            <w:r w:rsidRPr="00DC7355">
              <w:rPr>
                <w:rFonts w:ascii="Courier New" w:hAnsi="Courier New" w:cs="Courier New"/>
                <w:sz w:val="16"/>
                <w:szCs w:val="16"/>
              </w:rPr>
              <w:t>tsiPortId</w:t>
            </w:r>
            <w:r w:rsidRPr="00DC7355">
              <w:tab/>
              <w:t>identifier of the test system interface port to be unmapped</w:t>
            </w:r>
          </w:p>
        </w:tc>
      </w:tr>
      <w:tr w:rsidR="00327709" w:rsidRPr="00DC7355" w14:paraId="38F04179" w14:textId="77777777" w:rsidTr="0024511F">
        <w:trPr>
          <w:jc w:val="center"/>
        </w:trPr>
        <w:tc>
          <w:tcPr>
            <w:tcW w:w="1486" w:type="dxa"/>
          </w:tcPr>
          <w:p w14:paraId="0F670544" w14:textId="77777777" w:rsidR="00327709" w:rsidRPr="00DC7355" w:rsidRDefault="00327709" w:rsidP="0024511F">
            <w:pPr>
              <w:pStyle w:val="TAL"/>
              <w:rPr>
                <w:b/>
              </w:rPr>
            </w:pPr>
            <w:r w:rsidRPr="00DC7355">
              <w:rPr>
                <w:b/>
              </w:rPr>
              <w:t>Out Parameters</w:t>
            </w:r>
          </w:p>
        </w:tc>
        <w:tc>
          <w:tcPr>
            <w:tcW w:w="8289" w:type="dxa"/>
          </w:tcPr>
          <w:p w14:paraId="7E41AF55" w14:textId="77777777" w:rsidR="00327709" w:rsidRPr="00DC7355" w:rsidRDefault="00327709" w:rsidP="0024511F">
            <w:pPr>
              <w:pStyle w:val="TAL"/>
            </w:pPr>
            <w:r w:rsidRPr="00DC7355">
              <w:t>n.a.</w:t>
            </w:r>
          </w:p>
        </w:tc>
      </w:tr>
      <w:tr w:rsidR="00327709" w:rsidRPr="00DC7355" w14:paraId="2B9D1C9F" w14:textId="77777777" w:rsidTr="0024511F">
        <w:trPr>
          <w:jc w:val="center"/>
        </w:trPr>
        <w:tc>
          <w:tcPr>
            <w:tcW w:w="1486" w:type="dxa"/>
          </w:tcPr>
          <w:p w14:paraId="740C8084" w14:textId="77777777" w:rsidR="00327709" w:rsidRPr="00DC7355" w:rsidRDefault="00327709" w:rsidP="0024511F">
            <w:pPr>
              <w:pStyle w:val="TAL"/>
              <w:rPr>
                <w:b/>
              </w:rPr>
            </w:pPr>
            <w:r w:rsidRPr="00DC7355">
              <w:rPr>
                <w:b/>
              </w:rPr>
              <w:t>Return Value</w:t>
            </w:r>
          </w:p>
        </w:tc>
        <w:tc>
          <w:tcPr>
            <w:tcW w:w="8289" w:type="dxa"/>
          </w:tcPr>
          <w:p w14:paraId="1EAB45AF" w14:textId="77777777" w:rsidR="00327709" w:rsidRPr="00DC7355" w:rsidRDefault="00327709" w:rsidP="0024511F">
            <w:pPr>
              <w:pStyle w:val="TAL"/>
            </w:pPr>
            <w:r w:rsidRPr="00DC7355">
              <w:t xml:space="preserve">The return status of the </w:t>
            </w:r>
            <w:r w:rsidRPr="00DC7355">
              <w:rPr>
                <w:rFonts w:ascii="Courier New" w:hAnsi="Courier New" w:cs="Courier New"/>
                <w:sz w:val="16"/>
                <w:szCs w:val="16"/>
              </w:rPr>
              <w:t>triUnmap</w:t>
            </w:r>
            <w:r w:rsidRPr="00DC7355">
              <w:t xml:space="preserve"> operation. The return status indicates the local success (</w:t>
            </w:r>
            <w:r w:rsidRPr="00DC7355">
              <w:rPr>
                <w:b/>
                <w:i/>
              </w:rPr>
              <w:t>TRI_OK</w:t>
            </w:r>
            <w:r w:rsidRPr="00DC7355">
              <w:t>) or failure (</w:t>
            </w:r>
            <w:r w:rsidRPr="00DC7355">
              <w:rPr>
                <w:b/>
                <w:i/>
              </w:rPr>
              <w:t>TRI_Error</w:t>
            </w:r>
            <w:r w:rsidRPr="00DC7355">
              <w:t>) of the operation.</w:t>
            </w:r>
          </w:p>
        </w:tc>
      </w:tr>
      <w:tr w:rsidR="00327709" w:rsidRPr="00DC7355" w14:paraId="190F2C96" w14:textId="77777777" w:rsidTr="0024511F">
        <w:trPr>
          <w:jc w:val="center"/>
        </w:trPr>
        <w:tc>
          <w:tcPr>
            <w:tcW w:w="1486" w:type="dxa"/>
          </w:tcPr>
          <w:p w14:paraId="455FD5A1" w14:textId="77777777" w:rsidR="00327709" w:rsidRPr="00DC7355" w:rsidRDefault="00327709" w:rsidP="0024511F">
            <w:pPr>
              <w:pStyle w:val="TAL"/>
              <w:rPr>
                <w:b/>
              </w:rPr>
            </w:pPr>
            <w:r w:rsidRPr="00DC7355">
              <w:rPr>
                <w:b/>
              </w:rPr>
              <w:t>Constraints</w:t>
            </w:r>
          </w:p>
        </w:tc>
        <w:tc>
          <w:tcPr>
            <w:tcW w:w="8289" w:type="dxa"/>
          </w:tcPr>
          <w:p w14:paraId="0893617A" w14:textId="77777777" w:rsidR="00327709" w:rsidRPr="00DC7355" w:rsidRDefault="00327709" w:rsidP="0024511F">
            <w:pPr>
              <w:pStyle w:val="TAL"/>
            </w:pPr>
            <w:r w:rsidRPr="00DC7355">
              <w:t>This operation is called by the TE when it executes any TTCN</w:t>
            </w:r>
            <w:r w:rsidRPr="00DC7355">
              <w:noBreakHyphen/>
              <w:t>3 unmap operation.</w:t>
            </w:r>
          </w:p>
        </w:tc>
      </w:tr>
      <w:tr w:rsidR="00327709" w:rsidRPr="00DC7355" w14:paraId="1CB85FD8" w14:textId="77777777" w:rsidTr="0024511F">
        <w:trPr>
          <w:jc w:val="center"/>
        </w:trPr>
        <w:tc>
          <w:tcPr>
            <w:tcW w:w="1486" w:type="dxa"/>
          </w:tcPr>
          <w:p w14:paraId="762E30DC" w14:textId="77777777" w:rsidR="00327709" w:rsidRPr="00DC7355" w:rsidRDefault="00327709" w:rsidP="0024511F">
            <w:pPr>
              <w:pStyle w:val="TAL"/>
              <w:rPr>
                <w:b/>
              </w:rPr>
            </w:pPr>
            <w:r w:rsidRPr="00DC7355">
              <w:rPr>
                <w:b/>
              </w:rPr>
              <w:t>Effect</w:t>
            </w:r>
          </w:p>
        </w:tc>
        <w:tc>
          <w:tcPr>
            <w:tcW w:w="8289" w:type="dxa"/>
          </w:tcPr>
          <w:p w14:paraId="651554DE" w14:textId="77777777" w:rsidR="00327709" w:rsidRPr="00DC7355" w:rsidRDefault="00327709" w:rsidP="0024511F">
            <w:pPr>
              <w:pStyle w:val="EW"/>
              <w:ind w:left="2100" w:hanging="2100"/>
              <w:rPr>
                <w:rFonts w:ascii="Arial" w:hAnsi="Arial" w:cs="Arial"/>
                <w:sz w:val="18"/>
                <w:szCs w:val="18"/>
              </w:rPr>
            </w:pPr>
            <w:r w:rsidRPr="00DC7355">
              <w:rPr>
                <w:rFonts w:ascii="Arial" w:hAnsi="Arial" w:cs="Arial"/>
                <w:sz w:val="18"/>
                <w:szCs w:val="18"/>
              </w:rPr>
              <w:t xml:space="preserve">The SA shall close a dynamic </w:t>
            </w:r>
            <w:r w:rsidRPr="00DC7355">
              <w:rPr>
                <w:rFonts w:ascii="Arial" w:hAnsi="Arial" w:cs="Arial"/>
                <w:sz w:val="18"/>
                <w:szCs w:val="18"/>
                <w:u w:val="single"/>
              </w:rPr>
              <w:t>or static</w:t>
            </w:r>
            <w:r w:rsidRPr="00DC7355">
              <w:rPr>
                <w:rFonts w:ascii="Arial" w:hAnsi="Arial" w:cs="Arial"/>
                <w:sz w:val="18"/>
                <w:szCs w:val="18"/>
              </w:rPr>
              <w:t xml:space="preserve"> connection to the SUT for the referenced TSI port. </w:t>
            </w:r>
          </w:p>
          <w:p w14:paraId="7E65A6AE" w14:textId="77777777" w:rsidR="00327709" w:rsidRPr="00DC7355" w:rsidRDefault="00327709" w:rsidP="0024511F">
            <w:pPr>
              <w:pStyle w:val="TAL"/>
            </w:pPr>
            <w:r w:rsidRPr="00DC7355">
              <w:t xml:space="preserve">The </w:t>
            </w:r>
            <w:r w:rsidRPr="00DC7355">
              <w:rPr>
                <w:rFonts w:ascii="Courier New" w:hAnsi="Courier New" w:cs="Courier New"/>
                <w:sz w:val="16"/>
                <w:szCs w:val="16"/>
              </w:rPr>
              <w:t>triUnmap</w:t>
            </w:r>
            <w:r w:rsidRPr="00DC7355">
              <w:t xml:space="preserve"> operation returns </w:t>
            </w:r>
            <w:r w:rsidRPr="00DC7355">
              <w:rPr>
                <w:b/>
                <w:i/>
              </w:rPr>
              <w:t>TRI_Error</w:t>
            </w:r>
            <w:r w:rsidRPr="00DC7355">
              <w:rPr>
                <w:b/>
              </w:rPr>
              <w:t xml:space="preserve"> </w:t>
            </w:r>
            <w:r w:rsidRPr="00DC7355">
              <w:t xml:space="preserve">in case a connection could not be closed successfully or no such connection has been established previously, </w:t>
            </w:r>
            <w:r w:rsidRPr="00DC7355">
              <w:rPr>
                <w:b/>
                <w:i/>
              </w:rPr>
              <w:t>TRI_OK</w:t>
            </w:r>
            <w:r w:rsidRPr="00DC7355">
              <w:t xml:space="preserve"> otherwise. The operation should return </w:t>
            </w:r>
            <w:r w:rsidRPr="00DC7355">
              <w:rPr>
                <w:b/>
                <w:i/>
              </w:rPr>
              <w:t>TRI_OK</w:t>
            </w:r>
            <w:r w:rsidRPr="00DC7355">
              <w:t xml:space="preserve"> in case no connections have to be closed by the test system.</w:t>
            </w:r>
          </w:p>
        </w:tc>
      </w:tr>
    </w:tbl>
    <w:p w14:paraId="6841940B" w14:textId="77777777" w:rsidR="00327709" w:rsidRPr="00DC7355" w:rsidRDefault="00327709" w:rsidP="00327709"/>
    <w:p w14:paraId="36D95B24" w14:textId="41397195" w:rsidR="008A434E" w:rsidRPr="00DC7355" w:rsidRDefault="008A434E" w:rsidP="00CB0C9B">
      <w:pPr>
        <w:tabs>
          <w:tab w:val="left" w:pos="1701"/>
        </w:tabs>
        <w:rPr>
          <w:b/>
        </w:rPr>
      </w:pPr>
      <w:r w:rsidRPr="00DC7355">
        <w:rPr>
          <w:b/>
        </w:rPr>
        <w:t>Clause 5.5.2.3</w:t>
      </w:r>
      <w:r w:rsidR="00A66DF1" w:rsidRPr="00DC7355">
        <w:rPr>
          <w:b/>
        </w:rPr>
        <w:t>b</w:t>
      </w:r>
      <w:r w:rsidRPr="00DC7355">
        <w:rPr>
          <w:b/>
        </w:rPr>
        <w:tab/>
        <w:t xml:space="preserve">triStaticMapParam (TE </w:t>
      </w:r>
      <w:r w:rsidRPr="00DC7355">
        <w:rPr>
          <w:b/>
        </w:rPr>
        <w:sym w:font="Symbol" w:char="F0AE"/>
      </w:r>
      <w:r w:rsidRPr="00DC7355">
        <w:rPr>
          <w:b/>
        </w:rPr>
        <w:t xml:space="preserve"> SA)</w:t>
      </w:r>
    </w:p>
    <w:p w14:paraId="11195A17" w14:textId="6D9AA758" w:rsidR="00A66DF1" w:rsidRPr="00DC7355" w:rsidRDefault="00A66DF1" w:rsidP="00A66DF1">
      <w:r w:rsidRPr="00DC7355">
        <w:t>This clause is to be added.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93"/>
        <w:gridCol w:w="8036"/>
      </w:tblGrid>
      <w:tr w:rsidR="008A434E" w:rsidRPr="00DC7355" w14:paraId="18822DD8" w14:textId="77777777" w:rsidTr="00FE5FFB">
        <w:trPr>
          <w:jc w:val="center"/>
        </w:trPr>
        <w:tc>
          <w:tcPr>
            <w:tcW w:w="1608" w:type="dxa"/>
          </w:tcPr>
          <w:p w14:paraId="4B8A3231" w14:textId="77777777" w:rsidR="008A434E" w:rsidRPr="00DC7355" w:rsidRDefault="008A434E" w:rsidP="00FE5FFB">
            <w:pPr>
              <w:pStyle w:val="TAL"/>
              <w:rPr>
                <w:b/>
              </w:rPr>
            </w:pPr>
            <w:r w:rsidRPr="00DC7355">
              <w:rPr>
                <w:b/>
              </w:rPr>
              <w:t>Signature</w:t>
            </w:r>
          </w:p>
        </w:tc>
        <w:tc>
          <w:tcPr>
            <w:tcW w:w="8167" w:type="dxa"/>
          </w:tcPr>
          <w:p w14:paraId="0FB471E6" w14:textId="77777777" w:rsidR="008A434E" w:rsidRPr="00DC7355" w:rsidRDefault="008A434E" w:rsidP="00FE5FFB">
            <w:pPr>
              <w:pStyle w:val="TAL"/>
              <w:ind w:left="1953" w:hanging="1953"/>
              <w:rPr>
                <w:rFonts w:ascii="Courier New" w:hAnsi="Courier New" w:cs="Courier New"/>
                <w:sz w:val="16"/>
                <w:szCs w:val="16"/>
              </w:rPr>
            </w:pPr>
            <w:r w:rsidRPr="00DC7355">
              <w:rPr>
                <w:rFonts w:ascii="Courier New" w:hAnsi="Courier New" w:cs="Courier New"/>
                <w:sz w:val="16"/>
                <w:szCs w:val="16"/>
              </w:rPr>
              <w:t>TriStatusType triStaticMapParam(in TriPortIdType compPortId,</w:t>
            </w:r>
            <w:r w:rsidRPr="00DC7355">
              <w:rPr>
                <w:rFonts w:ascii="Courier New" w:hAnsi="Courier New" w:cs="Courier New"/>
                <w:sz w:val="16"/>
                <w:szCs w:val="16"/>
              </w:rPr>
              <w:br/>
              <w:t xml:space="preserve"> in TriPortIdType tsiPortId,</w:t>
            </w:r>
            <w:r w:rsidRPr="00DC7355">
              <w:rPr>
                <w:rFonts w:ascii="Courier New" w:hAnsi="Courier New" w:cs="Courier New"/>
                <w:sz w:val="16"/>
                <w:szCs w:val="16"/>
              </w:rPr>
              <w:br/>
              <w:t xml:space="preserve"> in TriParameterListType paramList)</w:t>
            </w:r>
          </w:p>
        </w:tc>
      </w:tr>
      <w:tr w:rsidR="008A434E" w:rsidRPr="00DC7355" w14:paraId="5A8BF82E" w14:textId="77777777" w:rsidTr="00FE5FFB">
        <w:trPr>
          <w:jc w:val="center"/>
        </w:trPr>
        <w:tc>
          <w:tcPr>
            <w:tcW w:w="1608" w:type="dxa"/>
          </w:tcPr>
          <w:p w14:paraId="55256E2A" w14:textId="77777777" w:rsidR="008A434E" w:rsidRPr="00DC7355" w:rsidRDefault="008A434E" w:rsidP="00FE5FFB">
            <w:pPr>
              <w:pStyle w:val="TAL"/>
              <w:rPr>
                <w:b/>
              </w:rPr>
            </w:pPr>
            <w:r w:rsidRPr="00DC7355">
              <w:rPr>
                <w:b/>
              </w:rPr>
              <w:t xml:space="preserve">In Parameters </w:t>
            </w:r>
          </w:p>
        </w:tc>
        <w:tc>
          <w:tcPr>
            <w:tcW w:w="8167" w:type="dxa"/>
          </w:tcPr>
          <w:p w14:paraId="18003207" w14:textId="77777777" w:rsidR="008A434E" w:rsidRPr="00DC7355" w:rsidRDefault="008A434E" w:rsidP="00FE5FFB">
            <w:pPr>
              <w:pStyle w:val="TAL"/>
            </w:pPr>
            <w:r w:rsidRPr="00DC7355">
              <w:rPr>
                <w:rFonts w:ascii="Courier New" w:hAnsi="Courier New" w:cs="Courier New"/>
                <w:sz w:val="16"/>
                <w:szCs w:val="16"/>
              </w:rPr>
              <w:t>compPortId</w:t>
            </w:r>
            <w:r w:rsidRPr="00DC7355">
              <w:tab/>
              <w:t>identifier of the test component port to be mapped</w:t>
            </w:r>
            <w:r w:rsidRPr="00DC7355">
              <w:br/>
            </w:r>
            <w:r w:rsidRPr="00DC7355">
              <w:rPr>
                <w:rFonts w:ascii="Courier New" w:hAnsi="Courier New" w:cs="Courier New"/>
                <w:sz w:val="16"/>
                <w:szCs w:val="16"/>
              </w:rPr>
              <w:t>tsiPortId</w:t>
            </w:r>
            <w:r w:rsidRPr="00DC7355">
              <w:tab/>
              <w:t>identifier of the test system interface port to be mapped</w:t>
            </w:r>
            <w:r w:rsidRPr="00DC7355">
              <w:br/>
            </w:r>
            <w:r w:rsidRPr="00DC7355">
              <w:rPr>
                <w:rFonts w:ascii="Courier New" w:hAnsi="Courier New"/>
                <w:sz w:val="16"/>
              </w:rPr>
              <w:t>paramList</w:t>
            </w:r>
            <w:r w:rsidRPr="00DC7355">
              <w:tab/>
              <w:t>configuration parameter list</w:t>
            </w:r>
          </w:p>
        </w:tc>
      </w:tr>
      <w:tr w:rsidR="008A434E" w:rsidRPr="00DC7355" w14:paraId="7732EC05" w14:textId="77777777" w:rsidTr="00FE5FFB">
        <w:trPr>
          <w:jc w:val="center"/>
        </w:trPr>
        <w:tc>
          <w:tcPr>
            <w:tcW w:w="1608" w:type="dxa"/>
          </w:tcPr>
          <w:p w14:paraId="46BCDB0C" w14:textId="77777777" w:rsidR="008A434E" w:rsidRPr="00DC7355" w:rsidRDefault="008A434E" w:rsidP="00FE5FFB">
            <w:pPr>
              <w:pStyle w:val="TAL"/>
              <w:rPr>
                <w:b/>
              </w:rPr>
            </w:pPr>
            <w:r w:rsidRPr="00DC7355">
              <w:rPr>
                <w:b/>
              </w:rPr>
              <w:t>Out Parameters</w:t>
            </w:r>
          </w:p>
        </w:tc>
        <w:tc>
          <w:tcPr>
            <w:tcW w:w="8167" w:type="dxa"/>
          </w:tcPr>
          <w:p w14:paraId="562C2922" w14:textId="77777777" w:rsidR="008A434E" w:rsidRPr="00DC7355" w:rsidRDefault="008A434E" w:rsidP="00FE5FFB">
            <w:pPr>
              <w:pStyle w:val="TAL"/>
            </w:pPr>
            <w:r w:rsidRPr="00DC7355">
              <w:t>n.a.</w:t>
            </w:r>
          </w:p>
        </w:tc>
      </w:tr>
      <w:tr w:rsidR="008A434E" w:rsidRPr="00DC7355" w14:paraId="208BD001" w14:textId="77777777" w:rsidTr="00FE5FFB">
        <w:trPr>
          <w:jc w:val="center"/>
        </w:trPr>
        <w:tc>
          <w:tcPr>
            <w:tcW w:w="1608" w:type="dxa"/>
          </w:tcPr>
          <w:p w14:paraId="77956084" w14:textId="77777777" w:rsidR="008A434E" w:rsidRPr="00DC7355" w:rsidRDefault="008A434E" w:rsidP="00FE5FFB">
            <w:pPr>
              <w:pStyle w:val="TAL"/>
              <w:rPr>
                <w:b/>
              </w:rPr>
            </w:pPr>
            <w:r w:rsidRPr="00DC7355">
              <w:rPr>
                <w:b/>
              </w:rPr>
              <w:t>Return Value</w:t>
            </w:r>
          </w:p>
        </w:tc>
        <w:tc>
          <w:tcPr>
            <w:tcW w:w="8167" w:type="dxa"/>
          </w:tcPr>
          <w:p w14:paraId="38A4ACF4" w14:textId="77777777" w:rsidR="008A434E" w:rsidRPr="00DC7355" w:rsidRDefault="008A434E" w:rsidP="00FE5FFB">
            <w:pPr>
              <w:pStyle w:val="TAL"/>
            </w:pPr>
            <w:r w:rsidRPr="00DC7355">
              <w:t xml:space="preserve">The return status of the </w:t>
            </w:r>
            <w:r w:rsidRPr="00DC7355">
              <w:rPr>
                <w:rFonts w:ascii="Courier New" w:hAnsi="Courier New" w:cs="Courier New"/>
                <w:sz w:val="16"/>
                <w:szCs w:val="16"/>
              </w:rPr>
              <w:t>triStaticMapParam</w:t>
            </w:r>
            <w:r w:rsidRPr="00DC7355">
              <w:t xml:space="preserve"> operation. The return status indicates the local success (</w:t>
            </w:r>
            <w:r w:rsidRPr="00DC7355">
              <w:rPr>
                <w:b/>
                <w:i/>
              </w:rPr>
              <w:t>TRI_OK</w:t>
            </w:r>
            <w:r w:rsidRPr="00DC7355">
              <w:t>) or failure (</w:t>
            </w:r>
            <w:r w:rsidRPr="00DC7355">
              <w:rPr>
                <w:b/>
                <w:i/>
              </w:rPr>
              <w:t>TRI_Error</w:t>
            </w:r>
            <w:r w:rsidRPr="00DC7355">
              <w:t>) of the operation.</w:t>
            </w:r>
          </w:p>
        </w:tc>
      </w:tr>
      <w:tr w:rsidR="008A434E" w:rsidRPr="00DC7355" w14:paraId="22EBD72D" w14:textId="77777777" w:rsidTr="00FE5FFB">
        <w:trPr>
          <w:jc w:val="center"/>
        </w:trPr>
        <w:tc>
          <w:tcPr>
            <w:tcW w:w="1608" w:type="dxa"/>
          </w:tcPr>
          <w:p w14:paraId="2EB77528" w14:textId="77777777" w:rsidR="008A434E" w:rsidRPr="00DC7355" w:rsidRDefault="008A434E" w:rsidP="00FE5FFB">
            <w:pPr>
              <w:pStyle w:val="TAL"/>
              <w:rPr>
                <w:b/>
              </w:rPr>
            </w:pPr>
            <w:r w:rsidRPr="00DC7355">
              <w:rPr>
                <w:b/>
              </w:rPr>
              <w:t>Constraints</w:t>
            </w:r>
          </w:p>
        </w:tc>
        <w:tc>
          <w:tcPr>
            <w:tcW w:w="8167" w:type="dxa"/>
          </w:tcPr>
          <w:p w14:paraId="4F163B40" w14:textId="77777777" w:rsidR="008A434E" w:rsidRPr="00DC7355" w:rsidRDefault="008A434E" w:rsidP="00FE5FFB">
            <w:pPr>
              <w:pStyle w:val="TAL"/>
            </w:pPr>
            <w:r w:rsidRPr="00DC7355">
              <w:t>This operation is called by the TE when it executes a TTCN</w:t>
            </w:r>
            <w:r w:rsidRPr="00DC7355">
              <w:noBreakHyphen/>
              <w:t>3 map operation including parameters.</w:t>
            </w:r>
          </w:p>
        </w:tc>
      </w:tr>
      <w:tr w:rsidR="008A434E" w:rsidRPr="00DC7355" w14:paraId="0A564BEC" w14:textId="77777777" w:rsidTr="00FE5FFB">
        <w:trPr>
          <w:jc w:val="center"/>
        </w:trPr>
        <w:tc>
          <w:tcPr>
            <w:tcW w:w="1608" w:type="dxa"/>
          </w:tcPr>
          <w:p w14:paraId="4CAA936B" w14:textId="77777777" w:rsidR="008A434E" w:rsidRPr="00DC7355" w:rsidRDefault="008A434E" w:rsidP="00FE5FFB">
            <w:pPr>
              <w:pStyle w:val="TAL"/>
              <w:rPr>
                <w:b/>
              </w:rPr>
            </w:pPr>
            <w:r w:rsidRPr="00DC7355">
              <w:rPr>
                <w:b/>
              </w:rPr>
              <w:t>Effect</w:t>
            </w:r>
          </w:p>
        </w:tc>
        <w:tc>
          <w:tcPr>
            <w:tcW w:w="8167" w:type="dxa"/>
          </w:tcPr>
          <w:p w14:paraId="46E640F2" w14:textId="77777777" w:rsidR="008A434E" w:rsidRPr="00DC7355" w:rsidRDefault="008A434E" w:rsidP="00FE5FFB">
            <w:pPr>
              <w:pStyle w:val="TAL"/>
            </w:pPr>
            <w:r w:rsidRPr="00DC7355">
              <w:t xml:space="preserve">The SA can establish a static connection to the SUT for the referenced TSI port. </w:t>
            </w:r>
            <w:r w:rsidRPr="00DC7355">
              <w:br/>
              <w:t xml:space="preserve">The </w:t>
            </w:r>
            <w:r w:rsidRPr="00DC7355">
              <w:rPr>
                <w:rFonts w:ascii="Courier New" w:hAnsi="Courier New" w:cs="Courier New"/>
                <w:sz w:val="16"/>
                <w:szCs w:val="16"/>
              </w:rPr>
              <w:t>triStaticMapParam</w:t>
            </w:r>
            <w:r w:rsidRPr="00DC7355">
              <w:t xml:space="preserve"> operation returns </w:t>
            </w:r>
            <w:r w:rsidRPr="00DC7355">
              <w:rPr>
                <w:b/>
                <w:i/>
              </w:rPr>
              <w:t>TRI_Error</w:t>
            </w:r>
            <w:r w:rsidRPr="00DC7355">
              <w:t xml:space="preserve"> in case a connection could not be established successfully, </w:t>
            </w:r>
            <w:r w:rsidRPr="00DC7355">
              <w:rPr>
                <w:b/>
                <w:i/>
              </w:rPr>
              <w:t>TRI_OK</w:t>
            </w:r>
            <w:r w:rsidRPr="00DC7355">
              <w:t xml:space="preserve"> otherwise. The operation should return </w:t>
            </w:r>
            <w:r w:rsidRPr="00DC7355">
              <w:rPr>
                <w:b/>
                <w:i/>
              </w:rPr>
              <w:t>TRI_OK</w:t>
            </w:r>
            <w:r w:rsidRPr="00DC7355">
              <w:t xml:space="preserve"> in case no static connection needs to be established by the test system. The configuration parameter </w:t>
            </w:r>
            <w:r w:rsidRPr="00DC7355">
              <w:rPr>
                <w:rFonts w:ascii="Courier New" w:hAnsi="Courier New" w:cs="Courier New"/>
                <w:sz w:val="16"/>
                <w:szCs w:val="16"/>
              </w:rPr>
              <w:t>paramList</w:t>
            </w:r>
            <w:r w:rsidRPr="00DC7355">
              <w:t xml:space="preserve"> can be used for setting connection establishment specific parameters.</w:t>
            </w:r>
          </w:p>
        </w:tc>
      </w:tr>
    </w:tbl>
    <w:p w14:paraId="2BAB6591" w14:textId="77777777" w:rsidR="008A434E" w:rsidRPr="00DC7355" w:rsidRDefault="008A434E" w:rsidP="008A434E"/>
    <w:p w14:paraId="6964346E" w14:textId="77777777" w:rsidR="00327709" w:rsidRPr="00DC7355" w:rsidRDefault="00327709" w:rsidP="00CB0C9B">
      <w:pPr>
        <w:keepNext/>
        <w:tabs>
          <w:tab w:val="left" w:pos="1701"/>
        </w:tabs>
        <w:rPr>
          <w:b/>
        </w:rPr>
      </w:pPr>
      <w:r w:rsidRPr="00DC7355">
        <w:rPr>
          <w:b/>
        </w:rPr>
        <w:lastRenderedPageBreak/>
        <w:t>Clause 5.5.2.5</w:t>
      </w:r>
      <w:r w:rsidRPr="00DC7355">
        <w:rPr>
          <w:b/>
        </w:rPr>
        <w:tab/>
        <w:t xml:space="preserve">triStaticMap (TE </w:t>
      </w:r>
      <w:r w:rsidRPr="00DC7355">
        <w:rPr>
          <w:b/>
        </w:rPr>
        <w:sym w:font="Symbol" w:char="F0AE"/>
      </w:r>
      <w:r w:rsidRPr="00DC7355">
        <w:rPr>
          <w:b/>
        </w:rPr>
        <w:t xml:space="preserve"> SA)</w:t>
      </w:r>
    </w:p>
    <w:p w14:paraId="443C481D" w14:textId="77777777" w:rsidR="00327709" w:rsidRPr="00DC7355" w:rsidRDefault="00327709" w:rsidP="0068782E">
      <w:pPr>
        <w:keepNext/>
      </w:pPr>
      <w:r w:rsidRPr="00DC7355">
        <w:t>This clause is to be added.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95"/>
        <w:gridCol w:w="8034"/>
      </w:tblGrid>
      <w:tr w:rsidR="00327709" w:rsidRPr="00DC7355" w14:paraId="6E695B54" w14:textId="77777777" w:rsidTr="0024511F">
        <w:trPr>
          <w:jc w:val="center"/>
        </w:trPr>
        <w:tc>
          <w:tcPr>
            <w:tcW w:w="1608" w:type="dxa"/>
          </w:tcPr>
          <w:p w14:paraId="57A74671" w14:textId="77777777" w:rsidR="00327709" w:rsidRPr="00DC7355" w:rsidRDefault="00327709" w:rsidP="0024511F">
            <w:pPr>
              <w:pStyle w:val="TAL"/>
              <w:rPr>
                <w:b/>
              </w:rPr>
            </w:pPr>
            <w:r w:rsidRPr="00DC7355">
              <w:rPr>
                <w:b/>
              </w:rPr>
              <w:t>Signature</w:t>
            </w:r>
          </w:p>
        </w:tc>
        <w:tc>
          <w:tcPr>
            <w:tcW w:w="8167" w:type="dxa"/>
          </w:tcPr>
          <w:p w14:paraId="474648F3" w14:textId="77777777" w:rsidR="00327709" w:rsidRPr="00DC7355" w:rsidRDefault="00327709" w:rsidP="0024511F">
            <w:pPr>
              <w:pStyle w:val="TAL"/>
              <w:ind w:left="1953" w:hanging="1953"/>
              <w:rPr>
                <w:rFonts w:ascii="Courier New" w:hAnsi="Courier New" w:cs="Courier New"/>
                <w:sz w:val="16"/>
                <w:szCs w:val="16"/>
              </w:rPr>
            </w:pPr>
            <w:r w:rsidRPr="00DC7355">
              <w:rPr>
                <w:rFonts w:ascii="Courier New" w:hAnsi="Courier New" w:cs="Courier New"/>
                <w:sz w:val="16"/>
                <w:szCs w:val="16"/>
              </w:rPr>
              <w:t>TriStatusType triStaticMap(in TriPortIdType compPortId,</w:t>
            </w:r>
            <w:r w:rsidRPr="00DC7355">
              <w:rPr>
                <w:rFonts w:ascii="Courier New" w:hAnsi="Courier New" w:cs="Courier New"/>
                <w:sz w:val="16"/>
                <w:szCs w:val="16"/>
              </w:rPr>
              <w:br/>
              <w:t xml:space="preserve">       in TriPortIdType tsiPortId)</w:t>
            </w:r>
          </w:p>
        </w:tc>
      </w:tr>
      <w:tr w:rsidR="00327709" w:rsidRPr="00DC7355" w14:paraId="7CAD5A81" w14:textId="77777777" w:rsidTr="0024511F">
        <w:trPr>
          <w:jc w:val="center"/>
        </w:trPr>
        <w:tc>
          <w:tcPr>
            <w:tcW w:w="1608" w:type="dxa"/>
          </w:tcPr>
          <w:p w14:paraId="5AE1A98A" w14:textId="77777777" w:rsidR="00327709" w:rsidRPr="00DC7355" w:rsidRDefault="00327709" w:rsidP="0024511F">
            <w:pPr>
              <w:pStyle w:val="TAL"/>
              <w:rPr>
                <w:b/>
              </w:rPr>
            </w:pPr>
            <w:r w:rsidRPr="00DC7355">
              <w:rPr>
                <w:b/>
              </w:rPr>
              <w:t xml:space="preserve">In Parameters </w:t>
            </w:r>
          </w:p>
        </w:tc>
        <w:tc>
          <w:tcPr>
            <w:tcW w:w="8167" w:type="dxa"/>
          </w:tcPr>
          <w:p w14:paraId="1E31EF12" w14:textId="77777777" w:rsidR="00327709" w:rsidRPr="00DC7355" w:rsidRDefault="00327709" w:rsidP="0024511F">
            <w:pPr>
              <w:pStyle w:val="TAL"/>
            </w:pPr>
            <w:r w:rsidRPr="00DC7355">
              <w:rPr>
                <w:rFonts w:ascii="Courier New" w:hAnsi="Courier New" w:cs="Courier New"/>
                <w:sz w:val="16"/>
                <w:szCs w:val="16"/>
              </w:rPr>
              <w:t>compPortId</w:t>
            </w:r>
            <w:r w:rsidRPr="00DC7355">
              <w:tab/>
              <w:t>identifier of the test component port to be mapped in a static connection</w:t>
            </w:r>
            <w:r w:rsidRPr="00DC7355">
              <w:br/>
            </w:r>
            <w:r w:rsidRPr="00DC7355">
              <w:rPr>
                <w:rFonts w:ascii="Courier New" w:hAnsi="Courier New" w:cs="Courier New"/>
                <w:sz w:val="16"/>
                <w:szCs w:val="16"/>
              </w:rPr>
              <w:t>tsiPortId</w:t>
            </w:r>
            <w:r w:rsidRPr="00DC7355">
              <w:tab/>
              <w:t>identifier of the test system interface port to be mapped in a static connection</w:t>
            </w:r>
          </w:p>
        </w:tc>
      </w:tr>
      <w:tr w:rsidR="00327709" w:rsidRPr="00DC7355" w14:paraId="0AA96330" w14:textId="77777777" w:rsidTr="0024511F">
        <w:trPr>
          <w:jc w:val="center"/>
        </w:trPr>
        <w:tc>
          <w:tcPr>
            <w:tcW w:w="1608" w:type="dxa"/>
          </w:tcPr>
          <w:p w14:paraId="21760652" w14:textId="77777777" w:rsidR="00327709" w:rsidRPr="00DC7355" w:rsidRDefault="00327709" w:rsidP="0024511F">
            <w:pPr>
              <w:pStyle w:val="TAL"/>
              <w:rPr>
                <w:b/>
              </w:rPr>
            </w:pPr>
            <w:r w:rsidRPr="00DC7355">
              <w:rPr>
                <w:b/>
              </w:rPr>
              <w:t>Out Parameters</w:t>
            </w:r>
          </w:p>
        </w:tc>
        <w:tc>
          <w:tcPr>
            <w:tcW w:w="8167" w:type="dxa"/>
          </w:tcPr>
          <w:p w14:paraId="47DD2A37" w14:textId="77777777" w:rsidR="00327709" w:rsidRPr="00DC7355" w:rsidRDefault="00327709" w:rsidP="0024511F">
            <w:pPr>
              <w:pStyle w:val="TAL"/>
            </w:pPr>
            <w:r w:rsidRPr="00DC7355">
              <w:t>n.a.</w:t>
            </w:r>
          </w:p>
        </w:tc>
      </w:tr>
      <w:tr w:rsidR="00327709" w:rsidRPr="00DC7355" w14:paraId="5601360C" w14:textId="77777777" w:rsidTr="0024511F">
        <w:trPr>
          <w:jc w:val="center"/>
        </w:trPr>
        <w:tc>
          <w:tcPr>
            <w:tcW w:w="1608" w:type="dxa"/>
          </w:tcPr>
          <w:p w14:paraId="1F4EEECC" w14:textId="77777777" w:rsidR="00327709" w:rsidRPr="00DC7355" w:rsidRDefault="00327709" w:rsidP="0024511F">
            <w:pPr>
              <w:pStyle w:val="TAL"/>
              <w:rPr>
                <w:b/>
              </w:rPr>
            </w:pPr>
            <w:r w:rsidRPr="00DC7355">
              <w:rPr>
                <w:b/>
              </w:rPr>
              <w:t>Return Value</w:t>
            </w:r>
          </w:p>
        </w:tc>
        <w:tc>
          <w:tcPr>
            <w:tcW w:w="8167" w:type="dxa"/>
          </w:tcPr>
          <w:p w14:paraId="322BD117" w14:textId="77777777" w:rsidR="00327709" w:rsidRPr="00DC7355" w:rsidRDefault="00327709" w:rsidP="0024511F">
            <w:pPr>
              <w:pStyle w:val="TAL"/>
            </w:pPr>
            <w:r w:rsidRPr="00DC7355">
              <w:t xml:space="preserve">The return status of the </w:t>
            </w:r>
            <w:r w:rsidRPr="00DC7355">
              <w:rPr>
                <w:rFonts w:ascii="Courier New" w:hAnsi="Courier New" w:cs="Courier New"/>
                <w:sz w:val="16"/>
                <w:szCs w:val="16"/>
              </w:rPr>
              <w:t>triStaticMap</w:t>
            </w:r>
            <w:r w:rsidRPr="00DC7355">
              <w:t xml:space="preserve"> operation. The return status indicates the local success (</w:t>
            </w:r>
            <w:r w:rsidRPr="00DC7355">
              <w:rPr>
                <w:b/>
                <w:i/>
              </w:rPr>
              <w:t>TRI_OK</w:t>
            </w:r>
            <w:r w:rsidRPr="00DC7355">
              <w:t>) or failure (</w:t>
            </w:r>
            <w:r w:rsidRPr="00DC7355">
              <w:rPr>
                <w:b/>
                <w:i/>
              </w:rPr>
              <w:t>TRI_Error</w:t>
            </w:r>
            <w:r w:rsidRPr="00DC7355">
              <w:t>) of the operation.</w:t>
            </w:r>
          </w:p>
        </w:tc>
      </w:tr>
      <w:tr w:rsidR="00327709" w:rsidRPr="00DC7355" w14:paraId="6A93410F" w14:textId="77777777" w:rsidTr="0024511F">
        <w:trPr>
          <w:jc w:val="center"/>
        </w:trPr>
        <w:tc>
          <w:tcPr>
            <w:tcW w:w="1608" w:type="dxa"/>
          </w:tcPr>
          <w:p w14:paraId="07834A45" w14:textId="77777777" w:rsidR="00327709" w:rsidRPr="00DC7355" w:rsidRDefault="00327709" w:rsidP="0024511F">
            <w:pPr>
              <w:pStyle w:val="TAL"/>
              <w:rPr>
                <w:b/>
              </w:rPr>
            </w:pPr>
            <w:r w:rsidRPr="00DC7355">
              <w:rPr>
                <w:b/>
              </w:rPr>
              <w:t>Constraints</w:t>
            </w:r>
          </w:p>
        </w:tc>
        <w:tc>
          <w:tcPr>
            <w:tcW w:w="8167" w:type="dxa"/>
          </w:tcPr>
          <w:p w14:paraId="52C4FFB9" w14:textId="77777777" w:rsidR="00327709" w:rsidRPr="00DC7355" w:rsidRDefault="00327709" w:rsidP="0024511F">
            <w:pPr>
              <w:pStyle w:val="TAL"/>
            </w:pPr>
            <w:r w:rsidRPr="00DC7355">
              <w:t>This operation is called by the TE when it executes a TTCN</w:t>
            </w:r>
            <w:r w:rsidRPr="00DC7355">
              <w:noBreakHyphen/>
              <w:t>3 static map operation.</w:t>
            </w:r>
          </w:p>
        </w:tc>
      </w:tr>
      <w:tr w:rsidR="00327709" w:rsidRPr="00DC7355" w14:paraId="6DFCB7A4" w14:textId="77777777" w:rsidTr="0024511F">
        <w:trPr>
          <w:jc w:val="center"/>
        </w:trPr>
        <w:tc>
          <w:tcPr>
            <w:tcW w:w="1608" w:type="dxa"/>
          </w:tcPr>
          <w:p w14:paraId="2E33C906" w14:textId="77777777" w:rsidR="00327709" w:rsidRPr="00DC7355" w:rsidRDefault="00327709" w:rsidP="0024511F">
            <w:pPr>
              <w:pStyle w:val="TAL"/>
              <w:rPr>
                <w:b/>
              </w:rPr>
            </w:pPr>
            <w:r w:rsidRPr="00DC7355">
              <w:rPr>
                <w:b/>
              </w:rPr>
              <w:t>Effect</w:t>
            </w:r>
          </w:p>
        </w:tc>
        <w:tc>
          <w:tcPr>
            <w:tcW w:w="8167" w:type="dxa"/>
          </w:tcPr>
          <w:p w14:paraId="13B3A63A" w14:textId="77777777" w:rsidR="00327709" w:rsidRPr="00DC7355" w:rsidRDefault="00327709" w:rsidP="0024511F">
            <w:pPr>
              <w:pStyle w:val="TAL"/>
            </w:pPr>
            <w:r w:rsidRPr="00DC7355">
              <w:t xml:space="preserve">The SA can establish a static connection to the SUT for the referenced TSI port. </w:t>
            </w:r>
            <w:r w:rsidRPr="00DC7355">
              <w:br/>
              <w:t xml:space="preserve">The </w:t>
            </w:r>
            <w:r w:rsidRPr="00DC7355">
              <w:rPr>
                <w:rFonts w:ascii="Courier New" w:hAnsi="Courier New" w:cs="Courier New"/>
                <w:sz w:val="16"/>
                <w:szCs w:val="16"/>
              </w:rPr>
              <w:t>triStaticMap</w:t>
            </w:r>
            <w:r w:rsidRPr="00DC7355">
              <w:t xml:space="preserve"> operation returns </w:t>
            </w:r>
            <w:r w:rsidRPr="00DC7355">
              <w:rPr>
                <w:b/>
                <w:i/>
              </w:rPr>
              <w:t>TRI_Error</w:t>
            </w:r>
            <w:r w:rsidRPr="00DC7355">
              <w:t xml:space="preserve"> in case a connection could not be established successfully, </w:t>
            </w:r>
            <w:r w:rsidRPr="00DC7355">
              <w:rPr>
                <w:b/>
                <w:i/>
              </w:rPr>
              <w:t>TRI_OK</w:t>
            </w:r>
            <w:r w:rsidRPr="00DC7355">
              <w:t xml:space="preserve"> otherwise. The operation should return </w:t>
            </w:r>
            <w:r w:rsidRPr="00DC7355">
              <w:rPr>
                <w:b/>
                <w:i/>
              </w:rPr>
              <w:t>TRI_OK</w:t>
            </w:r>
            <w:r w:rsidRPr="00DC7355">
              <w:t xml:space="preserve"> in case no static connection needs to be established by the test system.</w:t>
            </w:r>
          </w:p>
        </w:tc>
      </w:tr>
    </w:tbl>
    <w:p w14:paraId="131DEDBD" w14:textId="77777777" w:rsidR="00327709" w:rsidRPr="00DC7355" w:rsidRDefault="00327709" w:rsidP="00327709"/>
    <w:p w14:paraId="7E363982" w14:textId="14B56FA8" w:rsidR="00327709" w:rsidRPr="00DC7355" w:rsidRDefault="00327709" w:rsidP="00327709">
      <w:pPr>
        <w:pStyle w:val="berschrift2"/>
      </w:pPr>
      <w:bookmarkStart w:id="118" w:name="_Toc75433974"/>
      <w:r w:rsidRPr="00DC7355">
        <w:t>7.2</w:t>
      </w:r>
      <w:r w:rsidRPr="00DC7355">
        <w:tab/>
        <w:t>Extensions to clause 6</w:t>
      </w:r>
      <w:r w:rsidRPr="00DC7355">
        <w:rPr>
          <w:rFonts w:cs="Arial"/>
          <w:szCs w:val="32"/>
        </w:rPr>
        <w:t xml:space="preserve"> of </w:t>
      </w:r>
      <w:r w:rsidR="00492FC3" w:rsidRPr="00DC7355">
        <w:rPr>
          <w:rFonts w:cs="Arial"/>
          <w:szCs w:val="32"/>
        </w:rPr>
        <w:t>ETSI ES 201 873-5</w:t>
      </w:r>
      <w:r w:rsidRPr="00DC7355">
        <w:t xml:space="preserve"> Java</w:t>
      </w:r>
      <w:r w:rsidR="002C02BA" w:rsidRPr="00DC7355">
        <w:rPr>
          <w:vertAlign w:val="superscript"/>
        </w:rPr>
        <w:t>TM</w:t>
      </w:r>
      <w:r w:rsidRPr="00DC7355">
        <w:t xml:space="preserve"> language mapping</w:t>
      </w:r>
      <w:bookmarkEnd w:id="118"/>
    </w:p>
    <w:p w14:paraId="014925DE" w14:textId="62414DBB" w:rsidR="00327709" w:rsidRPr="00DC7355" w:rsidRDefault="00327709" w:rsidP="00CB0C9B">
      <w:pPr>
        <w:keepNext/>
        <w:tabs>
          <w:tab w:val="left" w:pos="1701"/>
        </w:tabs>
        <w:rPr>
          <w:b/>
        </w:rPr>
      </w:pPr>
      <w:r w:rsidRPr="00DC7355">
        <w:rPr>
          <w:b/>
        </w:rPr>
        <w:t>Clause 6.5.2.</w:t>
      </w:r>
      <w:r w:rsidR="00B5395B" w:rsidRPr="00DC7355">
        <w:rPr>
          <w:b/>
        </w:rPr>
        <w:t>1</w:t>
      </w:r>
      <w:r w:rsidR="00B5395B" w:rsidRPr="00DC7355">
        <w:rPr>
          <w:b/>
        </w:rPr>
        <w:tab/>
      </w:r>
      <w:r w:rsidRPr="00DC7355">
        <w:rPr>
          <w:b/>
        </w:rPr>
        <w:t>triCommunicationSA</w:t>
      </w:r>
    </w:p>
    <w:p w14:paraId="6E3E7004" w14:textId="77777777" w:rsidR="00327709" w:rsidRPr="00DC7355" w:rsidRDefault="00327709" w:rsidP="00327709">
      <w:pPr>
        <w:keepNext/>
      </w:pPr>
      <w:r w:rsidRPr="00DC7355">
        <w:t xml:space="preserve">The </w:t>
      </w:r>
      <w:r w:rsidRPr="00DC7355">
        <w:rPr>
          <w:rFonts w:ascii="Courier New" w:hAnsi="Courier New" w:cs="Courier New"/>
          <w:sz w:val="16"/>
          <w:szCs w:val="16"/>
        </w:rPr>
        <w:t>triCommunicationSA</w:t>
      </w:r>
      <w:r w:rsidRPr="00DC7355">
        <w:t xml:space="preserve"> interface mapping is to be extended with the definition for </w:t>
      </w:r>
      <w:r w:rsidRPr="00DC7355">
        <w:rPr>
          <w:rFonts w:ascii="Courier New" w:hAnsi="Courier New" w:cs="Courier New"/>
          <w:sz w:val="18"/>
        </w:rPr>
        <w:t>TriStaticMap</w:t>
      </w:r>
      <w:r w:rsidRPr="00DC7355">
        <w:t>:</w:t>
      </w:r>
    </w:p>
    <w:p w14:paraId="6C5C3666" w14:textId="77777777" w:rsidR="00327709" w:rsidRPr="00DC7355" w:rsidRDefault="00327709" w:rsidP="00327709">
      <w:pPr>
        <w:pStyle w:val="PL"/>
        <w:keepNext/>
        <w:keepLines/>
        <w:rPr>
          <w:noProof w:val="0"/>
        </w:rPr>
      </w:pPr>
      <w:r w:rsidRPr="00DC7355">
        <w:rPr>
          <w:noProof w:val="0"/>
        </w:rPr>
        <w:t xml:space="preserve">// TriCommunication </w:t>
      </w:r>
    </w:p>
    <w:p w14:paraId="289FD07B" w14:textId="77777777" w:rsidR="00327709" w:rsidRPr="00DC7355" w:rsidRDefault="00327709" w:rsidP="00327709">
      <w:pPr>
        <w:pStyle w:val="PL"/>
        <w:keepNext/>
        <w:keepLines/>
        <w:rPr>
          <w:noProof w:val="0"/>
        </w:rPr>
      </w:pPr>
      <w:r w:rsidRPr="00DC7355">
        <w:rPr>
          <w:noProof w:val="0"/>
        </w:rPr>
        <w:t xml:space="preserve">// TE </w:t>
      </w:r>
      <w:r w:rsidRPr="00DC7355">
        <w:rPr>
          <w:noProof w:val="0"/>
        </w:rPr>
        <w:noBreakHyphen/>
        <w:t>&gt; SA</w:t>
      </w:r>
    </w:p>
    <w:p w14:paraId="160DC80B" w14:textId="77777777" w:rsidR="00327709" w:rsidRPr="00DC7355" w:rsidRDefault="00327709" w:rsidP="00327709">
      <w:pPr>
        <w:pStyle w:val="PL"/>
        <w:keepNext/>
        <w:keepLines/>
        <w:rPr>
          <w:noProof w:val="0"/>
        </w:rPr>
      </w:pPr>
      <w:proofErr w:type="gramStart"/>
      <w:r w:rsidRPr="00DC7355">
        <w:rPr>
          <w:noProof w:val="0"/>
        </w:rPr>
        <w:t>package</w:t>
      </w:r>
      <w:proofErr w:type="gramEnd"/>
      <w:r w:rsidRPr="00DC7355">
        <w:rPr>
          <w:noProof w:val="0"/>
        </w:rPr>
        <w:t xml:space="preserve"> org.etsi.ttcn.tri;</w:t>
      </w:r>
    </w:p>
    <w:p w14:paraId="29BFFACE" w14:textId="77777777" w:rsidR="00327709" w:rsidRPr="00DC7355" w:rsidRDefault="00327709" w:rsidP="00327709">
      <w:pPr>
        <w:pStyle w:val="PL"/>
        <w:keepNext/>
        <w:keepLines/>
        <w:rPr>
          <w:noProof w:val="0"/>
        </w:rPr>
      </w:pPr>
      <w:proofErr w:type="gramStart"/>
      <w:r w:rsidRPr="00DC7355">
        <w:rPr>
          <w:noProof w:val="0"/>
        </w:rPr>
        <w:t>public</w:t>
      </w:r>
      <w:proofErr w:type="gramEnd"/>
      <w:r w:rsidRPr="00DC7355">
        <w:rPr>
          <w:noProof w:val="0"/>
        </w:rPr>
        <w:t xml:space="preserve"> interface TriCommunicationSA {</w:t>
      </w:r>
    </w:p>
    <w:p w14:paraId="45057C24" w14:textId="77777777" w:rsidR="00327709" w:rsidRPr="00DC7355" w:rsidRDefault="00327709" w:rsidP="00327709">
      <w:pPr>
        <w:pStyle w:val="PL"/>
        <w:keepNext/>
        <w:keepLines/>
        <w:rPr>
          <w:noProof w:val="0"/>
        </w:rPr>
      </w:pPr>
      <w:r w:rsidRPr="00DC7355">
        <w:rPr>
          <w:noProof w:val="0"/>
        </w:rPr>
        <w:tab/>
        <w:t>:</w:t>
      </w:r>
    </w:p>
    <w:p w14:paraId="7E78399B" w14:textId="77777777" w:rsidR="00327709" w:rsidRPr="00DC7355" w:rsidRDefault="00327709" w:rsidP="00327709">
      <w:pPr>
        <w:pStyle w:val="PL"/>
        <w:keepNext/>
        <w:keepLines/>
        <w:rPr>
          <w:noProof w:val="0"/>
        </w:rPr>
      </w:pPr>
      <w:r w:rsidRPr="00DC7355">
        <w:rPr>
          <w:noProof w:val="0"/>
        </w:rPr>
        <w:tab/>
        <w:t>// Connection handling operations</w:t>
      </w:r>
    </w:p>
    <w:p w14:paraId="6546E8EA" w14:textId="77777777" w:rsidR="00327709" w:rsidRPr="00DC7355" w:rsidRDefault="00327709" w:rsidP="00327709">
      <w:pPr>
        <w:pStyle w:val="PL"/>
        <w:rPr>
          <w:noProof w:val="0"/>
        </w:rPr>
      </w:pPr>
      <w:r w:rsidRPr="00DC7355">
        <w:rPr>
          <w:noProof w:val="0"/>
        </w:rPr>
        <w:tab/>
        <w:t>:</w:t>
      </w:r>
    </w:p>
    <w:p w14:paraId="6C6251B7" w14:textId="77777777" w:rsidR="00327709" w:rsidRPr="00DC7355" w:rsidRDefault="00327709" w:rsidP="00327709">
      <w:pPr>
        <w:pStyle w:val="PL"/>
        <w:rPr>
          <w:noProof w:val="0"/>
        </w:rPr>
      </w:pPr>
      <w:r w:rsidRPr="00DC7355">
        <w:rPr>
          <w:noProof w:val="0"/>
        </w:rPr>
        <w:tab/>
        <w:t>// Ref: TRI</w:t>
      </w:r>
      <w:r w:rsidRPr="00DC7355">
        <w:rPr>
          <w:noProof w:val="0"/>
        </w:rPr>
        <w:noBreakHyphen/>
        <w:t>Definition 5.5.2.5</w:t>
      </w:r>
    </w:p>
    <w:p w14:paraId="12E5CB3A" w14:textId="77777777" w:rsidR="00327709" w:rsidRPr="00DC7355" w:rsidRDefault="00327709" w:rsidP="00327709">
      <w:pPr>
        <w:pStyle w:val="PL"/>
        <w:rPr>
          <w:noProof w:val="0"/>
        </w:rPr>
      </w:pPr>
      <w:r w:rsidRPr="00DC7355">
        <w:rPr>
          <w:noProof w:val="0"/>
        </w:rPr>
        <w:tab/>
      </w:r>
      <w:proofErr w:type="gramStart"/>
      <w:r w:rsidRPr="00DC7355">
        <w:rPr>
          <w:noProof w:val="0"/>
        </w:rPr>
        <w:t>public</w:t>
      </w:r>
      <w:proofErr w:type="gramEnd"/>
      <w:r w:rsidRPr="00DC7355">
        <w:rPr>
          <w:noProof w:val="0"/>
        </w:rPr>
        <w:t xml:space="preserve"> TriStatus triStaticMap(TriPortId compPortId, TriPortId tsiPortId);</w:t>
      </w:r>
    </w:p>
    <w:p w14:paraId="14B2195C" w14:textId="77777777" w:rsidR="00327709" w:rsidRPr="00DC7355" w:rsidRDefault="00327709" w:rsidP="00327709">
      <w:pPr>
        <w:pStyle w:val="PL"/>
        <w:rPr>
          <w:noProof w:val="0"/>
        </w:rPr>
      </w:pPr>
      <w:r w:rsidRPr="00DC7355">
        <w:rPr>
          <w:noProof w:val="0"/>
        </w:rPr>
        <w:tab/>
        <w:t>:</w:t>
      </w:r>
    </w:p>
    <w:p w14:paraId="0F83951F" w14:textId="77777777" w:rsidR="00327709" w:rsidRPr="00DC7355" w:rsidRDefault="00327709" w:rsidP="00327709">
      <w:pPr>
        <w:pStyle w:val="PL"/>
        <w:rPr>
          <w:noProof w:val="0"/>
        </w:rPr>
      </w:pPr>
    </w:p>
    <w:p w14:paraId="45FC90AA" w14:textId="0130FBEB" w:rsidR="00327709" w:rsidRPr="00DC7355" w:rsidRDefault="00EE198D" w:rsidP="00327709">
      <w:pPr>
        <w:pStyle w:val="berschrift2"/>
      </w:pPr>
      <w:bookmarkStart w:id="119" w:name="_Toc75433975"/>
      <w:r w:rsidRPr="00DC7355">
        <w:t>7.3</w:t>
      </w:r>
      <w:r w:rsidR="00327709" w:rsidRPr="00DC7355">
        <w:tab/>
        <w:t>Extensions to clause 7</w:t>
      </w:r>
      <w:r w:rsidR="00327709" w:rsidRPr="00DC7355">
        <w:rPr>
          <w:rFonts w:cs="Arial"/>
          <w:szCs w:val="32"/>
        </w:rPr>
        <w:t xml:space="preserve"> of </w:t>
      </w:r>
      <w:r w:rsidR="00492FC3" w:rsidRPr="00DC7355">
        <w:rPr>
          <w:rFonts w:cs="Arial"/>
          <w:szCs w:val="32"/>
        </w:rPr>
        <w:t>ETSI ES 201 873-5</w:t>
      </w:r>
      <w:r w:rsidR="002F228C" w:rsidRPr="00DC7355">
        <w:rPr>
          <w:rFonts w:cs="Arial"/>
          <w:szCs w:val="32"/>
        </w:rPr>
        <w:t xml:space="preserve"> </w:t>
      </w:r>
      <w:r w:rsidR="00492FC3" w:rsidRPr="00DC7355">
        <w:rPr>
          <w:rFonts w:cs="Arial"/>
          <w:szCs w:val="32"/>
        </w:rPr>
        <w:t>A</w:t>
      </w:r>
      <w:r w:rsidR="00327709" w:rsidRPr="00DC7355">
        <w:t>NSI</w:t>
      </w:r>
      <w:r w:rsidR="00D525E8" w:rsidRPr="00DC7355">
        <w:t xml:space="preserve"> </w:t>
      </w:r>
      <w:r w:rsidR="00327709" w:rsidRPr="00DC7355">
        <w:t>C</w:t>
      </w:r>
      <w:r w:rsidR="00D525E8" w:rsidRPr="00DC7355">
        <w:t xml:space="preserve"> </w:t>
      </w:r>
      <w:r w:rsidR="00327709" w:rsidRPr="00DC7355">
        <w:t>language mapping</w:t>
      </w:r>
      <w:bookmarkEnd w:id="119"/>
    </w:p>
    <w:p w14:paraId="0546B1C3" w14:textId="1F4FFDE0" w:rsidR="00327709" w:rsidRPr="00DC7355" w:rsidRDefault="00327709" w:rsidP="00CB0C9B">
      <w:pPr>
        <w:tabs>
          <w:tab w:val="left" w:pos="1701"/>
        </w:tabs>
        <w:rPr>
          <w:b/>
        </w:rPr>
      </w:pPr>
      <w:r w:rsidRPr="00DC7355">
        <w:rPr>
          <w:b/>
        </w:rPr>
        <w:t>Clause 7.2.</w:t>
      </w:r>
      <w:r w:rsidR="00B5395B" w:rsidRPr="00DC7355">
        <w:rPr>
          <w:b/>
        </w:rPr>
        <w:t>4</w:t>
      </w:r>
      <w:r w:rsidR="00B5395B" w:rsidRPr="00DC7355">
        <w:rPr>
          <w:b/>
        </w:rPr>
        <w:tab/>
      </w:r>
      <w:r w:rsidRPr="00DC7355">
        <w:rPr>
          <w:b/>
        </w:rPr>
        <w:t>TRI operation mapping</w:t>
      </w:r>
    </w:p>
    <w:p w14:paraId="041E3DD1" w14:textId="77777777" w:rsidR="00327709" w:rsidRPr="00DC7355" w:rsidRDefault="00327709" w:rsidP="00327709">
      <w:r w:rsidRPr="00DC7355">
        <w:t xml:space="preserve">The table is to be extended with the definition for </w:t>
      </w:r>
      <w:r w:rsidRPr="00DC7355">
        <w:rPr>
          <w:rFonts w:ascii="Courier New" w:hAnsi="Courier New" w:cs="Courier New"/>
          <w:sz w:val="18"/>
        </w:rPr>
        <w:t>TriStaticMap</w:t>
      </w:r>
      <w:r w:rsidRPr="00DC735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327709" w:rsidRPr="00DC7355" w14:paraId="57316E59" w14:textId="77777777" w:rsidTr="0024511F">
        <w:trPr>
          <w:tblHeader/>
          <w:jc w:val="center"/>
        </w:trPr>
        <w:tc>
          <w:tcPr>
            <w:tcW w:w="4536" w:type="dxa"/>
          </w:tcPr>
          <w:p w14:paraId="17362257" w14:textId="77777777" w:rsidR="00327709" w:rsidRPr="00DC7355" w:rsidRDefault="00327709" w:rsidP="0024511F">
            <w:pPr>
              <w:pStyle w:val="TAH"/>
            </w:pPr>
            <w:r w:rsidRPr="00DC7355">
              <w:t>IDL Representation</w:t>
            </w:r>
          </w:p>
        </w:tc>
        <w:tc>
          <w:tcPr>
            <w:tcW w:w="4536" w:type="dxa"/>
          </w:tcPr>
          <w:p w14:paraId="12D02BEA" w14:textId="77777777" w:rsidR="00327709" w:rsidRPr="00DC7355" w:rsidRDefault="00327709" w:rsidP="0024511F">
            <w:pPr>
              <w:pStyle w:val="TAH"/>
            </w:pPr>
            <w:r w:rsidRPr="00DC7355">
              <w:t>ANSI C Representation</w:t>
            </w:r>
          </w:p>
        </w:tc>
      </w:tr>
      <w:tr w:rsidR="00327709" w:rsidRPr="00DC7355" w14:paraId="4D4A7A6C" w14:textId="77777777" w:rsidTr="0024511F">
        <w:trPr>
          <w:jc w:val="center"/>
        </w:trPr>
        <w:tc>
          <w:tcPr>
            <w:tcW w:w="4536" w:type="dxa"/>
          </w:tcPr>
          <w:p w14:paraId="1E632AF8" w14:textId="77777777" w:rsidR="00327709" w:rsidRPr="00DC7355" w:rsidRDefault="00327709" w:rsidP="0024511F">
            <w:pPr>
              <w:pStyle w:val="PL"/>
              <w:rPr>
                <w:noProof w:val="0"/>
                <w:lang w:eastAsia="de-DE"/>
              </w:rPr>
            </w:pPr>
            <w:r w:rsidRPr="00DC7355">
              <w:rPr>
                <w:noProof w:val="0"/>
                <w:lang w:eastAsia="de-DE"/>
              </w:rPr>
              <w:t>…</w:t>
            </w:r>
          </w:p>
        </w:tc>
        <w:tc>
          <w:tcPr>
            <w:tcW w:w="4536" w:type="dxa"/>
          </w:tcPr>
          <w:p w14:paraId="5D742F61" w14:textId="77777777" w:rsidR="00327709" w:rsidRPr="00DC7355" w:rsidRDefault="00327709" w:rsidP="0024511F">
            <w:pPr>
              <w:pStyle w:val="PL"/>
              <w:rPr>
                <w:noProof w:val="0"/>
                <w:lang w:eastAsia="de-DE"/>
              </w:rPr>
            </w:pPr>
          </w:p>
        </w:tc>
      </w:tr>
      <w:tr w:rsidR="00327709" w:rsidRPr="00DC7355" w14:paraId="71A1D6FD" w14:textId="77777777" w:rsidTr="0024511F">
        <w:trPr>
          <w:jc w:val="center"/>
        </w:trPr>
        <w:tc>
          <w:tcPr>
            <w:tcW w:w="4536" w:type="dxa"/>
          </w:tcPr>
          <w:p w14:paraId="3D476770" w14:textId="77777777" w:rsidR="00327709" w:rsidRPr="00DC7355" w:rsidRDefault="00327709" w:rsidP="0024511F">
            <w:pPr>
              <w:pStyle w:val="PL"/>
              <w:rPr>
                <w:noProof w:val="0"/>
                <w:lang w:eastAsia="de-DE"/>
              </w:rPr>
            </w:pPr>
            <w:r w:rsidRPr="00DC7355">
              <w:rPr>
                <w:noProof w:val="0"/>
                <w:lang w:eastAsia="de-DE"/>
              </w:rPr>
              <w:t xml:space="preserve">TriStatusType triStaticMap </w:t>
            </w:r>
          </w:p>
          <w:p w14:paraId="7758043B" w14:textId="77777777" w:rsidR="00327709" w:rsidRPr="00DC7355" w:rsidRDefault="00327709" w:rsidP="0024511F">
            <w:pPr>
              <w:pStyle w:val="PL"/>
              <w:rPr>
                <w:noProof w:val="0"/>
                <w:lang w:eastAsia="de-DE"/>
              </w:rPr>
            </w:pPr>
            <w:r w:rsidRPr="00DC7355">
              <w:rPr>
                <w:noProof w:val="0"/>
                <w:lang w:eastAsia="de-DE"/>
              </w:rPr>
              <w:t xml:space="preserve"> (in TriPortIdType compPortId,</w:t>
            </w:r>
          </w:p>
          <w:p w14:paraId="06A755C1" w14:textId="77777777" w:rsidR="00327709" w:rsidRPr="00DC7355" w:rsidRDefault="00327709" w:rsidP="0024511F">
            <w:pPr>
              <w:pStyle w:val="PL"/>
              <w:rPr>
                <w:noProof w:val="0"/>
                <w:lang w:eastAsia="de-DE"/>
              </w:rPr>
            </w:pPr>
            <w:r w:rsidRPr="00DC7355">
              <w:rPr>
                <w:noProof w:val="0"/>
                <w:lang w:eastAsia="de-DE"/>
              </w:rPr>
              <w:t xml:space="preserve">  in TriPortIdType tsiPortId)</w:t>
            </w:r>
          </w:p>
        </w:tc>
        <w:tc>
          <w:tcPr>
            <w:tcW w:w="4536" w:type="dxa"/>
          </w:tcPr>
          <w:p w14:paraId="5C918C93" w14:textId="77777777" w:rsidR="00327709" w:rsidRPr="00DC7355" w:rsidRDefault="00327709" w:rsidP="0024511F">
            <w:pPr>
              <w:pStyle w:val="PL"/>
              <w:rPr>
                <w:noProof w:val="0"/>
                <w:lang w:eastAsia="de-DE"/>
              </w:rPr>
            </w:pPr>
            <w:r w:rsidRPr="00DC7355">
              <w:rPr>
                <w:noProof w:val="0"/>
                <w:lang w:eastAsia="de-DE"/>
              </w:rPr>
              <w:t xml:space="preserve">TriStatus triStatic Map </w:t>
            </w:r>
          </w:p>
          <w:p w14:paraId="56CADDD6" w14:textId="77777777" w:rsidR="00327709" w:rsidRPr="00DC7355" w:rsidRDefault="00327709" w:rsidP="0024511F">
            <w:pPr>
              <w:pStyle w:val="PL"/>
              <w:rPr>
                <w:noProof w:val="0"/>
                <w:lang w:eastAsia="de-DE"/>
              </w:rPr>
            </w:pPr>
            <w:r w:rsidRPr="00DC7355">
              <w:rPr>
                <w:noProof w:val="0"/>
                <w:lang w:eastAsia="de-DE"/>
              </w:rPr>
              <w:t xml:space="preserve"> (const TriPortId* compPortId,</w:t>
            </w:r>
          </w:p>
          <w:p w14:paraId="3FAD2CF0" w14:textId="77777777" w:rsidR="00327709" w:rsidRPr="00DC7355" w:rsidRDefault="00327709" w:rsidP="0024511F">
            <w:pPr>
              <w:pStyle w:val="PL"/>
              <w:rPr>
                <w:noProof w:val="0"/>
                <w:lang w:eastAsia="de-DE"/>
              </w:rPr>
            </w:pPr>
            <w:r w:rsidRPr="00DC7355">
              <w:rPr>
                <w:noProof w:val="0"/>
                <w:lang w:eastAsia="de-DE"/>
              </w:rPr>
              <w:t xml:space="preserve">  const TriPortId* tsiPortId)</w:t>
            </w:r>
          </w:p>
        </w:tc>
      </w:tr>
      <w:tr w:rsidR="00327709" w:rsidRPr="00DC7355" w14:paraId="7DF13F92" w14:textId="77777777" w:rsidTr="0024511F">
        <w:trPr>
          <w:jc w:val="center"/>
        </w:trPr>
        <w:tc>
          <w:tcPr>
            <w:tcW w:w="4536" w:type="dxa"/>
          </w:tcPr>
          <w:p w14:paraId="68C1A603" w14:textId="77777777" w:rsidR="00327709" w:rsidRPr="00DC7355" w:rsidRDefault="00327709" w:rsidP="0024511F">
            <w:pPr>
              <w:pStyle w:val="PL"/>
              <w:rPr>
                <w:noProof w:val="0"/>
                <w:lang w:eastAsia="de-DE"/>
              </w:rPr>
            </w:pPr>
            <w:r w:rsidRPr="00DC7355">
              <w:rPr>
                <w:noProof w:val="0"/>
                <w:lang w:eastAsia="de-DE"/>
              </w:rPr>
              <w:t>…</w:t>
            </w:r>
          </w:p>
        </w:tc>
        <w:tc>
          <w:tcPr>
            <w:tcW w:w="4536" w:type="dxa"/>
          </w:tcPr>
          <w:p w14:paraId="680AB5E7" w14:textId="77777777" w:rsidR="00327709" w:rsidRPr="00DC7355" w:rsidRDefault="00327709" w:rsidP="0024511F">
            <w:pPr>
              <w:pStyle w:val="PL"/>
              <w:rPr>
                <w:noProof w:val="0"/>
                <w:lang w:eastAsia="de-DE"/>
              </w:rPr>
            </w:pPr>
          </w:p>
        </w:tc>
      </w:tr>
    </w:tbl>
    <w:p w14:paraId="2B20D062" w14:textId="77777777" w:rsidR="00327709" w:rsidRPr="00DC7355" w:rsidRDefault="00327709" w:rsidP="00327709"/>
    <w:p w14:paraId="24E6FB52" w14:textId="23C3D8E0" w:rsidR="00327709" w:rsidRPr="00DC7355" w:rsidRDefault="00327709" w:rsidP="0093045F">
      <w:pPr>
        <w:pStyle w:val="berschrift2"/>
      </w:pPr>
      <w:bookmarkStart w:id="120" w:name="_Toc75433976"/>
      <w:r w:rsidRPr="00DC7355">
        <w:t>7.4</w:t>
      </w:r>
      <w:r w:rsidRPr="00DC7355">
        <w:tab/>
        <w:t>Extensions to clause 8</w:t>
      </w:r>
      <w:r w:rsidRPr="00DC7355">
        <w:rPr>
          <w:rFonts w:cs="Arial"/>
          <w:szCs w:val="32"/>
        </w:rPr>
        <w:t xml:space="preserve"> of </w:t>
      </w:r>
      <w:r w:rsidR="00492FC3" w:rsidRPr="00DC7355">
        <w:rPr>
          <w:rFonts w:cs="Arial"/>
          <w:szCs w:val="32"/>
        </w:rPr>
        <w:t>ETSI ES 201 873-5</w:t>
      </w:r>
      <w:r w:rsidR="002F228C" w:rsidRPr="00DC7355">
        <w:rPr>
          <w:rFonts w:cs="Arial"/>
          <w:szCs w:val="32"/>
        </w:rPr>
        <w:t xml:space="preserve"> </w:t>
      </w:r>
      <w:r w:rsidR="00492FC3" w:rsidRPr="00DC7355">
        <w:rPr>
          <w:rFonts w:cs="Arial"/>
          <w:szCs w:val="32"/>
        </w:rPr>
        <w:t>C</w:t>
      </w:r>
      <w:r w:rsidRPr="00DC7355">
        <w:t>++</w:t>
      </w:r>
      <w:r w:rsidR="00152DD7" w:rsidRPr="00DC7355">
        <w:t> </w:t>
      </w:r>
      <w:r w:rsidRPr="00DC7355">
        <w:t>language mapping</w:t>
      </w:r>
      <w:bookmarkEnd w:id="120"/>
    </w:p>
    <w:p w14:paraId="4C4449B6" w14:textId="121C2B9B" w:rsidR="00327709" w:rsidRPr="00DC7355" w:rsidRDefault="00327709" w:rsidP="00CB0C9B">
      <w:pPr>
        <w:keepNext/>
        <w:tabs>
          <w:tab w:val="left" w:pos="1701"/>
        </w:tabs>
        <w:rPr>
          <w:b/>
        </w:rPr>
      </w:pPr>
      <w:r w:rsidRPr="00DC7355">
        <w:rPr>
          <w:b/>
        </w:rPr>
        <w:t>Clause 8.6.</w:t>
      </w:r>
      <w:r w:rsidR="00B5395B" w:rsidRPr="00DC7355">
        <w:rPr>
          <w:b/>
        </w:rPr>
        <w:t>1</w:t>
      </w:r>
      <w:r w:rsidR="00B5395B" w:rsidRPr="00DC7355">
        <w:rPr>
          <w:b/>
        </w:rPr>
        <w:tab/>
      </w:r>
      <w:r w:rsidRPr="00DC7355">
        <w:rPr>
          <w:b/>
        </w:rPr>
        <w:t>TriCommunicationSA</w:t>
      </w:r>
    </w:p>
    <w:p w14:paraId="72CCAB8C" w14:textId="77777777" w:rsidR="00327709" w:rsidRPr="00DC7355" w:rsidRDefault="00327709" w:rsidP="0093045F">
      <w:pPr>
        <w:keepNext/>
      </w:pPr>
      <w:r w:rsidRPr="00DC7355">
        <w:t xml:space="preserve">The </w:t>
      </w:r>
      <w:r w:rsidRPr="00DC7355">
        <w:rPr>
          <w:rFonts w:ascii="Courier New" w:hAnsi="Courier New" w:cs="Courier New"/>
          <w:sz w:val="16"/>
          <w:szCs w:val="16"/>
        </w:rPr>
        <w:t>triCommunicationSA</w:t>
      </w:r>
      <w:r w:rsidRPr="00DC7355">
        <w:t xml:space="preserve"> interface mapping is to be extended with the definition for </w:t>
      </w:r>
      <w:r w:rsidRPr="00DC7355">
        <w:rPr>
          <w:rFonts w:ascii="Courier New" w:hAnsi="Courier New" w:cs="Courier New"/>
          <w:sz w:val="18"/>
        </w:rPr>
        <w:t>TriStaticMap</w:t>
      </w:r>
      <w:r w:rsidRPr="00DC7355">
        <w:t xml:space="preserve">. In addition, the description of </w:t>
      </w:r>
      <w:r w:rsidRPr="00DC7355">
        <w:rPr>
          <w:rFonts w:ascii="Courier New" w:hAnsi="Courier New" w:cs="Courier New"/>
          <w:sz w:val="18"/>
        </w:rPr>
        <w:t>TriUnmap</w:t>
      </w:r>
      <w:r w:rsidRPr="00DC7355">
        <w:t xml:space="preserve"> has to be changed to handle also the closing of static connections:</w:t>
      </w:r>
    </w:p>
    <w:p w14:paraId="30DE114C" w14:textId="77777777" w:rsidR="00327709" w:rsidRPr="00DC7355" w:rsidRDefault="00327709" w:rsidP="005D7D98">
      <w:pPr>
        <w:pStyle w:val="PL"/>
        <w:rPr>
          <w:noProof w:val="0"/>
        </w:rPr>
      </w:pPr>
      <w:proofErr w:type="gramStart"/>
      <w:r w:rsidRPr="00DC7355">
        <w:rPr>
          <w:noProof w:val="0"/>
        </w:rPr>
        <w:t>class</w:t>
      </w:r>
      <w:proofErr w:type="gramEnd"/>
      <w:r w:rsidRPr="00DC7355">
        <w:rPr>
          <w:noProof w:val="0"/>
        </w:rPr>
        <w:t xml:space="preserve"> TriCommunicationSA {</w:t>
      </w:r>
    </w:p>
    <w:p w14:paraId="524A58C4" w14:textId="77777777" w:rsidR="00327709" w:rsidRPr="00DC7355" w:rsidRDefault="00327709" w:rsidP="005D7D98">
      <w:pPr>
        <w:pStyle w:val="PL"/>
        <w:rPr>
          <w:noProof w:val="0"/>
        </w:rPr>
      </w:pPr>
      <w:proofErr w:type="gramStart"/>
      <w:r w:rsidRPr="00DC7355">
        <w:rPr>
          <w:noProof w:val="0"/>
        </w:rPr>
        <w:t>public</w:t>
      </w:r>
      <w:proofErr w:type="gramEnd"/>
      <w:r w:rsidRPr="00DC7355">
        <w:rPr>
          <w:noProof w:val="0"/>
        </w:rPr>
        <w:t>:</w:t>
      </w:r>
    </w:p>
    <w:p w14:paraId="093C2DF9" w14:textId="77777777" w:rsidR="00327709" w:rsidRPr="00DC7355" w:rsidRDefault="00327709" w:rsidP="005D7D98">
      <w:pPr>
        <w:pStyle w:val="PL"/>
        <w:rPr>
          <w:noProof w:val="0"/>
        </w:rPr>
      </w:pPr>
      <w:r w:rsidRPr="00DC7355">
        <w:rPr>
          <w:noProof w:val="0"/>
        </w:rPr>
        <w:t>:</w:t>
      </w:r>
    </w:p>
    <w:p w14:paraId="64BC69F8" w14:textId="77777777" w:rsidR="00327709" w:rsidRPr="00DC7355" w:rsidRDefault="00327709" w:rsidP="005D7D98">
      <w:pPr>
        <w:pStyle w:val="PL"/>
        <w:rPr>
          <w:noProof w:val="0"/>
        </w:rPr>
      </w:pPr>
      <w:r w:rsidRPr="00DC7355">
        <w:rPr>
          <w:noProof w:val="0"/>
        </w:rPr>
        <w:t xml:space="preserve">   //To establish a static connection between two ports. </w:t>
      </w:r>
    </w:p>
    <w:p w14:paraId="2B3A37FF" w14:textId="77777777" w:rsidR="00327709" w:rsidRPr="00DC7355" w:rsidRDefault="00327709" w:rsidP="005D7D98">
      <w:pPr>
        <w:pStyle w:val="PL"/>
        <w:rPr>
          <w:noProof w:val="0"/>
        </w:rPr>
      </w:pPr>
      <w:proofErr w:type="gramStart"/>
      <w:r w:rsidRPr="00DC7355">
        <w:rPr>
          <w:noProof w:val="0"/>
        </w:rPr>
        <w:t>virtual</w:t>
      </w:r>
      <w:proofErr w:type="gramEnd"/>
      <w:r w:rsidRPr="00DC7355">
        <w:rPr>
          <w:noProof w:val="0"/>
        </w:rPr>
        <w:t xml:space="preserve"> TriStatus triStaticMap (const TriPortId *comPortId, const TriPortId *tsiPortId)=0;</w:t>
      </w:r>
    </w:p>
    <w:p w14:paraId="7382F080" w14:textId="77777777" w:rsidR="00327709" w:rsidRPr="00DC7355" w:rsidRDefault="00327709" w:rsidP="005D7D98">
      <w:pPr>
        <w:pStyle w:val="PL"/>
        <w:rPr>
          <w:noProof w:val="0"/>
        </w:rPr>
      </w:pPr>
    </w:p>
    <w:p w14:paraId="0151478E" w14:textId="77777777" w:rsidR="00327709" w:rsidRPr="00DC7355" w:rsidRDefault="00327709" w:rsidP="005D7D98">
      <w:pPr>
        <w:pStyle w:val="PL"/>
        <w:rPr>
          <w:noProof w:val="0"/>
        </w:rPr>
      </w:pPr>
      <w:r w:rsidRPr="00DC7355">
        <w:rPr>
          <w:noProof w:val="0"/>
        </w:rPr>
        <w:t xml:space="preserve">//To close a dynamic or static connection to the SUT for the referenced TSI port. </w:t>
      </w:r>
    </w:p>
    <w:p w14:paraId="2632B92D" w14:textId="77777777" w:rsidR="00327709" w:rsidRPr="00DC7355" w:rsidRDefault="00327709" w:rsidP="005D7D98">
      <w:pPr>
        <w:pStyle w:val="PL"/>
        <w:rPr>
          <w:noProof w:val="0"/>
        </w:rPr>
      </w:pPr>
      <w:proofErr w:type="gramStart"/>
      <w:r w:rsidRPr="00DC7355">
        <w:rPr>
          <w:noProof w:val="0"/>
        </w:rPr>
        <w:t>virtual</w:t>
      </w:r>
      <w:proofErr w:type="gramEnd"/>
      <w:r w:rsidRPr="00DC7355">
        <w:rPr>
          <w:noProof w:val="0"/>
        </w:rPr>
        <w:t xml:space="preserve"> TriStatus triUnmap (const TriPortId *comPortId, const TriPortId *tsiPortId)=0;</w:t>
      </w:r>
    </w:p>
    <w:p w14:paraId="02F6BBBC" w14:textId="77777777" w:rsidR="00327709" w:rsidRPr="00DC7355" w:rsidRDefault="00327709" w:rsidP="005D7D98">
      <w:pPr>
        <w:pStyle w:val="PL"/>
        <w:rPr>
          <w:noProof w:val="0"/>
        </w:rPr>
      </w:pPr>
      <w:r w:rsidRPr="00DC7355">
        <w:rPr>
          <w:noProof w:val="0"/>
        </w:rPr>
        <w:t>:</w:t>
      </w:r>
    </w:p>
    <w:p w14:paraId="4E8CC5BE" w14:textId="77777777" w:rsidR="0093045F" w:rsidRPr="00DC7355" w:rsidRDefault="0093045F" w:rsidP="00CF0458">
      <w:pPr>
        <w:pStyle w:val="PL"/>
        <w:rPr>
          <w:noProof w:val="0"/>
          <w:lang w:eastAsia="es-ES"/>
        </w:rPr>
      </w:pPr>
    </w:p>
    <w:p w14:paraId="098AF331" w14:textId="43EE9196" w:rsidR="00BF3CD8" w:rsidRPr="00DC7355" w:rsidRDefault="00BF3CD8" w:rsidP="00BF3CD8">
      <w:pPr>
        <w:pStyle w:val="berschrift2"/>
      </w:pPr>
      <w:bookmarkStart w:id="121" w:name="_Toc75433977"/>
      <w:r w:rsidRPr="00DC7355">
        <w:t>7.5</w:t>
      </w:r>
      <w:r w:rsidRPr="00DC7355">
        <w:tab/>
        <w:t>Extensions to clause 9</w:t>
      </w:r>
      <w:r w:rsidRPr="00DC7355">
        <w:rPr>
          <w:rFonts w:cs="Arial"/>
          <w:szCs w:val="32"/>
        </w:rPr>
        <w:t xml:space="preserve"> of </w:t>
      </w:r>
      <w:r w:rsidR="00492FC3" w:rsidRPr="00DC7355">
        <w:rPr>
          <w:rFonts w:cs="Arial"/>
          <w:szCs w:val="32"/>
        </w:rPr>
        <w:t>ETSI ES 201 873-5</w:t>
      </w:r>
      <w:r w:rsidR="002F228C" w:rsidRPr="00DC7355">
        <w:rPr>
          <w:rFonts w:cs="Arial"/>
          <w:szCs w:val="32"/>
        </w:rPr>
        <w:t xml:space="preserve"> </w:t>
      </w:r>
      <w:r w:rsidR="00492FC3" w:rsidRPr="00DC7355">
        <w:rPr>
          <w:rFonts w:cs="Arial"/>
          <w:szCs w:val="32"/>
        </w:rPr>
        <w:t>C</w:t>
      </w:r>
      <w:r w:rsidRPr="00DC7355">
        <w:t>#</w:t>
      </w:r>
      <w:r w:rsidR="00152DD7" w:rsidRPr="00DC7355">
        <w:t> </w:t>
      </w:r>
      <w:r w:rsidRPr="00DC7355">
        <w:t>language mapping</w:t>
      </w:r>
      <w:bookmarkEnd w:id="121"/>
    </w:p>
    <w:p w14:paraId="32A0537A" w14:textId="2F117CFF" w:rsidR="00BF3CD8" w:rsidRPr="00DC7355" w:rsidRDefault="00BF3CD8" w:rsidP="00CB0C9B">
      <w:pPr>
        <w:tabs>
          <w:tab w:val="left" w:pos="1701"/>
        </w:tabs>
        <w:rPr>
          <w:b/>
        </w:rPr>
      </w:pPr>
      <w:r w:rsidRPr="00DC7355">
        <w:rPr>
          <w:b/>
        </w:rPr>
        <w:t>Clause 9.5.2.1</w:t>
      </w:r>
      <w:r w:rsidRPr="00DC7355">
        <w:rPr>
          <w:b/>
        </w:rPr>
        <w:tab/>
        <w:t>ITriCommunicationSA</w:t>
      </w:r>
    </w:p>
    <w:p w14:paraId="4BAF3D65" w14:textId="77777777" w:rsidR="00BF3CD8" w:rsidRPr="00DC7355" w:rsidRDefault="00BF3CD8" w:rsidP="00BF3CD8">
      <w:r w:rsidRPr="00DC7355">
        <w:t xml:space="preserve">The </w:t>
      </w:r>
      <w:r w:rsidRPr="00DC7355">
        <w:rPr>
          <w:rFonts w:ascii="Courier New" w:hAnsi="Courier New" w:cs="Courier New"/>
          <w:sz w:val="16"/>
          <w:szCs w:val="16"/>
        </w:rPr>
        <w:t xml:space="preserve">ITriCommunicationSA </w:t>
      </w:r>
      <w:r w:rsidRPr="00DC7355">
        <w:t xml:space="preserve">interface is to be extended with the definition for </w:t>
      </w:r>
      <w:r w:rsidRPr="00DC7355">
        <w:rPr>
          <w:rFonts w:ascii="Courier New" w:hAnsi="Courier New" w:cs="Courier New"/>
          <w:sz w:val="18"/>
        </w:rPr>
        <w:t>TriStaticMap</w:t>
      </w:r>
      <w:r w:rsidRPr="00DC7355">
        <w:t xml:space="preserve">. In addition, the description of </w:t>
      </w:r>
      <w:r w:rsidRPr="00DC7355">
        <w:rPr>
          <w:rFonts w:ascii="Courier New" w:hAnsi="Courier New" w:cs="Courier New"/>
          <w:sz w:val="18"/>
        </w:rPr>
        <w:t>TriUnmap</w:t>
      </w:r>
      <w:r w:rsidRPr="00DC7355">
        <w:t xml:space="preserve"> has to be changed to handle also the closing of static connections:</w:t>
      </w:r>
    </w:p>
    <w:p w14:paraId="1CD32FDF" w14:textId="77777777" w:rsidR="00BF3CD8" w:rsidRPr="00DC7355" w:rsidRDefault="00BF3CD8" w:rsidP="005D7D98">
      <w:pPr>
        <w:pStyle w:val="PL"/>
        <w:rPr>
          <w:noProof w:val="0"/>
        </w:rPr>
      </w:pPr>
      <w:proofErr w:type="gramStart"/>
      <w:r w:rsidRPr="00DC7355">
        <w:rPr>
          <w:noProof w:val="0"/>
        </w:rPr>
        <w:t>public</w:t>
      </w:r>
      <w:proofErr w:type="gramEnd"/>
      <w:r w:rsidRPr="00DC7355">
        <w:rPr>
          <w:noProof w:val="0"/>
        </w:rPr>
        <w:t xml:space="preserve"> interface ITriCommunicationSA {</w:t>
      </w:r>
    </w:p>
    <w:p w14:paraId="6CE0523B" w14:textId="77777777" w:rsidR="00BF3CD8" w:rsidRPr="00DC7355" w:rsidRDefault="00BF3CD8" w:rsidP="005D7D98">
      <w:pPr>
        <w:pStyle w:val="PL"/>
        <w:rPr>
          <w:noProof w:val="0"/>
        </w:rPr>
      </w:pPr>
      <w:r w:rsidRPr="00DC7355">
        <w:rPr>
          <w:noProof w:val="0"/>
        </w:rPr>
        <w:t>:</w:t>
      </w:r>
    </w:p>
    <w:p w14:paraId="74BF8190" w14:textId="77777777" w:rsidR="00BF3CD8" w:rsidRPr="00DC7355" w:rsidRDefault="00BF3CD8" w:rsidP="005D7D98">
      <w:pPr>
        <w:pStyle w:val="PL"/>
        <w:rPr>
          <w:noProof w:val="0"/>
        </w:rPr>
      </w:pPr>
      <w:r w:rsidRPr="00DC7355">
        <w:rPr>
          <w:noProof w:val="0"/>
        </w:rPr>
        <w:t xml:space="preserve">//To establish a static connection between two ports. </w:t>
      </w:r>
    </w:p>
    <w:p w14:paraId="71DA734F" w14:textId="77777777" w:rsidR="00BF3CD8" w:rsidRPr="00DC7355" w:rsidRDefault="00BF3CD8" w:rsidP="005D7D98">
      <w:pPr>
        <w:pStyle w:val="PL"/>
        <w:rPr>
          <w:noProof w:val="0"/>
        </w:rPr>
      </w:pPr>
      <w:r w:rsidRPr="00DC7355">
        <w:rPr>
          <w:noProof w:val="0"/>
        </w:rPr>
        <w:t>TriStatus TriStaticMap (ITriPortId comPortId, ITriPortId tsiPortId);</w:t>
      </w:r>
    </w:p>
    <w:p w14:paraId="6486A398" w14:textId="77777777" w:rsidR="00BF3CD8" w:rsidRPr="00DC7355" w:rsidRDefault="00BF3CD8" w:rsidP="005D7D98">
      <w:pPr>
        <w:pStyle w:val="PL"/>
        <w:rPr>
          <w:noProof w:val="0"/>
        </w:rPr>
      </w:pPr>
      <w:r w:rsidRPr="00DC7355">
        <w:rPr>
          <w:noProof w:val="0"/>
        </w:rPr>
        <w:t>:</w:t>
      </w:r>
    </w:p>
    <w:p w14:paraId="1C3EEED7" w14:textId="77777777" w:rsidR="0068782E" w:rsidRPr="00DC7355" w:rsidRDefault="0068782E" w:rsidP="00CF0458">
      <w:pPr>
        <w:pStyle w:val="PL"/>
        <w:rPr>
          <w:noProof w:val="0"/>
          <w:lang w:eastAsia="es-ES"/>
        </w:rPr>
      </w:pPr>
    </w:p>
    <w:p w14:paraId="355D61CF" w14:textId="77777777" w:rsidR="00327709" w:rsidRPr="00DC7355" w:rsidRDefault="00327709" w:rsidP="00CF0458">
      <w:pPr>
        <w:pStyle w:val="berschrift1"/>
        <w:keepNext w:val="0"/>
        <w:keepLines w:val="0"/>
      </w:pPr>
      <w:bookmarkStart w:id="122" w:name="_Toc75433978"/>
      <w:r w:rsidRPr="00DC7355">
        <w:t>8</w:t>
      </w:r>
      <w:r w:rsidRPr="00DC7355">
        <w:tab/>
        <w:t>TCI Extensions for the Package</w:t>
      </w:r>
      <w:bookmarkEnd w:id="122"/>
    </w:p>
    <w:p w14:paraId="5A7E0269" w14:textId="1EEDDA99" w:rsidR="00327709" w:rsidRPr="00DC7355" w:rsidRDefault="00327709" w:rsidP="00CF0458">
      <w:pPr>
        <w:pStyle w:val="berschrift2"/>
        <w:keepNext w:val="0"/>
        <w:keepLines w:val="0"/>
      </w:pPr>
      <w:bookmarkStart w:id="123" w:name="_Toc75433979"/>
      <w:r w:rsidRPr="00DC7355">
        <w:t>8.1</w:t>
      </w:r>
      <w:r w:rsidRPr="00DC7355">
        <w:tab/>
        <w:t>Extensions to clause 7.2.1.1</w:t>
      </w:r>
      <w:r w:rsidRPr="00DC7355">
        <w:rPr>
          <w:rFonts w:cs="Arial"/>
        </w:rPr>
        <w:t xml:space="preserve"> of </w:t>
      </w:r>
      <w:r w:rsidR="00492FC3" w:rsidRPr="00DC7355">
        <w:rPr>
          <w:rFonts w:cs="Arial"/>
        </w:rPr>
        <w:t>ETSI ES 201 873-6</w:t>
      </w:r>
      <w:r w:rsidR="00D451C7" w:rsidRPr="00DC7355">
        <w:rPr>
          <w:rFonts w:cs="Arial"/>
        </w:rPr>
        <w:t xml:space="preserve"> </w:t>
      </w:r>
      <w:r w:rsidRPr="00DC7355">
        <w:t>Management</w:t>
      </w:r>
      <w:bookmarkEnd w:id="123"/>
    </w:p>
    <w:p w14:paraId="2F2F6989" w14:textId="77777777" w:rsidR="00327709" w:rsidRPr="00DC7355" w:rsidRDefault="00327709" w:rsidP="00CF0458">
      <w:r w:rsidRPr="00DC7355">
        <w:t xml:space="preserve">The management type </w:t>
      </w:r>
      <w:r w:rsidRPr="00DC7355">
        <w:rPr>
          <w:rFonts w:ascii="Courier New" w:hAnsi="Courier New" w:cs="Courier New"/>
          <w:sz w:val="18"/>
        </w:rPr>
        <w:t>TciTestComponentKindType</w:t>
      </w:r>
      <w:r w:rsidRPr="00DC7355">
        <w:rPr>
          <w:sz w:val="18"/>
        </w:rPr>
        <w:t xml:space="preserve"> </w:t>
      </w:r>
      <w:r w:rsidRPr="00DC7355">
        <w:t>has to be extended with constants for static test components:</w:t>
      </w:r>
    </w:p>
    <w:p w14:paraId="48F07C1E" w14:textId="77777777" w:rsidR="00327709" w:rsidRPr="00DC7355" w:rsidRDefault="00327709" w:rsidP="00CF0458">
      <w:pPr>
        <w:widowControl w:val="0"/>
        <w:ind w:left="2835" w:hanging="2835"/>
      </w:pPr>
      <w:r w:rsidRPr="00DC7355">
        <w:rPr>
          <w:rFonts w:ascii="Courier New" w:hAnsi="Courier New" w:cs="Courier New"/>
          <w:sz w:val="16"/>
          <w:szCs w:val="16"/>
        </w:rPr>
        <w:t>TciTestComponentKindType</w:t>
      </w:r>
      <w:r w:rsidRPr="00DC7355">
        <w:rPr>
          <w:rFonts w:ascii="Courier New" w:hAnsi="Courier New" w:cs="Courier New"/>
        </w:rPr>
        <w:tab/>
      </w:r>
      <w:r w:rsidRPr="00DC7355">
        <w:t xml:space="preserve">A value of type </w:t>
      </w:r>
      <w:r w:rsidRPr="00DC7355">
        <w:rPr>
          <w:rFonts w:ascii="Courier New" w:hAnsi="Courier New" w:cs="Courier New"/>
        </w:rPr>
        <w:t xml:space="preserve">TciTestComponentKindType </w:t>
      </w:r>
      <w:r w:rsidRPr="00DC7355">
        <w:t>is a literal of the set of kinds of TTCN</w:t>
      </w:r>
      <w:r w:rsidRPr="00DC7355">
        <w:noBreakHyphen/>
        <w:t xml:space="preserve">3 test components, i.e. </w:t>
      </w:r>
      <w:r w:rsidRPr="00DC7355">
        <w:rPr>
          <w:rFonts w:ascii="Courier New" w:hAnsi="Courier New" w:cs="Courier New"/>
        </w:rPr>
        <w:t>CONTROL</w:t>
      </w:r>
      <w:r w:rsidRPr="00DC7355">
        <w:t xml:space="preserve">, </w:t>
      </w:r>
      <w:r w:rsidRPr="00DC7355">
        <w:rPr>
          <w:rFonts w:ascii="Courier New" w:hAnsi="Courier New" w:cs="Courier New"/>
        </w:rPr>
        <w:t>MTC</w:t>
      </w:r>
      <w:r w:rsidRPr="00DC7355">
        <w:t xml:space="preserve">, </w:t>
      </w:r>
      <w:r w:rsidRPr="00DC7355">
        <w:rPr>
          <w:rFonts w:ascii="Courier New" w:hAnsi="Courier New" w:cs="Courier New"/>
        </w:rPr>
        <w:t>PTC</w:t>
      </w:r>
      <w:r w:rsidRPr="00DC7355">
        <w:t xml:space="preserve">, </w:t>
      </w:r>
      <w:r w:rsidRPr="00DC7355">
        <w:rPr>
          <w:rFonts w:ascii="Courier New" w:hAnsi="Courier New" w:cs="Courier New"/>
        </w:rPr>
        <w:t>SYSTEM</w:t>
      </w:r>
      <w:r w:rsidRPr="00DC7355">
        <w:t xml:space="preserve">, </w:t>
      </w:r>
      <w:r w:rsidRPr="00DC7355">
        <w:rPr>
          <w:rFonts w:ascii="Courier New" w:hAnsi="Courier New" w:cs="Courier New"/>
        </w:rPr>
        <w:t>PTC_ALIVE</w:t>
      </w:r>
      <w:r w:rsidRPr="00DC7355">
        <w:t xml:space="preserve">, </w:t>
      </w:r>
      <w:r w:rsidRPr="00DC7355">
        <w:rPr>
          <w:rFonts w:ascii="Courier New" w:hAnsi="Courier New" w:cs="Courier New"/>
        </w:rPr>
        <w:t>MTC_STATIC</w:t>
      </w:r>
      <w:r w:rsidRPr="00DC7355">
        <w:t xml:space="preserve">, </w:t>
      </w:r>
      <w:r w:rsidRPr="00DC7355">
        <w:rPr>
          <w:rFonts w:ascii="Courier New" w:hAnsi="Courier New" w:cs="Courier New"/>
        </w:rPr>
        <w:t>PTC_STATIC</w:t>
      </w:r>
      <w:r w:rsidRPr="00DC7355">
        <w:t>, and</w:t>
      </w:r>
      <w:r w:rsidRPr="00DC7355">
        <w:rPr>
          <w:rFonts w:ascii="Courier New" w:hAnsi="Courier New" w:cs="Courier New"/>
        </w:rPr>
        <w:t xml:space="preserve"> SYSTEM_STATIC</w:t>
      </w:r>
      <w:r w:rsidRPr="00DC7355" w:rsidDel="00777AE3">
        <w:t xml:space="preserve">. </w:t>
      </w:r>
      <w:r w:rsidRPr="00DC7355">
        <w:t>This abstract type is used for component handling.</w:t>
      </w:r>
    </w:p>
    <w:p w14:paraId="4CD67273" w14:textId="7A1A744A" w:rsidR="00327709" w:rsidRPr="00DC7355" w:rsidRDefault="00327709" w:rsidP="00CF0458">
      <w:pPr>
        <w:pStyle w:val="berschrift2"/>
      </w:pPr>
      <w:bookmarkStart w:id="124" w:name="_Toc75433980"/>
      <w:r w:rsidRPr="00DC7355">
        <w:t>8.2</w:t>
      </w:r>
      <w:r w:rsidRPr="00DC7355">
        <w:tab/>
        <w:t>Extensions to clause 7.3.1.1</w:t>
      </w:r>
      <w:r w:rsidRPr="00DC7355">
        <w:rPr>
          <w:rFonts w:cs="Arial"/>
        </w:rPr>
        <w:t xml:space="preserve"> of </w:t>
      </w:r>
      <w:r w:rsidR="00492FC3" w:rsidRPr="00DC7355">
        <w:rPr>
          <w:rFonts w:cs="Arial"/>
        </w:rPr>
        <w:t>ETSI ES 201 873-6</w:t>
      </w:r>
      <w:r w:rsidR="00D451C7" w:rsidRPr="00DC7355">
        <w:rPr>
          <w:rFonts w:cs="Arial"/>
        </w:rPr>
        <w:t xml:space="preserve"> </w:t>
      </w:r>
      <w:r w:rsidRPr="00DC7355">
        <w:t>TCI</w:t>
      </w:r>
      <w:r w:rsidR="00152DD7" w:rsidRPr="00DC7355">
        <w:noBreakHyphen/>
      </w:r>
      <w:r w:rsidRPr="00DC7355">
        <w:t>TM required</w:t>
      </w:r>
      <w:bookmarkEnd w:id="124"/>
    </w:p>
    <w:p w14:paraId="59F180AA" w14:textId="77777777" w:rsidR="00327709" w:rsidRPr="00DC7355" w:rsidRDefault="00327709" w:rsidP="00CF0458">
      <w:pPr>
        <w:keepNext/>
        <w:keepLines/>
      </w:pPr>
      <w:r w:rsidRPr="00DC7355">
        <w:t xml:space="preserve">In order to handle static configurations via TCI-TM, the operations </w:t>
      </w:r>
      <w:r w:rsidRPr="00DC7355">
        <w:rPr>
          <w:rFonts w:ascii="Courier New" w:hAnsi="Courier New" w:cs="Courier New"/>
          <w:sz w:val="18"/>
        </w:rPr>
        <w:t>tciStartConfig</w:t>
      </w:r>
      <w:r w:rsidRPr="00DC7355">
        <w:t xml:space="preserve"> and </w:t>
      </w:r>
      <w:r w:rsidRPr="00DC7355">
        <w:rPr>
          <w:rFonts w:ascii="Courier New" w:hAnsi="Courier New" w:cs="Courier New"/>
          <w:sz w:val="18"/>
        </w:rPr>
        <w:t>tciKillConfig</w:t>
      </w:r>
      <w:r w:rsidRPr="00DC7355">
        <w:t xml:space="preserve"> are defi</w:t>
      </w:r>
      <w:r w:rsidR="00CF0458" w:rsidRPr="00DC7355">
        <w:t>ned as follows.</w:t>
      </w:r>
    </w:p>
    <w:p w14:paraId="20E1E043" w14:textId="77777777" w:rsidR="005014D6" w:rsidRPr="00DC7355" w:rsidRDefault="005014D6" w:rsidP="00CB0C9B">
      <w:pPr>
        <w:keepNext/>
        <w:tabs>
          <w:tab w:val="left" w:pos="1701"/>
        </w:tabs>
        <w:rPr>
          <w:b/>
        </w:rPr>
      </w:pPr>
      <w:r w:rsidRPr="00DC7355">
        <w:rPr>
          <w:b/>
        </w:rPr>
        <w:t>Clause 7.3.1.1.7</w:t>
      </w:r>
      <w:r w:rsidRPr="00DC7355">
        <w:rPr>
          <w:b/>
        </w:rPr>
        <w:tab/>
        <w:t>tciStartTestCase</w:t>
      </w:r>
    </w:p>
    <w:p w14:paraId="14653067" w14:textId="77777777" w:rsidR="005014D6" w:rsidRPr="00DC7355" w:rsidRDefault="005014D6" w:rsidP="0093045F">
      <w:pPr>
        <w:keepNext/>
      </w:pPr>
      <w:r w:rsidRPr="00DC7355">
        <w:t>This clause is to be extended.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559"/>
        <w:gridCol w:w="6476"/>
      </w:tblGrid>
      <w:tr w:rsidR="005014D6" w:rsidRPr="00DC7355" w14:paraId="78FCDC49" w14:textId="77777777" w:rsidTr="00C007C0">
        <w:trPr>
          <w:jc w:val="center"/>
        </w:trPr>
        <w:tc>
          <w:tcPr>
            <w:tcW w:w="1517" w:type="dxa"/>
            <w:tcBorders>
              <w:top w:val="single" w:sz="6" w:space="0" w:color="000000"/>
              <w:left w:val="single" w:sz="6" w:space="0" w:color="000000"/>
              <w:bottom w:val="single" w:sz="6" w:space="0" w:color="000000"/>
              <w:right w:val="single" w:sz="6" w:space="0" w:color="000000"/>
            </w:tcBorders>
          </w:tcPr>
          <w:p w14:paraId="08FE8C87" w14:textId="77777777" w:rsidR="005014D6" w:rsidRPr="00DC7355" w:rsidRDefault="005014D6" w:rsidP="0093045F">
            <w:pPr>
              <w:pStyle w:val="TAH"/>
              <w:keepLines w:val="0"/>
              <w:widowControl w:val="0"/>
              <w:rPr>
                <w:szCs w:val="18"/>
              </w:rPr>
            </w:pPr>
            <w:r w:rsidRPr="00DC7355">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2861D7DC" w14:textId="77777777" w:rsidR="005014D6" w:rsidRPr="00DC7355" w:rsidRDefault="005014D6" w:rsidP="0093045F">
            <w:pPr>
              <w:pStyle w:val="PL"/>
              <w:keepNext/>
              <w:widowControl w:val="0"/>
              <w:rPr>
                <w:noProof w:val="0"/>
                <w:sz w:val="18"/>
                <w:lang w:eastAsia="de-DE"/>
              </w:rPr>
            </w:pPr>
            <w:r w:rsidRPr="00DC7355">
              <w:rPr>
                <w:noProof w:val="0"/>
                <w:sz w:val="18"/>
                <w:lang w:eastAsia="de-DE"/>
              </w:rPr>
              <w:t>void tciStartTestCase(in TciTestCaseIdType testCaseId,</w:t>
            </w:r>
          </w:p>
          <w:p w14:paraId="4CA2CAF8" w14:textId="77777777" w:rsidR="005014D6" w:rsidRPr="00DC7355" w:rsidRDefault="005014D6" w:rsidP="0093045F">
            <w:pPr>
              <w:pStyle w:val="PL"/>
              <w:keepNext/>
              <w:widowControl w:val="0"/>
              <w:rPr>
                <w:noProof w:val="0"/>
                <w:sz w:val="18"/>
                <w:lang w:eastAsia="de-DE"/>
              </w:rPr>
            </w:pPr>
            <w:r w:rsidRPr="00DC7355">
              <w:rPr>
                <w:noProof w:val="0"/>
                <w:sz w:val="18"/>
                <w:lang w:eastAsia="de-DE"/>
              </w:rPr>
              <w:t xml:space="preserve">                      in TciParameterListType parameterList,  </w:t>
            </w:r>
          </w:p>
          <w:p w14:paraId="1C5160D7" w14:textId="77777777" w:rsidR="005014D6" w:rsidRPr="00DC7355" w:rsidRDefault="005014D6" w:rsidP="0093045F">
            <w:pPr>
              <w:pStyle w:val="PL"/>
              <w:keepNext/>
              <w:widowControl w:val="0"/>
              <w:rPr>
                <w:noProof w:val="0"/>
                <w:lang w:eastAsia="de-DE"/>
              </w:rPr>
            </w:pPr>
            <w:r w:rsidRPr="00DC7355">
              <w:rPr>
                <w:noProof w:val="0"/>
                <w:sz w:val="18"/>
                <w:lang w:eastAsia="de-DE"/>
              </w:rPr>
              <w:t xml:space="preserve">                      in </w:t>
            </w:r>
            <w:r w:rsidRPr="00DC7355">
              <w:rPr>
                <w:rFonts w:cs="Courier New"/>
                <w:noProof w:val="0"/>
                <w:sz w:val="18"/>
                <w:szCs w:val="16"/>
                <w:lang w:eastAsia="de-DE"/>
              </w:rPr>
              <w:t>TciConfigurationIdType</w:t>
            </w:r>
            <w:r w:rsidRPr="00DC7355" w:rsidDel="002F7E01">
              <w:rPr>
                <w:noProof w:val="0"/>
                <w:sz w:val="18"/>
                <w:lang w:eastAsia="de-DE"/>
              </w:rPr>
              <w:t xml:space="preserve"> </w:t>
            </w:r>
            <w:r w:rsidRPr="00DC7355">
              <w:rPr>
                <w:noProof w:val="0"/>
                <w:sz w:val="18"/>
                <w:lang w:eastAsia="de-DE"/>
              </w:rPr>
              <w:t>ref)</w:t>
            </w:r>
          </w:p>
        </w:tc>
      </w:tr>
      <w:tr w:rsidR="005014D6" w:rsidRPr="00DC7355" w14:paraId="06217B86" w14:textId="77777777" w:rsidTr="00C007C0">
        <w:trPr>
          <w:cantSplit/>
          <w:jc w:val="center"/>
        </w:trPr>
        <w:tc>
          <w:tcPr>
            <w:tcW w:w="1517" w:type="dxa"/>
            <w:vMerge w:val="restart"/>
            <w:tcBorders>
              <w:top w:val="single" w:sz="6" w:space="0" w:color="000000"/>
              <w:left w:val="single" w:sz="6" w:space="0" w:color="000000"/>
              <w:right w:val="single" w:sz="6" w:space="0" w:color="000000"/>
            </w:tcBorders>
          </w:tcPr>
          <w:p w14:paraId="179BE7F7" w14:textId="77777777" w:rsidR="005014D6" w:rsidRPr="00DC7355" w:rsidRDefault="005014D6" w:rsidP="0093045F">
            <w:pPr>
              <w:pStyle w:val="TAH"/>
              <w:keepLines w:val="0"/>
              <w:widowControl w:val="0"/>
              <w:rPr>
                <w:szCs w:val="18"/>
              </w:rPr>
            </w:pPr>
            <w:r w:rsidRPr="00DC7355">
              <w:rPr>
                <w:szCs w:val="18"/>
              </w:rPr>
              <w:t>In Parameters</w:t>
            </w:r>
          </w:p>
        </w:tc>
        <w:tc>
          <w:tcPr>
            <w:tcW w:w="1559" w:type="dxa"/>
            <w:tcBorders>
              <w:top w:val="single" w:sz="6" w:space="0" w:color="000000"/>
              <w:left w:val="single" w:sz="6" w:space="0" w:color="000000"/>
              <w:bottom w:val="single" w:sz="6" w:space="0" w:color="000000"/>
              <w:right w:val="single" w:sz="6" w:space="0" w:color="000000"/>
            </w:tcBorders>
          </w:tcPr>
          <w:p w14:paraId="531EA38E" w14:textId="77777777" w:rsidR="005014D6" w:rsidRPr="00DC7355" w:rsidRDefault="005014D6" w:rsidP="0093045F">
            <w:pPr>
              <w:pStyle w:val="PL"/>
              <w:keepNext/>
              <w:widowControl w:val="0"/>
              <w:rPr>
                <w:noProof w:val="0"/>
                <w:sz w:val="18"/>
                <w:szCs w:val="18"/>
                <w:lang w:eastAsia="de-DE"/>
              </w:rPr>
            </w:pPr>
            <w:r w:rsidRPr="00DC7355">
              <w:rPr>
                <w:noProof w:val="0"/>
                <w:sz w:val="18"/>
                <w:szCs w:val="18"/>
                <w:lang w:eastAsia="de-DE"/>
              </w:rPr>
              <w:t>testCaseId</w:t>
            </w:r>
          </w:p>
        </w:tc>
        <w:tc>
          <w:tcPr>
            <w:tcW w:w="6476" w:type="dxa"/>
            <w:tcBorders>
              <w:top w:val="single" w:sz="6" w:space="0" w:color="000000"/>
              <w:left w:val="single" w:sz="6" w:space="0" w:color="000000"/>
              <w:bottom w:val="single" w:sz="6" w:space="0" w:color="000000"/>
              <w:right w:val="single" w:sz="6" w:space="0" w:color="000000"/>
            </w:tcBorders>
          </w:tcPr>
          <w:p w14:paraId="59755A99" w14:textId="77777777" w:rsidR="005014D6" w:rsidRPr="00DC7355" w:rsidRDefault="005014D6" w:rsidP="0093045F">
            <w:pPr>
              <w:pStyle w:val="TAL"/>
              <w:keepLines w:val="0"/>
              <w:widowControl w:val="0"/>
              <w:rPr>
                <w:szCs w:val="18"/>
              </w:rPr>
            </w:pPr>
            <w:r w:rsidRPr="00DC7355">
              <w:rPr>
                <w:szCs w:val="18"/>
              </w:rPr>
              <w:t>A test case identifier as defined in the TTCN</w:t>
            </w:r>
            <w:r w:rsidRPr="00DC7355">
              <w:rPr>
                <w:szCs w:val="18"/>
              </w:rPr>
              <w:noBreakHyphen/>
              <w:t>3 module.</w:t>
            </w:r>
          </w:p>
        </w:tc>
      </w:tr>
      <w:tr w:rsidR="005014D6" w:rsidRPr="00DC7355" w14:paraId="569A7233" w14:textId="77777777" w:rsidTr="00C007C0">
        <w:trPr>
          <w:cantSplit/>
          <w:jc w:val="center"/>
        </w:trPr>
        <w:tc>
          <w:tcPr>
            <w:tcW w:w="1517" w:type="dxa"/>
            <w:vMerge/>
            <w:tcBorders>
              <w:left w:val="single" w:sz="6" w:space="0" w:color="000000"/>
              <w:right w:val="single" w:sz="6" w:space="0" w:color="000000"/>
            </w:tcBorders>
          </w:tcPr>
          <w:p w14:paraId="4D8C7249" w14:textId="77777777" w:rsidR="005014D6" w:rsidRPr="00DC7355" w:rsidRDefault="005014D6" w:rsidP="00C007C0">
            <w:pPr>
              <w:pStyle w:val="TAH"/>
              <w:keepNext w:val="0"/>
              <w:keepLines w:val="0"/>
              <w:widowControl w:val="0"/>
              <w:rPr>
                <w:szCs w:val="18"/>
              </w:rPr>
            </w:pPr>
          </w:p>
        </w:tc>
        <w:tc>
          <w:tcPr>
            <w:tcW w:w="1559" w:type="dxa"/>
            <w:tcBorders>
              <w:top w:val="single" w:sz="6" w:space="0" w:color="000000"/>
              <w:left w:val="single" w:sz="6" w:space="0" w:color="000000"/>
              <w:bottom w:val="single" w:sz="6" w:space="0" w:color="000000"/>
              <w:right w:val="single" w:sz="6" w:space="0" w:color="000000"/>
            </w:tcBorders>
          </w:tcPr>
          <w:p w14:paraId="2009339D" w14:textId="77777777" w:rsidR="005014D6" w:rsidRPr="00DC7355" w:rsidRDefault="005014D6" w:rsidP="00C007C0">
            <w:pPr>
              <w:pStyle w:val="PL"/>
              <w:widowControl w:val="0"/>
              <w:rPr>
                <w:noProof w:val="0"/>
                <w:sz w:val="18"/>
                <w:szCs w:val="18"/>
                <w:lang w:eastAsia="de-DE"/>
              </w:rPr>
            </w:pPr>
            <w:r w:rsidRPr="00DC7355">
              <w:rPr>
                <w:noProof w:val="0"/>
                <w:sz w:val="18"/>
                <w:szCs w:val="18"/>
                <w:lang w:eastAsia="de-DE"/>
              </w:rPr>
              <w:t>parameterList</w:t>
            </w:r>
          </w:p>
        </w:tc>
        <w:tc>
          <w:tcPr>
            <w:tcW w:w="6476" w:type="dxa"/>
            <w:tcBorders>
              <w:top w:val="single" w:sz="6" w:space="0" w:color="000000"/>
              <w:left w:val="single" w:sz="6" w:space="0" w:color="000000"/>
              <w:bottom w:val="single" w:sz="6" w:space="0" w:color="000000"/>
              <w:right w:val="single" w:sz="6" w:space="0" w:color="000000"/>
            </w:tcBorders>
          </w:tcPr>
          <w:p w14:paraId="1C0DC064" w14:textId="77777777" w:rsidR="005014D6" w:rsidRPr="00DC7355" w:rsidRDefault="005014D6" w:rsidP="00C007C0">
            <w:pPr>
              <w:pStyle w:val="TAL"/>
              <w:keepNext w:val="0"/>
              <w:keepLines w:val="0"/>
              <w:widowControl w:val="0"/>
              <w:rPr>
                <w:szCs w:val="18"/>
              </w:rPr>
            </w:pPr>
            <w:r w:rsidRPr="00DC7355">
              <w:rPr>
                <w:szCs w:val="18"/>
              </w:rPr>
              <w:t xml:space="preserve">A list of </w:t>
            </w:r>
            <w:r w:rsidRPr="00DC7355">
              <w:rPr>
                <w:rFonts w:ascii="Courier New" w:hAnsi="Courier New" w:cs="Courier New"/>
                <w:szCs w:val="18"/>
              </w:rPr>
              <w:t>Values</w:t>
            </w:r>
            <w:r w:rsidRPr="00DC7355">
              <w:rPr>
                <w:szCs w:val="18"/>
              </w:rPr>
              <w:t xml:space="preserve"> where each value defines a parameter from the parameter list as defined in the TTCN</w:t>
            </w:r>
            <w:r w:rsidRPr="00DC7355">
              <w:rPr>
                <w:szCs w:val="18"/>
              </w:rPr>
              <w:noBreakHyphen/>
              <w:t xml:space="preserve">3 test case definition. The parameters in </w:t>
            </w:r>
            <w:r w:rsidRPr="00DC7355">
              <w:rPr>
                <w:rFonts w:ascii="Courier New" w:hAnsi="Courier New" w:cs="Courier New"/>
                <w:szCs w:val="18"/>
              </w:rPr>
              <w:t>parameterList</w:t>
            </w:r>
            <w:r w:rsidRPr="00DC7355">
              <w:rPr>
                <w:szCs w:val="18"/>
              </w:rPr>
              <w:t xml:space="preserve"> are ordered as they appear in the TTCN</w:t>
            </w:r>
            <w:r w:rsidRPr="00DC7355">
              <w:rPr>
                <w:szCs w:val="18"/>
              </w:rPr>
              <w:noBreakHyphen/>
              <w:t xml:space="preserve">3 signature of the test case. If no parameters have to be passed either the </w:t>
            </w:r>
            <w:r w:rsidRPr="00DC7355">
              <w:rPr>
                <w:rFonts w:ascii="Courier New" w:hAnsi="Courier New"/>
                <w:szCs w:val="18"/>
              </w:rPr>
              <w:t>null</w:t>
            </w:r>
            <w:r w:rsidRPr="00DC7355">
              <w:rPr>
                <w:szCs w:val="18"/>
              </w:rPr>
              <w:t xml:space="preserve"> value or an empty </w:t>
            </w:r>
            <w:r w:rsidRPr="00DC7355">
              <w:rPr>
                <w:rFonts w:ascii="Courier New" w:hAnsi="Courier New" w:cs="Courier New"/>
                <w:szCs w:val="18"/>
              </w:rPr>
              <w:t>parameterList</w:t>
            </w:r>
            <w:r w:rsidRPr="00DC7355">
              <w:rPr>
                <w:szCs w:val="18"/>
              </w:rPr>
              <w:t>, i.e. a list of length zero shall be passed.</w:t>
            </w:r>
          </w:p>
        </w:tc>
      </w:tr>
      <w:tr w:rsidR="005014D6" w:rsidRPr="00DC7355" w14:paraId="7C43438D" w14:textId="77777777" w:rsidTr="00C007C0">
        <w:trPr>
          <w:cantSplit/>
          <w:jc w:val="center"/>
        </w:trPr>
        <w:tc>
          <w:tcPr>
            <w:tcW w:w="1517" w:type="dxa"/>
            <w:vMerge/>
            <w:tcBorders>
              <w:left w:val="single" w:sz="6" w:space="0" w:color="000000"/>
              <w:bottom w:val="single" w:sz="6" w:space="0" w:color="000000"/>
              <w:right w:val="single" w:sz="6" w:space="0" w:color="000000"/>
            </w:tcBorders>
          </w:tcPr>
          <w:p w14:paraId="7E1BFF5E" w14:textId="77777777" w:rsidR="005014D6" w:rsidRPr="00DC7355" w:rsidRDefault="005014D6" w:rsidP="00C007C0">
            <w:pPr>
              <w:pStyle w:val="TAH"/>
              <w:keepNext w:val="0"/>
              <w:keepLines w:val="0"/>
              <w:widowControl w:val="0"/>
              <w:rPr>
                <w:szCs w:val="18"/>
              </w:rPr>
            </w:pPr>
          </w:p>
        </w:tc>
        <w:tc>
          <w:tcPr>
            <w:tcW w:w="1559" w:type="dxa"/>
            <w:tcBorders>
              <w:top w:val="single" w:sz="6" w:space="0" w:color="000000"/>
              <w:left w:val="single" w:sz="6" w:space="0" w:color="000000"/>
              <w:bottom w:val="single" w:sz="6" w:space="0" w:color="000000"/>
              <w:right w:val="single" w:sz="6" w:space="0" w:color="000000"/>
            </w:tcBorders>
          </w:tcPr>
          <w:p w14:paraId="1320A81F" w14:textId="77777777" w:rsidR="005014D6" w:rsidRPr="00DC7355" w:rsidRDefault="005014D6" w:rsidP="00C007C0">
            <w:pPr>
              <w:pStyle w:val="PL"/>
              <w:widowControl w:val="0"/>
              <w:rPr>
                <w:noProof w:val="0"/>
                <w:sz w:val="18"/>
                <w:szCs w:val="18"/>
                <w:lang w:eastAsia="de-DE"/>
              </w:rPr>
            </w:pPr>
            <w:r w:rsidRPr="00DC7355">
              <w:rPr>
                <w:noProof w:val="0"/>
                <w:lang w:eastAsia="de-DE"/>
              </w:rPr>
              <w:t>ref</w:t>
            </w:r>
          </w:p>
        </w:tc>
        <w:tc>
          <w:tcPr>
            <w:tcW w:w="6476" w:type="dxa"/>
            <w:tcBorders>
              <w:top w:val="single" w:sz="6" w:space="0" w:color="000000"/>
              <w:left w:val="single" w:sz="6" w:space="0" w:color="000000"/>
              <w:bottom w:val="single" w:sz="6" w:space="0" w:color="000000"/>
              <w:right w:val="single" w:sz="6" w:space="0" w:color="000000"/>
            </w:tcBorders>
          </w:tcPr>
          <w:p w14:paraId="66DE612F" w14:textId="77777777" w:rsidR="005014D6" w:rsidRPr="00DC7355" w:rsidRDefault="005014D6" w:rsidP="00C007C0">
            <w:pPr>
              <w:pStyle w:val="TAL"/>
              <w:keepNext w:val="0"/>
              <w:keepLines w:val="0"/>
              <w:widowControl w:val="0"/>
              <w:rPr>
                <w:szCs w:val="18"/>
              </w:rPr>
            </w:pPr>
            <w:r w:rsidRPr="00DC7355">
              <w:rPr>
                <w:szCs w:val="18"/>
              </w:rPr>
              <w:t>An optional reference to a static configuration for the test case, which is to be used if a static configuration has been defined for the test case.</w:t>
            </w:r>
          </w:p>
        </w:tc>
      </w:tr>
      <w:tr w:rsidR="005014D6" w:rsidRPr="00DC7355" w14:paraId="6AB54015" w14:textId="77777777" w:rsidTr="00C007C0">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B83859D" w14:textId="77777777" w:rsidR="005014D6" w:rsidRPr="00DC7355" w:rsidRDefault="005014D6" w:rsidP="00C007C0">
            <w:pPr>
              <w:pStyle w:val="TAH"/>
              <w:keepNext w:val="0"/>
              <w:keepLines w:val="0"/>
              <w:widowControl w:val="0"/>
              <w:rPr>
                <w:szCs w:val="18"/>
              </w:rPr>
            </w:pPr>
            <w:r w:rsidRPr="00DC7355">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3FA9A895" w14:textId="77777777" w:rsidR="005014D6" w:rsidRPr="00DC7355" w:rsidRDefault="005014D6" w:rsidP="00C007C0">
            <w:pPr>
              <w:pStyle w:val="PL"/>
              <w:widowControl w:val="0"/>
              <w:rPr>
                <w:noProof w:val="0"/>
                <w:sz w:val="18"/>
                <w:szCs w:val="18"/>
                <w:lang w:eastAsia="de-DE"/>
              </w:rPr>
            </w:pPr>
            <w:r w:rsidRPr="00DC7355">
              <w:rPr>
                <w:noProof w:val="0"/>
                <w:sz w:val="18"/>
                <w:szCs w:val="18"/>
                <w:lang w:eastAsia="de-DE"/>
              </w:rPr>
              <w:t>void</w:t>
            </w:r>
          </w:p>
        </w:tc>
      </w:tr>
      <w:tr w:rsidR="005014D6" w:rsidRPr="00DC7355" w14:paraId="568754D1" w14:textId="77777777" w:rsidTr="00C007C0">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6684B4E" w14:textId="77777777" w:rsidR="005014D6" w:rsidRPr="00DC7355" w:rsidRDefault="005014D6" w:rsidP="00C007C0">
            <w:pPr>
              <w:pStyle w:val="TAH"/>
              <w:keepNext w:val="0"/>
              <w:keepLines w:val="0"/>
              <w:widowControl w:val="0"/>
              <w:rPr>
                <w:szCs w:val="18"/>
              </w:rPr>
            </w:pPr>
            <w:r w:rsidRPr="00DC7355">
              <w:rPr>
                <w:szCs w:val="18"/>
              </w:rPr>
              <w:lastRenderedPageBreak/>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2A1DDBD5" w14:textId="77777777" w:rsidR="005014D6" w:rsidRPr="00DC7355" w:rsidRDefault="005014D6" w:rsidP="00C007C0">
            <w:pPr>
              <w:pStyle w:val="TAL"/>
              <w:keepNext w:val="0"/>
              <w:keepLines w:val="0"/>
              <w:widowControl w:val="0"/>
              <w:rPr>
                <w:szCs w:val="18"/>
              </w:rPr>
            </w:pPr>
            <w:r w:rsidRPr="00DC7355">
              <w:rPr>
                <w:szCs w:val="18"/>
              </w:rPr>
              <w:t xml:space="preserve">Shall be called only if a module has been selected before. Only </w:t>
            </w:r>
            <w:r w:rsidRPr="00DC7355">
              <w:rPr>
                <w:rFonts w:ascii="Courier New" w:hAnsi="Courier New" w:cs="Courier New"/>
                <w:szCs w:val="18"/>
              </w:rPr>
              <w:t>testCaseIds</w:t>
            </w:r>
            <w:r w:rsidRPr="00DC7355">
              <w:rPr>
                <w:szCs w:val="18"/>
              </w:rPr>
              <w:t xml:space="preserve"> for test cases that are declared in the currently selected TTCN</w:t>
            </w:r>
            <w:r w:rsidRPr="00DC7355">
              <w:rPr>
                <w:szCs w:val="18"/>
              </w:rPr>
              <w:noBreakHyphen/>
              <w:t xml:space="preserve">3 module shall be passed. Only if the test case requires a static configuration, a </w:t>
            </w:r>
            <w:r w:rsidRPr="00DC7355">
              <w:rPr>
                <w:rFonts w:ascii="Courier New" w:hAnsi="Courier New" w:cs="Courier New"/>
                <w:szCs w:val="18"/>
              </w:rPr>
              <w:t>ref</w:t>
            </w:r>
            <w:r w:rsidRPr="00DC7355">
              <w:rPr>
                <w:szCs w:val="18"/>
              </w:rPr>
              <w:t xml:space="preserve"> to a started static configuration that is of the configuration type in the test case definition shall be given. If no static configuration has been defined for the test case in the TTCN</w:t>
            </w:r>
            <w:r w:rsidRPr="00DC7355">
              <w:rPr>
                <w:szCs w:val="18"/>
              </w:rPr>
              <w:noBreakHyphen/>
              <w:t xml:space="preserve">3 ATS, the distinct value </w:t>
            </w:r>
            <w:r w:rsidRPr="00DC7355">
              <w:rPr>
                <w:rFonts w:ascii="Courier New" w:hAnsi="Courier New" w:cs="Courier New"/>
                <w:iCs/>
                <w:szCs w:val="18"/>
              </w:rPr>
              <w:t>null</w:t>
            </w:r>
            <w:r w:rsidRPr="00DC7355">
              <w:rPr>
                <w:i/>
                <w:szCs w:val="18"/>
              </w:rPr>
              <w:t xml:space="preserve"> </w:t>
            </w:r>
            <w:r w:rsidRPr="00DC7355">
              <w:rPr>
                <w:szCs w:val="18"/>
              </w:rPr>
              <w:t xml:space="preserve">shall be passed in for </w:t>
            </w:r>
            <w:r w:rsidRPr="00DC7355">
              <w:rPr>
                <w:rFonts w:ascii="Courier New" w:hAnsi="Courier New" w:cs="Courier New"/>
                <w:szCs w:val="18"/>
              </w:rPr>
              <w:t>ref</w:t>
            </w:r>
            <w:proofErr w:type="gramStart"/>
            <w:r w:rsidRPr="00DC7355">
              <w:rPr>
                <w:szCs w:val="18"/>
              </w:rPr>
              <w:t>.</w:t>
            </w:r>
            <w:proofErr w:type="gramEnd"/>
            <w:r w:rsidRPr="00DC7355">
              <w:rPr>
                <w:szCs w:val="18"/>
              </w:rPr>
              <w:br/>
              <w:t xml:space="preserve">Test cases that are imported in a referenced module cannot be started. To start imported test cases the referenced (imported) module shall be selected first using the </w:t>
            </w:r>
            <w:r w:rsidRPr="00DC7355">
              <w:rPr>
                <w:rFonts w:ascii="Courier New" w:hAnsi="Courier New" w:cs="Courier New"/>
                <w:szCs w:val="18"/>
              </w:rPr>
              <w:t>tciRootModule</w:t>
            </w:r>
            <w:r w:rsidRPr="00DC7355">
              <w:rPr>
                <w:szCs w:val="18"/>
              </w:rPr>
              <w:t xml:space="preserve"> operation.</w:t>
            </w:r>
          </w:p>
        </w:tc>
      </w:tr>
      <w:tr w:rsidR="005014D6" w:rsidRPr="00DC7355" w14:paraId="4FB9535E" w14:textId="77777777" w:rsidTr="00C007C0">
        <w:trPr>
          <w:jc w:val="center"/>
        </w:trPr>
        <w:tc>
          <w:tcPr>
            <w:tcW w:w="1517" w:type="dxa"/>
            <w:tcBorders>
              <w:top w:val="single" w:sz="6" w:space="0" w:color="000000"/>
              <w:left w:val="single" w:sz="6" w:space="0" w:color="000000"/>
              <w:bottom w:val="single" w:sz="6" w:space="0" w:color="000000"/>
              <w:right w:val="single" w:sz="6" w:space="0" w:color="000000"/>
            </w:tcBorders>
          </w:tcPr>
          <w:p w14:paraId="20CDB8FC" w14:textId="77777777" w:rsidR="005014D6" w:rsidRPr="00DC7355" w:rsidRDefault="005014D6" w:rsidP="00C007C0">
            <w:pPr>
              <w:pStyle w:val="TAH"/>
              <w:keepNext w:val="0"/>
              <w:keepLines w:val="0"/>
              <w:widowControl w:val="0"/>
              <w:rPr>
                <w:szCs w:val="18"/>
              </w:rPr>
            </w:pPr>
            <w:r w:rsidRPr="00DC7355">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0F3E53F9" w14:textId="77777777" w:rsidR="005014D6" w:rsidRPr="00DC7355" w:rsidRDefault="005014D6" w:rsidP="00C007C0">
            <w:pPr>
              <w:pStyle w:val="TAL"/>
              <w:keepNext w:val="0"/>
              <w:keepLines w:val="0"/>
              <w:widowControl w:val="0"/>
              <w:rPr>
                <w:szCs w:val="18"/>
              </w:rPr>
            </w:pPr>
            <w:proofErr w:type="gramStart"/>
            <w:r w:rsidRPr="00DC7355">
              <w:rPr>
                <w:rFonts w:ascii="Courier New" w:hAnsi="Courier New" w:cs="Courier New"/>
                <w:szCs w:val="18"/>
              </w:rPr>
              <w:t>tciStartTestCase</w:t>
            </w:r>
            <w:proofErr w:type="gramEnd"/>
            <w:r w:rsidRPr="00DC7355">
              <w:rPr>
                <w:rFonts w:ascii="Courier New" w:hAnsi="Courier New" w:cs="Courier New"/>
                <w:szCs w:val="18"/>
              </w:rPr>
              <w:t xml:space="preserve"> </w:t>
            </w:r>
            <w:r w:rsidRPr="00DC7355">
              <w:rPr>
                <w:szCs w:val="18"/>
              </w:rPr>
              <w:t xml:space="preserve">starts a test case in the currently selected module with the given parameters. A </w:t>
            </w:r>
            <w:r w:rsidRPr="00DC7355">
              <w:rPr>
                <w:rFonts w:ascii="Courier New" w:hAnsi="Courier New" w:cs="Courier New"/>
                <w:szCs w:val="18"/>
              </w:rPr>
              <w:t>tciError</w:t>
            </w:r>
            <w:r w:rsidRPr="00DC7355">
              <w:rPr>
                <w:szCs w:val="18"/>
              </w:rPr>
              <w:t xml:space="preserve"> will be issued by the TE if no such test case exists or if the static configuration has not been started or has been killed but is required by the test case.</w:t>
            </w:r>
          </w:p>
          <w:p w14:paraId="65282250" w14:textId="77777777" w:rsidR="005014D6" w:rsidRPr="00DC7355" w:rsidRDefault="005014D6" w:rsidP="00C007C0">
            <w:pPr>
              <w:pStyle w:val="TAL"/>
              <w:keepNext w:val="0"/>
              <w:keepLines w:val="0"/>
              <w:widowControl w:val="0"/>
              <w:rPr>
                <w:szCs w:val="18"/>
              </w:rPr>
            </w:pPr>
            <w:r w:rsidRPr="00DC7355">
              <w:rPr>
                <w:szCs w:val="18"/>
              </w:rPr>
              <w:t xml:space="preserve">All </w:t>
            </w:r>
            <w:r w:rsidRPr="00DC7355">
              <w:rPr>
                <w:i/>
                <w:szCs w:val="18"/>
              </w:rPr>
              <w:t xml:space="preserve">in </w:t>
            </w:r>
            <w:r w:rsidRPr="00DC7355">
              <w:rPr>
                <w:szCs w:val="18"/>
              </w:rPr>
              <w:t xml:space="preserve">and </w:t>
            </w:r>
            <w:r w:rsidRPr="00DC7355">
              <w:rPr>
                <w:i/>
                <w:szCs w:val="18"/>
              </w:rPr>
              <w:t xml:space="preserve">inout </w:t>
            </w:r>
            <w:r w:rsidRPr="00DC7355">
              <w:rPr>
                <w:szCs w:val="18"/>
              </w:rPr>
              <w:t xml:space="preserve">test case parameters in </w:t>
            </w:r>
            <w:r w:rsidRPr="00DC7355">
              <w:rPr>
                <w:rFonts w:ascii="Courier New" w:hAnsi="Courier New" w:cs="Courier New"/>
                <w:szCs w:val="18"/>
              </w:rPr>
              <w:t xml:space="preserve">parameterList </w:t>
            </w:r>
            <w:r w:rsidRPr="00DC7355">
              <w:rPr>
                <w:szCs w:val="18"/>
              </w:rPr>
              <w:t xml:space="preserve">contain </w:t>
            </w:r>
            <w:r w:rsidRPr="00DC7355">
              <w:rPr>
                <w:rFonts w:ascii="Courier New" w:hAnsi="Courier New" w:cs="Courier New"/>
                <w:szCs w:val="18"/>
              </w:rPr>
              <w:t>Value</w:t>
            </w:r>
            <w:r w:rsidRPr="00DC7355">
              <w:rPr>
                <w:szCs w:val="18"/>
              </w:rPr>
              <w:t xml:space="preserve">. All </w:t>
            </w:r>
            <w:r w:rsidRPr="00DC7355">
              <w:rPr>
                <w:i/>
                <w:szCs w:val="18"/>
              </w:rPr>
              <w:t xml:space="preserve">out </w:t>
            </w:r>
            <w:r w:rsidRPr="00DC7355">
              <w:rPr>
                <w:szCs w:val="18"/>
              </w:rPr>
              <w:t xml:space="preserve">test case parameters in </w:t>
            </w:r>
            <w:r w:rsidRPr="00DC7355">
              <w:rPr>
                <w:rFonts w:ascii="Courier New" w:hAnsi="Courier New" w:cs="Courier New"/>
                <w:szCs w:val="18"/>
              </w:rPr>
              <w:t xml:space="preserve">parameterList </w:t>
            </w:r>
            <w:r w:rsidRPr="00DC7355">
              <w:rPr>
                <w:szCs w:val="18"/>
              </w:rPr>
              <w:t xml:space="preserve">shall contain the distinct value of </w:t>
            </w:r>
            <w:r w:rsidRPr="00DC7355">
              <w:rPr>
                <w:rFonts w:ascii="Courier New" w:hAnsi="Courier New" w:cs="Courier New"/>
                <w:szCs w:val="18"/>
              </w:rPr>
              <w:t xml:space="preserve">null </w:t>
            </w:r>
            <w:r w:rsidRPr="00DC7355">
              <w:rPr>
                <w:szCs w:val="18"/>
              </w:rPr>
              <w:t>since they are only of relevance when the test case terminates.</w:t>
            </w:r>
          </w:p>
        </w:tc>
      </w:tr>
    </w:tbl>
    <w:p w14:paraId="13C0241A" w14:textId="77777777" w:rsidR="005014D6" w:rsidRPr="00DC7355" w:rsidRDefault="005014D6" w:rsidP="005014D6">
      <w:pPr>
        <w:widowControl w:val="0"/>
      </w:pPr>
    </w:p>
    <w:p w14:paraId="4D35C2F3" w14:textId="77777777" w:rsidR="00327709" w:rsidRPr="00DC7355" w:rsidRDefault="00327709" w:rsidP="00CB0C9B">
      <w:pPr>
        <w:tabs>
          <w:tab w:val="left" w:pos="1701"/>
        </w:tabs>
        <w:rPr>
          <w:b/>
        </w:rPr>
      </w:pPr>
      <w:r w:rsidRPr="00DC7355">
        <w:rPr>
          <w:b/>
        </w:rPr>
        <w:t>Clause 7.3.1.1.</w:t>
      </w:r>
      <w:r w:rsidR="00B5395B" w:rsidRPr="00DC7355">
        <w:rPr>
          <w:b/>
        </w:rPr>
        <w:t>11</w:t>
      </w:r>
      <w:r w:rsidR="00B5395B" w:rsidRPr="00DC7355">
        <w:rPr>
          <w:b/>
        </w:rPr>
        <w:tab/>
      </w:r>
      <w:r w:rsidRPr="00DC7355">
        <w:rPr>
          <w:b/>
        </w:rPr>
        <w:t>tciStartConfig</w:t>
      </w:r>
    </w:p>
    <w:p w14:paraId="2284C563" w14:textId="77777777" w:rsidR="00327709" w:rsidRPr="00DC7355" w:rsidRDefault="00327709" w:rsidP="00327709">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559"/>
        <w:gridCol w:w="6476"/>
      </w:tblGrid>
      <w:tr w:rsidR="00327709" w:rsidRPr="00DC7355" w14:paraId="5CE331FB"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5A952A06" w14:textId="77777777" w:rsidR="00327709" w:rsidRPr="00DC7355" w:rsidRDefault="00327709" w:rsidP="0024511F">
            <w:pPr>
              <w:pStyle w:val="TAH"/>
              <w:keepNext w:val="0"/>
              <w:keepLines w:val="0"/>
              <w:widowControl w:val="0"/>
              <w:rPr>
                <w:szCs w:val="18"/>
              </w:rPr>
            </w:pPr>
            <w:r w:rsidRPr="00DC7355">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277A17D3" w14:textId="77777777" w:rsidR="00327709" w:rsidRPr="00DC7355" w:rsidRDefault="00C44FA7" w:rsidP="0024511F">
            <w:pPr>
              <w:pStyle w:val="PL"/>
              <w:widowControl w:val="0"/>
              <w:rPr>
                <w:noProof w:val="0"/>
                <w:lang w:eastAsia="de-DE"/>
              </w:rPr>
            </w:pPr>
            <w:r w:rsidRPr="00DC7355">
              <w:rPr>
                <w:rFonts w:cs="Courier New"/>
                <w:noProof w:val="0"/>
                <w:szCs w:val="16"/>
                <w:lang w:eastAsia="de-DE"/>
              </w:rPr>
              <w:t>TciConfigurationIdType</w:t>
            </w:r>
            <w:r w:rsidRPr="00DC7355" w:rsidDel="002F7E01">
              <w:rPr>
                <w:noProof w:val="0"/>
                <w:lang w:eastAsia="de-DE"/>
              </w:rPr>
              <w:t xml:space="preserve"> </w:t>
            </w:r>
            <w:r w:rsidR="00327709" w:rsidRPr="00DC7355">
              <w:rPr>
                <w:noProof w:val="0"/>
                <w:lang w:eastAsia="de-DE"/>
              </w:rPr>
              <w:t>tciStartConfig (in TciBehaviourIdType configId,</w:t>
            </w:r>
          </w:p>
          <w:p w14:paraId="11F0C5DC" w14:textId="77777777" w:rsidR="00327709" w:rsidRPr="00DC7355" w:rsidRDefault="00327709" w:rsidP="0024511F">
            <w:pPr>
              <w:pStyle w:val="PL"/>
              <w:widowControl w:val="0"/>
              <w:rPr>
                <w:noProof w:val="0"/>
                <w:lang w:eastAsia="de-DE"/>
              </w:rPr>
            </w:pPr>
            <w:r w:rsidRPr="00DC7355">
              <w:rPr>
                <w:noProof w:val="0"/>
                <w:lang w:eastAsia="de-DE"/>
              </w:rPr>
              <w:t xml:space="preserve">                     in TciParameterListType parameterList)</w:t>
            </w:r>
          </w:p>
        </w:tc>
      </w:tr>
      <w:tr w:rsidR="00327709" w:rsidRPr="00DC7355" w14:paraId="1990B7AF" w14:textId="77777777" w:rsidTr="0024511F">
        <w:trPr>
          <w:cantSplit/>
          <w:jc w:val="center"/>
        </w:trPr>
        <w:tc>
          <w:tcPr>
            <w:tcW w:w="1517" w:type="dxa"/>
            <w:vMerge w:val="restart"/>
            <w:tcBorders>
              <w:top w:val="single" w:sz="6" w:space="0" w:color="000000"/>
              <w:left w:val="single" w:sz="6" w:space="0" w:color="000000"/>
              <w:bottom w:val="single" w:sz="6" w:space="0" w:color="000000"/>
              <w:right w:val="single" w:sz="6" w:space="0" w:color="000000"/>
            </w:tcBorders>
          </w:tcPr>
          <w:p w14:paraId="130158B5" w14:textId="77777777" w:rsidR="00327709" w:rsidRPr="00DC7355" w:rsidRDefault="00327709" w:rsidP="0024511F">
            <w:pPr>
              <w:pStyle w:val="TAH"/>
              <w:keepNext w:val="0"/>
              <w:keepLines w:val="0"/>
              <w:widowControl w:val="0"/>
              <w:rPr>
                <w:szCs w:val="18"/>
              </w:rPr>
            </w:pPr>
            <w:r w:rsidRPr="00DC7355">
              <w:rPr>
                <w:szCs w:val="18"/>
              </w:rPr>
              <w:t>In Parameters</w:t>
            </w:r>
          </w:p>
        </w:tc>
        <w:tc>
          <w:tcPr>
            <w:tcW w:w="1559" w:type="dxa"/>
            <w:tcBorders>
              <w:top w:val="single" w:sz="6" w:space="0" w:color="000000"/>
              <w:left w:val="single" w:sz="6" w:space="0" w:color="000000"/>
              <w:bottom w:val="single" w:sz="6" w:space="0" w:color="000000"/>
              <w:right w:val="single" w:sz="6" w:space="0" w:color="000000"/>
            </w:tcBorders>
          </w:tcPr>
          <w:p w14:paraId="35B4C829" w14:textId="77777777" w:rsidR="00327709" w:rsidRPr="00DC7355" w:rsidRDefault="00327709" w:rsidP="0024511F">
            <w:pPr>
              <w:pStyle w:val="PL"/>
              <w:widowControl w:val="0"/>
              <w:rPr>
                <w:noProof w:val="0"/>
                <w:sz w:val="18"/>
                <w:szCs w:val="18"/>
                <w:lang w:eastAsia="de-DE"/>
              </w:rPr>
            </w:pPr>
            <w:r w:rsidRPr="00DC7355">
              <w:rPr>
                <w:noProof w:val="0"/>
                <w:lang w:eastAsia="de-DE"/>
              </w:rPr>
              <w:t>configId</w:t>
            </w:r>
          </w:p>
        </w:tc>
        <w:tc>
          <w:tcPr>
            <w:tcW w:w="6476" w:type="dxa"/>
            <w:tcBorders>
              <w:top w:val="single" w:sz="6" w:space="0" w:color="000000"/>
              <w:left w:val="single" w:sz="6" w:space="0" w:color="000000"/>
              <w:bottom w:val="single" w:sz="6" w:space="0" w:color="000000"/>
              <w:right w:val="single" w:sz="6" w:space="0" w:color="000000"/>
            </w:tcBorders>
          </w:tcPr>
          <w:p w14:paraId="736F8D68" w14:textId="77777777" w:rsidR="00327709" w:rsidRPr="00DC7355" w:rsidRDefault="00327709" w:rsidP="0024511F">
            <w:pPr>
              <w:pStyle w:val="TAL"/>
              <w:keepNext w:val="0"/>
              <w:keepLines w:val="0"/>
              <w:widowControl w:val="0"/>
              <w:rPr>
                <w:szCs w:val="18"/>
              </w:rPr>
            </w:pPr>
            <w:r w:rsidRPr="00DC7355">
              <w:rPr>
                <w:szCs w:val="18"/>
              </w:rPr>
              <w:t>A configuration function identifier as defined in the TTCN</w:t>
            </w:r>
            <w:r w:rsidRPr="00DC7355">
              <w:rPr>
                <w:szCs w:val="18"/>
              </w:rPr>
              <w:noBreakHyphen/>
              <w:t>3 module.</w:t>
            </w:r>
          </w:p>
        </w:tc>
      </w:tr>
      <w:tr w:rsidR="00327709" w:rsidRPr="00DC7355" w14:paraId="32EF0AAD" w14:textId="77777777" w:rsidTr="0024511F">
        <w:trPr>
          <w:cantSplit/>
          <w:jc w:val="center"/>
        </w:trPr>
        <w:tc>
          <w:tcPr>
            <w:tcW w:w="1517" w:type="dxa"/>
            <w:vMerge/>
            <w:tcBorders>
              <w:top w:val="single" w:sz="6" w:space="0" w:color="000000"/>
              <w:left w:val="single" w:sz="6" w:space="0" w:color="000000"/>
              <w:bottom w:val="single" w:sz="6" w:space="0" w:color="000000"/>
              <w:right w:val="single" w:sz="6" w:space="0" w:color="000000"/>
            </w:tcBorders>
          </w:tcPr>
          <w:p w14:paraId="5FE37370" w14:textId="77777777" w:rsidR="00327709" w:rsidRPr="00DC7355" w:rsidRDefault="00327709" w:rsidP="0024511F">
            <w:pPr>
              <w:pStyle w:val="TAH"/>
              <w:keepNext w:val="0"/>
              <w:keepLines w:val="0"/>
              <w:widowControl w:val="0"/>
              <w:rPr>
                <w:szCs w:val="18"/>
              </w:rPr>
            </w:pPr>
          </w:p>
        </w:tc>
        <w:tc>
          <w:tcPr>
            <w:tcW w:w="1559" w:type="dxa"/>
            <w:tcBorders>
              <w:top w:val="single" w:sz="6" w:space="0" w:color="000000"/>
              <w:left w:val="single" w:sz="6" w:space="0" w:color="000000"/>
              <w:bottom w:val="single" w:sz="6" w:space="0" w:color="000000"/>
              <w:right w:val="single" w:sz="6" w:space="0" w:color="000000"/>
            </w:tcBorders>
          </w:tcPr>
          <w:p w14:paraId="33D078BD" w14:textId="77777777" w:rsidR="00327709" w:rsidRPr="00DC7355" w:rsidRDefault="00327709" w:rsidP="0024511F">
            <w:pPr>
              <w:pStyle w:val="PL"/>
              <w:widowControl w:val="0"/>
              <w:rPr>
                <w:noProof w:val="0"/>
                <w:sz w:val="18"/>
                <w:szCs w:val="18"/>
                <w:lang w:eastAsia="de-DE"/>
              </w:rPr>
            </w:pPr>
            <w:r w:rsidRPr="00DC7355">
              <w:rPr>
                <w:noProof w:val="0"/>
                <w:szCs w:val="18"/>
                <w:lang w:eastAsia="de-DE"/>
              </w:rPr>
              <w:t>parameterList</w:t>
            </w:r>
          </w:p>
        </w:tc>
        <w:tc>
          <w:tcPr>
            <w:tcW w:w="6476" w:type="dxa"/>
            <w:tcBorders>
              <w:top w:val="single" w:sz="6" w:space="0" w:color="000000"/>
              <w:left w:val="single" w:sz="6" w:space="0" w:color="000000"/>
              <w:bottom w:val="single" w:sz="6" w:space="0" w:color="000000"/>
              <w:right w:val="single" w:sz="6" w:space="0" w:color="000000"/>
            </w:tcBorders>
          </w:tcPr>
          <w:p w14:paraId="5FB4B776" w14:textId="77777777" w:rsidR="00327709" w:rsidRPr="00DC7355" w:rsidRDefault="00327709" w:rsidP="0024511F">
            <w:pPr>
              <w:pStyle w:val="TAL"/>
              <w:keepNext w:val="0"/>
              <w:keepLines w:val="0"/>
              <w:widowControl w:val="0"/>
              <w:rPr>
                <w:szCs w:val="18"/>
              </w:rPr>
            </w:pPr>
            <w:r w:rsidRPr="00DC7355">
              <w:rPr>
                <w:szCs w:val="18"/>
              </w:rPr>
              <w:t xml:space="preserve">A list of </w:t>
            </w:r>
            <w:r w:rsidRPr="00DC7355">
              <w:rPr>
                <w:rFonts w:ascii="Courier New" w:hAnsi="Courier New" w:cs="Courier New"/>
                <w:szCs w:val="18"/>
              </w:rPr>
              <w:t>Values</w:t>
            </w:r>
            <w:r w:rsidRPr="00DC7355">
              <w:rPr>
                <w:szCs w:val="18"/>
              </w:rPr>
              <w:t xml:space="preserve"> where each value defines a parameter from the parameter list as defined in the TTCN</w:t>
            </w:r>
            <w:r w:rsidRPr="00DC7355">
              <w:rPr>
                <w:szCs w:val="18"/>
              </w:rPr>
              <w:noBreakHyphen/>
              <w:t xml:space="preserve">3 configuration function definition. The parameters in </w:t>
            </w:r>
            <w:r w:rsidRPr="00DC7355">
              <w:rPr>
                <w:rFonts w:ascii="Courier New" w:hAnsi="Courier New" w:cs="Courier New"/>
                <w:szCs w:val="18"/>
              </w:rPr>
              <w:t>parameterList</w:t>
            </w:r>
            <w:r w:rsidRPr="00DC7355">
              <w:rPr>
                <w:szCs w:val="18"/>
              </w:rPr>
              <w:t xml:space="preserve"> are ordered as they appear in the TTCN</w:t>
            </w:r>
            <w:r w:rsidRPr="00DC7355">
              <w:rPr>
                <w:szCs w:val="18"/>
              </w:rPr>
              <w:noBreakHyphen/>
              <w:t xml:space="preserve">3 signature of the configuration function. If no parameters have to be passed either the </w:t>
            </w:r>
            <w:r w:rsidRPr="00DC7355">
              <w:rPr>
                <w:rFonts w:ascii="Courier New" w:hAnsi="Courier New"/>
                <w:szCs w:val="18"/>
              </w:rPr>
              <w:t>null</w:t>
            </w:r>
            <w:r w:rsidRPr="00DC7355">
              <w:rPr>
                <w:szCs w:val="18"/>
              </w:rPr>
              <w:t xml:space="preserve"> value or an empty </w:t>
            </w:r>
            <w:r w:rsidRPr="00DC7355">
              <w:rPr>
                <w:rFonts w:ascii="Courier New" w:hAnsi="Courier New" w:cs="Courier New"/>
                <w:szCs w:val="18"/>
              </w:rPr>
              <w:t>parameterList</w:t>
            </w:r>
            <w:r w:rsidRPr="00DC7355">
              <w:rPr>
                <w:szCs w:val="18"/>
              </w:rPr>
              <w:t>, i.e. a list of length zero shall be passed.</w:t>
            </w:r>
          </w:p>
        </w:tc>
      </w:tr>
      <w:tr w:rsidR="00327709" w:rsidRPr="00DC7355" w14:paraId="4CA5D8FE"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7795C67" w14:textId="77777777" w:rsidR="00327709" w:rsidRPr="00DC7355" w:rsidRDefault="00327709" w:rsidP="0024511F">
            <w:pPr>
              <w:pStyle w:val="TAH"/>
              <w:keepNext w:val="0"/>
              <w:keepLines w:val="0"/>
              <w:widowControl w:val="0"/>
              <w:rPr>
                <w:szCs w:val="18"/>
              </w:rPr>
            </w:pPr>
            <w:r w:rsidRPr="00DC7355">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25DA8ED2" w14:textId="77777777" w:rsidR="00327709" w:rsidRPr="00DC7355" w:rsidRDefault="00C44FA7" w:rsidP="0024511F">
            <w:pPr>
              <w:pStyle w:val="TAL"/>
              <w:keepNext w:val="0"/>
              <w:keepLines w:val="0"/>
              <w:widowControl w:val="0"/>
              <w:rPr>
                <w:rFonts w:ascii="Courier New" w:hAnsi="Courier New" w:cs="Courier New"/>
                <w:szCs w:val="18"/>
              </w:rPr>
            </w:pPr>
            <w:r w:rsidRPr="00DC7355">
              <w:rPr>
                <w:rFonts w:ascii="Courier New" w:hAnsi="Courier New" w:cs="Courier New"/>
                <w:sz w:val="16"/>
                <w:szCs w:val="18"/>
              </w:rPr>
              <w:t>TciConfigurationIdType</w:t>
            </w:r>
          </w:p>
        </w:tc>
      </w:tr>
      <w:tr w:rsidR="00327709" w:rsidRPr="00DC7355" w14:paraId="37C04349"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18265C9" w14:textId="77777777" w:rsidR="00327709" w:rsidRPr="00DC7355" w:rsidRDefault="00327709" w:rsidP="0024511F">
            <w:pPr>
              <w:pStyle w:val="TAH"/>
              <w:keepNext w:val="0"/>
              <w:keepLines w:val="0"/>
              <w:widowControl w:val="0"/>
              <w:rPr>
                <w:szCs w:val="18"/>
              </w:rPr>
            </w:pPr>
            <w:r w:rsidRPr="00DC7355">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52879DDF" w14:textId="77777777" w:rsidR="00327709" w:rsidRPr="00DC7355" w:rsidRDefault="00327709" w:rsidP="0024511F">
            <w:pPr>
              <w:pStyle w:val="TAL"/>
              <w:keepNext w:val="0"/>
              <w:keepLines w:val="0"/>
              <w:widowControl w:val="0"/>
              <w:rPr>
                <w:szCs w:val="18"/>
              </w:rPr>
            </w:pPr>
            <w:r w:rsidRPr="00DC7355">
              <w:rPr>
                <w:szCs w:val="18"/>
              </w:rPr>
              <w:t xml:space="preserve">Shall be called only if a module has been selected before. Only </w:t>
            </w:r>
            <w:r w:rsidRPr="00DC7355">
              <w:rPr>
                <w:rFonts w:ascii="Courier New" w:hAnsi="Courier New" w:cs="Courier New"/>
                <w:szCs w:val="18"/>
              </w:rPr>
              <w:t xml:space="preserve">configId </w:t>
            </w:r>
            <w:r w:rsidRPr="00DC7355">
              <w:rPr>
                <w:szCs w:val="18"/>
              </w:rPr>
              <w:t>for test cases with static configurations that are declared in the currently selected TTCN</w:t>
            </w:r>
            <w:r w:rsidRPr="00DC7355">
              <w:rPr>
                <w:szCs w:val="18"/>
              </w:rPr>
              <w:noBreakHyphen/>
              <w:t xml:space="preserve">3 module shall be passed </w:t>
            </w:r>
            <w:r w:rsidR="00CF0458" w:rsidRPr="00DC7355">
              <w:rPr>
                <w:szCs w:val="18"/>
              </w:rPr>
              <w:t>-</w:t>
            </w:r>
            <w:r w:rsidRPr="00DC7355">
              <w:rPr>
                <w:szCs w:val="18"/>
              </w:rPr>
              <w:t xml:space="preserve"> see </w:t>
            </w:r>
            <w:r w:rsidRPr="00DC7355">
              <w:rPr>
                <w:rFonts w:ascii="Courier New" w:hAnsi="Courier New" w:cs="Courier New"/>
                <w:szCs w:val="18"/>
              </w:rPr>
              <w:t>tciStartTestCase</w:t>
            </w:r>
            <w:r w:rsidRPr="00DC7355">
              <w:rPr>
                <w:szCs w:val="18"/>
              </w:rPr>
              <w:t>.</w:t>
            </w:r>
          </w:p>
        </w:tc>
      </w:tr>
      <w:tr w:rsidR="00327709" w:rsidRPr="00DC7355" w14:paraId="3B66E445"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65E2281A" w14:textId="77777777" w:rsidR="00327709" w:rsidRPr="00DC7355" w:rsidRDefault="00327709" w:rsidP="0024511F">
            <w:pPr>
              <w:pStyle w:val="TAH"/>
              <w:keepNext w:val="0"/>
              <w:keepLines w:val="0"/>
              <w:widowControl w:val="0"/>
              <w:rPr>
                <w:szCs w:val="18"/>
              </w:rPr>
            </w:pPr>
            <w:r w:rsidRPr="00DC7355">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30294C75" w14:textId="77777777" w:rsidR="00327709" w:rsidRPr="00DC7355" w:rsidRDefault="00327709" w:rsidP="0024511F">
            <w:pPr>
              <w:pStyle w:val="TAL"/>
              <w:keepNext w:val="0"/>
              <w:keepLines w:val="0"/>
              <w:widowControl w:val="0"/>
              <w:rPr>
                <w:szCs w:val="18"/>
              </w:rPr>
            </w:pPr>
            <w:r w:rsidRPr="00DC7355">
              <w:rPr>
                <w:szCs w:val="18"/>
              </w:rPr>
              <w:t>Starts a static configuration of the selected module as described in the TTCN</w:t>
            </w:r>
            <w:r w:rsidRPr="00DC7355">
              <w:rPr>
                <w:szCs w:val="18"/>
              </w:rPr>
              <w:noBreakHyphen/>
              <w:t>3 configuration function</w:t>
            </w:r>
            <w:r w:rsidR="00C44FA7" w:rsidRPr="00DC7355">
              <w:rPr>
                <w:szCs w:val="18"/>
              </w:rPr>
              <w:t xml:space="preserve"> and returns an identifier to this configuration</w:t>
            </w:r>
            <w:r w:rsidRPr="00DC7355">
              <w:rPr>
                <w:szCs w:val="18"/>
              </w:rPr>
              <w:t xml:space="preserve">. A static configuration started from TCI-TM will be used by test cases that reference the static configuration and are executed from TCI-TM. </w:t>
            </w:r>
          </w:p>
        </w:tc>
      </w:tr>
    </w:tbl>
    <w:p w14:paraId="754FF4A5" w14:textId="77777777" w:rsidR="00327709" w:rsidRPr="00DC7355" w:rsidRDefault="00327709" w:rsidP="00327709">
      <w:pPr>
        <w:widowControl w:val="0"/>
      </w:pPr>
    </w:p>
    <w:p w14:paraId="17694605" w14:textId="77777777" w:rsidR="00327709" w:rsidRPr="00DC7355" w:rsidRDefault="00327709" w:rsidP="00C4268A">
      <w:pPr>
        <w:keepNext/>
        <w:tabs>
          <w:tab w:val="left" w:pos="1701"/>
        </w:tabs>
        <w:rPr>
          <w:b/>
        </w:rPr>
      </w:pPr>
      <w:r w:rsidRPr="00DC7355">
        <w:rPr>
          <w:b/>
        </w:rPr>
        <w:t>Clause 7.3.1.1.</w:t>
      </w:r>
      <w:r w:rsidR="00B5395B" w:rsidRPr="00DC7355">
        <w:rPr>
          <w:b/>
        </w:rPr>
        <w:t>12</w:t>
      </w:r>
      <w:r w:rsidR="00B5395B" w:rsidRPr="00DC7355">
        <w:rPr>
          <w:b/>
        </w:rPr>
        <w:tab/>
      </w:r>
      <w:r w:rsidRPr="00DC7355">
        <w:rPr>
          <w:b/>
        </w:rPr>
        <w:t>tciKillConfig</w:t>
      </w:r>
    </w:p>
    <w:p w14:paraId="3CAFECD5" w14:textId="77777777" w:rsidR="00327709" w:rsidRPr="00DC7355" w:rsidRDefault="00327709" w:rsidP="00C4268A">
      <w:pPr>
        <w:keepNext/>
      </w:pPr>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559"/>
        <w:gridCol w:w="6476"/>
      </w:tblGrid>
      <w:tr w:rsidR="00327709" w:rsidRPr="00DC7355" w14:paraId="1E58794B"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41D7800" w14:textId="77777777" w:rsidR="00327709" w:rsidRPr="00DC7355" w:rsidRDefault="00327709" w:rsidP="00C4268A">
            <w:pPr>
              <w:pStyle w:val="TAH"/>
              <w:keepLines w:val="0"/>
              <w:widowControl w:val="0"/>
              <w:rPr>
                <w:szCs w:val="18"/>
              </w:rPr>
            </w:pPr>
            <w:r w:rsidRPr="00DC7355">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99182EC" w14:textId="77777777" w:rsidR="00327709" w:rsidRPr="00DC7355" w:rsidRDefault="00327709" w:rsidP="00C4268A">
            <w:pPr>
              <w:pStyle w:val="PL"/>
              <w:keepNext/>
              <w:widowControl w:val="0"/>
              <w:rPr>
                <w:noProof w:val="0"/>
                <w:lang w:eastAsia="de-DE"/>
              </w:rPr>
            </w:pPr>
            <w:r w:rsidRPr="00DC7355">
              <w:rPr>
                <w:noProof w:val="0"/>
                <w:lang w:eastAsia="de-DE"/>
              </w:rPr>
              <w:t xml:space="preserve">void tciKillConfig(in </w:t>
            </w:r>
            <w:r w:rsidR="00C44FA7" w:rsidRPr="00DC7355">
              <w:rPr>
                <w:rFonts w:cs="Courier New"/>
                <w:noProof w:val="0"/>
                <w:szCs w:val="16"/>
                <w:lang w:eastAsia="de-DE"/>
              </w:rPr>
              <w:t>TciConfigurationIdType</w:t>
            </w:r>
            <w:r w:rsidR="00C44FA7" w:rsidRPr="00DC7355" w:rsidDel="002F7E01">
              <w:rPr>
                <w:noProof w:val="0"/>
                <w:lang w:eastAsia="de-DE"/>
              </w:rPr>
              <w:t xml:space="preserve"> </w:t>
            </w:r>
            <w:r w:rsidRPr="00DC7355">
              <w:rPr>
                <w:noProof w:val="0"/>
                <w:lang w:eastAsia="de-DE"/>
              </w:rPr>
              <w:t>ref)</w:t>
            </w:r>
          </w:p>
        </w:tc>
      </w:tr>
      <w:tr w:rsidR="00327709" w:rsidRPr="00DC7355" w14:paraId="6AD1D3CA"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331F8C1" w14:textId="77777777" w:rsidR="00327709" w:rsidRPr="00DC7355" w:rsidRDefault="00327709" w:rsidP="00C4268A">
            <w:pPr>
              <w:pStyle w:val="TAH"/>
              <w:keepLines w:val="0"/>
              <w:widowControl w:val="0"/>
              <w:rPr>
                <w:szCs w:val="18"/>
              </w:rPr>
            </w:pPr>
            <w:r w:rsidRPr="00DC7355">
              <w:rPr>
                <w:szCs w:val="18"/>
              </w:rPr>
              <w:t>In Parameters</w:t>
            </w:r>
          </w:p>
        </w:tc>
        <w:tc>
          <w:tcPr>
            <w:tcW w:w="1559" w:type="dxa"/>
            <w:tcBorders>
              <w:top w:val="single" w:sz="6" w:space="0" w:color="000000"/>
              <w:left w:val="single" w:sz="6" w:space="0" w:color="000000"/>
              <w:bottom w:val="single" w:sz="6" w:space="0" w:color="000000"/>
              <w:right w:val="single" w:sz="6" w:space="0" w:color="000000"/>
            </w:tcBorders>
          </w:tcPr>
          <w:p w14:paraId="6F20DB07" w14:textId="77777777" w:rsidR="00327709" w:rsidRPr="00DC7355" w:rsidRDefault="00327709" w:rsidP="00C4268A">
            <w:pPr>
              <w:pStyle w:val="PL"/>
              <w:keepNext/>
              <w:widowControl w:val="0"/>
              <w:rPr>
                <w:noProof w:val="0"/>
                <w:sz w:val="18"/>
                <w:szCs w:val="18"/>
                <w:lang w:eastAsia="de-DE"/>
              </w:rPr>
            </w:pPr>
            <w:r w:rsidRPr="00DC7355">
              <w:rPr>
                <w:noProof w:val="0"/>
                <w:lang w:eastAsia="de-DE"/>
              </w:rPr>
              <w:t>ref</w:t>
            </w:r>
          </w:p>
        </w:tc>
        <w:tc>
          <w:tcPr>
            <w:tcW w:w="6476" w:type="dxa"/>
            <w:tcBorders>
              <w:top w:val="single" w:sz="6" w:space="0" w:color="000000"/>
              <w:left w:val="single" w:sz="6" w:space="0" w:color="000000"/>
              <w:bottom w:val="single" w:sz="6" w:space="0" w:color="000000"/>
              <w:right w:val="single" w:sz="6" w:space="0" w:color="000000"/>
            </w:tcBorders>
          </w:tcPr>
          <w:p w14:paraId="5A7F905B" w14:textId="77777777" w:rsidR="00327709" w:rsidRPr="00DC7355" w:rsidRDefault="00327709" w:rsidP="00C4268A">
            <w:pPr>
              <w:pStyle w:val="TAL"/>
              <w:keepLines w:val="0"/>
              <w:widowControl w:val="0"/>
              <w:rPr>
                <w:szCs w:val="18"/>
              </w:rPr>
            </w:pPr>
            <w:r w:rsidRPr="00DC7355">
              <w:rPr>
                <w:szCs w:val="18"/>
              </w:rPr>
              <w:t>The reference to the static configuration.</w:t>
            </w:r>
          </w:p>
        </w:tc>
      </w:tr>
      <w:tr w:rsidR="00327709" w:rsidRPr="00DC7355" w14:paraId="2D5E7E7D"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EB6D955" w14:textId="77777777" w:rsidR="00327709" w:rsidRPr="00DC7355" w:rsidRDefault="00327709" w:rsidP="00C4268A">
            <w:pPr>
              <w:pStyle w:val="TAH"/>
              <w:keepLines w:val="0"/>
              <w:widowControl w:val="0"/>
              <w:rPr>
                <w:szCs w:val="18"/>
              </w:rPr>
            </w:pPr>
            <w:r w:rsidRPr="00DC7355">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17BC498E" w14:textId="77777777" w:rsidR="00327709" w:rsidRPr="00DC7355" w:rsidRDefault="00327709" w:rsidP="00C4268A">
            <w:pPr>
              <w:pStyle w:val="TAL"/>
              <w:keepLines w:val="0"/>
              <w:widowControl w:val="0"/>
              <w:rPr>
                <w:rFonts w:ascii="Courier New" w:hAnsi="Courier New" w:cs="Courier New"/>
                <w:szCs w:val="18"/>
              </w:rPr>
            </w:pPr>
            <w:r w:rsidRPr="00DC7355">
              <w:rPr>
                <w:rFonts w:ascii="Courier New" w:hAnsi="Courier New" w:cs="Courier New"/>
                <w:sz w:val="16"/>
                <w:szCs w:val="18"/>
              </w:rPr>
              <w:t>void</w:t>
            </w:r>
          </w:p>
        </w:tc>
      </w:tr>
      <w:tr w:rsidR="00327709" w:rsidRPr="00DC7355" w14:paraId="14FFA7A8"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D275A34" w14:textId="77777777" w:rsidR="00327709" w:rsidRPr="00DC7355" w:rsidRDefault="00327709" w:rsidP="0024511F">
            <w:pPr>
              <w:pStyle w:val="TAH"/>
              <w:keepNext w:val="0"/>
              <w:keepLines w:val="0"/>
              <w:widowControl w:val="0"/>
              <w:rPr>
                <w:szCs w:val="18"/>
              </w:rPr>
            </w:pPr>
            <w:r w:rsidRPr="00DC7355">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9BC39BC" w14:textId="77777777" w:rsidR="00327709" w:rsidRPr="00DC7355" w:rsidRDefault="00327709" w:rsidP="0024511F">
            <w:pPr>
              <w:pStyle w:val="TAL"/>
              <w:keepNext w:val="0"/>
              <w:keepLines w:val="0"/>
              <w:widowControl w:val="0"/>
              <w:rPr>
                <w:szCs w:val="18"/>
              </w:rPr>
            </w:pPr>
            <w:r w:rsidRPr="00DC7355">
              <w:rPr>
                <w:szCs w:val="18"/>
              </w:rPr>
              <w:t xml:space="preserve">Shall be called only if a module has been selected before. </w:t>
            </w:r>
          </w:p>
        </w:tc>
      </w:tr>
      <w:tr w:rsidR="00327709" w:rsidRPr="00DC7355" w14:paraId="11B6C691"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2ECFA103" w14:textId="77777777" w:rsidR="00327709" w:rsidRPr="00DC7355" w:rsidRDefault="00327709" w:rsidP="0024511F">
            <w:pPr>
              <w:pStyle w:val="TAH"/>
              <w:keepNext w:val="0"/>
              <w:keepLines w:val="0"/>
              <w:widowControl w:val="0"/>
              <w:rPr>
                <w:szCs w:val="18"/>
              </w:rPr>
            </w:pPr>
            <w:r w:rsidRPr="00DC7355">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6E60C6C8" w14:textId="77777777" w:rsidR="00327709" w:rsidRPr="00DC7355" w:rsidRDefault="00327709" w:rsidP="0024511F">
            <w:pPr>
              <w:pStyle w:val="TAL"/>
              <w:keepNext w:val="0"/>
              <w:keepLines w:val="0"/>
              <w:widowControl w:val="0"/>
              <w:rPr>
                <w:szCs w:val="18"/>
              </w:rPr>
            </w:pPr>
            <w:proofErr w:type="gramStart"/>
            <w:r w:rsidRPr="00DC7355">
              <w:rPr>
                <w:rFonts w:ascii="Courier New" w:hAnsi="Courier New" w:cs="Courier New"/>
                <w:szCs w:val="18"/>
              </w:rPr>
              <w:t>tciKillConfig</w:t>
            </w:r>
            <w:proofErr w:type="gramEnd"/>
            <w:r w:rsidRPr="00DC7355">
              <w:rPr>
                <w:rFonts w:ascii="Courier New" w:hAnsi="Courier New" w:cs="Courier New"/>
                <w:szCs w:val="18"/>
              </w:rPr>
              <w:t xml:space="preserve"> </w:t>
            </w:r>
            <w:r w:rsidRPr="00DC7355">
              <w:rPr>
                <w:szCs w:val="18"/>
              </w:rPr>
              <w:t xml:space="preserve">causes the destruction of the static test configuration </w:t>
            </w:r>
            <w:r w:rsidRPr="00DC7355">
              <w:rPr>
                <w:rFonts w:ascii="Courier New" w:hAnsi="Courier New" w:cs="Courier New"/>
                <w:szCs w:val="18"/>
              </w:rPr>
              <w:t>ref</w:t>
            </w:r>
            <w:r w:rsidRPr="00DC7355">
              <w:rPr>
                <w:szCs w:val="18"/>
              </w:rPr>
              <w:t xml:space="preserve">. If </w:t>
            </w:r>
            <w:r w:rsidRPr="00DC7355">
              <w:rPr>
                <w:rFonts w:ascii="Courier New" w:hAnsi="Courier New" w:cs="Courier New"/>
                <w:szCs w:val="18"/>
              </w:rPr>
              <w:t>ref</w:t>
            </w:r>
            <w:r w:rsidRPr="00DC7355">
              <w:rPr>
                <w:szCs w:val="18"/>
              </w:rPr>
              <w:t xml:space="preserve"> is currently not started, the operation will be ignored.</w:t>
            </w:r>
          </w:p>
        </w:tc>
      </w:tr>
    </w:tbl>
    <w:p w14:paraId="2BEC6F56" w14:textId="77777777" w:rsidR="00327709" w:rsidRPr="00DC7355" w:rsidRDefault="00327709" w:rsidP="00327709">
      <w:pPr>
        <w:widowControl w:val="0"/>
      </w:pPr>
    </w:p>
    <w:p w14:paraId="2877F4BC" w14:textId="77777777" w:rsidR="005014D6" w:rsidRPr="00DC7355" w:rsidRDefault="005014D6" w:rsidP="00CB0C9B">
      <w:pPr>
        <w:keepNext/>
        <w:tabs>
          <w:tab w:val="left" w:pos="1701"/>
        </w:tabs>
        <w:rPr>
          <w:b/>
        </w:rPr>
      </w:pPr>
      <w:r w:rsidRPr="00DC7355">
        <w:rPr>
          <w:b/>
        </w:rPr>
        <w:t>Clause 7.3.3.1.18</w:t>
      </w:r>
      <w:r w:rsidRPr="00DC7355">
        <w:rPr>
          <w:b/>
        </w:rPr>
        <w:tab/>
        <w:t>tciExecuteTestCase</w:t>
      </w:r>
    </w:p>
    <w:p w14:paraId="1CF49682" w14:textId="77777777" w:rsidR="005014D6" w:rsidRPr="00DC7355" w:rsidRDefault="005014D6" w:rsidP="005014D6">
      <w:r w:rsidRPr="00DC7355">
        <w:t>This clause is to be extended.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5"/>
        <w:gridCol w:w="1417"/>
        <w:gridCol w:w="6760"/>
      </w:tblGrid>
      <w:tr w:rsidR="005014D6" w:rsidRPr="00DC7355" w14:paraId="3539FBAF" w14:textId="77777777" w:rsidTr="00C007C0">
        <w:trPr>
          <w:jc w:val="center"/>
        </w:trPr>
        <w:tc>
          <w:tcPr>
            <w:tcW w:w="1375" w:type="dxa"/>
            <w:tcBorders>
              <w:top w:val="single" w:sz="6" w:space="0" w:color="000000"/>
              <w:left w:val="single" w:sz="6" w:space="0" w:color="000000"/>
              <w:bottom w:val="single" w:sz="6" w:space="0" w:color="000000"/>
              <w:right w:val="single" w:sz="6" w:space="0" w:color="000000"/>
            </w:tcBorders>
          </w:tcPr>
          <w:p w14:paraId="6E3EB444" w14:textId="77777777" w:rsidR="005014D6" w:rsidRPr="00DC7355" w:rsidRDefault="005014D6" w:rsidP="0068782E">
            <w:pPr>
              <w:pStyle w:val="TAH"/>
              <w:keepNext w:val="0"/>
              <w:keepLines w:val="0"/>
              <w:widowControl w:val="0"/>
              <w:rPr>
                <w:szCs w:val="18"/>
              </w:rPr>
            </w:pPr>
            <w:r w:rsidRPr="00DC7355">
              <w:rPr>
                <w:szCs w:val="18"/>
              </w:rPr>
              <w:t>Signature</w:t>
            </w:r>
          </w:p>
        </w:tc>
        <w:tc>
          <w:tcPr>
            <w:tcW w:w="8177" w:type="dxa"/>
            <w:gridSpan w:val="2"/>
            <w:tcBorders>
              <w:top w:val="single" w:sz="6" w:space="0" w:color="000000"/>
              <w:left w:val="single" w:sz="6" w:space="0" w:color="000000"/>
              <w:bottom w:val="single" w:sz="6" w:space="0" w:color="000000"/>
              <w:right w:val="single" w:sz="6" w:space="0" w:color="000000"/>
            </w:tcBorders>
          </w:tcPr>
          <w:p w14:paraId="769699FF" w14:textId="77777777" w:rsidR="005014D6" w:rsidRPr="00DC7355" w:rsidRDefault="005014D6" w:rsidP="0068782E">
            <w:pPr>
              <w:pStyle w:val="PL"/>
              <w:widowControl w:val="0"/>
              <w:rPr>
                <w:noProof w:val="0"/>
                <w:lang w:eastAsia="de-DE"/>
              </w:rPr>
            </w:pPr>
            <w:r w:rsidRPr="00DC7355">
              <w:rPr>
                <w:noProof w:val="0"/>
                <w:lang w:eastAsia="de-DE"/>
              </w:rPr>
              <w:t xml:space="preserve">void tciExecuteTestCase (in TciTestCaseIdType testCaseId, </w:t>
            </w:r>
          </w:p>
          <w:p w14:paraId="0A9ED13D" w14:textId="77777777" w:rsidR="005014D6" w:rsidRPr="00DC7355" w:rsidRDefault="005014D6" w:rsidP="0068782E">
            <w:pPr>
              <w:pStyle w:val="PL"/>
              <w:widowControl w:val="0"/>
              <w:rPr>
                <w:noProof w:val="0"/>
                <w:lang w:eastAsia="de-DE"/>
              </w:rPr>
            </w:pPr>
            <w:r w:rsidRPr="00DC7355">
              <w:rPr>
                <w:noProof w:val="0"/>
                <w:lang w:eastAsia="de-DE"/>
              </w:rPr>
              <w:t xml:space="preserve">                         in TriPortIdListType tsiPortList,  </w:t>
            </w:r>
          </w:p>
          <w:p w14:paraId="09CDBF8B" w14:textId="77777777" w:rsidR="005014D6" w:rsidRPr="00DC7355" w:rsidRDefault="005014D6" w:rsidP="0068782E">
            <w:pPr>
              <w:pStyle w:val="PL"/>
              <w:widowControl w:val="0"/>
              <w:rPr>
                <w:noProof w:val="0"/>
                <w:lang w:eastAsia="de-DE"/>
              </w:rPr>
            </w:pPr>
            <w:r w:rsidRPr="00DC7355">
              <w:rPr>
                <w:noProof w:val="0"/>
                <w:lang w:eastAsia="de-DE"/>
              </w:rPr>
              <w:t xml:space="preserve">                         in </w:t>
            </w:r>
            <w:r w:rsidRPr="00DC7355">
              <w:rPr>
                <w:rFonts w:cs="Courier New"/>
                <w:noProof w:val="0"/>
                <w:szCs w:val="16"/>
                <w:lang w:eastAsia="de-DE"/>
              </w:rPr>
              <w:t>TciConfigurationIdType</w:t>
            </w:r>
            <w:r w:rsidRPr="00DC7355" w:rsidDel="002F7E01">
              <w:rPr>
                <w:noProof w:val="0"/>
                <w:lang w:eastAsia="de-DE"/>
              </w:rPr>
              <w:t xml:space="preserve"> </w:t>
            </w:r>
            <w:r w:rsidRPr="00DC7355">
              <w:rPr>
                <w:noProof w:val="0"/>
                <w:lang w:eastAsia="de-DE"/>
              </w:rPr>
              <w:t>ref)</w:t>
            </w:r>
          </w:p>
        </w:tc>
      </w:tr>
      <w:tr w:rsidR="005014D6" w:rsidRPr="00DC7355" w14:paraId="5BE2EE45" w14:textId="77777777" w:rsidTr="00C007C0">
        <w:trPr>
          <w:cantSplit/>
          <w:jc w:val="center"/>
        </w:trPr>
        <w:tc>
          <w:tcPr>
            <w:tcW w:w="1375" w:type="dxa"/>
            <w:vMerge w:val="restart"/>
            <w:tcBorders>
              <w:top w:val="single" w:sz="6" w:space="0" w:color="000000"/>
              <w:left w:val="single" w:sz="6" w:space="0" w:color="000000"/>
              <w:bottom w:val="single" w:sz="6" w:space="0" w:color="000000"/>
              <w:right w:val="single" w:sz="6" w:space="0" w:color="000000"/>
            </w:tcBorders>
          </w:tcPr>
          <w:p w14:paraId="0C79274B" w14:textId="77777777" w:rsidR="005014D6" w:rsidRPr="00DC7355" w:rsidRDefault="005014D6" w:rsidP="0068782E">
            <w:pPr>
              <w:pStyle w:val="TAH"/>
              <w:keepNext w:val="0"/>
              <w:keepLines w:val="0"/>
              <w:widowControl w:val="0"/>
              <w:rPr>
                <w:szCs w:val="18"/>
              </w:rPr>
            </w:pPr>
            <w:r w:rsidRPr="00DC7355">
              <w:rPr>
                <w:szCs w:val="18"/>
              </w:rPr>
              <w:t>In Parameters</w:t>
            </w:r>
          </w:p>
        </w:tc>
        <w:tc>
          <w:tcPr>
            <w:tcW w:w="1417" w:type="dxa"/>
            <w:tcBorders>
              <w:top w:val="single" w:sz="6" w:space="0" w:color="000000"/>
              <w:left w:val="single" w:sz="6" w:space="0" w:color="000000"/>
              <w:bottom w:val="single" w:sz="6" w:space="0" w:color="000000"/>
              <w:right w:val="single" w:sz="6" w:space="0" w:color="000000"/>
            </w:tcBorders>
          </w:tcPr>
          <w:p w14:paraId="1EE51CFF" w14:textId="77777777" w:rsidR="005014D6" w:rsidRPr="00DC7355" w:rsidRDefault="005014D6" w:rsidP="0068782E">
            <w:pPr>
              <w:pStyle w:val="PL"/>
              <w:widowControl w:val="0"/>
              <w:rPr>
                <w:noProof w:val="0"/>
                <w:sz w:val="18"/>
                <w:szCs w:val="18"/>
                <w:lang w:eastAsia="de-DE"/>
              </w:rPr>
            </w:pPr>
            <w:r w:rsidRPr="00DC7355">
              <w:rPr>
                <w:noProof w:val="0"/>
                <w:szCs w:val="18"/>
                <w:lang w:eastAsia="de-DE"/>
              </w:rPr>
              <w:t>testCaseId</w:t>
            </w:r>
          </w:p>
        </w:tc>
        <w:tc>
          <w:tcPr>
            <w:tcW w:w="6760" w:type="dxa"/>
            <w:tcBorders>
              <w:top w:val="single" w:sz="6" w:space="0" w:color="000000"/>
              <w:left w:val="single" w:sz="6" w:space="0" w:color="000000"/>
              <w:bottom w:val="single" w:sz="6" w:space="0" w:color="000000"/>
              <w:right w:val="single" w:sz="6" w:space="0" w:color="000000"/>
            </w:tcBorders>
          </w:tcPr>
          <w:p w14:paraId="569637AE" w14:textId="77777777" w:rsidR="005014D6" w:rsidRPr="00DC7355" w:rsidRDefault="005014D6" w:rsidP="0068782E">
            <w:pPr>
              <w:pStyle w:val="TAL"/>
              <w:keepNext w:val="0"/>
              <w:keepLines w:val="0"/>
              <w:widowControl w:val="0"/>
              <w:rPr>
                <w:szCs w:val="18"/>
              </w:rPr>
            </w:pPr>
            <w:r w:rsidRPr="00DC7355">
              <w:rPr>
                <w:szCs w:val="18"/>
              </w:rPr>
              <w:t>A test case identifier as defined in the TTCN</w:t>
            </w:r>
            <w:r w:rsidRPr="00DC7355">
              <w:rPr>
                <w:szCs w:val="18"/>
              </w:rPr>
              <w:noBreakHyphen/>
              <w:t>3 module.</w:t>
            </w:r>
          </w:p>
        </w:tc>
      </w:tr>
      <w:tr w:rsidR="005014D6" w:rsidRPr="00DC7355" w14:paraId="5636CFF0" w14:textId="77777777" w:rsidTr="00C007C0">
        <w:trPr>
          <w:cantSplit/>
          <w:jc w:val="center"/>
        </w:trPr>
        <w:tc>
          <w:tcPr>
            <w:tcW w:w="1375" w:type="dxa"/>
            <w:vMerge/>
            <w:tcBorders>
              <w:top w:val="single" w:sz="6" w:space="0" w:color="000000"/>
              <w:left w:val="single" w:sz="6" w:space="0" w:color="000000"/>
              <w:bottom w:val="single" w:sz="6" w:space="0" w:color="000000"/>
              <w:right w:val="single" w:sz="6" w:space="0" w:color="000000"/>
            </w:tcBorders>
          </w:tcPr>
          <w:p w14:paraId="2BDBA1A9" w14:textId="77777777" w:rsidR="005014D6" w:rsidRPr="00DC7355" w:rsidRDefault="005014D6" w:rsidP="0068782E">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23D5AD02" w14:textId="77777777" w:rsidR="005014D6" w:rsidRPr="00DC7355" w:rsidRDefault="005014D6" w:rsidP="0068782E">
            <w:pPr>
              <w:pStyle w:val="PL"/>
              <w:widowControl w:val="0"/>
              <w:rPr>
                <w:noProof w:val="0"/>
                <w:sz w:val="18"/>
                <w:szCs w:val="18"/>
                <w:lang w:eastAsia="de-DE"/>
              </w:rPr>
            </w:pPr>
            <w:r w:rsidRPr="00DC7355">
              <w:rPr>
                <w:noProof w:val="0"/>
                <w:lang w:eastAsia="de-DE"/>
              </w:rPr>
              <w:t>tsiPortList</w:t>
            </w:r>
          </w:p>
        </w:tc>
        <w:tc>
          <w:tcPr>
            <w:tcW w:w="6760" w:type="dxa"/>
            <w:tcBorders>
              <w:top w:val="single" w:sz="6" w:space="0" w:color="000000"/>
              <w:left w:val="single" w:sz="6" w:space="0" w:color="000000"/>
              <w:bottom w:val="single" w:sz="6" w:space="0" w:color="000000"/>
              <w:right w:val="single" w:sz="6" w:space="0" w:color="000000"/>
            </w:tcBorders>
          </w:tcPr>
          <w:p w14:paraId="575AECAF" w14:textId="77777777" w:rsidR="005014D6" w:rsidRPr="00DC7355" w:rsidRDefault="005014D6" w:rsidP="0068782E">
            <w:pPr>
              <w:pStyle w:val="TAL"/>
              <w:keepNext w:val="0"/>
              <w:keepLines w:val="0"/>
              <w:widowControl w:val="0"/>
              <w:rPr>
                <w:rFonts w:cs="Arial"/>
                <w:lang w:eastAsia="de-DE"/>
              </w:rPr>
            </w:pPr>
            <w:r w:rsidRPr="00DC7355">
              <w:rPr>
                <w:szCs w:val="18"/>
                <w:lang w:eastAsia="de-DE"/>
              </w:rPr>
              <w:t>Contains all ports that have been declared in the definition of the system component for the test case or in the configuration type of the test case, i.e. the TSI ports.</w:t>
            </w:r>
            <w:r w:rsidRPr="00DC7355">
              <w:rPr>
                <w:rFonts w:ascii="Courier New" w:hAnsi="Courier New" w:cs="Courier New"/>
                <w:lang w:eastAsia="de-DE"/>
              </w:rPr>
              <w:t xml:space="preserve"> </w:t>
            </w:r>
            <w:r w:rsidRPr="00DC7355">
              <w:rPr>
                <w:lang w:eastAsia="de-DE"/>
              </w:rPr>
              <w:t xml:space="preserve">If a system component has not been explicitly defined for the test case, then the </w:t>
            </w:r>
            <w:r w:rsidRPr="00DC7355">
              <w:rPr>
                <w:rFonts w:ascii="Courier New" w:hAnsi="Courier New" w:cs="Courier New"/>
                <w:sz w:val="16"/>
                <w:szCs w:val="16"/>
                <w:lang w:eastAsia="de-DE"/>
              </w:rPr>
              <w:t xml:space="preserve">tsiPortList </w:t>
            </w:r>
            <w:r w:rsidRPr="00DC7355">
              <w:rPr>
                <w:szCs w:val="18"/>
                <w:lang w:eastAsia="de-DE"/>
              </w:rPr>
              <w:t>contains all communication ports of the MTC. The ports in</w:t>
            </w:r>
            <w:r w:rsidRPr="00DC7355">
              <w:rPr>
                <w:rFonts w:ascii="Courier New" w:hAnsi="Courier New" w:cs="Courier New"/>
                <w:szCs w:val="18"/>
                <w:lang w:eastAsia="de-DE"/>
              </w:rPr>
              <w:t xml:space="preserve"> </w:t>
            </w:r>
            <w:r w:rsidRPr="00DC7355">
              <w:rPr>
                <w:rFonts w:ascii="Courier New" w:hAnsi="Courier New" w:cs="Courier New"/>
                <w:sz w:val="16"/>
                <w:szCs w:val="16"/>
                <w:lang w:eastAsia="de-DE"/>
              </w:rPr>
              <w:t xml:space="preserve">tsiPortList </w:t>
            </w:r>
            <w:r w:rsidRPr="00DC7355">
              <w:rPr>
                <w:szCs w:val="18"/>
                <w:lang w:eastAsia="de-DE"/>
              </w:rPr>
              <w:t>are ordered as they appear in the TTCN</w:t>
            </w:r>
            <w:r w:rsidRPr="00DC7355">
              <w:rPr>
                <w:szCs w:val="18"/>
                <w:lang w:eastAsia="de-DE"/>
              </w:rPr>
              <w:noBreakHyphen/>
              <w:t xml:space="preserve">3 component type declaration or in the configuration type declaration respectively. </w:t>
            </w:r>
            <w:r w:rsidRPr="00DC7355">
              <w:rPr>
                <w:szCs w:val="18"/>
              </w:rPr>
              <w:t xml:space="preserve">If no ports have to be passed either the </w:t>
            </w:r>
            <w:r w:rsidRPr="00DC7355">
              <w:rPr>
                <w:rFonts w:ascii="Courier New" w:hAnsi="Courier New"/>
              </w:rPr>
              <w:t>null</w:t>
            </w:r>
            <w:r w:rsidRPr="00DC7355">
              <w:t xml:space="preserve"> value or an empty </w:t>
            </w:r>
            <w:r w:rsidRPr="00DC7355">
              <w:rPr>
                <w:rFonts w:ascii="Courier New" w:hAnsi="Courier New" w:cs="Courier New"/>
              </w:rPr>
              <w:t>tsiPortList</w:t>
            </w:r>
            <w:r w:rsidRPr="00DC7355">
              <w:t>, i.e. a list of length zero shall be passed.</w:t>
            </w:r>
          </w:p>
        </w:tc>
      </w:tr>
      <w:tr w:rsidR="005014D6" w:rsidRPr="00DC7355" w14:paraId="512D2DD2"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0FD40647" w14:textId="77777777" w:rsidR="005014D6" w:rsidRPr="00DC7355" w:rsidRDefault="005014D6" w:rsidP="0068782E">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54018E56" w14:textId="77777777" w:rsidR="005014D6" w:rsidRPr="00DC7355" w:rsidRDefault="005014D6" w:rsidP="0068782E">
            <w:pPr>
              <w:pStyle w:val="PL"/>
              <w:widowControl w:val="0"/>
              <w:rPr>
                <w:noProof w:val="0"/>
                <w:lang w:eastAsia="de-DE"/>
              </w:rPr>
            </w:pPr>
            <w:r w:rsidRPr="00DC7355">
              <w:rPr>
                <w:noProof w:val="0"/>
                <w:lang w:eastAsia="de-DE"/>
              </w:rPr>
              <w:t>ref</w:t>
            </w:r>
          </w:p>
        </w:tc>
        <w:tc>
          <w:tcPr>
            <w:tcW w:w="6760" w:type="dxa"/>
            <w:tcBorders>
              <w:top w:val="single" w:sz="6" w:space="0" w:color="000000"/>
              <w:left w:val="single" w:sz="6" w:space="0" w:color="000000"/>
              <w:bottom w:val="single" w:sz="6" w:space="0" w:color="000000"/>
              <w:right w:val="single" w:sz="6" w:space="0" w:color="000000"/>
            </w:tcBorders>
          </w:tcPr>
          <w:p w14:paraId="5ABE4A17" w14:textId="77777777" w:rsidR="005014D6" w:rsidRPr="00DC7355" w:rsidRDefault="005014D6" w:rsidP="0068782E">
            <w:pPr>
              <w:pStyle w:val="TAL"/>
              <w:keepNext w:val="0"/>
              <w:keepLines w:val="0"/>
              <w:widowControl w:val="0"/>
              <w:rPr>
                <w:szCs w:val="18"/>
                <w:lang w:eastAsia="de-DE"/>
              </w:rPr>
            </w:pPr>
            <w:r w:rsidRPr="00DC7355">
              <w:rPr>
                <w:szCs w:val="18"/>
              </w:rPr>
              <w:t>An optional reference to a static configuration for the test case, which is to be used if a static configuration has been defined for the test case.</w:t>
            </w:r>
          </w:p>
        </w:tc>
      </w:tr>
      <w:tr w:rsidR="005014D6" w:rsidRPr="00DC7355" w14:paraId="12DEA191"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4D43A67B" w14:textId="77777777" w:rsidR="005014D6" w:rsidRPr="00DC7355" w:rsidRDefault="005014D6" w:rsidP="0068782E">
            <w:pPr>
              <w:pStyle w:val="TAH"/>
              <w:keepNext w:val="0"/>
              <w:keepLines w:val="0"/>
              <w:widowControl w:val="0"/>
              <w:rPr>
                <w:szCs w:val="18"/>
              </w:rPr>
            </w:pPr>
            <w:r w:rsidRPr="00DC7355">
              <w:rPr>
                <w:szCs w:val="18"/>
              </w:rPr>
              <w:lastRenderedPageBreak/>
              <w:t>Return Value</w:t>
            </w:r>
          </w:p>
        </w:tc>
        <w:tc>
          <w:tcPr>
            <w:tcW w:w="8177" w:type="dxa"/>
            <w:gridSpan w:val="2"/>
            <w:tcBorders>
              <w:top w:val="single" w:sz="6" w:space="0" w:color="000000"/>
              <w:left w:val="single" w:sz="6" w:space="0" w:color="000000"/>
              <w:bottom w:val="single" w:sz="6" w:space="0" w:color="000000"/>
              <w:right w:val="single" w:sz="6" w:space="0" w:color="000000"/>
            </w:tcBorders>
          </w:tcPr>
          <w:p w14:paraId="3756AAAE" w14:textId="77777777" w:rsidR="005014D6" w:rsidRPr="00DC7355" w:rsidRDefault="005014D6" w:rsidP="0068782E">
            <w:pPr>
              <w:pStyle w:val="PL"/>
              <w:widowControl w:val="0"/>
              <w:rPr>
                <w:noProof w:val="0"/>
                <w:sz w:val="18"/>
                <w:szCs w:val="18"/>
                <w:lang w:eastAsia="de-DE"/>
              </w:rPr>
            </w:pPr>
            <w:r w:rsidRPr="00DC7355">
              <w:rPr>
                <w:noProof w:val="0"/>
                <w:sz w:val="18"/>
                <w:szCs w:val="18"/>
                <w:lang w:eastAsia="de-DE"/>
              </w:rPr>
              <w:t>void</w:t>
            </w:r>
          </w:p>
        </w:tc>
      </w:tr>
      <w:tr w:rsidR="005014D6" w:rsidRPr="00DC7355" w14:paraId="17981BE6"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01E8EEAD" w14:textId="77777777" w:rsidR="005014D6" w:rsidRPr="00DC7355" w:rsidRDefault="005014D6" w:rsidP="0068782E">
            <w:pPr>
              <w:pStyle w:val="TAH"/>
              <w:keepNext w:val="0"/>
              <w:keepLines w:val="0"/>
              <w:widowControl w:val="0"/>
              <w:rPr>
                <w:szCs w:val="18"/>
              </w:rPr>
            </w:pPr>
            <w:r w:rsidRPr="00DC7355">
              <w:rPr>
                <w:szCs w:val="18"/>
              </w:rPr>
              <w:t>Constraint</w:t>
            </w:r>
          </w:p>
        </w:tc>
        <w:tc>
          <w:tcPr>
            <w:tcW w:w="8177" w:type="dxa"/>
            <w:gridSpan w:val="2"/>
            <w:tcBorders>
              <w:top w:val="single" w:sz="6" w:space="0" w:color="000000"/>
              <w:left w:val="single" w:sz="6" w:space="0" w:color="000000"/>
              <w:bottom w:val="single" w:sz="6" w:space="0" w:color="000000"/>
              <w:right w:val="single" w:sz="6" w:space="0" w:color="000000"/>
            </w:tcBorders>
          </w:tcPr>
          <w:p w14:paraId="601922C3" w14:textId="77777777" w:rsidR="005014D6" w:rsidRPr="00DC7355" w:rsidRDefault="005014D6" w:rsidP="0068782E">
            <w:pPr>
              <w:pStyle w:val="TAL"/>
              <w:keepNext w:val="0"/>
              <w:keepLines w:val="0"/>
              <w:widowControl w:val="0"/>
              <w:rPr>
                <w:szCs w:val="18"/>
              </w:rPr>
            </w:pPr>
            <w:r w:rsidRPr="00DC7355">
              <w:rPr>
                <w:szCs w:val="18"/>
              </w:rPr>
              <w:t xml:space="preserve">This operation shall be called by the CH at the appropriate local TE when at a remote TE a </w:t>
            </w:r>
            <w:r w:rsidRPr="00DC7355">
              <w:rPr>
                <w:i/>
                <w:szCs w:val="18"/>
              </w:rPr>
              <w:t>provided</w:t>
            </w:r>
            <w:r w:rsidRPr="00DC7355">
              <w:rPr>
                <w:szCs w:val="18"/>
              </w:rPr>
              <w:t xml:space="preserve"> </w:t>
            </w:r>
            <w:r w:rsidRPr="00DC7355">
              <w:rPr>
                <w:rFonts w:ascii="Courier New" w:hAnsi="Courier New" w:cs="Courier New"/>
                <w:szCs w:val="18"/>
              </w:rPr>
              <w:t xml:space="preserve">tciExecuteTestCaseReq </w:t>
            </w:r>
            <w:r w:rsidRPr="00DC7355">
              <w:rPr>
                <w:szCs w:val="18"/>
              </w:rPr>
              <w:t xml:space="preserve">has been called. </w:t>
            </w:r>
          </w:p>
          <w:p w14:paraId="3F576A5C" w14:textId="77777777" w:rsidR="005014D6" w:rsidRPr="00DC7355" w:rsidRDefault="005014D6" w:rsidP="0068782E">
            <w:pPr>
              <w:pStyle w:val="TAL"/>
              <w:keepNext w:val="0"/>
              <w:keepLines w:val="0"/>
              <w:widowControl w:val="0"/>
              <w:rPr>
                <w:szCs w:val="18"/>
              </w:rPr>
            </w:pPr>
            <w:r w:rsidRPr="00DC7355">
              <w:rPr>
                <w:szCs w:val="18"/>
              </w:rPr>
              <w:t xml:space="preserve">Only if the test case requires a static configuration, a </w:t>
            </w:r>
            <w:r w:rsidRPr="00DC7355">
              <w:rPr>
                <w:rFonts w:ascii="Courier New" w:hAnsi="Courier New" w:cs="Courier New"/>
                <w:szCs w:val="18"/>
              </w:rPr>
              <w:t>ref</w:t>
            </w:r>
            <w:r w:rsidRPr="00DC7355">
              <w:rPr>
                <w:szCs w:val="18"/>
              </w:rPr>
              <w:t xml:space="preserve"> to a started static configuration that is of the configuration type in the test case definition shall be given. If no static configuration has been defined for the test case in the TTCN</w:t>
            </w:r>
            <w:r w:rsidRPr="00DC7355">
              <w:rPr>
                <w:szCs w:val="18"/>
              </w:rPr>
              <w:noBreakHyphen/>
              <w:t xml:space="preserve">3 ATS, the distinct value </w:t>
            </w:r>
            <w:r w:rsidRPr="00DC7355">
              <w:rPr>
                <w:rFonts w:ascii="Courier New" w:hAnsi="Courier New" w:cs="Courier New"/>
                <w:iCs/>
                <w:szCs w:val="18"/>
              </w:rPr>
              <w:t>null</w:t>
            </w:r>
            <w:r w:rsidRPr="00DC7355">
              <w:rPr>
                <w:i/>
                <w:szCs w:val="18"/>
              </w:rPr>
              <w:t xml:space="preserve"> </w:t>
            </w:r>
            <w:r w:rsidRPr="00DC7355">
              <w:rPr>
                <w:szCs w:val="18"/>
              </w:rPr>
              <w:t xml:space="preserve">shall be passed in for </w:t>
            </w:r>
            <w:r w:rsidRPr="00DC7355">
              <w:rPr>
                <w:rFonts w:ascii="Courier New" w:hAnsi="Courier New" w:cs="Courier New"/>
                <w:szCs w:val="18"/>
              </w:rPr>
              <w:t>ref</w:t>
            </w:r>
            <w:r w:rsidRPr="00DC7355">
              <w:rPr>
                <w:szCs w:val="18"/>
              </w:rPr>
              <w:t>.</w:t>
            </w:r>
          </w:p>
        </w:tc>
      </w:tr>
      <w:tr w:rsidR="005014D6" w:rsidRPr="00DC7355" w14:paraId="67382490" w14:textId="77777777" w:rsidTr="00C007C0">
        <w:trPr>
          <w:jc w:val="center"/>
        </w:trPr>
        <w:tc>
          <w:tcPr>
            <w:tcW w:w="1375" w:type="dxa"/>
            <w:tcBorders>
              <w:top w:val="single" w:sz="6" w:space="0" w:color="000000"/>
              <w:left w:val="single" w:sz="6" w:space="0" w:color="000000"/>
              <w:bottom w:val="single" w:sz="6" w:space="0" w:color="000000"/>
              <w:right w:val="single" w:sz="6" w:space="0" w:color="000000"/>
            </w:tcBorders>
          </w:tcPr>
          <w:p w14:paraId="4172FD2D" w14:textId="77777777" w:rsidR="005014D6" w:rsidRPr="00DC7355" w:rsidRDefault="005014D6" w:rsidP="0093045F">
            <w:pPr>
              <w:pStyle w:val="TAH"/>
              <w:keepLines w:val="0"/>
              <w:widowControl w:val="0"/>
              <w:rPr>
                <w:szCs w:val="18"/>
              </w:rPr>
            </w:pPr>
            <w:r w:rsidRPr="00DC7355">
              <w:rPr>
                <w:szCs w:val="18"/>
              </w:rPr>
              <w:t>Effect</w:t>
            </w:r>
          </w:p>
        </w:tc>
        <w:tc>
          <w:tcPr>
            <w:tcW w:w="8177" w:type="dxa"/>
            <w:gridSpan w:val="2"/>
            <w:tcBorders>
              <w:top w:val="single" w:sz="6" w:space="0" w:color="000000"/>
              <w:left w:val="single" w:sz="6" w:space="0" w:color="000000"/>
              <w:bottom w:val="single" w:sz="6" w:space="0" w:color="000000"/>
              <w:right w:val="single" w:sz="6" w:space="0" w:color="000000"/>
            </w:tcBorders>
          </w:tcPr>
          <w:p w14:paraId="73679125" w14:textId="77777777" w:rsidR="005014D6" w:rsidRPr="00DC7355" w:rsidRDefault="005014D6" w:rsidP="0093045F">
            <w:pPr>
              <w:pStyle w:val="TAL"/>
              <w:keepLines w:val="0"/>
              <w:widowControl w:val="0"/>
              <w:rPr>
                <w:lang w:eastAsia="de-DE"/>
              </w:rPr>
            </w:pPr>
            <w:r w:rsidRPr="00DC7355">
              <w:t>The local TE determines whether s</w:t>
            </w:r>
            <w:r w:rsidRPr="00DC7355">
              <w:rPr>
                <w:lang w:eastAsia="de-DE"/>
              </w:rPr>
              <w:t>tatic connections to the SUT and the initialization of communication means for TSI ports should be done. This is for example not the case if the static configuration has been started already.</w:t>
            </w:r>
          </w:p>
        </w:tc>
      </w:tr>
    </w:tbl>
    <w:p w14:paraId="6FDF8658" w14:textId="77777777" w:rsidR="005014D6" w:rsidRPr="00DC7355" w:rsidRDefault="005014D6" w:rsidP="005014D6">
      <w:pPr>
        <w:widowControl w:val="0"/>
      </w:pPr>
    </w:p>
    <w:p w14:paraId="6D31DC98" w14:textId="13C06CF6" w:rsidR="00327709" w:rsidRPr="00DC7355" w:rsidRDefault="00327709" w:rsidP="00327709">
      <w:pPr>
        <w:pStyle w:val="berschrift2"/>
      </w:pPr>
      <w:bookmarkStart w:id="125" w:name="_Toc75433981"/>
      <w:r w:rsidRPr="00DC7355">
        <w:t>8.3</w:t>
      </w:r>
      <w:r w:rsidRPr="00DC7355">
        <w:tab/>
        <w:t>Extensions to clause 7.3.1.2</w:t>
      </w:r>
      <w:r w:rsidRPr="00DC7355">
        <w:rPr>
          <w:rFonts w:cs="Arial"/>
        </w:rPr>
        <w:t xml:space="preserve"> of </w:t>
      </w:r>
      <w:r w:rsidR="00492FC3" w:rsidRPr="00DC7355">
        <w:rPr>
          <w:rFonts w:cs="Arial"/>
        </w:rPr>
        <w:t>ETSI ES 201 873-6</w:t>
      </w:r>
      <w:r w:rsidR="002C02BA" w:rsidRPr="00DC7355">
        <w:rPr>
          <w:rFonts w:cs="Arial"/>
        </w:rPr>
        <w:t xml:space="preserve"> </w:t>
      </w:r>
      <w:r w:rsidRPr="00DC7355">
        <w:t>TCI</w:t>
      </w:r>
      <w:r w:rsidR="00152DD7" w:rsidRPr="00DC7355">
        <w:noBreakHyphen/>
      </w:r>
      <w:r w:rsidRPr="00DC7355">
        <w:t>TM provided</w:t>
      </w:r>
      <w:bookmarkEnd w:id="125"/>
    </w:p>
    <w:p w14:paraId="2CE8B286" w14:textId="146196A4" w:rsidR="00327709" w:rsidRPr="00DC7355" w:rsidRDefault="00327709" w:rsidP="00327709">
      <w:r w:rsidRPr="00DC7355">
        <w:t xml:space="preserve">In order to enable the indication of static configuration start and destruction at TCI-TM, the operations </w:t>
      </w:r>
      <w:r w:rsidRPr="00DC7355">
        <w:rPr>
          <w:rFonts w:ascii="Courier New" w:hAnsi="Courier New" w:cs="Courier New"/>
          <w:sz w:val="18"/>
        </w:rPr>
        <w:t>tciConfigStarted</w:t>
      </w:r>
      <w:r w:rsidRPr="00DC7355">
        <w:t xml:space="preserve"> and </w:t>
      </w:r>
      <w:r w:rsidRPr="00DC7355">
        <w:rPr>
          <w:rFonts w:ascii="Courier New" w:hAnsi="Courier New" w:cs="Courier New"/>
          <w:sz w:val="18"/>
        </w:rPr>
        <w:t>tciConfigKilled</w:t>
      </w:r>
      <w:r w:rsidRPr="00DC7355">
        <w:t xml:space="preserve"> are defined as follows.</w:t>
      </w:r>
    </w:p>
    <w:p w14:paraId="76158988" w14:textId="77777777" w:rsidR="00327709" w:rsidRPr="00DC7355" w:rsidRDefault="00327709" w:rsidP="0063054D">
      <w:pPr>
        <w:tabs>
          <w:tab w:val="left" w:pos="1701"/>
        </w:tabs>
        <w:rPr>
          <w:b/>
        </w:rPr>
      </w:pPr>
      <w:r w:rsidRPr="00DC7355">
        <w:rPr>
          <w:b/>
        </w:rPr>
        <w:t>Clause 7.3.1.2.</w:t>
      </w:r>
      <w:r w:rsidR="00B5395B" w:rsidRPr="00DC7355">
        <w:rPr>
          <w:b/>
        </w:rPr>
        <w:t>7</w:t>
      </w:r>
      <w:r w:rsidR="00B5395B" w:rsidRPr="00DC7355">
        <w:rPr>
          <w:b/>
        </w:rPr>
        <w:tab/>
      </w:r>
      <w:r w:rsidRPr="00DC7355">
        <w:rPr>
          <w:b/>
        </w:rPr>
        <w:t>tciConfigStarted</w:t>
      </w:r>
    </w:p>
    <w:p w14:paraId="334A11DB" w14:textId="77777777" w:rsidR="00327709" w:rsidRPr="00DC7355" w:rsidRDefault="00327709" w:rsidP="00327709">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701"/>
        <w:gridCol w:w="6334"/>
      </w:tblGrid>
      <w:tr w:rsidR="00327709" w:rsidRPr="00DC7355" w14:paraId="3257E843"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3B9BC451" w14:textId="77777777" w:rsidR="00327709" w:rsidRPr="00DC7355" w:rsidRDefault="00327709" w:rsidP="0024511F">
            <w:pPr>
              <w:pStyle w:val="TAH"/>
              <w:keepNext w:val="0"/>
              <w:keepLines w:val="0"/>
              <w:widowControl w:val="0"/>
              <w:rPr>
                <w:szCs w:val="18"/>
              </w:rPr>
            </w:pPr>
            <w:r w:rsidRPr="00DC7355">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61C73562" w14:textId="77777777" w:rsidR="00327709" w:rsidRPr="00DC7355" w:rsidRDefault="00327709" w:rsidP="0024511F">
            <w:pPr>
              <w:pStyle w:val="PL"/>
              <w:widowControl w:val="0"/>
              <w:rPr>
                <w:noProof w:val="0"/>
                <w:lang w:eastAsia="de-DE"/>
              </w:rPr>
            </w:pPr>
            <w:r w:rsidRPr="00DC7355">
              <w:rPr>
                <w:noProof w:val="0"/>
                <w:lang w:eastAsia="de-DE"/>
              </w:rPr>
              <w:t xml:space="preserve">void tciConfigStarted(in </w:t>
            </w:r>
            <w:r w:rsidR="00C44FA7" w:rsidRPr="00DC7355">
              <w:rPr>
                <w:rFonts w:cs="Courier New"/>
                <w:noProof w:val="0"/>
                <w:szCs w:val="16"/>
                <w:lang w:eastAsia="de-DE"/>
              </w:rPr>
              <w:t>TciConfigurationIdType</w:t>
            </w:r>
            <w:r w:rsidR="00C44FA7" w:rsidRPr="00DC7355" w:rsidDel="002F7E01">
              <w:rPr>
                <w:noProof w:val="0"/>
                <w:lang w:eastAsia="de-DE"/>
              </w:rPr>
              <w:t xml:space="preserve"> </w:t>
            </w:r>
            <w:r w:rsidRPr="00DC7355">
              <w:rPr>
                <w:noProof w:val="0"/>
                <w:lang w:eastAsia="de-DE"/>
              </w:rPr>
              <w:t>ref)</w:t>
            </w:r>
          </w:p>
        </w:tc>
      </w:tr>
      <w:tr w:rsidR="00327709" w:rsidRPr="00DC7355" w14:paraId="7925C0AE" w14:textId="77777777" w:rsidTr="0024511F">
        <w:trPr>
          <w:cantSplit/>
          <w:jc w:val="center"/>
        </w:trPr>
        <w:tc>
          <w:tcPr>
            <w:tcW w:w="1517" w:type="dxa"/>
            <w:tcBorders>
              <w:top w:val="single" w:sz="6" w:space="0" w:color="000000"/>
              <w:left w:val="single" w:sz="6" w:space="0" w:color="000000"/>
              <w:right w:val="single" w:sz="6" w:space="0" w:color="000000"/>
            </w:tcBorders>
            <w:shd w:val="clear" w:color="auto" w:fill="auto"/>
          </w:tcPr>
          <w:p w14:paraId="71762F40" w14:textId="77777777" w:rsidR="00327709" w:rsidRPr="00DC7355" w:rsidRDefault="00327709" w:rsidP="0024511F">
            <w:pPr>
              <w:pStyle w:val="TAH"/>
              <w:keepNext w:val="0"/>
              <w:keepLines w:val="0"/>
              <w:widowControl w:val="0"/>
              <w:rPr>
                <w:szCs w:val="18"/>
              </w:rPr>
            </w:pPr>
            <w:r w:rsidRPr="00DC7355">
              <w:rPr>
                <w:szCs w:val="18"/>
              </w:rPr>
              <w:t>In Parameters</w:t>
            </w:r>
          </w:p>
        </w:tc>
        <w:tc>
          <w:tcPr>
            <w:tcW w:w="1701" w:type="dxa"/>
            <w:tcBorders>
              <w:top w:val="single" w:sz="6" w:space="0" w:color="000000"/>
              <w:left w:val="single" w:sz="6" w:space="0" w:color="000000"/>
              <w:bottom w:val="single" w:sz="6" w:space="0" w:color="000000"/>
              <w:right w:val="single" w:sz="6" w:space="0" w:color="000000"/>
            </w:tcBorders>
          </w:tcPr>
          <w:p w14:paraId="5DFF8D14" w14:textId="77777777" w:rsidR="00327709" w:rsidRPr="00DC7355" w:rsidRDefault="00327709" w:rsidP="0024511F">
            <w:pPr>
              <w:pStyle w:val="PL"/>
              <w:widowControl w:val="0"/>
              <w:rPr>
                <w:noProof w:val="0"/>
                <w:sz w:val="18"/>
                <w:szCs w:val="18"/>
                <w:lang w:eastAsia="de-DE"/>
              </w:rPr>
            </w:pPr>
            <w:r w:rsidRPr="00DC7355">
              <w:rPr>
                <w:noProof w:val="0"/>
                <w:lang w:eastAsia="de-DE"/>
              </w:rPr>
              <w:t>ref</w:t>
            </w:r>
          </w:p>
        </w:tc>
        <w:tc>
          <w:tcPr>
            <w:tcW w:w="6334" w:type="dxa"/>
            <w:tcBorders>
              <w:top w:val="single" w:sz="6" w:space="0" w:color="000000"/>
              <w:left w:val="single" w:sz="6" w:space="0" w:color="000000"/>
              <w:bottom w:val="single" w:sz="6" w:space="0" w:color="000000"/>
              <w:right w:val="single" w:sz="6" w:space="0" w:color="000000"/>
            </w:tcBorders>
          </w:tcPr>
          <w:p w14:paraId="2FD42896" w14:textId="77777777" w:rsidR="00327709" w:rsidRPr="00DC7355" w:rsidRDefault="00327709" w:rsidP="0024511F">
            <w:pPr>
              <w:pStyle w:val="TAL"/>
              <w:keepNext w:val="0"/>
              <w:keepLines w:val="0"/>
              <w:widowControl w:val="0"/>
              <w:rPr>
                <w:szCs w:val="18"/>
              </w:rPr>
            </w:pPr>
            <w:r w:rsidRPr="00DC7355">
              <w:rPr>
                <w:szCs w:val="18"/>
              </w:rPr>
              <w:t>The reference to the static configuration.</w:t>
            </w:r>
          </w:p>
        </w:tc>
      </w:tr>
      <w:tr w:rsidR="00327709" w:rsidRPr="00DC7355" w14:paraId="1D1F3650"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85DCA46" w14:textId="77777777" w:rsidR="00327709" w:rsidRPr="00DC7355" w:rsidRDefault="00327709" w:rsidP="0024511F">
            <w:pPr>
              <w:pStyle w:val="TAH"/>
              <w:keepNext w:val="0"/>
              <w:keepLines w:val="0"/>
              <w:widowControl w:val="0"/>
              <w:rPr>
                <w:szCs w:val="18"/>
              </w:rPr>
            </w:pPr>
            <w:r w:rsidRPr="00DC7355">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125AB09" w14:textId="77777777" w:rsidR="00327709" w:rsidRPr="00DC7355" w:rsidRDefault="00C44FA7" w:rsidP="0024511F">
            <w:pPr>
              <w:pStyle w:val="PL"/>
              <w:widowControl w:val="0"/>
              <w:rPr>
                <w:noProof w:val="0"/>
                <w:sz w:val="18"/>
                <w:szCs w:val="18"/>
                <w:lang w:eastAsia="de-DE"/>
              </w:rPr>
            </w:pPr>
            <w:r w:rsidRPr="00DC7355">
              <w:rPr>
                <w:rFonts w:cs="Courier New"/>
                <w:noProof w:val="0"/>
                <w:szCs w:val="16"/>
                <w:lang w:eastAsia="de-DE"/>
              </w:rPr>
              <w:t>TciConfigurationIdType</w:t>
            </w:r>
          </w:p>
        </w:tc>
      </w:tr>
      <w:tr w:rsidR="00327709" w:rsidRPr="00DC7355" w14:paraId="1724B709"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1735DD3" w14:textId="77777777" w:rsidR="00327709" w:rsidRPr="00DC7355" w:rsidRDefault="00327709" w:rsidP="0024511F">
            <w:pPr>
              <w:pStyle w:val="TAH"/>
              <w:keepNext w:val="0"/>
              <w:keepLines w:val="0"/>
              <w:widowControl w:val="0"/>
              <w:rPr>
                <w:szCs w:val="18"/>
              </w:rPr>
            </w:pPr>
            <w:r w:rsidRPr="00DC7355">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51E346EC" w14:textId="77777777" w:rsidR="00327709" w:rsidRPr="00DC7355" w:rsidRDefault="00327709" w:rsidP="0024511F">
            <w:pPr>
              <w:pStyle w:val="TAL"/>
              <w:keepNext w:val="0"/>
              <w:keepLines w:val="0"/>
              <w:widowControl w:val="0"/>
              <w:rPr>
                <w:szCs w:val="18"/>
              </w:rPr>
            </w:pPr>
            <w:r w:rsidRPr="00DC7355">
              <w:rPr>
                <w:szCs w:val="18"/>
              </w:rPr>
              <w:t xml:space="preserve">Shall only be called after the static configuration has been started either using the </w:t>
            </w:r>
            <w:r w:rsidRPr="00DC7355">
              <w:rPr>
                <w:i/>
                <w:szCs w:val="18"/>
              </w:rPr>
              <w:t>required</w:t>
            </w:r>
            <w:r w:rsidRPr="00DC7355">
              <w:rPr>
                <w:szCs w:val="18"/>
              </w:rPr>
              <w:t xml:space="preserve"> operations </w:t>
            </w:r>
            <w:r w:rsidRPr="00DC7355">
              <w:rPr>
                <w:rFonts w:ascii="Courier New" w:hAnsi="Courier New" w:cs="Courier New"/>
                <w:szCs w:val="18"/>
              </w:rPr>
              <w:t xml:space="preserve">tciStartConfig </w:t>
            </w:r>
            <w:r w:rsidRPr="00DC7355">
              <w:rPr>
                <w:szCs w:val="18"/>
              </w:rPr>
              <w:t>or internally by the TE.</w:t>
            </w:r>
          </w:p>
        </w:tc>
      </w:tr>
      <w:tr w:rsidR="00327709" w:rsidRPr="00DC7355" w14:paraId="47DD4EDE"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768E8BF0" w14:textId="77777777" w:rsidR="00327709" w:rsidRPr="00DC7355" w:rsidRDefault="00327709" w:rsidP="0024511F">
            <w:pPr>
              <w:pStyle w:val="TAH"/>
              <w:keepNext w:val="0"/>
              <w:keepLines w:val="0"/>
              <w:widowControl w:val="0"/>
              <w:rPr>
                <w:szCs w:val="18"/>
              </w:rPr>
            </w:pPr>
            <w:r w:rsidRPr="00DC7355">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59B74D1" w14:textId="77777777" w:rsidR="00327709" w:rsidRPr="00DC7355" w:rsidRDefault="00327709" w:rsidP="0024511F">
            <w:pPr>
              <w:pStyle w:val="TAL"/>
              <w:keepNext w:val="0"/>
              <w:keepLines w:val="0"/>
              <w:widowControl w:val="0"/>
              <w:rPr>
                <w:szCs w:val="18"/>
              </w:rPr>
            </w:pPr>
            <w:proofErr w:type="gramStart"/>
            <w:r w:rsidRPr="00DC7355">
              <w:rPr>
                <w:rFonts w:ascii="Courier New" w:hAnsi="Courier New" w:cs="Courier New"/>
                <w:szCs w:val="18"/>
              </w:rPr>
              <w:t>tciConfigStarted</w:t>
            </w:r>
            <w:proofErr w:type="gramEnd"/>
            <w:r w:rsidRPr="00DC7355">
              <w:rPr>
                <w:rFonts w:ascii="Courier New" w:hAnsi="Courier New" w:cs="Courier New"/>
                <w:szCs w:val="18"/>
              </w:rPr>
              <w:t xml:space="preserve"> </w:t>
            </w:r>
            <w:r w:rsidRPr="00DC7355">
              <w:rPr>
                <w:szCs w:val="18"/>
              </w:rPr>
              <w:t xml:space="preserve">indicates to the TM that static configuration </w:t>
            </w:r>
            <w:r w:rsidRPr="00DC7355">
              <w:rPr>
                <w:rFonts w:ascii="Courier New" w:hAnsi="Courier New" w:cs="Courier New"/>
                <w:szCs w:val="18"/>
              </w:rPr>
              <w:t xml:space="preserve">ref </w:t>
            </w:r>
            <w:r w:rsidRPr="00DC7355">
              <w:rPr>
                <w:szCs w:val="18"/>
              </w:rPr>
              <w:t xml:space="preserve">has been started. It will not be distinguished whether the static configuration has been started explicitly using the </w:t>
            </w:r>
            <w:r w:rsidRPr="00DC7355">
              <w:rPr>
                <w:i/>
                <w:szCs w:val="18"/>
              </w:rPr>
              <w:t xml:space="preserve">required </w:t>
            </w:r>
            <w:r w:rsidRPr="00DC7355">
              <w:rPr>
                <w:szCs w:val="18"/>
              </w:rPr>
              <w:t xml:space="preserve">operation </w:t>
            </w:r>
            <w:r w:rsidRPr="00DC7355">
              <w:rPr>
                <w:rFonts w:ascii="Courier New" w:hAnsi="Courier New" w:cs="Courier New"/>
                <w:szCs w:val="18"/>
              </w:rPr>
              <w:t xml:space="preserve">tciStartConfig </w:t>
            </w:r>
            <w:r w:rsidRPr="00DC7355">
              <w:rPr>
                <w:szCs w:val="18"/>
              </w:rPr>
              <w:t>or implicitly while executing the control part.</w:t>
            </w:r>
          </w:p>
        </w:tc>
      </w:tr>
    </w:tbl>
    <w:p w14:paraId="1027656E" w14:textId="77777777" w:rsidR="00327709" w:rsidRPr="00DC7355" w:rsidRDefault="00327709" w:rsidP="00327709">
      <w:pPr>
        <w:widowControl w:val="0"/>
      </w:pPr>
    </w:p>
    <w:p w14:paraId="526AEB13" w14:textId="77777777" w:rsidR="00327709" w:rsidRPr="00DC7355" w:rsidRDefault="00327709" w:rsidP="00C4268A">
      <w:pPr>
        <w:keepNext/>
        <w:tabs>
          <w:tab w:val="left" w:pos="1701"/>
        </w:tabs>
        <w:rPr>
          <w:b/>
        </w:rPr>
      </w:pPr>
      <w:r w:rsidRPr="00DC7355">
        <w:rPr>
          <w:b/>
        </w:rPr>
        <w:t>Clause 7.3.1.2.</w:t>
      </w:r>
      <w:r w:rsidR="00B5395B" w:rsidRPr="00DC7355">
        <w:rPr>
          <w:b/>
        </w:rPr>
        <w:t>8</w:t>
      </w:r>
      <w:r w:rsidR="00B5395B" w:rsidRPr="00DC7355">
        <w:rPr>
          <w:b/>
        </w:rPr>
        <w:tab/>
      </w:r>
      <w:r w:rsidRPr="00DC7355">
        <w:rPr>
          <w:b/>
        </w:rPr>
        <w:t>tciConfigKilled</w:t>
      </w:r>
    </w:p>
    <w:p w14:paraId="6AC927FE" w14:textId="77777777" w:rsidR="00327709" w:rsidRPr="00DC7355" w:rsidRDefault="00327709" w:rsidP="00327709">
      <w:pPr>
        <w:keepNext/>
      </w:pPr>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701"/>
        <w:gridCol w:w="6334"/>
      </w:tblGrid>
      <w:tr w:rsidR="00327709" w:rsidRPr="00DC7355" w14:paraId="5D1CF067"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2103149" w14:textId="77777777" w:rsidR="00327709" w:rsidRPr="00DC7355" w:rsidRDefault="00327709" w:rsidP="0024511F">
            <w:pPr>
              <w:pStyle w:val="TAH"/>
              <w:keepLines w:val="0"/>
              <w:widowControl w:val="0"/>
              <w:rPr>
                <w:szCs w:val="18"/>
              </w:rPr>
            </w:pPr>
            <w:r w:rsidRPr="00DC7355">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023F9AA9" w14:textId="77777777" w:rsidR="00327709" w:rsidRPr="00DC7355" w:rsidRDefault="00327709" w:rsidP="0024511F">
            <w:pPr>
              <w:pStyle w:val="PL"/>
              <w:keepNext/>
              <w:widowControl w:val="0"/>
              <w:rPr>
                <w:noProof w:val="0"/>
                <w:lang w:eastAsia="de-DE"/>
              </w:rPr>
            </w:pPr>
            <w:r w:rsidRPr="00DC7355">
              <w:rPr>
                <w:noProof w:val="0"/>
                <w:lang w:eastAsia="de-DE"/>
              </w:rPr>
              <w:t xml:space="preserve">void tciConfigKilled(in </w:t>
            </w:r>
            <w:r w:rsidR="00C44FA7" w:rsidRPr="00DC7355">
              <w:rPr>
                <w:rFonts w:cs="Courier New"/>
                <w:noProof w:val="0"/>
                <w:szCs w:val="16"/>
                <w:lang w:eastAsia="de-DE"/>
              </w:rPr>
              <w:t>TciConfigurationIdType</w:t>
            </w:r>
            <w:r w:rsidR="00C44FA7" w:rsidRPr="00DC7355" w:rsidDel="002F7E01">
              <w:rPr>
                <w:noProof w:val="0"/>
                <w:lang w:eastAsia="de-DE"/>
              </w:rPr>
              <w:t xml:space="preserve"> </w:t>
            </w:r>
            <w:r w:rsidRPr="00DC7355">
              <w:rPr>
                <w:noProof w:val="0"/>
                <w:lang w:eastAsia="de-DE"/>
              </w:rPr>
              <w:t>ref)</w:t>
            </w:r>
          </w:p>
        </w:tc>
      </w:tr>
      <w:tr w:rsidR="00327709" w:rsidRPr="00DC7355" w14:paraId="11EF217F" w14:textId="77777777" w:rsidTr="0024511F">
        <w:trPr>
          <w:cantSplit/>
          <w:jc w:val="center"/>
        </w:trPr>
        <w:tc>
          <w:tcPr>
            <w:tcW w:w="1517" w:type="dxa"/>
            <w:tcBorders>
              <w:top w:val="single" w:sz="6" w:space="0" w:color="000000"/>
              <w:left w:val="single" w:sz="6" w:space="0" w:color="000000"/>
              <w:right w:val="single" w:sz="6" w:space="0" w:color="000000"/>
            </w:tcBorders>
            <w:shd w:val="clear" w:color="auto" w:fill="auto"/>
          </w:tcPr>
          <w:p w14:paraId="3A3F834D" w14:textId="77777777" w:rsidR="00327709" w:rsidRPr="00DC7355" w:rsidRDefault="00327709" w:rsidP="0024511F">
            <w:pPr>
              <w:pStyle w:val="TAH"/>
              <w:keepLines w:val="0"/>
              <w:widowControl w:val="0"/>
              <w:rPr>
                <w:szCs w:val="18"/>
              </w:rPr>
            </w:pPr>
            <w:r w:rsidRPr="00DC7355">
              <w:rPr>
                <w:szCs w:val="18"/>
              </w:rPr>
              <w:t>In Parameters</w:t>
            </w:r>
          </w:p>
        </w:tc>
        <w:tc>
          <w:tcPr>
            <w:tcW w:w="1701" w:type="dxa"/>
            <w:tcBorders>
              <w:top w:val="single" w:sz="6" w:space="0" w:color="000000"/>
              <w:left w:val="single" w:sz="6" w:space="0" w:color="000000"/>
              <w:bottom w:val="single" w:sz="6" w:space="0" w:color="000000"/>
              <w:right w:val="single" w:sz="6" w:space="0" w:color="000000"/>
            </w:tcBorders>
          </w:tcPr>
          <w:p w14:paraId="319CF053" w14:textId="77777777" w:rsidR="00327709" w:rsidRPr="00DC7355" w:rsidRDefault="00327709" w:rsidP="0024511F">
            <w:pPr>
              <w:pStyle w:val="PL"/>
              <w:keepNext/>
              <w:widowControl w:val="0"/>
              <w:rPr>
                <w:noProof w:val="0"/>
                <w:sz w:val="18"/>
                <w:szCs w:val="18"/>
                <w:lang w:eastAsia="de-DE"/>
              </w:rPr>
            </w:pPr>
            <w:r w:rsidRPr="00DC7355">
              <w:rPr>
                <w:noProof w:val="0"/>
                <w:lang w:eastAsia="de-DE"/>
              </w:rPr>
              <w:t>ref</w:t>
            </w:r>
          </w:p>
        </w:tc>
        <w:tc>
          <w:tcPr>
            <w:tcW w:w="6334" w:type="dxa"/>
            <w:tcBorders>
              <w:top w:val="single" w:sz="6" w:space="0" w:color="000000"/>
              <w:left w:val="single" w:sz="6" w:space="0" w:color="000000"/>
              <w:bottom w:val="single" w:sz="6" w:space="0" w:color="000000"/>
              <w:right w:val="single" w:sz="6" w:space="0" w:color="000000"/>
            </w:tcBorders>
          </w:tcPr>
          <w:p w14:paraId="6CBC6156" w14:textId="77777777" w:rsidR="00327709" w:rsidRPr="00DC7355" w:rsidRDefault="00327709" w:rsidP="0024511F">
            <w:pPr>
              <w:pStyle w:val="TAL"/>
              <w:keepLines w:val="0"/>
              <w:widowControl w:val="0"/>
              <w:rPr>
                <w:szCs w:val="18"/>
              </w:rPr>
            </w:pPr>
            <w:r w:rsidRPr="00DC7355">
              <w:rPr>
                <w:szCs w:val="18"/>
              </w:rPr>
              <w:t>The reference to the static configuration.</w:t>
            </w:r>
          </w:p>
        </w:tc>
      </w:tr>
      <w:tr w:rsidR="00327709" w:rsidRPr="00DC7355" w14:paraId="339ABA8F"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DE4C55A" w14:textId="77777777" w:rsidR="00327709" w:rsidRPr="00DC7355" w:rsidRDefault="00327709" w:rsidP="0024511F">
            <w:pPr>
              <w:pStyle w:val="TAH"/>
              <w:keepLines w:val="0"/>
              <w:widowControl w:val="0"/>
              <w:rPr>
                <w:szCs w:val="18"/>
              </w:rPr>
            </w:pPr>
            <w:r w:rsidRPr="00DC7355">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6C73DAB8" w14:textId="77777777" w:rsidR="00327709" w:rsidRPr="00DC7355" w:rsidRDefault="00C44FA7" w:rsidP="0024511F">
            <w:pPr>
              <w:pStyle w:val="PL"/>
              <w:keepNext/>
              <w:widowControl w:val="0"/>
              <w:rPr>
                <w:noProof w:val="0"/>
                <w:sz w:val="18"/>
                <w:szCs w:val="18"/>
                <w:lang w:eastAsia="de-DE"/>
              </w:rPr>
            </w:pPr>
            <w:r w:rsidRPr="00DC7355">
              <w:rPr>
                <w:rFonts w:cs="Courier New"/>
                <w:noProof w:val="0"/>
                <w:szCs w:val="16"/>
                <w:lang w:eastAsia="de-DE"/>
              </w:rPr>
              <w:t>TciConfigurationIdType</w:t>
            </w:r>
          </w:p>
        </w:tc>
      </w:tr>
      <w:tr w:rsidR="00327709" w:rsidRPr="00DC7355" w14:paraId="5B930256"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1F3C136" w14:textId="77777777" w:rsidR="00327709" w:rsidRPr="00DC7355" w:rsidRDefault="00327709" w:rsidP="0024511F">
            <w:pPr>
              <w:pStyle w:val="TAH"/>
              <w:keepNext w:val="0"/>
              <w:keepLines w:val="0"/>
              <w:widowControl w:val="0"/>
              <w:rPr>
                <w:szCs w:val="18"/>
              </w:rPr>
            </w:pPr>
            <w:r w:rsidRPr="00DC7355">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F48167A" w14:textId="77777777" w:rsidR="00327709" w:rsidRPr="00DC7355" w:rsidRDefault="00327709" w:rsidP="0024511F">
            <w:pPr>
              <w:pStyle w:val="TAL"/>
              <w:keepNext w:val="0"/>
              <w:keepLines w:val="0"/>
              <w:widowControl w:val="0"/>
              <w:rPr>
                <w:szCs w:val="18"/>
              </w:rPr>
            </w:pPr>
            <w:r w:rsidRPr="00DC7355">
              <w:rPr>
                <w:szCs w:val="18"/>
              </w:rPr>
              <w:t xml:space="preserve">Shall only be called after the static configuration has been killed either using the </w:t>
            </w:r>
            <w:r w:rsidRPr="00DC7355">
              <w:rPr>
                <w:i/>
                <w:szCs w:val="18"/>
              </w:rPr>
              <w:t>required</w:t>
            </w:r>
            <w:r w:rsidRPr="00DC7355">
              <w:rPr>
                <w:szCs w:val="18"/>
              </w:rPr>
              <w:t xml:space="preserve"> operations </w:t>
            </w:r>
            <w:r w:rsidRPr="00DC7355">
              <w:rPr>
                <w:rFonts w:ascii="Courier New" w:hAnsi="Courier New" w:cs="Courier New"/>
                <w:szCs w:val="18"/>
              </w:rPr>
              <w:t xml:space="preserve">tciKillConfig </w:t>
            </w:r>
            <w:r w:rsidRPr="00DC7355">
              <w:rPr>
                <w:szCs w:val="18"/>
              </w:rPr>
              <w:t>or internally by the TE.</w:t>
            </w:r>
          </w:p>
        </w:tc>
      </w:tr>
      <w:tr w:rsidR="00327709" w:rsidRPr="00DC7355" w14:paraId="5E5333B3"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31CD8A0A" w14:textId="77777777" w:rsidR="00327709" w:rsidRPr="00DC7355" w:rsidRDefault="00327709" w:rsidP="0024511F">
            <w:pPr>
              <w:pStyle w:val="TAH"/>
              <w:keepNext w:val="0"/>
              <w:keepLines w:val="0"/>
              <w:widowControl w:val="0"/>
              <w:rPr>
                <w:szCs w:val="18"/>
              </w:rPr>
            </w:pPr>
            <w:r w:rsidRPr="00DC7355">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35357195" w14:textId="77777777" w:rsidR="00327709" w:rsidRPr="00DC7355" w:rsidRDefault="00327709" w:rsidP="0024511F">
            <w:pPr>
              <w:pStyle w:val="TAL"/>
              <w:keepNext w:val="0"/>
              <w:keepLines w:val="0"/>
              <w:widowControl w:val="0"/>
              <w:rPr>
                <w:szCs w:val="18"/>
              </w:rPr>
            </w:pPr>
            <w:proofErr w:type="gramStart"/>
            <w:r w:rsidRPr="00DC7355">
              <w:rPr>
                <w:rFonts w:ascii="Courier New" w:hAnsi="Courier New" w:cs="Courier New"/>
                <w:szCs w:val="18"/>
              </w:rPr>
              <w:t>tciConfigStarted</w:t>
            </w:r>
            <w:proofErr w:type="gramEnd"/>
            <w:r w:rsidRPr="00DC7355">
              <w:rPr>
                <w:rFonts w:ascii="Courier New" w:hAnsi="Courier New" w:cs="Courier New"/>
                <w:szCs w:val="18"/>
              </w:rPr>
              <w:t xml:space="preserve"> </w:t>
            </w:r>
            <w:r w:rsidRPr="00DC7355">
              <w:rPr>
                <w:szCs w:val="18"/>
              </w:rPr>
              <w:t xml:space="preserve">indicates to the TM that static configuration </w:t>
            </w:r>
            <w:r w:rsidRPr="00DC7355">
              <w:rPr>
                <w:rFonts w:ascii="Courier New" w:hAnsi="Courier New" w:cs="Courier New"/>
                <w:szCs w:val="18"/>
              </w:rPr>
              <w:t xml:space="preserve">ref </w:t>
            </w:r>
            <w:r w:rsidRPr="00DC7355">
              <w:rPr>
                <w:szCs w:val="18"/>
              </w:rPr>
              <w:t xml:space="preserve">has been destructed. It will not be distinguished whether the static configuration has been started explicitly using the </w:t>
            </w:r>
            <w:r w:rsidRPr="00DC7355">
              <w:rPr>
                <w:i/>
                <w:szCs w:val="18"/>
              </w:rPr>
              <w:t xml:space="preserve">required </w:t>
            </w:r>
            <w:r w:rsidRPr="00DC7355">
              <w:rPr>
                <w:szCs w:val="18"/>
              </w:rPr>
              <w:t xml:space="preserve">operation </w:t>
            </w:r>
            <w:r w:rsidRPr="00DC7355">
              <w:rPr>
                <w:rFonts w:ascii="Courier New" w:hAnsi="Courier New" w:cs="Courier New"/>
                <w:szCs w:val="18"/>
              </w:rPr>
              <w:t xml:space="preserve">tciKillConfig </w:t>
            </w:r>
            <w:r w:rsidRPr="00DC7355">
              <w:rPr>
                <w:szCs w:val="18"/>
              </w:rPr>
              <w:t>or implicitly while executing the control part.</w:t>
            </w:r>
          </w:p>
        </w:tc>
      </w:tr>
    </w:tbl>
    <w:p w14:paraId="38F33A50" w14:textId="77777777" w:rsidR="00327709" w:rsidRPr="00DC7355" w:rsidRDefault="00327709" w:rsidP="00327709">
      <w:pPr>
        <w:widowControl w:val="0"/>
      </w:pPr>
    </w:p>
    <w:p w14:paraId="6610D232" w14:textId="0502FC5F" w:rsidR="00327709" w:rsidRPr="00DC7355" w:rsidRDefault="00327709" w:rsidP="00327709">
      <w:pPr>
        <w:pStyle w:val="berschrift2"/>
      </w:pPr>
      <w:bookmarkStart w:id="126" w:name="_Toc75433982"/>
      <w:r w:rsidRPr="00DC7355">
        <w:t>8.4</w:t>
      </w:r>
      <w:r w:rsidRPr="00DC7355">
        <w:tab/>
        <w:t>Extensions to clause 7.3.3.1</w:t>
      </w:r>
      <w:r w:rsidRPr="00DC7355">
        <w:rPr>
          <w:rFonts w:cs="Arial"/>
        </w:rPr>
        <w:t xml:space="preserve"> of </w:t>
      </w:r>
      <w:r w:rsidR="00492FC3" w:rsidRPr="00DC7355">
        <w:rPr>
          <w:rFonts w:cs="Arial"/>
        </w:rPr>
        <w:t>ETSI ES 201 873-6</w:t>
      </w:r>
      <w:r w:rsidR="002C02BA" w:rsidRPr="00DC7355">
        <w:rPr>
          <w:rFonts w:cs="Arial"/>
        </w:rPr>
        <w:t xml:space="preserve"> </w:t>
      </w:r>
      <w:r w:rsidRPr="00DC7355">
        <w:t>TCI</w:t>
      </w:r>
      <w:r w:rsidR="00152DD7" w:rsidRPr="00DC7355">
        <w:noBreakHyphen/>
      </w:r>
      <w:r w:rsidRPr="00DC7355">
        <w:t>CH required</w:t>
      </w:r>
      <w:bookmarkEnd w:id="126"/>
    </w:p>
    <w:p w14:paraId="2E5CBEC7" w14:textId="77777777" w:rsidR="00327709" w:rsidRPr="00DC7355" w:rsidRDefault="00327709" w:rsidP="00327709">
      <w:r w:rsidRPr="00DC7355">
        <w:t xml:space="preserve">In order to establish static connections, the </w:t>
      </w:r>
      <w:r w:rsidRPr="00DC7355">
        <w:rPr>
          <w:rFonts w:ascii="Courier New" w:hAnsi="Courier New" w:cs="Courier New"/>
          <w:sz w:val="18"/>
        </w:rPr>
        <w:t>tciStaticConnect</w:t>
      </w:r>
      <w:r w:rsidRPr="00DC7355">
        <w:t xml:space="preserve"> and </w:t>
      </w:r>
      <w:r w:rsidRPr="00DC7355">
        <w:rPr>
          <w:rFonts w:ascii="Courier New" w:hAnsi="Courier New" w:cs="Courier New"/>
          <w:sz w:val="18"/>
        </w:rPr>
        <w:t>tciStaticMap</w:t>
      </w:r>
      <w:r w:rsidRPr="00DC7355">
        <w:t xml:space="preserve"> operations shall be used at</w:t>
      </w:r>
      <w:r w:rsidRPr="00DC7355">
        <w:br/>
        <w:t xml:space="preserve">TCI-CH. The </w:t>
      </w:r>
      <w:r w:rsidRPr="00DC7355">
        <w:rPr>
          <w:rFonts w:ascii="Courier New" w:hAnsi="Courier New" w:cs="Courier New"/>
          <w:sz w:val="18"/>
        </w:rPr>
        <w:t>tciDisconnect</w:t>
      </w:r>
      <w:r w:rsidRPr="00DC7355">
        <w:t xml:space="preserve"> and </w:t>
      </w:r>
      <w:r w:rsidRPr="00DC7355">
        <w:rPr>
          <w:rFonts w:ascii="Courier New" w:hAnsi="Courier New" w:cs="Courier New"/>
          <w:sz w:val="18"/>
        </w:rPr>
        <w:t>TciUnmap</w:t>
      </w:r>
      <w:r w:rsidRPr="00DC7355">
        <w:t xml:space="preserve"> can be used for closing static connections.</w:t>
      </w:r>
    </w:p>
    <w:p w14:paraId="370FA060" w14:textId="296913C7" w:rsidR="00327709" w:rsidRPr="00DC7355" w:rsidRDefault="00327709" w:rsidP="00CB0C9B">
      <w:pPr>
        <w:keepNext/>
        <w:tabs>
          <w:tab w:val="left" w:pos="1701"/>
        </w:tabs>
        <w:rPr>
          <w:b/>
        </w:rPr>
      </w:pPr>
      <w:r w:rsidRPr="00DC7355">
        <w:rPr>
          <w:b/>
        </w:rPr>
        <w:lastRenderedPageBreak/>
        <w:t>Clause 7.3.3.1.</w:t>
      </w:r>
      <w:r w:rsidR="00B5395B" w:rsidRPr="00DC7355">
        <w:rPr>
          <w:b/>
        </w:rPr>
        <w:t>21</w:t>
      </w:r>
      <w:r w:rsidR="00B5395B" w:rsidRPr="00DC7355">
        <w:rPr>
          <w:b/>
        </w:rPr>
        <w:tab/>
      </w:r>
      <w:r w:rsidRPr="00DC7355">
        <w:rPr>
          <w:b/>
        </w:rPr>
        <w:t>tciStaticConnect</w:t>
      </w:r>
      <w:r w:rsidR="00844170" w:rsidRPr="00DC7355">
        <w:rPr>
          <w:b/>
        </w:rPr>
        <w:t xml:space="preserve"> to </w:t>
      </w:r>
      <w:r w:rsidR="00844170" w:rsidRPr="00DC7355">
        <w:rPr>
          <w:b/>
          <w:bCs/>
          <w:color w:val="000000" w:themeColor="text1"/>
        </w:rPr>
        <w:t>7.3.3.1.8b</w:t>
      </w:r>
    </w:p>
    <w:p w14:paraId="6D8852AC" w14:textId="77777777" w:rsidR="00327709" w:rsidRPr="00DC7355" w:rsidRDefault="00327709" w:rsidP="0068782E">
      <w:pPr>
        <w:keepNext/>
      </w:pPr>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DC7355" w14:paraId="0C24E5A9"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21D87B7C" w14:textId="77777777" w:rsidR="00327709" w:rsidRPr="00DC7355" w:rsidRDefault="00327709" w:rsidP="0068782E">
            <w:pPr>
              <w:pStyle w:val="TAH"/>
              <w:keepLines w:val="0"/>
              <w:widowControl w:val="0"/>
              <w:rPr>
                <w:szCs w:val="18"/>
              </w:rPr>
            </w:pPr>
            <w:r w:rsidRPr="00DC7355">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09060636" w14:textId="77777777" w:rsidR="00327709" w:rsidRPr="00DC7355" w:rsidRDefault="00327709" w:rsidP="0068782E">
            <w:pPr>
              <w:pStyle w:val="PL"/>
              <w:keepNext/>
              <w:widowControl w:val="0"/>
              <w:rPr>
                <w:noProof w:val="0"/>
                <w:lang w:eastAsia="de-DE"/>
              </w:rPr>
            </w:pPr>
            <w:r w:rsidRPr="00DC7355">
              <w:rPr>
                <w:noProof w:val="0"/>
                <w:lang w:eastAsia="de-DE"/>
              </w:rPr>
              <w:t>void tciStaticConnect(in TriPortIdType fromPort,</w:t>
            </w:r>
          </w:p>
          <w:p w14:paraId="47290801" w14:textId="77777777" w:rsidR="00327709" w:rsidRPr="00DC7355" w:rsidRDefault="00327709" w:rsidP="0068782E">
            <w:pPr>
              <w:pStyle w:val="PL"/>
              <w:keepNext/>
              <w:widowControl w:val="0"/>
              <w:rPr>
                <w:noProof w:val="0"/>
                <w:lang w:eastAsia="de-DE"/>
              </w:rPr>
            </w:pPr>
            <w:r w:rsidRPr="00DC7355">
              <w:rPr>
                <w:noProof w:val="0"/>
                <w:lang w:eastAsia="de-DE"/>
              </w:rPr>
              <w:t xml:space="preserve">                      in TriPortIdType toPort)</w:t>
            </w:r>
          </w:p>
        </w:tc>
      </w:tr>
      <w:tr w:rsidR="00327709" w:rsidRPr="00DC7355" w14:paraId="0309127B"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7E8B28F5" w14:textId="77777777" w:rsidR="00327709" w:rsidRPr="00DC7355" w:rsidRDefault="00327709" w:rsidP="0068782E">
            <w:pPr>
              <w:pStyle w:val="TAH"/>
              <w:keepLines w:val="0"/>
              <w:widowControl w:val="0"/>
              <w:rPr>
                <w:szCs w:val="18"/>
              </w:rPr>
            </w:pPr>
            <w:r w:rsidRPr="00DC7355">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3BAF316C" w14:textId="77777777" w:rsidR="00327709" w:rsidRPr="00DC7355" w:rsidRDefault="00327709" w:rsidP="0068782E">
            <w:pPr>
              <w:pStyle w:val="PL"/>
              <w:keepNext/>
              <w:widowControl w:val="0"/>
              <w:rPr>
                <w:noProof w:val="0"/>
                <w:sz w:val="18"/>
                <w:szCs w:val="18"/>
                <w:lang w:eastAsia="de-DE"/>
              </w:rPr>
            </w:pPr>
            <w:r w:rsidRPr="00DC7355">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4B07BDCC" w14:textId="77777777" w:rsidR="00327709" w:rsidRPr="00DC7355" w:rsidRDefault="00327709" w:rsidP="0068782E">
            <w:pPr>
              <w:pStyle w:val="TAL"/>
              <w:keepLines w:val="0"/>
              <w:widowControl w:val="0"/>
              <w:rPr>
                <w:szCs w:val="18"/>
              </w:rPr>
            </w:pPr>
            <w:r w:rsidRPr="00DC7355">
              <w:rPr>
                <w:szCs w:val="18"/>
              </w:rPr>
              <w:t>Identifier of the test component port to be connected from.</w:t>
            </w:r>
          </w:p>
        </w:tc>
      </w:tr>
      <w:tr w:rsidR="00327709" w:rsidRPr="00DC7355" w14:paraId="4AC2E334"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0E16A438" w14:textId="77777777" w:rsidR="00327709" w:rsidRPr="00DC7355" w:rsidRDefault="00327709" w:rsidP="0068782E">
            <w:pPr>
              <w:pStyle w:val="TAH"/>
              <w:keepLines w:val="0"/>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15A6C048" w14:textId="77777777" w:rsidR="00327709" w:rsidRPr="00DC7355" w:rsidRDefault="00327709" w:rsidP="0068782E">
            <w:pPr>
              <w:pStyle w:val="PL"/>
              <w:keepNext/>
              <w:widowControl w:val="0"/>
              <w:rPr>
                <w:noProof w:val="0"/>
                <w:sz w:val="18"/>
                <w:szCs w:val="18"/>
                <w:lang w:eastAsia="de-DE"/>
              </w:rPr>
            </w:pPr>
            <w:r w:rsidRPr="00DC7355">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392B3CA9" w14:textId="77777777" w:rsidR="00327709" w:rsidRPr="00DC7355" w:rsidRDefault="00327709" w:rsidP="0068782E">
            <w:pPr>
              <w:pStyle w:val="TAL"/>
              <w:keepLines w:val="0"/>
              <w:widowControl w:val="0"/>
              <w:rPr>
                <w:szCs w:val="18"/>
              </w:rPr>
            </w:pPr>
            <w:r w:rsidRPr="00DC7355">
              <w:rPr>
                <w:szCs w:val="18"/>
              </w:rPr>
              <w:t>Identifier of the test component port to be connected to.</w:t>
            </w:r>
          </w:p>
        </w:tc>
      </w:tr>
      <w:tr w:rsidR="00327709" w:rsidRPr="00DC7355" w14:paraId="1182DE29"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31932A7E" w14:textId="77777777" w:rsidR="00327709" w:rsidRPr="00DC7355" w:rsidRDefault="00327709" w:rsidP="0068782E">
            <w:pPr>
              <w:pStyle w:val="TAH"/>
              <w:keepLines w:val="0"/>
              <w:widowControl w:val="0"/>
              <w:rPr>
                <w:szCs w:val="18"/>
              </w:rPr>
            </w:pPr>
            <w:r w:rsidRPr="00DC7355">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75D1ED20" w14:textId="77777777" w:rsidR="00327709" w:rsidRPr="00DC7355" w:rsidRDefault="00327709" w:rsidP="0068782E">
            <w:pPr>
              <w:pStyle w:val="PL"/>
              <w:keepNext/>
              <w:widowControl w:val="0"/>
              <w:rPr>
                <w:noProof w:val="0"/>
                <w:sz w:val="18"/>
                <w:szCs w:val="18"/>
                <w:lang w:eastAsia="de-DE"/>
              </w:rPr>
            </w:pPr>
            <w:r w:rsidRPr="00DC7355">
              <w:rPr>
                <w:noProof w:val="0"/>
                <w:sz w:val="18"/>
                <w:szCs w:val="18"/>
                <w:lang w:eastAsia="de-DE"/>
              </w:rPr>
              <w:t>void</w:t>
            </w:r>
          </w:p>
        </w:tc>
      </w:tr>
      <w:tr w:rsidR="00327709" w:rsidRPr="00DC7355" w14:paraId="3242457A"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64919658" w14:textId="77777777" w:rsidR="00327709" w:rsidRPr="00DC7355" w:rsidRDefault="00327709" w:rsidP="0068782E">
            <w:pPr>
              <w:pStyle w:val="TAH"/>
              <w:keepLines w:val="0"/>
              <w:widowControl w:val="0"/>
              <w:rPr>
                <w:szCs w:val="18"/>
              </w:rPr>
            </w:pPr>
            <w:r w:rsidRPr="00DC7355">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4041AACD" w14:textId="77777777" w:rsidR="00327709" w:rsidRPr="00DC7355" w:rsidRDefault="00327709" w:rsidP="0068782E">
            <w:pPr>
              <w:pStyle w:val="TAL"/>
              <w:keepLines w:val="0"/>
              <w:widowControl w:val="0"/>
              <w:rPr>
                <w:szCs w:val="18"/>
              </w:rPr>
            </w:pPr>
            <w:r w:rsidRPr="00DC7355">
              <w:rPr>
                <w:szCs w:val="18"/>
              </w:rPr>
              <w:t xml:space="preserve">This operation shall be called by the CH at the local TE when at a remote TE a </w:t>
            </w:r>
            <w:r w:rsidRPr="00DC7355">
              <w:rPr>
                <w:i/>
                <w:szCs w:val="18"/>
              </w:rPr>
              <w:t>provided</w:t>
            </w:r>
            <w:r w:rsidRPr="00DC7355">
              <w:rPr>
                <w:szCs w:val="18"/>
              </w:rPr>
              <w:t xml:space="preserve"> </w:t>
            </w:r>
            <w:r w:rsidRPr="00DC7355">
              <w:rPr>
                <w:rFonts w:ascii="Courier New" w:hAnsi="Courier New" w:cs="Courier New"/>
                <w:szCs w:val="18"/>
              </w:rPr>
              <w:t xml:space="preserve">tciStaticConnectReq </w:t>
            </w:r>
            <w:r w:rsidRPr="00DC7355">
              <w:rPr>
                <w:szCs w:val="18"/>
              </w:rPr>
              <w:t>has been called.</w:t>
            </w:r>
          </w:p>
        </w:tc>
      </w:tr>
      <w:tr w:rsidR="00327709" w:rsidRPr="00DC7355" w14:paraId="54415904"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33702C58" w14:textId="77777777" w:rsidR="00327709" w:rsidRPr="00DC7355" w:rsidRDefault="00327709" w:rsidP="0024511F">
            <w:pPr>
              <w:pStyle w:val="TAH"/>
              <w:keepNext w:val="0"/>
              <w:keepLines w:val="0"/>
              <w:widowControl w:val="0"/>
              <w:rPr>
                <w:szCs w:val="18"/>
              </w:rPr>
            </w:pPr>
            <w:r w:rsidRPr="00DC7355">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7161E955" w14:textId="77777777" w:rsidR="00327709" w:rsidRPr="00DC7355" w:rsidRDefault="00327709" w:rsidP="0024511F">
            <w:pPr>
              <w:pStyle w:val="TAL"/>
              <w:keepNext w:val="0"/>
              <w:keepLines w:val="0"/>
              <w:widowControl w:val="0"/>
              <w:rPr>
                <w:szCs w:val="18"/>
              </w:rPr>
            </w:pPr>
            <w:r w:rsidRPr="00DC7355">
              <w:rPr>
                <w:szCs w:val="18"/>
              </w:rPr>
              <w:t>The TE shall statically connect the indicated ports to one another.</w:t>
            </w:r>
          </w:p>
        </w:tc>
      </w:tr>
    </w:tbl>
    <w:p w14:paraId="6A00C119" w14:textId="77777777" w:rsidR="00327709" w:rsidRPr="00DC7355" w:rsidRDefault="00327709" w:rsidP="00327709">
      <w:pPr>
        <w:widowControl w:val="0"/>
      </w:pPr>
    </w:p>
    <w:p w14:paraId="3260181C" w14:textId="548F1D86" w:rsidR="00844170" w:rsidRPr="00DC7355" w:rsidRDefault="00327709" w:rsidP="00CB0C9B">
      <w:pPr>
        <w:keepNext/>
        <w:tabs>
          <w:tab w:val="left" w:pos="1701"/>
        </w:tabs>
        <w:rPr>
          <w:b/>
        </w:rPr>
      </w:pPr>
      <w:r w:rsidRPr="00DC7355">
        <w:rPr>
          <w:b/>
        </w:rPr>
        <w:t>Clause 7.3.3.1.</w:t>
      </w:r>
      <w:r w:rsidR="00B5395B" w:rsidRPr="00DC7355">
        <w:rPr>
          <w:b/>
        </w:rPr>
        <w:t>21</w:t>
      </w:r>
      <w:r w:rsidR="00B5395B" w:rsidRPr="00DC7355">
        <w:rPr>
          <w:b/>
        </w:rPr>
        <w:tab/>
      </w:r>
      <w:r w:rsidRPr="00DC7355">
        <w:rPr>
          <w:b/>
        </w:rPr>
        <w:t>tciStaticMap</w:t>
      </w:r>
      <w:r w:rsidR="00844170" w:rsidRPr="00DC7355">
        <w:rPr>
          <w:b/>
        </w:rPr>
        <w:t xml:space="preserve"> to </w:t>
      </w:r>
      <w:r w:rsidR="00844170" w:rsidRPr="00DC7355">
        <w:rPr>
          <w:b/>
          <w:bCs/>
          <w:color w:val="000000" w:themeColor="text1"/>
        </w:rPr>
        <w:t>7.3.3.1.10b</w:t>
      </w:r>
    </w:p>
    <w:p w14:paraId="30DE7942" w14:textId="77777777" w:rsidR="00327709" w:rsidRPr="00DC7355" w:rsidRDefault="00327709" w:rsidP="0093045F">
      <w:pPr>
        <w:keepNext/>
      </w:pPr>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DC7355" w14:paraId="53D278BE"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61DEA999" w14:textId="77777777" w:rsidR="00327709" w:rsidRPr="00DC7355" w:rsidRDefault="00327709" w:rsidP="0024511F">
            <w:pPr>
              <w:pStyle w:val="TAH"/>
              <w:widowControl w:val="0"/>
              <w:rPr>
                <w:szCs w:val="18"/>
              </w:rPr>
            </w:pPr>
            <w:r w:rsidRPr="00DC7355">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361D3D81"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void tciStaticMap(in TriPortIdType fromPort, </w:t>
            </w:r>
          </w:p>
          <w:p w14:paraId="1ACD5F6C"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TriPortIdType toPort)</w:t>
            </w:r>
          </w:p>
        </w:tc>
      </w:tr>
      <w:tr w:rsidR="00327709" w:rsidRPr="00DC7355" w14:paraId="6B5B4202"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4C6EE7F1" w14:textId="77777777" w:rsidR="00327709" w:rsidRPr="00DC7355" w:rsidRDefault="00327709" w:rsidP="0024511F">
            <w:pPr>
              <w:pStyle w:val="TAH"/>
              <w:widowControl w:val="0"/>
              <w:rPr>
                <w:szCs w:val="18"/>
              </w:rPr>
            </w:pPr>
            <w:r w:rsidRPr="00DC7355">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55C4D700"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7B78FBA7" w14:textId="77777777" w:rsidR="00327709" w:rsidRPr="00DC7355" w:rsidRDefault="00327709" w:rsidP="0024511F">
            <w:pPr>
              <w:pStyle w:val="TAL"/>
              <w:widowControl w:val="0"/>
              <w:rPr>
                <w:szCs w:val="18"/>
              </w:rPr>
            </w:pPr>
            <w:r w:rsidRPr="00DC7355">
              <w:rPr>
                <w:szCs w:val="18"/>
              </w:rPr>
              <w:t>Identifier of the test component port to be mapped from.</w:t>
            </w:r>
          </w:p>
        </w:tc>
      </w:tr>
      <w:tr w:rsidR="00327709" w:rsidRPr="00DC7355" w14:paraId="2F3306A1"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270028CF" w14:textId="77777777" w:rsidR="00327709" w:rsidRPr="00DC7355" w:rsidRDefault="00327709" w:rsidP="0024511F">
            <w:pPr>
              <w:pStyle w:val="TAH"/>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4C2A5E32"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106C8B91" w14:textId="77777777" w:rsidR="00327709" w:rsidRPr="00DC7355" w:rsidRDefault="00327709" w:rsidP="0024511F">
            <w:pPr>
              <w:pStyle w:val="TAL"/>
              <w:widowControl w:val="0"/>
              <w:rPr>
                <w:szCs w:val="18"/>
              </w:rPr>
            </w:pPr>
            <w:r w:rsidRPr="00DC7355">
              <w:rPr>
                <w:szCs w:val="18"/>
              </w:rPr>
              <w:t>Identifier of the test component port to be mapped to.</w:t>
            </w:r>
          </w:p>
        </w:tc>
      </w:tr>
      <w:tr w:rsidR="00327709" w:rsidRPr="00DC7355" w14:paraId="37F1DA4E"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39216DE" w14:textId="77777777" w:rsidR="00327709" w:rsidRPr="00DC7355" w:rsidRDefault="00327709" w:rsidP="0024511F">
            <w:pPr>
              <w:pStyle w:val="TAH"/>
              <w:widowControl w:val="0"/>
              <w:rPr>
                <w:szCs w:val="18"/>
              </w:rPr>
            </w:pPr>
            <w:r w:rsidRPr="00DC7355">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26842E53"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void</w:t>
            </w:r>
          </w:p>
        </w:tc>
      </w:tr>
      <w:tr w:rsidR="00327709" w:rsidRPr="00DC7355" w14:paraId="694E1591"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450A5FF" w14:textId="77777777" w:rsidR="00327709" w:rsidRPr="00DC7355" w:rsidRDefault="00327709" w:rsidP="0024511F">
            <w:pPr>
              <w:pStyle w:val="TAH"/>
              <w:keepNext w:val="0"/>
              <w:keepLines w:val="0"/>
              <w:widowControl w:val="0"/>
              <w:rPr>
                <w:szCs w:val="18"/>
              </w:rPr>
            </w:pPr>
            <w:r w:rsidRPr="00DC7355">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34FD024D" w14:textId="77777777" w:rsidR="00327709" w:rsidRPr="00DC7355" w:rsidRDefault="00327709" w:rsidP="0024511F">
            <w:pPr>
              <w:pStyle w:val="TAL"/>
              <w:keepNext w:val="0"/>
              <w:keepLines w:val="0"/>
              <w:widowControl w:val="0"/>
              <w:rPr>
                <w:szCs w:val="18"/>
              </w:rPr>
            </w:pPr>
            <w:r w:rsidRPr="00DC7355">
              <w:rPr>
                <w:szCs w:val="18"/>
              </w:rPr>
              <w:t xml:space="preserve">This operation shall be called by the CH at the local TE when at a remote TE a </w:t>
            </w:r>
            <w:r w:rsidRPr="00DC7355">
              <w:rPr>
                <w:i/>
                <w:szCs w:val="18"/>
              </w:rPr>
              <w:t>provided</w:t>
            </w:r>
            <w:r w:rsidRPr="00DC7355">
              <w:rPr>
                <w:szCs w:val="18"/>
              </w:rPr>
              <w:t xml:space="preserve"> </w:t>
            </w:r>
            <w:r w:rsidRPr="00DC7355">
              <w:rPr>
                <w:rFonts w:ascii="Courier New" w:hAnsi="Courier New" w:cs="Courier New"/>
                <w:szCs w:val="18"/>
              </w:rPr>
              <w:t xml:space="preserve">tciStaticMapReq </w:t>
            </w:r>
            <w:r w:rsidRPr="00DC7355">
              <w:rPr>
                <w:szCs w:val="18"/>
              </w:rPr>
              <w:t>has been called.</w:t>
            </w:r>
          </w:p>
        </w:tc>
      </w:tr>
      <w:tr w:rsidR="00327709" w:rsidRPr="00DC7355" w14:paraId="53A3DA6F"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739E5475" w14:textId="77777777" w:rsidR="00327709" w:rsidRPr="00DC7355" w:rsidRDefault="00327709" w:rsidP="0024511F">
            <w:pPr>
              <w:pStyle w:val="TAH"/>
              <w:keepNext w:val="0"/>
              <w:keepLines w:val="0"/>
              <w:widowControl w:val="0"/>
              <w:rPr>
                <w:szCs w:val="18"/>
              </w:rPr>
            </w:pPr>
            <w:r w:rsidRPr="00DC7355">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1C1B0537" w14:textId="77777777" w:rsidR="00327709" w:rsidRPr="00DC7355" w:rsidRDefault="00327709" w:rsidP="0024511F">
            <w:pPr>
              <w:pStyle w:val="TAL"/>
              <w:keepNext w:val="0"/>
              <w:keepLines w:val="0"/>
              <w:widowControl w:val="0"/>
              <w:rPr>
                <w:szCs w:val="18"/>
              </w:rPr>
            </w:pPr>
            <w:r w:rsidRPr="00DC7355">
              <w:rPr>
                <w:szCs w:val="18"/>
              </w:rPr>
              <w:t>The TE shall statically map the indicated ports to one another.</w:t>
            </w:r>
          </w:p>
        </w:tc>
      </w:tr>
    </w:tbl>
    <w:p w14:paraId="4FFFAACA" w14:textId="77777777" w:rsidR="00327709" w:rsidRPr="00DC7355" w:rsidRDefault="00327709" w:rsidP="00327709">
      <w:pPr>
        <w:widowControl w:val="0"/>
      </w:pPr>
    </w:p>
    <w:p w14:paraId="2F105652" w14:textId="76FE4D1E" w:rsidR="00844170" w:rsidRPr="00DC7355" w:rsidRDefault="0096047E" w:rsidP="00A02C23">
      <w:pPr>
        <w:rPr>
          <w:b/>
          <w:bCs/>
        </w:rPr>
      </w:pPr>
      <w:r w:rsidRPr="00DC7355">
        <w:rPr>
          <w:b/>
        </w:rPr>
        <w:t xml:space="preserve">Clause </w:t>
      </w:r>
      <w:r w:rsidRPr="00DC7355">
        <w:rPr>
          <w:b/>
          <w:bCs/>
        </w:rPr>
        <w:t>7.3.3.1.25</w:t>
      </w:r>
      <w:r w:rsidRPr="00DC7355">
        <w:rPr>
          <w:b/>
          <w:bCs/>
        </w:rPr>
        <w:tab/>
        <w:t>tciGetParallelMTC</w:t>
      </w:r>
      <w:r w:rsidR="00844170" w:rsidRPr="00DC7355">
        <w:rPr>
          <w:b/>
          <w:bCs/>
        </w:rPr>
        <w:t xml:space="preserve"> to </w:t>
      </w:r>
      <w:r w:rsidR="00844170" w:rsidRPr="00DC7355">
        <w:rPr>
          <w:b/>
          <w:bCs/>
          <w:color w:val="000000" w:themeColor="text1"/>
        </w:rPr>
        <w:t>7.3.3.1.17b</w:t>
      </w:r>
    </w:p>
    <w:p w14:paraId="3630EA30" w14:textId="7BEE918C" w:rsidR="0096047E" w:rsidRPr="00DC7355" w:rsidRDefault="00844170" w:rsidP="00844170">
      <w:pPr>
        <w:keepNext/>
      </w:pPr>
      <w:r w:rsidRPr="00DC7355">
        <w:t>This clause is to be added.</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3"/>
        <w:gridCol w:w="48"/>
        <w:gridCol w:w="1500"/>
        <w:gridCol w:w="6710"/>
      </w:tblGrid>
      <w:tr w:rsidR="0096047E" w:rsidRPr="00DC7355" w14:paraId="14ED2CCE" w14:textId="77777777" w:rsidTr="00A02C23">
        <w:trPr>
          <w:jc w:val="center"/>
        </w:trPr>
        <w:tc>
          <w:tcPr>
            <w:tcW w:w="1421" w:type="dxa"/>
            <w:gridSpan w:val="2"/>
            <w:tcBorders>
              <w:top w:val="single" w:sz="6" w:space="0" w:color="000000"/>
              <w:left w:val="single" w:sz="6" w:space="0" w:color="000000"/>
              <w:bottom w:val="single" w:sz="6" w:space="0" w:color="000000"/>
              <w:right w:val="single" w:sz="6" w:space="0" w:color="000000"/>
            </w:tcBorders>
          </w:tcPr>
          <w:p w14:paraId="0D950231" w14:textId="77777777" w:rsidR="0096047E" w:rsidRPr="00DC7355" w:rsidRDefault="0096047E" w:rsidP="00A02C23">
            <w:pPr>
              <w:pStyle w:val="TAH"/>
              <w:keepNext w:val="0"/>
              <w:keepLines w:val="0"/>
              <w:widowControl w:val="0"/>
              <w:rPr>
                <w:szCs w:val="18"/>
              </w:rPr>
            </w:pPr>
            <w:r w:rsidRPr="00DC7355">
              <w:rPr>
                <w:szCs w:val="18"/>
              </w:rPr>
              <w:t>Signature</w:t>
            </w:r>
          </w:p>
        </w:tc>
        <w:tc>
          <w:tcPr>
            <w:tcW w:w="8210" w:type="dxa"/>
            <w:gridSpan w:val="2"/>
            <w:tcBorders>
              <w:top w:val="single" w:sz="6" w:space="0" w:color="000000"/>
              <w:left w:val="single" w:sz="6" w:space="0" w:color="000000"/>
              <w:bottom w:val="single" w:sz="6" w:space="0" w:color="000000"/>
              <w:right w:val="single" w:sz="6" w:space="0" w:color="000000"/>
            </w:tcBorders>
          </w:tcPr>
          <w:p w14:paraId="2881C19B" w14:textId="50742189" w:rsidR="0096047E" w:rsidRPr="00DC7355" w:rsidRDefault="0096047E" w:rsidP="00A02C23">
            <w:pPr>
              <w:pStyle w:val="PL"/>
              <w:widowControl w:val="0"/>
              <w:rPr>
                <w:noProof w:val="0"/>
                <w:sz w:val="18"/>
                <w:szCs w:val="18"/>
                <w:lang w:eastAsia="de-DE"/>
              </w:rPr>
            </w:pPr>
            <w:r w:rsidRPr="00DC7355">
              <w:rPr>
                <w:noProof w:val="0"/>
                <w:sz w:val="18"/>
                <w:lang w:eastAsia="de-DE"/>
              </w:rPr>
              <w:t>TriComponentIdType tciGetParallelMTC(in TriComponentIdType component)</w:t>
            </w:r>
          </w:p>
        </w:tc>
      </w:tr>
      <w:tr w:rsidR="009F41E3" w:rsidRPr="00DC7355" w14:paraId="6C0EED51" w14:textId="77777777" w:rsidTr="00A02C23">
        <w:trPr>
          <w:cantSplit/>
          <w:jc w:val="center"/>
        </w:trPr>
        <w:tc>
          <w:tcPr>
            <w:tcW w:w="1421" w:type="dxa"/>
            <w:gridSpan w:val="2"/>
            <w:tcBorders>
              <w:top w:val="single" w:sz="6" w:space="0" w:color="000000"/>
              <w:left w:val="single" w:sz="6" w:space="0" w:color="000000"/>
              <w:right w:val="single" w:sz="6" w:space="0" w:color="000000"/>
            </w:tcBorders>
          </w:tcPr>
          <w:p w14:paraId="69DC97FA" w14:textId="77777777" w:rsidR="0096047E" w:rsidRPr="00DC7355" w:rsidRDefault="0096047E" w:rsidP="0045560C">
            <w:pPr>
              <w:pStyle w:val="TAH"/>
              <w:keepLines w:val="0"/>
              <w:widowControl w:val="0"/>
              <w:rPr>
                <w:szCs w:val="18"/>
              </w:rPr>
            </w:pPr>
            <w:r w:rsidRPr="00DC7355">
              <w:rPr>
                <w:szCs w:val="18"/>
              </w:rPr>
              <w:t>In Parameters</w:t>
            </w:r>
          </w:p>
        </w:tc>
        <w:tc>
          <w:tcPr>
            <w:tcW w:w="1500" w:type="dxa"/>
            <w:tcBorders>
              <w:top w:val="single" w:sz="6" w:space="0" w:color="000000"/>
              <w:left w:val="single" w:sz="6" w:space="0" w:color="000000"/>
              <w:bottom w:val="single" w:sz="6" w:space="0" w:color="000000"/>
              <w:right w:val="single" w:sz="6" w:space="0" w:color="000000"/>
            </w:tcBorders>
          </w:tcPr>
          <w:p w14:paraId="4EBF340D" w14:textId="648FB4D8" w:rsidR="0096047E" w:rsidRPr="00DC7355" w:rsidRDefault="0096047E" w:rsidP="0045560C">
            <w:pPr>
              <w:pStyle w:val="PL"/>
              <w:keepNext/>
              <w:widowControl w:val="0"/>
              <w:rPr>
                <w:noProof w:val="0"/>
                <w:sz w:val="18"/>
                <w:szCs w:val="18"/>
                <w:lang w:eastAsia="de-DE"/>
              </w:rPr>
            </w:pPr>
            <w:r w:rsidRPr="00DC7355">
              <w:rPr>
                <w:noProof w:val="0"/>
                <w:sz w:val="18"/>
                <w:szCs w:val="18"/>
                <w:lang w:eastAsia="de-DE"/>
              </w:rPr>
              <w:t>component</w:t>
            </w:r>
          </w:p>
        </w:tc>
        <w:tc>
          <w:tcPr>
            <w:tcW w:w="6710" w:type="dxa"/>
            <w:tcBorders>
              <w:top w:val="single" w:sz="6" w:space="0" w:color="000000"/>
              <w:left w:val="single" w:sz="6" w:space="0" w:color="000000"/>
              <w:bottom w:val="single" w:sz="6" w:space="0" w:color="000000"/>
              <w:right w:val="single" w:sz="6" w:space="0" w:color="000000"/>
            </w:tcBorders>
          </w:tcPr>
          <w:p w14:paraId="183CB596" w14:textId="38F83A2E" w:rsidR="0096047E" w:rsidRPr="00DC7355" w:rsidRDefault="0096047E" w:rsidP="0045560C">
            <w:pPr>
              <w:pStyle w:val="TAL"/>
              <w:keepLines w:val="0"/>
              <w:widowControl w:val="0"/>
              <w:rPr>
                <w:szCs w:val="18"/>
              </w:rPr>
            </w:pPr>
            <w:r w:rsidRPr="00DC7355">
              <w:rPr>
                <w:szCs w:val="18"/>
              </w:rPr>
              <w:t>Identifier of the control component executing the test case for which the MTC shall be determined.</w:t>
            </w:r>
          </w:p>
        </w:tc>
      </w:tr>
      <w:tr w:rsidR="00A02C23" w:rsidRPr="00DC7355" w14:paraId="5F43C1A8" w14:textId="77777777" w:rsidTr="00A02C23">
        <w:trPr>
          <w:cantSplit/>
          <w:jc w:val="center"/>
        </w:trPr>
        <w:tc>
          <w:tcPr>
            <w:tcW w:w="1421" w:type="dxa"/>
            <w:gridSpan w:val="2"/>
            <w:tcBorders>
              <w:top w:val="single" w:sz="6" w:space="0" w:color="000000"/>
              <w:left w:val="single" w:sz="6" w:space="0" w:color="000000"/>
              <w:bottom w:val="single" w:sz="6" w:space="0" w:color="000000"/>
              <w:right w:val="single" w:sz="6" w:space="0" w:color="000000"/>
            </w:tcBorders>
          </w:tcPr>
          <w:p w14:paraId="3CB44827" w14:textId="77777777" w:rsidR="00A02C23" w:rsidRPr="00DC7355" w:rsidRDefault="00A02C23" w:rsidP="0045560C">
            <w:pPr>
              <w:pStyle w:val="TAH"/>
              <w:keepNext w:val="0"/>
              <w:keepLines w:val="0"/>
              <w:widowControl w:val="0"/>
              <w:rPr>
                <w:szCs w:val="18"/>
              </w:rPr>
            </w:pPr>
            <w:r w:rsidRPr="00DC7355">
              <w:rPr>
                <w:szCs w:val="18"/>
              </w:rPr>
              <w:t>Return Value</w:t>
            </w:r>
          </w:p>
        </w:tc>
        <w:tc>
          <w:tcPr>
            <w:tcW w:w="8210" w:type="dxa"/>
            <w:gridSpan w:val="2"/>
            <w:tcBorders>
              <w:top w:val="single" w:sz="6" w:space="0" w:color="000000"/>
              <w:left w:val="single" w:sz="6" w:space="0" w:color="000000"/>
              <w:bottom w:val="single" w:sz="6" w:space="0" w:color="000000"/>
              <w:right w:val="single" w:sz="6" w:space="0" w:color="000000"/>
            </w:tcBorders>
          </w:tcPr>
          <w:p w14:paraId="3171367A" w14:textId="1010B6E0" w:rsidR="00A02C23" w:rsidRPr="00DC7355" w:rsidRDefault="00A02C23" w:rsidP="0045560C">
            <w:pPr>
              <w:pStyle w:val="TAL"/>
              <w:keepNext w:val="0"/>
              <w:keepLines w:val="0"/>
              <w:widowControl w:val="0"/>
              <w:rPr>
                <w:szCs w:val="18"/>
              </w:rPr>
            </w:pPr>
            <w:r w:rsidRPr="00DC7355">
              <w:rPr>
                <w:rFonts w:cs="Arial"/>
                <w:szCs w:val="18"/>
              </w:rPr>
              <w:t xml:space="preserve">A </w:t>
            </w:r>
            <w:r w:rsidRPr="00DC7355">
              <w:rPr>
                <w:rFonts w:ascii="Courier New" w:hAnsi="Courier New" w:cs="Courier New"/>
                <w:szCs w:val="18"/>
              </w:rPr>
              <w:t>TriComponentIdType</w:t>
            </w:r>
            <w:r w:rsidRPr="00DC7355">
              <w:rPr>
                <w:rFonts w:cs="Arial"/>
                <w:szCs w:val="18"/>
              </w:rPr>
              <w:t xml:space="preserve"> value of the MTC associated with the given parallel control component if the MTC executes on the local TE, the distinct value </w:t>
            </w:r>
            <w:r w:rsidRPr="00DC7355">
              <w:rPr>
                <w:rFonts w:ascii="Courier New" w:hAnsi="Courier New" w:cs="Courier New"/>
                <w:szCs w:val="18"/>
              </w:rPr>
              <w:t>null</w:t>
            </w:r>
            <w:r w:rsidRPr="00DC7355">
              <w:rPr>
                <w:rFonts w:cs="Arial"/>
                <w:szCs w:val="18"/>
              </w:rPr>
              <w:t xml:space="preserve"> otherwise.</w:t>
            </w:r>
          </w:p>
        </w:tc>
      </w:tr>
      <w:tr w:rsidR="00A02C23" w:rsidRPr="00DC7355" w14:paraId="2199F2F6" w14:textId="77777777" w:rsidTr="00A02C23">
        <w:trPr>
          <w:cantSplit/>
          <w:jc w:val="center"/>
        </w:trPr>
        <w:tc>
          <w:tcPr>
            <w:tcW w:w="1421" w:type="dxa"/>
            <w:gridSpan w:val="2"/>
            <w:tcBorders>
              <w:top w:val="single" w:sz="6" w:space="0" w:color="000000"/>
              <w:left w:val="single" w:sz="6" w:space="0" w:color="000000"/>
              <w:bottom w:val="single" w:sz="6" w:space="0" w:color="000000"/>
              <w:right w:val="single" w:sz="6" w:space="0" w:color="000000"/>
            </w:tcBorders>
          </w:tcPr>
          <w:p w14:paraId="0417E91B" w14:textId="77777777" w:rsidR="00A02C23" w:rsidRPr="00DC7355" w:rsidRDefault="00A02C23" w:rsidP="0045560C">
            <w:pPr>
              <w:pStyle w:val="TAH"/>
              <w:keepNext w:val="0"/>
              <w:keepLines w:val="0"/>
              <w:widowControl w:val="0"/>
              <w:rPr>
                <w:szCs w:val="18"/>
              </w:rPr>
            </w:pPr>
            <w:r w:rsidRPr="00DC7355">
              <w:rPr>
                <w:szCs w:val="18"/>
              </w:rPr>
              <w:t>Constraint</w:t>
            </w:r>
          </w:p>
        </w:tc>
        <w:tc>
          <w:tcPr>
            <w:tcW w:w="8210" w:type="dxa"/>
            <w:gridSpan w:val="2"/>
            <w:tcBorders>
              <w:top w:val="single" w:sz="6" w:space="0" w:color="000000"/>
              <w:left w:val="single" w:sz="6" w:space="0" w:color="000000"/>
              <w:bottom w:val="single" w:sz="6" w:space="0" w:color="000000"/>
              <w:right w:val="single" w:sz="6" w:space="0" w:color="000000"/>
            </w:tcBorders>
          </w:tcPr>
          <w:p w14:paraId="24566629" w14:textId="2A0A8675" w:rsidR="00A02C23" w:rsidRPr="00DC7355" w:rsidRDefault="00A02C23" w:rsidP="0045560C">
            <w:pPr>
              <w:pStyle w:val="TAL"/>
              <w:keepNext w:val="0"/>
              <w:keepLines w:val="0"/>
              <w:widowControl w:val="0"/>
            </w:pPr>
            <w:r w:rsidRPr="00DC7355">
              <w:rPr>
                <w:szCs w:val="18"/>
              </w:rPr>
              <w:t xml:space="preserve">This operation can be called by the CH at the appropriate local TE when at a remote TE a </w:t>
            </w:r>
            <w:r w:rsidRPr="00DC7355">
              <w:rPr>
                <w:i/>
                <w:szCs w:val="18"/>
              </w:rPr>
              <w:t>provided</w:t>
            </w:r>
            <w:r w:rsidRPr="00DC7355">
              <w:rPr>
                <w:szCs w:val="18"/>
              </w:rPr>
              <w:t xml:space="preserve"> </w:t>
            </w:r>
            <w:r w:rsidRPr="00DC7355">
              <w:rPr>
                <w:rFonts w:ascii="Courier New" w:hAnsi="Courier New" w:cs="Courier New"/>
                <w:szCs w:val="18"/>
              </w:rPr>
              <w:t xml:space="preserve">tciGetParallelMTCReq </w:t>
            </w:r>
            <w:r w:rsidRPr="00DC7355">
              <w:rPr>
                <w:szCs w:val="18"/>
              </w:rPr>
              <w:t>has been called.</w:t>
            </w:r>
          </w:p>
        </w:tc>
      </w:tr>
      <w:tr w:rsidR="0096047E" w:rsidRPr="00DC7355" w14:paraId="77B188AE" w14:textId="77777777" w:rsidTr="00A02C23">
        <w:trPr>
          <w:jc w:val="center"/>
        </w:trPr>
        <w:tc>
          <w:tcPr>
            <w:tcW w:w="1373" w:type="dxa"/>
            <w:tcBorders>
              <w:top w:val="single" w:sz="6" w:space="0" w:color="000000"/>
              <w:left w:val="single" w:sz="6" w:space="0" w:color="000000"/>
              <w:bottom w:val="single" w:sz="4" w:space="0" w:color="auto"/>
              <w:right w:val="single" w:sz="6" w:space="0" w:color="000000"/>
            </w:tcBorders>
          </w:tcPr>
          <w:p w14:paraId="01D5DD56" w14:textId="64A8C4E8" w:rsidR="0096047E" w:rsidRPr="00DC7355" w:rsidRDefault="0096047E" w:rsidP="0045560C">
            <w:pPr>
              <w:pStyle w:val="TAH"/>
              <w:keepNext w:val="0"/>
              <w:keepLines w:val="0"/>
              <w:widowControl w:val="0"/>
              <w:rPr>
                <w:szCs w:val="18"/>
              </w:rPr>
            </w:pPr>
            <w:r w:rsidRPr="00DC7355">
              <w:rPr>
                <w:szCs w:val="18"/>
              </w:rPr>
              <w:t>Effect</w:t>
            </w:r>
          </w:p>
        </w:tc>
        <w:tc>
          <w:tcPr>
            <w:tcW w:w="8258" w:type="dxa"/>
            <w:gridSpan w:val="3"/>
            <w:tcBorders>
              <w:top w:val="single" w:sz="6" w:space="0" w:color="000000"/>
              <w:left w:val="single" w:sz="6" w:space="0" w:color="000000"/>
              <w:bottom w:val="single" w:sz="6" w:space="0" w:color="000000"/>
              <w:right w:val="single" w:sz="6" w:space="0" w:color="000000"/>
            </w:tcBorders>
          </w:tcPr>
          <w:p w14:paraId="0498DF0C" w14:textId="47246268" w:rsidR="0096047E" w:rsidRPr="00DC7355" w:rsidRDefault="0096047E" w:rsidP="0045560C">
            <w:pPr>
              <w:pStyle w:val="TAL"/>
              <w:keepNext w:val="0"/>
              <w:keepLines w:val="0"/>
              <w:widowControl w:val="0"/>
              <w:rPr>
                <w:szCs w:val="18"/>
              </w:rPr>
            </w:pPr>
            <w:r w:rsidRPr="00DC7355">
              <w:rPr>
                <w:szCs w:val="18"/>
              </w:rPr>
              <w:t xml:space="preserve">The local TE determines whether the MTC of the given component is executing on the local TE. If the </w:t>
            </w:r>
            <w:r w:rsidRPr="00DC7355">
              <w:rPr>
                <w:rFonts w:cs="Arial"/>
                <w:szCs w:val="18"/>
              </w:rPr>
              <w:t>MTC</w:t>
            </w:r>
            <w:r w:rsidRPr="00DC7355">
              <w:rPr>
                <w:rFonts w:ascii="Courier New" w:hAnsi="Courier New" w:cs="Courier New"/>
                <w:szCs w:val="18"/>
              </w:rPr>
              <w:t xml:space="preserve"> </w:t>
            </w:r>
            <w:r w:rsidRPr="00DC7355">
              <w:rPr>
                <w:szCs w:val="18"/>
              </w:rPr>
              <w:t xml:space="preserve">executes on the local TE the component id of the </w:t>
            </w:r>
            <w:r w:rsidRPr="00DC7355">
              <w:rPr>
                <w:rFonts w:cs="Arial"/>
                <w:szCs w:val="18"/>
              </w:rPr>
              <w:t>MTC</w:t>
            </w:r>
            <w:r w:rsidRPr="00DC7355">
              <w:rPr>
                <w:rFonts w:ascii="Courier New" w:hAnsi="Courier New" w:cs="Courier New"/>
                <w:szCs w:val="18"/>
              </w:rPr>
              <w:t xml:space="preserve"> </w:t>
            </w:r>
            <w:r w:rsidRPr="00DC7355">
              <w:rPr>
                <w:szCs w:val="18"/>
              </w:rPr>
              <w:t xml:space="preserve">is being returned. If the MTC is not executed on the local TE the distinct value </w:t>
            </w:r>
            <w:r w:rsidRPr="00DC7355">
              <w:rPr>
                <w:rFonts w:ascii="Courier New" w:hAnsi="Courier New" w:cs="Courier New"/>
                <w:szCs w:val="18"/>
              </w:rPr>
              <w:t xml:space="preserve">null </w:t>
            </w:r>
            <w:r w:rsidRPr="00DC7355">
              <w:rPr>
                <w:szCs w:val="18"/>
              </w:rPr>
              <w:t>will be returned. The operation will have no effect on the execution of the MTC. After the operation returns, the CH will communicate the value back to the remote TE.</w:t>
            </w:r>
          </w:p>
        </w:tc>
      </w:tr>
    </w:tbl>
    <w:p w14:paraId="70D56A51" w14:textId="77777777" w:rsidR="0096047E" w:rsidRPr="00DC7355" w:rsidRDefault="0096047E" w:rsidP="0096047E"/>
    <w:p w14:paraId="1E47F8C0" w14:textId="64B9C3AB" w:rsidR="00327709" w:rsidRPr="00DC7355" w:rsidRDefault="00EE198D" w:rsidP="00327709">
      <w:pPr>
        <w:pStyle w:val="berschrift2"/>
      </w:pPr>
      <w:bookmarkStart w:id="127" w:name="_Toc75433983"/>
      <w:r w:rsidRPr="00DC7355">
        <w:t>8.5</w:t>
      </w:r>
      <w:r w:rsidR="00327709" w:rsidRPr="00DC7355">
        <w:tab/>
        <w:t>Extensions to clause 7.3.3.2</w:t>
      </w:r>
      <w:r w:rsidR="00327709" w:rsidRPr="00DC7355">
        <w:rPr>
          <w:rFonts w:cs="Arial"/>
        </w:rPr>
        <w:t xml:space="preserve"> of </w:t>
      </w:r>
      <w:r w:rsidR="00492FC3" w:rsidRPr="00DC7355">
        <w:rPr>
          <w:rFonts w:cs="Arial"/>
        </w:rPr>
        <w:t>ETSI ES 201 873-6</w:t>
      </w:r>
      <w:r w:rsidR="00D451C7" w:rsidRPr="00DC7355">
        <w:rPr>
          <w:rFonts w:cs="Arial"/>
        </w:rPr>
        <w:t xml:space="preserve"> </w:t>
      </w:r>
      <w:r w:rsidR="00327709" w:rsidRPr="00DC7355">
        <w:t>TCI</w:t>
      </w:r>
      <w:r w:rsidR="00152DD7" w:rsidRPr="00DC7355">
        <w:t> </w:t>
      </w:r>
      <w:r w:rsidR="00327709" w:rsidRPr="00DC7355">
        <w:t>CH provided</w:t>
      </w:r>
      <w:bookmarkEnd w:id="127"/>
    </w:p>
    <w:p w14:paraId="4A1EB0C5" w14:textId="77777777" w:rsidR="00327709" w:rsidRPr="00DC7355" w:rsidRDefault="00327709" w:rsidP="00327709">
      <w:r w:rsidRPr="00DC7355">
        <w:t xml:space="preserve">In order to establish static connections, the </w:t>
      </w:r>
      <w:r w:rsidRPr="00DC7355">
        <w:rPr>
          <w:rFonts w:ascii="Courier New" w:hAnsi="Courier New" w:cs="Courier New"/>
          <w:sz w:val="18"/>
        </w:rPr>
        <w:t>tciStaticConnectReq</w:t>
      </w:r>
      <w:r w:rsidRPr="00DC7355">
        <w:t xml:space="preserve"> and </w:t>
      </w:r>
      <w:r w:rsidRPr="00DC7355">
        <w:rPr>
          <w:rFonts w:ascii="Courier New" w:hAnsi="Courier New" w:cs="Courier New"/>
          <w:sz w:val="18"/>
        </w:rPr>
        <w:t>tciStaticMapReq</w:t>
      </w:r>
      <w:r w:rsidRPr="00DC7355">
        <w:t xml:space="preserve"> operations shall be used at TCI-CH. The </w:t>
      </w:r>
      <w:r w:rsidRPr="00DC7355">
        <w:rPr>
          <w:rFonts w:ascii="Courier New" w:hAnsi="Courier New" w:cs="Courier New"/>
          <w:sz w:val="18"/>
        </w:rPr>
        <w:t>tciDisconnectReq</w:t>
      </w:r>
      <w:r w:rsidRPr="00DC7355">
        <w:t xml:space="preserve"> and </w:t>
      </w:r>
      <w:r w:rsidRPr="00DC7355">
        <w:rPr>
          <w:rFonts w:ascii="Courier New" w:hAnsi="Courier New" w:cs="Courier New"/>
          <w:sz w:val="18"/>
        </w:rPr>
        <w:t>TciUnmapReq</w:t>
      </w:r>
      <w:r w:rsidRPr="00DC7355">
        <w:t xml:space="preserve"> can be used for closing static connections.</w:t>
      </w:r>
    </w:p>
    <w:p w14:paraId="1670594C" w14:textId="77777777" w:rsidR="005014D6" w:rsidRPr="00DC7355" w:rsidRDefault="005014D6" w:rsidP="00C4268A">
      <w:pPr>
        <w:keepNext/>
        <w:tabs>
          <w:tab w:val="left" w:pos="1701"/>
        </w:tabs>
        <w:rPr>
          <w:b/>
        </w:rPr>
      </w:pPr>
      <w:r w:rsidRPr="00DC7355">
        <w:rPr>
          <w:b/>
        </w:rPr>
        <w:lastRenderedPageBreak/>
        <w:t>Clause 7.3.3.2.26</w:t>
      </w:r>
      <w:r w:rsidRPr="00DC7355">
        <w:rPr>
          <w:b/>
        </w:rPr>
        <w:tab/>
        <w:t>tciExecuteTestCaseReq</w:t>
      </w:r>
    </w:p>
    <w:p w14:paraId="6F1E8961" w14:textId="6D90DE69" w:rsidR="005014D6" w:rsidRPr="00DC7355" w:rsidRDefault="005014D6" w:rsidP="00C4268A">
      <w:pPr>
        <w:keepNext/>
      </w:pPr>
      <w:r w:rsidRPr="00DC7355">
        <w:t>This clause is to be extended.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5"/>
        <w:gridCol w:w="1417"/>
        <w:gridCol w:w="6760"/>
      </w:tblGrid>
      <w:tr w:rsidR="005014D6" w:rsidRPr="00DC7355" w14:paraId="3A0FEA41" w14:textId="77777777" w:rsidTr="00A02C23">
        <w:trPr>
          <w:jc w:val="center"/>
        </w:trPr>
        <w:tc>
          <w:tcPr>
            <w:tcW w:w="1375" w:type="dxa"/>
            <w:tcBorders>
              <w:top w:val="single" w:sz="6" w:space="0" w:color="000000"/>
              <w:left w:val="single" w:sz="6" w:space="0" w:color="000000"/>
              <w:bottom w:val="single" w:sz="6" w:space="0" w:color="000000"/>
              <w:right w:val="single" w:sz="6" w:space="0" w:color="000000"/>
            </w:tcBorders>
          </w:tcPr>
          <w:p w14:paraId="0189471A" w14:textId="77777777" w:rsidR="005014D6" w:rsidRPr="00DC7355" w:rsidRDefault="005014D6" w:rsidP="00C4268A">
            <w:pPr>
              <w:pStyle w:val="TAH"/>
              <w:keepLines w:val="0"/>
              <w:widowControl w:val="0"/>
              <w:rPr>
                <w:szCs w:val="18"/>
              </w:rPr>
            </w:pPr>
            <w:r w:rsidRPr="00DC7355">
              <w:rPr>
                <w:szCs w:val="18"/>
              </w:rPr>
              <w:t>Signature</w:t>
            </w:r>
          </w:p>
        </w:tc>
        <w:tc>
          <w:tcPr>
            <w:tcW w:w="8177" w:type="dxa"/>
            <w:gridSpan w:val="2"/>
            <w:tcBorders>
              <w:top w:val="single" w:sz="6" w:space="0" w:color="000000"/>
              <w:left w:val="single" w:sz="6" w:space="0" w:color="000000"/>
              <w:bottom w:val="single" w:sz="6" w:space="0" w:color="000000"/>
              <w:right w:val="single" w:sz="6" w:space="0" w:color="000000"/>
            </w:tcBorders>
          </w:tcPr>
          <w:p w14:paraId="0A79637A" w14:textId="5C118F07" w:rsidR="005014D6" w:rsidRPr="00DC7355" w:rsidRDefault="005014D6" w:rsidP="00C4268A">
            <w:pPr>
              <w:pStyle w:val="PL"/>
              <w:keepNext/>
              <w:widowControl w:val="0"/>
              <w:rPr>
                <w:noProof w:val="0"/>
                <w:sz w:val="18"/>
              </w:rPr>
            </w:pPr>
            <w:r w:rsidRPr="00DC7355">
              <w:rPr>
                <w:noProof w:val="0"/>
                <w:sz w:val="18"/>
              </w:rPr>
              <w:t xml:space="preserve">void </w:t>
            </w:r>
            <w:r w:rsidRPr="00DC7355">
              <w:rPr>
                <w:noProof w:val="0"/>
                <w:sz w:val="18"/>
                <w:szCs w:val="18"/>
                <w:lang w:eastAsia="de-DE"/>
              </w:rPr>
              <w:t xml:space="preserve">tciExecuteTestCaseReq </w:t>
            </w:r>
            <w:r w:rsidRPr="00DC7355">
              <w:rPr>
                <w:noProof w:val="0"/>
                <w:sz w:val="18"/>
              </w:rPr>
              <w:t xml:space="preserve">(in </w:t>
            </w:r>
            <w:r w:rsidRPr="00DC7355">
              <w:rPr>
                <w:noProof w:val="0"/>
                <w:sz w:val="18"/>
                <w:szCs w:val="18"/>
                <w:lang w:eastAsia="de-DE"/>
              </w:rPr>
              <w:t xml:space="preserve">TciTestCaseIdType testCaseId, </w:t>
            </w:r>
          </w:p>
          <w:p w14:paraId="6DE9E72E" w14:textId="308B26C3" w:rsidR="005014D6" w:rsidRPr="00DC7355" w:rsidRDefault="005014D6" w:rsidP="00C4268A">
            <w:pPr>
              <w:pStyle w:val="PL"/>
              <w:keepNext/>
              <w:widowControl w:val="0"/>
              <w:rPr>
                <w:noProof w:val="0"/>
                <w:sz w:val="18"/>
                <w:lang w:eastAsia="de-DE"/>
              </w:rPr>
            </w:pPr>
            <w:r w:rsidRPr="00DC7355">
              <w:rPr>
                <w:noProof w:val="0"/>
                <w:sz w:val="18"/>
                <w:szCs w:val="18"/>
                <w:lang w:eastAsia="de-DE"/>
              </w:rPr>
              <w:t xml:space="preserve">   </w:t>
            </w:r>
            <w:r w:rsidRPr="00DC7355">
              <w:rPr>
                <w:noProof w:val="0"/>
                <w:sz w:val="18"/>
              </w:rPr>
              <w:t xml:space="preserve">                         in </w:t>
            </w:r>
            <w:r w:rsidRPr="00DC7355">
              <w:rPr>
                <w:noProof w:val="0"/>
                <w:sz w:val="18"/>
                <w:szCs w:val="18"/>
                <w:lang w:eastAsia="de-DE"/>
              </w:rPr>
              <w:t>TriPortIdListType tsiPortList</w:t>
            </w:r>
            <w:r w:rsidRPr="00DC7355">
              <w:rPr>
                <w:noProof w:val="0"/>
                <w:sz w:val="18"/>
                <w:lang w:eastAsia="de-DE"/>
              </w:rPr>
              <w:t xml:space="preserve">,  </w:t>
            </w:r>
          </w:p>
          <w:p w14:paraId="4156CD54" w14:textId="77777777" w:rsidR="005014D6" w:rsidRPr="00DC7355" w:rsidRDefault="005014D6" w:rsidP="00C4268A">
            <w:pPr>
              <w:pStyle w:val="PL"/>
              <w:keepNext/>
              <w:widowControl w:val="0"/>
              <w:rPr>
                <w:noProof w:val="0"/>
                <w:sz w:val="18"/>
              </w:rPr>
            </w:pPr>
            <w:r w:rsidRPr="00DC7355">
              <w:rPr>
                <w:noProof w:val="0"/>
                <w:sz w:val="18"/>
                <w:lang w:eastAsia="de-DE"/>
              </w:rPr>
              <w:t xml:space="preserve">                            in </w:t>
            </w:r>
            <w:r w:rsidRPr="00DC7355">
              <w:rPr>
                <w:rFonts w:cs="Courier New"/>
                <w:noProof w:val="0"/>
                <w:sz w:val="18"/>
                <w:szCs w:val="16"/>
                <w:lang w:eastAsia="de-DE"/>
              </w:rPr>
              <w:t>TciConfigurationIdType</w:t>
            </w:r>
            <w:r w:rsidRPr="00DC7355" w:rsidDel="002F7E01">
              <w:rPr>
                <w:noProof w:val="0"/>
                <w:sz w:val="18"/>
                <w:lang w:eastAsia="de-DE"/>
              </w:rPr>
              <w:t xml:space="preserve"> </w:t>
            </w:r>
            <w:r w:rsidRPr="00DC7355">
              <w:rPr>
                <w:noProof w:val="0"/>
                <w:sz w:val="18"/>
                <w:lang w:eastAsia="de-DE"/>
              </w:rPr>
              <w:t>ref</w:t>
            </w:r>
            <w:r w:rsidRPr="00DC7355">
              <w:rPr>
                <w:noProof w:val="0"/>
                <w:sz w:val="18"/>
              </w:rPr>
              <w:t>)</w:t>
            </w:r>
          </w:p>
        </w:tc>
      </w:tr>
      <w:tr w:rsidR="005014D6" w:rsidRPr="00DC7355" w14:paraId="1E9F876C" w14:textId="77777777" w:rsidTr="00A02C23">
        <w:trPr>
          <w:cantSplit/>
          <w:jc w:val="center"/>
        </w:trPr>
        <w:tc>
          <w:tcPr>
            <w:tcW w:w="1375" w:type="dxa"/>
            <w:vMerge w:val="restart"/>
            <w:tcBorders>
              <w:top w:val="single" w:sz="6" w:space="0" w:color="000000"/>
              <w:left w:val="single" w:sz="6" w:space="0" w:color="000000"/>
              <w:bottom w:val="single" w:sz="6" w:space="0" w:color="000000"/>
              <w:right w:val="single" w:sz="6" w:space="0" w:color="000000"/>
            </w:tcBorders>
          </w:tcPr>
          <w:p w14:paraId="0F9A982F" w14:textId="77777777" w:rsidR="005014D6" w:rsidRPr="00DC7355" w:rsidRDefault="005014D6" w:rsidP="00C4268A">
            <w:pPr>
              <w:pStyle w:val="TAH"/>
              <w:keepLines w:val="0"/>
              <w:widowControl w:val="0"/>
              <w:rPr>
                <w:szCs w:val="18"/>
              </w:rPr>
            </w:pPr>
            <w:r w:rsidRPr="00DC7355">
              <w:rPr>
                <w:szCs w:val="18"/>
              </w:rPr>
              <w:t>In Parameters</w:t>
            </w:r>
          </w:p>
        </w:tc>
        <w:tc>
          <w:tcPr>
            <w:tcW w:w="1417" w:type="dxa"/>
            <w:tcBorders>
              <w:top w:val="single" w:sz="6" w:space="0" w:color="000000"/>
              <w:left w:val="single" w:sz="6" w:space="0" w:color="000000"/>
              <w:bottom w:val="single" w:sz="6" w:space="0" w:color="000000"/>
              <w:right w:val="single" w:sz="6" w:space="0" w:color="000000"/>
            </w:tcBorders>
          </w:tcPr>
          <w:p w14:paraId="38CCEB03" w14:textId="2D31932B" w:rsidR="005014D6" w:rsidRPr="00DC7355" w:rsidRDefault="005014D6" w:rsidP="00C4268A">
            <w:pPr>
              <w:pStyle w:val="PL"/>
              <w:keepNext/>
              <w:widowControl w:val="0"/>
              <w:rPr>
                <w:noProof w:val="0"/>
                <w:sz w:val="18"/>
                <w:szCs w:val="18"/>
                <w:lang w:eastAsia="de-DE"/>
              </w:rPr>
            </w:pPr>
            <w:r w:rsidRPr="00DC7355">
              <w:rPr>
                <w:noProof w:val="0"/>
                <w:sz w:val="18"/>
                <w:szCs w:val="18"/>
                <w:lang w:eastAsia="de-DE"/>
              </w:rPr>
              <w:t>testCaseId</w:t>
            </w:r>
          </w:p>
        </w:tc>
        <w:tc>
          <w:tcPr>
            <w:tcW w:w="6760" w:type="dxa"/>
            <w:tcBorders>
              <w:top w:val="single" w:sz="6" w:space="0" w:color="000000"/>
              <w:left w:val="single" w:sz="6" w:space="0" w:color="000000"/>
              <w:bottom w:val="single" w:sz="6" w:space="0" w:color="000000"/>
              <w:right w:val="single" w:sz="6" w:space="0" w:color="000000"/>
            </w:tcBorders>
          </w:tcPr>
          <w:p w14:paraId="2860A4D0" w14:textId="4FC48665" w:rsidR="005014D6" w:rsidRPr="00DC7355" w:rsidRDefault="005014D6" w:rsidP="00C4268A">
            <w:pPr>
              <w:pStyle w:val="TAL"/>
              <w:keepLines w:val="0"/>
              <w:widowControl w:val="0"/>
              <w:rPr>
                <w:szCs w:val="18"/>
              </w:rPr>
            </w:pPr>
            <w:r w:rsidRPr="00DC7355">
              <w:rPr>
                <w:szCs w:val="18"/>
              </w:rPr>
              <w:t>A test case identifier as defined in the TTCN</w:t>
            </w:r>
            <w:r w:rsidRPr="00DC7355">
              <w:rPr>
                <w:szCs w:val="18"/>
              </w:rPr>
              <w:noBreakHyphen/>
              <w:t>3 module.</w:t>
            </w:r>
          </w:p>
        </w:tc>
      </w:tr>
      <w:tr w:rsidR="005014D6" w:rsidRPr="00DC7355" w14:paraId="76E7E3D0" w14:textId="77777777" w:rsidTr="00A02C23">
        <w:trPr>
          <w:cantSplit/>
          <w:jc w:val="center"/>
        </w:trPr>
        <w:tc>
          <w:tcPr>
            <w:tcW w:w="1375" w:type="dxa"/>
            <w:vMerge/>
            <w:tcBorders>
              <w:top w:val="single" w:sz="6" w:space="0" w:color="000000"/>
              <w:left w:val="single" w:sz="6" w:space="0" w:color="000000"/>
              <w:bottom w:val="single" w:sz="6" w:space="0" w:color="000000"/>
              <w:right w:val="single" w:sz="6" w:space="0" w:color="000000"/>
            </w:tcBorders>
          </w:tcPr>
          <w:p w14:paraId="691AF520" w14:textId="77777777" w:rsidR="005014D6" w:rsidRPr="00DC7355" w:rsidRDefault="005014D6" w:rsidP="00A02C23">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4A3AC3FC" w14:textId="7053C4E4" w:rsidR="005014D6" w:rsidRPr="00DC7355" w:rsidRDefault="005014D6" w:rsidP="00A02C23">
            <w:pPr>
              <w:pStyle w:val="PL"/>
              <w:widowControl w:val="0"/>
              <w:rPr>
                <w:noProof w:val="0"/>
                <w:sz w:val="18"/>
                <w:szCs w:val="18"/>
                <w:lang w:eastAsia="de-DE"/>
              </w:rPr>
            </w:pPr>
            <w:r w:rsidRPr="00DC7355">
              <w:rPr>
                <w:noProof w:val="0"/>
                <w:sz w:val="18"/>
                <w:szCs w:val="18"/>
                <w:lang w:eastAsia="de-DE"/>
              </w:rPr>
              <w:t>tsiPortList</w:t>
            </w:r>
          </w:p>
        </w:tc>
        <w:tc>
          <w:tcPr>
            <w:tcW w:w="6760" w:type="dxa"/>
            <w:tcBorders>
              <w:top w:val="single" w:sz="6" w:space="0" w:color="000000"/>
              <w:left w:val="single" w:sz="6" w:space="0" w:color="000000"/>
              <w:bottom w:val="single" w:sz="6" w:space="0" w:color="000000"/>
              <w:right w:val="single" w:sz="6" w:space="0" w:color="000000"/>
            </w:tcBorders>
          </w:tcPr>
          <w:p w14:paraId="4B7D81F3" w14:textId="5248B302" w:rsidR="005014D6" w:rsidRPr="00DC7355" w:rsidRDefault="005014D6" w:rsidP="0068782E">
            <w:pPr>
              <w:pStyle w:val="TAL"/>
              <w:keepNext w:val="0"/>
              <w:keepLines w:val="0"/>
              <w:widowControl w:val="0"/>
              <w:rPr>
                <w:szCs w:val="18"/>
                <w:lang w:eastAsia="de-DE"/>
              </w:rPr>
            </w:pPr>
            <w:proofErr w:type="gramStart"/>
            <w:r w:rsidRPr="00DC7355">
              <w:rPr>
                <w:rFonts w:ascii="Courier New" w:hAnsi="Courier New" w:cs="Courier New"/>
                <w:szCs w:val="18"/>
                <w:lang w:eastAsia="de-DE"/>
              </w:rPr>
              <w:t>tsiPortList</w:t>
            </w:r>
            <w:proofErr w:type="gramEnd"/>
            <w:r w:rsidRPr="00DC7355">
              <w:rPr>
                <w:rFonts w:ascii="Courier New" w:hAnsi="Courier New" w:cs="Courier New"/>
                <w:szCs w:val="18"/>
                <w:lang w:eastAsia="de-DE"/>
              </w:rPr>
              <w:t xml:space="preserve"> </w:t>
            </w:r>
            <w:r w:rsidRPr="00DC7355">
              <w:rPr>
                <w:szCs w:val="18"/>
                <w:lang w:eastAsia="de-DE"/>
              </w:rPr>
              <w:t>contains all ports that have been declared in the definition of the system component for the test case or in the configuration type of the test case, i.e. the TSI ports.</w:t>
            </w:r>
            <w:r w:rsidRPr="00DC7355">
              <w:rPr>
                <w:rFonts w:ascii="Courier New" w:hAnsi="Courier New" w:cs="Courier New"/>
                <w:szCs w:val="18"/>
                <w:lang w:eastAsia="de-DE"/>
              </w:rPr>
              <w:t xml:space="preserve"> </w:t>
            </w:r>
            <w:r w:rsidRPr="00DC7355">
              <w:rPr>
                <w:szCs w:val="18"/>
                <w:lang w:eastAsia="de-DE"/>
              </w:rPr>
              <w:t xml:space="preserve">If a system component has not been explicitly defined for the test case, then the </w:t>
            </w:r>
            <w:r w:rsidRPr="00DC7355">
              <w:rPr>
                <w:rFonts w:ascii="Courier New" w:hAnsi="Courier New" w:cs="Courier New"/>
                <w:szCs w:val="18"/>
                <w:lang w:eastAsia="de-DE"/>
              </w:rPr>
              <w:t xml:space="preserve">tsiPortList </w:t>
            </w:r>
            <w:r w:rsidRPr="00DC7355">
              <w:rPr>
                <w:szCs w:val="18"/>
                <w:lang w:eastAsia="de-DE"/>
              </w:rPr>
              <w:t xml:space="preserve">contains all communication ports of the MTC. The ports in </w:t>
            </w:r>
            <w:r w:rsidRPr="00DC7355">
              <w:rPr>
                <w:rFonts w:ascii="Courier New" w:hAnsi="Courier New" w:cs="Courier New"/>
                <w:szCs w:val="18"/>
                <w:lang w:eastAsia="de-DE"/>
              </w:rPr>
              <w:t xml:space="preserve">tsiPortList </w:t>
            </w:r>
            <w:r w:rsidRPr="00DC7355">
              <w:rPr>
                <w:szCs w:val="18"/>
                <w:lang w:eastAsia="de-DE"/>
              </w:rPr>
              <w:t>are ordered as they appear in the TTCN</w:t>
            </w:r>
            <w:r w:rsidRPr="00DC7355">
              <w:rPr>
                <w:szCs w:val="18"/>
                <w:lang w:eastAsia="de-DE"/>
              </w:rPr>
              <w:noBreakHyphen/>
              <w:t>3 component type declaration or in the configuration type declaration respectively.</w:t>
            </w:r>
          </w:p>
          <w:p w14:paraId="28EF143B" w14:textId="77777777" w:rsidR="005014D6" w:rsidRPr="00DC7355" w:rsidRDefault="005014D6" w:rsidP="00A02C23">
            <w:pPr>
              <w:pStyle w:val="TAL"/>
              <w:keepNext w:val="0"/>
              <w:keepLines w:val="0"/>
              <w:widowControl w:val="0"/>
              <w:rPr>
                <w:szCs w:val="18"/>
              </w:rPr>
            </w:pPr>
            <w:r w:rsidRPr="00DC7355">
              <w:rPr>
                <w:szCs w:val="18"/>
              </w:rPr>
              <w:t xml:space="preserve">If no ports have to be passed either the </w:t>
            </w:r>
            <w:r w:rsidRPr="00DC7355">
              <w:rPr>
                <w:rFonts w:ascii="Courier New" w:hAnsi="Courier New"/>
                <w:szCs w:val="18"/>
              </w:rPr>
              <w:t>null</w:t>
            </w:r>
            <w:r w:rsidRPr="00DC7355">
              <w:rPr>
                <w:szCs w:val="18"/>
              </w:rPr>
              <w:t xml:space="preserve"> value or an empty </w:t>
            </w:r>
            <w:r w:rsidRPr="00DC7355">
              <w:rPr>
                <w:rFonts w:ascii="Courier New" w:hAnsi="Courier New" w:cs="Courier New"/>
                <w:szCs w:val="18"/>
              </w:rPr>
              <w:t>tsiPortList</w:t>
            </w:r>
            <w:r w:rsidRPr="00DC7355">
              <w:rPr>
                <w:szCs w:val="18"/>
              </w:rPr>
              <w:t>, i.e. a list of length zero shall be passed.</w:t>
            </w:r>
          </w:p>
        </w:tc>
      </w:tr>
      <w:tr w:rsidR="005014D6" w:rsidRPr="00DC7355" w14:paraId="49051BC3" w14:textId="77777777" w:rsidTr="00A02C23">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391B8E3C" w14:textId="14BDE803" w:rsidR="005014D6" w:rsidRPr="00DC7355" w:rsidRDefault="005014D6" w:rsidP="00A02C23">
            <w:pPr>
              <w:pStyle w:val="TAH"/>
              <w:keepNext w:val="0"/>
              <w:keepLines w:val="0"/>
              <w:widowControl w:val="0"/>
              <w:rPr>
                <w:szCs w:val="18"/>
              </w:rPr>
            </w:pPr>
          </w:p>
        </w:tc>
        <w:tc>
          <w:tcPr>
            <w:tcW w:w="1417" w:type="dxa"/>
            <w:tcBorders>
              <w:top w:val="single" w:sz="6" w:space="0" w:color="000000"/>
              <w:left w:val="single" w:sz="6" w:space="0" w:color="000000"/>
              <w:bottom w:val="single" w:sz="6" w:space="0" w:color="000000"/>
              <w:right w:val="single" w:sz="6" w:space="0" w:color="000000"/>
            </w:tcBorders>
          </w:tcPr>
          <w:p w14:paraId="712C6E62" w14:textId="77777777" w:rsidR="005014D6" w:rsidRPr="00DC7355" w:rsidRDefault="005014D6" w:rsidP="0068782E">
            <w:pPr>
              <w:pStyle w:val="PL"/>
              <w:widowControl w:val="0"/>
              <w:rPr>
                <w:noProof w:val="0"/>
                <w:sz w:val="18"/>
                <w:szCs w:val="18"/>
                <w:lang w:eastAsia="de-DE"/>
              </w:rPr>
            </w:pPr>
            <w:r w:rsidRPr="00DC7355">
              <w:rPr>
                <w:noProof w:val="0"/>
                <w:lang w:eastAsia="de-DE"/>
              </w:rPr>
              <w:t>ref</w:t>
            </w:r>
          </w:p>
        </w:tc>
        <w:tc>
          <w:tcPr>
            <w:tcW w:w="6760" w:type="dxa"/>
            <w:tcBorders>
              <w:top w:val="single" w:sz="6" w:space="0" w:color="000000"/>
              <w:left w:val="single" w:sz="6" w:space="0" w:color="000000"/>
              <w:bottom w:val="single" w:sz="6" w:space="0" w:color="000000"/>
              <w:right w:val="single" w:sz="6" w:space="0" w:color="000000"/>
            </w:tcBorders>
          </w:tcPr>
          <w:p w14:paraId="50939698" w14:textId="0ED90AE4" w:rsidR="005014D6" w:rsidRPr="00DC7355" w:rsidRDefault="005014D6" w:rsidP="00A02C23">
            <w:pPr>
              <w:pStyle w:val="TAL"/>
              <w:keepNext w:val="0"/>
              <w:keepLines w:val="0"/>
              <w:widowControl w:val="0"/>
              <w:rPr>
                <w:rFonts w:ascii="Courier New" w:hAnsi="Courier New"/>
              </w:rPr>
            </w:pPr>
            <w:r w:rsidRPr="00DC7355">
              <w:rPr>
                <w:szCs w:val="18"/>
              </w:rPr>
              <w:t>An optional reference to a static configuration for the test case, which is to be used if a static configuration has been defined for the test case.</w:t>
            </w:r>
          </w:p>
        </w:tc>
      </w:tr>
      <w:tr w:rsidR="005014D6" w:rsidRPr="00DC7355" w14:paraId="7FC9C5F8" w14:textId="77777777" w:rsidTr="00C007C0">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6406D9CF" w14:textId="77777777" w:rsidR="005014D6" w:rsidRPr="00DC7355" w:rsidRDefault="005014D6" w:rsidP="0068782E">
            <w:pPr>
              <w:pStyle w:val="TAH"/>
              <w:keepNext w:val="0"/>
              <w:keepLines w:val="0"/>
              <w:widowControl w:val="0"/>
              <w:rPr>
                <w:szCs w:val="18"/>
              </w:rPr>
            </w:pPr>
            <w:r w:rsidRPr="00DC7355">
              <w:rPr>
                <w:szCs w:val="18"/>
              </w:rPr>
              <w:t>Return Value</w:t>
            </w:r>
          </w:p>
        </w:tc>
        <w:tc>
          <w:tcPr>
            <w:tcW w:w="8177" w:type="dxa"/>
            <w:gridSpan w:val="2"/>
            <w:tcBorders>
              <w:top w:val="single" w:sz="6" w:space="0" w:color="000000"/>
              <w:left w:val="single" w:sz="6" w:space="0" w:color="000000"/>
              <w:bottom w:val="single" w:sz="6" w:space="0" w:color="000000"/>
              <w:right w:val="single" w:sz="6" w:space="0" w:color="000000"/>
            </w:tcBorders>
          </w:tcPr>
          <w:p w14:paraId="75DECF76" w14:textId="77777777" w:rsidR="005014D6" w:rsidRPr="00DC7355" w:rsidRDefault="005014D6" w:rsidP="0068782E">
            <w:pPr>
              <w:pStyle w:val="PL"/>
              <w:widowControl w:val="0"/>
              <w:rPr>
                <w:noProof w:val="0"/>
                <w:sz w:val="18"/>
                <w:szCs w:val="18"/>
                <w:lang w:eastAsia="de-DE"/>
              </w:rPr>
            </w:pPr>
            <w:r w:rsidRPr="00DC7355">
              <w:rPr>
                <w:noProof w:val="0"/>
                <w:sz w:val="18"/>
                <w:szCs w:val="18"/>
                <w:lang w:eastAsia="de-DE"/>
              </w:rPr>
              <w:t>void</w:t>
            </w:r>
          </w:p>
        </w:tc>
      </w:tr>
      <w:tr w:rsidR="005014D6" w:rsidRPr="00DC7355" w14:paraId="6208EBC8" w14:textId="77777777" w:rsidTr="00A02C23">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7ABCAEB4" w14:textId="6894E0F7" w:rsidR="005014D6" w:rsidRPr="00DC7355" w:rsidRDefault="005014D6" w:rsidP="00A02C23">
            <w:pPr>
              <w:pStyle w:val="TAH"/>
              <w:keepNext w:val="0"/>
              <w:keepLines w:val="0"/>
              <w:widowControl w:val="0"/>
              <w:rPr>
                <w:szCs w:val="18"/>
              </w:rPr>
            </w:pPr>
            <w:r w:rsidRPr="00DC7355">
              <w:rPr>
                <w:szCs w:val="18"/>
              </w:rPr>
              <w:t>Constraint</w:t>
            </w:r>
          </w:p>
        </w:tc>
        <w:tc>
          <w:tcPr>
            <w:tcW w:w="8177" w:type="dxa"/>
            <w:gridSpan w:val="2"/>
            <w:tcBorders>
              <w:top w:val="single" w:sz="6" w:space="0" w:color="000000"/>
              <w:left w:val="single" w:sz="6" w:space="0" w:color="000000"/>
              <w:bottom w:val="single" w:sz="6" w:space="0" w:color="000000"/>
              <w:right w:val="single" w:sz="6" w:space="0" w:color="000000"/>
            </w:tcBorders>
          </w:tcPr>
          <w:p w14:paraId="33873A15" w14:textId="041D1A82" w:rsidR="005014D6" w:rsidRPr="00DC7355" w:rsidRDefault="005014D6" w:rsidP="0068782E">
            <w:pPr>
              <w:pStyle w:val="TAL"/>
              <w:keepNext w:val="0"/>
              <w:keepLines w:val="0"/>
              <w:widowControl w:val="0"/>
              <w:rPr>
                <w:szCs w:val="18"/>
              </w:rPr>
            </w:pPr>
            <w:r w:rsidRPr="00DC7355">
              <w:rPr>
                <w:szCs w:val="18"/>
              </w:rPr>
              <w:t xml:space="preserve">This operation can be called by the TE </w:t>
            </w:r>
            <w:r w:rsidRPr="00DC7355">
              <w:rPr>
                <w:rFonts w:cs="Arial"/>
                <w:szCs w:val="18"/>
                <w:lang w:eastAsia="de-DE"/>
              </w:rPr>
              <w:t>immediately before</w:t>
            </w:r>
            <w:r w:rsidRPr="00DC7355">
              <w:rPr>
                <w:szCs w:val="18"/>
              </w:rPr>
              <w:t xml:space="preserve"> it starts the test case behaviour on the MTC (in course of a TTCN</w:t>
            </w:r>
            <w:r w:rsidRPr="00DC7355">
              <w:rPr>
                <w:szCs w:val="18"/>
              </w:rPr>
              <w:noBreakHyphen/>
              <w:t>3 execute operation).</w:t>
            </w:r>
          </w:p>
          <w:p w14:paraId="65CC19DC" w14:textId="77777777" w:rsidR="005014D6" w:rsidRPr="00DC7355" w:rsidRDefault="005014D6" w:rsidP="00A02C23">
            <w:pPr>
              <w:pStyle w:val="TAL"/>
              <w:keepNext w:val="0"/>
              <w:keepLines w:val="0"/>
              <w:widowControl w:val="0"/>
              <w:rPr>
                <w:rFonts w:cs="Arial"/>
                <w:szCs w:val="18"/>
                <w:lang w:eastAsia="de-DE"/>
              </w:rPr>
            </w:pPr>
            <w:r w:rsidRPr="00DC7355">
              <w:rPr>
                <w:szCs w:val="18"/>
              </w:rPr>
              <w:t xml:space="preserve">Only if the test case requires a static configuration, a </w:t>
            </w:r>
            <w:r w:rsidRPr="00DC7355">
              <w:rPr>
                <w:rFonts w:ascii="Courier New" w:hAnsi="Courier New" w:cs="Courier New"/>
                <w:szCs w:val="18"/>
              </w:rPr>
              <w:t>ref</w:t>
            </w:r>
            <w:r w:rsidRPr="00DC7355">
              <w:rPr>
                <w:szCs w:val="18"/>
              </w:rPr>
              <w:t xml:space="preserve"> to a started static configuration that is of the configuration type in the test case definition shall be given. If no static configuration has been defined for the test case in the TTCN</w:t>
            </w:r>
            <w:r w:rsidRPr="00DC7355">
              <w:rPr>
                <w:szCs w:val="18"/>
              </w:rPr>
              <w:noBreakHyphen/>
              <w:t xml:space="preserve">3 ATS, the distinct value </w:t>
            </w:r>
            <w:r w:rsidRPr="00DC7355">
              <w:rPr>
                <w:rFonts w:ascii="Courier New" w:hAnsi="Courier New" w:cs="Courier New"/>
                <w:iCs/>
                <w:szCs w:val="18"/>
              </w:rPr>
              <w:t>null</w:t>
            </w:r>
            <w:r w:rsidRPr="00DC7355">
              <w:rPr>
                <w:i/>
                <w:szCs w:val="18"/>
              </w:rPr>
              <w:t xml:space="preserve"> </w:t>
            </w:r>
            <w:r w:rsidRPr="00DC7355">
              <w:rPr>
                <w:szCs w:val="18"/>
              </w:rPr>
              <w:t xml:space="preserve">shall be passed in for </w:t>
            </w:r>
            <w:r w:rsidRPr="00DC7355">
              <w:rPr>
                <w:rFonts w:ascii="Courier New" w:hAnsi="Courier New" w:cs="Courier New"/>
                <w:szCs w:val="18"/>
              </w:rPr>
              <w:t>ref</w:t>
            </w:r>
            <w:r w:rsidRPr="00DC7355">
              <w:rPr>
                <w:szCs w:val="18"/>
              </w:rPr>
              <w:t>.</w:t>
            </w:r>
          </w:p>
        </w:tc>
      </w:tr>
      <w:tr w:rsidR="005014D6" w:rsidRPr="00DC7355" w14:paraId="685412FE" w14:textId="77777777" w:rsidTr="00C007C0">
        <w:trPr>
          <w:jc w:val="center"/>
        </w:trPr>
        <w:tc>
          <w:tcPr>
            <w:tcW w:w="1375" w:type="dxa"/>
            <w:tcBorders>
              <w:top w:val="single" w:sz="6" w:space="0" w:color="000000"/>
              <w:left w:val="single" w:sz="6" w:space="0" w:color="000000"/>
              <w:bottom w:val="single" w:sz="6" w:space="0" w:color="000000"/>
              <w:right w:val="single" w:sz="6" w:space="0" w:color="000000"/>
            </w:tcBorders>
          </w:tcPr>
          <w:p w14:paraId="0B4A2FDA" w14:textId="77777777" w:rsidR="005014D6" w:rsidRPr="00DC7355" w:rsidRDefault="005014D6" w:rsidP="0068782E">
            <w:pPr>
              <w:pStyle w:val="TAH"/>
              <w:keepNext w:val="0"/>
              <w:keepLines w:val="0"/>
              <w:widowControl w:val="0"/>
              <w:rPr>
                <w:szCs w:val="18"/>
              </w:rPr>
            </w:pPr>
            <w:r w:rsidRPr="00DC7355">
              <w:rPr>
                <w:szCs w:val="18"/>
              </w:rPr>
              <w:t>Effect</w:t>
            </w:r>
          </w:p>
        </w:tc>
        <w:tc>
          <w:tcPr>
            <w:tcW w:w="8177" w:type="dxa"/>
            <w:gridSpan w:val="2"/>
            <w:tcBorders>
              <w:top w:val="single" w:sz="6" w:space="0" w:color="000000"/>
              <w:left w:val="single" w:sz="6" w:space="0" w:color="000000"/>
              <w:bottom w:val="single" w:sz="6" w:space="0" w:color="000000"/>
              <w:right w:val="single" w:sz="6" w:space="0" w:color="000000"/>
            </w:tcBorders>
          </w:tcPr>
          <w:p w14:paraId="381A69A8" w14:textId="77777777" w:rsidR="005014D6" w:rsidRPr="00DC7355" w:rsidRDefault="005014D6" w:rsidP="0068782E">
            <w:pPr>
              <w:pStyle w:val="TAL"/>
              <w:keepNext w:val="0"/>
              <w:keepLines w:val="0"/>
              <w:widowControl w:val="0"/>
              <w:rPr>
                <w:szCs w:val="18"/>
                <w:lang w:eastAsia="de-DE"/>
              </w:rPr>
            </w:pPr>
            <w:r w:rsidRPr="00DC7355">
              <w:rPr>
                <w:szCs w:val="18"/>
              </w:rPr>
              <w:t>CH transmits the execute test case request to the remote TEs having system ports of the indicated test case. S</w:t>
            </w:r>
            <w:r w:rsidRPr="00DC7355">
              <w:rPr>
                <w:szCs w:val="18"/>
                <w:lang w:eastAsia="de-DE"/>
              </w:rPr>
              <w:t>tatic connections to the SUT and the initialization of communication means for TSI ports can be set up if needed.</w:t>
            </w:r>
            <w:r w:rsidRPr="00DC7355">
              <w:rPr>
                <w:lang w:eastAsia="de-DE"/>
              </w:rPr>
              <w:t xml:space="preserve"> This is for example not the case if the static configuration has been started.</w:t>
            </w:r>
          </w:p>
        </w:tc>
      </w:tr>
    </w:tbl>
    <w:p w14:paraId="7C69869E" w14:textId="77777777" w:rsidR="0093045F" w:rsidRPr="00DC7355" w:rsidRDefault="0093045F" w:rsidP="00A02C23"/>
    <w:p w14:paraId="775E4E43" w14:textId="03B7273E" w:rsidR="00327709" w:rsidRPr="00DC7355" w:rsidRDefault="00327709" w:rsidP="003F5928">
      <w:pPr>
        <w:keepNext/>
        <w:tabs>
          <w:tab w:val="left" w:pos="1701"/>
        </w:tabs>
        <w:rPr>
          <w:b/>
        </w:rPr>
      </w:pPr>
      <w:r w:rsidRPr="00DC7355">
        <w:rPr>
          <w:b/>
        </w:rPr>
        <w:t>Clause 7.3.3.2.</w:t>
      </w:r>
      <w:r w:rsidR="00B5395B" w:rsidRPr="00DC7355">
        <w:rPr>
          <w:b/>
        </w:rPr>
        <w:t>29</w:t>
      </w:r>
      <w:r w:rsidR="00B5395B" w:rsidRPr="00DC7355">
        <w:rPr>
          <w:b/>
        </w:rPr>
        <w:tab/>
      </w:r>
      <w:r w:rsidRPr="00DC7355">
        <w:rPr>
          <w:b/>
        </w:rPr>
        <w:t>tciStaticConnectReq</w:t>
      </w:r>
      <w:r w:rsidR="002E60C3" w:rsidRPr="00DC7355">
        <w:rPr>
          <w:b/>
        </w:rPr>
        <w:t xml:space="preserve"> to 7.3.3.2.16b</w:t>
      </w:r>
    </w:p>
    <w:p w14:paraId="77ED4BB6" w14:textId="77777777" w:rsidR="00327709" w:rsidRPr="00DC7355" w:rsidRDefault="00327709" w:rsidP="003F5928">
      <w:pPr>
        <w:keepNext/>
      </w:pPr>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DC7355" w14:paraId="28C0E6B1"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657E6A32" w14:textId="77777777" w:rsidR="00327709" w:rsidRPr="00DC7355" w:rsidRDefault="00327709" w:rsidP="003F5928">
            <w:pPr>
              <w:pStyle w:val="TAH"/>
              <w:keepLines w:val="0"/>
              <w:widowControl w:val="0"/>
              <w:rPr>
                <w:szCs w:val="18"/>
              </w:rPr>
            </w:pPr>
            <w:r w:rsidRPr="00DC7355">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3DBCDB5A" w14:textId="4D814469" w:rsidR="00327709" w:rsidRPr="00DC7355" w:rsidRDefault="00327709" w:rsidP="003F5928">
            <w:pPr>
              <w:pStyle w:val="PL"/>
              <w:keepNext/>
              <w:widowControl w:val="0"/>
              <w:rPr>
                <w:noProof w:val="0"/>
                <w:lang w:eastAsia="de-DE"/>
              </w:rPr>
            </w:pPr>
            <w:r w:rsidRPr="00DC7355">
              <w:rPr>
                <w:noProof w:val="0"/>
                <w:lang w:eastAsia="de-DE"/>
              </w:rPr>
              <w:t>void tciStaticConnectReq(in TriPortIdType fromPort,</w:t>
            </w:r>
          </w:p>
          <w:p w14:paraId="1137E7B6" w14:textId="77777777" w:rsidR="00327709" w:rsidRPr="00DC7355" w:rsidRDefault="00327709" w:rsidP="003F5928">
            <w:pPr>
              <w:pStyle w:val="PL"/>
              <w:keepNext/>
              <w:widowControl w:val="0"/>
              <w:rPr>
                <w:noProof w:val="0"/>
                <w:lang w:eastAsia="de-DE"/>
              </w:rPr>
            </w:pPr>
            <w:r w:rsidRPr="00DC7355">
              <w:rPr>
                <w:noProof w:val="0"/>
                <w:lang w:eastAsia="de-DE"/>
              </w:rPr>
              <w:t xml:space="preserve">                         in TriPortIdType toPort)</w:t>
            </w:r>
          </w:p>
        </w:tc>
      </w:tr>
      <w:tr w:rsidR="00327709" w:rsidRPr="00DC7355" w14:paraId="5A5FA51F"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0B5EE946" w14:textId="77777777" w:rsidR="00327709" w:rsidRPr="00DC7355" w:rsidRDefault="00327709" w:rsidP="003F5928">
            <w:pPr>
              <w:pStyle w:val="TAH"/>
              <w:keepLines w:val="0"/>
              <w:widowControl w:val="0"/>
              <w:rPr>
                <w:szCs w:val="18"/>
              </w:rPr>
            </w:pPr>
            <w:r w:rsidRPr="00DC7355">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5327D528" w14:textId="77777777" w:rsidR="00327709" w:rsidRPr="00DC7355" w:rsidRDefault="00327709" w:rsidP="003F5928">
            <w:pPr>
              <w:pStyle w:val="PL"/>
              <w:keepNext/>
              <w:widowControl w:val="0"/>
              <w:rPr>
                <w:noProof w:val="0"/>
                <w:sz w:val="18"/>
                <w:szCs w:val="18"/>
                <w:lang w:eastAsia="de-DE"/>
              </w:rPr>
            </w:pPr>
            <w:r w:rsidRPr="00DC7355">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3A29383F" w14:textId="12E86239" w:rsidR="00327709" w:rsidRPr="00DC7355" w:rsidRDefault="00327709" w:rsidP="003F5928">
            <w:pPr>
              <w:pStyle w:val="TAL"/>
              <w:keepLines w:val="0"/>
              <w:widowControl w:val="0"/>
              <w:rPr>
                <w:szCs w:val="18"/>
              </w:rPr>
            </w:pPr>
            <w:r w:rsidRPr="00DC7355">
              <w:rPr>
                <w:szCs w:val="18"/>
              </w:rPr>
              <w:t>Identifier of the test component port to be connected from.</w:t>
            </w:r>
          </w:p>
        </w:tc>
      </w:tr>
      <w:tr w:rsidR="00327709" w:rsidRPr="00DC7355" w14:paraId="5B3BEA5B"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224E871B" w14:textId="77777777" w:rsidR="00327709" w:rsidRPr="00DC7355" w:rsidRDefault="00327709" w:rsidP="003F5928">
            <w:pPr>
              <w:pStyle w:val="TAH"/>
              <w:keepLines w:val="0"/>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39A1DF6A" w14:textId="77777777" w:rsidR="00327709" w:rsidRPr="00DC7355" w:rsidRDefault="00327709" w:rsidP="003F5928">
            <w:pPr>
              <w:pStyle w:val="PL"/>
              <w:keepNext/>
              <w:widowControl w:val="0"/>
              <w:rPr>
                <w:noProof w:val="0"/>
                <w:sz w:val="18"/>
                <w:szCs w:val="18"/>
                <w:lang w:eastAsia="de-DE"/>
              </w:rPr>
            </w:pPr>
            <w:r w:rsidRPr="00DC7355">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1204BFB9" w14:textId="54D2DFB4" w:rsidR="00327709" w:rsidRPr="00DC7355" w:rsidRDefault="00327709" w:rsidP="003F5928">
            <w:pPr>
              <w:pStyle w:val="TAL"/>
              <w:keepLines w:val="0"/>
              <w:widowControl w:val="0"/>
              <w:rPr>
                <w:szCs w:val="18"/>
              </w:rPr>
            </w:pPr>
            <w:r w:rsidRPr="00DC7355">
              <w:rPr>
                <w:szCs w:val="18"/>
              </w:rPr>
              <w:t>Identifier of the test component port to be connected to.</w:t>
            </w:r>
          </w:p>
        </w:tc>
      </w:tr>
      <w:tr w:rsidR="00327709" w:rsidRPr="00DC7355" w14:paraId="4FF58A34"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249A9035" w14:textId="77777777" w:rsidR="00327709" w:rsidRPr="00DC7355" w:rsidRDefault="00327709" w:rsidP="003F5928">
            <w:pPr>
              <w:pStyle w:val="TAH"/>
              <w:keepLines w:val="0"/>
              <w:widowControl w:val="0"/>
              <w:rPr>
                <w:szCs w:val="18"/>
              </w:rPr>
            </w:pPr>
            <w:r w:rsidRPr="00DC7355">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589B115A" w14:textId="77777777" w:rsidR="00327709" w:rsidRPr="00DC7355" w:rsidRDefault="00327709" w:rsidP="003F5928">
            <w:pPr>
              <w:pStyle w:val="PL"/>
              <w:keepNext/>
              <w:widowControl w:val="0"/>
              <w:rPr>
                <w:noProof w:val="0"/>
                <w:sz w:val="18"/>
                <w:szCs w:val="18"/>
                <w:lang w:eastAsia="de-DE"/>
              </w:rPr>
            </w:pPr>
            <w:r w:rsidRPr="00DC7355">
              <w:rPr>
                <w:noProof w:val="0"/>
                <w:sz w:val="18"/>
                <w:szCs w:val="18"/>
                <w:lang w:eastAsia="de-DE"/>
              </w:rPr>
              <w:t>void</w:t>
            </w:r>
          </w:p>
        </w:tc>
      </w:tr>
      <w:tr w:rsidR="00327709" w:rsidRPr="00DC7355" w14:paraId="302EB753"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19C3C4EF" w14:textId="77777777" w:rsidR="00327709" w:rsidRPr="00DC7355" w:rsidRDefault="00327709" w:rsidP="003F5928">
            <w:pPr>
              <w:pStyle w:val="TAH"/>
              <w:keepLines w:val="0"/>
              <w:widowControl w:val="0"/>
              <w:rPr>
                <w:szCs w:val="18"/>
              </w:rPr>
            </w:pPr>
            <w:r w:rsidRPr="00DC7355">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0666C8B7" w14:textId="67C34D46" w:rsidR="00327709" w:rsidRPr="00DC7355" w:rsidRDefault="00327709" w:rsidP="003F5928">
            <w:pPr>
              <w:pStyle w:val="TAL"/>
              <w:keepLines w:val="0"/>
              <w:widowControl w:val="0"/>
              <w:rPr>
                <w:szCs w:val="18"/>
              </w:rPr>
            </w:pPr>
            <w:r w:rsidRPr="00DC7355">
              <w:rPr>
                <w:szCs w:val="18"/>
              </w:rPr>
              <w:t>This operation shall be called by the TE when it executes a TTCN</w:t>
            </w:r>
            <w:r w:rsidRPr="00DC7355">
              <w:rPr>
                <w:szCs w:val="18"/>
              </w:rPr>
              <w:noBreakHyphen/>
              <w:t>3 static connect operation.</w:t>
            </w:r>
          </w:p>
        </w:tc>
      </w:tr>
      <w:tr w:rsidR="00327709" w:rsidRPr="00DC7355" w14:paraId="420FFE5F"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0B3BB064" w14:textId="77777777" w:rsidR="00327709" w:rsidRPr="00DC7355" w:rsidRDefault="00327709" w:rsidP="003F5928">
            <w:pPr>
              <w:pStyle w:val="TAH"/>
              <w:keepLines w:val="0"/>
              <w:widowControl w:val="0"/>
              <w:rPr>
                <w:szCs w:val="18"/>
              </w:rPr>
            </w:pPr>
            <w:r w:rsidRPr="00DC7355">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0BEA9983" w14:textId="108063B8" w:rsidR="00327709" w:rsidRPr="00DC7355" w:rsidRDefault="00327709" w:rsidP="003F5928">
            <w:pPr>
              <w:pStyle w:val="TAL"/>
              <w:keepLines w:val="0"/>
              <w:widowControl w:val="0"/>
              <w:rPr>
                <w:szCs w:val="18"/>
              </w:rPr>
            </w:pPr>
            <w:r w:rsidRPr="00DC7355">
              <w:rPr>
                <w:szCs w:val="18"/>
              </w:rPr>
              <w:t xml:space="preserve">CH transmits the static connection request to the remote TE where it calls the </w:t>
            </w:r>
            <w:r w:rsidRPr="00DC7355">
              <w:rPr>
                <w:rFonts w:ascii="Courier New" w:hAnsi="Courier New" w:cs="Courier New"/>
                <w:szCs w:val="18"/>
              </w:rPr>
              <w:t>tciStaticConnect</w:t>
            </w:r>
            <w:r w:rsidRPr="00DC7355">
              <w:rPr>
                <w:szCs w:val="18"/>
              </w:rPr>
              <w:t xml:space="preserve"> operation to establish a logical static connection between the two indicated ports. Note that both ports can be on remote TEs. In this case, the operation returns only after calling the </w:t>
            </w:r>
            <w:r w:rsidRPr="00DC7355">
              <w:rPr>
                <w:rFonts w:ascii="Courier New" w:hAnsi="Courier New" w:cs="Courier New"/>
                <w:szCs w:val="18"/>
              </w:rPr>
              <w:t>tciStaticConnect</w:t>
            </w:r>
            <w:r w:rsidRPr="00DC7355">
              <w:rPr>
                <w:szCs w:val="18"/>
              </w:rPr>
              <w:t xml:space="preserve"> operation on both remote TEs.</w:t>
            </w:r>
          </w:p>
        </w:tc>
      </w:tr>
    </w:tbl>
    <w:p w14:paraId="7A9E5CCC" w14:textId="77777777" w:rsidR="00327709" w:rsidRPr="00DC7355" w:rsidRDefault="00327709" w:rsidP="00327709">
      <w:pPr>
        <w:widowControl w:val="0"/>
      </w:pPr>
    </w:p>
    <w:p w14:paraId="285AF998" w14:textId="08A879DD" w:rsidR="00327709" w:rsidRPr="00DC7355" w:rsidRDefault="00327709" w:rsidP="00CB0C9B">
      <w:pPr>
        <w:tabs>
          <w:tab w:val="left" w:pos="1701"/>
        </w:tabs>
        <w:rPr>
          <w:b/>
        </w:rPr>
      </w:pPr>
      <w:r w:rsidRPr="00DC7355">
        <w:rPr>
          <w:b/>
        </w:rPr>
        <w:t>Clause 7.3.3.</w:t>
      </w:r>
      <w:r w:rsidR="002E60C3" w:rsidRPr="00DC7355">
        <w:rPr>
          <w:b/>
        </w:rPr>
        <w:t>2</w:t>
      </w:r>
      <w:r w:rsidRPr="00DC7355">
        <w:rPr>
          <w:b/>
        </w:rPr>
        <w:t>.</w:t>
      </w:r>
      <w:r w:rsidR="00B5395B" w:rsidRPr="00DC7355">
        <w:rPr>
          <w:b/>
        </w:rPr>
        <w:t>30</w:t>
      </w:r>
      <w:r w:rsidR="00B5395B" w:rsidRPr="00DC7355">
        <w:rPr>
          <w:b/>
        </w:rPr>
        <w:tab/>
      </w:r>
      <w:r w:rsidRPr="00DC7355">
        <w:rPr>
          <w:b/>
        </w:rPr>
        <w:t>tciStaticMapReq</w:t>
      </w:r>
      <w:r w:rsidR="002E60C3" w:rsidRPr="00DC7355">
        <w:rPr>
          <w:b/>
        </w:rPr>
        <w:t xml:space="preserve"> to 7.3.3.2.18b</w:t>
      </w:r>
    </w:p>
    <w:p w14:paraId="4525FCE2" w14:textId="77777777" w:rsidR="00327709" w:rsidRPr="00DC7355" w:rsidRDefault="00327709" w:rsidP="00327709">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2400"/>
        <w:gridCol w:w="5254"/>
      </w:tblGrid>
      <w:tr w:rsidR="00327709" w:rsidRPr="00DC7355" w14:paraId="6591ADF6" w14:textId="77777777" w:rsidTr="0024511F">
        <w:trPr>
          <w:jc w:val="center"/>
        </w:trPr>
        <w:tc>
          <w:tcPr>
            <w:tcW w:w="1898" w:type="dxa"/>
            <w:tcBorders>
              <w:top w:val="single" w:sz="6" w:space="0" w:color="000000"/>
              <w:left w:val="single" w:sz="6" w:space="0" w:color="000000"/>
              <w:bottom w:val="single" w:sz="6" w:space="0" w:color="000000"/>
              <w:right w:val="single" w:sz="6" w:space="0" w:color="000000"/>
            </w:tcBorders>
          </w:tcPr>
          <w:p w14:paraId="5D633A93" w14:textId="77777777" w:rsidR="00327709" w:rsidRPr="00DC7355" w:rsidRDefault="00327709" w:rsidP="0024511F">
            <w:pPr>
              <w:pStyle w:val="TAH"/>
              <w:widowControl w:val="0"/>
              <w:rPr>
                <w:szCs w:val="18"/>
              </w:rPr>
            </w:pPr>
            <w:r w:rsidRPr="00DC7355">
              <w:rPr>
                <w:szCs w:val="18"/>
              </w:rPr>
              <w:t>Signature</w:t>
            </w:r>
          </w:p>
        </w:tc>
        <w:tc>
          <w:tcPr>
            <w:tcW w:w="7654" w:type="dxa"/>
            <w:gridSpan w:val="2"/>
            <w:tcBorders>
              <w:top w:val="single" w:sz="6" w:space="0" w:color="000000"/>
              <w:left w:val="single" w:sz="6" w:space="0" w:color="000000"/>
              <w:bottom w:val="single" w:sz="6" w:space="0" w:color="000000"/>
              <w:right w:val="single" w:sz="6" w:space="0" w:color="000000"/>
            </w:tcBorders>
          </w:tcPr>
          <w:p w14:paraId="42CAF663"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void tciStaticMapReq(in TriPortIdType fromPort, </w:t>
            </w:r>
          </w:p>
          <w:p w14:paraId="7F5B1DC3"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TriPortIdType toPort)</w:t>
            </w:r>
          </w:p>
        </w:tc>
      </w:tr>
      <w:tr w:rsidR="00327709" w:rsidRPr="00DC7355" w14:paraId="1330FFFE" w14:textId="77777777" w:rsidTr="0024511F">
        <w:trPr>
          <w:cantSplit/>
          <w:jc w:val="center"/>
        </w:trPr>
        <w:tc>
          <w:tcPr>
            <w:tcW w:w="1898" w:type="dxa"/>
            <w:vMerge w:val="restart"/>
            <w:tcBorders>
              <w:top w:val="single" w:sz="6" w:space="0" w:color="000000"/>
              <w:left w:val="single" w:sz="6" w:space="0" w:color="000000"/>
              <w:bottom w:val="single" w:sz="6" w:space="0" w:color="000000"/>
              <w:right w:val="single" w:sz="6" w:space="0" w:color="000000"/>
            </w:tcBorders>
          </w:tcPr>
          <w:p w14:paraId="20CB9468" w14:textId="77777777" w:rsidR="00327709" w:rsidRPr="00DC7355" w:rsidRDefault="00327709" w:rsidP="0024511F">
            <w:pPr>
              <w:pStyle w:val="TAH"/>
              <w:widowControl w:val="0"/>
              <w:rPr>
                <w:szCs w:val="18"/>
              </w:rPr>
            </w:pPr>
            <w:r w:rsidRPr="00DC7355">
              <w:rPr>
                <w:szCs w:val="18"/>
              </w:rPr>
              <w:t>In Parameters</w:t>
            </w:r>
          </w:p>
        </w:tc>
        <w:tc>
          <w:tcPr>
            <w:tcW w:w="2400" w:type="dxa"/>
            <w:tcBorders>
              <w:top w:val="single" w:sz="6" w:space="0" w:color="000000"/>
              <w:left w:val="single" w:sz="6" w:space="0" w:color="000000"/>
              <w:bottom w:val="single" w:sz="6" w:space="0" w:color="000000"/>
              <w:right w:val="single" w:sz="6" w:space="0" w:color="000000"/>
            </w:tcBorders>
          </w:tcPr>
          <w:p w14:paraId="3D090BAF"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fromPort</w:t>
            </w:r>
          </w:p>
        </w:tc>
        <w:tc>
          <w:tcPr>
            <w:tcW w:w="5254" w:type="dxa"/>
            <w:tcBorders>
              <w:top w:val="single" w:sz="6" w:space="0" w:color="000000"/>
              <w:left w:val="single" w:sz="6" w:space="0" w:color="000000"/>
              <w:bottom w:val="single" w:sz="6" w:space="0" w:color="000000"/>
              <w:right w:val="single" w:sz="6" w:space="0" w:color="000000"/>
            </w:tcBorders>
          </w:tcPr>
          <w:p w14:paraId="1F12115E" w14:textId="77777777" w:rsidR="00327709" w:rsidRPr="00DC7355" w:rsidRDefault="00327709" w:rsidP="0024511F">
            <w:pPr>
              <w:pStyle w:val="TAL"/>
              <w:widowControl w:val="0"/>
              <w:rPr>
                <w:szCs w:val="18"/>
              </w:rPr>
            </w:pPr>
            <w:r w:rsidRPr="00DC7355">
              <w:rPr>
                <w:szCs w:val="18"/>
              </w:rPr>
              <w:t>Identifier of the test component port to be mapped from.</w:t>
            </w:r>
          </w:p>
        </w:tc>
      </w:tr>
      <w:tr w:rsidR="00327709" w:rsidRPr="00DC7355" w14:paraId="5F113072" w14:textId="77777777" w:rsidTr="0024511F">
        <w:trPr>
          <w:cantSplit/>
          <w:jc w:val="center"/>
        </w:trPr>
        <w:tc>
          <w:tcPr>
            <w:tcW w:w="1898" w:type="dxa"/>
            <w:vMerge/>
            <w:tcBorders>
              <w:top w:val="single" w:sz="6" w:space="0" w:color="000000"/>
              <w:left w:val="single" w:sz="6" w:space="0" w:color="000000"/>
              <w:bottom w:val="single" w:sz="6" w:space="0" w:color="000000"/>
              <w:right w:val="single" w:sz="6" w:space="0" w:color="000000"/>
            </w:tcBorders>
          </w:tcPr>
          <w:p w14:paraId="59D979A1" w14:textId="77777777" w:rsidR="00327709" w:rsidRPr="00DC7355" w:rsidRDefault="00327709" w:rsidP="0024511F">
            <w:pPr>
              <w:pStyle w:val="TAH"/>
              <w:widowControl w:val="0"/>
              <w:rPr>
                <w:szCs w:val="18"/>
              </w:rPr>
            </w:pPr>
          </w:p>
        </w:tc>
        <w:tc>
          <w:tcPr>
            <w:tcW w:w="2400" w:type="dxa"/>
            <w:tcBorders>
              <w:top w:val="single" w:sz="6" w:space="0" w:color="000000"/>
              <w:left w:val="single" w:sz="6" w:space="0" w:color="000000"/>
              <w:bottom w:val="single" w:sz="6" w:space="0" w:color="000000"/>
              <w:right w:val="single" w:sz="6" w:space="0" w:color="000000"/>
            </w:tcBorders>
          </w:tcPr>
          <w:p w14:paraId="071C04D6"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toPort</w:t>
            </w:r>
          </w:p>
        </w:tc>
        <w:tc>
          <w:tcPr>
            <w:tcW w:w="5254" w:type="dxa"/>
            <w:tcBorders>
              <w:top w:val="single" w:sz="6" w:space="0" w:color="000000"/>
              <w:left w:val="single" w:sz="6" w:space="0" w:color="000000"/>
              <w:bottom w:val="single" w:sz="6" w:space="0" w:color="000000"/>
              <w:right w:val="single" w:sz="6" w:space="0" w:color="000000"/>
            </w:tcBorders>
          </w:tcPr>
          <w:p w14:paraId="58F23612" w14:textId="77777777" w:rsidR="00327709" w:rsidRPr="00DC7355" w:rsidRDefault="00327709" w:rsidP="0024511F">
            <w:pPr>
              <w:pStyle w:val="TAL"/>
              <w:widowControl w:val="0"/>
              <w:rPr>
                <w:szCs w:val="18"/>
              </w:rPr>
            </w:pPr>
            <w:r w:rsidRPr="00DC7355">
              <w:rPr>
                <w:szCs w:val="18"/>
              </w:rPr>
              <w:t>Identifier of the test component port to be mapped to.</w:t>
            </w:r>
          </w:p>
        </w:tc>
      </w:tr>
      <w:tr w:rsidR="00327709" w:rsidRPr="00DC7355" w14:paraId="1FB737EC"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317C7270" w14:textId="77777777" w:rsidR="00327709" w:rsidRPr="00DC7355" w:rsidRDefault="00327709" w:rsidP="0024511F">
            <w:pPr>
              <w:pStyle w:val="TAH"/>
              <w:widowControl w:val="0"/>
              <w:rPr>
                <w:szCs w:val="18"/>
              </w:rPr>
            </w:pPr>
            <w:r w:rsidRPr="00DC7355">
              <w:rPr>
                <w:szCs w:val="18"/>
              </w:rPr>
              <w:t>Return Value</w:t>
            </w:r>
          </w:p>
        </w:tc>
        <w:tc>
          <w:tcPr>
            <w:tcW w:w="7654" w:type="dxa"/>
            <w:gridSpan w:val="2"/>
            <w:tcBorders>
              <w:top w:val="single" w:sz="6" w:space="0" w:color="000000"/>
              <w:left w:val="single" w:sz="6" w:space="0" w:color="000000"/>
              <w:bottom w:val="single" w:sz="6" w:space="0" w:color="000000"/>
              <w:right w:val="single" w:sz="6" w:space="0" w:color="000000"/>
            </w:tcBorders>
          </w:tcPr>
          <w:p w14:paraId="0E3EF12E"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void</w:t>
            </w:r>
          </w:p>
        </w:tc>
      </w:tr>
      <w:tr w:rsidR="00327709" w:rsidRPr="00DC7355" w14:paraId="28E4C83B" w14:textId="77777777" w:rsidTr="0024511F">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2E913C7" w14:textId="77777777" w:rsidR="00327709" w:rsidRPr="00DC7355" w:rsidRDefault="00327709" w:rsidP="0024511F">
            <w:pPr>
              <w:pStyle w:val="TAH"/>
              <w:keepNext w:val="0"/>
              <w:keepLines w:val="0"/>
              <w:widowControl w:val="0"/>
              <w:rPr>
                <w:szCs w:val="18"/>
              </w:rPr>
            </w:pPr>
            <w:r w:rsidRPr="00DC7355">
              <w:rPr>
                <w:szCs w:val="18"/>
              </w:rPr>
              <w:t>Constraint</w:t>
            </w:r>
          </w:p>
        </w:tc>
        <w:tc>
          <w:tcPr>
            <w:tcW w:w="7654" w:type="dxa"/>
            <w:gridSpan w:val="2"/>
            <w:tcBorders>
              <w:top w:val="single" w:sz="6" w:space="0" w:color="000000"/>
              <w:left w:val="single" w:sz="6" w:space="0" w:color="000000"/>
              <w:bottom w:val="single" w:sz="6" w:space="0" w:color="000000"/>
              <w:right w:val="single" w:sz="6" w:space="0" w:color="000000"/>
            </w:tcBorders>
          </w:tcPr>
          <w:p w14:paraId="52A8983A" w14:textId="77777777" w:rsidR="00327709" w:rsidRPr="00DC7355" w:rsidRDefault="00327709" w:rsidP="0024511F">
            <w:pPr>
              <w:pStyle w:val="TAL"/>
              <w:keepNext w:val="0"/>
              <w:keepLines w:val="0"/>
              <w:widowControl w:val="0"/>
              <w:rPr>
                <w:szCs w:val="18"/>
              </w:rPr>
            </w:pPr>
            <w:r w:rsidRPr="00DC7355">
              <w:rPr>
                <w:szCs w:val="18"/>
              </w:rPr>
              <w:t>This operation shall be called by the TE when it executes a TTCN</w:t>
            </w:r>
            <w:r w:rsidRPr="00DC7355">
              <w:rPr>
                <w:szCs w:val="18"/>
              </w:rPr>
              <w:noBreakHyphen/>
              <w:t>3 static map operation.</w:t>
            </w:r>
          </w:p>
        </w:tc>
      </w:tr>
      <w:tr w:rsidR="00327709" w:rsidRPr="00DC7355" w14:paraId="5720508C" w14:textId="77777777" w:rsidTr="0024511F">
        <w:trPr>
          <w:jc w:val="center"/>
        </w:trPr>
        <w:tc>
          <w:tcPr>
            <w:tcW w:w="1898" w:type="dxa"/>
            <w:tcBorders>
              <w:top w:val="single" w:sz="6" w:space="0" w:color="000000"/>
              <w:left w:val="single" w:sz="6" w:space="0" w:color="000000"/>
              <w:bottom w:val="single" w:sz="4" w:space="0" w:color="auto"/>
              <w:right w:val="single" w:sz="6" w:space="0" w:color="000000"/>
            </w:tcBorders>
          </w:tcPr>
          <w:p w14:paraId="6BE24D22" w14:textId="77777777" w:rsidR="00327709" w:rsidRPr="00DC7355" w:rsidRDefault="00327709" w:rsidP="0024511F">
            <w:pPr>
              <w:pStyle w:val="TAH"/>
              <w:keepNext w:val="0"/>
              <w:keepLines w:val="0"/>
              <w:widowControl w:val="0"/>
              <w:rPr>
                <w:szCs w:val="18"/>
              </w:rPr>
            </w:pPr>
            <w:r w:rsidRPr="00DC7355">
              <w:rPr>
                <w:szCs w:val="18"/>
              </w:rPr>
              <w:t>Effect</w:t>
            </w:r>
          </w:p>
        </w:tc>
        <w:tc>
          <w:tcPr>
            <w:tcW w:w="7654" w:type="dxa"/>
            <w:gridSpan w:val="2"/>
            <w:tcBorders>
              <w:top w:val="single" w:sz="6" w:space="0" w:color="000000"/>
              <w:left w:val="single" w:sz="6" w:space="0" w:color="000000"/>
              <w:bottom w:val="single" w:sz="6" w:space="0" w:color="000000"/>
              <w:right w:val="single" w:sz="6" w:space="0" w:color="000000"/>
            </w:tcBorders>
          </w:tcPr>
          <w:p w14:paraId="63B5F90D" w14:textId="77777777" w:rsidR="00327709" w:rsidRPr="00DC7355" w:rsidRDefault="00327709" w:rsidP="0024511F">
            <w:pPr>
              <w:pStyle w:val="TAL"/>
              <w:keepNext w:val="0"/>
              <w:keepLines w:val="0"/>
              <w:widowControl w:val="0"/>
              <w:rPr>
                <w:szCs w:val="18"/>
              </w:rPr>
            </w:pPr>
            <w:r w:rsidRPr="00DC7355">
              <w:rPr>
                <w:szCs w:val="18"/>
              </w:rPr>
              <w:t xml:space="preserve">CH transmits the static map request to the remote TE where it calls the </w:t>
            </w:r>
            <w:r w:rsidRPr="00DC7355">
              <w:rPr>
                <w:rFonts w:ascii="Courier New" w:hAnsi="Courier New" w:cs="Courier New"/>
                <w:szCs w:val="18"/>
              </w:rPr>
              <w:t>tciStaticMap</w:t>
            </w:r>
            <w:r w:rsidRPr="00DC7355">
              <w:rPr>
                <w:szCs w:val="18"/>
              </w:rPr>
              <w:t xml:space="preserve"> operation to establish a logical static connection between the two indicated ports.</w:t>
            </w:r>
          </w:p>
        </w:tc>
      </w:tr>
    </w:tbl>
    <w:p w14:paraId="0DBEE91F" w14:textId="77777777" w:rsidR="00327709" w:rsidRPr="00DC7355" w:rsidRDefault="00327709" w:rsidP="00327709">
      <w:pPr>
        <w:widowControl w:val="0"/>
      </w:pPr>
    </w:p>
    <w:p w14:paraId="0805FA6C" w14:textId="323DC221" w:rsidR="00057674" w:rsidRPr="00DC7355" w:rsidRDefault="0096047E" w:rsidP="00102551">
      <w:pPr>
        <w:keepNext/>
        <w:keepLines/>
        <w:rPr>
          <w:b/>
          <w:bCs/>
        </w:rPr>
      </w:pPr>
      <w:r w:rsidRPr="00DC7355">
        <w:rPr>
          <w:b/>
        </w:rPr>
        <w:lastRenderedPageBreak/>
        <w:t xml:space="preserve">Clause </w:t>
      </w:r>
      <w:r w:rsidRPr="00DC7355">
        <w:rPr>
          <w:b/>
          <w:bCs/>
        </w:rPr>
        <w:t>7.3.3.2.33</w:t>
      </w:r>
      <w:r w:rsidRPr="00DC7355">
        <w:rPr>
          <w:b/>
          <w:bCs/>
        </w:rPr>
        <w:tab/>
        <w:t>tciGetParallelMTCReq</w:t>
      </w:r>
      <w:r w:rsidR="002E60C3" w:rsidRPr="00DC7355">
        <w:rPr>
          <w:b/>
          <w:bCs/>
        </w:rPr>
        <w:t xml:space="preserve"> to </w:t>
      </w:r>
      <w:r w:rsidR="002E60C3" w:rsidRPr="00DC7355">
        <w:rPr>
          <w:b/>
        </w:rPr>
        <w:t>7.3.3.2.25b</w:t>
      </w:r>
    </w:p>
    <w:p w14:paraId="69C4D276" w14:textId="08F82C24" w:rsidR="00057674" w:rsidRPr="00DC7355" w:rsidRDefault="00057674" w:rsidP="00102551">
      <w:pPr>
        <w:keepNext/>
      </w:pPr>
      <w:r w:rsidRPr="00DC7355">
        <w:t>This clause is to be added.</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423"/>
        <w:gridCol w:w="1503"/>
        <w:gridCol w:w="6705"/>
      </w:tblGrid>
      <w:tr w:rsidR="0096047E" w:rsidRPr="00DC7355" w14:paraId="7EF393C7" w14:textId="77777777" w:rsidTr="00D25BD8">
        <w:trPr>
          <w:jc w:val="center"/>
        </w:trPr>
        <w:tc>
          <w:tcPr>
            <w:tcW w:w="1423" w:type="dxa"/>
            <w:tcBorders>
              <w:top w:val="single" w:sz="6" w:space="0" w:color="000000"/>
              <w:left w:val="single" w:sz="6" w:space="0" w:color="000000"/>
              <w:bottom w:val="single" w:sz="6" w:space="0" w:color="000000"/>
              <w:right w:val="single" w:sz="6" w:space="0" w:color="000000"/>
            </w:tcBorders>
          </w:tcPr>
          <w:p w14:paraId="40266731" w14:textId="77777777" w:rsidR="0096047E" w:rsidRPr="00DC7355" w:rsidRDefault="0096047E" w:rsidP="001B1F18">
            <w:pPr>
              <w:pStyle w:val="TAH"/>
              <w:rPr>
                <w:szCs w:val="18"/>
              </w:rPr>
            </w:pPr>
            <w:r w:rsidRPr="00DC7355">
              <w:rPr>
                <w:szCs w:val="18"/>
              </w:rPr>
              <w:t>Signature</w:t>
            </w:r>
          </w:p>
        </w:tc>
        <w:tc>
          <w:tcPr>
            <w:tcW w:w="8208" w:type="dxa"/>
            <w:gridSpan w:val="2"/>
            <w:tcBorders>
              <w:top w:val="single" w:sz="6" w:space="0" w:color="000000"/>
              <w:left w:val="single" w:sz="6" w:space="0" w:color="000000"/>
              <w:bottom w:val="single" w:sz="6" w:space="0" w:color="000000"/>
              <w:right w:val="single" w:sz="6" w:space="0" w:color="000000"/>
            </w:tcBorders>
          </w:tcPr>
          <w:p w14:paraId="1C5188A3" w14:textId="77777777" w:rsidR="0096047E" w:rsidRPr="00DC7355" w:rsidRDefault="0096047E" w:rsidP="001B1F18">
            <w:pPr>
              <w:pStyle w:val="PL"/>
              <w:keepNext/>
              <w:keepLines/>
              <w:rPr>
                <w:noProof w:val="0"/>
                <w:sz w:val="18"/>
                <w:szCs w:val="18"/>
                <w:lang w:eastAsia="de-DE"/>
              </w:rPr>
            </w:pPr>
            <w:r w:rsidRPr="00DC7355">
              <w:rPr>
                <w:noProof w:val="0"/>
                <w:sz w:val="18"/>
                <w:szCs w:val="18"/>
                <w:lang w:eastAsia="de-DE"/>
              </w:rPr>
              <w:t>TriComponentIdType tciGetParallelMTCReq(in TriComponentIdType component)</w:t>
            </w:r>
          </w:p>
        </w:tc>
      </w:tr>
      <w:tr w:rsidR="0096047E" w:rsidRPr="00DC7355" w14:paraId="794F7498" w14:textId="77777777" w:rsidTr="00D25BD8">
        <w:trPr>
          <w:cantSplit/>
          <w:jc w:val="center"/>
        </w:trPr>
        <w:tc>
          <w:tcPr>
            <w:tcW w:w="1423" w:type="dxa"/>
            <w:tcBorders>
              <w:top w:val="single" w:sz="6" w:space="0" w:color="000000"/>
              <w:left w:val="single" w:sz="6" w:space="0" w:color="000000"/>
              <w:right w:val="single" w:sz="6" w:space="0" w:color="000000"/>
            </w:tcBorders>
          </w:tcPr>
          <w:p w14:paraId="61792CD5" w14:textId="77777777" w:rsidR="0096047E" w:rsidRPr="00DC7355" w:rsidRDefault="0096047E" w:rsidP="001B1F18">
            <w:pPr>
              <w:pStyle w:val="TAH"/>
              <w:rPr>
                <w:szCs w:val="18"/>
              </w:rPr>
            </w:pPr>
            <w:r w:rsidRPr="00DC7355">
              <w:rPr>
                <w:szCs w:val="18"/>
              </w:rPr>
              <w:t>In Parameters</w:t>
            </w:r>
          </w:p>
        </w:tc>
        <w:tc>
          <w:tcPr>
            <w:tcW w:w="1503" w:type="dxa"/>
            <w:tcBorders>
              <w:top w:val="single" w:sz="6" w:space="0" w:color="000000"/>
              <w:left w:val="single" w:sz="6" w:space="0" w:color="000000"/>
              <w:bottom w:val="single" w:sz="6" w:space="0" w:color="000000"/>
              <w:right w:val="single" w:sz="6" w:space="0" w:color="000000"/>
            </w:tcBorders>
          </w:tcPr>
          <w:p w14:paraId="00B9C4D2" w14:textId="77777777" w:rsidR="0096047E" w:rsidRPr="00DC7355" w:rsidRDefault="0096047E" w:rsidP="001B1F18">
            <w:pPr>
              <w:pStyle w:val="PL"/>
              <w:keepNext/>
              <w:keepLines/>
              <w:rPr>
                <w:noProof w:val="0"/>
                <w:sz w:val="18"/>
                <w:szCs w:val="18"/>
                <w:lang w:eastAsia="de-DE"/>
              </w:rPr>
            </w:pPr>
            <w:r w:rsidRPr="00DC7355">
              <w:rPr>
                <w:noProof w:val="0"/>
                <w:sz w:val="18"/>
                <w:szCs w:val="18"/>
                <w:lang w:eastAsia="de-DE"/>
              </w:rPr>
              <w:t>component</w:t>
            </w:r>
          </w:p>
        </w:tc>
        <w:tc>
          <w:tcPr>
            <w:tcW w:w="6705" w:type="dxa"/>
            <w:tcBorders>
              <w:top w:val="single" w:sz="6" w:space="0" w:color="000000"/>
              <w:left w:val="single" w:sz="6" w:space="0" w:color="000000"/>
              <w:bottom w:val="single" w:sz="6" w:space="0" w:color="000000"/>
              <w:right w:val="single" w:sz="6" w:space="0" w:color="000000"/>
            </w:tcBorders>
          </w:tcPr>
          <w:p w14:paraId="71C04CCE" w14:textId="77777777" w:rsidR="0096047E" w:rsidRPr="00DC7355" w:rsidRDefault="0096047E" w:rsidP="001B1F18">
            <w:pPr>
              <w:pStyle w:val="TAL"/>
              <w:rPr>
                <w:szCs w:val="18"/>
              </w:rPr>
            </w:pPr>
            <w:r w:rsidRPr="00DC7355">
              <w:rPr>
                <w:szCs w:val="18"/>
              </w:rPr>
              <w:t>Identifier of the control component executing the test case for which the MTC shall be determined.</w:t>
            </w:r>
          </w:p>
        </w:tc>
      </w:tr>
      <w:tr w:rsidR="0096047E" w:rsidRPr="00DC7355" w14:paraId="571A7E5B" w14:textId="77777777" w:rsidTr="00D25BD8">
        <w:trPr>
          <w:cantSplit/>
          <w:jc w:val="center"/>
        </w:trPr>
        <w:tc>
          <w:tcPr>
            <w:tcW w:w="1423" w:type="dxa"/>
            <w:tcBorders>
              <w:top w:val="single" w:sz="6" w:space="0" w:color="000000"/>
              <w:left w:val="single" w:sz="6" w:space="0" w:color="000000"/>
              <w:bottom w:val="single" w:sz="6" w:space="0" w:color="000000"/>
              <w:right w:val="single" w:sz="6" w:space="0" w:color="000000"/>
            </w:tcBorders>
          </w:tcPr>
          <w:p w14:paraId="7838D70A" w14:textId="77777777" w:rsidR="0096047E" w:rsidRPr="00DC7355" w:rsidRDefault="0096047E" w:rsidP="001B1F18">
            <w:pPr>
              <w:pStyle w:val="TAH"/>
              <w:rPr>
                <w:szCs w:val="18"/>
              </w:rPr>
            </w:pPr>
            <w:r w:rsidRPr="00DC7355">
              <w:rPr>
                <w:szCs w:val="18"/>
              </w:rPr>
              <w:t>Return Value</w:t>
            </w:r>
          </w:p>
        </w:tc>
        <w:tc>
          <w:tcPr>
            <w:tcW w:w="8208" w:type="dxa"/>
            <w:gridSpan w:val="2"/>
            <w:tcBorders>
              <w:top w:val="single" w:sz="6" w:space="0" w:color="000000"/>
              <w:left w:val="single" w:sz="6" w:space="0" w:color="000000"/>
              <w:bottom w:val="single" w:sz="6" w:space="0" w:color="000000"/>
              <w:right w:val="single" w:sz="6" w:space="0" w:color="000000"/>
            </w:tcBorders>
          </w:tcPr>
          <w:p w14:paraId="379E8329" w14:textId="77777777" w:rsidR="0096047E" w:rsidRPr="00DC7355" w:rsidRDefault="0096047E" w:rsidP="001B1F18">
            <w:pPr>
              <w:pStyle w:val="TAL"/>
              <w:rPr>
                <w:szCs w:val="18"/>
              </w:rPr>
            </w:pPr>
            <w:r w:rsidRPr="00DC7355">
              <w:rPr>
                <w:szCs w:val="18"/>
              </w:rPr>
              <w:t xml:space="preserve">A </w:t>
            </w:r>
            <w:r w:rsidRPr="00DC7355">
              <w:rPr>
                <w:rFonts w:ascii="Courier New" w:hAnsi="Courier New" w:cs="Courier New"/>
                <w:szCs w:val="18"/>
              </w:rPr>
              <w:t xml:space="preserve">TriComponentIdType </w:t>
            </w:r>
            <w:r w:rsidRPr="00DC7355">
              <w:rPr>
                <w:szCs w:val="18"/>
              </w:rPr>
              <w:t xml:space="preserve">value of the </w:t>
            </w:r>
            <w:r w:rsidRPr="00DC7355">
              <w:rPr>
                <w:rFonts w:cs="Arial"/>
                <w:szCs w:val="18"/>
              </w:rPr>
              <w:t>MTC</w:t>
            </w:r>
            <w:r w:rsidRPr="00DC7355">
              <w:rPr>
                <w:szCs w:val="18"/>
              </w:rPr>
              <w:t>.</w:t>
            </w:r>
          </w:p>
        </w:tc>
      </w:tr>
      <w:tr w:rsidR="0096047E" w:rsidRPr="00DC7355" w14:paraId="039F4903" w14:textId="77777777" w:rsidTr="00D25BD8">
        <w:trPr>
          <w:cantSplit/>
          <w:jc w:val="center"/>
        </w:trPr>
        <w:tc>
          <w:tcPr>
            <w:tcW w:w="1423" w:type="dxa"/>
            <w:tcBorders>
              <w:top w:val="single" w:sz="6" w:space="0" w:color="000000"/>
              <w:left w:val="single" w:sz="6" w:space="0" w:color="000000"/>
              <w:bottom w:val="single" w:sz="6" w:space="0" w:color="000000"/>
              <w:right w:val="single" w:sz="6" w:space="0" w:color="000000"/>
            </w:tcBorders>
          </w:tcPr>
          <w:p w14:paraId="2E6E4752" w14:textId="77777777" w:rsidR="0096047E" w:rsidRPr="00DC7355" w:rsidRDefault="0096047E" w:rsidP="001B1F18">
            <w:pPr>
              <w:pStyle w:val="TAH"/>
              <w:rPr>
                <w:szCs w:val="18"/>
              </w:rPr>
            </w:pPr>
            <w:r w:rsidRPr="00DC7355">
              <w:rPr>
                <w:szCs w:val="18"/>
              </w:rPr>
              <w:t>Constraint</w:t>
            </w:r>
          </w:p>
        </w:tc>
        <w:tc>
          <w:tcPr>
            <w:tcW w:w="8208" w:type="dxa"/>
            <w:gridSpan w:val="2"/>
            <w:tcBorders>
              <w:top w:val="single" w:sz="6" w:space="0" w:color="000000"/>
              <w:left w:val="single" w:sz="6" w:space="0" w:color="000000"/>
              <w:bottom w:val="single" w:sz="6" w:space="0" w:color="000000"/>
              <w:right w:val="single" w:sz="6" w:space="0" w:color="000000"/>
            </w:tcBorders>
          </w:tcPr>
          <w:p w14:paraId="57B2DB98" w14:textId="77777777" w:rsidR="0096047E" w:rsidRPr="00DC7355" w:rsidRDefault="0096047E" w:rsidP="001B1F18">
            <w:pPr>
              <w:pStyle w:val="TAL"/>
              <w:rPr>
                <w:szCs w:val="18"/>
              </w:rPr>
            </w:pPr>
            <w:r w:rsidRPr="00DC7355">
              <w:rPr>
                <w:szCs w:val="18"/>
              </w:rPr>
              <w:t>This operation shall be called by the TE when it executes a TTCN</w:t>
            </w:r>
            <w:r w:rsidRPr="00DC7355">
              <w:rPr>
                <w:szCs w:val="18"/>
              </w:rPr>
              <w:noBreakHyphen/>
              <w:t>3 mtc operation.</w:t>
            </w:r>
          </w:p>
        </w:tc>
      </w:tr>
      <w:tr w:rsidR="0096047E" w:rsidRPr="00DC7355" w14:paraId="6076376A" w14:textId="77777777" w:rsidTr="00D25BD8">
        <w:trPr>
          <w:jc w:val="center"/>
        </w:trPr>
        <w:tc>
          <w:tcPr>
            <w:tcW w:w="1423" w:type="dxa"/>
            <w:tcBorders>
              <w:top w:val="single" w:sz="6" w:space="0" w:color="000000"/>
              <w:left w:val="single" w:sz="6" w:space="0" w:color="000000"/>
              <w:bottom w:val="single" w:sz="4" w:space="0" w:color="auto"/>
              <w:right w:val="single" w:sz="6" w:space="0" w:color="000000"/>
            </w:tcBorders>
          </w:tcPr>
          <w:p w14:paraId="10C0B60F" w14:textId="77777777" w:rsidR="0096047E" w:rsidRPr="00DC7355" w:rsidRDefault="0096047E" w:rsidP="0045560C">
            <w:pPr>
              <w:pStyle w:val="TAH"/>
              <w:keepNext w:val="0"/>
              <w:keepLines w:val="0"/>
              <w:widowControl w:val="0"/>
              <w:rPr>
                <w:szCs w:val="18"/>
              </w:rPr>
            </w:pPr>
            <w:r w:rsidRPr="00DC7355">
              <w:rPr>
                <w:szCs w:val="18"/>
              </w:rPr>
              <w:t>Effect</w:t>
            </w:r>
          </w:p>
        </w:tc>
        <w:tc>
          <w:tcPr>
            <w:tcW w:w="8208" w:type="dxa"/>
            <w:gridSpan w:val="2"/>
            <w:tcBorders>
              <w:top w:val="single" w:sz="6" w:space="0" w:color="000000"/>
              <w:left w:val="single" w:sz="6" w:space="0" w:color="000000"/>
              <w:bottom w:val="single" w:sz="6" w:space="0" w:color="000000"/>
              <w:right w:val="single" w:sz="6" w:space="0" w:color="000000"/>
            </w:tcBorders>
          </w:tcPr>
          <w:p w14:paraId="4C15193E" w14:textId="77777777" w:rsidR="0096047E" w:rsidRPr="00DC7355" w:rsidRDefault="0096047E" w:rsidP="0045560C">
            <w:pPr>
              <w:pStyle w:val="TAL"/>
              <w:keepNext w:val="0"/>
              <w:keepLines w:val="0"/>
              <w:widowControl w:val="0"/>
              <w:rPr>
                <w:szCs w:val="18"/>
              </w:rPr>
            </w:pPr>
            <w:r w:rsidRPr="00DC7355">
              <w:rPr>
                <w:szCs w:val="18"/>
              </w:rPr>
              <w:t xml:space="preserve">The CH determines the component id of the </w:t>
            </w:r>
            <w:r w:rsidRPr="00DC7355">
              <w:rPr>
                <w:rFonts w:cs="Arial"/>
                <w:szCs w:val="18"/>
              </w:rPr>
              <w:t>MTC</w:t>
            </w:r>
            <w:r w:rsidRPr="00DC7355">
              <w:rPr>
                <w:szCs w:val="18"/>
              </w:rPr>
              <w:t>.</w:t>
            </w:r>
          </w:p>
        </w:tc>
      </w:tr>
    </w:tbl>
    <w:p w14:paraId="3238B9D2" w14:textId="77777777" w:rsidR="0096047E" w:rsidRPr="00DC7355" w:rsidRDefault="0096047E" w:rsidP="0096047E">
      <w:pPr>
        <w:widowControl w:val="0"/>
        <w:rPr>
          <w:lang w:eastAsia="de-DE"/>
        </w:rPr>
      </w:pPr>
    </w:p>
    <w:p w14:paraId="70021111" w14:textId="5E474D3E" w:rsidR="00327709" w:rsidRPr="00DC7355" w:rsidRDefault="00EE198D" w:rsidP="00327709">
      <w:pPr>
        <w:pStyle w:val="berschrift2"/>
      </w:pPr>
      <w:bookmarkStart w:id="128" w:name="_Toc75433984"/>
      <w:r w:rsidRPr="00DC7355">
        <w:t>8.6</w:t>
      </w:r>
      <w:r w:rsidR="00327709" w:rsidRPr="00DC7355">
        <w:tab/>
        <w:t>Extensions to clause 7.3.4</w:t>
      </w:r>
      <w:r w:rsidR="00327709" w:rsidRPr="00DC7355">
        <w:rPr>
          <w:rFonts w:cs="Arial"/>
        </w:rPr>
        <w:t xml:space="preserve"> of </w:t>
      </w:r>
      <w:r w:rsidR="00492FC3" w:rsidRPr="00DC7355">
        <w:rPr>
          <w:rFonts w:cs="Arial"/>
        </w:rPr>
        <w:t>ETSI ES 201 873-6</w:t>
      </w:r>
      <w:r w:rsidR="00327709" w:rsidRPr="00DC7355">
        <w:t xml:space="preserve"> TCI</w:t>
      </w:r>
      <w:r w:rsidR="00152DD7" w:rsidRPr="00DC7355">
        <w:noBreakHyphen/>
      </w:r>
      <w:r w:rsidR="00327709" w:rsidRPr="00DC7355">
        <w:t>TL</w:t>
      </w:r>
      <w:r w:rsidR="006C241B" w:rsidRPr="00DC7355">
        <w:t xml:space="preserve"> </w:t>
      </w:r>
      <w:r w:rsidR="00327709" w:rsidRPr="00DC7355">
        <w:t>provided</w:t>
      </w:r>
      <w:bookmarkEnd w:id="128"/>
    </w:p>
    <w:p w14:paraId="1A55ABF8" w14:textId="77777777" w:rsidR="00327709" w:rsidRPr="00DC7355" w:rsidRDefault="00327709" w:rsidP="00327709">
      <w:r w:rsidRPr="00DC7355">
        <w:t xml:space="preserve">In order to log the handling of static connections and of static components, the operations are </w:t>
      </w:r>
      <w:r w:rsidRPr="00DC7355">
        <w:rPr>
          <w:rFonts w:ascii="Courier New" w:hAnsi="Courier New" w:cs="Courier New"/>
          <w:sz w:val="18"/>
        </w:rPr>
        <w:t>tliCStaticCreate</w:t>
      </w:r>
      <w:r w:rsidRPr="00DC7355">
        <w:t xml:space="preserve">, </w:t>
      </w:r>
      <w:r w:rsidRPr="00DC7355">
        <w:rPr>
          <w:rFonts w:ascii="Courier New" w:hAnsi="Courier New" w:cs="Courier New"/>
          <w:sz w:val="18"/>
        </w:rPr>
        <w:t>tliPStaticConnect</w:t>
      </w:r>
      <w:r w:rsidRPr="00DC7355">
        <w:t xml:space="preserve">, and </w:t>
      </w:r>
      <w:r w:rsidRPr="00DC7355">
        <w:rPr>
          <w:rFonts w:ascii="Courier New" w:hAnsi="Courier New" w:cs="Courier New"/>
          <w:sz w:val="18"/>
        </w:rPr>
        <w:t>tliPStaticMap</w:t>
      </w:r>
      <w:r w:rsidRPr="00DC7355">
        <w:t xml:space="preserve"> are defined. For the logging of the starting and destruction of static configurations, the operations </w:t>
      </w:r>
      <w:r w:rsidRPr="00DC7355">
        <w:rPr>
          <w:rFonts w:ascii="Courier New" w:hAnsi="Courier New" w:cs="Courier New"/>
          <w:sz w:val="18"/>
        </w:rPr>
        <w:t>tliConfigStarted</w:t>
      </w:r>
      <w:r w:rsidRPr="00DC7355">
        <w:t xml:space="preserve"> and </w:t>
      </w:r>
      <w:r w:rsidRPr="00DC7355">
        <w:rPr>
          <w:rFonts w:ascii="Courier New" w:hAnsi="Courier New" w:cs="Courier New"/>
          <w:sz w:val="18"/>
        </w:rPr>
        <w:t>tliConfigKilled</w:t>
      </w:r>
      <w:r w:rsidRPr="00DC7355">
        <w:t xml:space="preserve"> are defined.</w:t>
      </w:r>
    </w:p>
    <w:p w14:paraId="63B3070F" w14:textId="00EE309C" w:rsidR="00327709" w:rsidRPr="00DC7355" w:rsidRDefault="00327709" w:rsidP="00CB0C9B">
      <w:pPr>
        <w:keepNext/>
        <w:tabs>
          <w:tab w:val="left" w:pos="1701"/>
        </w:tabs>
        <w:rPr>
          <w:b/>
        </w:rPr>
      </w:pPr>
      <w:r w:rsidRPr="00DC7355">
        <w:rPr>
          <w:b/>
        </w:rPr>
        <w:t>Clause 7.3.4.1.</w:t>
      </w:r>
      <w:r w:rsidR="00B5395B" w:rsidRPr="00DC7355">
        <w:rPr>
          <w:b/>
        </w:rPr>
        <w:t>106</w:t>
      </w:r>
      <w:r w:rsidR="00B5395B" w:rsidRPr="00DC7355">
        <w:rPr>
          <w:b/>
        </w:rPr>
        <w:tab/>
      </w:r>
      <w:r w:rsidRPr="00DC7355">
        <w:rPr>
          <w:b/>
        </w:rPr>
        <w:t>tliCStaticCreate</w:t>
      </w:r>
      <w:r w:rsidR="002E60C3" w:rsidRPr="00DC7355">
        <w:rPr>
          <w:b/>
        </w:rPr>
        <w:t xml:space="preserve"> to </w:t>
      </w:r>
      <w:r w:rsidR="002E60C3" w:rsidRPr="00DC7355">
        <w:rPr>
          <w:b/>
          <w:bCs/>
        </w:rPr>
        <w:t>7.3.4.1.59b</w:t>
      </w:r>
    </w:p>
    <w:p w14:paraId="6622AC9A" w14:textId="77777777" w:rsidR="00327709" w:rsidRPr="00DC7355" w:rsidRDefault="00327709" w:rsidP="00327709">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658"/>
        <w:gridCol w:w="2127"/>
        <w:gridCol w:w="5767"/>
      </w:tblGrid>
      <w:tr w:rsidR="00327709" w:rsidRPr="00DC7355" w14:paraId="34BA4800"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5B448E33" w14:textId="77777777" w:rsidR="00327709" w:rsidRPr="00DC7355" w:rsidRDefault="00327709" w:rsidP="0024511F">
            <w:pPr>
              <w:pStyle w:val="TAH"/>
              <w:keepNext w:val="0"/>
              <w:keepLines w:val="0"/>
              <w:widowControl w:val="0"/>
              <w:rPr>
                <w:szCs w:val="18"/>
              </w:rPr>
            </w:pPr>
            <w:r w:rsidRPr="00DC7355">
              <w:rPr>
                <w:szCs w:val="18"/>
              </w:rPr>
              <w:t>Signature</w:t>
            </w:r>
          </w:p>
        </w:tc>
        <w:tc>
          <w:tcPr>
            <w:tcW w:w="7894" w:type="dxa"/>
            <w:gridSpan w:val="2"/>
            <w:tcBorders>
              <w:top w:val="single" w:sz="6" w:space="0" w:color="000000"/>
              <w:left w:val="single" w:sz="6" w:space="0" w:color="000000"/>
              <w:bottom w:val="single" w:sz="6" w:space="0" w:color="000000"/>
              <w:right w:val="single" w:sz="6" w:space="0" w:color="000000"/>
            </w:tcBorders>
          </w:tcPr>
          <w:p w14:paraId="701016D6" w14:textId="77777777" w:rsidR="00327709" w:rsidRPr="00DC7355" w:rsidRDefault="00327709" w:rsidP="0024511F">
            <w:pPr>
              <w:pStyle w:val="PL"/>
              <w:widowControl w:val="0"/>
              <w:rPr>
                <w:noProof w:val="0"/>
                <w:lang w:eastAsia="de-DE"/>
              </w:rPr>
            </w:pPr>
            <w:r w:rsidRPr="00DC7355">
              <w:rPr>
                <w:noProof w:val="0"/>
                <w:lang w:eastAsia="de-DE"/>
              </w:rPr>
              <w:t xml:space="preserve">void tliCStaticCreate(in TString am, in TInteger ts, in TString src, </w:t>
            </w:r>
          </w:p>
          <w:p w14:paraId="3449078E" w14:textId="77777777" w:rsidR="00327709" w:rsidRPr="00DC7355" w:rsidRDefault="00327709" w:rsidP="0024511F">
            <w:pPr>
              <w:pStyle w:val="PL"/>
              <w:widowControl w:val="0"/>
              <w:rPr>
                <w:noProof w:val="0"/>
                <w:lang w:eastAsia="de-DE"/>
              </w:rPr>
            </w:pPr>
            <w:r w:rsidRPr="00DC7355">
              <w:rPr>
                <w:noProof w:val="0"/>
                <w:lang w:eastAsia="de-DE"/>
              </w:rPr>
              <w:t xml:space="preserve">                in TInteger line, in TriComponentIdType c, </w:t>
            </w:r>
          </w:p>
          <w:p w14:paraId="70B39725" w14:textId="77777777" w:rsidR="00327709" w:rsidRPr="00DC7355" w:rsidRDefault="00327709" w:rsidP="0024511F">
            <w:pPr>
              <w:pStyle w:val="PL"/>
              <w:widowControl w:val="0"/>
              <w:rPr>
                <w:noProof w:val="0"/>
                <w:lang w:eastAsia="de-DE"/>
              </w:rPr>
            </w:pPr>
            <w:r w:rsidRPr="00DC7355">
              <w:rPr>
                <w:noProof w:val="0"/>
                <w:lang w:eastAsia="de-DE"/>
              </w:rPr>
              <w:t xml:space="preserve">                in TriComponentIdType comp, in TString name)</w:t>
            </w:r>
          </w:p>
        </w:tc>
      </w:tr>
      <w:tr w:rsidR="00327709" w:rsidRPr="00DC7355" w14:paraId="3A8F08F7" w14:textId="77777777" w:rsidTr="0024511F">
        <w:trPr>
          <w:cantSplit/>
          <w:jc w:val="center"/>
        </w:trPr>
        <w:tc>
          <w:tcPr>
            <w:tcW w:w="1658" w:type="dxa"/>
            <w:vMerge w:val="restart"/>
            <w:tcBorders>
              <w:top w:val="single" w:sz="6" w:space="0" w:color="000000"/>
              <w:left w:val="single" w:sz="6" w:space="0" w:color="000000"/>
              <w:right w:val="single" w:sz="6" w:space="0" w:color="000000"/>
            </w:tcBorders>
            <w:shd w:val="clear" w:color="auto" w:fill="auto"/>
          </w:tcPr>
          <w:p w14:paraId="6968EEA8" w14:textId="77777777" w:rsidR="00327709" w:rsidRPr="00DC7355" w:rsidRDefault="00327709" w:rsidP="0024511F">
            <w:pPr>
              <w:pStyle w:val="TAH"/>
              <w:keepNext w:val="0"/>
              <w:keepLines w:val="0"/>
              <w:widowControl w:val="0"/>
              <w:rPr>
                <w:szCs w:val="18"/>
              </w:rPr>
            </w:pPr>
            <w:r w:rsidRPr="00DC7355">
              <w:rPr>
                <w:szCs w:val="18"/>
              </w:rPr>
              <w:t>In Parameters</w:t>
            </w:r>
          </w:p>
        </w:tc>
        <w:tc>
          <w:tcPr>
            <w:tcW w:w="2127" w:type="dxa"/>
            <w:tcBorders>
              <w:top w:val="single" w:sz="6" w:space="0" w:color="000000"/>
              <w:left w:val="single" w:sz="6" w:space="0" w:color="000000"/>
              <w:bottom w:val="single" w:sz="6" w:space="0" w:color="000000"/>
              <w:right w:val="single" w:sz="6" w:space="0" w:color="000000"/>
            </w:tcBorders>
          </w:tcPr>
          <w:p w14:paraId="799887E2"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am</w:t>
            </w:r>
          </w:p>
        </w:tc>
        <w:tc>
          <w:tcPr>
            <w:tcW w:w="5767" w:type="dxa"/>
            <w:tcBorders>
              <w:top w:val="single" w:sz="6" w:space="0" w:color="000000"/>
              <w:left w:val="single" w:sz="6" w:space="0" w:color="000000"/>
              <w:bottom w:val="single" w:sz="6" w:space="0" w:color="000000"/>
              <w:right w:val="single" w:sz="6" w:space="0" w:color="000000"/>
            </w:tcBorders>
          </w:tcPr>
          <w:p w14:paraId="6BA1D5AC" w14:textId="77777777" w:rsidR="00327709" w:rsidRPr="00DC7355" w:rsidRDefault="00327709" w:rsidP="0024511F">
            <w:pPr>
              <w:pStyle w:val="TAL"/>
              <w:keepNext w:val="0"/>
              <w:keepLines w:val="0"/>
              <w:widowControl w:val="0"/>
              <w:rPr>
                <w:szCs w:val="18"/>
              </w:rPr>
            </w:pPr>
            <w:r w:rsidRPr="00DC7355">
              <w:rPr>
                <w:szCs w:val="18"/>
              </w:rPr>
              <w:t>An additional message.</w:t>
            </w:r>
          </w:p>
        </w:tc>
      </w:tr>
      <w:tr w:rsidR="00327709" w:rsidRPr="00DC7355" w14:paraId="3BDEE860" w14:textId="77777777" w:rsidTr="0024511F">
        <w:trPr>
          <w:cantSplit/>
          <w:jc w:val="center"/>
        </w:trPr>
        <w:tc>
          <w:tcPr>
            <w:tcW w:w="1658" w:type="dxa"/>
            <w:vMerge/>
            <w:tcBorders>
              <w:left w:val="single" w:sz="6" w:space="0" w:color="000000"/>
              <w:right w:val="single" w:sz="6" w:space="0" w:color="000000"/>
            </w:tcBorders>
            <w:shd w:val="clear" w:color="auto" w:fill="auto"/>
          </w:tcPr>
          <w:p w14:paraId="1C57D1B6" w14:textId="77777777" w:rsidR="00327709" w:rsidRPr="00DC7355"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7014EEC2"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ts</w:t>
            </w:r>
          </w:p>
        </w:tc>
        <w:tc>
          <w:tcPr>
            <w:tcW w:w="5767" w:type="dxa"/>
            <w:tcBorders>
              <w:top w:val="single" w:sz="6" w:space="0" w:color="000000"/>
              <w:left w:val="single" w:sz="6" w:space="0" w:color="000000"/>
              <w:bottom w:val="single" w:sz="6" w:space="0" w:color="000000"/>
              <w:right w:val="single" w:sz="6" w:space="0" w:color="000000"/>
            </w:tcBorders>
          </w:tcPr>
          <w:p w14:paraId="6E1878CB" w14:textId="77777777" w:rsidR="00327709" w:rsidRPr="00DC7355" w:rsidRDefault="00327709" w:rsidP="0024511F">
            <w:pPr>
              <w:pStyle w:val="TAL"/>
              <w:keepNext w:val="0"/>
              <w:keepLines w:val="0"/>
              <w:widowControl w:val="0"/>
              <w:rPr>
                <w:szCs w:val="18"/>
              </w:rPr>
            </w:pPr>
            <w:r w:rsidRPr="00DC7355">
              <w:rPr>
                <w:szCs w:val="18"/>
              </w:rPr>
              <w:t>The time when the event is produced.</w:t>
            </w:r>
          </w:p>
        </w:tc>
      </w:tr>
      <w:tr w:rsidR="00327709" w:rsidRPr="00DC7355" w14:paraId="77F9C53C" w14:textId="77777777" w:rsidTr="0024511F">
        <w:trPr>
          <w:cantSplit/>
          <w:jc w:val="center"/>
        </w:trPr>
        <w:tc>
          <w:tcPr>
            <w:tcW w:w="1658" w:type="dxa"/>
            <w:vMerge/>
            <w:tcBorders>
              <w:left w:val="single" w:sz="6" w:space="0" w:color="000000"/>
              <w:right w:val="single" w:sz="6" w:space="0" w:color="000000"/>
            </w:tcBorders>
            <w:shd w:val="clear" w:color="auto" w:fill="auto"/>
          </w:tcPr>
          <w:p w14:paraId="7185829D" w14:textId="77777777" w:rsidR="00327709" w:rsidRPr="00DC7355"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29F0B5C6"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src</w:t>
            </w:r>
          </w:p>
        </w:tc>
        <w:tc>
          <w:tcPr>
            <w:tcW w:w="5767" w:type="dxa"/>
            <w:tcBorders>
              <w:top w:val="single" w:sz="6" w:space="0" w:color="000000"/>
              <w:left w:val="single" w:sz="6" w:space="0" w:color="000000"/>
              <w:bottom w:val="single" w:sz="6" w:space="0" w:color="000000"/>
              <w:right w:val="single" w:sz="6" w:space="0" w:color="000000"/>
            </w:tcBorders>
          </w:tcPr>
          <w:p w14:paraId="127A46C6" w14:textId="77777777" w:rsidR="00327709" w:rsidRPr="00DC7355" w:rsidRDefault="00327709" w:rsidP="0024511F">
            <w:pPr>
              <w:pStyle w:val="TAL"/>
              <w:keepNext w:val="0"/>
              <w:keepLines w:val="0"/>
              <w:widowControl w:val="0"/>
              <w:rPr>
                <w:szCs w:val="18"/>
              </w:rPr>
            </w:pPr>
            <w:r w:rsidRPr="00DC7355">
              <w:rPr>
                <w:szCs w:val="18"/>
              </w:rPr>
              <w:t>The source file of the test specification.</w:t>
            </w:r>
          </w:p>
        </w:tc>
      </w:tr>
      <w:tr w:rsidR="00327709" w:rsidRPr="00DC7355" w14:paraId="51B48F46" w14:textId="77777777" w:rsidTr="0024511F">
        <w:trPr>
          <w:cantSplit/>
          <w:jc w:val="center"/>
        </w:trPr>
        <w:tc>
          <w:tcPr>
            <w:tcW w:w="1658" w:type="dxa"/>
            <w:vMerge/>
            <w:tcBorders>
              <w:left w:val="single" w:sz="6" w:space="0" w:color="000000"/>
              <w:right w:val="single" w:sz="6" w:space="0" w:color="000000"/>
            </w:tcBorders>
            <w:shd w:val="clear" w:color="auto" w:fill="auto"/>
          </w:tcPr>
          <w:p w14:paraId="44108E8D" w14:textId="77777777" w:rsidR="00327709" w:rsidRPr="00DC7355"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4A398586"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line</w:t>
            </w:r>
          </w:p>
        </w:tc>
        <w:tc>
          <w:tcPr>
            <w:tcW w:w="5767" w:type="dxa"/>
            <w:tcBorders>
              <w:top w:val="single" w:sz="6" w:space="0" w:color="000000"/>
              <w:left w:val="single" w:sz="6" w:space="0" w:color="000000"/>
              <w:bottom w:val="single" w:sz="6" w:space="0" w:color="000000"/>
              <w:right w:val="single" w:sz="6" w:space="0" w:color="000000"/>
            </w:tcBorders>
          </w:tcPr>
          <w:p w14:paraId="1BC43867" w14:textId="77777777" w:rsidR="00327709" w:rsidRPr="00DC7355" w:rsidRDefault="00327709" w:rsidP="0024511F">
            <w:pPr>
              <w:pStyle w:val="TAL"/>
              <w:keepNext w:val="0"/>
              <w:keepLines w:val="0"/>
              <w:widowControl w:val="0"/>
              <w:rPr>
                <w:szCs w:val="18"/>
              </w:rPr>
            </w:pPr>
            <w:r w:rsidRPr="00DC7355">
              <w:rPr>
                <w:szCs w:val="18"/>
              </w:rPr>
              <w:t>The line number where the request is performed.</w:t>
            </w:r>
          </w:p>
        </w:tc>
      </w:tr>
      <w:tr w:rsidR="00327709" w:rsidRPr="00DC7355" w14:paraId="44239B06" w14:textId="77777777" w:rsidTr="0024511F">
        <w:trPr>
          <w:cantSplit/>
          <w:jc w:val="center"/>
        </w:trPr>
        <w:tc>
          <w:tcPr>
            <w:tcW w:w="1658" w:type="dxa"/>
            <w:vMerge/>
            <w:tcBorders>
              <w:left w:val="single" w:sz="6" w:space="0" w:color="000000"/>
              <w:right w:val="single" w:sz="6" w:space="0" w:color="000000"/>
            </w:tcBorders>
            <w:shd w:val="clear" w:color="auto" w:fill="auto"/>
          </w:tcPr>
          <w:p w14:paraId="16E951B0" w14:textId="77777777" w:rsidR="00327709" w:rsidRPr="00DC7355"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0FEF9DF0"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c</w:t>
            </w:r>
          </w:p>
        </w:tc>
        <w:tc>
          <w:tcPr>
            <w:tcW w:w="5767" w:type="dxa"/>
            <w:tcBorders>
              <w:top w:val="single" w:sz="6" w:space="0" w:color="000000"/>
              <w:left w:val="single" w:sz="6" w:space="0" w:color="000000"/>
              <w:bottom w:val="single" w:sz="6" w:space="0" w:color="000000"/>
              <w:right w:val="single" w:sz="6" w:space="0" w:color="000000"/>
            </w:tcBorders>
          </w:tcPr>
          <w:p w14:paraId="768AC139" w14:textId="77777777" w:rsidR="00327709" w:rsidRPr="00DC7355" w:rsidRDefault="00327709" w:rsidP="0024511F">
            <w:pPr>
              <w:pStyle w:val="TAL"/>
              <w:keepNext w:val="0"/>
              <w:keepLines w:val="0"/>
              <w:widowControl w:val="0"/>
              <w:rPr>
                <w:szCs w:val="18"/>
              </w:rPr>
            </w:pPr>
            <w:r w:rsidRPr="00DC7355">
              <w:rPr>
                <w:szCs w:val="18"/>
              </w:rPr>
              <w:t>The component which produces this event.</w:t>
            </w:r>
          </w:p>
        </w:tc>
      </w:tr>
      <w:tr w:rsidR="00327709" w:rsidRPr="00DC7355" w14:paraId="72DABFA7" w14:textId="77777777" w:rsidTr="0024511F">
        <w:trPr>
          <w:cantSplit/>
          <w:jc w:val="center"/>
        </w:trPr>
        <w:tc>
          <w:tcPr>
            <w:tcW w:w="1658" w:type="dxa"/>
            <w:vMerge/>
            <w:tcBorders>
              <w:left w:val="single" w:sz="6" w:space="0" w:color="000000"/>
              <w:right w:val="single" w:sz="6" w:space="0" w:color="000000"/>
            </w:tcBorders>
            <w:shd w:val="clear" w:color="auto" w:fill="auto"/>
          </w:tcPr>
          <w:p w14:paraId="24FEFDA3" w14:textId="77777777" w:rsidR="00327709" w:rsidRPr="00DC7355"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6555227D"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comp</w:t>
            </w:r>
          </w:p>
        </w:tc>
        <w:tc>
          <w:tcPr>
            <w:tcW w:w="5767" w:type="dxa"/>
            <w:tcBorders>
              <w:top w:val="single" w:sz="6" w:space="0" w:color="000000"/>
              <w:left w:val="single" w:sz="6" w:space="0" w:color="000000"/>
              <w:bottom w:val="single" w:sz="6" w:space="0" w:color="000000"/>
              <w:right w:val="single" w:sz="6" w:space="0" w:color="000000"/>
            </w:tcBorders>
          </w:tcPr>
          <w:p w14:paraId="0E19122B" w14:textId="77777777" w:rsidR="00327709" w:rsidRPr="00DC7355" w:rsidRDefault="00327709" w:rsidP="0024511F">
            <w:pPr>
              <w:pStyle w:val="TAL"/>
              <w:keepNext w:val="0"/>
              <w:keepLines w:val="0"/>
              <w:widowControl w:val="0"/>
              <w:rPr>
                <w:szCs w:val="18"/>
              </w:rPr>
            </w:pPr>
            <w:r w:rsidRPr="00DC7355">
              <w:rPr>
                <w:szCs w:val="18"/>
              </w:rPr>
              <w:t>The component which is created.</w:t>
            </w:r>
          </w:p>
        </w:tc>
      </w:tr>
      <w:tr w:rsidR="00327709" w:rsidRPr="00DC7355" w14:paraId="5010A78C" w14:textId="77777777" w:rsidTr="0024511F">
        <w:trPr>
          <w:cantSplit/>
          <w:jc w:val="center"/>
        </w:trPr>
        <w:tc>
          <w:tcPr>
            <w:tcW w:w="1658" w:type="dxa"/>
            <w:vMerge/>
            <w:tcBorders>
              <w:left w:val="single" w:sz="6" w:space="0" w:color="000000"/>
              <w:right w:val="single" w:sz="6" w:space="0" w:color="000000"/>
            </w:tcBorders>
            <w:shd w:val="clear" w:color="auto" w:fill="auto"/>
          </w:tcPr>
          <w:p w14:paraId="4CF7672C" w14:textId="77777777" w:rsidR="00327709" w:rsidRPr="00DC7355" w:rsidRDefault="00327709" w:rsidP="0024511F">
            <w:pPr>
              <w:pStyle w:val="TAH"/>
              <w:keepNext w:val="0"/>
              <w:keepLines w:val="0"/>
              <w:widowControl w:val="0"/>
              <w:rPr>
                <w:szCs w:val="18"/>
              </w:rPr>
            </w:pPr>
          </w:p>
        </w:tc>
        <w:tc>
          <w:tcPr>
            <w:tcW w:w="2127" w:type="dxa"/>
            <w:tcBorders>
              <w:top w:val="single" w:sz="6" w:space="0" w:color="000000"/>
              <w:left w:val="single" w:sz="6" w:space="0" w:color="000000"/>
              <w:bottom w:val="single" w:sz="6" w:space="0" w:color="000000"/>
              <w:right w:val="single" w:sz="6" w:space="0" w:color="000000"/>
            </w:tcBorders>
          </w:tcPr>
          <w:p w14:paraId="4A3DE66A"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name</w:t>
            </w:r>
          </w:p>
        </w:tc>
        <w:tc>
          <w:tcPr>
            <w:tcW w:w="5767" w:type="dxa"/>
            <w:tcBorders>
              <w:top w:val="single" w:sz="6" w:space="0" w:color="000000"/>
              <w:left w:val="single" w:sz="6" w:space="0" w:color="000000"/>
              <w:bottom w:val="single" w:sz="6" w:space="0" w:color="000000"/>
              <w:right w:val="single" w:sz="6" w:space="0" w:color="000000"/>
            </w:tcBorders>
          </w:tcPr>
          <w:p w14:paraId="43BD4BC5" w14:textId="77777777" w:rsidR="00327709" w:rsidRPr="00DC7355" w:rsidRDefault="00327709" w:rsidP="0024511F">
            <w:pPr>
              <w:pStyle w:val="TAL"/>
              <w:keepNext w:val="0"/>
              <w:keepLines w:val="0"/>
              <w:widowControl w:val="0"/>
              <w:rPr>
                <w:szCs w:val="18"/>
              </w:rPr>
            </w:pPr>
            <w:r w:rsidRPr="00DC7355">
              <w:rPr>
                <w:szCs w:val="18"/>
              </w:rPr>
              <w:t>The name of the component which is created.</w:t>
            </w:r>
          </w:p>
        </w:tc>
      </w:tr>
      <w:tr w:rsidR="00327709" w:rsidRPr="00DC7355" w14:paraId="6457CC5E"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29F87DAD" w14:textId="77777777" w:rsidR="00327709" w:rsidRPr="00DC7355" w:rsidRDefault="00327709" w:rsidP="0024511F">
            <w:pPr>
              <w:pStyle w:val="TAH"/>
              <w:keepNext w:val="0"/>
              <w:keepLines w:val="0"/>
              <w:widowControl w:val="0"/>
              <w:rPr>
                <w:szCs w:val="18"/>
              </w:rPr>
            </w:pPr>
            <w:r w:rsidRPr="00DC7355">
              <w:rPr>
                <w:szCs w:val="18"/>
              </w:rPr>
              <w:t>Return Value</w:t>
            </w:r>
          </w:p>
        </w:tc>
        <w:tc>
          <w:tcPr>
            <w:tcW w:w="7894" w:type="dxa"/>
            <w:gridSpan w:val="2"/>
            <w:tcBorders>
              <w:top w:val="single" w:sz="6" w:space="0" w:color="000000"/>
              <w:left w:val="single" w:sz="6" w:space="0" w:color="000000"/>
              <w:bottom w:val="single" w:sz="6" w:space="0" w:color="000000"/>
              <w:right w:val="single" w:sz="6" w:space="0" w:color="000000"/>
            </w:tcBorders>
          </w:tcPr>
          <w:p w14:paraId="3CFA2B31" w14:textId="77777777" w:rsidR="00327709" w:rsidRPr="00DC7355" w:rsidRDefault="00327709" w:rsidP="0024511F">
            <w:pPr>
              <w:pStyle w:val="TAL"/>
              <w:keepNext w:val="0"/>
              <w:keepLines w:val="0"/>
              <w:widowControl w:val="0"/>
              <w:rPr>
                <w:rFonts w:ascii="Courier New" w:hAnsi="Courier New" w:cs="Courier New"/>
                <w:szCs w:val="18"/>
              </w:rPr>
            </w:pPr>
            <w:r w:rsidRPr="00DC7355">
              <w:rPr>
                <w:rFonts w:ascii="Courier New" w:hAnsi="Courier New" w:cs="Courier New"/>
                <w:szCs w:val="18"/>
              </w:rPr>
              <w:t>void</w:t>
            </w:r>
          </w:p>
        </w:tc>
      </w:tr>
      <w:tr w:rsidR="00327709" w:rsidRPr="00DC7355" w14:paraId="5212933F"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17481CA0" w14:textId="77777777" w:rsidR="00327709" w:rsidRPr="00DC7355" w:rsidRDefault="00327709" w:rsidP="0024511F">
            <w:pPr>
              <w:pStyle w:val="TAH"/>
              <w:keepNext w:val="0"/>
              <w:keepLines w:val="0"/>
              <w:widowControl w:val="0"/>
              <w:rPr>
                <w:szCs w:val="18"/>
              </w:rPr>
            </w:pPr>
            <w:r w:rsidRPr="00DC7355">
              <w:rPr>
                <w:szCs w:val="18"/>
              </w:rPr>
              <w:t>Constraint</w:t>
            </w:r>
          </w:p>
        </w:tc>
        <w:tc>
          <w:tcPr>
            <w:tcW w:w="7894" w:type="dxa"/>
            <w:gridSpan w:val="2"/>
            <w:tcBorders>
              <w:top w:val="single" w:sz="6" w:space="0" w:color="000000"/>
              <w:left w:val="single" w:sz="6" w:space="0" w:color="000000"/>
              <w:bottom w:val="single" w:sz="6" w:space="0" w:color="000000"/>
              <w:right w:val="single" w:sz="6" w:space="0" w:color="000000"/>
            </w:tcBorders>
          </w:tcPr>
          <w:p w14:paraId="447EDDDF" w14:textId="77777777" w:rsidR="00327709" w:rsidRPr="00DC7355" w:rsidRDefault="00327709" w:rsidP="0024511F">
            <w:pPr>
              <w:pStyle w:val="TAL"/>
              <w:keepNext w:val="0"/>
              <w:keepLines w:val="0"/>
              <w:widowControl w:val="0"/>
              <w:rPr>
                <w:szCs w:val="18"/>
              </w:rPr>
            </w:pPr>
            <w:r w:rsidRPr="00DC7355">
              <w:rPr>
                <w:szCs w:val="18"/>
              </w:rPr>
              <w:t>Shall be called by TE to log the create component operation. This event occurs after component creation.</w:t>
            </w:r>
          </w:p>
        </w:tc>
      </w:tr>
      <w:tr w:rsidR="00327709" w:rsidRPr="00DC7355" w14:paraId="7F80DF74"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2DA7AC8F" w14:textId="77777777" w:rsidR="00327709" w:rsidRPr="00DC7355" w:rsidRDefault="00327709" w:rsidP="0024511F">
            <w:pPr>
              <w:pStyle w:val="TAH"/>
              <w:keepNext w:val="0"/>
              <w:keepLines w:val="0"/>
              <w:widowControl w:val="0"/>
              <w:rPr>
                <w:szCs w:val="18"/>
              </w:rPr>
            </w:pPr>
            <w:r w:rsidRPr="00DC7355">
              <w:rPr>
                <w:szCs w:val="18"/>
              </w:rPr>
              <w:t>Effect</w:t>
            </w:r>
          </w:p>
        </w:tc>
        <w:tc>
          <w:tcPr>
            <w:tcW w:w="7894" w:type="dxa"/>
            <w:gridSpan w:val="2"/>
            <w:tcBorders>
              <w:top w:val="single" w:sz="6" w:space="0" w:color="000000"/>
              <w:left w:val="single" w:sz="6" w:space="0" w:color="000000"/>
              <w:bottom w:val="single" w:sz="6" w:space="0" w:color="000000"/>
              <w:right w:val="single" w:sz="6" w:space="0" w:color="000000"/>
            </w:tcBorders>
          </w:tcPr>
          <w:p w14:paraId="1493A72B" w14:textId="77777777" w:rsidR="00327709" w:rsidRPr="00DC7355" w:rsidRDefault="00327709" w:rsidP="0024511F">
            <w:pPr>
              <w:pStyle w:val="TAL"/>
              <w:keepNext w:val="0"/>
              <w:keepLines w:val="0"/>
              <w:widowControl w:val="0"/>
              <w:rPr>
                <w:szCs w:val="18"/>
              </w:rPr>
            </w:pPr>
            <w:r w:rsidRPr="00DC7355">
              <w:rPr>
                <w:szCs w:val="18"/>
              </w:rPr>
              <w:t xml:space="preserve">The TL presents all the information provided in the parameters of this operation to the user. The kind of the created component (see TciTestComponentKindType) can be logged in </w:t>
            </w:r>
            <w:r w:rsidRPr="00DC7355">
              <w:rPr>
                <w:rFonts w:ascii="Courier New" w:hAnsi="Courier New" w:cs="Courier New"/>
                <w:szCs w:val="18"/>
              </w:rPr>
              <w:t>am</w:t>
            </w:r>
            <w:r w:rsidRPr="00DC7355">
              <w:rPr>
                <w:szCs w:val="18"/>
              </w:rPr>
              <w:t>. How this is done is not within the scope of the present document.</w:t>
            </w:r>
          </w:p>
        </w:tc>
      </w:tr>
    </w:tbl>
    <w:p w14:paraId="0E09663F" w14:textId="77777777" w:rsidR="003F20E3" w:rsidRPr="00DC7355" w:rsidRDefault="003F20E3" w:rsidP="00CF0458"/>
    <w:p w14:paraId="548A6564" w14:textId="369B9593" w:rsidR="002E60C3" w:rsidRPr="00DC7355" w:rsidRDefault="00327709" w:rsidP="002E60C3">
      <w:pPr>
        <w:pStyle w:val="Kommentartext"/>
        <w:rPr>
          <w:b/>
          <w:bCs/>
          <w:lang w:val="en-GB"/>
        </w:rPr>
      </w:pPr>
      <w:r w:rsidRPr="00DC7355">
        <w:rPr>
          <w:b/>
          <w:lang w:val="en-GB"/>
        </w:rPr>
        <w:t>Clause 7.3.4.1.</w:t>
      </w:r>
      <w:r w:rsidR="00B5395B" w:rsidRPr="00DC7355">
        <w:rPr>
          <w:b/>
          <w:lang w:val="en-GB"/>
        </w:rPr>
        <w:t>107</w:t>
      </w:r>
      <w:r w:rsidR="00B5395B" w:rsidRPr="00DC7355">
        <w:rPr>
          <w:b/>
          <w:lang w:val="en-GB"/>
        </w:rPr>
        <w:tab/>
      </w:r>
      <w:r w:rsidRPr="00DC7355">
        <w:rPr>
          <w:b/>
          <w:lang w:val="en-GB"/>
        </w:rPr>
        <w:t>tliPStaticConnect</w:t>
      </w:r>
      <w:r w:rsidR="002E60C3" w:rsidRPr="00DC7355">
        <w:rPr>
          <w:b/>
          <w:lang w:val="en-GB"/>
        </w:rPr>
        <w:t xml:space="preserve"> </w:t>
      </w:r>
      <w:r w:rsidR="002E60C3" w:rsidRPr="00DC7355">
        <w:rPr>
          <w:b/>
          <w:bCs/>
          <w:lang w:val="en-GB"/>
        </w:rPr>
        <w:t>to 7.3.4.1.70b</w:t>
      </w:r>
    </w:p>
    <w:p w14:paraId="4AFEED87" w14:textId="77777777" w:rsidR="00327709" w:rsidRPr="00DC7355" w:rsidRDefault="00327709" w:rsidP="00327709">
      <w:pPr>
        <w:keepNext/>
        <w:widowControl w:val="0"/>
      </w:pPr>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1842"/>
        <w:gridCol w:w="6193"/>
      </w:tblGrid>
      <w:tr w:rsidR="00327709" w:rsidRPr="00DC7355" w14:paraId="2ACC80DC"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30EB22A5" w14:textId="77777777" w:rsidR="00327709" w:rsidRPr="00DC7355" w:rsidRDefault="00327709" w:rsidP="0024511F">
            <w:pPr>
              <w:pStyle w:val="TAH"/>
              <w:keepLines w:val="0"/>
              <w:widowControl w:val="0"/>
              <w:rPr>
                <w:szCs w:val="18"/>
              </w:rPr>
            </w:pPr>
            <w:r w:rsidRPr="00DC7355">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479CDC2C" w14:textId="77777777" w:rsidR="00327709" w:rsidRPr="00DC7355" w:rsidRDefault="00327709" w:rsidP="0024511F">
            <w:pPr>
              <w:pStyle w:val="PL"/>
              <w:keepNext/>
              <w:widowControl w:val="0"/>
              <w:rPr>
                <w:noProof w:val="0"/>
                <w:lang w:eastAsia="de-DE"/>
              </w:rPr>
            </w:pPr>
            <w:r w:rsidRPr="00DC7355">
              <w:rPr>
                <w:noProof w:val="0"/>
                <w:lang w:eastAsia="de-DE"/>
              </w:rPr>
              <w:t xml:space="preserve">void tliPStaticConnect(in TString am, in TInteger ts, in TString src, </w:t>
            </w:r>
          </w:p>
          <w:p w14:paraId="67B761B8" w14:textId="77777777" w:rsidR="00327709" w:rsidRPr="00DC7355" w:rsidRDefault="00327709" w:rsidP="0024511F">
            <w:pPr>
              <w:pStyle w:val="PL"/>
              <w:keepNext/>
              <w:widowControl w:val="0"/>
              <w:rPr>
                <w:noProof w:val="0"/>
                <w:lang w:eastAsia="de-DE"/>
              </w:rPr>
            </w:pPr>
            <w:r w:rsidRPr="00DC7355">
              <w:rPr>
                <w:noProof w:val="0"/>
                <w:lang w:eastAsia="de-DE"/>
              </w:rPr>
              <w:t xml:space="preserve">                 in TInteger line, in TriComponentIdType c, </w:t>
            </w:r>
          </w:p>
          <w:p w14:paraId="012CB29A" w14:textId="77777777" w:rsidR="00327709" w:rsidRPr="00DC7355" w:rsidRDefault="00327709" w:rsidP="0024511F">
            <w:pPr>
              <w:pStyle w:val="PL"/>
              <w:keepNext/>
              <w:widowControl w:val="0"/>
              <w:rPr>
                <w:noProof w:val="0"/>
                <w:lang w:eastAsia="de-DE"/>
              </w:rPr>
            </w:pPr>
            <w:r w:rsidRPr="00DC7355">
              <w:rPr>
                <w:noProof w:val="0"/>
                <w:lang w:eastAsia="de-DE"/>
              </w:rPr>
              <w:t xml:space="preserve">                 in TriPortIdType port1, in TriPortIdType port2)</w:t>
            </w:r>
          </w:p>
        </w:tc>
      </w:tr>
      <w:tr w:rsidR="00327709" w:rsidRPr="00DC7355" w14:paraId="4B053F11" w14:textId="77777777" w:rsidTr="0024511F">
        <w:trPr>
          <w:cantSplit/>
          <w:jc w:val="center"/>
        </w:trPr>
        <w:tc>
          <w:tcPr>
            <w:tcW w:w="1517" w:type="dxa"/>
            <w:vMerge w:val="restart"/>
            <w:tcBorders>
              <w:top w:val="single" w:sz="6" w:space="0" w:color="000000"/>
              <w:left w:val="single" w:sz="6" w:space="0" w:color="000000"/>
              <w:right w:val="single" w:sz="6" w:space="0" w:color="000000"/>
            </w:tcBorders>
            <w:shd w:val="clear" w:color="auto" w:fill="auto"/>
          </w:tcPr>
          <w:p w14:paraId="02783345" w14:textId="77777777" w:rsidR="00327709" w:rsidRPr="00DC7355" w:rsidRDefault="00327709" w:rsidP="0024511F">
            <w:pPr>
              <w:pStyle w:val="TAH"/>
              <w:keepLines w:val="0"/>
              <w:widowControl w:val="0"/>
              <w:rPr>
                <w:szCs w:val="18"/>
              </w:rPr>
            </w:pPr>
            <w:r w:rsidRPr="00DC7355">
              <w:rPr>
                <w:szCs w:val="18"/>
              </w:rPr>
              <w:t>In Parameters</w:t>
            </w:r>
          </w:p>
        </w:tc>
        <w:tc>
          <w:tcPr>
            <w:tcW w:w="1842" w:type="dxa"/>
            <w:tcBorders>
              <w:top w:val="single" w:sz="6" w:space="0" w:color="000000"/>
              <w:left w:val="single" w:sz="6" w:space="0" w:color="000000"/>
              <w:bottom w:val="single" w:sz="6" w:space="0" w:color="000000"/>
              <w:right w:val="single" w:sz="6" w:space="0" w:color="000000"/>
            </w:tcBorders>
          </w:tcPr>
          <w:p w14:paraId="585397A6" w14:textId="77777777" w:rsidR="00327709" w:rsidRPr="00DC7355" w:rsidRDefault="00327709" w:rsidP="0024511F">
            <w:pPr>
              <w:pStyle w:val="PL"/>
              <w:keepNext/>
              <w:widowControl w:val="0"/>
              <w:rPr>
                <w:noProof w:val="0"/>
                <w:sz w:val="18"/>
                <w:szCs w:val="18"/>
                <w:lang w:eastAsia="de-DE"/>
              </w:rPr>
            </w:pPr>
            <w:r w:rsidRPr="00DC7355">
              <w:rPr>
                <w:noProof w:val="0"/>
                <w:sz w:val="18"/>
                <w:szCs w:val="18"/>
                <w:lang w:eastAsia="de-DE"/>
              </w:rPr>
              <w:t>am</w:t>
            </w:r>
          </w:p>
        </w:tc>
        <w:tc>
          <w:tcPr>
            <w:tcW w:w="6193" w:type="dxa"/>
            <w:tcBorders>
              <w:top w:val="single" w:sz="6" w:space="0" w:color="000000"/>
              <w:left w:val="single" w:sz="6" w:space="0" w:color="000000"/>
              <w:bottom w:val="single" w:sz="6" w:space="0" w:color="000000"/>
              <w:right w:val="single" w:sz="6" w:space="0" w:color="000000"/>
            </w:tcBorders>
          </w:tcPr>
          <w:p w14:paraId="19ED98A2" w14:textId="77777777" w:rsidR="00327709" w:rsidRPr="00DC7355" w:rsidRDefault="00327709" w:rsidP="0024511F">
            <w:pPr>
              <w:pStyle w:val="TAL"/>
              <w:keepLines w:val="0"/>
              <w:widowControl w:val="0"/>
              <w:rPr>
                <w:szCs w:val="18"/>
              </w:rPr>
            </w:pPr>
            <w:r w:rsidRPr="00DC7355">
              <w:rPr>
                <w:szCs w:val="18"/>
              </w:rPr>
              <w:t>An additional message.</w:t>
            </w:r>
          </w:p>
        </w:tc>
      </w:tr>
      <w:tr w:rsidR="00327709" w:rsidRPr="00DC7355" w14:paraId="32213628" w14:textId="77777777" w:rsidTr="0024511F">
        <w:trPr>
          <w:cantSplit/>
          <w:jc w:val="center"/>
        </w:trPr>
        <w:tc>
          <w:tcPr>
            <w:tcW w:w="1517" w:type="dxa"/>
            <w:vMerge/>
            <w:tcBorders>
              <w:left w:val="single" w:sz="6" w:space="0" w:color="000000"/>
              <w:right w:val="single" w:sz="6" w:space="0" w:color="000000"/>
            </w:tcBorders>
            <w:shd w:val="clear" w:color="auto" w:fill="auto"/>
          </w:tcPr>
          <w:p w14:paraId="23513C34" w14:textId="77777777" w:rsidR="00327709" w:rsidRPr="00DC7355"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7E7F663C"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ts</w:t>
            </w:r>
          </w:p>
        </w:tc>
        <w:tc>
          <w:tcPr>
            <w:tcW w:w="6193" w:type="dxa"/>
            <w:tcBorders>
              <w:top w:val="single" w:sz="6" w:space="0" w:color="000000"/>
              <w:left w:val="single" w:sz="6" w:space="0" w:color="000000"/>
              <w:bottom w:val="single" w:sz="6" w:space="0" w:color="000000"/>
              <w:right w:val="single" w:sz="6" w:space="0" w:color="000000"/>
            </w:tcBorders>
          </w:tcPr>
          <w:p w14:paraId="788219B5" w14:textId="77777777" w:rsidR="00327709" w:rsidRPr="00DC7355" w:rsidRDefault="00327709" w:rsidP="0024511F">
            <w:pPr>
              <w:pStyle w:val="TAL"/>
              <w:keepNext w:val="0"/>
              <w:keepLines w:val="0"/>
              <w:widowControl w:val="0"/>
              <w:rPr>
                <w:szCs w:val="18"/>
              </w:rPr>
            </w:pPr>
            <w:r w:rsidRPr="00DC7355">
              <w:rPr>
                <w:szCs w:val="18"/>
              </w:rPr>
              <w:t>The time when the event is produced.</w:t>
            </w:r>
          </w:p>
        </w:tc>
      </w:tr>
      <w:tr w:rsidR="00327709" w:rsidRPr="00DC7355" w14:paraId="6838E3D2" w14:textId="77777777" w:rsidTr="0024511F">
        <w:trPr>
          <w:cantSplit/>
          <w:jc w:val="center"/>
        </w:trPr>
        <w:tc>
          <w:tcPr>
            <w:tcW w:w="1517" w:type="dxa"/>
            <w:vMerge/>
            <w:tcBorders>
              <w:left w:val="single" w:sz="6" w:space="0" w:color="000000"/>
              <w:right w:val="single" w:sz="6" w:space="0" w:color="000000"/>
            </w:tcBorders>
            <w:shd w:val="clear" w:color="auto" w:fill="auto"/>
          </w:tcPr>
          <w:p w14:paraId="3F276AAF" w14:textId="77777777" w:rsidR="00327709" w:rsidRPr="00DC7355"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6634805B"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src</w:t>
            </w:r>
          </w:p>
        </w:tc>
        <w:tc>
          <w:tcPr>
            <w:tcW w:w="6193" w:type="dxa"/>
            <w:tcBorders>
              <w:top w:val="single" w:sz="6" w:space="0" w:color="000000"/>
              <w:left w:val="single" w:sz="6" w:space="0" w:color="000000"/>
              <w:bottom w:val="single" w:sz="6" w:space="0" w:color="000000"/>
              <w:right w:val="single" w:sz="6" w:space="0" w:color="000000"/>
            </w:tcBorders>
          </w:tcPr>
          <w:p w14:paraId="072D1986" w14:textId="77777777" w:rsidR="00327709" w:rsidRPr="00DC7355" w:rsidRDefault="00327709" w:rsidP="0024511F">
            <w:pPr>
              <w:pStyle w:val="TAL"/>
              <w:keepNext w:val="0"/>
              <w:keepLines w:val="0"/>
              <w:widowControl w:val="0"/>
              <w:rPr>
                <w:szCs w:val="18"/>
              </w:rPr>
            </w:pPr>
            <w:r w:rsidRPr="00DC7355">
              <w:rPr>
                <w:szCs w:val="18"/>
              </w:rPr>
              <w:t>The source file of the test specification.</w:t>
            </w:r>
          </w:p>
        </w:tc>
      </w:tr>
      <w:tr w:rsidR="00327709" w:rsidRPr="00DC7355" w14:paraId="5EA6D431" w14:textId="77777777" w:rsidTr="0024511F">
        <w:trPr>
          <w:cantSplit/>
          <w:jc w:val="center"/>
        </w:trPr>
        <w:tc>
          <w:tcPr>
            <w:tcW w:w="1517" w:type="dxa"/>
            <w:vMerge/>
            <w:tcBorders>
              <w:left w:val="single" w:sz="6" w:space="0" w:color="000000"/>
              <w:right w:val="single" w:sz="6" w:space="0" w:color="000000"/>
            </w:tcBorders>
            <w:shd w:val="clear" w:color="auto" w:fill="auto"/>
          </w:tcPr>
          <w:p w14:paraId="6988EDB1" w14:textId="77777777" w:rsidR="00327709" w:rsidRPr="00DC7355"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4513898D"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line</w:t>
            </w:r>
          </w:p>
        </w:tc>
        <w:tc>
          <w:tcPr>
            <w:tcW w:w="6193" w:type="dxa"/>
            <w:tcBorders>
              <w:top w:val="single" w:sz="6" w:space="0" w:color="000000"/>
              <w:left w:val="single" w:sz="6" w:space="0" w:color="000000"/>
              <w:bottom w:val="single" w:sz="6" w:space="0" w:color="000000"/>
              <w:right w:val="single" w:sz="6" w:space="0" w:color="000000"/>
            </w:tcBorders>
          </w:tcPr>
          <w:p w14:paraId="1990AF6E" w14:textId="77777777" w:rsidR="00327709" w:rsidRPr="00DC7355" w:rsidRDefault="00327709" w:rsidP="0024511F">
            <w:pPr>
              <w:pStyle w:val="TAL"/>
              <w:keepNext w:val="0"/>
              <w:keepLines w:val="0"/>
              <w:widowControl w:val="0"/>
              <w:rPr>
                <w:szCs w:val="18"/>
              </w:rPr>
            </w:pPr>
            <w:r w:rsidRPr="00DC7355">
              <w:rPr>
                <w:szCs w:val="18"/>
              </w:rPr>
              <w:t>The line number where the request is performed.</w:t>
            </w:r>
          </w:p>
        </w:tc>
      </w:tr>
      <w:tr w:rsidR="00327709" w:rsidRPr="00DC7355" w14:paraId="279B7E97" w14:textId="77777777" w:rsidTr="0024511F">
        <w:trPr>
          <w:cantSplit/>
          <w:jc w:val="center"/>
        </w:trPr>
        <w:tc>
          <w:tcPr>
            <w:tcW w:w="1517" w:type="dxa"/>
            <w:vMerge/>
            <w:tcBorders>
              <w:left w:val="single" w:sz="6" w:space="0" w:color="000000"/>
              <w:right w:val="single" w:sz="6" w:space="0" w:color="000000"/>
            </w:tcBorders>
            <w:shd w:val="clear" w:color="auto" w:fill="auto"/>
          </w:tcPr>
          <w:p w14:paraId="412755B6" w14:textId="77777777" w:rsidR="00327709" w:rsidRPr="00DC7355"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1D0FEEE7"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c</w:t>
            </w:r>
          </w:p>
        </w:tc>
        <w:tc>
          <w:tcPr>
            <w:tcW w:w="6193" w:type="dxa"/>
            <w:tcBorders>
              <w:top w:val="single" w:sz="6" w:space="0" w:color="000000"/>
              <w:left w:val="single" w:sz="6" w:space="0" w:color="000000"/>
              <w:bottom w:val="single" w:sz="6" w:space="0" w:color="000000"/>
              <w:right w:val="single" w:sz="6" w:space="0" w:color="000000"/>
            </w:tcBorders>
          </w:tcPr>
          <w:p w14:paraId="074CC7D9" w14:textId="77777777" w:rsidR="00327709" w:rsidRPr="00DC7355" w:rsidRDefault="00327709" w:rsidP="0024511F">
            <w:pPr>
              <w:pStyle w:val="TAL"/>
              <w:keepNext w:val="0"/>
              <w:keepLines w:val="0"/>
              <w:widowControl w:val="0"/>
              <w:rPr>
                <w:szCs w:val="18"/>
              </w:rPr>
            </w:pPr>
            <w:r w:rsidRPr="00DC7355">
              <w:rPr>
                <w:szCs w:val="18"/>
              </w:rPr>
              <w:t>The component which produces this event.</w:t>
            </w:r>
          </w:p>
        </w:tc>
      </w:tr>
      <w:tr w:rsidR="00327709" w:rsidRPr="00DC7355" w14:paraId="5FEA4AF2" w14:textId="77777777" w:rsidTr="0024511F">
        <w:trPr>
          <w:cantSplit/>
          <w:jc w:val="center"/>
        </w:trPr>
        <w:tc>
          <w:tcPr>
            <w:tcW w:w="1517" w:type="dxa"/>
            <w:vMerge/>
            <w:tcBorders>
              <w:left w:val="single" w:sz="6" w:space="0" w:color="000000"/>
              <w:right w:val="single" w:sz="6" w:space="0" w:color="000000"/>
            </w:tcBorders>
            <w:shd w:val="clear" w:color="auto" w:fill="auto"/>
          </w:tcPr>
          <w:p w14:paraId="13542786" w14:textId="77777777" w:rsidR="00327709" w:rsidRPr="00DC7355"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1E7CE9CB"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port1</w:t>
            </w:r>
          </w:p>
        </w:tc>
        <w:tc>
          <w:tcPr>
            <w:tcW w:w="6193" w:type="dxa"/>
            <w:tcBorders>
              <w:top w:val="single" w:sz="6" w:space="0" w:color="000000"/>
              <w:left w:val="single" w:sz="6" w:space="0" w:color="000000"/>
              <w:bottom w:val="single" w:sz="6" w:space="0" w:color="000000"/>
              <w:right w:val="single" w:sz="6" w:space="0" w:color="000000"/>
            </w:tcBorders>
          </w:tcPr>
          <w:p w14:paraId="3921C75F" w14:textId="77777777" w:rsidR="00327709" w:rsidRPr="00DC7355" w:rsidRDefault="00327709" w:rsidP="0024511F">
            <w:pPr>
              <w:pStyle w:val="TAL"/>
              <w:keepNext w:val="0"/>
              <w:keepLines w:val="0"/>
              <w:widowControl w:val="0"/>
              <w:rPr>
                <w:szCs w:val="18"/>
              </w:rPr>
            </w:pPr>
            <w:r w:rsidRPr="00DC7355">
              <w:rPr>
                <w:szCs w:val="18"/>
              </w:rPr>
              <w:t>The first port to be connected.</w:t>
            </w:r>
          </w:p>
        </w:tc>
      </w:tr>
      <w:tr w:rsidR="00327709" w:rsidRPr="00DC7355" w14:paraId="463D73D8" w14:textId="77777777" w:rsidTr="0024511F">
        <w:trPr>
          <w:cantSplit/>
          <w:jc w:val="center"/>
        </w:trPr>
        <w:tc>
          <w:tcPr>
            <w:tcW w:w="1517" w:type="dxa"/>
            <w:vMerge/>
            <w:tcBorders>
              <w:left w:val="single" w:sz="6" w:space="0" w:color="000000"/>
              <w:bottom w:val="single" w:sz="6" w:space="0" w:color="000000"/>
              <w:right w:val="single" w:sz="6" w:space="0" w:color="000000"/>
            </w:tcBorders>
            <w:shd w:val="clear" w:color="auto" w:fill="auto"/>
          </w:tcPr>
          <w:p w14:paraId="3A4A1209" w14:textId="77777777" w:rsidR="00327709" w:rsidRPr="00DC7355" w:rsidRDefault="00327709" w:rsidP="0024511F">
            <w:pPr>
              <w:pStyle w:val="TAH"/>
              <w:keepNext w:val="0"/>
              <w:keepLines w:val="0"/>
              <w:widowControl w:val="0"/>
              <w:rPr>
                <w:szCs w:val="18"/>
              </w:rPr>
            </w:pPr>
          </w:p>
        </w:tc>
        <w:tc>
          <w:tcPr>
            <w:tcW w:w="1842" w:type="dxa"/>
            <w:tcBorders>
              <w:top w:val="single" w:sz="6" w:space="0" w:color="000000"/>
              <w:left w:val="single" w:sz="6" w:space="0" w:color="000000"/>
              <w:bottom w:val="single" w:sz="6" w:space="0" w:color="000000"/>
              <w:right w:val="single" w:sz="6" w:space="0" w:color="000000"/>
            </w:tcBorders>
          </w:tcPr>
          <w:p w14:paraId="46A2C13B"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port2</w:t>
            </w:r>
          </w:p>
        </w:tc>
        <w:tc>
          <w:tcPr>
            <w:tcW w:w="6193" w:type="dxa"/>
            <w:tcBorders>
              <w:top w:val="single" w:sz="6" w:space="0" w:color="000000"/>
              <w:left w:val="single" w:sz="6" w:space="0" w:color="000000"/>
              <w:bottom w:val="single" w:sz="6" w:space="0" w:color="000000"/>
              <w:right w:val="single" w:sz="6" w:space="0" w:color="000000"/>
            </w:tcBorders>
          </w:tcPr>
          <w:p w14:paraId="6CDBC5BA" w14:textId="77777777" w:rsidR="00327709" w:rsidRPr="00DC7355" w:rsidRDefault="00327709" w:rsidP="0024511F">
            <w:pPr>
              <w:pStyle w:val="TAL"/>
              <w:keepNext w:val="0"/>
              <w:keepLines w:val="0"/>
              <w:widowControl w:val="0"/>
              <w:rPr>
                <w:szCs w:val="18"/>
              </w:rPr>
            </w:pPr>
            <w:r w:rsidRPr="00DC7355">
              <w:rPr>
                <w:szCs w:val="18"/>
              </w:rPr>
              <w:t>The second port to be connected.</w:t>
            </w:r>
          </w:p>
        </w:tc>
      </w:tr>
      <w:tr w:rsidR="00327709" w:rsidRPr="00DC7355" w14:paraId="77E5F7C7"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E92084D" w14:textId="77777777" w:rsidR="00327709" w:rsidRPr="00DC7355" w:rsidRDefault="00327709" w:rsidP="0024511F">
            <w:pPr>
              <w:pStyle w:val="TAH"/>
              <w:keepNext w:val="0"/>
              <w:keepLines w:val="0"/>
              <w:widowControl w:val="0"/>
              <w:rPr>
                <w:szCs w:val="18"/>
              </w:rPr>
            </w:pPr>
            <w:r w:rsidRPr="00DC7355">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3553BDB" w14:textId="77777777" w:rsidR="00327709" w:rsidRPr="00DC7355" w:rsidRDefault="00327709" w:rsidP="0024511F">
            <w:pPr>
              <w:pStyle w:val="TAL"/>
              <w:keepNext w:val="0"/>
              <w:keepLines w:val="0"/>
              <w:widowControl w:val="0"/>
              <w:rPr>
                <w:rFonts w:ascii="Courier New" w:hAnsi="Courier New" w:cs="Courier New"/>
                <w:szCs w:val="18"/>
              </w:rPr>
            </w:pPr>
            <w:r w:rsidRPr="00DC7355">
              <w:rPr>
                <w:rFonts w:ascii="Courier New" w:hAnsi="Courier New" w:cs="Courier New"/>
                <w:szCs w:val="18"/>
              </w:rPr>
              <w:t>void</w:t>
            </w:r>
          </w:p>
        </w:tc>
      </w:tr>
      <w:tr w:rsidR="00327709" w:rsidRPr="00DC7355" w14:paraId="0C1A0A16"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C5F887A" w14:textId="77777777" w:rsidR="00327709" w:rsidRPr="00DC7355" w:rsidRDefault="00327709" w:rsidP="0024511F">
            <w:pPr>
              <w:pStyle w:val="TAH"/>
              <w:keepNext w:val="0"/>
              <w:keepLines w:val="0"/>
              <w:widowControl w:val="0"/>
              <w:rPr>
                <w:szCs w:val="18"/>
              </w:rPr>
            </w:pPr>
            <w:r w:rsidRPr="00DC7355">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803928E" w14:textId="77777777" w:rsidR="00327709" w:rsidRPr="00DC7355" w:rsidRDefault="00327709" w:rsidP="0024511F">
            <w:pPr>
              <w:pStyle w:val="TAL"/>
              <w:keepNext w:val="0"/>
              <w:keepLines w:val="0"/>
              <w:widowControl w:val="0"/>
              <w:rPr>
                <w:szCs w:val="18"/>
              </w:rPr>
            </w:pPr>
            <w:r w:rsidRPr="00DC7355">
              <w:rPr>
                <w:szCs w:val="18"/>
              </w:rPr>
              <w:t>Shall be called by CH or TE to log the connect operation. This event occurs after the connect operation.</w:t>
            </w:r>
          </w:p>
        </w:tc>
      </w:tr>
      <w:tr w:rsidR="00327709" w:rsidRPr="00DC7355" w14:paraId="2FCCD280"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5E019FD1" w14:textId="77777777" w:rsidR="00327709" w:rsidRPr="00DC7355" w:rsidRDefault="00327709" w:rsidP="0024511F">
            <w:pPr>
              <w:pStyle w:val="TAH"/>
              <w:keepNext w:val="0"/>
              <w:keepLines w:val="0"/>
              <w:widowControl w:val="0"/>
              <w:rPr>
                <w:szCs w:val="18"/>
              </w:rPr>
            </w:pPr>
            <w:r w:rsidRPr="00DC7355">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7F5D0D1B" w14:textId="77777777" w:rsidR="00327709" w:rsidRPr="00DC7355" w:rsidRDefault="00327709" w:rsidP="0024511F">
            <w:pPr>
              <w:pStyle w:val="TAL"/>
              <w:keepNext w:val="0"/>
              <w:keepLines w:val="0"/>
              <w:widowControl w:val="0"/>
              <w:rPr>
                <w:szCs w:val="18"/>
              </w:rPr>
            </w:pPr>
            <w:r w:rsidRPr="00DC7355">
              <w:rPr>
                <w:szCs w:val="18"/>
              </w:rPr>
              <w:t xml:space="preserve">The TL presents all the information provided in the parameters of this operation to the user. The kind of the connection (i.e. dynamic or static) can be logged in </w:t>
            </w:r>
            <w:r w:rsidRPr="00DC7355">
              <w:rPr>
                <w:rFonts w:ascii="Courier New" w:hAnsi="Courier New" w:cs="Courier New"/>
                <w:szCs w:val="18"/>
              </w:rPr>
              <w:t>am</w:t>
            </w:r>
            <w:r w:rsidRPr="00DC7355">
              <w:rPr>
                <w:szCs w:val="18"/>
              </w:rPr>
              <w:t>. How this is done is not within the scope of the present document.</w:t>
            </w:r>
          </w:p>
        </w:tc>
      </w:tr>
    </w:tbl>
    <w:p w14:paraId="5FB43E8E" w14:textId="77777777" w:rsidR="00327709" w:rsidRPr="00DC7355" w:rsidRDefault="00327709" w:rsidP="00327709">
      <w:pPr>
        <w:widowControl w:val="0"/>
      </w:pPr>
    </w:p>
    <w:p w14:paraId="4A984426" w14:textId="36064CF1" w:rsidR="002E60C3" w:rsidRPr="00DC7355" w:rsidRDefault="00327709" w:rsidP="002E60C3">
      <w:pPr>
        <w:pStyle w:val="Kommentartext"/>
        <w:keepNext/>
        <w:keepLines/>
        <w:rPr>
          <w:b/>
          <w:bCs/>
          <w:lang w:val="en-GB"/>
        </w:rPr>
      </w:pPr>
      <w:r w:rsidRPr="00DC7355">
        <w:rPr>
          <w:b/>
          <w:lang w:val="en-GB"/>
        </w:rPr>
        <w:lastRenderedPageBreak/>
        <w:t>Clause 7.3.4.1.</w:t>
      </w:r>
      <w:r w:rsidR="00B5395B" w:rsidRPr="00DC7355">
        <w:rPr>
          <w:b/>
          <w:lang w:val="en-GB"/>
        </w:rPr>
        <w:t>108</w:t>
      </w:r>
      <w:r w:rsidR="00B5395B" w:rsidRPr="00DC7355">
        <w:rPr>
          <w:b/>
          <w:lang w:val="en-GB"/>
        </w:rPr>
        <w:tab/>
      </w:r>
      <w:r w:rsidRPr="00DC7355">
        <w:rPr>
          <w:b/>
          <w:lang w:val="en-GB"/>
        </w:rPr>
        <w:t>tliPStaticMap</w:t>
      </w:r>
      <w:r w:rsidR="002E60C3" w:rsidRPr="00DC7355">
        <w:rPr>
          <w:b/>
          <w:bCs/>
          <w:lang w:val="en-GB"/>
        </w:rPr>
        <w:t xml:space="preserve"> to 7.3.4.1.72b</w:t>
      </w:r>
    </w:p>
    <w:p w14:paraId="047F3B0D" w14:textId="77777777" w:rsidR="00327709" w:rsidRPr="00DC7355" w:rsidRDefault="00327709" w:rsidP="00B27D81">
      <w:pPr>
        <w:keepNext/>
        <w:widowControl w:val="0"/>
      </w:pPr>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658"/>
        <w:gridCol w:w="1701"/>
        <w:gridCol w:w="6193"/>
      </w:tblGrid>
      <w:tr w:rsidR="00327709" w:rsidRPr="00DC7355" w14:paraId="0B7973D9"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200919C5" w14:textId="77777777" w:rsidR="00327709" w:rsidRPr="00DC7355" w:rsidRDefault="00327709" w:rsidP="0024511F">
            <w:pPr>
              <w:pStyle w:val="TAH"/>
              <w:widowControl w:val="0"/>
              <w:rPr>
                <w:szCs w:val="18"/>
              </w:rPr>
            </w:pPr>
            <w:r w:rsidRPr="00DC7355">
              <w:rPr>
                <w:szCs w:val="18"/>
              </w:rPr>
              <w:t>Signature</w:t>
            </w:r>
          </w:p>
        </w:tc>
        <w:tc>
          <w:tcPr>
            <w:tcW w:w="7894" w:type="dxa"/>
            <w:gridSpan w:val="2"/>
            <w:tcBorders>
              <w:top w:val="single" w:sz="6" w:space="0" w:color="000000"/>
              <w:left w:val="single" w:sz="6" w:space="0" w:color="000000"/>
              <w:bottom w:val="single" w:sz="6" w:space="0" w:color="000000"/>
              <w:right w:val="single" w:sz="6" w:space="0" w:color="000000"/>
            </w:tcBorders>
          </w:tcPr>
          <w:p w14:paraId="182E6F50"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void tliPStaticMap(in TString am, in TInteger ts, in TString src, </w:t>
            </w:r>
          </w:p>
          <w:p w14:paraId="4871143F"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TInteger line, in TriComponentIdType c, </w:t>
            </w:r>
          </w:p>
          <w:p w14:paraId="352299F7"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TriPortIdType port1, in TriPortIdType port2)</w:t>
            </w:r>
          </w:p>
        </w:tc>
      </w:tr>
      <w:tr w:rsidR="00327709" w:rsidRPr="00DC7355" w14:paraId="1781E32B" w14:textId="77777777" w:rsidTr="0024511F">
        <w:trPr>
          <w:cantSplit/>
          <w:jc w:val="center"/>
        </w:trPr>
        <w:tc>
          <w:tcPr>
            <w:tcW w:w="1658" w:type="dxa"/>
            <w:vMerge w:val="restart"/>
            <w:tcBorders>
              <w:top w:val="single" w:sz="6" w:space="0" w:color="000000"/>
              <w:left w:val="single" w:sz="6" w:space="0" w:color="000000"/>
              <w:right w:val="single" w:sz="6" w:space="0" w:color="000000"/>
            </w:tcBorders>
            <w:shd w:val="clear" w:color="auto" w:fill="auto"/>
          </w:tcPr>
          <w:p w14:paraId="4D5DFA83" w14:textId="77777777" w:rsidR="00327709" w:rsidRPr="00DC7355" w:rsidRDefault="00327709" w:rsidP="0024511F">
            <w:pPr>
              <w:pStyle w:val="TAH"/>
              <w:widowControl w:val="0"/>
              <w:rPr>
                <w:szCs w:val="18"/>
              </w:rPr>
            </w:pPr>
            <w:r w:rsidRPr="00DC7355">
              <w:rPr>
                <w:szCs w:val="18"/>
              </w:rPr>
              <w:t>In Parameters</w:t>
            </w:r>
          </w:p>
        </w:tc>
        <w:tc>
          <w:tcPr>
            <w:tcW w:w="1701" w:type="dxa"/>
            <w:tcBorders>
              <w:top w:val="single" w:sz="6" w:space="0" w:color="000000"/>
              <w:left w:val="single" w:sz="6" w:space="0" w:color="000000"/>
              <w:bottom w:val="single" w:sz="6" w:space="0" w:color="000000"/>
              <w:right w:val="single" w:sz="6" w:space="0" w:color="000000"/>
            </w:tcBorders>
          </w:tcPr>
          <w:p w14:paraId="296053A6"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am</w:t>
            </w:r>
          </w:p>
        </w:tc>
        <w:tc>
          <w:tcPr>
            <w:tcW w:w="6193" w:type="dxa"/>
            <w:tcBorders>
              <w:top w:val="single" w:sz="6" w:space="0" w:color="000000"/>
              <w:left w:val="single" w:sz="6" w:space="0" w:color="000000"/>
              <w:bottom w:val="single" w:sz="6" w:space="0" w:color="000000"/>
              <w:right w:val="single" w:sz="6" w:space="0" w:color="000000"/>
            </w:tcBorders>
          </w:tcPr>
          <w:p w14:paraId="6F75DBE5" w14:textId="77777777" w:rsidR="00327709" w:rsidRPr="00DC7355" w:rsidRDefault="00327709" w:rsidP="0024511F">
            <w:pPr>
              <w:pStyle w:val="TAL"/>
              <w:widowControl w:val="0"/>
              <w:rPr>
                <w:szCs w:val="18"/>
              </w:rPr>
            </w:pPr>
            <w:r w:rsidRPr="00DC7355">
              <w:rPr>
                <w:szCs w:val="18"/>
              </w:rPr>
              <w:t>An additional message.</w:t>
            </w:r>
          </w:p>
        </w:tc>
      </w:tr>
      <w:tr w:rsidR="00327709" w:rsidRPr="00DC7355" w14:paraId="3F0A048D" w14:textId="77777777" w:rsidTr="0024511F">
        <w:trPr>
          <w:cantSplit/>
          <w:jc w:val="center"/>
        </w:trPr>
        <w:tc>
          <w:tcPr>
            <w:tcW w:w="1658" w:type="dxa"/>
            <w:vMerge/>
            <w:tcBorders>
              <w:left w:val="single" w:sz="6" w:space="0" w:color="000000"/>
              <w:right w:val="single" w:sz="6" w:space="0" w:color="000000"/>
            </w:tcBorders>
            <w:shd w:val="clear" w:color="auto" w:fill="auto"/>
          </w:tcPr>
          <w:p w14:paraId="6CF4AF93" w14:textId="77777777" w:rsidR="00327709" w:rsidRPr="00DC7355"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02009B22"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ts</w:t>
            </w:r>
          </w:p>
        </w:tc>
        <w:tc>
          <w:tcPr>
            <w:tcW w:w="6193" w:type="dxa"/>
            <w:tcBorders>
              <w:top w:val="single" w:sz="6" w:space="0" w:color="000000"/>
              <w:left w:val="single" w:sz="6" w:space="0" w:color="000000"/>
              <w:bottom w:val="single" w:sz="6" w:space="0" w:color="000000"/>
              <w:right w:val="single" w:sz="6" w:space="0" w:color="000000"/>
            </w:tcBorders>
          </w:tcPr>
          <w:p w14:paraId="6C4C1D39" w14:textId="77777777" w:rsidR="00327709" w:rsidRPr="00DC7355" w:rsidRDefault="00327709" w:rsidP="0024511F">
            <w:pPr>
              <w:pStyle w:val="TAL"/>
              <w:widowControl w:val="0"/>
              <w:rPr>
                <w:szCs w:val="18"/>
              </w:rPr>
            </w:pPr>
            <w:r w:rsidRPr="00DC7355">
              <w:rPr>
                <w:szCs w:val="18"/>
              </w:rPr>
              <w:t>The time when the event is produced.</w:t>
            </w:r>
          </w:p>
        </w:tc>
      </w:tr>
      <w:tr w:rsidR="00327709" w:rsidRPr="00DC7355" w14:paraId="183556BB" w14:textId="77777777" w:rsidTr="0024511F">
        <w:trPr>
          <w:cantSplit/>
          <w:jc w:val="center"/>
        </w:trPr>
        <w:tc>
          <w:tcPr>
            <w:tcW w:w="1658" w:type="dxa"/>
            <w:vMerge/>
            <w:tcBorders>
              <w:left w:val="single" w:sz="6" w:space="0" w:color="000000"/>
              <w:right w:val="single" w:sz="6" w:space="0" w:color="000000"/>
            </w:tcBorders>
            <w:shd w:val="clear" w:color="auto" w:fill="auto"/>
          </w:tcPr>
          <w:p w14:paraId="7E5D74E7" w14:textId="77777777" w:rsidR="00327709" w:rsidRPr="00DC7355"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625AC065"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src</w:t>
            </w:r>
          </w:p>
        </w:tc>
        <w:tc>
          <w:tcPr>
            <w:tcW w:w="6193" w:type="dxa"/>
            <w:tcBorders>
              <w:top w:val="single" w:sz="6" w:space="0" w:color="000000"/>
              <w:left w:val="single" w:sz="6" w:space="0" w:color="000000"/>
              <w:bottom w:val="single" w:sz="6" w:space="0" w:color="000000"/>
              <w:right w:val="single" w:sz="6" w:space="0" w:color="000000"/>
            </w:tcBorders>
          </w:tcPr>
          <w:p w14:paraId="4E93D3E8" w14:textId="77777777" w:rsidR="00327709" w:rsidRPr="00DC7355" w:rsidRDefault="00327709" w:rsidP="0024511F">
            <w:pPr>
              <w:pStyle w:val="TAL"/>
              <w:widowControl w:val="0"/>
              <w:rPr>
                <w:szCs w:val="18"/>
              </w:rPr>
            </w:pPr>
            <w:r w:rsidRPr="00DC7355">
              <w:rPr>
                <w:szCs w:val="18"/>
              </w:rPr>
              <w:t>The source file of the test specification.</w:t>
            </w:r>
          </w:p>
        </w:tc>
      </w:tr>
      <w:tr w:rsidR="00327709" w:rsidRPr="00DC7355" w14:paraId="03A6E9B9" w14:textId="77777777" w:rsidTr="0024511F">
        <w:trPr>
          <w:cantSplit/>
          <w:jc w:val="center"/>
        </w:trPr>
        <w:tc>
          <w:tcPr>
            <w:tcW w:w="1658" w:type="dxa"/>
            <w:vMerge/>
            <w:tcBorders>
              <w:left w:val="single" w:sz="6" w:space="0" w:color="000000"/>
              <w:right w:val="single" w:sz="6" w:space="0" w:color="000000"/>
            </w:tcBorders>
            <w:shd w:val="clear" w:color="auto" w:fill="auto"/>
          </w:tcPr>
          <w:p w14:paraId="514D098B" w14:textId="77777777" w:rsidR="00327709" w:rsidRPr="00DC7355"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1373E986"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line</w:t>
            </w:r>
          </w:p>
        </w:tc>
        <w:tc>
          <w:tcPr>
            <w:tcW w:w="6193" w:type="dxa"/>
            <w:tcBorders>
              <w:top w:val="single" w:sz="6" w:space="0" w:color="000000"/>
              <w:left w:val="single" w:sz="6" w:space="0" w:color="000000"/>
              <w:bottom w:val="single" w:sz="6" w:space="0" w:color="000000"/>
              <w:right w:val="single" w:sz="6" w:space="0" w:color="000000"/>
            </w:tcBorders>
          </w:tcPr>
          <w:p w14:paraId="60D26CDB" w14:textId="77777777" w:rsidR="00327709" w:rsidRPr="00DC7355" w:rsidRDefault="00327709" w:rsidP="0024511F">
            <w:pPr>
              <w:pStyle w:val="TAL"/>
              <w:widowControl w:val="0"/>
              <w:rPr>
                <w:szCs w:val="18"/>
              </w:rPr>
            </w:pPr>
            <w:r w:rsidRPr="00DC7355">
              <w:rPr>
                <w:szCs w:val="18"/>
              </w:rPr>
              <w:t>The line number where the request is performed.</w:t>
            </w:r>
          </w:p>
        </w:tc>
      </w:tr>
      <w:tr w:rsidR="00327709" w:rsidRPr="00DC7355" w14:paraId="3FEB5769" w14:textId="77777777" w:rsidTr="0024511F">
        <w:trPr>
          <w:cantSplit/>
          <w:jc w:val="center"/>
        </w:trPr>
        <w:tc>
          <w:tcPr>
            <w:tcW w:w="1658" w:type="dxa"/>
            <w:vMerge/>
            <w:tcBorders>
              <w:left w:val="single" w:sz="6" w:space="0" w:color="000000"/>
              <w:right w:val="single" w:sz="6" w:space="0" w:color="000000"/>
            </w:tcBorders>
            <w:shd w:val="clear" w:color="auto" w:fill="auto"/>
          </w:tcPr>
          <w:p w14:paraId="356121B8" w14:textId="77777777" w:rsidR="00327709" w:rsidRPr="00DC7355" w:rsidRDefault="00327709" w:rsidP="0024511F">
            <w:pPr>
              <w:pStyle w:val="TAH"/>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6A575C91"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c</w:t>
            </w:r>
          </w:p>
        </w:tc>
        <w:tc>
          <w:tcPr>
            <w:tcW w:w="6193" w:type="dxa"/>
            <w:tcBorders>
              <w:top w:val="single" w:sz="6" w:space="0" w:color="000000"/>
              <w:left w:val="single" w:sz="6" w:space="0" w:color="000000"/>
              <w:bottom w:val="single" w:sz="6" w:space="0" w:color="000000"/>
              <w:right w:val="single" w:sz="6" w:space="0" w:color="000000"/>
            </w:tcBorders>
          </w:tcPr>
          <w:p w14:paraId="348726E1" w14:textId="77777777" w:rsidR="00327709" w:rsidRPr="00DC7355" w:rsidRDefault="00327709" w:rsidP="0024511F">
            <w:pPr>
              <w:pStyle w:val="TAL"/>
              <w:widowControl w:val="0"/>
              <w:rPr>
                <w:szCs w:val="18"/>
              </w:rPr>
            </w:pPr>
            <w:r w:rsidRPr="00DC7355">
              <w:rPr>
                <w:szCs w:val="18"/>
              </w:rPr>
              <w:t>The component which produces this event.</w:t>
            </w:r>
          </w:p>
        </w:tc>
      </w:tr>
      <w:tr w:rsidR="00327709" w:rsidRPr="00DC7355" w14:paraId="4CF62F4E" w14:textId="77777777" w:rsidTr="0024511F">
        <w:trPr>
          <w:cantSplit/>
          <w:jc w:val="center"/>
        </w:trPr>
        <w:tc>
          <w:tcPr>
            <w:tcW w:w="1658" w:type="dxa"/>
            <w:vMerge/>
            <w:tcBorders>
              <w:left w:val="single" w:sz="6" w:space="0" w:color="000000"/>
              <w:right w:val="single" w:sz="6" w:space="0" w:color="000000"/>
            </w:tcBorders>
            <w:shd w:val="clear" w:color="auto" w:fill="auto"/>
          </w:tcPr>
          <w:p w14:paraId="42853089" w14:textId="77777777" w:rsidR="00327709" w:rsidRPr="00DC7355" w:rsidRDefault="00327709" w:rsidP="0024511F">
            <w:pPr>
              <w:pStyle w:val="TAH"/>
              <w:keepNext w:val="0"/>
              <w:keepLines w:val="0"/>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0AA3C600"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port1</w:t>
            </w:r>
          </w:p>
        </w:tc>
        <w:tc>
          <w:tcPr>
            <w:tcW w:w="6193" w:type="dxa"/>
            <w:tcBorders>
              <w:top w:val="single" w:sz="6" w:space="0" w:color="000000"/>
              <w:left w:val="single" w:sz="6" w:space="0" w:color="000000"/>
              <w:bottom w:val="single" w:sz="6" w:space="0" w:color="000000"/>
              <w:right w:val="single" w:sz="6" w:space="0" w:color="000000"/>
            </w:tcBorders>
          </w:tcPr>
          <w:p w14:paraId="47EF9364" w14:textId="77777777" w:rsidR="00327709" w:rsidRPr="00DC7355" w:rsidRDefault="00327709" w:rsidP="0024511F">
            <w:pPr>
              <w:pStyle w:val="TAL"/>
              <w:keepNext w:val="0"/>
              <w:keepLines w:val="0"/>
              <w:widowControl w:val="0"/>
              <w:rPr>
                <w:szCs w:val="18"/>
              </w:rPr>
            </w:pPr>
            <w:r w:rsidRPr="00DC7355">
              <w:rPr>
                <w:szCs w:val="18"/>
              </w:rPr>
              <w:t>The first port to be mapped.</w:t>
            </w:r>
          </w:p>
        </w:tc>
      </w:tr>
      <w:tr w:rsidR="00327709" w:rsidRPr="00DC7355" w14:paraId="009CE88B" w14:textId="77777777" w:rsidTr="0024511F">
        <w:trPr>
          <w:cantSplit/>
          <w:jc w:val="center"/>
        </w:trPr>
        <w:tc>
          <w:tcPr>
            <w:tcW w:w="1658" w:type="dxa"/>
            <w:vMerge/>
            <w:tcBorders>
              <w:left w:val="single" w:sz="6" w:space="0" w:color="000000"/>
              <w:bottom w:val="single" w:sz="6" w:space="0" w:color="000000"/>
              <w:right w:val="single" w:sz="6" w:space="0" w:color="000000"/>
            </w:tcBorders>
            <w:shd w:val="clear" w:color="auto" w:fill="auto"/>
          </w:tcPr>
          <w:p w14:paraId="1B81A439" w14:textId="77777777" w:rsidR="00327709" w:rsidRPr="00DC7355" w:rsidRDefault="00327709" w:rsidP="0024511F">
            <w:pPr>
              <w:pStyle w:val="TAH"/>
              <w:keepNext w:val="0"/>
              <w:keepLines w:val="0"/>
              <w:widowControl w:val="0"/>
              <w:rPr>
                <w:szCs w:val="18"/>
              </w:rPr>
            </w:pPr>
          </w:p>
        </w:tc>
        <w:tc>
          <w:tcPr>
            <w:tcW w:w="1701" w:type="dxa"/>
            <w:tcBorders>
              <w:top w:val="single" w:sz="6" w:space="0" w:color="000000"/>
              <w:left w:val="single" w:sz="6" w:space="0" w:color="000000"/>
              <w:bottom w:val="single" w:sz="6" w:space="0" w:color="000000"/>
              <w:right w:val="single" w:sz="6" w:space="0" w:color="000000"/>
            </w:tcBorders>
          </w:tcPr>
          <w:p w14:paraId="5785CCDD"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port2</w:t>
            </w:r>
          </w:p>
        </w:tc>
        <w:tc>
          <w:tcPr>
            <w:tcW w:w="6193" w:type="dxa"/>
            <w:tcBorders>
              <w:top w:val="single" w:sz="6" w:space="0" w:color="000000"/>
              <w:left w:val="single" w:sz="6" w:space="0" w:color="000000"/>
              <w:bottom w:val="single" w:sz="6" w:space="0" w:color="000000"/>
              <w:right w:val="single" w:sz="6" w:space="0" w:color="000000"/>
            </w:tcBorders>
          </w:tcPr>
          <w:p w14:paraId="43110FEE" w14:textId="77777777" w:rsidR="00327709" w:rsidRPr="00DC7355" w:rsidRDefault="00327709" w:rsidP="0024511F">
            <w:pPr>
              <w:pStyle w:val="TAL"/>
              <w:keepNext w:val="0"/>
              <w:keepLines w:val="0"/>
              <w:widowControl w:val="0"/>
              <w:rPr>
                <w:szCs w:val="18"/>
              </w:rPr>
            </w:pPr>
            <w:r w:rsidRPr="00DC7355">
              <w:rPr>
                <w:szCs w:val="18"/>
              </w:rPr>
              <w:t>The second port to be mapped.</w:t>
            </w:r>
          </w:p>
        </w:tc>
      </w:tr>
      <w:tr w:rsidR="00327709" w:rsidRPr="00DC7355" w14:paraId="612F8BA9"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1E91D020" w14:textId="77777777" w:rsidR="00327709" w:rsidRPr="00DC7355" w:rsidRDefault="00327709" w:rsidP="0024511F">
            <w:pPr>
              <w:pStyle w:val="TAH"/>
              <w:keepNext w:val="0"/>
              <w:keepLines w:val="0"/>
              <w:widowControl w:val="0"/>
              <w:rPr>
                <w:szCs w:val="18"/>
              </w:rPr>
            </w:pPr>
            <w:r w:rsidRPr="00DC7355">
              <w:rPr>
                <w:szCs w:val="18"/>
              </w:rPr>
              <w:t>Return Value</w:t>
            </w:r>
          </w:p>
        </w:tc>
        <w:tc>
          <w:tcPr>
            <w:tcW w:w="7894" w:type="dxa"/>
            <w:gridSpan w:val="2"/>
            <w:tcBorders>
              <w:top w:val="single" w:sz="6" w:space="0" w:color="000000"/>
              <w:left w:val="single" w:sz="6" w:space="0" w:color="000000"/>
              <w:bottom w:val="single" w:sz="6" w:space="0" w:color="000000"/>
              <w:right w:val="single" w:sz="6" w:space="0" w:color="000000"/>
            </w:tcBorders>
          </w:tcPr>
          <w:p w14:paraId="5AEA14DF" w14:textId="77777777" w:rsidR="00327709" w:rsidRPr="00DC7355" w:rsidRDefault="00327709" w:rsidP="0024511F">
            <w:pPr>
              <w:pStyle w:val="TAL"/>
              <w:keepNext w:val="0"/>
              <w:keepLines w:val="0"/>
              <w:widowControl w:val="0"/>
              <w:rPr>
                <w:rFonts w:ascii="Courier New" w:hAnsi="Courier New" w:cs="Courier New"/>
                <w:szCs w:val="18"/>
              </w:rPr>
            </w:pPr>
            <w:r w:rsidRPr="00DC7355">
              <w:rPr>
                <w:rFonts w:ascii="Courier New" w:hAnsi="Courier New" w:cs="Courier New"/>
                <w:szCs w:val="18"/>
              </w:rPr>
              <w:t>void</w:t>
            </w:r>
          </w:p>
        </w:tc>
      </w:tr>
      <w:tr w:rsidR="00327709" w:rsidRPr="00DC7355" w14:paraId="55842C7B" w14:textId="77777777" w:rsidTr="0024511F">
        <w:trPr>
          <w:cantSplit/>
          <w:jc w:val="center"/>
        </w:trPr>
        <w:tc>
          <w:tcPr>
            <w:tcW w:w="1658" w:type="dxa"/>
            <w:tcBorders>
              <w:top w:val="single" w:sz="6" w:space="0" w:color="000000"/>
              <w:left w:val="single" w:sz="6" w:space="0" w:color="000000"/>
              <w:bottom w:val="single" w:sz="6" w:space="0" w:color="000000"/>
              <w:right w:val="single" w:sz="6" w:space="0" w:color="000000"/>
            </w:tcBorders>
          </w:tcPr>
          <w:p w14:paraId="780DB00D" w14:textId="77777777" w:rsidR="00327709" w:rsidRPr="00DC7355" w:rsidRDefault="00327709" w:rsidP="0024511F">
            <w:pPr>
              <w:pStyle w:val="TAH"/>
              <w:keepNext w:val="0"/>
              <w:keepLines w:val="0"/>
              <w:widowControl w:val="0"/>
              <w:rPr>
                <w:szCs w:val="18"/>
              </w:rPr>
            </w:pPr>
            <w:r w:rsidRPr="00DC7355">
              <w:rPr>
                <w:szCs w:val="18"/>
              </w:rPr>
              <w:t>Constraint</w:t>
            </w:r>
          </w:p>
        </w:tc>
        <w:tc>
          <w:tcPr>
            <w:tcW w:w="7894" w:type="dxa"/>
            <w:gridSpan w:val="2"/>
            <w:tcBorders>
              <w:top w:val="single" w:sz="6" w:space="0" w:color="000000"/>
              <w:left w:val="single" w:sz="6" w:space="0" w:color="000000"/>
              <w:bottom w:val="single" w:sz="6" w:space="0" w:color="000000"/>
              <w:right w:val="single" w:sz="6" w:space="0" w:color="000000"/>
            </w:tcBorders>
          </w:tcPr>
          <w:p w14:paraId="4027E4E0" w14:textId="77777777" w:rsidR="00327709" w:rsidRPr="00DC7355" w:rsidRDefault="00327709" w:rsidP="0024511F">
            <w:pPr>
              <w:pStyle w:val="TAL"/>
              <w:keepNext w:val="0"/>
              <w:keepLines w:val="0"/>
              <w:widowControl w:val="0"/>
              <w:rPr>
                <w:szCs w:val="18"/>
              </w:rPr>
            </w:pPr>
            <w:r w:rsidRPr="00DC7355">
              <w:rPr>
                <w:szCs w:val="18"/>
              </w:rPr>
              <w:t>Shall be called by SA or TE to log the map operation. This event occurs after the map operation.</w:t>
            </w:r>
          </w:p>
        </w:tc>
      </w:tr>
      <w:tr w:rsidR="00327709" w:rsidRPr="00DC7355" w14:paraId="48F41CFC" w14:textId="77777777" w:rsidTr="0024511F">
        <w:trPr>
          <w:jc w:val="center"/>
        </w:trPr>
        <w:tc>
          <w:tcPr>
            <w:tcW w:w="1658" w:type="dxa"/>
            <w:tcBorders>
              <w:top w:val="single" w:sz="6" w:space="0" w:color="000000"/>
              <w:left w:val="single" w:sz="6" w:space="0" w:color="000000"/>
              <w:bottom w:val="single" w:sz="6" w:space="0" w:color="000000"/>
              <w:right w:val="single" w:sz="6" w:space="0" w:color="000000"/>
            </w:tcBorders>
          </w:tcPr>
          <w:p w14:paraId="4AAB52FC" w14:textId="77777777" w:rsidR="00327709" w:rsidRPr="00DC7355" w:rsidRDefault="00327709" w:rsidP="0024511F">
            <w:pPr>
              <w:pStyle w:val="TAH"/>
              <w:keepNext w:val="0"/>
              <w:keepLines w:val="0"/>
              <w:widowControl w:val="0"/>
              <w:rPr>
                <w:szCs w:val="18"/>
              </w:rPr>
            </w:pPr>
            <w:r w:rsidRPr="00DC7355">
              <w:rPr>
                <w:szCs w:val="18"/>
              </w:rPr>
              <w:t>Effect</w:t>
            </w:r>
          </w:p>
        </w:tc>
        <w:tc>
          <w:tcPr>
            <w:tcW w:w="7894" w:type="dxa"/>
            <w:gridSpan w:val="2"/>
            <w:tcBorders>
              <w:top w:val="single" w:sz="6" w:space="0" w:color="000000"/>
              <w:left w:val="single" w:sz="6" w:space="0" w:color="000000"/>
              <w:bottom w:val="single" w:sz="6" w:space="0" w:color="000000"/>
              <w:right w:val="single" w:sz="6" w:space="0" w:color="000000"/>
            </w:tcBorders>
          </w:tcPr>
          <w:p w14:paraId="299B6165" w14:textId="77777777" w:rsidR="00327709" w:rsidRPr="00DC7355" w:rsidRDefault="00327709" w:rsidP="0024511F">
            <w:pPr>
              <w:pStyle w:val="TAL"/>
              <w:keepNext w:val="0"/>
              <w:keepLines w:val="0"/>
              <w:widowControl w:val="0"/>
              <w:rPr>
                <w:szCs w:val="18"/>
              </w:rPr>
            </w:pPr>
            <w:r w:rsidRPr="00DC7355">
              <w:rPr>
                <w:szCs w:val="18"/>
              </w:rPr>
              <w:t xml:space="preserve">The TL presents all the information provided in the parameters of this operation to the user. The kind of the connection (i.e. dynamic or static) can be logged in </w:t>
            </w:r>
            <w:r w:rsidRPr="00DC7355">
              <w:rPr>
                <w:rFonts w:ascii="Courier New" w:hAnsi="Courier New" w:cs="Courier New"/>
                <w:szCs w:val="18"/>
              </w:rPr>
              <w:t>am</w:t>
            </w:r>
            <w:r w:rsidRPr="00DC7355">
              <w:rPr>
                <w:szCs w:val="18"/>
              </w:rPr>
              <w:t>. How this is done is not within the scope of the present document.</w:t>
            </w:r>
          </w:p>
        </w:tc>
      </w:tr>
    </w:tbl>
    <w:p w14:paraId="5808B95A" w14:textId="77777777" w:rsidR="00327709" w:rsidRPr="00DC7355" w:rsidRDefault="00327709" w:rsidP="00327709">
      <w:pPr>
        <w:widowControl w:val="0"/>
      </w:pPr>
    </w:p>
    <w:p w14:paraId="1E12B0A8" w14:textId="1EC8D711" w:rsidR="00236F05" w:rsidRPr="00DC7355" w:rsidRDefault="00327709" w:rsidP="00236F05">
      <w:pPr>
        <w:pStyle w:val="Kommentartext"/>
        <w:rPr>
          <w:b/>
          <w:bCs/>
          <w:lang w:val="en-GB"/>
        </w:rPr>
      </w:pPr>
      <w:r w:rsidRPr="00DC7355">
        <w:rPr>
          <w:b/>
          <w:lang w:val="en-GB"/>
        </w:rPr>
        <w:t>Clause 7.3.4.1.</w:t>
      </w:r>
      <w:r w:rsidR="00B5395B" w:rsidRPr="00DC7355">
        <w:rPr>
          <w:b/>
          <w:lang w:val="en-GB"/>
        </w:rPr>
        <w:t>109</w:t>
      </w:r>
      <w:r w:rsidR="00B5395B" w:rsidRPr="00DC7355">
        <w:rPr>
          <w:b/>
          <w:lang w:val="en-GB"/>
        </w:rPr>
        <w:tab/>
      </w:r>
      <w:r w:rsidRPr="00DC7355">
        <w:rPr>
          <w:b/>
          <w:lang w:val="en-GB"/>
        </w:rPr>
        <w:t>tliConfigStarted</w:t>
      </w:r>
      <w:r w:rsidR="00236F05" w:rsidRPr="00DC7355">
        <w:rPr>
          <w:b/>
          <w:lang w:val="en-GB"/>
        </w:rPr>
        <w:t xml:space="preserve"> </w:t>
      </w:r>
      <w:r w:rsidR="00236F05" w:rsidRPr="00DC7355">
        <w:rPr>
          <w:b/>
          <w:bCs/>
          <w:lang w:val="en-GB"/>
        </w:rPr>
        <w:t>to 7.3.4.1.6b</w:t>
      </w:r>
    </w:p>
    <w:p w14:paraId="72693E00" w14:textId="77777777" w:rsidR="00327709" w:rsidRPr="00DC7355" w:rsidRDefault="00327709" w:rsidP="00327709">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27709" w:rsidRPr="00DC7355" w14:paraId="658189B0"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A7C7724" w14:textId="77777777" w:rsidR="00327709" w:rsidRPr="00DC7355" w:rsidRDefault="00327709" w:rsidP="0024511F">
            <w:pPr>
              <w:pStyle w:val="TAH"/>
              <w:widowControl w:val="0"/>
              <w:rPr>
                <w:szCs w:val="18"/>
              </w:rPr>
            </w:pPr>
            <w:r w:rsidRPr="00DC7355">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23F384B5"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void tliConfigStarted (in TString am, in TInteger ts, in TString src, </w:t>
            </w:r>
          </w:p>
          <w:p w14:paraId="5036EB6B"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TInteger line, in TriComponentIdType c, </w:t>
            </w:r>
          </w:p>
          <w:p w14:paraId="65F255A4"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TciBehaviourIdType configId, in TciParameterListType tciPars,</w:t>
            </w:r>
          </w:p>
          <w:p w14:paraId="1CCC5264"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w:t>
            </w:r>
            <w:r w:rsidR="00C44FA7" w:rsidRPr="00DC7355">
              <w:rPr>
                <w:rFonts w:cs="Courier New"/>
                <w:noProof w:val="0"/>
                <w:szCs w:val="16"/>
                <w:lang w:eastAsia="de-DE"/>
              </w:rPr>
              <w:t>TciConfigurationIdType</w:t>
            </w:r>
            <w:r w:rsidR="00C44FA7" w:rsidRPr="00DC7355" w:rsidDel="002F7E01">
              <w:rPr>
                <w:noProof w:val="0"/>
                <w:lang w:eastAsia="de-DE"/>
              </w:rPr>
              <w:t xml:space="preserve"> </w:t>
            </w:r>
            <w:r w:rsidRPr="00DC7355">
              <w:rPr>
                <w:noProof w:val="0"/>
                <w:lang w:eastAsia="de-DE"/>
              </w:rPr>
              <w:t>ref)</w:t>
            </w:r>
          </w:p>
        </w:tc>
      </w:tr>
      <w:tr w:rsidR="00327709" w:rsidRPr="00DC7355" w14:paraId="04FCFC1C" w14:textId="77777777" w:rsidTr="0024511F">
        <w:trPr>
          <w:cantSplit/>
          <w:jc w:val="center"/>
        </w:trPr>
        <w:tc>
          <w:tcPr>
            <w:tcW w:w="1517" w:type="dxa"/>
            <w:vMerge w:val="restart"/>
            <w:tcBorders>
              <w:top w:val="single" w:sz="6" w:space="0" w:color="000000"/>
              <w:left w:val="single" w:sz="6" w:space="0" w:color="000000"/>
              <w:right w:val="single" w:sz="6" w:space="0" w:color="000000"/>
            </w:tcBorders>
            <w:shd w:val="clear" w:color="auto" w:fill="auto"/>
          </w:tcPr>
          <w:p w14:paraId="358C0A17" w14:textId="77777777" w:rsidR="00327709" w:rsidRPr="00DC7355" w:rsidRDefault="00327709" w:rsidP="0024511F">
            <w:pPr>
              <w:pStyle w:val="TAH"/>
              <w:keepNext w:val="0"/>
              <w:keepLines w:val="0"/>
              <w:widowControl w:val="0"/>
              <w:rPr>
                <w:szCs w:val="18"/>
              </w:rPr>
            </w:pPr>
            <w:r w:rsidRPr="00DC7355">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586BF66F"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40D9F79C" w14:textId="77777777" w:rsidR="00327709" w:rsidRPr="00DC7355" w:rsidRDefault="00327709" w:rsidP="0024511F">
            <w:pPr>
              <w:pStyle w:val="TAL"/>
              <w:keepNext w:val="0"/>
              <w:keepLines w:val="0"/>
              <w:widowControl w:val="0"/>
              <w:rPr>
                <w:szCs w:val="18"/>
              </w:rPr>
            </w:pPr>
            <w:r w:rsidRPr="00DC7355">
              <w:rPr>
                <w:szCs w:val="18"/>
              </w:rPr>
              <w:t>An additional message.</w:t>
            </w:r>
          </w:p>
        </w:tc>
      </w:tr>
      <w:tr w:rsidR="00327709" w:rsidRPr="00DC7355" w14:paraId="7ACD5BFC" w14:textId="77777777" w:rsidTr="0024511F">
        <w:trPr>
          <w:cantSplit/>
          <w:jc w:val="center"/>
        </w:trPr>
        <w:tc>
          <w:tcPr>
            <w:tcW w:w="1517" w:type="dxa"/>
            <w:vMerge/>
            <w:tcBorders>
              <w:left w:val="single" w:sz="6" w:space="0" w:color="000000"/>
              <w:right w:val="single" w:sz="6" w:space="0" w:color="000000"/>
            </w:tcBorders>
            <w:shd w:val="clear" w:color="auto" w:fill="auto"/>
          </w:tcPr>
          <w:p w14:paraId="786068E1"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5A46E1C"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3020F114" w14:textId="77777777" w:rsidR="00327709" w:rsidRPr="00DC7355" w:rsidRDefault="00327709" w:rsidP="0024511F">
            <w:pPr>
              <w:pStyle w:val="TAL"/>
              <w:keepNext w:val="0"/>
              <w:keepLines w:val="0"/>
              <w:widowControl w:val="0"/>
              <w:rPr>
                <w:szCs w:val="18"/>
              </w:rPr>
            </w:pPr>
            <w:r w:rsidRPr="00DC7355">
              <w:rPr>
                <w:szCs w:val="18"/>
              </w:rPr>
              <w:t>The time when the event is produced.</w:t>
            </w:r>
          </w:p>
        </w:tc>
      </w:tr>
      <w:tr w:rsidR="00327709" w:rsidRPr="00DC7355" w14:paraId="4E6E5EF7" w14:textId="77777777" w:rsidTr="0024511F">
        <w:trPr>
          <w:cantSplit/>
          <w:jc w:val="center"/>
        </w:trPr>
        <w:tc>
          <w:tcPr>
            <w:tcW w:w="1517" w:type="dxa"/>
            <w:vMerge/>
            <w:tcBorders>
              <w:left w:val="single" w:sz="6" w:space="0" w:color="000000"/>
              <w:right w:val="single" w:sz="6" w:space="0" w:color="000000"/>
            </w:tcBorders>
            <w:shd w:val="clear" w:color="auto" w:fill="auto"/>
          </w:tcPr>
          <w:p w14:paraId="334EDCF1"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37ECFE8"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62FAE69F" w14:textId="77777777" w:rsidR="00327709" w:rsidRPr="00DC7355" w:rsidRDefault="00327709" w:rsidP="0024511F">
            <w:pPr>
              <w:pStyle w:val="TAL"/>
              <w:keepNext w:val="0"/>
              <w:keepLines w:val="0"/>
              <w:widowControl w:val="0"/>
              <w:rPr>
                <w:szCs w:val="18"/>
              </w:rPr>
            </w:pPr>
            <w:r w:rsidRPr="00DC7355">
              <w:rPr>
                <w:szCs w:val="18"/>
              </w:rPr>
              <w:t>The source file of the test specification.</w:t>
            </w:r>
          </w:p>
        </w:tc>
      </w:tr>
      <w:tr w:rsidR="00327709" w:rsidRPr="00DC7355" w14:paraId="6B1DE375" w14:textId="77777777" w:rsidTr="0024511F">
        <w:trPr>
          <w:cantSplit/>
          <w:jc w:val="center"/>
        </w:trPr>
        <w:tc>
          <w:tcPr>
            <w:tcW w:w="1517" w:type="dxa"/>
            <w:vMerge/>
            <w:tcBorders>
              <w:left w:val="single" w:sz="6" w:space="0" w:color="000000"/>
              <w:right w:val="single" w:sz="6" w:space="0" w:color="000000"/>
            </w:tcBorders>
            <w:shd w:val="clear" w:color="auto" w:fill="auto"/>
          </w:tcPr>
          <w:p w14:paraId="7B3E1792"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81B472F"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69869563" w14:textId="77777777" w:rsidR="00327709" w:rsidRPr="00DC7355" w:rsidRDefault="00327709" w:rsidP="0024511F">
            <w:pPr>
              <w:pStyle w:val="TAL"/>
              <w:keepNext w:val="0"/>
              <w:keepLines w:val="0"/>
              <w:widowControl w:val="0"/>
              <w:rPr>
                <w:szCs w:val="18"/>
              </w:rPr>
            </w:pPr>
            <w:r w:rsidRPr="00DC7355">
              <w:rPr>
                <w:szCs w:val="18"/>
              </w:rPr>
              <w:t>The line number where the request is performed.</w:t>
            </w:r>
          </w:p>
        </w:tc>
      </w:tr>
      <w:tr w:rsidR="00327709" w:rsidRPr="00DC7355" w14:paraId="44296D85" w14:textId="77777777" w:rsidTr="0024511F">
        <w:trPr>
          <w:cantSplit/>
          <w:jc w:val="center"/>
        </w:trPr>
        <w:tc>
          <w:tcPr>
            <w:tcW w:w="1517" w:type="dxa"/>
            <w:vMerge/>
            <w:tcBorders>
              <w:left w:val="single" w:sz="6" w:space="0" w:color="000000"/>
              <w:right w:val="single" w:sz="6" w:space="0" w:color="000000"/>
            </w:tcBorders>
            <w:shd w:val="clear" w:color="auto" w:fill="auto"/>
          </w:tcPr>
          <w:p w14:paraId="74AC004E"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5949378"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FEA220F" w14:textId="77777777" w:rsidR="00327709" w:rsidRPr="00DC7355" w:rsidRDefault="00327709" w:rsidP="0024511F">
            <w:pPr>
              <w:pStyle w:val="TAL"/>
              <w:keepNext w:val="0"/>
              <w:keepLines w:val="0"/>
              <w:widowControl w:val="0"/>
              <w:rPr>
                <w:szCs w:val="18"/>
              </w:rPr>
            </w:pPr>
            <w:r w:rsidRPr="00DC7355">
              <w:rPr>
                <w:szCs w:val="18"/>
              </w:rPr>
              <w:t>The component which produces this event.</w:t>
            </w:r>
          </w:p>
        </w:tc>
      </w:tr>
      <w:tr w:rsidR="00327709" w:rsidRPr="00DC7355" w14:paraId="736D6CB2" w14:textId="77777777" w:rsidTr="0024511F">
        <w:trPr>
          <w:cantSplit/>
          <w:jc w:val="center"/>
        </w:trPr>
        <w:tc>
          <w:tcPr>
            <w:tcW w:w="1517" w:type="dxa"/>
            <w:vMerge/>
            <w:tcBorders>
              <w:left w:val="single" w:sz="6" w:space="0" w:color="000000"/>
              <w:right w:val="single" w:sz="6" w:space="0" w:color="000000"/>
            </w:tcBorders>
            <w:shd w:val="clear" w:color="auto" w:fill="auto"/>
          </w:tcPr>
          <w:p w14:paraId="045B5984"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F85DA65"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configId</w:t>
            </w:r>
          </w:p>
        </w:tc>
        <w:tc>
          <w:tcPr>
            <w:tcW w:w="5909" w:type="dxa"/>
            <w:tcBorders>
              <w:top w:val="single" w:sz="6" w:space="0" w:color="000000"/>
              <w:left w:val="single" w:sz="6" w:space="0" w:color="000000"/>
              <w:bottom w:val="single" w:sz="6" w:space="0" w:color="000000"/>
              <w:right w:val="single" w:sz="6" w:space="0" w:color="000000"/>
            </w:tcBorders>
          </w:tcPr>
          <w:p w14:paraId="0D182C70" w14:textId="77777777" w:rsidR="00327709" w:rsidRPr="00DC7355" w:rsidRDefault="00327709" w:rsidP="0024511F">
            <w:pPr>
              <w:pStyle w:val="TAL"/>
              <w:keepNext w:val="0"/>
              <w:keepLines w:val="0"/>
              <w:widowControl w:val="0"/>
              <w:rPr>
                <w:szCs w:val="18"/>
              </w:rPr>
            </w:pPr>
            <w:r w:rsidRPr="00DC7355">
              <w:rPr>
                <w:szCs w:val="18"/>
              </w:rPr>
              <w:t>The static configuration function being started.</w:t>
            </w:r>
          </w:p>
        </w:tc>
      </w:tr>
      <w:tr w:rsidR="00327709" w:rsidRPr="00DC7355" w14:paraId="6A72016B" w14:textId="77777777" w:rsidTr="0024511F">
        <w:trPr>
          <w:cantSplit/>
          <w:jc w:val="center"/>
        </w:trPr>
        <w:tc>
          <w:tcPr>
            <w:tcW w:w="1517" w:type="dxa"/>
            <w:vMerge/>
            <w:tcBorders>
              <w:left w:val="single" w:sz="6" w:space="0" w:color="000000"/>
              <w:right w:val="single" w:sz="6" w:space="0" w:color="000000"/>
            </w:tcBorders>
            <w:shd w:val="clear" w:color="auto" w:fill="auto"/>
          </w:tcPr>
          <w:p w14:paraId="47EFE8B7"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9BF9EA7" w14:textId="77777777" w:rsidR="00327709" w:rsidRPr="00DC7355" w:rsidRDefault="00327709" w:rsidP="0024511F">
            <w:pPr>
              <w:pStyle w:val="PL"/>
              <w:widowControl w:val="0"/>
              <w:rPr>
                <w:noProof w:val="0"/>
                <w:sz w:val="18"/>
                <w:szCs w:val="18"/>
                <w:lang w:eastAsia="de-DE"/>
              </w:rPr>
            </w:pPr>
            <w:r w:rsidRPr="00DC7355">
              <w:rPr>
                <w:noProof w:val="0"/>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27365545" w14:textId="77777777" w:rsidR="00327709" w:rsidRPr="00DC7355" w:rsidRDefault="00327709" w:rsidP="0024511F">
            <w:pPr>
              <w:pStyle w:val="TAL"/>
              <w:keepNext w:val="0"/>
              <w:keepLines w:val="0"/>
              <w:widowControl w:val="0"/>
              <w:rPr>
                <w:szCs w:val="18"/>
              </w:rPr>
            </w:pPr>
            <w:r w:rsidRPr="00DC7355">
              <w:rPr>
                <w:szCs w:val="18"/>
              </w:rPr>
              <w:t>The parameters of the started configuration function.</w:t>
            </w:r>
          </w:p>
        </w:tc>
      </w:tr>
      <w:tr w:rsidR="00327709" w:rsidRPr="00DC7355" w14:paraId="2B702FED" w14:textId="77777777" w:rsidTr="0024511F">
        <w:trPr>
          <w:cantSplit/>
          <w:jc w:val="center"/>
        </w:trPr>
        <w:tc>
          <w:tcPr>
            <w:tcW w:w="1517" w:type="dxa"/>
            <w:vMerge/>
            <w:tcBorders>
              <w:left w:val="single" w:sz="6" w:space="0" w:color="000000"/>
              <w:bottom w:val="single" w:sz="6" w:space="0" w:color="000000"/>
              <w:right w:val="single" w:sz="6" w:space="0" w:color="000000"/>
            </w:tcBorders>
            <w:shd w:val="clear" w:color="auto" w:fill="auto"/>
          </w:tcPr>
          <w:p w14:paraId="32AD5F68"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031E416" w14:textId="77777777" w:rsidR="00327709" w:rsidRPr="00DC7355" w:rsidRDefault="00327709" w:rsidP="0024511F">
            <w:pPr>
              <w:pStyle w:val="PL"/>
              <w:widowControl w:val="0"/>
              <w:rPr>
                <w:noProof w:val="0"/>
                <w:lang w:eastAsia="de-DE"/>
              </w:rPr>
            </w:pPr>
            <w:r w:rsidRPr="00DC7355">
              <w:rPr>
                <w:noProof w:val="0"/>
                <w:sz w:val="18"/>
                <w:szCs w:val="18"/>
                <w:lang w:eastAsia="de-DE"/>
              </w:rPr>
              <w:t>ref</w:t>
            </w:r>
          </w:p>
        </w:tc>
        <w:tc>
          <w:tcPr>
            <w:tcW w:w="5909" w:type="dxa"/>
            <w:tcBorders>
              <w:top w:val="single" w:sz="6" w:space="0" w:color="000000"/>
              <w:left w:val="single" w:sz="6" w:space="0" w:color="000000"/>
              <w:bottom w:val="single" w:sz="6" w:space="0" w:color="000000"/>
              <w:right w:val="single" w:sz="6" w:space="0" w:color="000000"/>
            </w:tcBorders>
          </w:tcPr>
          <w:p w14:paraId="5507E886" w14:textId="77777777" w:rsidR="00327709" w:rsidRPr="00DC7355" w:rsidRDefault="00327709" w:rsidP="0024511F">
            <w:pPr>
              <w:pStyle w:val="TAL"/>
              <w:keepNext w:val="0"/>
              <w:keepLines w:val="0"/>
              <w:widowControl w:val="0"/>
              <w:rPr>
                <w:szCs w:val="18"/>
              </w:rPr>
            </w:pPr>
            <w:r w:rsidRPr="00DC7355">
              <w:rPr>
                <w:szCs w:val="18"/>
              </w:rPr>
              <w:t>The resulting static configuration reference.</w:t>
            </w:r>
          </w:p>
        </w:tc>
      </w:tr>
      <w:tr w:rsidR="00327709" w:rsidRPr="00DC7355" w14:paraId="6359A25A"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9EB695F" w14:textId="77777777" w:rsidR="00327709" w:rsidRPr="00DC7355" w:rsidRDefault="00327709" w:rsidP="0024511F">
            <w:pPr>
              <w:pStyle w:val="TAH"/>
              <w:keepNext w:val="0"/>
              <w:keepLines w:val="0"/>
              <w:widowControl w:val="0"/>
              <w:rPr>
                <w:szCs w:val="18"/>
              </w:rPr>
            </w:pPr>
            <w:r w:rsidRPr="00DC7355">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273625EC" w14:textId="77777777" w:rsidR="00327709" w:rsidRPr="00DC7355" w:rsidRDefault="00327709" w:rsidP="0024511F">
            <w:pPr>
              <w:pStyle w:val="TAL"/>
              <w:keepNext w:val="0"/>
              <w:keepLines w:val="0"/>
              <w:widowControl w:val="0"/>
              <w:rPr>
                <w:rFonts w:ascii="Courier New" w:hAnsi="Courier New" w:cs="Courier New"/>
                <w:szCs w:val="18"/>
              </w:rPr>
            </w:pPr>
            <w:r w:rsidRPr="00DC7355">
              <w:rPr>
                <w:rFonts w:ascii="Courier New" w:hAnsi="Courier New" w:cs="Courier New"/>
                <w:szCs w:val="18"/>
              </w:rPr>
              <w:t>void</w:t>
            </w:r>
          </w:p>
        </w:tc>
      </w:tr>
      <w:tr w:rsidR="00327709" w:rsidRPr="00DC7355" w14:paraId="160B5DA5" w14:textId="77777777" w:rsidTr="0024511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0B64BD0" w14:textId="77777777" w:rsidR="00327709" w:rsidRPr="00DC7355" w:rsidRDefault="00327709" w:rsidP="0024511F">
            <w:pPr>
              <w:pStyle w:val="TAH"/>
              <w:keepNext w:val="0"/>
              <w:keepLines w:val="0"/>
              <w:widowControl w:val="0"/>
              <w:rPr>
                <w:szCs w:val="18"/>
              </w:rPr>
            </w:pPr>
            <w:r w:rsidRPr="00DC7355">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6C871A5D" w14:textId="77777777" w:rsidR="00327709" w:rsidRPr="00DC7355" w:rsidRDefault="00327709" w:rsidP="0024511F">
            <w:pPr>
              <w:pStyle w:val="TAL"/>
              <w:keepNext w:val="0"/>
              <w:keepLines w:val="0"/>
              <w:widowControl w:val="0"/>
              <w:rPr>
                <w:szCs w:val="18"/>
              </w:rPr>
            </w:pPr>
            <w:r w:rsidRPr="00DC7355">
              <w:rPr>
                <w:szCs w:val="18"/>
              </w:rPr>
              <w:t>Shall be called by TE to log the starting of a static test configuration. This event occurs after static configuration start.</w:t>
            </w:r>
          </w:p>
        </w:tc>
      </w:tr>
      <w:tr w:rsidR="00327709" w:rsidRPr="00DC7355" w14:paraId="4DD2BED5" w14:textId="77777777" w:rsidTr="0024511F">
        <w:trPr>
          <w:jc w:val="center"/>
        </w:trPr>
        <w:tc>
          <w:tcPr>
            <w:tcW w:w="1517" w:type="dxa"/>
            <w:tcBorders>
              <w:top w:val="single" w:sz="6" w:space="0" w:color="000000"/>
              <w:left w:val="single" w:sz="6" w:space="0" w:color="000000"/>
              <w:bottom w:val="single" w:sz="6" w:space="0" w:color="000000"/>
              <w:right w:val="single" w:sz="6" w:space="0" w:color="000000"/>
            </w:tcBorders>
          </w:tcPr>
          <w:p w14:paraId="4D144BB2" w14:textId="77777777" w:rsidR="00327709" w:rsidRPr="00DC7355" w:rsidRDefault="00327709" w:rsidP="0024511F">
            <w:pPr>
              <w:pStyle w:val="TAH"/>
              <w:keepNext w:val="0"/>
              <w:keepLines w:val="0"/>
              <w:widowControl w:val="0"/>
              <w:rPr>
                <w:szCs w:val="18"/>
              </w:rPr>
            </w:pPr>
            <w:r w:rsidRPr="00DC7355">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EA8D3D1" w14:textId="77777777" w:rsidR="00327709" w:rsidRPr="00DC7355" w:rsidRDefault="00327709" w:rsidP="0024511F">
            <w:pPr>
              <w:pStyle w:val="TAL"/>
              <w:keepNext w:val="0"/>
              <w:keepLines w:val="0"/>
              <w:widowControl w:val="0"/>
              <w:rPr>
                <w:szCs w:val="18"/>
              </w:rPr>
            </w:pPr>
            <w:r w:rsidRPr="00DC7355">
              <w:rPr>
                <w:szCs w:val="18"/>
              </w:rPr>
              <w:t>The TL presents all the information provided in the parameters of this operation to the user, how this is done is not within the scope of the present document.</w:t>
            </w:r>
          </w:p>
        </w:tc>
      </w:tr>
    </w:tbl>
    <w:p w14:paraId="28EFDD47" w14:textId="77777777" w:rsidR="00327709" w:rsidRPr="00DC7355" w:rsidRDefault="00327709" w:rsidP="00327709">
      <w:pPr>
        <w:widowControl w:val="0"/>
      </w:pPr>
    </w:p>
    <w:p w14:paraId="1508B5DA" w14:textId="2A529950" w:rsidR="00327709" w:rsidRPr="00DC7355" w:rsidRDefault="00327709" w:rsidP="00236F05">
      <w:pPr>
        <w:pStyle w:val="Kommentartext"/>
        <w:rPr>
          <w:b/>
          <w:bCs/>
          <w:lang w:val="en-GB"/>
        </w:rPr>
      </w:pPr>
      <w:r w:rsidRPr="00DC7355">
        <w:rPr>
          <w:b/>
          <w:lang w:val="en-GB"/>
        </w:rPr>
        <w:t>Clause 7.3.4.1.</w:t>
      </w:r>
      <w:r w:rsidR="00B5395B" w:rsidRPr="00DC7355">
        <w:rPr>
          <w:b/>
          <w:lang w:val="en-GB"/>
        </w:rPr>
        <w:t>110</w:t>
      </w:r>
      <w:r w:rsidR="00B5395B" w:rsidRPr="00DC7355">
        <w:rPr>
          <w:b/>
          <w:lang w:val="en-GB"/>
        </w:rPr>
        <w:tab/>
      </w:r>
      <w:r w:rsidRPr="00DC7355">
        <w:rPr>
          <w:b/>
          <w:lang w:val="en-GB"/>
        </w:rPr>
        <w:t>tliConfigKilled</w:t>
      </w:r>
      <w:r w:rsidR="00236F05" w:rsidRPr="00DC7355">
        <w:rPr>
          <w:b/>
          <w:lang w:val="en-GB"/>
        </w:rPr>
        <w:t xml:space="preserve"> </w:t>
      </w:r>
      <w:r w:rsidR="00236F05" w:rsidRPr="00DC7355">
        <w:rPr>
          <w:b/>
          <w:bCs/>
          <w:lang w:val="en-GB"/>
        </w:rPr>
        <w:t>to 7.3.4.1.8b</w:t>
      </w:r>
    </w:p>
    <w:p w14:paraId="0A35237F" w14:textId="77777777" w:rsidR="00327709" w:rsidRPr="00DC7355" w:rsidRDefault="00327709" w:rsidP="00327709">
      <w:r w:rsidRPr="00DC7355">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375"/>
        <w:gridCol w:w="2126"/>
        <w:gridCol w:w="6051"/>
      </w:tblGrid>
      <w:tr w:rsidR="00327709" w:rsidRPr="00DC7355" w14:paraId="7313EB77" w14:textId="77777777" w:rsidTr="0024511F">
        <w:trPr>
          <w:jc w:val="center"/>
        </w:trPr>
        <w:tc>
          <w:tcPr>
            <w:tcW w:w="1375" w:type="dxa"/>
            <w:tcBorders>
              <w:top w:val="single" w:sz="6" w:space="0" w:color="000000"/>
              <w:left w:val="single" w:sz="6" w:space="0" w:color="000000"/>
              <w:bottom w:val="single" w:sz="6" w:space="0" w:color="000000"/>
              <w:right w:val="single" w:sz="6" w:space="0" w:color="000000"/>
            </w:tcBorders>
          </w:tcPr>
          <w:p w14:paraId="339F7490" w14:textId="77777777" w:rsidR="00327709" w:rsidRPr="00DC7355" w:rsidRDefault="00327709" w:rsidP="0024511F">
            <w:pPr>
              <w:pStyle w:val="TAH"/>
              <w:widowControl w:val="0"/>
              <w:rPr>
                <w:szCs w:val="18"/>
              </w:rPr>
            </w:pPr>
            <w:r w:rsidRPr="00DC7355">
              <w:rPr>
                <w:szCs w:val="18"/>
              </w:rPr>
              <w:t>Signature</w:t>
            </w:r>
          </w:p>
        </w:tc>
        <w:tc>
          <w:tcPr>
            <w:tcW w:w="8177" w:type="dxa"/>
            <w:gridSpan w:val="2"/>
            <w:tcBorders>
              <w:top w:val="single" w:sz="6" w:space="0" w:color="000000"/>
              <w:left w:val="single" w:sz="6" w:space="0" w:color="000000"/>
              <w:bottom w:val="single" w:sz="6" w:space="0" w:color="000000"/>
              <w:right w:val="single" w:sz="6" w:space="0" w:color="000000"/>
            </w:tcBorders>
          </w:tcPr>
          <w:p w14:paraId="07477F59"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void tliConfigKilled (in TString am, in TInteger ts, in TString src, </w:t>
            </w:r>
          </w:p>
          <w:p w14:paraId="5CED344D"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TInteger line, in TriComponentIdType c, </w:t>
            </w:r>
          </w:p>
          <w:p w14:paraId="12FC45F1" w14:textId="77777777" w:rsidR="00327709" w:rsidRPr="00DC7355" w:rsidRDefault="00327709" w:rsidP="0024511F">
            <w:pPr>
              <w:pStyle w:val="PL"/>
              <w:keepNext/>
              <w:keepLines/>
              <w:widowControl w:val="0"/>
              <w:rPr>
                <w:noProof w:val="0"/>
                <w:lang w:eastAsia="de-DE"/>
              </w:rPr>
            </w:pPr>
            <w:r w:rsidRPr="00DC7355">
              <w:rPr>
                <w:noProof w:val="0"/>
                <w:lang w:eastAsia="de-DE"/>
              </w:rPr>
              <w:t xml:space="preserve">              in </w:t>
            </w:r>
            <w:r w:rsidR="00C44FA7" w:rsidRPr="00DC7355">
              <w:rPr>
                <w:rFonts w:cs="Courier New"/>
                <w:noProof w:val="0"/>
                <w:szCs w:val="16"/>
                <w:lang w:eastAsia="de-DE"/>
              </w:rPr>
              <w:t>TciConfigurationIdType</w:t>
            </w:r>
            <w:r w:rsidR="00C44FA7" w:rsidRPr="00DC7355" w:rsidDel="002F7E01">
              <w:rPr>
                <w:noProof w:val="0"/>
                <w:lang w:eastAsia="de-DE"/>
              </w:rPr>
              <w:t xml:space="preserve"> </w:t>
            </w:r>
            <w:r w:rsidRPr="00DC7355">
              <w:rPr>
                <w:noProof w:val="0"/>
                <w:lang w:eastAsia="de-DE"/>
              </w:rPr>
              <w:t>ref)</w:t>
            </w:r>
          </w:p>
        </w:tc>
      </w:tr>
      <w:tr w:rsidR="00327709" w:rsidRPr="00DC7355" w14:paraId="430AA80E" w14:textId="77777777" w:rsidTr="0024511F">
        <w:trPr>
          <w:cantSplit/>
          <w:jc w:val="center"/>
        </w:trPr>
        <w:tc>
          <w:tcPr>
            <w:tcW w:w="1375" w:type="dxa"/>
            <w:vMerge w:val="restart"/>
            <w:tcBorders>
              <w:top w:val="single" w:sz="6" w:space="0" w:color="000000"/>
              <w:left w:val="single" w:sz="6" w:space="0" w:color="000000"/>
              <w:right w:val="single" w:sz="6" w:space="0" w:color="000000"/>
            </w:tcBorders>
          </w:tcPr>
          <w:p w14:paraId="5E3D27EB" w14:textId="77777777" w:rsidR="00327709" w:rsidRPr="00DC7355" w:rsidRDefault="00327709" w:rsidP="0024511F">
            <w:pPr>
              <w:pStyle w:val="TAH"/>
              <w:widowControl w:val="0"/>
              <w:rPr>
                <w:szCs w:val="18"/>
              </w:rPr>
            </w:pPr>
            <w:r w:rsidRPr="00DC7355">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6B314D97"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am</w:t>
            </w:r>
          </w:p>
        </w:tc>
        <w:tc>
          <w:tcPr>
            <w:tcW w:w="6051" w:type="dxa"/>
            <w:tcBorders>
              <w:top w:val="single" w:sz="6" w:space="0" w:color="000000"/>
              <w:left w:val="single" w:sz="6" w:space="0" w:color="000000"/>
              <w:bottom w:val="single" w:sz="6" w:space="0" w:color="000000"/>
              <w:right w:val="single" w:sz="6" w:space="0" w:color="000000"/>
            </w:tcBorders>
          </w:tcPr>
          <w:p w14:paraId="5D7A9749" w14:textId="77777777" w:rsidR="00327709" w:rsidRPr="00DC7355" w:rsidRDefault="00327709" w:rsidP="0024511F">
            <w:pPr>
              <w:pStyle w:val="TAL"/>
              <w:widowControl w:val="0"/>
              <w:rPr>
                <w:szCs w:val="18"/>
              </w:rPr>
            </w:pPr>
            <w:r w:rsidRPr="00DC7355">
              <w:rPr>
                <w:szCs w:val="18"/>
              </w:rPr>
              <w:t>An additional message.</w:t>
            </w:r>
          </w:p>
        </w:tc>
      </w:tr>
      <w:tr w:rsidR="00327709" w:rsidRPr="00DC7355" w14:paraId="0CAB9C19" w14:textId="77777777" w:rsidTr="0024511F">
        <w:trPr>
          <w:cantSplit/>
          <w:jc w:val="center"/>
        </w:trPr>
        <w:tc>
          <w:tcPr>
            <w:tcW w:w="1375" w:type="dxa"/>
            <w:vMerge/>
            <w:tcBorders>
              <w:left w:val="single" w:sz="6" w:space="0" w:color="000000"/>
              <w:right w:val="single" w:sz="6" w:space="0" w:color="000000"/>
            </w:tcBorders>
          </w:tcPr>
          <w:p w14:paraId="0ADE0771" w14:textId="77777777" w:rsidR="00327709" w:rsidRPr="00DC7355" w:rsidRDefault="00327709" w:rsidP="0024511F">
            <w:pPr>
              <w:pStyle w:val="TAH"/>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2D0322D" w14:textId="77777777" w:rsidR="00327709" w:rsidRPr="00DC7355" w:rsidRDefault="00327709" w:rsidP="0024511F">
            <w:pPr>
              <w:pStyle w:val="PL"/>
              <w:keepNext/>
              <w:keepLines/>
              <w:widowControl w:val="0"/>
              <w:rPr>
                <w:noProof w:val="0"/>
                <w:sz w:val="18"/>
                <w:szCs w:val="18"/>
                <w:lang w:eastAsia="de-DE"/>
              </w:rPr>
            </w:pPr>
            <w:r w:rsidRPr="00DC7355">
              <w:rPr>
                <w:noProof w:val="0"/>
                <w:sz w:val="18"/>
                <w:szCs w:val="18"/>
                <w:lang w:eastAsia="de-DE"/>
              </w:rPr>
              <w:t>ts</w:t>
            </w:r>
          </w:p>
        </w:tc>
        <w:tc>
          <w:tcPr>
            <w:tcW w:w="6051" w:type="dxa"/>
            <w:tcBorders>
              <w:top w:val="single" w:sz="6" w:space="0" w:color="000000"/>
              <w:left w:val="single" w:sz="6" w:space="0" w:color="000000"/>
              <w:bottom w:val="single" w:sz="6" w:space="0" w:color="000000"/>
              <w:right w:val="single" w:sz="6" w:space="0" w:color="000000"/>
            </w:tcBorders>
          </w:tcPr>
          <w:p w14:paraId="08219DB3" w14:textId="77777777" w:rsidR="00327709" w:rsidRPr="00DC7355" w:rsidRDefault="00327709" w:rsidP="0024511F">
            <w:pPr>
              <w:pStyle w:val="TAL"/>
              <w:widowControl w:val="0"/>
              <w:rPr>
                <w:szCs w:val="18"/>
              </w:rPr>
            </w:pPr>
            <w:r w:rsidRPr="00DC7355">
              <w:rPr>
                <w:szCs w:val="18"/>
              </w:rPr>
              <w:t>The time when the event is produced.</w:t>
            </w:r>
          </w:p>
        </w:tc>
      </w:tr>
      <w:tr w:rsidR="00327709" w:rsidRPr="00DC7355" w14:paraId="4569B437" w14:textId="77777777" w:rsidTr="0024511F">
        <w:trPr>
          <w:cantSplit/>
          <w:jc w:val="center"/>
        </w:trPr>
        <w:tc>
          <w:tcPr>
            <w:tcW w:w="1375" w:type="dxa"/>
            <w:vMerge/>
            <w:tcBorders>
              <w:left w:val="single" w:sz="6" w:space="0" w:color="000000"/>
              <w:right w:val="single" w:sz="6" w:space="0" w:color="000000"/>
            </w:tcBorders>
          </w:tcPr>
          <w:p w14:paraId="2E901ACE"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961101A"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src</w:t>
            </w:r>
          </w:p>
        </w:tc>
        <w:tc>
          <w:tcPr>
            <w:tcW w:w="6051" w:type="dxa"/>
            <w:tcBorders>
              <w:top w:val="single" w:sz="6" w:space="0" w:color="000000"/>
              <w:left w:val="single" w:sz="6" w:space="0" w:color="000000"/>
              <w:bottom w:val="single" w:sz="6" w:space="0" w:color="000000"/>
              <w:right w:val="single" w:sz="6" w:space="0" w:color="000000"/>
            </w:tcBorders>
          </w:tcPr>
          <w:p w14:paraId="4BB3A264" w14:textId="77777777" w:rsidR="00327709" w:rsidRPr="00DC7355" w:rsidRDefault="00327709" w:rsidP="0024511F">
            <w:pPr>
              <w:pStyle w:val="TAL"/>
              <w:keepNext w:val="0"/>
              <w:keepLines w:val="0"/>
              <w:widowControl w:val="0"/>
              <w:rPr>
                <w:szCs w:val="18"/>
              </w:rPr>
            </w:pPr>
            <w:r w:rsidRPr="00DC7355">
              <w:rPr>
                <w:szCs w:val="18"/>
              </w:rPr>
              <w:t>The source file of the test specification.</w:t>
            </w:r>
          </w:p>
        </w:tc>
      </w:tr>
      <w:tr w:rsidR="00327709" w:rsidRPr="00DC7355" w14:paraId="5A4BF3BB" w14:textId="77777777" w:rsidTr="0024511F">
        <w:trPr>
          <w:cantSplit/>
          <w:jc w:val="center"/>
        </w:trPr>
        <w:tc>
          <w:tcPr>
            <w:tcW w:w="1375" w:type="dxa"/>
            <w:vMerge/>
            <w:tcBorders>
              <w:left w:val="single" w:sz="6" w:space="0" w:color="000000"/>
              <w:right w:val="single" w:sz="6" w:space="0" w:color="000000"/>
            </w:tcBorders>
          </w:tcPr>
          <w:p w14:paraId="03336C50"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6CEF3BB"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line</w:t>
            </w:r>
          </w:p>
        </w:tc>
        <w:tc>
          <w:tcPr>
            <w:tcW w:w="6051" w:type="dxa"/>
            <w:tcBorders>
              <w:top w:val="single" w:sz="6" w:space="0" w:color="000000"/>
              <w:left w:val="single" w:sz="6" w:space="0" w:color="000000"/>
              <w:bottom w:val="single" w:sz="6" w:space="0" w:color="000000"/>
              <w:right w:val="single" w:sz="6" w:space="0" w:color="000000"/>
            </w:tcBorders>
          </w:tcPr>
          <w:p w14:paraId="2C692F65" w14:textId="77777777" w:rsidR="00327709" w:rsidRPr="00DC7355" w:rsidRDefault="00327709" w:rsidP="0024511F">
            <w:pPr>
              <w:pStyle w:val="TAL"/>
              <w:keepNext w:val="0"/>
              <w:keepLines w:val="0"/>
              <w:widowControl w:val="0"/>
              <w:rPr>
                <w:szCs w:val="18"/>
              </w:rPr>
            </w:pPr>
            <w:r w:rsidRPr="00DC7355">
              <w:rPr>
                <w:szCs w:val="18"/>
              </w:rPr>
              <w:t>The line number where the request is performed.</w:t>
            </w:r>
          </w:p>
        </w:tc>
      </w:tr>
      <w:tr w:rsidR="00327709" w:rsidRPr="00DC7355" w14:paraId="4C9496D5" w14:textId="77777777" w:rsidTr="0024511F">
        <w:trPr>
          <w:cantSplit/>
          <w:jc w:val="center"/>
        </w:trPr>
        <w:tc>
          <w:tcPr>
            <w:tcW w:w="1375" w:type="dxa"/>
            <w:vMerge/>
            <w:tcBorders>
              <w:left w:val="single" w:sz="6" w:space="0" w:color="000000"/>
              <w:right w:val="single" w:sz="6" w:space="0" w:color="000000"/>
            </w:tcBorders>
          </w:tcPr>
          <w:p w14:paraId="2ED2360F"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170B138"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c</w:t>
            </w:r>
          </w:p>
        </w:tc>
        <w:tc>
          <w:tcPr>
            <w:tcW w:w="6051" w:type="dxa"/>
            <w:tcBorders>
              <w:top w:val="single" w:sz="6" w:space="0" w:color="000000"/>
              <w:left w:val="single" w:sz="6" w:space="0" w:color="000000"/>
              <w:bottom w:val="single" w:sz="6" w:space="0" w:color="000000"/>
              <w:right w:val="single" w:sz="6" w:space="0" w:color="000000"/>
            </w:tcBorders>
          </w:tcPr>
          <w:p w14:paraId="6B4B8E07" w14:textId="77777777" w:rsidR="00327709" w:rsidRPr="00DC7355" w:rsidRDefault="00327709" w:rsidP="0024511F">
            <w:pPr>
              <w:pStyle w:val="TAL"/>
              <w:keepNext w:val="0"/>
              <w:keepLines w:val="0"/>
              <w:widowControl w:val="0"/>
              <w:rPr>
                <w:szCs w:val="18"/>
              </w:rPr>
            </w:pPr>
            <w:r w:rsidRPr="00DC7355">
              <w:rPr>
                <w:szCs w:val="18"/>
              </w:rPr>
              <w:t>The component which produces this event.</w:t>
            </w:r>
          </w:p>
        </w:tc>
      </w:tr>
      <w:tr w:rsidR="00327709" w:rsidRPr="00DC7355" w14:paraId="74A801B3" w14:textId="77777777" w:rsidTr="0024511F">
        <w:trPr>
          <w:cantSplit/>
          <w:jc w:val="center"/>
        </w:trPr>
        <w:tc>
          <w:tcPr>
            <w:tcW w:w="1375" w:type="dxa"/>
            <w:vMerge/>
            <w:tcBorders>
              <w:left w:val="single" w:sz="6" w:space="0" w:color="000000"/>
              <w:bottom w:val="single" w:sz="6" w:space="0" w:color="000000"/>
              <w:right w:val="single" w:sz="6" w:space="0" w:color="000000"/>
            </w:tcBorders>
          </w:tcPr>
          <w:p w14:paraId="7B6B3F9E" w14:textId="77777777" w:rsidR="00327709" w:rsidRPr="00DC7355" w:rsidRDefault="00327709" w:rsidP="0024511F">
            <w:pPr>
              <w:pStyle w:val="TAH"/>
              <w:keepNext w:val="0"/>
              <w:keepLines w:val="0"/>
              <w:widowControl w:val="0"/>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C749339" w14:textId="77777777" w:rsidR="00327709" w:rsidRPr="00DC7355" w:rsidRDefault="00327709" w:rsidP="0024511F">
            <w:pPr>
              <w:pStyle w:val="PL"/>
              <w:widowControl w:val="0"/>
              <w:rPr>
                <w:noProof w:val="0"/>
                <w:sz w:val="18"/>
                <w:szCs w:val="18"/>
                <w:lang w:eastAsia="de-DE"/>
              </w:rPr>
            </w:pPr>
            <w:r w:rsidRPr="00DC7355">
              <w:rPr>
                <w:noProof w:val="0"/>
                <w:sz w:val="18"/>
                <w:szCs w:val="18"/>
                <w:lang w:eastAsia="de-DE"/>
              </w:rPr>
              <w:t>ref</w:t>
            </w:r>
          </w:p>
        </w:tc>
        <w:tc>
          <w:tcPr>
            <w:tcW w:w="6051" w:type="dxa"/>
            <w:tcBorders>
              <w:top w:val="single" w:sz="6" w:space="0" w:color="000000"/>
              <w:left w:val="single" w:sz="6" w:space="0" w:color="000000"/>
              <w:bottom w:val="single" w:sz="6" w:space="0" w:color="000000"/>
              <w:right w:val="single" w:sz="6" w:space="0" w:color="000000"/>
            </w:tcBorders>
          </w:tcPr>
          <w:p w14:paraId="7F40D13D" w14:textId="77777777" w:rsidR="00327709" w:rsidRPr="00DC7355" w:rsidRDefault="00327709" w:rsidP="0024511F">
            <w:pPr>
              <w:pStyle w:val="TAL"/>
              <w:keepNext w:val="0"/>
              <w:keepLines w:val="0"/>
              <w:widowControl w:val="0"/>
              <w:rPr>
                <w:szCs w:val="18"/>
              </w:rPr>
            </w:pPr>
            <w:r w:rsidRPr="00DC7355">
              <w:rPr>
                <w:szCs w:val="18"/>
              </w:rPr>
              <w:t>The static configuration reference that has been destructed.</w:t>
            </w:r>
          </w:p>
        </w:tc>
      </w:tr>
      <w:tr w:rsidR="00327709" w:rsidRPr="00DC7355" w14:paraId="41EF73C4" w14:textId="77777777" w:rsidTr="0024511F">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6C5629A2" w14:textId="77777777" w:rsidR="00327709" w:rsidRPr="00DC7355" w:rsidRDefault="00327709" w:rsidP="0024511F">
            <w:pPr>
              <w:pStyle w:val="TAH"/>
              <w:keepNext w:val="0"/>
              <w:keepLines w:val="0"/>
              <w:widowControl w:val="0"/>
              <w:rPr>
                <w:szCs w:val="18"/>
              </w:rPr>
            </w:pPr>
            <w:r w:rsidRPr="00DC7355">
              <w:rPr>
                <w:szCs w:val="18"/>
              </w:rPr>
              <w:t>Return Value</w:t>
            </w:r>
          </w:p>
        </w:tc>
        <w:tc>
          <w:tcPr>
            <w:tcW w:w="8177" w:type="dxa"/>
            <w:gridSpan w:val="2"/>
            <w:tcBorders>
              <w:top w:val="single" w:sz="6" w:space="0" w:color="000000"/>
              <w:left w:val="single" w:sz="6" w:space="0" w:color="000000"/>
              <w:bottom w:val="single" w:sz="6" w:space="0" w:color="000000"/>
              <w:right w:val="single" w:sz="6" w:space="0" w:color="000000"/>
            </w:tcBorders>
          </w:tcPr>
          <w:p w14:paraId="40882490" w14:textId="77777777" w:rsidR="00327709" w:rsidRPr="00DC7355" w:rsidRDefault="00327709" w:rsidP="0024511F">
            <w:pPr>
              <w:pStyle w:val="TAL"/>
              <w:keepNext w:val="0"/>
              <w:keepLines w:val="0"/>
              <w:widowControl w:val="0"/>
              <w:rPr>
                <w:rFonts w:ascii="Courier New" w:hAnsi="Courier New" w:cs="Courier New"/>
                <w:szCs w:val="18"/>
              </w:rPr>
            </w:pPr>
            <w:r w:rsidRPr="00DC7355">
              <w:rPr>
                <w:rFonts w:ascii="Courier New" w:hAnsi="Courier New" w:cs="Courier New"/>
                <w:szCs w:val="18"/>
              </w:rPr>
              <w:t>void</w:t>
            </w:r>
          </w:p>
        </w:tc>
      </w:tr>
      <w:tr w:rsidR="00327709" w:rsidRPr="00DC7355" w14:paraId="5E72176E" w14:textId="77777777" w:rsidTr="0024511F">
        <w:trPr>
          <w:cantSplit/>
          <w:jc w:val="center"/>
        </w:trPr>
        <w:tc>
          <w:tcPr>
            <w:tcW w:w="1375" w:type="dxa"/>
            <w:tcBorders>
              <w:top w:val="single" w:sz="6" w:space="0" w:color="000000"/>
              <w:left w:val="single" w:sz="6" w:space="0" w:color="000000"/>
              <w:bottom w:val="single" w:sz="6" w:space="0" w:color="000000"/>
              <w:right w:val="single" w:sz="6" w:space="0" w:color="000000"/>
            </w:tcBorders>
          </w:tcPr>
          <w:p w14:paraId="1A38FCAC" w14:textId="77777777" w:rsidR="00327709" w:rsidRPr="00DC7355" w:rsidRDefault="00327709" w:rsidP="0024511F">
            <w:pPr>
              <w:pStyle w:val="TAH"/>
              <w:keepNext w:val="0"/>
              <w:keepLines w:val="0"/>
              <w:widowControl w:val="0"/>
              <w:rPr>
                <w:szCs w:val="18"/>
              </w:rPr>
            </w:pPr>
            <w:r w:rsidRPr="00DC7355">
              <w:rPr>
                <w:szCs w:val="18"/>
              </w:rPr>
              <w:t>Constraint</w:t>
            </w:r>
          </w:p>
        </w:tc>
        <w:tc>
          <w:tcPr>
            <w:tcW w:w="8177" w:type="dxa"/>
            <w:gridSpan w:val="2"/>
            <w:tcBorders>
              <w:top w:val="single" w:sz="6" w:space="0" w:color="000000"/>
              <w:left w:val="single" w:sz="6" w:space="0" w:color="000000"/>
              <w:bottom w:val="single" w:sz="6" w:space="0" w:color="000000"/>
              <w:right w:val="single" w:sz="6" w:space="0" w:color="000000"/>
            </w:tcBorders>
          </w:tcPr>
          <w:p w14:paraId="17421D7E" w14:textId="77777777" w:rsidR="00327709" w:rsidRPr="00DC7355" w:rsidRDefault="00327709" w:rsidP="0024511F">
            <w:pPr>
              <w:pStyle w:val="TAL"/>
              <w:keepNext w:val="0"/>
              <w:keepLines w:val="0"/>
              <w:widowControl w:val="0"/>
              <w:rPr>
                <w:szCs w:val="18"/>
              </w:rPr>
            </w:pPr>
            <w:r w:rsidRPr="00DC7355">
              <w:rPr>
                <w:szCs w:val="18"/>
              </w:rPr>
              <w:t>Shall be called by TE to log the kill configuration operation. This event occurs after configuration kill.</w:t>
            </w:r>
          </w:p>
        </w:tc>
      </w:tr>
      <w:tr w:rsidR="00327709" w:rsidRPr="00DC7355" w14:paraId="18A95067" w14:textId="77777777" w:rsidTr="0024511F">
        <w:trPr>
          <w:jc w:val="center"/>
        </w:trPr>
        <w:tc>
          <w:tcPr>
            <w:tcW w:w="1375" w:type="dxa"/>
            <w:tcBorders>
              <w:top w:val="single" w:sz="6" w:space="0" w:color="000000"/>
              <w:left w:val="single" w:sz="6" w:space="0" w:color="000000"/>
              <w:bottom w:val="single" w:sz="6" w:space="0" w:color="000000"/>
              <w:right w:val="single" w:sz="6" w:space="0" w:color="000000"/>
            </w:tcBorders>
          </w:tcPr>
          <w:p w14:paraId="59F9BAB0" w14:textId="77777777" w:rsidR="00327709" w:rsidRPr="00DC7355" w:rsidRDefault="00327709" w:rsidP="0024511F">
            <w:pPr>
              <w:pStyle w:val="TAH"/>
              <w:keepNext w:val="0"/>
              <w:keepLines w:val="0"/>
              <w:widowControl w:val="0"/>
              <w:rPr>
                <w:szCs w:val="18"/>
              </w:rPr>
            </w:pPr>
            <w:r w:rsidRPr="00DC7355">
              <w:rPr>
                <w:szCs w:val="18"/>
              </w:rPr>
              <w:t>Effect</w:t>
            </w:r>
          </w:p>
        </w:tc>
        <w:tc>
          <w:tcPr>
            <w:tcW w:w="8177" w:type="dxa"/>
            <w:gridSpan w:val="2"/>
            <w:tcBorders>
              <w:top w:val="single" w:sz="6" w:space="0" w:color="000000"/>
              <w:left w:val="single" w:sz="6" w:space="0" w:color="000000"/>
              <w:bottom w:val="single" w:sz="6" w:space="0" w:color="000000"/>
              <w:right w:val="single" w:sz="6" w:space="0" w:color="000000"/>
            </w:tcBorders>
          </w:tcPr>
          <w:p w14:paraId="5C7BE912" w14:textId="77777777" w:rsidR="00327709" w:rsidRPr="00DC7355" w:rsidRDefault="00327709" w:rsidP="0024511F">
            <w:pPr>
              <w:pStyle w:val="TAL"/>
              <w:keepNext w:val="0"/>
              <w:keepLines w:val="0"/>
              <w:widowControl w:val="0"/>
              <w:rPr>
                <w:szCs w:val="18"/>
              </w:rPr>
            </w:pPr>
            <w:r w:rsidRPr="00DC7355">
              <w:rPr>
                <w:szCs w:val="18"/>
              </w:rPr>
              <w:t>The TL presents all the information provided in the parameters of this operation to the user, how this is done is not within the scope of the present document.</w:t>
            </w:r>
          </w:p>
        </w:tc>
      </w:tr>
    </w:tbl>
    <w:p w14:paraId="327E325F" w14:textId="77777777" w:rsidR="00327709" w:rsidRPr="00DC7355" w:rsidRDefault="00327709" w:rsidP="00327709">
      <w:pPr>
        <w:widowControl w:val="0"/>
      </w:pPr>
    </w:p>
    <w:p w14:paraId="2E5F2DC5" w14:textId="3817CF0A" w:rsidR="0047409C" w:rsidRPr="00DC7355" w:rsidRDefault="0047409C" w:rsidP="0093724C">
      <w:pPr>
        <w:keepNext/>
        <w:keepLines/>
        <w:tabs>
          <w:tab w:val="left" w:pos="1701"/>
        </w:tabs>
        <w:rPr>
          <w:b/>
        </w:rPr>
      </w:pPr>
      <w:r w:rsidRPr="00DC7355">
        <w:rPr>
          <w:b/>
        </w:rPr>
        <w:lastRenderedPageBreak/>
        <w:t>Clause 7.3.4.1.</w:t>
      </w:r>
      <w:r w:rsidR="00B5395B" w:rsidRPr="00DC7355">
        <w:rPr>
          <w:b/>
        </w:rPr>
        <w:t>111</w:t>
      </w:r>
      <w:r w:rsidR="00B5395B" w:rsidRPr="00DC7355">
        <w:rPr>
          <w:b/>
        </w:rPr>
        <w:tab/>
      </w:r>
      <w:r w:rsidRPr="00DC7355">
        <w:rPr>
          <w:b/>
        </w:rPr>
        <w:t>tliPSetState</w:t>
      </w:r>
      <w:r w:rsidR="00236F05" w:rsidRPr="00DC7355">
        <w:rPr>
          <w:b/>
        </w:rPr>
        <w:t xml:space="preserve"> </w:t>
      </w:r>
      <w:r w:rsidR="00236F05" w:rsidRPr="00DC7355">
        <w:rPr>
          <w:b/>
          <w:bCs/>
        </w:rPr>
        <w:t>to 7.3.4.1.79b</w:t>
      </w:r>
    </w:p>
    <w:p w14:paraId="146BAE71" w14:textId="77777777" w:rsidR="0047409C" w:rsidRPr="00DC7355" w:rsidRDefault="0047409C" w:rsidP="0093724C">
      <w:pPr>
        <w:keepNext/>
        <w:keepLines/>
      </w:pPr>
      <w:r w:rsidRPr="00DC7355">
        <w:t>This clause is to be added.</w:t>
      </w:r>
    </w:p>
    <w:tbl>
      <w:tblPr>
        <w:tblW w:w="0" w:type="auto"/>
        <w:tblInd w:w="28" w:type="dxa"/>
        <w:tblLayout w:type="fixed"/>
        <w:tblCellMar>
          <w:left w:w="28" w:type="dxa"/>
          <w:right w:w="70" w:type="dxa"/>
        </w:tblCellMar>
        <w:tblLook w:val="0000" w:firstRow="0" w:lastRow="0" w:firstColumn="0" w:lastColumn="0" w:noHBand="0" w:noVBand="0"/>
      </w:tblPr>
      <w:tblGrid>
        <w:gridCol w:w="1375"/>
        <w:gridCol w:w="2126"/>
        <w:gridCol w:w="6076"/>
      </w:tblGrid>
      <w:tr w:rsidR="0047409C" w:rsidRPr="00DC7355" w14:paraId="0583C308" w14:textId="77777777" w:rsidTr="00C05894">
        <w:tc>
          <w:tcPr>
            <w:tcW w:w="1375" w:type="dxa"/>
            <w:tcBorders>
              <w:top w:val="single" w:sz="4" w:space="0" w:color="000000"/>
              <w:left w:val="single" w:sz="4" w:space="0" w:color="000000"/>
              <w:bottom w:val="single" w:sz="4" w:space="0" w:color="000000"/>
            </w:tcBorders>
          </w:tcPr>
          <w:p w14:paraId="020FF0A8" w14:textId="77777777" w:rsidR="0047409C" w:rsidRPr="00DC7355" w:rsidRDefault="0047409C" w:rsidP="00C05894">
            <w:pPr>
              <w:pStyle w:val="TAH"/>
              <w:widowControl w:val="0"/>
              <w:snapToGrid w:val="0"/>
              <w:rPr>
                <w:szCs w:val="18"/>
              </w:rPr>
            </w:pPr>
            <w:r w:rsidRPr="00DC7355">
              <w:rPr>
                <w:szCs w:val="18"/>
              </w:rPr>
              <w:t>Signature</w:t>
            </w:r>
          </w:p>
        </w:tc>
        <w:tc>
          <w:tcPr>
            <w:tcW w:w="8202" w:type="dxa"/>
            <w:gridSpan w:val="2"/>
            <w:tcBorders>
              <w:top w:val="single" w:sz="4" w:space="0" w:color="000000"/>
              <w:left w:val="single" w:sz="4" w:space="0" w:color="000000"/>
              <w:bottom w:val="single" w:sz="4" w:space="0" w:color="000000"/>
              <w:right w:val="single" w:sz="4" w:space="0" w:color="000000"/>
            </w:tcBorders>
          </w:tcPr>
          <w:p w14:paraId="38901B13" w14:textId="77777777" w:rsidR="0047409C" w:rsidRPr="00DC7355" w:rsidRDefault="0047409C" w:rsidP="00C05894">
            <w:pPr>
              <w:pStyle w:val="PL"/>
              <w:keepNext/>
              <w:keepLines/>
              <w:widowControl w:val="0"/>
              <w:snapToGrid w:val="0"/>
              <w:rPr>
                <w:noProof w:val="0"/>
                <w:lang w:eastAsia="de-DE"/>
              </w:rPr>
            </w:pPr>
            <w:r w:rsidRPr="00DC7355">
              <w:rPr>
                <w:noProof w:val="0"/>
                <w:lang w:eastAsia="de-DE"/>
              </w:rPr>
              <w:t xml:space="preserve">void tliPSetState (in TString am, in TInteger ts, in TString src, </w:t>
            </w:r>
          </w:p>
          <w:p w14:paraId="0B6B6AAB" w14:textId="77777777" w:rsidR="0047409C" w:rsidRPr="00DC7355" w:rsidRDefault="0047409C" w:rsidP="00C05894">
            <w:pPr>
              <w:pStyle w:val="PL"/>
              <w:keepNext/>
              <w:keepLines/>
              <w:widowControl w:val="0"/>
              <w:rPr>
                <w:noProof w:val="0"/>
                <w:lang w:eastAsia="de-DE"/>
              </w:rPr>
            </w:pPr>
            <w:r w:rsidRPr="00DC7355">
              <w:rPr>
                <w:noProof w:val="0"/>
                <w:lang w:eastAsia="de-DE"/>
              </w:rPr>
              <w:t xml:space="preserve">              in TInteger line, in TriComponentIdType c, </w:t>
            </w:r>
          </w:p>
          <w:p w14:paraId="32E7E688" w14:textId="77777777" w:rsidR="0047409C" w:rsidRPr="00DC7355" w:rsidRDefault="0047409C" w:rsidP="00C05894">
            <w:pPr>
              <w:pStyle w:val="PL"/>
              <w:keepNext/>
              <w:keepLines/>
              <w:widowControl w:val="0"/>
              <w:rPr>
                <w:noProof w:val="0"/>
                <w:lang w:eastAsia="de-DE"/>
              </w:rPr>
            </w:pPr>
            <w:r w:rsidRPr="00DC7355">
              <w:rPr>
                <w:noProof w:val="0"/>
                <w:lang w:eastAsia="de-DE"/>
              </w:rPr>
              <w:t xml:space="preserve">              in TInteger state, in TString reason)</w:t>
            </w:r>
          </w:p>
        </w:tc>
      </w:tr>
      <w:tr w:rsidR="0047409C" w:rsidRPr="00DC7355" w14:paraId="301E2082" w14:textId="77777777" w:rsidTr="00C05894">
        <w:trPr>
          <w:cantSplit/>
        </w:trPr>
        <w:tc>
          <w:tcPr>
            <w:tcW w:w="1375" w:type="dxa"/>
            <w:vMerge w:val="restart"/>
            <w:tcBorders>
              <w:top w:val="single" w:sz="4" w:space="0" w:color="000000"/>
              <w:left w:val="single" w:sz="4" w:space="0" w:color="000000"/>
              <w:bottom w:val="single" w:sz="4" w:space="0" w:color="000000"/>
            </w:tcBorders>
          </w:tcPr>
          <w:p w14:paraId="2ADDB24B" w14:textId="77777777" w:rsidR="0047409C" w:rsidRPr="00DC7355" w:rsidRDefault="0047409C" w:rsidP="00C05894">
            <w:pPr>
              <w:pStyle w:val="TAH"/>
              <w:widowControl w:val="0"/>
              <w:snapToGrid w:val="0"/>
              <w:rPr>
                <w:szCs w:val="18"/>
              </w:rPr>
            </w:pPr>
            <w:r w:rsidRPr="00DC7355">
              <w:rPr>
                <w:szCs w:val="18"/>
              </w:rPr>
              <w:t>In Parameters</w:t>
            </w:r>
          </w:p>
        </w:tc>
        <w:tc>
          <w:tcPr>
            <w:tcW w:w="2126" w:type="dxa"/>
            <w:tcBorders>
              <w:top w:val="single" w:sz="4" w:space="0" w:color="000000"/>
              <w:left w:val="single" w:sz="4" w:space="0" w:color="000000"/>
              <w:bottom w:val="single" w:sz="4" w:space="0" w:color="000000"/>
            </w:tcBorders>
          </w:tcPr>
          <w:p w14:paraId="160DBD6B" w14:textId="77777777" w:rsidR="0047409C" w:rsidRPr="00DC7355" w:rsidRDefault="0047409C" w:rsidP="00C05894">
            <w:pPr>
              <w:pStyle w:val="PL"/>
              <w:keepNext/>
              <w:keepLines/>
              <w:widowControl w:val="0"/>
              <w:snapToGrid w:val="0"/>
              <w:rPr>
                <w:noProof w:val="0"/>
                <w:sz w:val="18"/>
                <w:szCs w:val="18"/>
                <w:lang w:eastAsia="de-DE"/>
              </w:rPr>
            </w:pPr>
            <w:r w:rsidRPr="00DC7355">
              <w:rPr>
                <w:noProof w:val="0"/>
                <w:sz w:val="18"/>
                <w:szCs w:val="18"/>
                <w:lang w:eastAsia="de-DE"/>
              </w:rPr>
              <w:t>am</w:t>
            </w:r>
          </w:p>
        </w:tc>
        <w:tc>
          <w:tcPr>
            <w:tcW w:w="6076" w:type="dxa"/>
            <w:tcBorders>
              <w:top w:val="single" w:sz="4" w:space="0" w:color="000000"/>
              <w:left w:val="single" w:sz="4" w:space="0" w:color="000000"/>
              <w:bottom w:val="single" w:sz="4" w:space="0" w:color="000000"/>
              <w:right w:val="single" w:sz="4" w:space="0" w:color="000000"/>
            </w:tcBorders>
          </w:tcPr>
          <w:p w14:paraId="28286101" w14:textId="77777777" w:rsidR="0047409C" w:rsidRPr="00DC7355" w:rsidRDefault="0047409C" w:rsidP="00C05894">
            <w:pPr>
              <w:pStyle w:val="TAL"/>
              <w:widowControl w:val="0"/>
              <w:snapToGrid w:val="0"/>
              <w:rPr>
                <w:szCs w:val="18"/>
              </w:rPr>
            </w:pPr>
            <w:r w:rsidRPr="00DC7355">
              <w:rPr>
                <w:szCs w:val="18"/>
              </w:rPr>
              <w:t>An additional message.</w:t>
            </w:r>
          </w:p>
        </w:tc>
      </w:tr>
      <w:tr w:rsidR="0047409C" w:rsidRPr="00DC7355" w14:paraId="4981FBD3" w14:textId="77777777" w:rsidTr="00C05894">
        <w:trPr>
          <w:cantSplit/>
        </w:trPr>
        <w:tc>
          <w:tcPr>
            <w:tcW w:w="1375" w:type="dxa"/>
            <w:vMerge/>
            <w:tcBorders>
              <w:top w:val="single" w:sz="4" w:space="0" w:color="000000"/>
              <w:left w:val="single" w:sz="4" w:space="0" w:color="000000"/>
              <w:bottom w:val="single" w:sz="4" w:space="0" w:color="000000"/>
            </w:tcBorders>
          </w:tcPr>
          <w:p w14:paraId="0ED1D719" w14:textId="77777777" w:rsidR="0047409C" w:rsidRPr="00DC7355" w:rsidRDefault="0047409C" w:rsidP="00C05894">
            <w:pPr>
              <w:pStyle w:val="TAH"/>
              <w:widowControl w:val="0"/>
              <w:snapToGrid w:val="0"/>
              <w:rPr>
                <w:szCs w:val="18"/>
              </w:rPr>
            </w:pPr>
          </w:p>
        </w:tc>
        <w:tc>
          <w:tcPr>
            <w:tcW w:w="2126" w:type="dxa"/>
            <w:tcBorders>
              <w:top w:val="single" w:sz="4" w:space="0" w:color="000000"/>
              <w:left w:val="single" w:sz="4" w:space="0" w:color="000000"/>
              <w:bottom w:val="single" w:sz="4" w:space="0" w:color="000000"/>
            </w:tcBorders>
          </w:tcPr>
          <w:p w14:paraId="23359294" w14:textId="77777777" w:rsidR="0047409C" w:rsidRPr="00DC7355" w:rsidRDefault="0047409C" w:rsidP="00C05894">
            <w:pPr>
              <w:pStyle w:val="PL"/>
              <w:keepNext/>
              <w:keepLines/>
              <w:widowControl w:val="0"/>
              <w:snapToGrid w:val="0"/>
              <w:rPr>
                <w:noProof w:val="0"/>
                <w:sz w:val="18"/>
                <w:szCs w:val="18"/>
                <w:lang w:eastAsia="de-DE"/>
              </w:rPr>
            </w:pPr>
            <w:r w:rsidRPr="00DC7355">
              <w:rPr>
                <w:noProof w:val="0"/>
                <w:sz w:val="18"/>
                <w:szCs w:val="18"/>
                <w:lang w:eastAsia="de-DE"/>
              </w:rPr>
              <w:t>ts</w:t>
            </w:r>
          </w:p>
        </w:tc>
        <w:tc>
          <w:tcPr>
            <w:tcW w:w="6076" w:type="dxa"/>
            <w:tcBorders>
              <w:top w:val="single" w:sz="4" w:space="0" w:color="000000"/>
              <w:left w:val="single" w:sz="4" w:space="0" w:color="000000"/>
              <w:bottom w:val="single" w:sz="4" w:space="0" w:color="000000"/>
              <w:right w:val="single" w:sz="4" w:space="0" w:color="000000"/>
            </w:tcBorders>
          </w:tcPr>
          <w:p w14:paraId="59450FF4" w14:textId="77777777" w:rsidR="0047409C" w:rsidRPr="00DC7355" w:rsidRDefault="0047409C" w:rsidP="00C05894">
            <w:pPr>
              <w:pStyle w:val="TAL"/>
              <w:widowControl w:val="0"/>
              <w:snapToGrid w:val="0"/>
              <w:rPr>
                <w:szCs w:val="18"/>
              </w:rPr>
            </w:pPr>
            <w:r w:rsidRPr="00DC7355">
              <w:rPr>
                <w:szCs w:val="18"/>
              </w:rPr>
              <w:t>The time when the event is produced.</w:t>
            </w:r>
          </w:p>
        </w:tc>
      </w:tr>
      <w:tr w:rsidR="0047409C" w:rsidRPr="00DC7355" w14:paraId="54CB558F" w14:textId="77777777" w:rsidTr="00C05894">
        <w:trPr>
          <w:cantSplit/>
        </w:trPr>
        <w:tc>
          <w:tcPr>
            <w:tcW w:w="1375" w:type="dxa"/>
            <w:vMerge/>
            <w:tcBorders>
              <w:top w:val="single" w:sz="4" w:space="0" w:color="000000"/>
              <w:left w:val="single" w:sz="4" w:space="0" w:color="000000"/>
              <w:bottom w:val="single" w:sz="4" w:space="0" w:color="000000"/>
            </w:tcBorders>
          </w:tcPr>
          <w:p w14:paraId="1AA6B4FB" w14:textId="77777777" w:rsidR="0047409C" w:rsidRPr="00DC7355"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0879C72C" w14:textId="77777777" w:rsidR="0047409C" w:rsidRPr="00DC7355" w:rsidRDefault="0047409C" w:rsidP="00C05894">
            <w:pPr>
              <w:pStyle w:val="PL"/>
              <w:widowControl w:val="0"/>
              <w:snapToGrid w:val="0"/>
              <w:rPr>
                <w:noProof w:val="0"/>
                <w:sz w:val="18"/>
                <w:szCs w:val="18"/>
                <w:lang w:eastAsia="de-DE"/>
              </w:rPr>
            </w:pPr>
            <w:r w:rsidRPr="00DC7355">
              <w:rPr>
                <w:noProof w:val="0"/>
                <w:sz w:val="18"/>
                <w:szCs w:val="18"/>
                <w:lang w:eastAsia="de-DE"/>
              </w:rPr>
              <w:t>src</w:t>
            </w:r>
          </w:p>
        </w:tc>
        <w:tc>
          <w:tcPr>
            <w:tcW w:w="6076" w:type="dxa"/>
            <w:tcBorders>
              <w:top w:val="single" w:sz="4" w:space="0" w:color="000000"/>
              <w:left w:val="single" w:sz="4" w:space="0" w:color="000000"/>
              <w:bottom w:val="single" w:sz="4" w:space="0" w:color="000000"/>
              <w:right w:val="single" w:sz="4" w:space="0" w:color="000000"/>
            </w:tcBorders>
          </w:tcPr>
          <w:p w14:paraId="42DA891F" w14:textId="77777777" w:rsidR="0047409C" w:rsidRPr="00DC7355" w:rsidRDefault="0047409C" w:rsidP="00C05894">
            <w:pPr>
              <w:pStyle w:val="TAL"/>
              <w:keepNext w:val="0"/>
              <w:keepLines w:val="0"/>
              <w:widowControl w:val="0"/>
              <w:snapToGrid w:val="0"/>
              <w:rPr>
                <w:szCs w:val="18"/>
              </w:rPr>
            </w:pPr>
            <w:r w:rsidRPr="00DC7355">
              <w:rPr>
                <w:szCs w:val="18"/>
              </w:rPr>
              <w:t>The source file of the test specification.</w:t>
            </w:r>
          </w:p>
        </w:tc>
      </w:tr>
      <w:tr w:rsidR="0047409C" w:rsidRPr="00DC7355" w14:paraId="2B5162E7" w14:textId="77777777" w:rsidTr="00C05894">
        <w:trPr>
          <w:cantSplit/>
        </w:trPr>
        <w:tc>
          <w:tcPr>
            <w:tcW w:w="1375" w:type="dxa"/>
            <w:vMerge/>
            <w:tcBorders>
              <w:top w:val="single" w:sz="4" w:space="0" w:color="000000"/>
              <w:left w:val="single" w:sz="4" w:space="0" w:color="000000"/>
              <w:bottom w:val="single" w:sz="4" w:space="0" w:color="000000"/>
            </w:tcBorders>
          </w:tcPr>
          <w:p w14:paraId="179E2CFD" w14:textId="77777777" w:rsidR="0047409C" w:rsidRPr="00DC7355"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2A3097D0" w14:textId="77777777" w:rsidR="0047409C" w:rsidRPr="00DC7355" w:rsidRDefault="0047409C" w:rsidP="00C05894">
            <w:pPr>
              <w:pStyle w:val="PL"/>
              <w:widowControl w:val="0"/>
              <w:snapToGrid w:val="0"/>
              <w:rPr>
                <w:noProof w:val="0"/>
                <w:sz w:val="18"/>
                <w:szCs w:val="18"/>
                <w:lang w:eastAsia="de-DE"/>
              </w:rPr>
            </w:pPr>
            <w:r w:rsidRPr="00DC7355">
              <w:rPr>
                <w:noProof w:val="0"/>
                <w:sz w:val="18"/>
                <w:szCs w:val="18"/>
                <w:lang w:eastAsia="de-DE"/>
              </w:rPr>
              <w:t>line</w:t>
            </w:r>
          </w:p>
        </w:tc>
        <w:tc>
          <w:tcPr>
            <w:tcW w:w="6076" w:type="dxa"/>
            <w:tcBorders>
              <w:top w:val="single" w:sz="4" w:space="0" w:color="000000"/>
              <w:left w:val="single" w:sz="4" w:space="0" w:color="000000"/>
              <w:bottom w:val="single" w:sz="4" w:space="0" w:color="000000"/>
              <w:right w:val="single" w:sz="4" w:space="0" w:color="000000"/>
            </w:tcBorders>
          </w:tcPr>
          <w:p w14:paraId="253CDF5B" w14:textId="77777777" w:rsidR="0047409C" w:rsidRPr="00DC7355" w:rsidRDefault="0047409C" w:rsidP="00C05894">
            <w:pPr>
              <w:pStyle w:val="TAL"/>
              <w:keepNext w:val="0"/>
              <w:keepLines w:val="0"/>
              <w:widowControl w:val="0"/>
              <w:snapToGrid w:val="0"/>
              <w:rPr>
                <w:szCs w:val="18"/>
              </w:rPr>
            </w:pPr>
            <w:r w:rsidRPr="00DC7355">
              <w:rPr>
                <w:szCs w:val="18"/>
              </w:rPr>
              <w:t>The line number where the request is performed.</w:t>
            </w:r>
          </w:p>
        </w:tc>
      </w:tr>
      <w:tr w:rsidR="0047409C" w:rsidRPr="00DC7355" w14:paraId="42F36F69" w14:textId="77777777" w:rsidTr="00C05894">
        <w:trPr>
          <w:cantSplit/>
        </w:trPr>
        <w:tc>
          <w:tcPr>
            <w:tcW w:w="1375" w:type="dxa"/>
            <w:vMerge/>
            <w:tcBorders>
              <w:top w:val="single" w:sz="4" w:space="0" w:color="000000"/>
              <w:left w:val="single" w:sz="4" w:space="0" w:color="000000"/>
              <w:bottom w:val="single" w:sz="4" w:space="0" w:color="000000"/>
            </w:tcBorders>
          </w:tcPr>
          <w:p w14:paraId="6C4BFE46" w14:textId="77777777" w:rsidR="0047409C" w:rsidRPr="00DC7355"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3A66B2C6" w14:textId="77777777" w:rsidR="0047409C" w:rsidRPr="00DC7355" w:rsidRDefault="0047409C" w:rsidP="00C05894">
            <w:pPr>
              <w:pStyle w:val="PL"/>
              <w:widowControl w:val="0"/>
              <w:snapToGrid w:val="0"/>
              <w:rPr>
                <w:noProof w:val="0"/>
                <w:sz w:val="18"/>
                <w:szCs w:val="18"/>
                <w:lang w:eastAsia="de-DE"/>
              </w:rPr>
            </w:pPr>
            <w:r w:rsidRPr="00DC7355">
              <w:rPr>
                <w:noProof w:val="0"/>
                <w:sz w:val="18"/>
                <w:szCs w:val="18"/>
                <w:lang w:eastAsia="de-DE"/>
              </w:rPr>
              <w:t>c</w:t>
            </w:r>
          </w:p>
        </w:tc>
        <w:tc>
          <w:tcPr>
            <w:tcW w:w="6076" w:type="dxa"/>
            <w:tcBorders>
              <w:top w:val="single" w:sz="4" w:space="0" w:color="000000"/>
              <w:left w:val="single" w:sz="4" w:space="0" w:color="000000"/>
              <w:bottom w:val="single" w:sz="4" w:space="0" w:color="000000"/>
              <w:right w:val="single" w:sz="4" w:space="0" w:color="000000"/>
            </w:tcBorders>
          </w:tcPr>
          <w:p w14:paraId="10E52CC6" w14:textId="77777777" w:rsidR="0047409C" w:rsidRPr="00DC7355" w:rsidRDefault="0047409C" w:rsidP="00C05894">
            <w:pPr>
              <w:pStyle w:val="TAL"/>
              <w:keepNext w:val="0"/>
              <w:keepLines w:val="0"/>
              <w:widowControl w:val="0"/>
              <w:snapToGrid w:val="0"/>
              <w:rPr>
                <w:szCs w:val="18"/>
              </w:rPr>
            </w:pPr>
            <w:r w:rsidRPr="00DC7355">
              <w:rPr>
                <w:szCs w:val="18"/>
              </w:rPr>
              <w:t>The component which produces this event.</w:t>
            </w:r>
          </w:p>
        </w:tc>
      </w:tr>
      <w:tr w:rsidR="0047409C" w:rsidRPr="00DC7355" w14:paraId="7D89661F" w14:textId="77777777" w:rsidTr="00C05894">
        <w:trPr>
          <w:cantSplit/>
        </w:trPr>
        <w:tc>
          <w:tcPr>
            <w:tcW w:w="1375" w:type="dxa"/>
            <w:vMerge/>
            <w:tcBorders>
              <w:top w:val="single" w:sz="4" w:space="0" w:color="000000"/>
              <w:left w:val="single" w:sz="4" w:space="0" w:color="000000"/>
              <w:bottom w:val="single" w:sz="4" w:space="0" w:color="000000"/>
            </w:tcBorders>
          </w:tcPr>
          <w:p w14:paraId="1005F3ED" w14:textId="77777777" w:rsidR="0047409C" w:rsidRPr="00DC7355"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4F6B8A56" w14:textId="77777777" w:rsidR="0047409C" w:rsidRPr="00DC7355" w:rsidRDefault="0047409C" w:rsidP="00C05894">
            <w:pPr>
              <w:pStyle w:val="PL"/>
              <w:widowControl w:val="0"/>
              <w:snapToGrid w:val="0"/>
              <w:rPr>
                <w:noProof w:val="0"/>
                <w:sz w:val="18"/>
                <w:szCs w:val="18"/>
                <w:lang w:eastAsia="de-DE"/>
              </w:rPr>
            </w:pPr>
            <w:r w:rsidRPr="00DC7355">
              <w:rPr>
                <w:noProof w:val="0"/>
                <w:sz w:val="18"/>
                <w:szCs w:val="18"/>
                <w:lang w:eastAsia="de-DE"/>
              </w:rPr>
              <w:t>state</w:t>
            </w:r>
          </w:p>
        </w:tc>
        <w:tc>
          <w:tcPr>
            <w:tcW w:w="6076" w:type="dxa"/>
            <w:tcBorders>
              <w:top w:val="single" w:sz="4" w:space="0" w:color="000000"/>
              <w:left w:val="single" w:sz="4" w:space="0" w:color="000000"/>
              <w:bottom w:val="single" w:sz="4" w:space="0" w:color="000000"/>
              <w:right w:val="single" w:sz="4" w:space="0" w:color="000000"/>
            </w:tcBorders>
          </w:tcPr>
          <w:p w14:paraId="6BA6EAC5" w14:textId="513A8C65" w:rsidR="0047409C" w:rsidRPr="00DC7355" w:rsidRDefault="0047409C" w:rsidP="00C05894">
            <w:pPr>
              <w:pStyle w:val="TAL"/>
              <w:keepNext w:val="0"/>
              <w:keepLines w:val="0"/>
              <w:widowControl w:val="0"/>
              <w:snapToGrid w:val="0"/>
              <w:rPr>
                <w:szCs w:val="18"/>
              </w:rPr>
            </w:pPr>
            <w:r w:rsidRPr="00DC7355">
              <w:rPr>
                <w:szCs w:val="18"/>
              </w:rPr>
              <w:t>The new translation state</w:t>
            </w:r>
            <w:r w:rsidR="00EC04D7" w:rsidRPr="00DC7355">
              <w:rPr>
                <w:szCs w:val="18"/>
              </w:rPr>
              <w:t>.</w:t>
            </w:r>
          </w:p>
        </w:tc>
      </w:tr>
      <w:tr w:rsidR="0047409C" w:rsidRPr="00DC7355" w14:paraId="1B21B726" w14:textId="77777777" w:rsidTr="00C05894">
        <w:trPr>
          <w:cantSplit/>
        </w:trPr>
        <w:tc>
          <w:tcPr>
            <w:tcW w:w="1375" w:type="dxa"/>
            <w:vMerge/>
            <w:tcBorders>
              <w:top w:val="single" w:sz="4" w:space="0" w:color="000000"/>
              <w:left w:val="single" w:sz="4" w:space="0" w:color="000000"/>
              <w:bottom w:val="single" w:sz="4" w:space="0" w:color="000000"/>
            </w:tcBorders>
          </w:tcPr>
          <w:p w14:paraId="1B1FBC75" w14:textId="77777777" w:rsidR="0047409C" w:rsidRPr="00DC7355" w:rsidRDefault="0047409C" w:rsidP="00C05894">
            <w:pPr>
              <w:pStyle w:val="TAH"/>
              <w:keepNext w:val="0"/>
              <w:keepLines w:val="0"/>
              <w:widowControl w:val="0"/>
              <w:snapToGrid w:val="0"/>
              <w:rPr>
                <w:szCs w:val="18"/>
              </w:rPr>
            </w:pPr>
          </w:p>
        </w:tc>
        <w:tc>
          <w:tcPr>
            <w:tcW w:w="2126" w:type="dxa"/>
            <w:tcBorders>
              <w:top w:val="single" w:sz="4" w:space="0" w:color="000000"/>
              <w:left w:val="single" w:sz="4" w:space="0" w:color="000000"/>
              <w:bottom w:val="single" w:sz="4" w:space="0" w:color="000000"/>
            </w:tcBorders>
          </w:tcPr>
          <w:p w14:paraId="2B8D9E76" w14:textId="77777777" w:rsidR="0047409C" w:rsidRPr="00DC7355" w:rsidRDefault="0047409C" w:rsidP="00C05894">
            <w:pPr>
              <w:pStyle w:val="PL"/>
              <w:widowControl w:val="0"/>
              <w:snapToGrid w:val="0"/>
              <w:rPr>
                <w:noProof w:val="0"/>
                <w:sz w:val="18"/>
                <w:szCs w:val="18"/>
                <w:lang w:eastAsia="de-DE"/>
              </w:rPr>
            </w:pPr>
            <w:r w:rsidRPr="00DC7355">
              <w:rPr>
                <w:noProof w:val="0"/>
                <w:sz w:val="18"/>
                <w:szCs w:val="18"/>
                <w:lang w:eastAsia="de-DE"/>
              </w:rPr>
              <w:t>reason</w:t>
            </w:r>
          </w:p>
        </w:tc>
        <w:tc>
          <w:tcPr>
            <w:tcW w:w="6076" w:type="dxa"/>
            <w:tcBorders>
              <w:top w:val="single" w:sz="4" w:space="0" w:color="000000"/>
              <w:left w:val="single" w:sz="4" w:space="0" w:color="000000"/>
              <w:bottom w:val="single" w:sz="4" w:space="0" w:color="000000"/>
              <w:right w:val="single" w:sz="4" w:space="0" w:color="000000"/>
            </w:tcBorders>
          </w:tcPr>
          <w:p w14:paraId="7304D30E" w14:textId="77777777" w:rsidR="0047409C" w:rsidRPr="00DC7355" w:rsidRDefault="0047409C" w:rsidP="00C05894">
            <w:pPr>
              <w:pStyle w:val="TAL"/>
              <w:keepNext w:val="0"/>
              <w:keepLines w:val="0"/>
              <w:widowControl w:val="0"/>
              <w:snapToGrid w:val="0"/>
              <w:rPr>
                <w:szCs w:val="18"/>
              </w:rPr>
            </w:pPr>
            <w:r w:rsidRPr="00DC7355">
              <w:rPr>
                <w:szCs w:val="18"/>
              </w:rPr>
              <w:t>The optional reason of the port.setstate statement.</w:t>
            </w:r>
          </w:p>
        </w:tc>
      </w:tr>
      <w:tr w:rsidR="0047409C" w:rsidRPr="00DC7355" w14:paraId="0CF5FE34" w14:textId="77777777" w:rsidTr="00C05894">
        <w:trPr>
          <w:cantSplit/>
        </w:trPr>
        <w:tc>
          <w:tcPr>
            <w:tcW w:w="1375" w:type="dxa"/>
            <w:tcBorders>
              <w:top w:val="single" w:sz="4" w:space="0" w:color="000000"/>
              <w:left w:val="single" w:sz="4" w:space="0" w:color="000000"/>
              <w:bottom w:val="single" w:sz="4" w:space="0" w:color="000000"/>
            </w:tcBorders>
          </w:tcPr>
          <w:p w14:paraId="777BF867" w14:textId="77777777" w:rsidR="0047409C" w:rsidRPr="00DC7355" w:rsidRDefault="0047409C" w:rsidP="00C05894">
            <w:pPr>
              <w:pStyle w:val="TAH"/>
              <w:keepNext w:val="0"/>
              <w:keepLines w:val="0"/>
              <w:widowControl w:val="0"/>
              <w:snapToGrid w:val="0"/>
              <w:rPr>
                <w:szCs w:val="18"/>
              </w:rPr>
            </w:pPr>
            <w:r w:rsidRPr="00DC7355">
              <w:rPr>
                <w:szCs w:val="18"/>
              </w:rPr>
              <w:t>Return Value</w:t>
            </w:r>
          </w:p>
        </w:tc>
        <w:tc>
          <w:tcPr>
            <w:tcW w:w="8202" w:type="dxa"/>
            <w:gridSpan w:val="2"/>
            <w:tcBorders>
              <w:top w:val="single" w:sz="4" w:space="0" w:color="000000"/>
              <w:left w:val="single" w:sz="4" w:space="0" w:color="000000"/>
              <w:bottom w:val="single" w:sz="4" w:space="0" w:color="000000"/>
              <w:right w:val="single" w:sz="4" w:space="0" w:color="000000"/>
            </w:tcBorders>
          </w:tcPr>
          <w:p w14:paraId="69F5922F" w14:textId="77777777" w:rsidR="0047409C" w:rsidRPr="00DC7355" w:rsidRDefault="0047409C" w:rsidP="00C05894">
            <w:pPr>
              <w:pStyle w:val="TAL"/>
              <w:keepNext w:val="0"/>
              <w:keepLines w:val="0"/>
              <w:widowControl w:val="0"/>
              <w:snapToGrid w:val="0"/>
              <w:rPr>
                <w:rFonts w:ascii="Courier New" w:hAnsi="Courier New" w:cs="Courier New"/>
                <w:szCs w:val="18"/>
              </w:rPr>
            </w:pPr>
            <w:r w:rsidRPr="00DC7355">
              <w:rPr>
                <w:rFonts w:ascii="Courier New" w:hAnsi="Courier New" w:cs="Courier New"/>
                <w:szCs w:val="18"/>
              </w:rPr>
              <w:t>void</w:t>
            </w:r>
          </w:p>
        </w:tc>
      </w:tr>
      <w:tr w:rsidR="0047409C" w:rsidRPr="00DC7355" w14:paraId="3D4F9F89" w14:textId="77777777" w:rsidTr="00C05894">
        <w:trPr>
          <w:cantSplit/>
        </w:trPr>
        <w:tc>
          <w:tcPr>
            <w:tcW w:w="1375" w:type="dxa"/>
            <w:tcBorders>
              <w:top w:val="single" w:sz="4" w:space="0" w:color="000000"/>
              <w:left w:val="single" w:sz="4" w:space="0" w:color="000000"/>
              <w:bottom w:val="single" w:sz="4" w:space="0" w:color="000000"/>
            </w:tcBorders>
          </w:tcPr>
          <w:p w14:paraId="5425BE4C" w14:textId="77777777" w:rsidR="0047409C" w:rsidRPr="00DC7355" w:rsidRDefault="0047409C" w:rsidP="00C05894">
            <w:pPr>
              <w:pStyle w:val="TAH"/>
              <w:keepNext w:val="0"/>
              <w:keepLines w:val="0"/>
              <w:widowControl w:val="0"/>
              <w:snapToGrid w:val="0"/>
              <w:rPr>
                <w:szCs w:val="18"/>
              </w:rPr>
            </w:pPr>
            <w:r w:rsidRPr="00DC7355">
              <w:rPr>
                <w:szCs w:val="18"/>
              </w:rPr>
              <w:t>Constraint</w:t>
            </w:r>
          </w:p>
        </w:tc>
        <w:tc>
          <w:tcPr>
            <w:tcW w:w="8202" w:type="dxa"/>
            <w:gridSpan w:val="2"/>
            <w:tcBorders>
              <w:top w:val="single" w:sz="4" w:space="0" w:color="000000"/>
              <w:left w:val="single" w:sz="4" w:space="0" w:color="000000"/>
              <w:bottom w:val="single" w:sz="4" w:space="0" w:color="000000"/>
              <w:right w:val="single" w:sz="4" w:space="0" w:color="000000"/>
            </w:tcBorders>
          </w:tcPr>
          <w:p w14:paraId="4702464C" w14:textId="77777777" w:rsidR="0047409C" w:rsidRPr="00DC7355" w:rsidRDefault="0047409C" w:rsidP="00C05894">
            <w:pPr>
              <w:pStyle w:val="TAL"/>
              <w:keepNext w:val="0"/>
              <w:keepLines w:val="0"/>
              <w:widowControl w:val="0"/>
              <w:snapToGrid w:val="0"/>
              <w:rPr>
                <w:szCs w:val="18"/>
              </w:rPr>
            </w:pPr>
            <w:r w:rsidRPr="00DC7355">
              <w:rPr>
                <w:szCs w:val="18"/>
              </w:rPr>
              <w:t>Shall be called by TE to log the port.setstate operation. This event occurs after the port state is set.</w:t>
            </w:r>
          </w:p>
        </w:tc>
      </w:tr>
      <w:tr w:rsidR="0047409C" w:rsidRPr="00DC7355" w14:paraId="6E109C9B" w14:textId="77777777" w:rsidTr="00C05894">
        <w:tc>
          <w:tcPr>
            <w:tcW w:w="1375" w:type="dxa"/>
            <w:tcBorders>
              <w:top w:val="single" w:sz="4" w:space="0" w:color="000000"/>
              <w:left w:val="single" w:sz="4" w:space="0" w:color="000000"/>
              <w:bottom w:val="single" w:sz="4" w:space="0" w:color="000000"/>
            </w:tcBorders>
          </w:tcPr>
          <w:p w14:paraId="32A82103" w14:textId="77777777" w:rsidR="0047409C" w:rsidRPr="00DC7355" w:rsidRDefault="0047409C" w:rsidP="00C05894">
            <w:pPr>
              <w:pStyle w:val="TAH"/>
              <w:keepNext w:val="0"/>
              <w:keepLines w:val="0"/>
              <w:widowControl w:val="0"/>
              <w:snapToGrid w:val="0"/>
              <w:rPr>
                <w:szCs w:val="18"/>
              </w:rPr>
            </w:pPr>
            <w:r w:rsidRPr="00DC7355">
              <w:rPr>
                <w:szCs w:val="18"/>
              </w:rPr>
              <w:t>Effect</w:t>
            </w:r>
          </w:p>
        </w:tc>
        <w:tc>
          <w:tcPr>
            <w:tcW w:w="8202" w:type="dxa"/>
            <w:gridSpan w:val="2"/>
            <w:tcBorders>
              <w:top w:val="single" w:sz="4" w:space="0" w:color="000000"/>
              <w:left w:val="single" w:sz="4" w:space="0" w:color="000000"/>
              <w:bottom w:val="single" w:sz="4" w:space="0" w:color="000000"/>
              <w:right w:val="single" w:sz="4" w:space="0" w:color="000000"/>
            </w:tcBorders>
          </w:tcPr>
          <w:p w14:paraId="77074C8C" w14:textId="77777777" w:rsidR="0047409C" w:rsidRPr="00DC7355" w:rsidRDefault="0047409C" w:rsidP="00C05894">
            <w:pPr>
              <w:pStyle w:val="TAL"/>
              <w:keepNext w:val="0"/>
              <w:keepLines w:val="0"/>
              <w:widowControl w:val="0"/>
              <w:snapToGrid w:val="0"/>
              <w:rPr>
                <w:szCs w:val="18"/>
              </w:rPr>
            </w:pPr>
            <w:r w:rsidRPr="00DC7355">
              <w:rPr>
                <w:szCs w:val="18"/>
              </w:rPr>
              <w:t>The TL presents all the information provided in the parameters of this operation to the user, how this is done is not within the scope of the present document.</w:t>
            </w:r>
          </w:p>
        </w:tc>
      </w:tr>
    </w:tbl>
    <w:p w14:paraId="3D0107C1" w14:textId="77777777" w:rsidR="004A354E" w:rsidRPr="00DC7355" w:rsidRDefault="004A354E" w:rsidP="004A354E"/>
    <w:p w14:paraId="0E54C8FE" w14:textId="5D8F4F2D" w:rsidR="00327709" w:rsidRPr="00DC7355" w:rsidRDefault="00EE198D" w:rsidP="00231798">
      <w:pPr>
        <w:pStyle w:val="berschrift2"/>
      </w:pPr>
      <w:bookmarkStart w:id="129" w:name="_Toc75433985"/>
      <w:r w:rsidRPr="00DC7355">
        <w:t>8.7</w:t>
      </w:r>
      <w:r w:rsidR="00327709" w:rsidRPr="00DC7355">
        <w:tab/>
        <w:t>Extensions to clause 8</w:t>
      </w:r>
      <w:r w:rsidR="00327709" w:rsidRPr="00DC7355">
        <w:rPr>
          <w:rFonts w:cs="Arial"/>
        </w:rPr>
        <w:t xml:space="preserve"> of </w:t>
      </w:r>
      <w:r w:rsidR="00492FC3" w:rsidRPr="00DC7355">
        <w:rPr>
          <w:rFonts w:cs="Arial"/>
        </w:rPr>
        <w:t>ETSI ES 201 873-6</w:t>
      </w:r>
      <w:r w:rsidR="00D451C7" w:rsidRPr="00DC7355">
        <w:rPr>
          <w:rFonts w:cs="Arial"/>
        </w:rPr>
        <w:t xml:space="preserve"> </w:t>
      </w:r>
      <w:r w:rsidR="00327709" w:rsidRPr="00DC7355">
        <w:t>Java</w:t>
      </w:r>
      <w:r w:rsidR="002C02BA" w:rsidRPr="00DC7355">
        <w:rPr>
          <w:vertAlign w:val="superscript"/>
        </w:rPr>
        <w:t>TM</w:t>
      </w:r>
      <w:r w:rsidR="00327709" w:rsidRPr="00DC7355">
        <w:t xml:space="preserve"> language mapping</w:t>
      </w:r>
      <w:bookmarkEnd w:id="129"/>
    </w:p>
    <w:p w14:paraId="65AF744A" w14:textId="77777777" w:rsidR="00327709" w:rsidRPr="00DC7355" w:rsidRDefault="00327709" w:rsidP="00231798">
      <w:pPr>
        <w:keepNext/>
        <w:keepLines/>
        <w:widowControl w:val="0"/>
        <w:tabs>
          <w:tab w:val="left" w:pos="1701"/>
        </w:tabs>
        <w:rPr>
          <w:b/>
        </w:rPr>
      </w:pPr>
      <w:r w:rsidRPr="00DC7355">
        <w:rPr>
          <w:b/>
        </w:rPr>
        <w:t>Clause 8.2.2.</w:t>
      </w:r>
      <w:r w:rsidR="00B5395B" w:rsidRPr="00DC7355">
        <w:rPr>
          <w:b/>
        </w:rPr>
        <w:t>5</w:t>
      </w:r>
      <w:r w:rsidR="00B5395B" w:rsidRPr="00DC7355">
        <w:rPr>
          <w:b/>
        </w:rPr>
        <w:tab/>
      </w:r>
      <w:r w:rsidRPr="00DC7355">
        <w:rPr>
          <w:b/>
        </w:rPr>
        <w:t>TciTestComponentKindType</w:t>
      </w:r>
    </w:p>
    <w:p w14:paraId="170D27AE" w14:textId="77777777" w:rsidR="00327709" w:rsidRPr="00DC7355" w:rsidRDefault="00327709" w:rsidP="00327709">
      <w:pPr>
        <w:widowControl w:val="0"/>
      </w:pPr>
      <w:r w:rsidRPr="00DC7355">
        <w:t>This clause is to be extended.</w:t>
      </w:r>
    </w:p>
    <w:p w14:paraId="6EB80E28" w14:textId="77777777" w:rsidR="00327709" w:rsidRPr="00DC7355" w:rsidRDefault="00327709" w:rsidP="00327709">
      <w:pPr>
        <w:pStyle w:val="PL"/>
        <w:keepNext/>
        <w:keepLines/>
        <w:widowControl w:val="0"/>
        <w:rPr>
          <w:noProof w:val="0"/>
        </w:rPr>
      </w:pPr>
      <w:r w:rsidRPr="00DC7355">
        <w:rPr>
          <w:noProof w:val="0"/>
        </w:rPr>
        <w:t>// TCI IDL TciTestComponentKindType</w:t>
      </w:r>
    </w:p>
    <w:p w14:paraId="26040D78" w14:textId="77777777" w:rsidR="00327709" w:rsidRPr="00DC7355" w:rsidRDefault="00327709" w:rsidP="00327709">
      <w:pPr>
        <w:pStyle w:val="PL"/>
        <w:keepNext/>
        <w:keepLines/>
        <w:widowControl w:val="0"/>
        <w:rPr>
          <w:noProof w:val="0"/>
        </w:rPr>
      </w:pPr>
      <w:proofErr w:type="gramStart"/>
      <w:r w:rsidRPr="00DC7355">
        <w:rPr>
          <w:noProof w:val="0"/>
        </w:rPr>
        <w:t>public</w:t>
      </w:r>
      <w:proofErr w:type="gramEnd"/>
      <w:r w:rsidRPr="00DC7355">
        <w:rPr>
          <w:noProof w:val="0"/>
        </w:rPr>
        <w:t xml:space="preserve"> interface TciTestComponentKind {</w:t>
      </w:r>
    </w:p>
    <w:p w14:paraId="04856EAB" w14:textId="77777777" w:rsidR="00327709" w:rsidRPr="00DC7355" w:rsidRDefault="00327709" w:rsidP="00327709">
      <w:pPr>
        <w:pStyle w:val="PL"/>
        <w:keepNext/>
        <w:keepLines/>
        <w:widowControl w:val="0"/>
        <w:rPr>
          <w:noProof w:val="0"/>
        </w:rPr>
      </w:pPr>
      <w:r w:rsidRPr="00DC7355">
        <w:rPr>
          <w:noProof w:val="0"/>
        </w:rPr>
        <w:tab/>
        <w:t>:</w:t>
      </w:r>
    </w:p>
    <w:p w14:paraId="0DF340D5"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final static int TCI_MTC_STATIC_COMP</w:t>
      </w:r>
      <w:r w:rsidRPr="00DC7355">
        <w:rPr>
          <w:noProof w:val="0"/>
        </w:rPr>
        <w:tab/>
      </w:r>
      <w:r w:rsidRPr="00DC7355">
        <w:rPr>
          <w:noProof w:val="0"/>
        </w:rPr>
        <w:tab/>
        <w:t>= 5;</w:t>
      </w:r>
    </w:p>
    <w:p w14:paraId="480AF363"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final static int TCI_PTC_STATIC_COMP</w:t>
      </w:r>
      <w:r w:rsidRPr="00DC7355">
        <w:rPr>
          <w:noProof w:val="0"/>
        </w:rPr>
        <w:tab/>
      </w:r>
      <w:r w:rsidRPr="00DC7355">
        <w:rPr>
          <w:noProof w:val="0"/>
        </w:rPr>
        <w:tab/>
        <w:t>= 6;</w:t>
      </w:r>
    </w:p>
    <w:p w14:paraId="6727E5CB"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final static int TCI_SYSTEM_STATIC_COMP</w:t>
      </w:r>
      <w:r w:rsidRPr="00DC7355">
        <w:rPr>
          <w:noProof w:val="0"/>
        </w:rPr>
        <w:tab/>
        <w:t>= 7;</w:t>
      </w:r>
    </w:p>
    <w:p w14:paraId="00A78BDE" w14:textId="77777777" w:rsidR="00327709" w:rsidRPr="00DC7355" w:rsidRDefault="00327709" w:rsidP="00327709">
      <w:pPr>
        <w:pStyle w:val="PL"/>
        <w:widowControl w:val="0"/>
        <w:rPr>
          <w:noProof w:val="0"/>
        </w:rPr>
      </w:pPr>
      <w:r w:rsidRPr="00DC7355">
        <w:rPr>
          <w:noProof w:val="0"/>
        </w:rPr>
        <w:t>}</w:t>
      </w:r>
    </w:p>
    <w:p w14:paraId="36AD8570" w14:textId="77777777" w:rsidR="00327709" w:rsidRPr="00DC7355" w:rsidRDefault="00327709" w:rsidP="00CF0458">
      <w:pPr>
        <w:pStyle w:val="PL"/>
        <w:rPr>
          <w:noProof w:val="0"/>
        </w:rPr>
      </w:pPr>
    </w:p>
    <w:p w14:paraId="39E4DF99" w14:textId="77777777" w:rsidR="005B49FC" w:rsidRPr="00DC7355" w:rsidRDefault="005B49FC" w:rsidP="00CB0C9B">
      <w:pPr>
        <w:widowControl w:val="0"/>
        <w:tabs>
          <w:tab w:val="left" w:pos="1701"/>
        </w:tabs>
        <w:rPr>
          <w:b/>
        </w:rPr>
      </w:pPr>
      <w:r w:rsidRPr="00DC7355">
        <w:rPr>
          <w:b/>
        </w:rPr>
        <w:t>Clause 8.3.2.4</w:t>
      </w:r>
      <w:r w:rsidRPr="00DC7355">
        <w:rPr>
          <w:b/>
        </w:rPr>
        <w:tab/>
        <w:t>TciTypeClassType</w:t>
      </w:r>
    </w:p>
    <w:p w14:paraId="1C62C195" w14:textId="77777777" w:rsidR="005B49FC" w:rsidRPr="00DC7355" w:rsidRDefault="005B49FC" w:rsidP="005B49FC">
      <w:pPr>
        <w:widowControl w:val="0"/>
      </w:pPr>
      <w:r w:rsidRPr="00DC7355">
        <w:t>This clause is to be extended.</w:t>
      </w:r>
    </w:p>
    <w:p w14:paraId="13A9322B" w14:textId="77777777" w:rsidR="005B49FC" w:rsidRPr="00DC7355" w:rsidRDefault="005B49FC" w:rsidP="005B49FC">
      <w:pPr>
        <w:pStyle w:val="PL"/>
        <w:widowControl w:val="0"/>
        <w:rPr>
          <w:noProof w:val="0"/>
        </w:rPr>
      </w:pPr>
      <w:proofErr w:type="gramStart"/>
      <w:r w:rsidRPr="00DC7355">
        <w:rPr>
          <w:noProof w:val="0"/>
        </w:rPr>
        <w:t>public</w:t>
      </w:r>
      <w:proofErr w:type="gramEnd"/>
      <w:r w:rsidRPr="00DC7355">
        <w:rPr>
          <w:noProof w:val="0"/>
        </w:rPr>
        <w:t xml:space="preserve"> interface TciTypeClass {</w:t>
      </w:r>
    </w:p>
    <w:p w14:paraId="5CF66892" w14:textId="77777777" w:rsidR="005B49FC" w:rsidRPr="00DC7355" w:rsidRDefault="005B49FC" w:rsidP="005B49FC">
      <w:pPr>
        <w:pStyle w:val="PL"/>
        <w:widowControl w:val="0"/>
        <w:rPr>
          <w:noProof w:val="0"/>
        </w:rPr>
      </w:pPr>
      <w:r w:rsidRPr="00DC7355">
        <w:rPr>
          <w:noProof w:val="0"/>
        </w:rPr>
        <w:tab/>
        <w:t>:</w:t>
      </w:r>
    </w:p>
    <w:p w14:paraId="741697C8" w14:textId="77777777" w:rsidR="005B49FC" w:rsidRPr="00DC7355" w:rsidRDefault="005B49FC" w:rsidP="005B49FC">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final static int CONFIGURATION</w:t>
      </w:r>
      <w:r w:rsidRPr="00DC7355">
        <w:rPr>
          <w:noProof w:val="0"/>
        </w:rPr>
        <w:tab/>
      </w:r>
      <w:r w:rsidRPr="00DC7355">
        <w:rPr>
          <w:noProof w:val="0"/>
        </w:rPr>
        <w:tab/>
      </w:r>
      <w:r w:rsidRPr="00DC7355">
        <w:rPr>
          <w:noProof w:val="0"/>
        </w:rPr>
        <w:tab/>
        <w:t>= 25;</w:t>
      </w:r>
    </w:p>
    <w:p w14:paraId="21C9BF55" w14:textId="77777777" w:rsidR="005B49FC" w:rsidRPr="00DC7355" w:rsidRDefault="005B49FC" w:rsidP="005B49FC">
      <w:pPr>
        <w:pStyle w:val="PL"/>
        <w:widowControl w:val="0"/>
        <w:rPr>
          <w:noProof w:val="0"/>
        </w:rPr>
      </w:pPr>
      <w:r w:rsidRPr="00DC7355">
        <w:rPr>
          <w:noProof w:val="0"/>
        </w:rPr>
        <w:t>}</w:t>
      </w:r>
    </w:p>
    <w:p w14:paraId="53BDD41A" w14:textId="77777777" w:rsidR="00CF0458" w:rsidRPr="00DC7355" w:rsidRDefault="00CF0458" w:rsidP="005B49FC">
      <w:pPr>
        <w:pStyle w:val="PL"/>
        <w:widowControl w:val="0"/>
        <w:rPr>
          <w:noProof w:val="0"/>
        </w:rPr>
      </w:pPr>
    </w:p>
    <w:p w14:paraId="347EDA70" w14:textId="77777777" w:rsidR="00847EE2" w:rsidRPr="00DC7355" w:rsidRDefault="00847EE2" w:rsidP="00CB0C9B">
      <w:pPr>
        <w:keepNext/>
        <w:widowControl w:val="0"/>
        <w:tabs>
          <w:tab w:val="left" w:pos="1701"/>
        </w:tabs>
        <w:rPr>
          <w:b/>
        </w:rPr>
      </w:pPr>
      <w:r w:rsidRPr="00DC7355">
        <w:rPr>
          <w:b/>
        </w:rPr>
        <w:t>Clause 8.3.2.</w:t>
      </w:r>
      <w:r w:rsidR="004E0B4F" w:rsidRPr="00DC7355">
        <w:rPr>
          <w:b/>
        </w:rPr>
        <w:t>16</w:t>
      </w:r>
      <w:r w:rsidR="004E0B4F" w:rsidRPr="00DC7355">
        <w:rPr>
          <w:b/>
        </w:rPr>
        <w:tab/>
      </w:r>
      <w:r w:rsidRPr="00DC7355">
        <w:rPr>
          <w:b/>
        </w:rPr>
        <w:t>TciConfigurationIdType</w:t>
      </w:r>
    </w:p>
    <w:p w14:paraId="018ED13C" w14:textId="77777777" w:rsidR="00847EE2" w:rsidRPr="00DC7355" w:rsidRDefault="00847EE2" w:rsidP="0068782E">
      <w:pPr>
        <w:keepNext/>
        <w:widowControl w:val="0"/>
      </w:pPr>
      <w:r w:rsidRPr="00DC7355">
        <w:t>This clause is to be added.</w:t>
      </w:r>
    </w:p>
    <w:p w14:paraId="5EFD9667" w14:textId="77777777" w:rsidR="00847EE2" w:rsidRPr="00DC7355" w:rsidRDefault="00847EE2" w:rsidP="00847EE2">
      <w:pPr>
        <w:keepNext/>
        <w:keepLines/>
      </w:pPr>
      <w:r w:rsidRPr="00DC7355">
        <w:rPr>
          <w:rFonts w:ascii="Courier New" w:hAnsi="Courier New"/>
          <w:sz w:val="18"/>
        </w:rPr>
        <w:t>TciConfigurationIdType</w:t>
      </w:r>
      <w:r w:rsidRPr="00DC7355">
        <w:rPr>
          <w:rFonts w:ascii="Courier New" w:hAnsi="Courier New"/>
          <w:b/>
          <w:sz w:val="18"/>
        </w:rPr>
        <w:t xml:space="preserve"> </w:t>
      </w:r>
      <w:r w:rsidRPr="00DC7355">
        <w:t>is mapped to the following interface:</w:t>
      </w:r>
    </w:p>
    <w:p w14:paraId="417FE2AF" w14:textId="77777777" w:rsidR="00847EE2" w:rsidRPr="00DC7355" w:rsidRDefault="00847EE2" w:rsidP="00847EE2">
      <w:pPr>
        <w:pStyle w:val="PL"/>
        <w:keepNext/>
        <w:keepLines/>
        <w:rPr>
          <w:noProof w:val="0"/>
          <w:szCs w:val="16"/>
        </w:rPr>
      </w:pPr>
      <w:r w:rsidRPr="00DC7355">
        <w:rPr>
          <w:noProof w:val="0"/>
          <w:szCs w:val="16"/>
        </w:rPr>
        <w:t>// T</w:t>
      </w:r>
      <w:r w:rsidR="004161C0" w:rsidRPr="00DC7355">
        <w:rPr>
          <w:noProof w:val="0"/>
          <w:szCs w:val="16"/>
        </w:rPr>
        <w:t>C</w:t>
      </w:r>
      <w:r w:rsidRPr="00DC7355">
        <w:rPr>
          <w:noProof w:val="0"/>
          <w:szCs w:val="16"/>
        </w:rPr>
        <w:t>I IDL TciConfigurationIdType</w:t>
      </w:r>
    </w:p>
    <w:p w14:paraId="62281CC7" w14:textId="77777777" w:rsidR="00847EE2" w:rsidRPr="00DC7355" w:rsidRDefault="00847EE2" w:rsidP="00847EE2">
      <w:pPr>
        <w:pStyle w:val="PL"/>
        <w:keepNext/>
        <w:keepLines/>
        <w:rPr>
          <w:noProof w:val="0"/>
        </w:rPr>
      </w:pPr>
      <w:proofErr w:type="gramStart"/>
      <w:r w:rsidRPr="00DC7355">
        <w:rPr>
          <w:noProof w:val="0"/>
        </w:rPr>
        <w:t>package</w:t>
      </w:r>
      <w:proofErr w:type="gramEnd"/>
      <w:r w:rsidRPr="00DC7355">
        <w:rPr>
          <w:noProof w:val="0"/>
        </w:rPr>
        <w:t xml:space="preserve"> org.etsi.ttcn.tci;</w:t>
      </w:r>
    </w:p>
    <w:p w14:paraId="37E4E9E4" w14:textId="77777777" w:rsidR="00847EE2" w:rsidRPr="00DC7355" w:rsidRDefault="00847EE2" w:rsidP="00847EE2">
      <w:pPr>
        <w:pStyle w:val="PL"/>
        <w:keepNext/>
        <w:keepLines/>
        <w:rPr>
          <w:noProof w:val="0"/>
        </w:rPr>
      </w:pPr>
      <w:proofErr w:type="gramStart"/>
      <w:r w:rsidRPr="00DC7355">
        <w:rPr>
          <w:noProof w:val="0"/>
        </w:rPr>
        <w:t>public</w:t>
      </w:r>
      <w:proofErr w:type="gramEnd"/>
      <w:r w:rsidRPr="00DC7355">
        <w:rPr>
          <w:noProof w:val="0"/>
        </w:rPr>
        <w:t xml:space="preserve"> interface TciConfigurationId {</w:t>
      </w:r>
    </w:p>
    <w:p w14:paraId="63EDA35F" w14:textId="77777777" w:rsidR="00847EE2" w:rsidRPr="00DC7355" w:rsidRDefault="00847EE2" w:rsidP="00847EE2">
      <w:pPr>
        <w:pStyle w:val="PL"/>
        <w:keepNext/>
        <w:keepLines/>
        <w:rPr>
          <w:noProof w:val="0"/>
        </w:rPr>
      </w:pPr>
      <w:r w:rsidRPr="00DC7355">
        <w:rPr>
          <w:noProof w:val="0"/>
        </w:rPr>
        <w:tab/>
      </w:r>
      <w:proofErr w:type="gramStart"/>
      <w:r w:rsidRPr="00DC7355">
        <w:rPr>
          <w:noProof w:val="0"/>
        </w:rPr>
        <w:t>public</w:t>
      </w:r>
      <w:proofErr w:type="gramEnd"/>
      <w:r w:rsidRPr="00DC7355">
        <w:rPr>
          <w:noProof w:val="0"/>
        </w:rPr>
        <w:t xml:space="preserve"> String getConfigurationId();</w:t>
      </w:r>
    </w:p>
    <w:p w14:paraId="2EA161A8" w14:textId="77777777" w:rsidR="00847EE2" w:rsidRPr="00DC7355" w:rsidRDefault="00847EE2" w:rsidP="00847EE2">
      <w:pPr>
        <w:pStyle w:val="PL"/>
        <w:rPr>
          <w:noProof w:val="0"/>
        </w:rPr>
      </w:pPr>
      <w:r w:rsidRPr="00DC7355">
        <w:rPr>
          <w:noProof w:val="0"/>
        </w:rPr>
        <w:tab/>
      </w:r>
      <w:proofErr w:type="gramStart"/>
      <w:r w:rsidRPr="00DC7355">
        <w:rPr>
          <w:noProof w:val="0"/>
        </w:rPr>
        <w:t>public</w:t>
      </w:r>
      <w:proofErr w:type="gramEnd"/>
      <w:r w:rsidRPr="00DC7355">
        <w:rPr>
          <w:noProof w:val="0"/>
        </w:rPr>
        <w:t xml:space="preserve"> String getConfigurationName();</w:t>
      </w:r>
    </w:p>
    <w:p w14:paraId="002C4453" w14:textId="77777777" w:rsidR="00847EE2" w:rsidRPr="00DC7355" w:rsidRDefault="00847EE2" w:rsidP="00847EE2">
      <w:pPr>
        <w:pStyle w:val="PL"/>
        <w:rPr>
          <w:noProof w:val="0"/>
        </w:rPr>
      </w:pPr>
      <w:r w:rsidRPr="00DC7355">
        <w:rPr>
          <w:noProof w:val="0"/>
        </w:rPr>
        <w:tab/>
      </w:r>
      <w:proofErr w:type="gramStart"/>
      <w:r w:rsidRPr="00DC7355">
        <w:rPr>
          <w:noProof w:val="0"/>
        </w:rPr>
        <w:t>public</w:t>
      </w:r>
      <w:proofErr w:type="gramEnd"/>
      <w:r w:rsidRPr="00DC7355">
        <w:rPr>
          <w:noProof w:val="0"/>
        </w:rPr>
        <w:t xml:space="preserve"> String getConfigurationTypeName();</w:t>
      </w:r>
    </w:p>
    <w:p w14:paraId="3D45D2E8" w14:textId="77777777" w:rsidR="00847EE2" w:rsidRPr="00DC7355" w:rsidRDefault="00847EE2" w:rsidP="00847EE2">
      <w:pPr>
        <w:pStyle w:val="PL"/>
        <w:rPr>
          <w:noProof w:val="0"/>
        </w:rPr>
      </w:pPr>
      <w:r w:rsidRPr="00DC7355">
        <w:rPr>
          <w:noProof w:val="0"/>
        </w:rPr>
        <w:tab/>
      </w:r>
      <w:proofErr w:type="gramStart"/>
      <w:r w:rsidRPr="00DC7355">
        <w:rPr>
          <w:noProof w:val="0"/>
        </w:rPr>
        <w:t>public</w:t>
      </w:r>
      <w:proofErr w:type="gramEnd"/>
      <w:r w:rsidRPr="00DC7355">
        <w:rPr>
          <w:noProof w:val="0"/>
        </w:rPr>
        <w:t xml:space="preserve"> boolean equals(T</w:t>
      </w:r>
      <w:r w:rsidR="00586ADF" w:rsidRPr="00DC7355">
        <w:rPr>
          <w:noProof w:val="0"/>
        </w:rPr>
        <w:t>c</w:t>
      </w:r>
      <w:r w:rsidRPr="00DC7355">
        <w:rPr>
          <w:noProof w:val="0"/>
        </w:rPr>
        <w:t>iConfigurationId conf);</w:t>
      </w:r>
    </w:p>
    <w:p w14:paraId="3AB8F54F" w14:textId="77777777" w:rsidR="00847EE2" w:rsidRPr="00DC7355" w:rsidRDefault="00847EE2" w:rsidP="00847EE2">
      <w:pPr>
        <w:pStyle w:val="PL"/>
        <w:rPr>
          <w:noProof w:val="0"/>
        </w:rPr>
      </w:pPr>
      <w:r w:rsidRPr="00DC7355">
        <w:rPr>
          <w:noProof w:val="0"/>
        </w:rPr>
        <w:t>}</w:t>
      </w:r>
    </w:p>
    <w:p w14:paraId="64A7B68E" w14:textId="77777777" w:rsidR="00847EE2" w:rsidRPr="00DC7355" w:rsidRDefault="00847EE2" w:rsidP="00847EE2">
      <w:pPr>
        <w:pStyle w:val="PL"/>
        <w:rPr>
          <w:noProof w:val="0"/>
          <w:u w:val="single"/>
        </w:rPr>
      </w:pPr>
    </w:p>
    <w:p w14:paraId="11136425" w14:textId="77777777" w:rsidR="00847EE2" w:rsidRPr="00DC7355" w:rsidRDefault="00847EE2" w:rsidP="00CA6A20">
      <w:pPr>
        <w:rPr>
          <w:b/>
        </w:rPr>
      </w:pPr>
      <w:r w:rsidRPr="00DC7355">
        <w:rPr>
          <w:b/>
        </w:rPr>
        <w:t>Methods</w:t>
      </w:r>
    </w:p>
    <w:p w14:paraId="2FF58AE7" w14:textId="77777777" w:rsidR="00847EE2" w:rsidRPr="00DC7355" w:rsidRDefault="00847EE2" w:rsidP="00CA6A20">
      <w:pPr>
        <w:pStyle w:val="B1"/>
      </w:pPr>
      <w:proofErr w:type="gramStart"/>
      <w:r w:rsidRPr="00DC7355">
        <w:rPr>
          <w:rFonts w:ascii="Courier New" w:hAnsi="Courier New" w:cs="Courier New"/>
          <w:sz w:val="16"/>
          <w:szCs w:val="16"/>
        </w:rPr>
        <w:t>getConfigurationId</w:t>
      </w:r>
      <w:proofErr w:type="gramEnd"/>
      <w:r w:rsidRPr="00DC7355">
        <w:rPr>
          <w:rFonts w:ascii="Courier New" w:hAnsi="Courier New" w:cs="Courier New"/>
          <w:sz w:val="16"/>
          <w:szCs w:val="16"/>
        </w:rPr>
        <w:br/>
      </w:r>
      <w:r w:rsidRPr="00DC7355">
        <w:t>Returns a representation of this unique configuration identifier.</w:t>
      </w:r>
    </w:p>
    <w:p w14:paraId="79DE80E1" w14:textId="77777777" w:rsidR="00847EE2" w:rsidRPr="00DC7355" w:rsidRDefault="00847EE2" w:rsidP="00CA6A20">
      <w:pPr>
        <w:pStyle w:val="B1"/>
      </w:pPr>
      <w:proofErr w:type="gramStart"/>
      <w:r w:rsidRPr="00DC7355">
        <w:rPr>
          <w:rFonts w:ascii="Courier New" w:hAnsi="Courier New" w:cs="Courier New"/>
          <w:sz w:val="16"/>
          <w:szCs w:val="16"/>
        </w:rPr>
        <w:t>getConfigurationName</w:t>
      </w:r>
      <w:proofErr w:type="gramEnd"/>
      <w:r w:rsidRPr="00DC7355">
        <w:rPr>
          <w:rFonts w:ascii="Courier New" w:hAnsi="Courier New" w:cs="Courier New"/>
          <w:sz w:val="16"/>
          <w:szCs w:val="16"/>
        </w:rPr>
        <w:br/>
      </w:r>
      <w:r w:rsidRPr="00DC7355">
        <w:t>Returns the configuration name as defined in the TTCN</w:t>
      </w:r>
      <w:r w:rsidRPr="00DC7355">
        <w:noBreakHyphen/>
        <w:t>3 specification. If no name is provided, an empty string is returned.</w:t>
      </w:r>
    </w:p>
    <w:p w14:paraId="68032415" w14:textId="77777777" w:rsidR="00847EE2" w:rsidRPr="00DC7355" w:rsidRDefault="00847EE2" w:rsidP="00CA6A20">
      <w:pPr>
        <w:pStyle w:val="B1"/>
      </w:pPr>
      <w:proofErr w:type="gramStart"/>
      <w:r w:rsidRPr="00DC7355">
        <w:rPr>
          <w:rFonts w:ascii="Courier New" w:hAnsi="Courier New" w:cs="Courier New"/>
          <w:sz w:val="16"/>
          <w:szCs w:val="16"/>
        </w:rPr>
        <w:lastRenderedPageBreak/>
        <w:t>getConfigurationTypeName</w:t>
      </w:r>
      <w:proofErr w:type="gramEnd"/>
      <w:r w:rsidRPr="00DC7355">
        <w:rPr>
          <w:rFonts w:ascii="Courier New" w:hAnsi="Courier New" w:cs="Courier New"/>
          <w:sz w:val="16"/>
          <w:szCs w:val="16"/>
        </w:rPr>
        <w:br/>
      </w:r>
      <w:r w:rsidRPr="00DC7355">
        <w:t>Returns the configuration type name as defined in the TTCN</w:t>
      </w:r>
      <w:r w:rsidRPr="00DC7355">
        <w:noBreakHyphen/>
        <w:t>3 specification.</w:t>
      </w:r>
    </w:p>
    <w:p w14:paraId="5B8C2CA4" w14:textId="77777777" w:rsidR="00847EE2" w:rsidRPr="00DC7355" w:rsidRDefault="00847EE2" w:rsidP="00CA6A20">
      <w:pPr>
        <w:pStyle w:val="B1"/>
        <w:rPr>
          <w:b/>
        </w:rPr>
      </w:pPr>
      <w:proofErr w:type="gramStart"/>
      <w:r w:rsidRPr="00DC7355">
        <w:rPr>
          <w:rFonts w:ascii="Courier New" w:hAnsi="Courier New" w:cs="Courier New"/>
          <w:sz w:val="16"/>
          <w:szCs w:val="16"/>
        </w:rPr>
        <w:t>equals</w:t>
      </w:r>
      <w:proofErr w:type="gramEnd"/>
      <w:r w:rsidRPr="00DC7355">
        <w:rPr>
          <w:rFonts w:ascii="Courier New" w:hAnsi="Courier New" w:cs="Courier New"/>
          <w:sz w:val="16"/>
          <w:szCs w:val="16"/>
        </w:rPr>
        <w:br/>
      </w:r>
      <w:r w:rsidRPr="00DC7355">
        <w:t xml:space="preserve">Compares </w:t>
      </w:r>
      <w:r w:rsidRPr="00DC7355">
        <w:rPr>
          <w:rFonts w:ascii="Courier New" w:hAnsi="Courier New"/>
        </w:rPr>
        <w:t>conf</w:t>
      </w:r>
      <w:r w:rsidRPr="00DC7355">
        <w:t xml:space="preserve"> with this </w:t>
      </w:r>
      <w:r w:rsidRPr="00DC7355">
        <w:rPr>
          <w:rFonts w:ascii="Courier New" w:hAnsi="Courier New"/>
        </w:rPr>
        <w:t>TciConfigurationId</w:t>
      </w:r>
      <w:r w:rsidRPr="00DC7355">
        <w:t xml:space="preserve"> for equality. Returns </w:t>
      </w:r>
      <w:r w:rsidRPr="00DC7355">
        <w:rPr>
          <w:rFonts w:ascii="Courier New" w:hAnsi="Courier New"/>
        </w:rPr>
        <w:t>true</w:t>
      </w:r>
      <w:r w:rsidRPr="00DC7355">
        <w:t xml:space="preserve"> if and only if both configurations have the same representation of this unique configuration identifier, </w:t>
      </w:r>
      <w:r w:rsidRPr="00DC7355">
        <w:rPr>
          <w:rFonts w:ascii="Courier New" w:hAnsi="Courier New"/>
        </w:rPr>
        <w:t>false</w:t>
      </w:r>
      <w:r w:rsidRPr="00DC7355">
        <w:t xml:space="preserve"> otherwise.</w:t>
      </w:r>
    </w:p>
    <w:p w14:paraId="2B9988D0" w14:textId="77777777" w:rsidR="00327709" w:rsidRPr="00DC7355" w:rsidRDefault="00327709" w:rsidP="00CB0C9B">
      <w:pPr>
        <w:widowControl w:val="0"/>
        <w:tabs>
          <w:tab w:val="left" w:pos="1701"/>
        </w:tabs>
        <w:rPr>
          <w:b/>
        </w:rPr>
      </w:pPr>
      <w:r w:rsidRPr="00DC7355">
        <w:rPr>
          <w:b/>
        </w:rPr>
        <w:t>Clause 8.</w:t>
      </w:r>
      <w:r w:rsidR="003F20E3" w:rsidRPr="00DC7355">
        <w:rPr>
          <w:b/>
        </w:rPr>
        <w:t>5</w:t>
      </w:r>
      <w:r w:rsidRPr="00DC7355">
        <w:rPr>
          <w:b/>
        </w:rPr>
        <w:t>.1.</w:t>
      </w:r>
      <w:r w:rsidR="00BA2B74" w:rsidRPr="00DC7355">
        <w:rPr>
          <w:b/>
        </w:rPr>
        <w:t>1</w:t>
      </w:r>
      <w:r w:rsidR="00BA2B74" w:rsidRPr="00DC7355">
        <w:rPr>
          <w:b/>
        </w:rPr>
        <w:tab/>
      </w:r>
      <w:r w:rsidRPr="00DC7355">
        <w:rPr>
          <w:b/>
        </w:rPr>
        <w:t>TCI TM provided</w:t>
      </w:r>
    </w:p>
    <w:p w14:paraId="3C22695B" w14:textId="77777777" w:rsidR="00327709" w:rsidRPr="00DC7355" w:rsidRDefault="00327709" w:rsidP="00327709">
      <w:pPr>
        <w:widowControl w:val="0"/>
      </w:pPr>
      <w:r w:rsidRPr="00DC7355">
        <w:t>This clause is to be extended.</w:t>
      </w:r>
    </w:p>
    <w:p w14:paraId="0F30A114" w14:textId="77777777" w:rsidR="00327709" w:rsidRPr="00DC7355" w:rsidRDefault="00327709" w:rsidP="00327709">
      <w:pPr>
        <w:pStyle w:val="PL"/>
        <w:widowControl w:val="0"/>
        <w:rPr>
          <w:noProof w:val="0"/>
        </w:rPr>
      </w:pPr>
      <w:r w:rsidRPr="00DC7355">
        <w:rPr>
          <w:noProof w:val="0"/>
        </w:rPr>
        <w:t>// TCI</w:t>
      </w:r>
      <w:r w:rsidRPr="00DC7355">
        <w:rPr>
          <w:noProof w:val="0"/>
        </w:rPr>
        <w:noBreakHyphen/>
        <w:t>TM</w:t>
      </w:r>
    </w:p>
    <w:p w14:paraId="57A027A6" w14:textId="77777777" w:rsidR="00327709" w:rsidRPr="00DC7355" w:rsidRDefault="00327709" w:rsidP="00327709">
      <w:pPr>
        <w:pStyle w:val="PL"/>
        <w:widowControl w:val="0"/>
        <w:rPr>
          <w:noProof w:val="0"/>
        </w:rPr>
      </w:pPr>
      <w:r w:rsidRPr="00DC7355">
        <w:rPr>
          <w:noProof w:val="0"/>
        </w:rPr>
        <w:t xml:space="preserve">// TE </w:t>
      </w:r>
      <w:r w:rsidRPr="00DC7355">
        <w:rPr>
          <w:noProof w:val="0"/>
        </w:rPr>
        <w:noBreakHyphen/>
        <w:t>&gt; TM</w:t>
      </w:r>
    </w:p>
    <w:p w14:paraId="361DEBAA" w14:textId="77777777" w:rsidR="00327709" w:rsidRPr="00DC7355" w:rsidRDefault="00327709" w:rsidP="00327709">
      <w:pPr>
        <w:pStyle w:val="PL"/>
        <w:widowControl w:val="0"/>
        <w:rPr>
          <w:noProof w:val="0"/>
        </w:rPr>
      </w:pPr>
      <w:proofErr w:type="gramStart"/>
      <w:r w:rsidRPr="00DC7355">
        <w:rPr>
          <w:noProof w:val="0"/>
        </w:rPr>
        <w:t>package</w:t>
      </w:r>
      <w:proofErr w:type="gramEnd"/>
      <w:r w:rsidRPr="00DC7355">
        <w:rPr>
          <w:noProof w:val="0"/>
        </w:rPr>
        <w:t xml:space="preserve"> org.etsi.ttcn.tci;</w:t>
      </w:r>
    </w:p>
    <w:p w14:paraId="34E6A2DD" w14:textId="77777777" w:rsidR="00327709" w:rsidRPr="00DC7355" w:rsidRDefault="00327709" w:rsidP="00327709">
      <w:pPr>
        <w:pStyle w:val="PL"/>
        <w:widowControl w:val="0"/>
        <w:rPr>
          <w:noProof w:val="0"/>
        </w:rPr>
      </w:pPr>
      <w:proofErr w:type="gramStart"/>
      <w:r w:rsidRPr="00DC7355">
        <w:rPr>
          <w:noProof w:val="0"/>
        </w:rPr>
        <w:t>public</w:t>
      </w:r>
      <w:proofErr w:type="gramEnd"/>
      <w:r w:rsidRPr="00DC7355">
        <w:rPr>
          <w:noProof w:val="0"/>
        </w:rPr>
        <w:t xml:space="preserve"> interface TciTMProvided {</w:t>
      </w:r>
    </w:p>
    <w:p w14:paraId="0F02C46A" w14:textId="77777777" w:rsidR="00327709" w:rsidRPr="00DC7355" w:rsidRDefault="00327709" w:rsidP="00327709">
      <w:pPr>
        <w:pStyle w:val="PL"/>
        <w:widowControl w:val="0"/>
        <w:rPr>
          <w:noProof w:val="0"/>
        </w:rPr>
      </w:pPr>
      <w:r w:rsidRPr="00DC7355">
        <w:rPr>
          <w:noProof w:val="0"/>
        </w:rPr>
        <w:tab/>
        <w:t>:</w:t>
      </w:r>
    </w:p>
    <w:p w14:paraId="7835DEF6"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tciConfigStarted(</w:t>
      </w:r>
      <w:r w:rsidR="0090014A" w:rsidRPr="00DC7355">
        <w:rPr>
          <w:rFonts w:cs="Courier New"/>
          <w:noProof w:val="0"/>
          <w:szCs w:val="16"/>
        </w:rPr>
        <w:t>TciConfigurationId</w:t>
      </w:r>
      <w:r w:rsidR="0090014A" w:rsidRPr="00DC7355" w:rsidDel="002F7E01">
        <w:rPr>
          <w:noProof w:val="0"/>
          <w:szCs w:val="16"/>
        </w:rPr>
        <w:t xml:space="preserve"> </w:t>
      </w:r>
      <w:r w:rsidRPr="00DC7355">
        <w:rPr>
          <w:noProof w:val="0"/>
        </w:rPr>
        <w:t>ref);</w:t>
      </w:r>
    </w:p>
    <w:p w14:paraId="45B77602"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tciConfigKilled(</w:t>
      </w:r>
      <w:r w:rsidR="0090014A" w:rsidRPr="00DC7355">
        <w:rPr>
          <w:rFonts w:cs="Courier New"/>
          <w:noProof w:val="0"/>
          <w:szCs w:val="16"/>
        </w:rPr>
        <w:t>TciConfigurationId</w:t>
      </w:r>
      <w:r w:rsidR="0090014A" w:rsidRPr="00DC7355" w:rsidDel="002F7E01">
        <w:rPr>
          <w:noProof w:val="0"/>
          <w:szCs w:val="16"/>
        </w:rPr>
        <w:t xml:space="preserve"> </w:t>
      </w:r>
      <w:r w:rsidRPr="00DC7355">
        <w:rPr>
          <w:noProof w:val="0"/>
        </w:rPr>
        <w:t>ref)</w:t>
      </w:r>
      <w:r w:rsidR="003F20E3" w:rsidRPr="00DC7355">
        <w:rPr>
          <w:noProof w:val="0"/>
        </w:rPr>
        <w:t>;</w:t>
      </w:r>
    </w:p>
    <w:p w14:paraId="2A370145" w14:textId="77777777" w:rsidR="00327709" w:rsidRPr="00DC7355" w:rsidRDefault="00327709" w:rsidP="00327709">
      <w:pPr>
        <w:pStyle w:val="PL"/>
        <w:widowControl w:val="0"/>
        <w:rPr>
          <w:noProof w:val="0"/>
        </w:rPr>
      </w:pPr>
      <w:r w:rsidRPr="00DC7355">
        <w:rPr>
          <w:noProof w:val="0"/>
        </w:rPr>
        <w:t>}</w:t>
      </w:r>
    </w:p>
    <w:p w14:paraId="1B38860A" w14:textId="77777777" w:rsidR="00327709" w:rsidRPr="00DC7355" w:rsidRDefault="00327709" w:rsidP="00327709">
      <w:pPr>
        <w:pStyle w:val="PL"/>
        <w:widowControl w:val="0"/>
        <w:rPr>
          <w:noProof w:val="0"/>
        </w:rPr>
      </w:pPr>
    </w:p>
    <w:p w14:paraId="627AFC88" w14:textId="77777777" w:rsidR="00327709" w:rsidRPr="00DC7355" w:rsidRDefault="00327709" w:rsidP="00CB0C9B">
      <w:pPr>
        <w:keepNext/>
        <w:widowControl w:val="0"/>
        <w:tabs>
          <w:tab w:val="left" w:pos="1701"/>
        </w:tabs>
        <w:rPr>
          <w:b/>
        </w:rPr>
      </w:pPr>
      <w:r w:rsidRPr="00DC7355">
        <w:rPr>
          <w:b/>
        </w:rPr>
        <w:t>Clause 8.</w:t>
      </w:r>
      <w:r w:rsidR="003F20E3" w:rsidRPr="00DC7355">
        <w:rPr>
          <w:b/>
        </w:rPr>
        <w:t>5</w:t>
      </w:r>
      <w:r w:rsidRPr="00DC7355">
        <w:rPr>
          <w:b/>
        </w:rPr>
        <w:t>.1.</w:t>
      </w:r>
      <w:r w:rsidR="00BA2B74" w:rsidRPr="00DC7355">
        <w:rPr>
          <w:b/>
        </w:rPr>
        <w:t>2</w:t>
      </w:r>
      <w:r w:rsidR="00BA2B74" w:rsidRPr="00DC7355">
        <w:rPr>
          <w:b/>
        </w:rPr>
        <w:tab/>
      </w:r>
      <w:r w:rsidRPr="00DC7355">
        <w:rPr>
          <w:b/>
        </w:rPr>
        <w:t>TCI TM required</w:t>
      </w:r>
    </w:p>
    <w:p w14:paraId="2336D183" w14:textId="77777777" w:rsidR="00327709" w:rsidRPr="00DC7355" w:rsidRDefault="00327709" w:rsidP="00F52E83">
      <w:pPr>
        <w:keepNext/>
        <w:widowControl w:val="0"/>
      </w:pPr>
      <w:r w:rsidRPr="00DC7355">
        <w:t>This clause is to be extended.</w:t>
      </w:r>
    </w:p>
    <w:p w14:paraId="09105BD8" w14:textId="77777777" w:rsidR="00327709" w:rsidRPr="00DC7355" w:rsidRDefault="00327709" w:rsidP="00327709">
      <w:pPr>
        <w:pStyle w:val="PL"/>
        <w:keepNext/>
        <w:keepLines/>
        <w:widowControl w:val="0"/>
        <w:rPr>
          <w:noProof w:val="0"/>
        </w:rPr>
      </w:pPr>
      <w:r w:rsidRPr="00DC7355">
        <w:rPr>
          <w:noProof w:val="0"/>
        </w:rPr>
        <w:t>// TCI</w:t>
      </w:r>
      <w:r w:rsidRPr="00DC7355">
        <w:rPr>
          <w:noProof w:val="0"/>
        </w:rPr>
        <w:noBreakHyphen/>
        <w:t>TM</w:t>
      </w:r>
    </w:p>
    <w:p w14:paraId="53A02B5C" w14:textId="77777777" w:rsidR="00327709" w:rsidRPr="00DC7355" w:rsidRDefault="00327709" w:rsidP="00327709">
      <w:pPr>
        <w:pStyle w:val="PL"/>
        <w:keepNext/>
        <w:keepLines/>
        <w:widowControl w:val="0"/>
        <w:rPr>
          <w:noProof w:val="0"/>
        </w:rPr>
      </w:pPr>
      <w:r w:rsidRPr="00DC7355">
        <w:rPr>
          <w:noProof w:val="0"/>
        </w:rPr>
        <w:t xml:space="preserve">// TM </w:t>
      </w:r>
      <w:r w:rsidRPr="00DC7355">
        <w:rPr>
          <w:noProof w:val="0"/>
        </w:rPr>
        <w:noBreakHyphen/>
        <w:t>&gt; TE</w:t>
      </w:r>
    </w:p>
    <w:p w14:paraId="42AC439C" w14:textId="77777777" w:rsidR="00327709" w:rsidRPr="00DC7355" w:rsidRDefault="00327709" w:rsidP="00327709">
      <w:pPr>
        <w:pStyle w:val="PL"/>
        <w:keepNext/>
        <w:keepLines/>
        <w:widowControl w:val="0"/>
        <w:rPr>
          <w:noProof w:val="0"/>
        </w:rPr>
      </w:pPr>
      <w:proofErr w:type="gramStart"/>
      <w:r w:rsidRPr="00DC7355">
        <w:rPr>
          <w:noProof w:val="0"/>
        </w:rPr>
        <w:t>package</w:t>
      </w:r>
      <w:proofErr w:type="gramEnd"/>
      <w:r w:rsidRPr="00DC7355">
        <w:rPr>
          <w:noProof w:val="0"/>
        </w:rPr>
        <w:t xml:space="preserve"> org.etsi.ttcn.tci;</w:t>
      </w:r>
    </w:p>
    <w:p w14:paraId="65AA93AF" w14:textId="77777777" w:rsidR="00327709" w:rsidRPr="00DC7355" w:rsidRDefault="00327709" w:rsidP="00327709">
      <w:pPr>
        <w:pStyle w:val="PL"/>
        <w:keepNext/>
        <w:keepLines/>
        <w:widowControl w:val="0"/>
        <w:rPr>
          <w:noProof w:val="0"/>
        </w:rPr>
      </w:pPr>
      <w:proofErr w:type="gramStart"/>
      <w:r w:rsidRPr="00DC7355">
        <w:rPr>
          <w:noProof w:val="0"/>
        </w:rPr>
        <w:t>public</w:t>
      </w:r>
      <w:proofErr w:type="gramEnd"/>
      <w:r w:rsidRPr="00DC7355">
        <w:rPr>
          <w:noProof w:val="0"/>
        </w:rPr>
        <w:t xml:space="preserve"> interface TciTMRequired {</w:t>
      </w:r>
    </w:p>
    <w:p w14:paraId="5BF07C83" w14:textId="77777777" w:rsidR="00327709" w:rsidRPr="00DC7355" w:rsidRDefault="00327709" w:rsidP="00327709">
      <w:pPr>
        <w:pStyle w:val="PL"/>
        <w:keepNext/>
        <w:keepLines/>
        <w:widowControl w:val="0"/>
        <w:rPr>
          <w:noProof w:val="0"/>
        </w:rPr>
      </w:pPr>
      <w:r w:rsidRPr="00DC7355">
        <w:rPr>
          <w:noProof w:val="0"/>
        </w:rPr>
        <w:tab/>
        <w:t>:</w:t>
      </w:r>
    </w:p>
    <w:p w14:paraId="33E5828F" w14:textId="77777777" w:rsidR="003F20E3" w:rsidRPr="00DC7355" w:rsidRDefault="003F20E3" w:rsidP="003F20E3">
      <w:pPr>
        <w:pStyle w:val="PL"/>
        <w:keepNext/>
        <w:keepLines/>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w:t>
      </w:r>
      <w:r w:rsidRPr="00DC7355">
        <w:rPr>
          <w:noProof w:val="0"/>
        </w:rPr>
        <w:tab/>
        <w:t>tciStartTestCase</w:t>
      </w:r>
    </w:p>
    <w:p w14:paraId="06CE810B" w14:textId="77777777" w:rsidR="003F20E3" w:rsidRPr="00DC7355" w:rsidRDefault="003F20E3" w:rsidP="003F20E3">
      <w:pPr>
        <w:pStyle w:val="PL"/>
        <w:keepNext/>
        <w:keepLines/>
        <w:widowControl w:val="0"/>
        <w:rPr>
          <w:noProof w:val="0"/>
        </w:rPr>
      </w:pPr>
      <w:r w:rsidRPr="00DC7355">
        <w:rPr>
          <w:noProof w:val="0"/>
        </w:rPr>
        <w:tab/>
      </w:r>
      <w:r w:rsidRPr="00DC7355">
        <w:rPr>
          <w:noProof w:val="0"/>
        </w:rPr>
        <w:tab/>
      </w:r>
      <w:r w:rsidRPr="00DC7355">
        <w:rPr>
          <w:noProof w:val="0"/>
        </w:rPr>
        <w:tab/>
      </w:r>
      <w:r w:rsidRPr="00DC7355">
        <w:rPr>
          <w:noProof w:val="0"/>
        </w:rPr>
        <w:tab/>
        <w:t>(String testCaseId, TciParameterList parameterList</w:t>
      </w:r>
      <w:r w:rsidRPr="00DC7355">
        <w:rPr>
          <w:noProof w:val="0"/>
          <w:szCs w:val="16"/>
        </w:rPr>
        <w:t xml:space="preserve">, </w:t>
      </w:r>
      <w:r w:rsidRPr="00DC7355">
        <w:rPr>
          <w:rFonts w:cs="Courier New"/>
          <w:noProof w:val="0"/>
          <w:szCs w:val="16"/>
        </w:rPr>
        <w:t>TciConfigurationId</w:t>
      </w:r>
      <w:r w:rsidRPr="00DC7355" w:rsidDel="002F7E01">
        <w:rPr>
          <w:noProof w:val="0"/>
          <w:szCs w:val="16"/>
        </w:rPr>
        <w:t xml:space="preserve"> </w:t>
      </w:r>
      <w:r w:rsidRPr="00DC7355">
        <w:rPr>
          <w:noProof w:val="0"/>
          <w:szCs w:val="16"/>
        </w:rPr>
        <w:t>ref</w:t>
      </w:r>
      <w:r w:rsidRPr="00DC7355">
        <w:rPr>
          <w:noProof w:val="0"/>
        </w:rPr>
        <w:t>);</w:t>
      </w:r>
    </w:p>
    <w:p w14:paraId="3B393559" w14:textId="77777777" w:rsidR="003F20E3" w:rsidRPr="00DC7355" w:rsidRDefault="003F20E3" w:rsidP="00327709">
      <w:pPr>
        <w:pStyle w:val="PL"/>
        <w:widowControl w:val="0"/>
        <w:rPr>
          <w:noProof w:val="0"/>
        </w:rPr>
      </w:pPr>
      <w:r w:rsidRPr="00DC7355">
        <w:rPr>
          <w:noProof w:val="0"/>
        </w:rPr>
        <w:tab/>
        <w:t>:</w:t>
      </w:r>
    </w:p>
    <w:p w14:paraId="1CC07392"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w:t>
      </w:r>
      <w:r w:rsidR="00EE2F3D" w:rsidRPr="00DC7355">
        <w:rPr>
          <w:rFonts w:cs="Courier New"/>
          <w:noProof w:val="0"/>
          <w:szCs w:val="16"/>
        </w:rPr>
        <w:t xml:space="preserve">TciConfigurationId </w:t>
      </w:r>
      <w:r w:rsidRPr="00DC7355">
        <w:rPr>
          <w:noProof w:val="0"/>
        </w:rPr>
        <w:t xml:space="preserve">tciStartConfig </w:t>
      </w:r>
    </w:p>
    <w:p w14:paraId="1E1E7285" w14:textId="77777777" w:rsidR="00327709" w:rsidRPr="00DC7355" w:rsidRDefault="00327709" w:rsidP="00327709">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(TciBehaviourId configId, TciParameterList parameterList)</w:t>
      </w:r>
      <w:r w:rsidR="003F20E3" w:rsidRPr="00DC7355">
        <w:rPr>
          <w:noProof w:val="0"/>
        </w:rPr>
        <w:t>;</w:t>
      </w:r>
    </w:p>
    <w:p w14:paraId="111C20ED"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tciKillConfig(</w:t>
      </w:r>
      <w:r w:rsidR="0090014A" w:rsidRPr="00DC7355">
        <w:rPr>
          <w:rFonts w:cs="Courier New"/>
          <w:noProof w:val="0"/>
          <w:szCs w:val="16"/>
        </w:rPr>
        <w:t>TciConfigurationId</w:t>
      </w:r>
      <w:r w:rsidR="0090014A" w:rsidRPr="00DC7355" w:rsidDel="002F7E01">
        <w:rPr>
          <w:noProof w:val="0"/>
          <w:szCs w:val="16"/>
        </w:rPr>
        <w:t xml:space="preserve"> </w:t>
      </w:r>
      <w:r w:rsidRPr="00DC7355">
        <w:rPr>
          <w:noProof w:val="0"/>
        </w:rPr>
        <w:t>ref)</w:t>
      </w:r>
      <w:r w:rsidR="003F20E3" w:rsidRPr="00DC7355">
        <w:rPr>
          <w:noProof w:val="0"/>
        </w:rPr>
        <w:t>;</w:t>
      </w:r>
    </w:p>
    <w:p w14:paraId="7F27D7F2" w14:textId="77777777" w:rsidR="00327709" w:rsidRPr="00DC7355" w:rsidRDefault="00327709" w:rsidP="00327709">
      <w:pPr>
        <w:pStyle w:val="PL"/>
        <w:widowControl w:val="0"/>
        <w:rPr>
          <w:noProof w:val="0"/>
        </w:rPr>
      </w:pPr>
      <w:r w:rsidRPr="00DC7355">
        <w:rPr>
          <w:noProof w:val="0"/>
        </w:rPr>
        <w:t>}</w:t>
      </w:r>
    </w:p>
    <w:p w14:paraId="3694536E" w14:textId="77777777" w:rsidR="0063054D" w:rsidRPr="00DC7355" w:rsidRDefault="0063054D" w:rsidP="00327709">
      <w:pPr>
        <w:pStyle w:val="PL"/>
        <w:widowControl w:val="0"/>
        <w:rPr>
          <w:noProof w:val="0"/>
        </w:rPr>
      </w:pPr>
    </w:p>
    <w:p w14:paraId="735167D1" w14:textId="77777777" w:rsidR="00327709" w:rsidRPr="00DC7355" w:rsidRDefault="00327709" w:rsidP="00CB0C9B">
      <w:pPr>
        <w:keepNext/>
        <w:widowControl w:val="0"/>
        <w:tabs>
          <w:tab w:val="left" w:pos="1701"/>
        </w:tabs>
        <w:rPr>
          <w:b/>
        </w:rPr>
      </w:pPr>
      <w:r w:rsidRPr="00DC7355">
        <w:rPr>
          <w:b/>
        </w:rPr>
        <w:t>Clause 8.</w:t>
      </w:r>
      <w:r w:rsidR="003F20E3" w:rsidRPr="00DC7355">
        <w:rPr>
          <w:b/>
        </w:rPr>
        <w:t>5</w:t>
      </w:r>
      <w:r w:rsidRPr="00DC7355">
        <w:rPr>
          <w:b/>
        </w:rPr>
        <w:t>.3.</w:t>
      </w:r>
      <w:r w:rsidR="00BA2B74" w:rsidRPr="00DC7355">
        <w:rPr>
          <w:b/>
        </w:rPr>
        <w:t>1</w:t>
      </w:r>
      <w:r w:rsidR="00BA2B74" w:rsidRPr="00DC7355">
        <w:rPr>
          <w:b/>
        </w:rPr>
        <w:tab/>
      </w:r>
      <w:r w:rsidRPr="00DC7355">
        <w:rPr>
          <w:b/>
        </w:rPr>
        <w:t>TCI CH provided</w:t>
      </w:r>
    </w:p>
    <w:p w14:paraId="1508BA5C" w14:textId="77777777" w:rsidR="00327709" w:rsidRPr="00DC7355" w:rsidRDefault="00327709" w:rsidP="00357E42">
      <w:pPr>
        <w:keepNext/>
        <w:widowControl w:val="0"/>
      </w:pPr>
      <w:r w:rsidRPr="00DC7355">
        <w:t>This clause is to be extended.</w:t>
      </w:r>
    </w:p>
    <w:p w14:paraId="0AE21199" w14:textId="77777777" w:rsidR="00327709" w:rsidRPr="00DC7355" w:rsidRDefault="00327709" w:rsidP="00357E42">
      <w:pPr>
        <w:pStyle w:val="PL"/>
        <w:keepNext/>
        <w:keepLines/>
        <w:widowControl w:val="0"/>
        <w:rPr>
          <w:noProof w:val="0"/>
        </w:rPr>
      </w:pPr>
      <w:r w:rsidRPr="00DC7355">
        <w:rPr>
          <w:noProof w:val="0"/>
        </w:rPr>
        <w:t>// TciCHProvided</w:t>
      </w:r>
    </w:p>
    <w:p w14:paraId="1DC9DA93" w14:textId="77777777" w:rsidR="00327709" w:rsidRPr="00DC7355" w:rsidRDefault="00327709" w:rsidP="00357E42">
      <w:pPr>
        <w:pStyle w:val="PL"/>
        <w:keepNext/>
        <w:keepLines/>
        <w:widowControl w:val="0"/>
        <w:rPr>
          <w:noProof w:val="0"/>
        </w:rPr>
      </w:pPr>
      <w:r w:rsidRPr="00DC7355">
        <w:rPr>
          <w:noProof w:val="0"/>
        </w:rPr>
        <w:t xml:space="preserve">// TE </w:t>
      </w:r>
      <w:r w:rsidRPr="00DC7355">
        <w:rPr>
          <w:noProof w:val="0"/>
        </w:rPr>
        <w:noBreakHyphen/>
        <w:t>&gt; CH</w:t>
      </w:r>
    </w:p>
    <w:p w14:paraId="63D2F186" w14:textId="77777777" w:rsidR="00327709" w:rsidRPr="00DC7355" w:rsidRDefault="00327709" w:rsidP="00357E42">
      <w:pPr>
        <w:pStyle w:val="PL"/>
        <w:keepNext/>
        <w:widowControl w:val="0"/>
        <w:rPr>
          <w:noProof w:val="0"/>
        </w:rPr>
      </w:pPr>
      <w:proofErr w:type="gramStart"/>
      <w:r w:rsidRPr="00DC7355">
        <w:rPr>
          <w:noProof w:val="0"/>
        </w:rPr>
        <w:t>package</w:t>
      </w:r>
      <w:proofErr w:type="gramEnd"/>
      <w:r w:rsidRPr="00DC7355">
        <w:rPr>
          <w:noProof w:val="0"/>
        </w:rPr>
        <w:t xml:space="preserve"> org.etsi.ttcn.tci;</w:t>
      </w:r>
    </w:p>
    <w:p w14:paraId="2E887D65" w14:textId="77777777" w:rsidR="00327709" w:rsidRPr="00DC7355" w:rsidRDefault="00327709" w:rsidP="006A724F">
      <w:pPr>
        <w:pStyle w:val="PL"/>
        <w:keepNext/>
        <w:widowControl w:val="0"/>
        <w:rPr>
          <w:noProof w:val="0"/>
        </w:rPr>
      </w:pPr>
      <w:proofErr w:type="gramStart"/>
      <w:r w:rsidRPr="00DC7355">
        <w:rPr>
          <w:noProof w:val="0"/>
        </w:rPr>
        <w:t>public</w:t>
      </w:r>
      <w:proofErr w:type="gramEnd"/>
      <w:r w:rsidRPr="00DC7355">
        <w:rPr>
          <w:noProof w:val="0"/>
        </w:rPr>
        <w:t xml:space="preserve"> interface TciCHProvided {</w:t>
      </w:r>
    </w:p>
    <w:p w14:paraId="453F4BC1" w14:textId="77777777" w:rsidR="00327709" w:rsidRPr="00DC7355" w:rsidRDefault="00327709">
      <w:pPr>
        <w:pStyle w:val="PL"/>
        <w:keepNext/>
        <w:widowControl w:val="0"/>
        <w:rPr>
          <w:noProof w:val="0"/>
        </w:rPr>
      </w:pPr>
      <w:r w:rsidRPr="00DC7355">
        <w:rPr>
          <w:noProof w:val="0"/>
        </w:rPr>
        <w:tab/>
        <w:t>:</w:t>
      </w:r>
    </w:p>
    <w:p w14:paraId="284A1091" w14:textId="77777777" w:rsidR="00327709" w:rsidRPr="00DC7355" w:rsidRDefault="00327709" w:rsidP="00946D99">
      <w:pPr>
        <w:pStyle w:val="PL"/>
        <w:keepNext/>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tciStaticConnectReq(TriPortId fromPort, TriPortId toPort);</w:t>
      </w:r>
    </w:p>
    <w:p w14:paraId="3C6A6244" w14:textId="77777777" w:rsidR="00327709" w:rsidRPr="00DC7355" w:rsidRDefault="00327709" w:rsidP="00946D99">
      <w:pPr>
        <w:pStyle w:val="PL"/>
        <w:keepNext/>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tciStaticMapReq(TriPortId fromPort, TriPortId toPort);</w:t>
      </w:r>
    </w:p>
    <w:p w14:paraId="02CFD613" w14:textId="0254A696" w:rsidR="005C2FF6" w:rsidRPr="00DC7355" w:rsidRDefault="005C2FF6" w:rsidP="005C2FF6">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tciGetParallelMTCReq(TriComponentId comp) ;</w:t>
      </w:r>
    </w:p>
    <w:p w14:paraId="5848B181" w14:textId="77777777" w:rsidR="00327709" w:rsidRPr="00DC7355" w:rsidRDefault="00327709" w:rsidP="00327709">
      <w:pPr>
        <w:pStyle w:val="PL"/>
        <w:widowControl w:val="0"/>
        <w:rPr>
          <w:noProof w:val="0"/>
        </w:rPr>
      </w:pPr>
      <w:r w:rsidRPr="00DC7355">
        <w:rPr>
          <w:noProof w:val="0"/>
        </w:rPr>
        <w:t>}</w:t>
      </w:r>
    </w:p>
    <w:p w14:paraId="77CE83CB" w14:textId="77777777" w:rsidR="00CA6A20" w:rsidRPr="00DC7355" w:rsidRDefault="00CA6A20" w:rsidP="00327709">
      <w:pPr>
        <w:pStyle w:val="PL"/>
        <w:widowControl w:val="0"/>
        <w:rPr>
          <w:noProof w:val="0"/>
        </w:rPr>
      </w:pPr>
    </w:p>
    <w:p w14:paraId="48A2EC18" w14:textId="77777777" w:rsidR="00327709" w:rsidRPr="00DC7355" w:rsidRDefault="00327709" w:rsidP="00CB0C9B">
      <w:pPr>
        <w:widowControl w:val="0"/>
        <w:tabs>
          <w:tab w:val="left" w:pos="1701"/>
        </w:tabs>
        <w:rPr>
          <w:b/>
        </w:rPr>
      </w:pPr>
      <w:r w:rsidRPr="00DC7355">
        <w:rPr>
          <w:b/>
        </w:rPr>
        <w:t>Clause 8.</w:t>
      </w:r>
      <w:r w:rsidR="003F20E3" w:rsidRPr="00DC7355">
        <w:rPr>
          <w:b/>
        </w:rPr>
        <w:t>5</w:t>
      </w:r>
      <w:r w:rsidRPr="00DC7355">
        <w:rPr>
          <w:b/>
        </w:rPr>
        <w:t>.3.</w:t>
      </w:r>
      <w:r w:rsidR="00BA2B74" w:rsidRPr="00DC7355">
        <w:rPr>
          <w:b/>
        </w:rPr>
        <w:t>2</w:t>
      </w:r>
      <w:r w:rsidR="00BA2B74" w:rsidRPr="00DC7355">
        <w:rPr>
          <w:b/>
        </w:rPr>
        <w:tab/>
      </w:r>
      <w:r w:rsidRPr="00DC7355">
        <w:rPr>
          <w:b/>
        </w:rPr>
        <w:t>TCI CH required</w:t>
      </w:r>
    </w:p>
    <w:p w14:paraId="2D483D8B" w14:textId="77777777" w:rsidR="00327709" w:rsidRPr="00DC7355" w:rsidRDefault="00327709" w:rsidP="00327709">
      <w:pPr>
        <w:widowControl w:val="0"/>
      </w:pPr>
      <w:r w:rsidRPr="00DC7355">
        <w:t>This clause is to be extended.</w:t>
      </w:r>
    </w:p>
    <w:p w14:paraId="476DDBC1" w14:textId="77777777" w:rsidR="00327709" w:rsidRPr="00DC7355" w:rsidRDefault="00327709" w:rsidP="00327709">
      <w:pPr>
        <w:pStyle w:val="PL"/>
        <w:widowControl w:val="0"/>
        <w:rPr>
          <w:noProof w:val="0"/>
        </w:rPr>
      </w:pPr>
      <w:r w:rsidRPr="00DC7355">
        <w:rPr>
          <w:noProof w:val="0"/>
        </w:rPr>
        <w:t>// TciCHRequired</w:t>
      </w:r>
    </w:p>
    <w:p w14:paraId="5C946848" w14:textId="77777777" w:rsidR="00327709" w:rsidRPr="00DC7355" w:rsidRDefault="00327709" w:rsidP="00327709">
      <w:pPr>
        <w:pStyle w:val="PL"/>
        <w:widowControl w:val="0"/>
        <w:rPr>
          <w:noProof w:val="0"/>
        </w:rPr>
      </w:pPr>
      <w:r w:rsidRPr="00DC7355">
        <w:rPr>
          <w:noProof w:val="0"/>
        </w:rPr>
        <w:t xml:space="preserve">// CH </w:t>
      </w:r>
      <w:r w:rsidRPr="00DC7355">
        <w:rPr>
          <w:noProof w:val="0"/>
        </w:rPr>
        <w:noBreakHyphen/>
        <w:t>&gt; TE</w:t>
      </w:r>
    </w:p>
    <w:p w14:paraId="447184F2" w14:textId="77777777" w:rsidR="00327709" w:rsidRPr="00DC7355" w:rsidRDefault="00327709" w:rsidP="00327709">
      <w:pPr>
        <w:pStyle w:val="PL"/>
        <w:widowControl w:val="0"/>
        <w:rPr>
          <w:noProof w:val="0"/>
        </w:rPr>
      </w:pPr>
      <w:proofErr w:type="gramStart"/>
      <w:r w:rsidRPr="00DC7355">
        <w:rPr>
          <w:noProof w:val="0"/>
        </w:rPr>
        <w:t>package</w:t>
      </w:r>
      <w:proofErr w:type="gramEnd"/>
      <w:r w:rsidRPr="00DC7355">
        <w:rPr>
          <w:noProof w:val="0"/>
        </w:rPr>
        <w:t xml:space="preserve"> org.etsi.ttcn.tci;</w:t>
      </w:r>
    </w:p>
    <w:p w14:paraId="52061C3E" w14:textId="77777777" w:rsidR="00327709" w:rsidRPr="00DC7355" w:rsidRDefault="00327709" w:rsidP="00327709">
      <w:pPr>
        <w:pStyle w:val="PL"/>
        <w:widowControl w:val="0"/>
        <w:rPr>
          <w:noProof w:val="0"/>
        </w:rPr>
      </w:pPr>
      <w:proofErr w:type="gramStart"/>
      <w:r w:rsidRPr="00DC7355">
        <w:rPr>
          <w:noProof w:val="0"/>
        </w:rPr>
        <w:t>public</w:t>
      </w:r>
      <w:proofErr w:type="gramEnd"/>
      <w:r w:rsidRPr="00DC7355">
        <w:rPr>
          <w:noProof w:val="0"/>
        </w:rPr>
        <w:t xml:space="preserve"> interface TciCHRequired extends TciCDRequired {</w:t>
      </w:r>
    </w:p>
    <w:p w14:paraId="4F7658AE" w14:textId="77777777" w:rsidR="00327709" w:rsidRPr="00DC7355" w:rsidRDefault="00327709" w:rsidP="00327709">
      <w:pPr>
        <w:pStyle w:val="PL"/>
        <w:widowControl w:val="0"/>
        <w:rPr>
          <w:noProof w:val="0"/>
        </w:rPr>
      </w:pPr>
      <w:r w:rsidRPr="00DC7355">
        <w:rPr>
          <w:noProof w:val="0"/>
        </w:rPr>
        <w:tab/>
        <w:t>:</w:t>
      </w:r>
    </w:p>
    <w:p w14:paraId="0A34E31B"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tciStaticConnect(TriPortId fromPort, TriPortId toPort);</w:t>
      </w:r>
    </w:p>
    <w:p w14:paraId="29F938C2"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tciStaticMap(TriPortId fromPort, TriPortId toPort);</w:t>
      </w:r>
    </w:p>
    <w:p w14:paraId="5716D247" w14:textId="53FE783E" w:rsidR="005C2FF6" w:rsidRPr="00DC7355" w:rsidRDefault="005C2FF6" w:rsidP="005C2FF6">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tciGetParallelMTC(TriComponentId comp) ;</w:t>
      </w:r>
    </w:p>
    <w:p w14:paraId="59033BEC" w14:textId="77777777" w:rsidR="00327709" w:rsidRPr="00DC7355" w:rsidRDefault="00327709" w:rsidP="00327709">
      <w:pPr>
        <w:pStyle w:val="PL"/>
        <w:widowControl w:val="0"/>
        <w:rPr>
          <w:noProof w:val="0"/>
        </w:rPr>
      </w:pPr>
      <w:r w:rsidRPr="00DC7355">
        <w:rPr>
          <w:noProof w:val="0"/>
        </w:rPr>
        <w:t>}</w:t>
      </w:r>
    </w:p>
    <w:p w14:paraId="6C1EB794" w14:textId="77777777" w:rsidR="0068782E" w:rsidRPr="00DC7355" w:rsidRDefault="0068782E" w:rsidP="00327709">
      <w:pPr>
        <w:pStyle w:val="PL"/>
        <w:widowControl w:val="0"/>
        <w:rPr>
          <w:noProof w:val="0"/>
        </w:rPr>
      </w:pPr>
    </w:p>
    <w:p w14:paraId="7175A9B7" w14:textId="77777777" w:rsidR="0056636B" w:rsidRPr="00DC7355" w:rsidRDefault="0056636B" w:rsidP="00850D9B">
      <w:pPr>
        <w:keepNext/>
        <w:widowControl w:val="0"/>
        <w:tabs>
          <w:tab w:val="left" w:pos="1701"/>
        </w:tabs>
        <w:rPr>
          <w:b/>
        </w:rPr>
      </w:pPr>
      <w:r w:rsidRPr="00DC7355">
        <w:rPr>
          <w:b/>
        </w:rPr>
        <w:lastRenderedPageBreak/>
        <w:t>Clause 8.</w:t>
      </w:r>
      <w:r w:rsidR="003F20E3" w:rsidRPr="00DC7355">
        <w:rPr>
          <w:b/>
        </w:rPr>
        <w:t>5</w:t>
      </w:r>
      <w:r w:rsidRPr="00DC7355">
        <w:rPr>
          <w:b/>
        </w:rPr>
        <w:t>.4.</w:t>
      </w:r>
      <w:r w:rsidR="00BA2B74" w:rsidRPr="00DC7355">
        <w:rPr>
          <w:b/>
        </w:rPr>
        <w:t>1</w:t>
      </w:r>
      <w:r w:rsidR="00BA2B74" w:rsidRPr="00DC7355">
        <w:rPr>
          <w:b/>
        </w:rPr>
        <w:tab/>
      </w:r>
      <w:r w:rsidRPr="00DC7355">
        <w:rPr>
          <w:b/>
        </w:rPr>
        <w:t>TCI TL provided</w:t>
      </w:r>
    </w:p>
    <w:p w14:paraId="49FCC28C" w14:textId="77777777" w:rsidR="0056636B" w:rsidRPr="00DC7355" w:rsidRDefault="0056636B" w:rsidP="00850D9B">
      <w:pPr>
        <w:keepNext/>
        <w:widowControl w:val="0"/>
      </w:pPr>
      <w:r w:rsidRPr="00DC7355">
        <w:t>This clause is to be extended.</w:t>
      </w:r>
    </w:p>
    <w:p w14:paraId="00C05273" w14:textId="77777777" w:rsidR="0056636B" w:rsidRPr="00887279" w:rsidRDefault="0056636B" w:rsidP="0056636B">
      <w:pPr>
        <w:pStyle w:val="PL"/>
        <w:keepNext/>
        <w:widowControl w:val="0"/>
        <w:rPr>
          <w:noProof w:val="0"/>
          <w:lang w:val="de-DE"/>
        </w:rPr>
      </w:pPr>
      <w:r w:rsidRPr="00887279">
        <w:rPr>
          <w:noProof w:val="0"/>
          <w:lang w:val="de-DE"/>
        </w:rPr>
        <w:t>// TCI</w:t>
      </w:r>
      <w:r w:rsidRPr="00887279">
        <w:rPr>
          <w:noProof w:val="0"/>
          <w:lang w:val="de-DE"/>
        </w:rPr>
        <w:noBreakHyphen/>
        <w:t>TL</w:t>
      </w:r>
    </w:p>
    <w:p w14:paraId="6D27B43B" w14:textId="77777777" w:rsidR="0056636B" w:rsidRPr="00887279" w:rsidRDefault="0056636B" w:rsidP="0056636B">
      <w:pPr>
        <w:pStyle w:val="PL"/>
        <w:keepNext/>
        <w:widowControl w:val="0"/>
        <w:rPr>
          <w:noProof w:val="0"/>
          <w:lang w:val="de-DE"/>
        </w:rPr>
      </w:pPr>
      <w:r w:rsidRPr="00887279">
        <w:rPr>
          <w:noProof w:val="0"/>
          <w:lang w:val="de-DE"/>
        </w:rPr>
        <w:t xml:space="preserve">// TE, </w:t>
      </w:r>
      <w:proofErr w:type="gramStart"/>
      <w:r w:rsidRPr="00887279">
        <w:rPr>
          <w:noProof w:val="0"/>
          <w:lang w:val="de-DE"/>
        </w:rPr>
        <w:t>TM,CH</w:t>
      </w:r>
      <w:proofErr w:type="gramEnd"/>
      <w:r w:rsidRPr="00887279">
        <w:rPr>
          <w:noProof w:val="0"/>
          <w:lang w:val="de-DE"/>
        </w:rPr>
        <w:t xml:space="preserve">,CD, SA,PA </w:t>
      </w:r>
      <w:r w:rsidRPr="00887279">
        <w:rPr>
          <w:noProof w:val="0"/>
          <w:lang w:val="de-DE"/>
        </w:rPr>
        <w:noBreakHyphen/>
        <w:t>&gt; TL</w:t>
      </w:r>
    </w:p>
    <w:p w14:paraId="273A2CF4" w14:textId="77777777" w:rsidR="0056636B" w:rsidRPr="00DC7355" w:rsidRDefault="0056636B" w:rsidP="0056636B">
      <w:pPr>
        <w:pStyle w:val="PL"/>
        <w:keepNext/>
        <w:widowControl w:val="0"/>
        <w:rPr>
          <w:noProof w:val="0"/>
        </w:rPr>
      </w:pPr>
      <w:proofErr w:type="gramStart"/>
      <w:r w:rsidRPr="00DC7355">
        <w:rPr>
          <w:noProof w:val="0"/>
        </w:rPr>
        <w:t>package</w:t>
      </w:r>
      <w:proofErr w:type="gramEnd"/>
      <w:r w:rsidRPr="00DC7355">
        <w:rPr>
          <w:noProof w:val="0"/>
        </w:rPr>
        <w:t xml:space="preserve"> org.etsi.ttcn.tci;</w:t>
      </w:r>
    </w:p>
    <w:p w14:paraId="7DDB52D8" w14:textId="77777777" w:rsidR="0056636B" w:rsidRPr="00DC7355" w:rsidRDefault="0056636B" w:rsidP="0056636B">
      <w:pPr>
        <w:pStyle w:val="PL"/>
        <w:keepNext/>
        <w:widowControl w:val="0"/>
        <w:rPr>
          <w:noProof w:val="0"/>
        </w:rPr>
      </w:pPr>
      <w:proofErr w:type="gramStart"/>
      <w:r w:rsidRPr="00DC7355">
        <w:rPr>
          <w:noProof w:val="0"/>
        </w:rPr>
        <w:t>public</w:t>
      </w:r>
      <w:proofErr w:type="gramEnd"/>
      <w:r w:rsidRPr="00DC7355">
        <w:rPr>
          <w:noProof w:val="0"/>
        </w:rPr>
        <w:t xml:space="preserve"> interface TciTLProvided {</w:t>
      </w:r>
    </w:p>
    <w:p w14:paraId="6206303D" w14:textId="77777777" w:rsidR="0056636B" w:rsidRPr="00DC7355" w:rsidRDefault="0056636B" w:rsidP="0056636B">
      <w:pPr>
        <w:pStyle w:val="PL"/>
        <w:keepNext/>
        <w:widowControl w:val="0"/>
        <w:rPr>
          <w:noProof w:val="0"/>
        </w:rPr>
      </w:pPr>
      <w:r w:rsidRPr="00DC7355">
        <w:rPr>
          <w:noProof w:val="0"/>
        </w:rPr>
        <w:tab/>
        <w:t>:</w:t>
      </w:r>
    </w:p>
    <w:p w14:paraId="22757319" w14:textId="77777777" w:rsidR="0056636B" w:rsidRPr="00DC7355" w:rsidRDefault="0056636B" w:rsidP="0056636B">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tliCStaticCreate(String am, int ts, String src, int line, TriComponentId c, </w:t>
      </w:r>
    </w:p>
    <w:p w14:paraId="0ECD3EE2" w14:textId="77777777" w:rsidR="0056636B" w:rsidRPr="00DC7355" w:rsidRDefault="0056636B" w:rsidP="0056636B">
      <w:pPr>
        <w:pStyle w:val="PL"/>
        <w:widowControl w:val="0"/>
        <w:rPr>
          <w:noProof w:val="0"/>
        </w:rPr>
      </w:pPr>
      <w:r w:rsidRPr="00DC7355">
        <w:rPr>
          <w:noProof w:val="0"/>
        </w:rPr>
        <w:tab/>
      </w:r>
      <w:r w:rsidRPr="00DC7355">
        <w:rPr>
          <w:noProof w:val="0"/>
        </w:rPr>
        <w:tab/>
        <w:t>TriComponentId comp, String name);</w:t>
      </w:r>
    </w:p>
    <w:p w14:paraId="72F20B70" w14:textId="77777777" w:rsidR="0056636B" w:rsidRPr="00DC7355" w:rsidRDefault="0056636B" w:rsidP="0056636B">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tliPStaticConnect(String am, int ts, String src, int line, TriComponentId c, </w:t>
      </w:r>
    </w:p>
    <w:p w14:paraId="4AADAF63" w14:textId="77777777" w:rsidR="0056636B" w:rsidRPr="00DC7355" w:rsidRDefault="0056636B" w:rsidP="0056636B">
      <w:pPr>
        <w:pStyle w:val="PL"/>
        <w:widowControl w:val="0"/>
        <w:rPr>
          <w:noProof w:val="0"/>
        </w:rPr>
      </w:pPr>
      <w:r w:rsidRPr="00DC7355">
        <w:rPr>
          <w:noProof w:val="0"/>
        </w:rPr>
        <w:tab/>
      </w:r>
      <w:r w:rsidRPr="00DC7355">
        <w:rPr>
          <w:noProof w:val="0"/>
        </w:rPr>
        <w:tab/>
        <w:t>TriPortId port1, TriPortId port2);</w:t>
      </w:r>
    </w:p>
    <w:p w14:paraId="042E51CB" w14:textId="77777777" w:rsidR="0056636B" w:rsidRPr="00DC7355" w:rsidRDefault="0056636B" w:rsidP="0056636B">
      <w:pPr>
        <w:pStyle w:val="PL"/>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tliPStaticMap(String am, int ts, String src, int line, TriComponentId c, </w:t>
      </w:r>
    </w:p>
    <w:p w14:paraId="000490A6" w14:textId="77777777" w:rsidR="0056636B" w:rsidRPr="00DC7355" w:rsidRDefault="0056636B" w:rsidP="0056636B">
      <w:pPr>
        <w:pStyle w:val="PL"/>
        <w:widowControl w:val="0"/>
        <w:rPr>
          <w:noProof w:val="0"/>
        </w:rPr>
      </w:pPr>
      <w:r w:rsidRPr="00DC7355">
        <w:rPr>
          <w:noProof w:val="0"/>
        </w:rPr>
        <w:tab/>
      </w:r>
      <w:r w:rsidRPr="00DC7355">
        <w:rPr>
          <w:noProof w:val="0"/>
        </w:rPr>
        <w:tab/>
        <w:t>TriPortId port1, TriPortId port2);</w:t>
      </w:r>
    </w:p>
    <w:p w14:paraId="4A2DD0C0" w14:textId="77777777" w:rsidR="0056636B" w:rsidRPr="00DC7355" w:rsidRDefault="0056636B" w:rsidP="0056636B">
      <w:pPr>
        <w:pStyle w:val="PL"/>
        <w:keepNext/>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tliConfigStarted (String am, int ts, String src, int line, TriComponentId c,</w:t>
      </w:r>
    </w:p>
    <w:p w14:paraId="5AAE222D" w14:textId="77777777" w:rsidR="0056636B" w:rsidRPr="00DC7355" w:rsidRDefault="0056636B" w:rsidP="0056636B">
      <w:pPr>
        <w:pStyle w:val="PL"/>
        <w:keepNext/>
        <w:widowControl w:val="0"/>
        <w:rPr>
          <w:noProof w:val="0"/>
        </w:rPr>
      </w:pPr>
      <w:r w:rsidRPr="00DC7355">
        <w:rPr>
          <w:noProof w:val="0"/>
        </w:rPr>
        <w:tab/>
      </w:r>
      <w:r w:rsidRPr="00DC7355">
        <w:rPr>
          <w:noProof w:val="0"/>
        </w:rPr>
        <w:tab/>
      </w:r>
      <w:r w:rsidRPr="00DC7355">
        <w:rPr>
          <w:noProof w:val="0"/>
        </w:rPr>
        <w:tab/>
        <w:t xml:space="preserve">TciBehaviourId configId, TciParameterList tciPars, </w:t>
      </w:r>
      <w:r w:rsidR="00EE2F3D" w:rsidRPr="00DC7355">
        <w:rPr>
          <w:rFonts w:cs="Courier New"/>
          <w:noProof w:val="0"/>
          <w:szCs w:val="16"/>
        </w:rPr>
        <w:t xml:space="preserve">TciConfigurationId </w:t>
      </w:r>
      <w:r w:rsidRPr="00DC7355">
        <w:rPr>
          <w:noProof w:val="0"/>
        </w:rPr>
        <w:t>ref);</w:t>
      </w:r>
    </w:p>
    <w:p w14:paraId="65620A89" w14:textId="77777777" w:rsidR="0056636B" w:rsidRPr="00DC7355" w:rsidRDefault="0056636B" w:rsidP="0056636B">
      <w:pPr>
        <w:pStyle w:val="PL"/>
        <w:keepNext/>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tliConfigKilled (String am, int ts, String src, int line, TriComponentId c,</w:t>
      </w:r>
    </w:p>
    <w:p w14:paraId="7D3B2313" w14:textId="77777777" w:rsidR="0056636B" w:rsidRPr="00DC7355" w:rsidRDefault="0056636B" w:rsidP="0056636B">
      <w:pPr>
        <w:pStyle w:val="PL"/>
        <w:widowControl w:val="0"/>
        <w:rPr>
          <w:noProof w:val="0"/>
        </w:rPr>
      </w:pPr>
      <w:r w:rsidRPr="00DC7355">
        <w:rPr>
          <w:noProof w:val="0"/>
        </w:rPr>
        <w:tab/>
      </w:r>
      <w:r w:rsidRPr="00DC7355">
        <w:rPr>
          <w:noProof w:val="0"/>
        </w:rPr>
        <w:tab/>
      </w:r>
      <w:r w:rsidRPr="00DC7355">
        <w:rPr>
          <w:noProof w:val="0"/>
        </w:rPr>
        <w:tab/>
      </w:r>
      <w:r w:rsidR="00EE2F3D" w:rsidRPr="00DC7355">
        <w:rPr>
          <w:rFonts w:cs="Courier New"/>
          <w:noProof w:val="0"/>
          <w:szCs w:val="16"/>
        </w:rPr>
        <w:t xml:space="preserve">TciConfigurationId </w:t>
      </w:r>
      <w:r w:rsidRPr="00DC7355">
        <w:rPr>
          <w:noProof w:val="0"/>
        </w:rPr>
        <w:t>ref);</w:t>
      </w:r>
    </w:p>
    <w:p w14:paraId="60BD9306" w14:textId="77777777" w:rsidR="0056636B" w:rsidRPr="00DC7355" w:rsidRDefault="0056636B" w:rsidP="0056636B">
      <w:pPr>
        <w:pStyle w:val="PL"/>
        <w:keepNext/>
        <w:widowControl w:val="0"/>
        <w:rPr>
          <w:noProof w:val="0"/>
        </w:rPr>
      </w:pPr>
      <w:r w:rsidRPr="00DC7355">
        <w:rPr>
          <w:noProof w:val="0"/>
        </w:rPr>
        <w:tab/>
      </w:r>
      <w:proofErr w:type="gramStart"/>
      <w:r w:rsidRPr="00DC7355">
        <w:rPr>
          <w:noProof w:val="0"/>
        </w:rPr>
        <w:t>public</w:t>
      </w:r>
      <w:proofErr w:type="gramEnd"/>
      <w:r w:rsidRPr="00DC7355">
        <w:rPr>
          <w:noProof w:val="0"/>
        </w:rPr>
        <w:t xml:space="preserve"> void tliPSetState (String am, int ts, String src, int line, TriComponentId c,</w:t>
      </w:r>
    </w:p>
    <w:p w14:paraId="63BE4896" w14:textId="77777777" w:rsidR="0056636B" w:rsidRPr="00DC7355" w:rsidRDefault="0056636B" w:rsidP="0056636B">
      <w:pPr>
        <w:pStyle w:val="PL"/>
        <w:widowControl w:val="0"/>
        <w:rPr>
          <w:noProof w:val="0"/>
        </w:rPr>
      </w:pPr>
      <w:r w:rsidRPr="00DC7355">
        <w:rPr>
          <w:noProof w:val="0"/>
        </w:rPr>
        <w:tab/>
      </w:r>
      <w:r w:rsidRPr="00DC7355">
        <w:rPr>
          <w:noProof w:val="0"/>
        </w:rPr>
        <w:tab/>
      </w:r>
      <w:r w:rsidRPr="00DC7355">
        <w:rPr>
          <w:noProof w:val="0"/>
        </w:rPr>
        <w:tab/>
      </w:r>
      <w:proofErr w:type="gramStart"/>
      <w:r w:rsidRPr="00DC7355">
        <w:rPr>
          <w:noProof w:val="0"/>
        </w:rPr>
        <w:t>int</w:t>
      </w:r>
      <w:proofErr w:type="gramEnd"/>
      <w:r w:rsidRPr="00DC7355">
        <w:rPr>
          <w:noProof w:val="0"/>
        </w:rPr>
        <w:t xml:space="preserve"> state, String reason);</w:t>
      </w:r>
    </w:p>
    <w:p w14:paraId="15F3828E" w14:textId="77777777" w:rsidR="0056636B" w:rsidRPr="00DC7355" w:rsidRDefault="0056636B" w:rsidP="0056636B">
      <w:pPr>
        <w:pStyle w:val="PL"/>
        <w:widowControl w:val="0"/>
        <w:rPr>
          <w:noProof w:val="0"/>
        </w:rPr>
      </w:pPr>
      <w:r w:rsidRPr="00DC7355">
        <w:rPr>
          <w:noProof w:val="0"/>
        </w:rPr>
        <w:t>}</w:t>
      </w:r>
    </w:p>
    <w:p w14:paraId="39E42FD1" w14:textId="77777777" w:rsidR="00666039" w:rsidRPr="00DC7355" w:rsidRDefault="00666039" w:rsidP="0056636B">
      <w:pPr>
        <w:pStyle w:val="PL"/>
        <w:widowControl w:val="0"/>
        <w:rPr>
          <w:noProof w:val="0"/>
        </w:rPr>
      </w:pPr>
    </w:p>
    <w:p w14:paraId="020B418B" w14:textId="07FD66FC" w:rsidR="00327709" w:rsidRPr="00DC7355" w:rsidRDefault="00327709" w:rsidP="00327709">
      <w:pPr>
        <w:pStyle w:val="berschrift2"/>
      </w:pPr>
      <w:bookmarkStart w:id="130" w:name="_Toc75433986"/>
      <w:r w:rsidRPr="00DC7355">
        <w:t>8.8</w:t>
      </w:r>
      <w:r w:rsidRPr="00DC7355">
        <w:tab/>
        <w:t>Extensions to clause 9</w:t>
      </w:r>
      <w:r w:rsidRPr="00DC7355">
        <w:rPr>
          <w:rFonts w:cs="Arial"/>
        </w:rPr>
        <w:t xml:space="preserve"> of </w:t>
      </w:r>
      <w:r w:rsidR="00492FC3" w:rsidRPr="00DC7355">
        <w:rPr>
          <w:rFonts w:cs="Arial"/>
        </w:rPr>
        <w:t>ETSI ES 201 873-6</w:t>
      </w:r>
      <w:r w:rsidR="002F228C" w:rsidRPr="00DC7355">
        <w:rPr>
          <w:rFonts w:cs="Arial"/>
        </w:rPr>
        <w:t xml:space="preserve"> </w:t>
      </w:r>
      <w:r w:rsidR="00492FC3" w:rsidRPr="00DC7355">
        <w:rPr>
          <w:rFonts w:cs="Arial"/>
        </w:rPr>
        <w:t>A</w:t>
      </w:r>
      <w:r w:rsidRPr="00DC7355">
        <w:t>NSI</w:t>
      </w:r>
      <w:r w:rsidR="006C241B" w:rsidRPr="00DC7355">
        <w:t xml:space="preserve"> </w:t>
      </w:r>
      <w:r w:rsidRPr="00DC7355">
        <w:t>C</w:t>
      </w:r>
      <w:r w:rsidR="006C241B" w:rsidRPr="00DC7355">
        <w:t xml:space="preserve"> </w:t>
      </w:r>
      <w:r w:rsidRPr="00DC7355">
        <w:t>language mapping</w:t>
      </w:r>
      <w:bookmarkEnd w:id="130"/>
    </w:p>
    <w:p w14:paraId="04DE1218" w14:textId="77777777" w:rsidR="00327709" w:rsidRPr="00DC7355" w:rsidRDefault="00327709" w:rsidP="00CB0C9B">
      <w:pPr>
        <w:keepNext/>
        <w:widowControl w:val="0"/>
        <w:tabs>
          <w:tab w:val="left" w:pos="1701"/>
        </w:tabs>
        <w:rPr>
          <w:b/>
        </w:rPr>
      </w:pPr>
      <w:r w:rsidRPr="00DC7355">
        <w:rPr>
          <w:b/>
        </w:rPr>
        <w:t>Clause 9.</w:t>
      </w:r>
      <w:r w:rsidR="00BA2B74" w:rsidRPr="00DC7355">
        <w:rPr>
          <w:b/>
        </w:rPr>
        <w:t>5</w:t>
      </w:r>
      <w:r w:rsidR="00BA2B74" w:rsidRPr="00DC7355">
        <w:rPr>
          <w:b/>
        </w:rPr>
        <w:tab/>
      </w:r>
      <w:r w:rsidRPr="00DC7355">
        <w:rPr>
          <w:b/>
        </w:rPr>
        <w:t>Data</w:t>
      </w:r>
    </w:p>
    <w:p w14:paraId="5668D6B8" w14:textId="77777777" w:rsidR="00327709" w:rsidRPr="00DC7355" w:rsidRDefault="00327709" w:rsidP="00F52E83">
      <w:pPr>
        <w:keepNext/>
        <w:widowControl w:val="0"/>
      </w:pPr>
      <w:r w:rsidRPr="00DC7355">
        <w:t>The table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808"/>
        <w:gridCol w:w="4185"/>
        <w:gridCol w:w="2171"/>
      </w:tblGrid>
      <w:tr w:rsidR="00327709" w:rsidRPr="00DC7355" w14:paraId="127F6B9F" w14:textId="77777777" w:rsidTr="00D015D3">
        <w:trPr>
          <w:cantSplit/>
          <w:tblHeader/>
          <w:jc w:val="center"/>
        </w:trPr>
        <w:tc>
          <w:tcPr>
            <w:tcW w:w="2808" w:type="dxa"/>
            <w:vAlign w:val="center"/>
          </w:tcPr>
          <w:p w14:paraId="0F0243ED" w14:textId="77777777" w:rsidR="00327709" w:rsidRPr="00DC7355" w:rsidRDefault="00327709" w:rsidP="00F52E83">
            <w:pPr>
              <w:pStyle w:val="TAH"/>
              <w:keepLines w:val="0"/>
              <w:widowControl w:val="0"/>
              <w:rPr>
                <w:szCs w:val="18"/>
              </w:rPr>
            </w:pPr>
            <w:r w:rsidRPr="00DC7355">
              <w:rPr>
                <w:szCs w:val="18"/>
              </w:rPr>
              <w:t>TCI IDL ADT</w:t>
            </w:r>
          </w:p>
        </w:tc>
        <w:tc>
          <w:tcPr>
            <w:tcW w:w="4185" w:type="dxa"/>
            <w:vAlign w:val="center"/>
          </w:tcPr>
          <w:p w14:paraId="64F4A5A6" w14:textId="77777777" w:rsidR="00327709" w:rsidRPr="00DC7355" w:rsidRDefault="00327709" w:rsidP="00F52E83">
            <w:pPr>
              <w:pStyle w:val="TAH"/>
              <w:keepLines w:val="0"/>
              <w:widowControl w:val="0"/>
              <w:rPr>
                <w:szCs w:val="18"/>
              </w:rPr>
            </w:pPr>
            <w:r w:rsidRPr="00DC7355">
              <w:rPr>
                <w:szCs w:val="18"/>
              </w:rPr>
              <w:t>ANSI C representation (Type definition)</w:t>
            </w:r>
          </w:p>
        </w:tc>
        <w:tc>
          <w:tcPr>
            <w:tcW w:w="2171" w:type="dxa"/>
          </w:tcPr>
          <w:p w14:paraId="1883C73F" w14:textId="77777777" w:rsidR="00327709" w:rsidRPr="00DC7355" w:rsidRDefault="00327709" w:rsidP="00F52E83">
            <w:pPr>
              <w:pStyle w:val="TAH"/>
              <w:keepLines w:val="0"/>
              <w:widowControl w:val="0"/>
              <w:rPr>
                <w:szCs w:val="18"/>
              </w:rPr>
            </w:pPr>
            <w:r w:rsidRPr="00DC7355">
              <w:rPr>
                <w:szCs w:val="18"/>
              </w:rPr>
              <w:t>Notes and comments</w:t>
            </w:r>
          </w:p>
        </w:tc>
      </w:tr>
      <w:tr w:rsidR="00327709" w:rsidRPr="00DC7355" w14:paraId="06E2942D" w14:textId="77777777" w:rsidTr="00D015D3">
        <w:trPr>
          <w:cantSplit/>
          <w:tblHeader/>
          <w:jc w:val="center"/>
        </w:trPr>
        <w:tc>
          <w:tcPr>
            <w:tcW w:w="2808" w:type="dxa"/>
            <w:vAlign w:val="center"/>
          </w:tcPr>
          <w:p w14:paraId="3D505AEC" w14:textId="77777777" w:rsidR="00327709" w:rsidRPr="00DC7355" w:rsidRDefault="00327709" w:rsidP="00F52E83">
            <w:pPr>
              <w:pStyle w:val="TAH"/>
              <w:keepLines w:val="0"/>
              <w:widowControl w:val="0"/>
              <w:rPr>
                <w:szCs w:val="18"/>
              </w:rPr>
            </w:pPr>
            <w:r w:rsidRPr="00DC7355">
              <w:rPr>
                <w:szCs w:val="18"/>
              </w:rPr>
              <w:t>:</w:t>
            </w:r>
          </w:p>
        </w:tc>
        <w:tc>
          <w:tcPr>
            <w:tcW w:w="4185" w:type="dxa"/>
            <w:vAlign w:val="center"/>
          </w:tcPr>
          <w:p w14:paraId="4EBCF75C" w14:textId="77777777" w:rsidR="00327709" w:rsidRPr="00DC7355" w:rsidRDefault="00327709" w:rsidP="00F52E83">
            <w:pPr>
              <w:pStyle w:val="TAH"/>
              <w:keepLines w:val="0"/>
              <w:widowControl w:val="0"/>
              <w:rPr>
                <w:szCs w:val="18"/>
              </w:rPr>
            </w:pPr>
          </w:p>
        </w:tc>
        <w:tc>
          <w:tcPr>
            <w:tcW w:w="2171" w:type="dxa"/>
          </w:tcPr>
          <w:p w14:paraId="426A6647" w14:textId="77777777" w:rsidR="00327709" w:rsidRPr="00DC7355" w:rsidRDefault="00327709" w:rsidP="00F52E83">
            <w:pPr>
              <w:pStyle w:val="TAH"/>
              <w:keepLines w:val="0"/>
              <w:widowControl w:val="0"/>
              <w:rPr>
                <w:szCs w:val="18"/>
              </w:rPr>
            </w:pPr>
          </w:p>
        </w:tc>
      </w:tr>
      <w:tr w:rsidR="00A84133" w:rsidRPr="00DC7355" w14:paraId="784748FF" w14:textId="77777777" w:rsidTr="00D015D3">
        <w:trPr>
          <w:cantSplit/>
          <w:jc w:val="center"/>
        </w:trPr>
        <w:tc>
          <w:tcPr>
            <w:tcW w:w="2808" w:type="dxa"/>
          </w:tcPr>
          <w:p w14:paraId="3D5B48C8" w14:textId="77777777" w:rsidR="00A84133" w:rsidRPr="00DC7355" w:rsidRDefault="00A84133" w:rsidP="00C007C0">
            <w:pPr>
              <w:pStyle w:val="TAC"/>
              <w:keepNext w:val="0"/>
              <w:keepLines w:val="0"/>
              <w:widowControl w:val="0"/>
              <w:jc w:val="left"/>
              <w:rPr>
                <w:szCs w:val="18"/>
              </w:rPr>
            </w:pPr>
            <w:r w:rsidRPr="00DC7355">
              <w:rPr>
                <w:szCs w:val="18"/>
              </w:rPr>
              <w:t>TciTypeClassType</w:t>
            </w:r>
          </w:p>
        </w:tc>
        <w:tc>
          <w:tcPr>
            <w:tcW w:w="4185" w:type="dxa"/>
          </w:tcPr>
          <w:p w14:paraId="7203F09A" w14:textId="77777777" w:rsidR="00A84133" w:rsidRPr="00DC7355" w:rsidRDefault="00A84133" w:rsidP="00C007C0">
            <w:pPr>
              <w:pStyle w:val="PL"/>
              <w:widowControl w:val="0"/>
              <w:rPr>
                <w:noProof w:val="0"/>
                <w:lang w:eastAsia="de-DE"/>
              </w:rPr>
            </w:pPr>
            <w:r w:rsidRPr="00DC7355">
              <w:rPr>
                <w:noProof w:val="0"/>
                <w:lang w:eastAsia="de-DE"/>
              </w:rPr>
              <w:t>typedef enum</w:t>
            </w:r>
          </w:p>
          <w:p w14:paraId="1C323CE2" w14:textId="77777777" w:rsidR="00A84133" w:rsidRPr="00DC7355" w:rsidRDefault="00A84133" w:rsidP="00C007C0">
            <w:pPr>
              <w:pStyle w:val="PL"/>
              <w:widowControl w:val="0"/>
              <w:rPr>
                <w:noProof w:val="0"/>
                <w:lang w:eastAsia="de-DE"/>
              </w:rPr>
            </w:pPr>
            <w:r w:rsidRPr="00DC7355">
              <w:rPr>
                <w:noProof w:val="0"/>
                <w:lang w:eastAsia="de-DE"/>
              </w:rPr>
              <w:t>{</w:t>
            </w:r>
          </w:p>
          <w:p w14:paraId="4E56642C" w14:textId="77777777" w:rsidR="00A84133" w:rsidRPr="00DC7355" w:rsidRDefault="00A84133" w:rsidP="00C007C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DC7355">
              <w:rPr>
                <w:rFonts w:ascii="Courier New" w:hAnsi="Courier New"/>
                <w:sz w:val="16"/>
              </w:rPr>
              <w:t>:,</w:t>
            </w:r>
          </w:p>
          <w:p w14:paraId="634DBD0E" w14:textId="77777777" w:rsidR="00A84133" w:rsidRPr="00DC7355" w:rsidRDefault="00A84133" w:rsidP="00C007C0">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DC7355">
              <w:rPr>
                <w:rFonts w:ascii="Courier New" w:hAnsi="Courier New"/>
                <w:sz w:val="16"/>
              </w:rPr>
              <w:t>TCI_CONFIGURATION_TYPE = 25</w:t>
            </w:r>
          </w:p>
          <w:p w14:paraId="385AB075" w14:textId="77777777" w:rsidR="00A84133" w:rsidRPr="00DC7355" w:rsidRDefault="00A84133" w:rsidP="00D015D3">
            <w:pPr>
              <w:pStyle w:val="PL"/>
              <w:widowControl w:val="0"/>
              <w:rPr>
                <w:noProof w:val="0"/>
                <w:lang w:eastAsia="de-DE"/>
              </w:rPr>
            </w:pPr>
            <w:r w:rsidRPr="00DC7355">
              <w:rPr>
                <w:noProof w:val="0"/>
                <w:lang w:eastAsia="de-DE"/>
              </w:rPr>
              <w:t>} TciTypeClassType;</w:t>
            </w:r>
          </w:p>
        </w:tc>
        <w:tc>
          <w:tcPr>
            <w:tcW w:w="2171" w:type="dxa"/>
          </w:tcPr>
          <w:p w14:paraId="0A304156" w14:textId="77777777" w:rsidR="00A84133" w:rsidRPr="00DC7355" w:rsidRDefault="00A84133" w:rsidP="00C007C0">
            <w:pPr>
              <w:pStyle w:val="TAC"/>
              <w:keepNext w:val="0"/>
              <w:keepLines w:val="0"/>
              <w:widowControl w:val="0"/>
              <w:jc w:val="left"/>
              <w:rPr>
                <w:szCs w:val="18"/>
              </w:rPr>
            </w:pPr>
          </w:p>
        </w:tc>
      </w:tr>
      <w:tr w:rsidR="00327709" w:rsidRPr="00DC7355" w14:paraId="32DFB2A5" w14:textId="77777777" w:rsidTr="00D015D3">
        <w:trPr>
          <w:cantSplit/>
          <w:jc w:val="center"/>
        </w:trPr>
        <w:tc>
          <w:tcPr>
            <w:tcW w:w="2808" w:type="dxa"/>
          </w:tcPr>
          <w:p w14:paraId="61C846C9" w14:textId="77777777" w:rsidR="00327709" w:rsidRPr="00DC7355" w:rsidRDefault="00327709" w:rsidP="00F52E83">
            <w:pPr>
              <w:pStyle w:val="TAC"/>
              <w:keepLines w:val="0"/>
              <w:widowControl w:val="0"/>
              <w:jc w:val="left"/>
              <w:rPr>
                <w:szCs w:val="18"/>
              </w:rPr>
            </w:pPr>
            <w:r w:rsidRPr="00DC7355">
              <w:rPr>
                <w:szCs w:val="18"/>
              </w:rPr>
              <w:t>TciTestComponentKindType</w:t>
            </w:r>
          </w:p>
        </w:tc>
        <w:tc>
          <w:tcPr>
            <w:tcW w:w="4185" w:type="dxa"/>
          </w:tcPr>
          <w:p w14:paraId="5B507970" w14:textId="77777777" w:rsidR="00327709" w:rsidRPr="00DC7355" w:rsidRDefault="00327709" w:rsidP="00F52E83">
            <w:pPr>
              <w:pStyle w:val="PL"/>
              <w:keepNext/>
              <w:widowControl w:val="0"/>
              <w:rPr>
                <w:noProof w:val="0"/>
                <w:lang w:eastAsia="de-DE"/>
              </w:rPr>
            </w:pPr>
            <w:r w:rsidRPr="00DC7355">
              <w:rPr>
                <w:noProof w:val="0"/>
                <w:lang w:eastAsia="de-DE"/>
              </w:rPr>
              <w:t>typedef enum</w:t>
            </w:r>
          </w:p>
          <w:p w14:paraId="394FB786" w14:textId="77777777" w:rsidR="00327709" w:rsidRPr="00DC7355" w:rsidRDefault="00327709" w:rsidP="00F52E83">
            <w:pPr>
              <w:pStyle w:val="PL"/>
              <w:keepNext/>
              <w:widowControl w:val="0"/>
              <w:rPr>
                <w:noProof w:val="0"/>
                <w:lang w:eastAsia="de-DE"/>
              </w:rPr>
            </w:pPr>
            <w:r w:rsidRPr="00DC7355">
              <w:rPr>
                <w:noProof w:val="0"/>
                <w:lang w:eastAsia="de-DE"/>
              </w:rPr>
              <w:t>{</w:t>
            </w:r>
          </w:p>
          <w:p w14:paraId="4240507E" w14:textId="77777777" w:rsidR="00327709" w:rsidRPr="00DC7355" w:rsidRDefault="00327709" w:rsidP="00F52E83">
            <w:pPr>
              <w:pStyle w:val="PL"/>
              <w:keepNext/>
              <w:widowControl w:val="0"/>
              <w:rPr>
                <w:noProof w:val="0"/>
                <w:lang w:eastAsia="de-DE"/>
              </w:rPr>
            </w:pPr>
            <w:r w:rsidRPr="00DC7355">
              <w:rPr>
                <w:noProof w:val="0"/>
                <w:lang w:eastAsia="de-DE"/>
              </w:rPr>
              <w:t xml:space="preserve">  :,</w:t>
            </w:r>
          </w:p>
          <w:p w14:paraId="385CD02F" w14:textId="77777777" w:rsidR="00327709" w:rsidRPr="00DC7355" w:rsidRDefault="00327709" w:rsidP="00F52E83">
            <w:pPr>
              <w:pStyle w:val="PL"/>
              <w:keepNext/>
              <w:widowControl w:val="0"/>
              <w:rPr>
                <w:noProof w:val="0"/>
                <w:lang w:eastAsia="de-DE"/>
              </w:rPr>
            </w:pPr>
            <w:r w:rsidRPr="00DC7355">
              <w:rPr>
                <w:noProof w:val="0"/>
                <w:lang w:eastAsia="de-DE"/>
              </w:rPr>
              <w:t xml:space="preserve">  TCI_MTC_STATIC_COMP,</w:t>
            </w:r>
          </w:p>
          <w:p w14:paraId="5BAB6FD1" w14:textId="77777777" w:rsidR="00327709" w:rsidRPr="00DC7355" w:rsidRDefault="00327709" w:rsidP="00F52E83">
            <w:pPr>
              <w:pStyle w:val="PL"/>
              <w:keepNext/>
              <w:widowControl w:val="0"/>
              <w:rPr>
                <w:noProof w:val="0"/>
                <w:lang w:eastAsia="de-DE"/>
              </w:rPr>
            </w:pPr>
            <w:r w:rsidRPr="00DC7355">
              <w:rPr>
                <w:noProof w:val="0"/>
                <w:lang w:eastAsia="de-DE"/>
              </w:rPr>
              <w:t xml:space="preserve">  TCI_PTC_STATIC_COMP,</w:t>
            </w:r>
          </w:p>
          <w:p w14:paraId="5AED8F79" w14:textId="77777777" w:rsidR="00327709" w:rsidRPr="00DC7355" w:rsidRDefault="00327709" w:rsidP="00F52E83">
            <w:pPr>
              <w:pStyle w:val="PL"/>
              <w:keepNext/>
              <w:widowControl w:val="0"/>
              <w:rPr>
                <w:noProof w:val="0"/>
                <w:lang w:eastAsia="de-DE"/>
              </w:rPr>
            </w:pPr>
            <w:r w:rsidRPr="00DC7355">
              <w:rPr>
                <w:noProof w:val="0"/>
                <w:lang w:eastAsia="de-DE"/>
              </w:rPr>
              <w:t xml:space="preserve">  TCI_SYSTEM_STATIC_COMP</w:t>
            </w:r>
          </w:p>
          <w:p w14:paraId="66A5FA09" w14:textId="77777777" w:rsidR="00327709" w:rsidRPr="00DC7355" w:rsidRDefault="00327709" w:rsidP="00D015D3">
            <w:pPr>
              <w:pStyle w:val="PL"/>
              <w:keepNext/>
              <w:widowControl w:val="0"/>
              <w:rPr>
                <w:noProof w:val="0"/>
                <w:lang w:eastAsia="de-DE"/>
              </w:rPr>
            </w:pPr>
            <w:r w:rsidRPr="00DC7355">
              <w:rPr>
                <w:noProof w:val="0"/>
                <w:lang w:eastAsia="de-DE"/>
              </w:rPr>
              <w:t>} TciTestComponentKindType;</w:t>
            </w:r>
          </w:p>
        </w:tc>
        <w:tc>
          <w:tcPr>
            <w:tcW w:w="2171" w:type="dxa"/>
          </w:tcPr>
          <w:p w14:paraId="08760663" w14:textId="77777777" w:rsidR="00327709" w:rsidRPr="00DC7355" w:rsidRDefault="00327709" w:rsidP="00F52E83">
            <w:pPr>
              <w:pStyle w:val="TAC"/>
              <w:keepLines w:val="0"/>
              <w:widowControl w:val="0"/>
              <w:jc w:val="left"/>
              <w:rPr>
                <w:szCs w:val="18"/>
              </w:rPr>
            </w:pPr>
          </w:p>
        </w:tc>
      </w:tr>
      <w:tr w:rsidR="00327709" w:rsidRPr="00DC7355" w14:paraId="4231B156" w14:textId="77777777" w:rsidTr="00D015D3">
        <w:trPr>
          <w:cantSplit/>
          <w:tblHeader/>
          <w:jc w:val="center"/>
        </w:trPr>
        <w:tc>
          <w:tcPr>
            <w:tcW w:w="2808" w:type="dxa"/>
            <w:vAlign w:val="center"/>
          </w:tcPr>
          <w:p w14:paraId="4AD54400" w14:textId="77777777" w:rsidR="00327709" w:rsidRPr="00DC7355" w:rsidRDefault="00327709" w:rsidP="00F52E83">
            <w:pPr>
              <w:pStyle w:val="TAH"/>
              <w:keepLines w:val="0"/>
              <w:widowControl w:val="0"/>
              <w:rPr>
                <w:szCs w:val="18"/>
              </w:rPr>
            </w:pPr>
            <w:r w:rsidRPr="00DC7355">
              <w:rPr>
                <w:szCs w:val="18"/>
              </w:rPr>
              <w:t>:</w:t>
            </w:r>
          </w:p>
        </w:tc>
        <w:tc>
          <w:tcPr>
            <w:tcW w:w="4185" w:type="dxa"/>
            <w:vAlign w:val="center"/>
          </w:tcPr>
          <w:p w14:paraId="729E8897" w14:textId="77777777" w:rsidR="00327709" w:rsidRPr="00DC7355" w:rsidRDefault="00327709" w:rsidP="00F52E83">
            <w:pPr>
              <w:pStyle w:val="TAH"/>
              <w:keepLines w:val="0"/>
              <w:widowControl w:val="0"/>
              <w:rPr>
                <w:szCs w:val="18"/>
              </w:rPr>
            </w:pPr>
          </w:p>
        </w:tc>
        <w:tc>
          <w:tcPr>
            <w:tcW w:w="2171" w:type="dxa"/>
          </w:tcPr>
          <w:p w14:paraId="46EB0BD4" w14:textId="77777777" w:rsidR="00327709" w:rsidRPr="00DC7355" w:rsidRDefault="00327709" w:rsidP="00F52E83">
            <w:pPr>
              <w:pStyle w:val="TAH"/>
              <w:keepLines w:val="0"/>
              <w:widowControl w:val="0"/>
              <w:rPr>
                <w:szCs w:val="18"/>
              </w:rPr>
            </w:pPr>
          </w:p>
        </w:tc>
      </w:tr>
      <w:tr w:rsidR="00A84133" w:rsidRPr="00DC7355" w14:paraId="546C7462" w14:textId="77777777" w:rsidTr="00D015D3">
        <w:trPr>
          <w:cantSplit/>
          <w:tblHeader/>
          <w:jc w:val="center"/>
        </w:trPr>
        <w:tc>
          <w:tcPr>
            <w:tcW w:w="2808" w:type="dxa"/>
          </w:tcPr>
          <w:p w14:paraId="076D0A9C" w14:textId="77777777" w:rsidR="00A84133" w:rsidRPr="00DC7355" w:rsidRDefault="00A84133" w:rsidP="008C11C6">
            <w:pPr>
              <w:pStyle w:val="TAC"/>
              <w:keepLines w:val="0"/>
              <w:widowControl w:val="0"/>
              <w:jc w:val="left"/>
              <w:rPr>
                <w:szCs w:val="18"/>
              </w:rPr>
            </w:pPr>
            <w:r w:rsidRPr="00DC7355">
              <w:rPr>
                <w:szCs w:val="18"/>
              </w:rPr>
              <w:t>TciConfigurationIdType</w:t>
            </w:r>
          </w:p>
        </w:tc>
        <w:tc>
          <w:tcPr>
            <w:tcW w:w="4185" w:type="dxa"/>
            <w:vAlign w:val="center"/>
          </w:tcPr>
          <w:p w14:paraId="7D3CB864" w14:textId="77777777" w:rsidR="00A84133" w:rsidRPr="00DC7355" w:rsidRDefault="00A84133" w:rsidP="00A84133">
            <w:pPr>
              <w:pStyle w:val="PL"/>
              <w:keepNext/>
              <w:keepLines/>
              <w:rPr>
                <w:noProof w:val="0"/>
                <w:sz w:val="18"/>
                <w:szCs w:val="18"/>
                <w:lang w:eastAsia="de-DE"/>
              </w:rPr>
            </w:pPr>
            <w:r w:rsidRPr="00DC7355">
              <w:rPr>
                <w:noProof w:val="0"/>
                <w:sz w:val="18"/>
                <w:szCs w:val="18"/>
                <w:lang w:eastAsia="de-DE"/>
              </w:rPr>
              <w:t>typedef struct TciConfigurationId</w:t>
            </w:r>
            <w:r w:rsidR="00491E50" w:rsidRPr="00DC7355">
              <w:rPr>
                <w:noProof w:val="0"/>
                <w:sz w:val="18"/>
                <w:szCs w:val="18"/>
                <w:lang w:eastAsia="de-DE"/>
              </w:rPr>
              <w:t>Type</w:t>
            </w:r>
          </w:p>
          <w:p w14:paraId="1D7ADD99" w14:textId="77777777" w:rsidR="00A84133" w:rsidRPr="00DC7355" w:rsidRDefault="00A84133" w:rsidP="00A84133">
            <w:pPr>
              <w:pStyle w:val="PL"/>
              <w:keepNext/>
              <w:keepLines/>
              <w:rPr>
                <w:noProof w:val="0"/>
                <w:sz w:val="18"/>
                <w:szCs w:val="18"/>
                <w:lang w:eastAsia="de-DE"/>
              </w:rPr>
            </w:pPr>
            <w:r w:rsidRPr="00DC7355">
              <w:rPr>
                <w:noProof w:val="0"/>
                <w:sz w:val="18"/>
                <w:szCs w:val="18"/>
                <w:lang w:eastAsia="de-DE"/>
              </w:rPr>
              <w:t>{</w:t>
            </w:r>
          </w:p>
          <w:p w14:paraId="0D94076F" w14:textId="77777777" w:rsidR="00A84133" w:rsidRPr="00DC7355" w:rsidRDefault="00A84133" w:rsidP="00A84133">
            <w:pPr>
              <w:pStyle w:val="PL"/>
              <w:keepNext/>
              <w:keepLines/>
              <w:rPr>
                <w:noProof w:val="0"/>
                <w:sz w:val="18"/>
                <w:szCs w:val="18"/>
                <w:lang w:eastAsia="de-DE"/>
              </w:rPr>
            </w:pPr>
            <w:r w:rsidRPr="00DC7355">
              <w:rPr>
                <w:noProof w:val="0"/>
                <w:sz w:val="18"/>
                <w:szCs w:val="18"/>
                <w:lang w:eastAsia="de-DE"/>
              </w:rPr>
              <w:t xml:space="preserve"> BinaryString confInst;</w:t>
            </w:r>
          </w:p>
          <w:p w14:paraId="02EDE06E" w14:textId="77777777" w:rsidR="00A84133" w:rsidRPr="00DC7355" w:rsidRDefault="00A84133" w:rsidP="00A84133">
            <w:pPr>
              <w:pStyle w:val="PL"/>
              <w:keepNext/>
              <w:keepLines/>
              <w:rPr>
                <w:noProof w:val="0"/>
                <w:sz w:val="18"/>
                <w:szCs w:val="18"/>
                <w:lang w:eastAsia="de-DE"/>
              </w:rPr>
            </w:pPr>
            <w:r w:rsidRPr="00DC7355">
              <w:rPr>
                <w:noProof w:val="0"/>
                <w:sz w:val="18"/>
                <w:szCs w:val="18"/>
                <w:lang w:eastAsia="de-DE"/>
              </w:rPr>
              <w:t xml:space="preserve"> String confName;</w:t>
            </w:r>
          </w:p>
          <w:p w14:paraId="7AC78ACA" w14:textId="77777777" w:rsidR="00A84133" w:rsidRPr="00DC7355" w:rsidRDefault="00A84133" w:rsidP="00A84133">
            <w:pPr>
              <w:pStyle w:val="PL"/>
              <w:keepNext/>
              <w:keepLines/>
              <w:rPr>
                <w:noProof w:val="0"/>
                <w:sz w:val="18"/>
                <w:szCs w:val="18"/>
                <w:lang w:eastAsia="de-DE"/>
              </w:rPr>
            </w:pPr>
            <w:r w:rsidRPr="00DC7355">
              <w:rPr>
                <w:noProof w:val="0"/>
                <w:sz w:val="18"/>
                <w:szCs w:val="18"/>
                <w:lang w:eastAsia="de-DE"/>
              </w:rPr>
              <w:t xml:space="preserve"> QualifiedName confType;</w:t>
            </w:r>
          </w:p>
          <w:p w14:paraId="54245561" w14:textId="77777777" w:rsidR="00A84133" w:rsidRPr="00DC7355" w:rsidRDefault="00A84133" w:rsidP="00A84133">
            <w:pPr>
              <w:pStyle w:val="PL"/>
              <w:keepNext/>
              <w:widowControl w:val="0"/>
              <w:rPr>
                <w:noProof w:val="0"/>
                <w:lang w:eastAsia="de-DE"/>
              </w:rPr>
            </w:pPr>
            <w:r w:rsidRPr="00DC7355">
              <w:rPr>
                <w:noProof w:val="0"/>
                <w:sz w:val="18"/>
                <w:szCs w:val="18"/>
                <w:lang w:eastAsia="de-DE"/>
              </w:rPr>
              <w:t>} TciConfigurationId</w:t>
            </w:r>
            <w:r w:rsidR="00491E50" w:rsidRPr="00DC7355">
              <w:rPr>
                <w:noProof w:val="0"/>
                <w:sz w:val="18"/>
                <w:szCs w:val="18"/>
                <w:lang w:eastAsia="de-DE"/>
              </w:rPr>
              <w:t>Type</w:t>
            </w:r>
            <w:r w:rsidRPr="00DC7355">
              <w:rPr>
                <w:noProof w:val="0"/>
                <w:sz w:val="18"/>
                <w:szCs w:val="18"/>
                <w:lang w:eastAsia="de-DE"/>
              </w:rPr>
              <w:t>;</w:t>
            </w:r>
          </w:p>
        </w:tc>
        <w:tc>
          <w:tcPr>
            <w:tcW w:w="2171" w:type="dxa"/>
          </w:tcPr>
          <w:p w14:paraId="10EC4DAC" w14:textId="77777777" w:rsidR="00A84133" w:rsidRPr="00DC7355" w:rsidRDefault="00A84133" w:rsidP="00F52E83">
            <w:pPr>
              <w:pStyle w:val="TAH"/>
              <w:keepLines w:val="0"/>
              <w:widowControl w:val="0"/>
              <w:rPr>
                <w:szCs w:val="18"/>
              </w:rPr>
            </w:pPr>
          </w:p>
        </w:tc>
      </w:tr>
    </w:tbl>
    <w:p w14:paraId="5FB9B695" w14:textId="77777777" w:rsidR="00327709" w:rsidRPr="00DC7355" w:rsidRDefault="00327709" w:rsidP="00327709">
      <w:pPr>
        <w:widowControl w:val="0"/>
      </w:pPr>
    </w:p>
    <w:p w14:paraId="729E49F1" w14:textId="77777777" w:rsidR="00327709" w:rsidRPr="00DC7355" w:rsidRDefault="00327709" w:rsidP="00CB0C9B">
      <w:pPr>
        <w:keepNext/>
        <w:widowControl w:val="0"/>
        <w:tabs>
          <w:tab w:val="left" w:pos="1701"/>
        </w:tabs>
        <w:rPr>
          <w:b/>
        </w:rPr>
      </w:pPr>
      <w:r w:rsidRPr="00DC7355">
        <w:rPr>
          <w:b/>
        </w:rPr>
        <w:t>Clause 9.4.1.</w:t>
      </w:r>
      <w:r w:rsidR="00BA2B74" w:rsidRPr="00DC7355">
        <w:rPr>
          <w:b/>
        </w:rPr>
        <w:t>1</w:t>
      </w:r>
      <w:r w:rsidR="00BA2B74" w:rsidRPr="00DC7355">
        <w:rPr>
          <w:b/>
        </w:rPr>
        <w:tab/>
      </w:r>
      <w:r w:rsidRPr="00DC7355">
        <w:rPr>
          <w:b/>
        </w:rPr>
        <w:t>TCI TM provided</w:t>
      </w:r>
    </w:p>
    <w:p w14:paraId="3D879E42" w14:textId="77777777" w:rsidR="00327709" w:rsidRPr="00DC7355" w:rsidRDefault="00327709" w:rsidP="00357E42">
      <w:pPr>
        <w:keepNext/>
        <w:widowControl w:val="0"/>
      </w:pPr>
      <w:r w:rsidRPr="00DC7355">
        <w:t>This clause is to be extended.</w:t>
      </w:r>
    </w:p>
    <w:p w14:paraId="16CF1F9F" w14:textId="77777777" w:rsidR="00327709" w:rsidRPr="00DC7355" w:rsidRDefault="00327709" w:rsidP="00357E42">
      <w:pPr>
        <w:pStyle w:val="PL"/>
        <w:keepNext/>
        <w:widowControl w:val="0"/>
        <w:rPr>
          <w:noProof w:val="0"/>
        </w:rPr>
      </w:pPr>
      <w:r w:rsidRPr="00DC7355">
        <w:rPr>
          <w:noProof w:val="0"/>
        </w:rPr>
        <w:tab/>
        <w:t>:</w:t>
      </w:r>
    </w:p>
    <w:p w14:paraId="22FCE1D8"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tciConfigStarted(</w:t>
      </w:r>
      <w:r w:rsidR="0090014A" w:rsidRPr="00DC7355">
        <w:rPr>
          <w:rFonts w:cs="Courier New"/>
          <w:noProof w:val="0"/>
          <w:szCs w:val="16"/>
        </w:rPr>
        <w:t>TciConfigurationId</w:t>
      </w:r>
      <w:r w:rsidR="0090014A" w:rsidRPr="00DC7355" w:rsidDel="002F7E01">
        <w:rPr>
          <w:noProof w:val="0"/>
          <w:szCs w:val="16"/>
        </w:rPr>
        <w:t xml:space="preserve"> </w:t>
      </w:r>
      <w:r w:rsidRPr="00DC7355">
        <w:rPr>
          <w:noProof w:val="0"/>
        </w:rPr>
        <w:t>ref);</w:t>
      </w:r>
    </w:p>
    <w:p w14:paraId="5A70CF18"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tciConfigKilled(</w:t>
      </w:r>
      <w:r w:rsidR="0090014A" w:rsidRPr="00DC7355">
        <w:rPr>
          <w:rFonts w:cs="Courier New"/>
          <w:noProof w:val="0"/>
          <w:szCs w:val="16"/>
        </w:rPr>
        <w:t>TciConfigurationId</w:t>
      </w:r>
      <w:r w:rsidR="0090014A" w:rsidRPr="00DC7355" w:rsidDel="002F7E01">
        <w:rPr>
          <w:noProof w:val="0"/>
          <w:szCs w:val="16"/>
        </w:rPr>
        <w:t xml:space="preserve"> </w:t>
      </w:r>
      <w:r w:rsidRPr="00DC7355">
        <w:rPr>
          <w:noProof w:val="0"/>
        </w:rPr>
        <w:t>ref)</w:t>
      </w:r>
    </w:p>
    <w:p w14:paraId="34C5AB54" w14:textId="77777777" w:rsidR="00327709" w:rsidRPr="00DC7355" w:rsidRDefault="00327709" w:rsidP="00327709">
      <w:pPr>
        <w:pStyle w:val="PL"/>
        <w:widowControl w:val="0"/>
        <w:rPr>
          <w:noProof w:val="0"/>
        </w:rPr>
      </w:pPr>
    </w:p>
    <w:p w14:paraId="1E4A86AA" w14:textId="77777777" w:rsidR="00327709" w:rsidRPr="00DC7355" w:rsidRDefault="00327709" w:rsidP="00CB0C9B">
      <w:pPr>
        <w:widowControl w:val="0"/>
        <w:tabs>
          <w:tab w:val="left" w:pos="1701"/>
        </w:tabs>
        <w:rPr>
          <w:b/>
        </w:rPr>
      </w:pPr>
      <w:r w:rsidRPr="00DC7355">
        <w:rPr>
          <w:b/>
        </w:rPr>
        <w:t>Clause 9.4.1.</w:t>
      </w:r>
      <w:r w:rsidR="00BA2B74" w:rsidRPr="00DC7355">
        <w:rPr>
          <w:b/>
        </w:rPr>
        <w:t>2</w:t>
      </w:r>
      <w:r w:rsidR="00BA2B74" w:rsidRPr="00DC7355">
        <w:rPr>
          <w:b/>
        </w:rPr>
        <w:tab/>
      </w:r>
      <w:r w:rsidRPr="00DC7355">
        <w:rPr>
          <w:b/>
        </w:rPr>
        <w:t>TCI TM required</w:t>
      </w:r>
    </w:p>
    <w:p w14:paraId="2C1CF6BC" w14:textId="77777777" w:rsidR="00327709" w:rsidRPr="00DC7355" w:rsidRDefault="00327709" w:rsidP="00327709">
      <w:pPr>
        <w:widowControl w:val="0"/>
      </w:pPr>
      <w:r w:rsidRPr="00DC7355">
        <w:t>This clause is to be extended.</w:t>
      </w:r>
    </w:p>
    <w:p w14:paraId="6E324F01" w14:textId="77777777" w:rsidR="00327709" w:rsidRPr="00DC7355" w:rsidRDefault="00327709" w:rsidP="00327709">
      <w:pPr>
        <w:pStyle w:val="PL"/>
        <w:widowControl w:val="0"/>
        <w:rPr>
          <w:noProof w:val="0"/>
        </w:rPr>
      </w:pPr>
      <w:r w:rsidRPr="00DC7355">
        <w:rPr>
          <w:noProof w:val="0"/>
        </w:rPr>
        <w:tab/>
        <w:t>:</w:t>
      </w:r>
    </w:p>
    <w:p w14:paraId="1B0DC8DC" w14:textId="77777777" w:rsidR="00491E50" w:rsidRPr="00DC7355" w:rsidRDefault="00491E50" w:rsidP="00491E50">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tciStartTestCase </w:t>
      </w:r>
    </w:p>
    <w:p w14:paraId="7ADF5E2F" w14:textId="77777777" w:rsidR="00491E50" w:rsidRPr="00DC7355" w:rsidRDefault="00491E50" w:rsidP="00491E50">
      <w:pPr>
        <w:pStyle w:val="PL"/>
        <w:widowControl w:val="0"/>
        <w:rPr>
          <w:noProof w:val="0"/>
        </w:rPr>
      </w:pPr>
      <w:r w:rsidRPr="00DC7355">
        <w:rPr>
          <w:noProof w:val="0"/>
        </w:rPr>
        <w:t xml:space="preserve">         (TciTestCaseIdType testCaseId, TciParameterListType parameterlist,</w:t>
      </w:r>
      <w:r w:rsidRPr="00DC7355">
        <w:rPr>
          <w:noProof w:val="0"/>
          <w:u w:val="single"/>
        </w:rPr>
        <w:br/>
      </w:r>
      <w:r w:rsidRPr="00DC7355">
        <w:rPr>
          <w:noProof w:val="0"/>
        </w:rPr>
        <w:t xml:space="preserve">          TciConfigurationIdType ref)</w:t>
      </w:r>
    </w:p>
    <w:p w14:paraId="662D2F1A" w14:textId="77777777" w:rsidR="00491E50" w:rsidRPr="00DC7355" w:rsidRDefault="00491E50" w:rsidP="00327709">
      <w:pPr>
        <w:pStyle w:val="PL"/>
        <w:widowControl w:val="0"/>
        <w:rPr>
          <w:noProof w:val="0"/>
        </w:rPr>
      </w:pPr>
      <w:r w:rsidRPr="00DC7355">
        <w:rPr>
          <w:noProof w:val="0"/>
        </w:rPr>
        <w:tab/>
        <w:t>:</w:t>
      </w:r>
    </w:p>
    <w:p w14:paraId="6E74E65D" w14:textId="77777777" w:rsidR="004A03AC" w:rsidRPr="00DC7355" w:rsidRDefault="00327709" w:rsidP="00327709">
      <w:pPr>
        <w:pStyle w:val="PL"/>
        <w:widowControl w:val="0"/>
        <w:rPr>
          <w:noProof w:val="0"/>
        </w:rPr>
      </w:pPr>
      <w:r w:rsidRPr="00DC7355">
        <w:rPr>
          <w:noProof w:val="0"/>
        </w:rPr>
        <w:tab/>
      </w:r>
      <w:r w:rsidR="004A03AC" w:rsidRPr="00DC7355">
        <w:rPr>
          <w:noProof w:val="0"/>
        </w:rPr>
        <w:t xml:space="preserve">TciConfigurationId </w:t>
      </w:r>
      <w:r w:rsidRPr="00DC7355">
        <w:rPr>
          <w:noProof w:val="0"/>
        </w:rPr>
        <w:t>tciStartConfig</w:t>
      </w:r>
    </w:p>
    <w:p w14:paraId="15B66989" w14:textId="77777777" w:rsidR="00327709" w:rsidRPr="00DC7355" w:rsidRDefault="004A03AC" w:rsidP="00327709">
      <w:pPr>
        <w:pStyle w:val="PL"/>
        <w:widowControl w:val="0"/>
        <w:rPr>
          <w:noProof w:val="0"/>
        </w:rPr>
      </w:pPr>
      <w:r w:rsidRPr="00DC7355">
        <w:rPr>
          <w:noProof w:val="0"/>
        </w:rPr>
        <w:lastRenderedPageBreak/>
        <w:t xml:space="preserve">         </w:t>
      </w:r>
      <w:r w:rsidR="00327709" w:rsidRPr="00DC7355">
        <w:rPr>
          <w:noProof w:val="0"/>
        </w:rPr>
        <w:t>(TciBehaviourIdType configId, TciParameterListType parameterList)</w:t>
      </w:r>
    </w:p>
    <w:p w14:paraId="11FB680A"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tciKillConfig(</w:t>
      </w:r>
      <w:r w:rsidR="004A03AC" w:rsidRPr="00DC7355">
        <w:rPr>
          <w:noProof w:val="0"/>
        </w:rPr>
        <w:t xml:space="preserve">TciConfigurationId </w:t>
      </w:r>
      <w:r w:rsidRPr="00DC7355">
        <w:rPr>
          <w:noProof w:val="0"/>
        </w:rPr>
        <w:t>ref)</w:t>
      </w:r>
    </w:p>
    <w:p w14:paraId="74D3151B" w14:textId="77777777" w:rsidR="00327709" w:rsidRPr="00DC7355" w:rsidRDefault="00327709" w:rsidP="00327709">
      <w:pPr>
        <w:pStyle w:val="PL"/>
        <w:widowControl w:val="0"/>
        <w:rPr>
          <w:noProof w:val="0"/>
        </w:rPr>
      </w:pPr>
    </w:p>
    <w:p w14:paraId="60DDA5F7" w14:textId="77777777" w:rsidR="00327709" w:rsidRPr="00DC7355" w:rsidRDefault="00327709" w:rsidP="00CB0C9B">
      <w:pPr>
        <w:keepNext/>
        <w:widowControl w:val="0"/>
        <w:tabs>
          <w:tab w:val="left" w:pos="1701"/>
        </w:tabs>
        <w:rPr>
          <w:b/>
        </w:rPr>
      </w:pPr>
      <w:r w:rsidRPr="00DC7355">
        <w:rPr>
          <w:b/>
        </w:rPr>
        <w:t>Clause 9.4.3.</w:t>
      </w:r>
      <w:r w:rsidR="00BA2B74" w:rsidRPr="00DC7355">
        <w:rPr>
          <w:b/>
        </w:rPr>
        <w:t>1</w:t>
      </w:r>
      <w:r w:rsidR="00BA2B74" w:rsidRPr="00DC7355">
        <w:rPr>
          <w:b/>
        </w:rPr>
        <w:tab/>
      </w:r>
      <w:r w:rsidRPr="00DC7355">
        <w:rPr>
          <w:b/>
        </w:rPr>
        <w:t>TCI CH provided</w:t>
      </w:r>
    </w:p>
    <w:p w14:paraId="3234E9FF" w14:textId="77777777" w:rsidR="00327709" w:rsidRPr="00DC7355" w:rsidRDefault="00327709" w:rsidP="00327709">
      <w:pPr>
        <w:widowControl w:val="0"/>
      </w:pPr>
      <w:r w:rsidRPr="00DC7355">
        <w:t>This clause is to be extended.</w:t>
      </w:r>
    </w:p>
    <w:p w14:paraId="33019961" w14:textId="77777777" w:rsidR="00327709" w:rsidRPr="00DC7355" w:rsidRDefault="00327709" w:rsidP="00327709">
      <w:pPr>
        <w:pStyle w:val="PL"/>
        <w:widowControl w:val="0"/>
        <w:rPr>
          <w:noProof w:val="0"/>
        </w:rPr>
      </w:pPr>
      <w:r w:rsidRPr="00DC7355">
        <w:rPr>
          <w:noProof w:val="0"/>
        </w:rPr>
        <w:tab/>
        <w:t>:</w:t>
      </w:r>
    </w:p>
    <w:p w14:paraId="5F65EB7D" w14:textId="77777777" w:rsidR="00491E50" w:rsidRPr="00DC7355" w:rsidRDefault="00491E50" w:rsidP="00491E50">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tciExecuteTestCaseReq</w:t>
      </w:r>
    </w:p>
    <w:p w14:paraId="6407FEAA" w14:textId="77777777" w:rsidR="00491E50" w:rsidRPr="00DC7355" w:rsidRDefault="00491E50" w:rsidP="00491E50">
      <w:pPr>
        <w:pStyle w:val="PL"/>
        <w:widowControl w:val="0"/>
        <w:rPr>
          <w:noProof w:val="0"/>
        </w:rPr>
      </w:pPr>
      <w:r w:rsidRPr="00DC7355">
        <w:rPr>
          <w:noProof w:val="0"/>
        </w:rPr>
        <w:t xml:space="preserve">         (TciTestCaseIdType testCaseId, TriPortIdList tsiPortList,</w:t>
      </w:r>
      <w:r w:rsidRPr="00DC7355">
        <w:rPr>
          <w:noProof w:val="0"/>
          <w:u w:val="single"/>
        </w:rPr>
        <w:br/>
      </w:r>
      <w:r w:rsidRPr="00DC7355">
        <w:rPr>
          <w:noProof w:val="0"/>
        </w:rPr>
        <w:t xml:space="preserve">          TciConfigurationIdType ref)</w:t>
      </w:r>
    </w:p>
    <w:p w14:paraId="21C19AF3" w14:textId="77777777" w:rsidR="00491E50" w:rsidRPr="00DC7355" w:rsidRDefault="00491E50" w:rsidP="00327709">
      <w:pPr>
        <w:pStyle w:val="PL"/>
        <w:widowControl w:val="0"/>
        <w:rPr>
          <w:noProof w:val="0"/>
        </w:rPr>
      </w:pPr>
      <w:r w:rsidRPr="00DC7355">
        <w:rPr>
          <w:noProof w:val="0"/>
        </w:rPr>
        <w:tab/>
        <w:t>:</w:t>
      </w:r>
    </w:p>
    <w:p w14:paraId="1B6211EE"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tciStaticConnectReq(TriPortId fromPort, TriPortId toPort);</w:t>
      </w:r>
    </w:p>
    <w:p w14:paraId="1C568D0A"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tciStaticMapReq(TriPortId fromPort, TriPortId toPort);</w:t>
      </w:r>
    </w:p>
    <w:p w14:paraId="442760AB" w14:textId="1AB672D9" w:rsidR="005C2FF6" w:rsidRPr="00DC7355" w:rsidRDefault="005C2FF6" w:rsidP="005C2FF6">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tciGetParallelMTCReq(TriComponentId component)</w:t>
      </w:r>
    </w:p>
    <w:p w14:paraId="3F6D673D" w14:textId="77777777" w:rsidR="00327709" w:rsidRPr="00DC7355" w:rsidRDefault="00327709" w:rsidP="00327709">
      <w:pPr>
        <w:pStyle w:val="PL"/>
        <w:widowControl w:val="0"/>
        <w:rPr>
          <w:noProof w:val="0"/>
        </w:rPr>
      </w:pPr>
    </w:p>
    <w:p w14:paraId="631E6840" w14:textId="77777777" w:rsidR="00327709" w:rsidRPr="00DC7355" w:rsidRDefault="00327709" w:rsidP="00231798">
      <w:pPr>
        <w:keepNext/>
        <w:keepLines/>
        <w:widowControl w:val="0"/>
        <w:tabs>
          <w:tab w:val="left" w:pos="1701"/>
        </w:tabs>
        <w:rPr>
          <w:b/>
        </w:rPr>
      </w:pPr>
      <w:r w:rsidRPr="00DC7355">
        <w:rPr>
          <w:b/>
        </w:rPr>
        <w:t>Clause 9.4.3.</w:t>
      </w:r>
      <w:r w:rsidR="00BA2B74" w:rsidRPr="00DC7355">
        <w:rPr>
          <w:b/>
        </w:rPr>
        <w:t>2</w:t>
      </w:r>
      <w:r w:rsidR="00BA2B74" w:rsidRPr="00DC7355">
        <w:rPr>
          <w:b/>
        </w:rPr>
        <w:tab/>
      </w:r>
      <w:r w:rsidRPr="00DC7355">
        <w:rPr>
          <w:b/>
        </w:rPr>
        <w:t>TCI CH required</w:t>
      </w:r>
    </w:p>
    <w:p w14:paraId="209237F8" w14:textId="77777777" w:rsidR="00327709" w:rsidRPr="00DC7355" w:rsidRDefault="00327709" w:rsidP="00231798">
      <w:pPr>
        <w:keepNext/>
        <w:keepLines/>
        <w:widowControl w:val="0"/>
      </w:pPr>
      <w:r w:rsidRPr="00DC7355">
        <w:t>This clause is to be extended.</w:t>
      </w:r>
    </w:p>
    <w:p w14:paraId="2479DAF8" w14:textId="77777777" w:rsidR="00327709" w:rsidRPr="00DC7355" w:rsidRDefault="00327709" w:rsidP="00231798">
      <w:pPr>
        <w:pStyle w:val="PL"/>
        <w:keepNext/>
        <w:keepLines/>
        <w:widowControl w:val="0"/>
        <w:rPr>
          <w:noProof w:val="0"/>
        </w:rPr>
      </w:pPr>
      <w:r w:rsidRPr="00DC7355">
        <w:rPr>
          <w:noProof w:val="0"/>
        </w:rPr>
        <w:tab/>
        <w:t>:</w:t>
      </w:r>
    </w:p>
    <w:p w14:paraId="71D22692" w14:textId="77777777" w:rsidR="00491E50" w:rsidRPr="00DC7355" w:rsidRDefault="00491E50" w:rsidP="00231798">
      <w:pPr>
        <w:pStyle w:val="PL"/>
        <w:keepNext/>
        <w:keepLines/>
        <w:widowControl w:val="0"/>
        <w:rPr>
          <w:noProof w:val="0"/>
        </w:rPr>
      </w:pPr>
      <w:r w:rsidRPr="00DC7355">
        <w:rPr>
          <w:noProof w:val="0"/>
        </w:rPr>
        <w:tab/>
      </w:r>
      <w:proofErr w:type="gramStart"/>
      <w:r w:rsidRPr="00DC7355">
        <w:rPr>
          <w:noProof w:val="0"/>
        </w:rPr>
        <w:t>void</w:t>
      </w:r>
      <w:proofErr w:type="gramEnd"/>
      <w:r w:rsidRPr="00DC7355">
        <w:rPr>
          <w:noProof w:val="0"/>
        </w:rPr>
        <w:t xml:space="preserve"> tciExecuteTestCase</w:t>
      </w:r>
    </w:p>
    <w:p w14:paraId="261E9E03" w14:textId="77777777" w:rsidR="00491E50" w:rsidRPr="00DC7355" w:rsidRDefault="00491E50" w:rsidP="00231798">
      <w:pPr>
        <w:pStyle w:val="PL"/>
        <w:keepNext/>
        <w:keepLines/>
        <w:widowControl w:val="0"/>
        <w:rPr>
          <w:noProof w:val="0"/>
        </w:rPr>
      </w:pPr>
      <w:r w:rsidRPr="00DC7355">
        <w:rPr>
          <w:noProof w:val="0"/>
        </w:rPr>
        <w:t xml:space="preserve">         (TciTestCaseIdType testCaseId, TriPortIdList tsiPortList,</w:t>
      </w:r>
      <w:r w:rsidRPr="00DC7355">
        <w:rPr>
          <w:noProof w:val="0"/>
        </w:rPr>
        <w:br/>
        <w:t xml:space="preserve">          TciConfigurationIdType ref)</w:t>
      </w:r>
    </w:p>
    <w:p w14:paraId="7FA08D03" w14:textId="77777777" w:rsidR="00491E50" w:rsidRPr="00DC7355" w:rsidRDefault="00491E50" w:rsidP="00231798">
      <w:pPr>
        <w:pStyle w:val="PL"/>
        <w:keepNext/>
        <w:keepLines/>
        <w:widowControl w:val="0"/>
        <w:rPr>
          <w:noProof w:val="0"/>
        </w:rPr>
      </w:pPr>
      <w:r w:rsidRPr="00DC7355">
        <w:rPr>
          <w:noProof w:val="0"/>
        </w:rPr>
        <w:tab/>
        <w:t>:</w:t>
      </w:r>
    </w:p>
    <w:p w14:paraId="4D4EA792"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tciStaticConnect(TriPortId fromPort, TriPortId toPort)</w:t>
      </w:r>
    </w:p>
    <w:p w14:paraId="5D7F7310"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tciStaticMap(TriPortId fromPort, TriPortId toPort)</w:t>
      </w:r>
    </w:p>
    <w:p w14:paraId="0671FBE5" w14:textId="1700E21D" w:rsidR="005C2FF6" w:rsidRPr="00DC7355" w:rsidRDefault="005C2FF6" w:rsidP="005C2FF6">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tciGetParallelMTC(TriComponentId component)</w:t>
      </w:r>
    </w:p>
    <w:p w14:paraId="7D6E23A5" w14:textId="77777777" w:rsidR="00327709" w:rsidRPr="00DC7355" w:rsidRDefault="00327709" w:rsidP="00327709">
      <w:pPr>
        <w:pStyle w:val="PL"/>
        <w:widowControl w:val="0"/>
        <w:rPr>
          <w:noProof w:val="0"/>
        </w:rPr>
      </w:pPr>
    </w:p>
    <w:p w14:paraId="055A744B" w14:textId="77777777" w:rsidR="003A704F" w:rsidRPr="00DC7355" w:rsidRDefault="003A704F" w:rsidP="00CB0C9B">
      <w:pPr>
        <w:widowControl w:val="0"/>
        <w:tabs>
          <w:tab w:val="left" w:pos="1701"/>
        </w:tabs>
        <w:rPr>
          <w:b/>
        </w:rPr>
      </w:pPr>
      <w:r w:rsidRPr="00DC7355">
        <w:rPr>
          <w:b/>
        </w:rPr>
        <w:t>Clause 9.4.4.</w:t>
      </w:r>
      <w:r w:rsidR="00BA2B74" w:rsidRPr="00DC7355">
        <w:rPr>
          <w:b/>
        </w:rPr>
        <w:t>1</w:t>
      </w:r>
      <w:r w:rsidR="00BA2B74" w:rsidRPr="00DC7355">
        <w:rPr>
          <w:b/>
        </w:rPr>
        <w:tab/>
      </w:r>
      <w:r w:rsidRPr="00DC7355">
        <w:rPr>
          <w:b/>
        </w:rPr>
        <w:t>TCI TL provided</w:t>
      </w:r>
    </w:p>
    <w:p w14:paraId="7A2C24C1" w14:textId="77777777" w:rsidR="003A704F" w:rsidRPr="00DC7355" w:rsidRDefault="003A704F" w:rsidP="003A704F">
      <w:pPr>
        <w:widowControl w:val="0"/>
      </w:pPr>
      <w:r w:rsidRPr="00DC7355">
        <w:t>This clause is to be extended.</w:t>
      </w:r>
    </w:p>
    <w:p w14:paraId="0A8AF335" w14:textId="77777777" w:rsidR="003A704F" w:rsidRPr="00DC7355" w:rsidRDefault="003A704F" w:rsidP="003A704F">
      <w:pPr>
        <w:pStyle w:val="PL"/>
        <w:widowControl w:val="0"/>
        <w:rPr>
          <w:noProof w:val="0"/>
        </w:rPr>
      </w:pPr>
      <w:r w:rsidRPr="00DC7355">
        <w:rPr>
          <w:noProof w:val="0"/>
        </w:rPr>
        <w:tab/>
        <w:t>:</w:t>
      </w:r>
    </w:p>
    <w:p w14:paraId="0FA0EBBC" w14:textId="77777777" w:rsidR="003A704F" w:rsidRPr="00DC7355" w:rsidRDefault="003A704F" w:rsidP="003A704F">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tliCStaticCreate (String am, int ts, String src, int line, TriComponentId c, </w:t>
      </w:r>
    </w:p>
    <w:p w14:paraId="2B80369B" w14:textId="77777777" w:rsidR="003A704F" w:rsidRPr="00DC7355" w:rsidRDefault="003A704F" w:rsidP="003A704F">
      <w:pPr>
        <w:pStyle w:val="PL"/>
        <w:widowControl w:val="0"/>
        <w:rPr>
          <w:noProof w:val="0"/>
        </w:rPr>
      </w:pPr>
      <w:r w:rsidRPr="00DC7355">
        <w:rPr>
          <w:noProof w:val="0"/>
        </w:rPr>
        <w:tab/>
      </w:r>
      <w:r w:rsidRPr="00DC7355">
        <w:rPr>
          <w:noProof w:val="0"/>
        </w:rPr>
        <w:tab/>
      </w:r>
      <w:r w:rsidRPr="00DC7355">
        <w:rPr>
          <w:noProof w:val="0"/>
        </w:rPr>
        <w:tab/>
        <w:t>TriComponentId comp, String name)</w:t>
      </w:r>
    </w:p>
    <w:p w14:paraId="70BBB1B2" w14:textId="77777777" w:rsidR="003A704F" w:rsidRPr="00DC7355" w:rsidRDefault="003A704F" w:rsidP="003A704F">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tliPStaticConnect (String am, int ts, String src, int line, TriComponentId c, </w:t>
      </w:r>
    </w:p>
    <w:p w14:paraId="6B9CEE40" w14:textId="77777777" w:rsidR="003A704F" w:rsidRPr="00DC7355" w:rsidRDefault="003A704F" w:rsidP="003A704F">
      <w:pPr>
        <w:pStyle w:val="PL"/>
        <w:widowControl w:val="0"/>
        <w:rPr>
          <w:noProof w:val="0"/>
        </w:rPr>
      </w:pPr>
      <w:r w:rsidRPr="00DC7355">
        <w:rPr>
          <w:noProof w:val="0"/>
        </w:rPr>
        <w:tab/>
      </w:r>
      <w:r w:rsidRPr="00DC7355">
        <w:rPr>
          <w:noProof w:val="0"/>
        </w:rPr>
        <w:tab/>
      </w:r>
      <w:r w:rsidRPr="00DC7355">
        <w:rPr>
          <w:noProof w:val="0"/>
        </w:rPr>
        <w:tab/>
        <w:t>TriPortId port1, TriPortId port2)</w:t>
      </w:r>
    </w:p>
    <w:p w14:paraId="7E6CFF5D" w14:textId="77777777" w:rsidR="003A704F" w:rsidRPr="00DC7355" w:rsidRDefault="003A704F" w:rsidP="003A704F">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tliPStaticMap (String am, int ts, String src, int line, TriComponentId c, </w:t>
      </w:r>
    </w:p>
    <w:p w14:paraId="368D8534" w14:textId="77777777" w:rsidR="003A704F" w:rsidRPr="00DC7355" w:rsidRDefault="003A704F" w:rsidP="003A704F">
      <w:pPr>
        <w:pStyle w:val="PL"/>
        <w:widowControl w:val="0"/>
        <w:rPr>
          <w:noProof w:val="0"/>
        </w:rPr>
      </w:pPr>
      <w:r w:rsidRPr="00DC7355">
        <w:rPr>
          <w:noProof w:val="0"/>
        </w:rPr>
        <w:tab/>
      </w:r>
      <w:r w:rsidRPr="00DC7355">
        <w:rPr>
          <w:noProof w:val="0"/>
        </w:rPr>
        <w:tab/>
      </w:r>
      <w:r w:rsidRPr="00DC7355">
        <w:rPr>
          <w:noProof w:val="0"/>
        </w:rPr>
        <w:tab/>
        <w:t>TriPortId port1, TriPortId port2)</w:t>
      </w:r>
    </w:p>
    <w:p w14:paraId="6E3BDD73" w14:textId="77777777" w:rsidR="003A704F" w:rsidRPr="00DC7355" w:rsidRDefault="003A704F" w:rsidP="003A704F">
      <w:pPr>
        <w:pStyle w:val="PL"/>
        <w:keepNext/>
        <w:widowControl w:val="0"/>
        <w:rPr>
          <w:noProof w:val="0"/>
        </w:rPr>
      </w:pPr>
      <w:r w:rsidRPr="00DC7355">
        <w:rPr>
          <w:noProof w:val="0"/>
        </w:rPr>
        <w:tab/>
      </w:r>
      <w:proofErr w:type="gramStart"/>
      <w:r w:rsidRPr="00DC7355">
        <w:rPr>
          <w:noProof w:val="0"/>
        </w:rPr>
        <w:t>void</w:t>
      </w:r>
      <w:proofErr w:type="gramEnd"/>
      <w:r w:rsidRPr="00DC7355">
        <w:rPr>
          <w:noProof w:val="0"/>
        </w:rPr>
        <w:t xml:space="preserve"> tliConfigStarted (String am, int ts, String src, int line, TriComponentId c,</w:t>
      </w:r>
    </w:p>
    <w:p w14:paraId="09AB8283" w14:textId="77777777" w:rsidR="003A704F" w:rsidRPr="00DC7355" w:rsidRDefault="003A704F" w:rsidP="003A704F">
      <w:pPr>
        <w:pStyle w:val="PL"/>
        <w:keepNext/>
        <w:widowControl w:val="0"/>
        <w:rPr>
          <w:noProof w:val="0"/>
        </w:rPr>
      </w:pPr>
      <w:r w:rsidRPr="00DC7355">
        <w:rPr>
          <w:noProof w:val="0"/>
        </w:rPr>
        <w:tab/>
      </w:r>
      <w:r w:rsidRPr="00DC7355">
        <w:rPr>
          <w:noProof w:val="0"/>
        </w:rPr>
        <w:tab/>
      </w:r>
      <w:r w:rsidRPr="00DC7355">
        <w:rPr>
          <w:noProof w:val="0"/>
        </w:rPr>
        <w:tab/>
        <w:t>TciBehaviourIdType configId, TciParameterListType tciPars, Value ref)</w:t>
      </w:r>
    </w:p>
    <w:p w14:paraId="13BA8747" w14:textId="77777777" w:rsidR="003A704F" w:rsidRPr="00DC7355" w:rsidRDefault="003A704F" w:rsidP="003A704F">
      <w:pPr>
        <w:pStyle w:val="PL"/>
        <w:keepNext/>
        <w:widowControl w:val="0"/>
        <w:rPr>
          <w:noProof w:val="0"/>
        </w:rPr>
      </w:pPr>
      <w:r w:rsidRPr="00DC7355">
        <w:rPr>
          <w:noProof w:val="0"/>
        </w:rPr>
        <w:tab/>
      </w:r>
      <w:proofErr w:type="gramStart"/>
      <w:r w:rsidRPr="00DC7355">
        <w:rPr>
          <w:noProof w:val="0"/>
        </w:rPr>
        <w:t>void</w:t>
      </w:r>
      <w:proofErr w:type="gramEnd"/>
      <w:r w:rsidRPr="00DC7355">
        <w:rPr>
          <w:noProof w:val="0"/>
        </w:rPr>
        <w:t xml:space="preserve"> tliConfigKilled (String am, int ts, String src, int line, TriComponentId c,</w:t>
      </w:r>
    </w:p>
    <w:p w14:paraId="75E45E4B" w14:textId="77777777" w:rsidR="003A704F" w:rsidRPr="00DC7355" w:rsidRDefault="003A704F" w:rsidP="003A704F">
      <w:pPr>
        <w:pStyle w:val="PL"/>
        <w:widowControl w:val="0"/>
        <w:rPr>
          <w:noProof w:val="0"/>
        </w:rPr>
      </w:pPr>
      <w:r w:rsidRPr="00DC7355">
        <w:rPr>
          <w:noProof w:val="0"/>
        </w:rPr>
        <w:tab/>
      </w:r>
      <w:r w:rsidRPr="00DC7355">
        <w:rPr>
          <w:noProof w:val="0"/>
        </w:rPr>
        <w:tab/>
      </w:r>
      <w:r w:rsidRPr="00DC7355">
        <w:rPr>
          <w:noProof w:val="0"/>
        </w:rPr>
        <w:tab/>
        <w:t>Value ref)</w:t>
      </w:r>
    </w:p>
    <w:p w14:paraId="55026997" w14:textId="77777777" w:rsidR="003A704F" w:rsidRPr="00DC7355" w:rsidRDefault="003A704F" w:rsidP="003A704F">
      <w:pPr>
        <w:pStyle w:val="PL"/>
        <w:keepNext/>
        <w:widowControl w:val="0"/>
        <w:rPr>
          <w:noProof w:val="0"/>
        </w:rPr>
      </w:pPr>
      <w:r w:rsidRPr="00DC7355">
        <w:rPr>
          <w:noProof w:val="0"/>
        </w:rPr>
        <w:tab/>
      </w:r>
      <w:proofErr w:type="gramStart"/>
      <w:r w:rsidRPr="00DC7355">
        <w:rPr>
          <w:noProof w:val="0"/>
        </w:rPr>
        <w:t>void</w:t>
      </w:r>
      <w:proofErr w:type="gramEnd"/>
      <w:r w:rsidRPr="00DC7355">
        <w:rPr>
          <w:noProof w:val="0"/>
        </w:rPr>
        <w:t xml:space="preserve"> tliPSetState (String am, int ts, String src, int line, TriComponentId c,</w:t>
      </w:r>
    </w:p>
    <w:p w14:paraId="5899B9EB" w14:textId="77777777" w:rsidR="003A704F" w:rsidRPr="00DC7355" w:rsidRDefault="003A704F" w:rsidP="003A704F">
      <w:pPr>
        <w:pStyle w:val="PL"/>
        <w:widowControl w:val="0"/>
        <w:rPr>
          <w:noProof w:val="0"/>
        </w:rPr>
      </w:pPr>
      <w:r w:rsidRPr="00DC7355">
        <w:rPr>
          <w:noProof w:val="0"/>
        </w:rPr>
        <w:tab/>
      </w:r>
      <w:r w:rsidRPr="00DC7355">
        <w:rPr>
          <w:noProof w:val="0"/>
        </w:rPr>
        <w:tab/>
      </w:r>
      <w:r w:rsidRPr="00DC7355">
        <w:rPr>
          <w:noProof w:val="0"/>
        </w:rPr>
        <w:tab/>
      </w:r>
      <w:proofErr w:type="gramStart"/>
      <w:r w:rsidRPr="00DC7355">
        <w:rPr>
          <w:noProof w:val="0"/>
        </w:rPr>
        <w:t>int</w:t>
      </w:r>
      <w:proofErr w:type="gramEnd"/>
      <w:r w:rsidRPr="00DC7355">
        <w:rPr>
          <w:noProof w:val="0"/>
        </w:rPr>
        <w:t xml:space="preserve"> state, String reason)</w:t>
      </w:r>
    </w:p>
    <w:p w14:paraId="1C7E5413" w14:textId="77777777" w:rsidR="003A704F" w:rsidRPr="00DC7355" w:rsidRDefault="003A704F" w:rsidP="003A704F">
      <w:pPr>
        <w:pStyle w:val="PL"/>
        <w:rPr>
          <w:noProof w:val="0"/>
          <w:color w:val="000000"/>
        </w:rPr>
      </w:pPr>
    </w:p>
    <w:p w14:paraId="356C1F5D" w14:textId="563EBF3C" w:rsidR="00327709" w:rsidRPr="00DC7355" w:rsidRDefault="00EE198D" w:rsidP="0063054D">
      <w:pPr>
        <w:pStyle w:val="berschrift2"/>
      </w:pPr>
      <w:bookmarkStart w:id="131" w:name="_Toc75433987"/>
      <w:r w:rsidRPr="00DC7355">
        <w:t>8.9</w:t>
      </w:r>
      <w:r w:rsidR="00327709" w:rsidRPr="00DC7355">
        <w:tab/>
        <w:t>Extensions to clause 10</w:t>
      </w:r>
      <w:r w:rsidR="00327709" w:rsidRPr="00DC7355">
        <w:rPr>
          <w:rFonts w:cs="Arial"/>
        </w:rPr>
        <w:t xml:space="preserve"> of </w:t>
      </w:r>
      <w:r w:rsidR="00492FC3" w:rsidRPr="00DC7355">
        <w:rPr>
          <w:rFonts w:cs="Arial"/>
        </w:rPr>
        <w:t>ETSI ES 201 873-6</w:t>
      </w:r>
      <w:r w:rsidR="002F228C" w:rsidRPr="00DC7355">
        <w:rPr>
          <w:rFonts w:cs="Arial"/>
        </w:rPr>
        <w:t xml:space="preserve"> </w:t>
      </w:r>
      <w:r w:rsidR="00492FC3" w:rsidRPr="00DC7355">
        <w:rPr>
          <w:rFonts w:cs="Arial"/>
        </w:rPr>
        <w:t>C</w:t>
      </w:r>
      <w:r w:rsidR="00327709" w:rsidRPr="00DC7355">
        <w:t>++</w:t>
      </w:r>
      <w:r w:rsidR="006C241B" w:rsidRPr="00DC7355">
        <w:t xml:space="preserve"> </w:t>
      </w:r>
      <w:r w:rsidR="00327709" w:rsidRPr="00DC7355">
        <w:t>language mapping</w:t>
      </w:r>
      <w:bookmarkEnd w:id="131"/>
    </w:p>
    <w:p w14:paraId="0FFC110C" w14:textId="77777777" w:rsidR="00327709" w:rsidRPr="00DC7355" w:rsidRDefault="00327709" w:rsidP="00CB0C9B">
      <w:pPr>
        <w:keepNext/>
        <w:widowControl w:val="0"/>
        <w:tabs>
          <w:tab w:val="left" w:pos="1701"/>
        </w:tabs>
        <w:rPr>
          <w:b/>
        </w:rPr>
      </w:pPr>
      <w:r w:rsidRPr="00DC7355">
        <w:rPr>
          <w:b/>
        </w:rPr>
        <w:t>Clause 10.5.2.</w:t>
      </w:r>
      <w:r w:rsidR="00BA2B74" w:rsidRPr="00DC7355">
        <w:rPr>
          <w:b/>
        </w:rPr>
        <w:t>13</w:t>
      </w:r>
      <w:r w:rsidR="00BA2B74" w:rsidRPr="00DC7355">
        <w:rPr>
          <w:b/>
        </w:rPr>
        <w:tab/>
      </w:r>
      <w:r w:rsidRPr="00DC7355">
        <w:rPr>
          <w:b/>
        </w:rPr>
        <w:t>TciTestComponentKind</w:t>
      </w:r>
    </w:p>
    <w:p w14:paraId="5426C02A" w14:textId="77777777" w:rsidR="00327709" w:rsidRPr="00DC7355" w:rsidRDefault="00327709" w:rsidP="0063054D">
      <w:pPr>
        <w:keepNext/>
        <w:widowControl w:val="0"/>
      </w:pPr>
      <w:r w:rsidRPr="00DC7355">
        <w:t>This clause is to be extended.</w:t>
      </w:r>
    </w:p>
    <w:p w14:paraId="6DA6FE0C" w14:textId="77777777" w:rsidR="00327709" w:rsidRPr="00DC7355" w:rsidRDefault="00327709" w:rsidP="0063054D">
      <w:pPr>
        <w:pStyle w:val="PL"/>
        <w:keepNext/>
        <w:widowControl w:val="0"/>
        <w:rPr>
          <w:noProof w:val="0"/>
        </w:rPr>
      </w:pPr>
      <w:proofErr w:type="gramStart"/>
      <w:r w:rsidRPr="00DC7355">
        <w:rPr>
          <w:noProof w:val="0"/>
        </w:rPr>
        <w:t>class</w:t>
      </w:r>
      <w:proofErr w:type="gramEnd"/>
      <w:r w:rsidRPr="00DC7355">
        <w:rPr>
          <w:noProof w:val="0"/>
        </w:rPr>
        <w:t xml:space="preserve"> TciTestComponentKind {</w:t>
      </w:r>
    </w:p>
    <w:p w14:paraId="3A6CF6B0" w14:textId="77777777" w:rsidR="00327709" w:rsidRPr="00DC7355" w:rsidRDefault="00327709" w:rsidP="0063054D">
      <w:pPr>
        <w:pStyle w:val="PL"/>
        <w:keepNext/>
        <w:widowControl w:val="0"/>
        <w:rPr>
          <w:noProof w:val="0"/>
        </w:rPr>
      </w:pPr>
      <w:proofErr w:type="gramStart"/>
      <w:r w:rsidRPr="00DC7355">
        <w:rPr>
          <w:noProof w:val="0"/>
        </w:rPr>
        <w:t>public</w:t>
      </w:r>
      <w:proofErr w:type="gramEnd"/>
      <w:r w:rsidRPr="00DC7355">
        <w:rPr>
          <w:noProof w:val="0"/>
        </w:rPr>
        <w:t>:</w:t>
      </w:r>
    </w:p>
    <w:p w14:paraId="0140A02C" w14:textId="77777777" w:rsidR="00327709" w:rsidRPr="00DC7355" w:rsidRDefault="00327709" w:rsidP="00327709">
      <w:pPr>
        <w:pStyle w:val="PL"/>
        <w:widowControl w:val="0"/>
        <w:rPr>
          <w:noProof w:val="0"/>
        </w:rPr>
      </w:pPr>
      <w:r w:rsidRPr="00DC7355">
        <w:rPr>
          <w:noProof w:val="0"/>
        </w:rPr>
        <w:tab/>
        <w:t>:</w:t>
      </w:r>
    </w:p>
    <w:p w14:paraId="274D707B"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static</w:t>
      </w:r>
      <w:proofErr w:type="gramEnd"/>
      <w:r w:rsidRPr="00DC7355">
        <w:rPr>
          <w:noProof w:val="0"/>
        </w:rPr>
        <w:t xml:space="preserve"> const TciTestComponentKind MTC_STATIC_COMP;</w:t>
      </w:r>
    </w:p>
    <w:p w14:paraId="60E0F6E0"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static</w:t>
      </w:r>
      <w:proofErr w:type="gramEnd"/>
      <w:r w:rsidRPr="00DC7355">
        <w:rPr>
          <w:noProof w:val="0"/>
        </w:rPr>
        <w:t xml:space="preserve"> const TciTestComponentKind PTC_STATIC_COMP;</w:t>
      </w:r>
    </w:p>
    <w:p w14:paraId="316BCCB3"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static</w:t>
      </w:r>
      <w:proofErr w:type="gramEnd"/>
      <w:r w:rsidRPr="00DC7355">
        <w:rPr>
          <w:noProof w:val="0"/>
        </w:rPr>
        <w:t xml:space="preserve"> const TciTestComponentKind SYSTEM_STATIC_COMP;</w:t>
      </w:r>
    </w:p>
    <w:p w14:paraId="0F98BE9B" w14:textId="77777777" w:rsidR="00327709" w:rsidRPr="00DC7355" w:rsidRDefault="00327709" w:rsidP="00327709">
      <w:pPr>
        <w:pStyle w:val="PL"/>
        <w:widowControl w:val="0"/>
        <w:rPr>
          <w:noProof w:val="0"/>
        </w:rPr>
      </w:pPr>
      <w:r w:rsidRPr="00DC7355">
        <w:rPr>
          <w:noProof w:val="0"/>
        </w:rPr>
        <w:tab/>
        <w:t>:</w:t>
      </w:r>
    </w:p>
    <w:p w14:paraId="71D4F009" w14:textId="77777777" w:rsidR="00327709" w:rsidRPr="00DC7355" w:rsidRDefault="00327709" w:rsidP="00327709">
      <w:pPr>
        <w:pStyle w:val="PL"/>
        <w:widowControl w:val="0"/>
        <w:rPr>
          <w:noProof w:val="0"/>
        </w:rPr>
      </w:pPr>
      <w:r w:rsidRPr="00DC7355">
        <w:rPr>
          <w:noProof w:val="0"/>
        </w:rPr>
        <w:t>}</w:t>
      </w:r>
    </w:p>
    <w:p w14:paraId="11097E29" w14:textId="77777777" w:rsidR="00327709" w:rsidRPr="00DC7355" w:rsidRDefault="00327709" w:rsidP="00327709">
      <w:pPr>
        <w:pStyle w:val="PL"/>
        <w:widowControl w:val="0"/>
        <w:rPr>
          <w:noProof w:val="0"/>
        </w:rPr>
      </w:pPr>
    </w:p>
    <w:p w14:paraId="3439AC28" w14:textId="77777777" w:rsidR="00CC4B40" w:rsidRPr="00DC7355" w:rsidRDefault="00CC4B40" w:rsidP="00CB0C9B">
      <w:pPr>
        <w:widowControl w:val="0"/>
        <w:tabs>
          <w:tab w:val="left" w:pos="1701"/>
        </w:tabs>
        <w:rPr>
          <w:b/>
        </w:rPr>
      </w:pPr>
      <w:r w:rsidRPr="00DC7355">
        <w:rPr>
          <w:b/>
        </w:rPr>
        <w:t>Clause 10.5.2.14</w:t>
      </w:r>
      <w:r w:rsidRPr="00DC7355">
        <w:rPr>
          <w:b/>
        </w:rPr>
        <w:tab/>
        <w:t>TciTypeClassType</w:t>
      </w:r>
    </w:p>
    <w:p w14:paraId="238E5C64" w14:textId="77777777" w:rsidR="00CC4B40" w:rsidRPr="00DC7355" w:rsidRDefault="00CC4B40" w:rsidP="00CC4B40">
      <w:pPr>
        <w:widowControl w:val="0"/>
      </w:pPr>
      <w:r w:rsidRPr="00DC7355">
        <w:t>This clause is to be extended.</w:t>
      </w:r>
    </w:p>
    <w:p w14:paraId="277B2459" w14:textId="77777777" w:rsidR="00CC4B40" w:rsidRPr="00DC7355" w:rsidRDefault="00CC4B40" w:rsidP="00CC4B40">
      <w:pPr>
        <w:pStyle w:val="PL"/>
        <w:widowControl w:val="0"/>
        <w:rPr>
          <w:noProof w:val="0"/>
        </w:rPr>
      </w:pPr>
      <w:proofErr w:type="gramStart"/>
      <w:r w:rsidRPr="00DC7355">
        <w:rPr>
          <w:noProof w:val="0"/>
        </w:rPr>
        <w:t>typedef</w:t>
      </w:r>
      <w:proofErr w:type="gramEnd"/>
      <w:r w:rsidRPr="00DC7355">
        <w:rPr>
          <w:noProof w:val="0"/>
        </w:rPr>
        <w:t xml:space="preserve"> enum</w:t>
      </w:r>
    </w:p>
    <w:p w14:paraId="3A2E30C4" w14:textId="77777777" w:rsidR="00CC4B40" w:rsidRPr="00DC7355" w:rsidRDefault="00CC4B40" w:rsidP="00CC4B40">
      <w:pPr>
        <w:pStyle w:val="PL"/>
        <w:widowControl w:val="0"/>
        <w:rPr>
          <w:noProof w:val="0"/>
        </w:rPr>
      </w:pPr>
      <w:r w:rsidRPr="00DC7355">
        <w:rPr>
          <w:noProof w:val="0"/>
        </w:rPr>
        <w:t xml:space="preserve">{ </w:t>
      </w:r>
    </w:p>
    <w:p w14:paraId="19119F28" w14:textId="77777777" w:rsidR="00CC4B40" w:rsidRPr="00DC7355" w:rsidRDefault="00CC4B40" w:rsidP="00CC4B40">
      <w:pPr>
        <w:pStyle w:val="PL"/>
        <w:widowControl w:val="0"/>
        <w:rPr>
          <w:noProof w:val="0"/>
        </w:rPr>
      </w:pPr>
      <w:r w:rsidRPr="00DC7355">
        <w:rPr>
          <w:noProof w:val="0"/>
        </w:rPr>
        <w:tab/>
        <w:t>:,</w:t>
      </w:r>
    </w:p>
    <w:p w14:paraId="54136DBD" w14:textId="77777777" w:rsidR="00CC4B40" w:rsidRPr="00DC7355" w:rsidRDefault="00CC4B40" w:rsidP="00CC4B40">
      <w:pPr>
        <w:pStyle w:val="PL"/>
        <w:widowControl w:val="0"/>
        <w:rPr>
          <w:noProof w:val="0"/>
        </w:rPr>
      </w:pPr>
      <w:r w:rsidRPr="00DC7355">
        <w:rPr>
          <w:noProof w:val="0"/>
        </w:rPr>
        <w:tab/>
        <w:t>TCI_CONFIGURATION = 25</w:t>
      </w:r>
    </w:p>
    <w:p w14:paraId="0865CBF2" w14:textId="77777777" w:rsidR="00CC4B40" w:rsidRPr="00DC7355" w:rsidRDefault="00CC4B40" w:rsidP="00CC4B40">
      <w:pPr>
        <w:pStyle w:val="PL"/>
        <w:rPr>
          <w:noProof w:val="0"/>
        </w:rPr>
      </w:pPr>
      <w:r w:rsidRPr="00DC7355">
        <w:rPr>
          <w:noProof w:val="0"/>
        </w:rPr>
        <w:t>} TciTypeClass;</w:t>
      </w:r>
      <w:r w:rsidRPr="00DC7355" w:rsidDel="00CF1A07">
        <w:rPr>
          <w:noProof w:val="0"/>
        </w:rPr>
        <w:t xml:space="preserve"> </w:t>
      </w:r>
    </w:p>
    <w:p w14:paraId="444DC60D" w14:textId="77777777" w:rsidR="00CC4B40" w:rsidRPr="00DC7355" w:rsidRDefault="00CC4B40" w:rsidP="00D015D3">
      <w:pPr>
        <w:pStyle w:val="PL"/>
        <w:rPr>
          <w:noProof w:val="0"/>
        </w:rPr>
      </w:pPr>
    </w:p>
    <w:p w14:paraId="76B3B0F8" w14:textId="77777777" w:rsidR="00CC4B40" w:rsidRPr="00DC7355" w:rsidRDefault="00CC4B40" w:rsidP="00644A40">
      <w:pPr>
        <w:keepNext/>
        <w:widowControl w:val="0"/>
        <w:tabs>
          <w:tab w:val="left" w:pos="1701"/>
        </w:tabs>
        <w:rPr>
          <w:b/>
        </w:rPr>
      </w:pPr>
      <w:r w:rsidRPr="00DC7355">
        <w:rPr>
          <w:b/>
        </w:rPr>
        <w:lastRenderedPageBreak/>
        <w:t xml:space="preserve">Clause </w:t>
      </w:r>
      <w:r w:rsidR="00AC263E" w:rsidRPr="00DC7355">
        <w:rPr>
          <w:b/>
        </w:rPr>
        <w:t>10.5</w:t>
      </w:r>
      <w:r w:rsidRPr="00DC7355">
        <w:rPr>
          <w:b/>
        </w:rPr>
        <w:t>.2.</w:t>
      </w:r>
      <w:r w:rsidR="00BA2B74" w:rsidRPr="00DC7355">
        <w:rPr>
          <w:b/>
        </w:rPr>
        <w:t>16</w:t>
      </w:r>
      <w:r w:rsidR="00BA2B74" w:rsidRPr="00DC7355">
        <w:rPr>
          <w:b/>
        </w:rPr>
        <w:tab/>
      </w:r>
      <w:r w:rsidRPr="00DC7355">
        <w:rPr>
          <w:b/>
        </w:rPr>
        <w:t>TciConfigurationId</w:t>
      </w:r>
    </w:p>
    <w:p w14:paraId="66990889" w14:textId="77777777" w:rsidR="00CC4B40" w:rsidRPr="00DC7355" w:rsidRDefault="00CC4B40" w:rsidP="00CC4B40">
      <w:pPr>
        <w:widowControl w:val="0"/>
      </w:pPr>
      <w:r w:rsidRPr="00DC7355">
        <w:t>This clause is to be added.</w:t>
      </w:r>
    </w:p>
    <w:p w14:paraId="17E96616" w14:textId="77777777" w:rsidR="00CC4B40" w:rsidRPr="00DC7355" w:rsidRDefault="00AC263E" w:rsidP="00CC4B40">
      <w:pPr>
        <w:keepNext/>
        <w:keepLines/>
      </w:pPr>
      <w:r w:rsidRPr="00DC7355">
        <w:t xml:space="preserve">Identifies a static configuration. It is mapped </w:t>
      </w:r>
      <w:r w:rsidR="00CC4B40" w:rsidRPr="00DC7355">
        <w:t xml:space="preserve">to the </w:t>
      </w:r>
      <w:r w:rsidRPr="00DC7355">
        <w:t>pure virtual</w:t>
      </w:r>
      <w:r w:rsidR="00CC4B40" w:rsidRPr="00DC7355">
        <w:t xml:space="preserve"> </w:t>
      </w:r>
      <w:r w:rsidRPr="00DC7355">
        <w:t>class</w:t>
      </w:r>
      <w:r w:rsidR="00CC4B40" w:rsidRPr="00DC7355">
        <w:t>:</w:t>
      </w:r>
    </w:p>
    <w:p w14:paraId="6FFE0633" w14:textId="77777777" w:rsidR="00CC4B40" w:rsidRPr="00DC7355" w:rsidRDefault="00AC263E" w:rsidP="00CC4B40">
      <w:pPr>
        <w:pStyle w:val="PL"/>
        <w:keepNext/>
        <w:keepLines/>
        <w:rPr>
          <w:noProof w:val="0"/>
        </w:rPr>
      </w:pPr>
      <w:proofErr w:type="gramStart"/>
      <w:r w:rsidRPr="00DC7355">
        <w:rPr>
          <w:noProof w:val="0"/>
        </w:rPr>
        <w:t>class</w:t>
      </w:r>
      <w:proofErr w:type="gramEnd"/>
      <w:r w:rsidR="00CC4B40" w:rsidRPr="00DC7355">
        <w:rPr>
          <w:noProof w:val="0"/>
        </w:rPr>
        <w:t xml:space="preserve"> TciConfigurationId {</w:t>
      </w:r>
    </w:p>
    <w:p w14:paraId="7F40B2CF" w14:textId="77777777" w:rsidR="00AC263E" w:rsidRPr="00DC7355" w:rsidRDefault="00CC4B40" w:rsidP="00CC4B40">
      <w:pPr>
        <w:pStyle w:val="PL"/>
        <w:keepNext/>
        <w:keepLines/>
        <w:rPr>
          <w:noProof w:val="0"/>
        </w:rPr>
      </w:pPr>
      <w:proofErr w:type="gramStart"/>
      <w:r w:rsidRPr="00DC7355">
        <w:rPr>
          <w:noProof w:val="0"/>
        </w:rPr>
        <w:t>public</w:t>
      </w:r>
      <w:proofErr w:type="gramEnd"/>
      <w:r w:rsidR="00AC263E" w:rsidRPr="00DC7355">
        <w:rPr>
          <w:noProof w:val="0"/>
        </w:rPr>
        <w:t>:</w:t>
      </w:r>
    </w:p>
    <w:p w14:paraId="701898C5"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~TciConfigurationId ();</w:t>
      </w:r>
    </w:p>
    <w:p w14:paraId="7AA9BB38"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const QualifiedName &amp; getConfigurationTypeName () const =0;</w:t>
      </w:r>
    </w:p>
    <w:p w14:paraId="5C8044B5"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void setConfigurationTypeName (const QualifiedName &amp;tName)=0;</w:t>
      </w:r>
    </w:p>
    <w:p w14:paraId="3FD8CD37"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const Tstring &amp; getConfigurationName () const =0;</w:t>
      </w:r>
    </w:p>
    <w:p w14:paraId="7B457B50"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void setConfigurationName (const Tstring &amp;sName)=0;</w:t>
      </w:r>
    </w:p>
    <w:p w14:paraId="33989F14"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const Tinteger &amp; getConfigurationId () const =0;</w:t>
      </w:r>
    </w:p>
    <w:p w14:paraId="011B9537"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void setConfigurationId (const Tinteger &amp;id)=0;</w:t>
      </w:r>
    </w:p>
    <w:p w14:paraId="1A381562"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Tboolean operator== (const TciConfigurationId &amp;cmp) const =0;</w:t>
      </w:r>
    </w:p>
    <w:p w14:paraId="7498FF21"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TciComponentId * cloneConfigurationId () const =0;</w:t>
      </w:r>
    </w:p>
    <w:p w14:paraId="2C8098FA" w14:textId="77777777" w:rsidR="00AC263E" w:rsidRPr="00DC7355" w:rsidRDefault="00AC263E" w:rsidP="00AC263E">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Tboolean operator&lt; (const TciConfigurationId &amp;cmp) const =0;</w:t>
      </w:r>
    </w:p>
    <w:p w14:paraId="5C7973FA" w14:textId="77777777" w:rsidR="00CC4B40" w:rsidRPr="00DC7355" w:rsidRDefault="00CC4B40" w:rsidP="00AC263E">
      <w:pPr>
        <w:pStyle w:val="PL"/>
        <w:keepNext/>
        <w:keepLines/>
        <w:rPr>
          <w:noProof w:val="0"/>
        </w:rPr>
      </w:pPr>
      <w:r w:rsidRPr="00DC7355">
        <w:rPr>
          <w:noProof w:val="0"/>
        </w:rPr>
        <w:t>}</w:t>
      </w:r>
    </w:p>
    <w:p w14:paraId="3A6330C3" w14:textId="77777777" w:rsidR="00CC4B40" w:rsidRPr="00DC7355" w:rsidRDefault="00CC4B40" w:rsidP="00CC4B40">
      <w:pPr>
        <w:pStyle w:val="PL"/>
        <w:rPr>
          <w:noProof w:val="0"/>
        </w:rPr>
      </w:pPr>
    </w:p>
    <w:p w14:paraId="0A5274BF" w14:textId="77777777" w:rsidR="00CC4B40" w:rsidRPr="00DC7355" w:rsidRDefault="00CC4B40" w:rsidP="00CA6A20">
      <w:pPr>
        <w:rPr>
          <w:b/>
        </w:rPr>
      </w:pPr>
      <w:r w:rsidRPr="00DC7355">
        <w:rPr>
          <w:b/>
        </w:rPr>
        <w:t>Methods</w:t>
      </w:r>
    </w:p>
    <w:p w14:paraId="185576F1"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~TciConfigurationId</w:t>
      </w:r>
    </w:p>
    <w:p w14:paraId="21C0ADD4" w14:textId="32C60715" w:rsidR="00AC263E" w:rsidRPr="00DC7355" w:rsidRDefault="00AC263E" w:rsidP="00AC263E">
      <w:pPr>
        <w:pStyle w:val="B30"/>
        <w:keepLines/>
        <w:tabs>
          <w:tab w:val="left" w:pos="800"/>
        </w:tabs>
      </w:pPr>
      <w:r w:rsidRPr="00DC7355">
        <w:t>Destructor.</w:t>
      </w:r>
    </w:p>
    <w:p w14:paraId="77D97348"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getConfigurationTypeName</w:t>
      </w:r>
    </w:p>
    <w:p w14:paraId="6C28861E" w14:textId="32A20C6F" w:rsidR="00AC263E" w:rsidRPr="00DC7355" w:rsidRDefault="00AC263E" w:rsidP="00AC263E">
      <w:pPr>
        <w:pStyle w:val="B30"/>
        <w:keepLines/>
        <w:tabs>
          <w:tab w:val="left" w:pos="800"/>
        </w:tabs>
      </w:pPr>
      <w:r w:rsidRPr="00DC7355">
        <w:t>Returns a const reference to the configuration type name.</w:t>
      </w:r>
    </w:p>
    <w:p w14:paraId="69AE1B91"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setConfigurationTypeName</w:t>
      </w:r>
    </w:p>
    <w:p w14:paraId="57646E74" w14:textId="54E3F171" w:rsidR="00AC263E" w:rsidRPr="00DC7355" w:rsidRDefault="00AC263E" w:rsidP="00AC263E">
      <w:pPr>
        <w:pStyle w:val="B30"/>
        <w:keepLines/>
        <w:tabs>
          <w:tab w:val="left" w:pos="800"/>
        </w:tabs>
      </w:pPr>
      <w:r w:rsidRPr="00DC7355">
        <w:t>Set the configuration type name.</w:t>
      </w:r>
    </w:p>
    <w:p w14:paraId="42EE3DBE"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getConfigurationName</w:t>
      </w:r>
    </w:p>
    <w:p w14:paraId="48C3878D" w14:textId="6BD8866A" w:rsidR="00AC263E" w:rsidRPr="00DC7355" w:rsidRDefault="00AC263E" w:rsidP="00AC263E">
      <w:pPr>
        <w:pStyle w:val="B30"/>
        <w:keepLines/>
        <w:tabs>
          <w:tab w:val="left" w:pos="800"/>
        </w:tabs>
      </w:pPr>
      <w:r w:rsidRPr="00DC7355">
        <w:t>Gets the configuration name.</w:t>
      </w:r>
    </w:p>
    <w:p w14:paraId="10340AC9"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setConfigurationName</w:t>
      </w:r>
    </w:p>
    <w:p w14:paraId="378E7D56" w14:textId="07256223" w:rsidR="00AC263E" w:rsidRPr="00DC7355" w:rsidRDefault="00AC263E" w:rsidP="00AC263E">
      <w:pPr>
        <w:pStyle w:val="B30"/>
        <w:keepLines/>
        <w:tabs>
          <w:tab w:val="left" w:pos="800"/>
        </w:tabs>
      </w:pPr>
      <w:r w:rsidRPr="00DC7355">
        <w:t>Set the configuration name.</w:t>
      </w:r>
    </w:p>
    <w:p w14:paraId="706B2E8C" w14:textId="77777777" w:rsidR="00AC263E" w:rsidRPr="00DC7355" w:rsidRDefault="00AC263E" w:rsidP="00946D99">
      <w:pPr>
        <w:pStyle w:val="B1"/>
        <w:keepNext/>
        <w:spacing w:after="0"/>
        <w:ind w:left="738" w:hanging="454"/>
        <w:rPr>
          <w:rFonts w:ascii="Courier New" w:hAnsi="Courier New" w:cs="Courier New"/>
          <w:sz w:val="16"/>
          <w:szCs w:val="16"/>
        </w:rPr>
      </w:pPr>
      <w:r w:rsidRPr="00DC7355">
        <w:rPr>
          <w:rFonts w:ascii="Courier New" w:hAnsi="Courier New" w:cs="Courier New"/>
          <w:sz w:val="16"/>
          <w:szCs w:val="16"/>
        </w:rPr>
        <w:t>getConfigurationId</w:t>
      </w:r>
    </w:p>
    <w:p w14:paraId="5AE596B0" w14:textId="5D63A5E3" w:rsidR="00AC263E" w:rsidRPr="00DC7355" w:rsidRDefault="00AC263E" w:rsidP="00AC263E">
      <w:pPr>
        <w:pStyle w:val="B30"/>
        <w:keepLines/>
        <w:tabs>
          <w:tab w:val="left" w:pos="800"/>
        </w:tabs>
      </w:pPr>
      <w:r w:rsidRPr="00DC7355">
        <w:t>Returns the configuration identifier.</w:t>
      </w:r>
    </w:p>
    <w:p w14:paraId="34D2B215"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setConfigurationId</w:t>
      </w:r>
    </w:p>
    <w:p w14:paraId="1206A8CC" w14:textId="07C4A44A" w:rsidR="00AC263E" w:rsidRPr="00DC7355" w:rsidRDefault="00AC263E" w:rsidP="00AC263E">
      <w:pPr>
        <w:pStyle w:val="B30"/>
        <w:keepLines/>
        <w:tabs>
          <w:tab w:val="left" w:pos="800"/>
        </w:tabs>
      </w:pPr>
      <w:r w:rsidRPr="00DC7355">
        <w:t>Set the configuration identifier.</w:t>
      </w:r>
    </w:p>
    <w:p w14:paraId="2486536E"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operator==</w:t>
      </w:r>
    </w:p>
    <w:p w14:paraId="503B7B13" w14:textId="3E1651F3" w:rsidR="00AC263E" w:rsidRPr="00DC7355" w:rsidRDefault="00AC263E" w:rsidP="00AC263E">
      <w:pPr>
        <w:pStyle w:val="B30"/>
        <w:keepLines/>
        <w:tabs>
          <w:tab w:val="left" w:pos="800"/>
        </w:tabs>
      </w:pPr>
      <w:r w:rsidRPr="00DC7355">
        <w:t>Returns true if both TciConfigurationId objects are equal.</w:t>
      </w:r>
    </w:p>
    <w:p w14:paraId="14ED791F"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cloneConfigurationId</w:t>
      </w:r>
    </w:p>
    <w:p w14:paraId="754C5F58" w14:textId="09D6F646" w:rsidR="00AC263E" w:rsidRPr="00DC7355" w:rsidRDefault="00AC263E" w:rsidP="00AC263E">
      <w:pPr>
        <w:pStyle w:val="B30"/>
        <w:keepLines/>
        <w:tabs>
          <w:tab w:val="left" w:pos="800"/>
        </w:tabs>
      </w:pPr>
      <w:r w:rsidRPr="00DC7355">
        <w:t>Returns a copy of the TciConfigurationId.</w:t>
      </w:r>
    </w:p>
    <w:p w14:paraId="0DF29EF2" w14:textId="77777777" w:rsidR="00AC263E" w:rsidRPr="00DC7355" w:rsidRDefault="00AC263E" w:rsidP="00D015D3">
      <w:pPr>
        <w:pStyle w:val="B1"/>
        <w:spacing w:after="0"/>
        <w:ind w:left="738" w:hanging="454"/>
        <w:rPr>
          <w:rFonts w:ascii="Courier New" w:hAnsi="Courier New" w:cs="Courier New"/>
          <w:sz w:val="16"/>
          <w:szCs w:val="16"/>
        </w:rPr>
      </w:pPr>
      <w:r w:rsidRPr="00DC7355">
        <w:rPr>
          <w:rFonts w:ascii="Courier New" w:hAnsi="Courier New" w:cs="Courier New"/>
          <w:sz w:val="16"/>
          <w:szCs w:val="16"/>
        </w:rPr>
        <w:t>operator&lt;</w:t>
      </w:r>
    </w:p>
    <w:p w14:paraId="2FC853A7" w14:textId="689D601D" w:rsidR="00AC263E" w:rsidRPr="00DC7355" w:rsidRDefault="00AC263E" w:rsidP="00AC263E">
      <w:pPr>
        <w:pStyle w:val="B30"/>
        <w:keepLines/>
        <w:tabs>
          <w:tab w:val="left" w:pos="800"/>
        </w:tabs>
      </w:pPr>
      <w:r w:rsidRPr="00DC7355">
        <w:t>Operator &lt; overload.</w:t>
      </w:r>
    </w:p>
    <w:p w14:paraId="333DE7D0" w14:textId="77777777" w:rsidR="00327709" w:rsidRPr="00DC7355" w:rsidRDefault="00327709" w:rsidP="00CB0C9B">
      <w:pPr>
        <w:keepNext/>
        <w:widowControl w:val="0"/>
        <w:tabs>
          <w:tab w:val="left" w:pos="1701"/>
        </w:tabs>
        <w:rPr>
          <w:b/>
        </w:rPr>
      </w:pPr>
      <w:r w:rsidRPr="00DC7355">
        <w:rPr>
          <w:b/>
        </w:rPr>
        <w:t>Clause 10.6.1.</w:t>
      </w:r>
      <w:r w:rsidR="00BA2B74" w:rsidRPr="00DC7355">
        <w:rPr>
          <w:b/>
        </w:rPr>
        <w:t>1</w:t>
      </w:r>
      <w:r w:rsidR="00BA2B74" w:rsidRPr="00DC7355">
        <w:rPr>
          <w:b/>
        </w:rPr>
        <w:tab/>
      </w:r>
      <w:r w:rsidRPr="00DC7355">
        <w:rPr>
          <w:b/>
        </w:rPr>
        <w:t>TciTmRequired</w:t>
      </w:r>
    </w:p>
    <w:p w14:paraId="68F2EE9A" w14:textId="77777777" w:rsidR="00327709" w:rsidRPr="00DC7355" w:rsidRDefault="00327709" w:rsidP="0068782E">
      <w:pPr>
        <w:keepNext/>
        <w:widowControl w:val="0"/>
      </w:pPr>
      <w:r w:rsidRPr="00DC7355">
        <w:t>This clause is to be extended.</w:t>
      </w:r>
    </w:p>
    <w:p w14:paraId="4AB87431" w14:textId="77777777" w:rsidR="00327709" w:rsidRPr="00DC7355" w:rsidRDefault="00327709" w:rsidP="00327709">
      <w:pPr>
        <w:pStyle w:val="PL"/>
        <w:keepNext/>
        <w:keepLines/>
        <w:widowControl w:val="0"/>
        <w:rPr>
          <w:noProof w:val="0"/>
        </w:rPr>
      </w:pPr>
      <w:r w:rsidRPr="00DC7355">
        <w:rPr>
          <w:noProof w:val="0"/>
        </w:rPr>
        <w:tab/>
        <w:t>:</w:t>
      </w:r>
    </w:p>
    <w:p w14:paraId="214E6B5F" w14:textId="77777777" w:rsidR="002A1C56" w:rsidRPr="00DC7355" w:rsidRDefault="002A1C56" w:rsidP="002A1C56">
      <w:pPr>
        <w:pStyle w:val="PL"/>
        <w:rPr>
          <w:noProof w:val="0"/>
        </w:rPr>
      </w:pPr>
      <w:r w:rsidRPr="00DC7355">
        <w:rPr>
          <w:noProof w:val="0"/>
        </w:rPr>
        <w:tab/>
      </w:r>
      <w:proofErr w:type="gramStart"/>
      <w:r w:rsidRPr="00DC7355">
        <w:rPr>
          <w:noProof w:val="0"/>
        </w:rPr>
        <w:t>virtual</w:t>
      </w:r>
      <w:proofErr w:type="gramEnd"/>
      <w:r w:rsidRPr="00DC7355">
        <w:rPr>
          <w:noProof w:val="0"/>
        </w:rPr>
        <w:t xml:space="preserve"> void tciStartTestCase </w:t>
      </w:r>
    </w:p>
    <w:p w14:paraId="5879E0BF" w14:textId="77777777" w:rsidR="002A1C56" w:rsidRPr="00DC7355" w:rsidRDefault="002A1C56" w:rsidP="002A1C56">
      <w:pPr>
        <w:pStyle w:val="PL"/>
        <w:rPr>
          <w:noProof w:val="0"/>
        </w:rPr>
      </w:pPr>
      <w:r w:rsidRPr="00DC7355">
        <w:rPr>
          <w:noProof w:val="0"/>
        </w:rPr>
        <w:t xml:space="preserve">                 (</w:t>
      </w:r>
      <w:proofErr w:type="gramStart"/>
      <w:r w:rsidRPr="00DC7355">
        <w:rPr>
          <w:noProof w:val="0"/>
        </w:rPr>
        <w:t>const</w:t>
      </w:r>
      <w:proofErr w:type="gramEnd"/>
      <w:r w:rsidRPr="00DC7355">
        <w:rPr>
          <w:noProof w:val="0"/>
        </w:rPr>
        <w:t xml:space="preserve"> TciTestCaseId *testCaseId, const TciParameterList *parameterList</w:t>
      </w:r>
      <w:r w:rsidRPr="00DC7355">
        <w:rPr>
          <w:noProof w:val="0"/>
          <w:szCs w:val="16"/>
        </w:rPr>
        <w:t>,</w:t>
      </w:r>
      <w:r w:rsidRPr="00DC7355">
        <w:rPr>
          <w:noProof w:val="0"/>
          <w:szCs w:val="16"/>
          <w:u w:val="single"/>
        </w:rPr>
        <w:br/>
      </w:r>
      <w:r w:rsidRPr="00DC7355">
        <w:rPr>
          <w:noProof w:val="0"/>
          <w:szCs w:val="16"/>
        </w:rPr>
        <w:t xml:space="preserve">                  const </w:t>
      </w:r>
      <w:r w:rsidRPr="00DC7355">
        <w:rPr>
          <w:rFonts w:cs="Courier New"/>
          <w:noProof w:val="0"/>
          <w:szCs w:val="16"/>
        </w:rPr>
        <w:t>TciConfigurationId</w:t>
      </w:r>
      <w:r w:rsidRPr="00DC7355" w:rsidDel="002F7E01">
        <w:rPr>
          <w:noProof w:val="0"/>
          <w:szCs w:val="16"/>
        </w:rPr>
        <w:t xml:space="preserve"> </w:t>
      </w:r>
      <w:r w:rsidRPr="00DC7355">
        <w:rPr>
          <w:noProof w:val="0"/>
          <w:szCs w:val="16"/>
        </w:rPr>
        <w:t>*ref</w:t>
      </w:r>
      <w:r w:rsidRPr="00DC7355">
        <w:rPr>
          <w:noProof w:val="0"/>
        </w:rPr>
        <w:t>)=0;</w:t>
      </w:r>
    </w:p>
    <w:p w14:paraId="56AFD2EE" w14:textId="77777777" w:rsidR="002A1C56" w:rsidRPr="00DC7355" w:rsidRDefault="002A1C56" w:rsidP="00327709">
      <w:pPr>
        <w:pStyle w:val="PL"/>
        <w:widowControl w:val="0"/>
        <w:rPr>
          <w:noProof w:val="0"/>
        </w:rPr>
      </w:pPr>
      <w:r w:rsidRPr="00DC7355">
        <w:rPr>
          <w:noProof w:val="0"/>
        </w:rPr>
        <w:tab/>
        <w:t>:</w:t>
      </w:r>
    </w:p>
    <w:p w14:paraId="323BE29B" w14:textId="77777777" w:rsidR="004A03AC" w:rsidRPr="00DC7355" w:rsidRDefault="00327709" w:rsidP="00327709">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w:t>
      </w:r>
      <w:r w:rsidR="004A03AC" w:rsidRPr="00DC7355">
        <w:rPr>
          <w:noProof w:val="0"/>
        </w:rPr>
        <w:t>const TciConfigurationId *</w:t>
      </w:r>
      <w:r w:rsidRPr="00DC7355">
        <w:rPr>
          <w:noProof w:val="0"/>
        </w:rPr>
        <w:t xml:space="preserve">tciStartConfig </w:t>
      </w:r>
    </w:p>
    <w:p w14:paraId="3E712E99" w14:textId="77777777" w:rsidR="00327709" w:rsidRPr="00DC7355" w:rsidRDefault="004A03AC" w:rsidP="00327709">
      <w:pPr>
        <w:pStyle w:val="PL"/>
        <w:widowControl w:val="0"/>
        <w:rPr>
          <w:noProof w:val="0"/>
        </w:rPr>
      </w:pPr>
      <w:r w:rsidRPr="00DC7355">
        <w:rPr>
          <w:noProof w:val="0"/>
        </w:rPr>
        <w:t xml:space="preserve">                  </w:t>
      </w:r>
      <w:r w:rsidR="00327709" w:rsidRPr="00DC7355">
        <w:rPr>
          <w:noProof w:val="0"/>
        </w:rPr>
        <w:t>(</w:t>
      </w:r>
      <w:proofErr w:type="gramStart"/>
      <w:r w:rsidR="00327709" w:rsidRPr="00DC7355">
        <w:rPr>
          <w:noProof w:val="0"/>
        </w:rPr>
        <w:t>const</w:t>
      </w:r>
      <w:proofErr w:type="gramEnd"/>
      <w:r w:rsidR="00327709" w:rsidRPr="00DC7355">
        <w:rPr>
          <w:noProof w:val="0"/>
        </w:rPr>
        <w:t xml:space="preserve"> TciBehaviourId *configId, TciParameterList *parameterList)=0;</w:t>
      </w:r>
    </w:p>
    <w:p w14:paraId="171578B4"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tciKillConfig(const </w:t>
      </w:r>
      <w:r w:rsidR="00D4043B" w:rsidRPr="00DC7355">
        <w:rPr>
          <w:noProof w:val="0"/>
        </w:rPr>
        <w:t xml:space="preserve">TciConfigurationId </w:t>
      </w:r>
      <w:r w:rsidRPr="00DC7355">
        <w:rPr>
          <w:noProof w:val="0"/>
        </w:rPr>
        <w:t>*ref)=0;</w:t>
      </w:r>
    </w:p>
    <w:p w14:paraId="2DC4520E" w14:textId="77777777" w:rsidR="00327709" w:rsidRPr="00DC7355" w:rsidRDefault="00327709" w:rsidP="00327709">
      <w:pPr>
        <w:pStyle w:val="PL"/>
        <w:widowControl w:val="0"/>
        <w:rPr>
          <w:noProof w:val="0"/>
        </w:rPr>
      </w:pPr>
    </w:p>
    <w:p w14:paraId="5F8CB38F" w14:textId="77777777" w:rsidR="00327709" w:rsidRPr="00DC7355" w:rsidRDefault="00327709" w:rsidP="00CB0C9B">
      <w:pPr>
        <w:widowControl w:val="0"/>
        <w:tabs>
          <w:tab w:val="left" w:pos="1701"/>
        </w:tabs>
        <w:rPr>
          <w:b/>
        </w:rPr>
      </w:pPr>
      <w:r w:rsidRPr="00DC7355">
        <w:rPr>
          <w:b/>
        </w:rPr>
        <w:t>Clause 10.6.1.2</w:t>
      </w:r>
      <w:r w:rsidRPr="00DC7355">
        <w:rPr>
          <w:b/>
        </w:rPr>
        <w:tab/>
        <w:t>TciTmProvided</w:t>
      </w:r>
    </w:p>
    <w:p w14:paraId="33D151F0" w14:textId="77777777" w:rsidR="00327709" w:rsidRPr="00DC7355" w:rsidRDefault="00327709" w:rsidP="00327709">
      <w:pPr>
        <w:widowControl w:val="0"/>
      </w:pPr>
      <w:r w:rsidRPr="00DC7355">
        <w:t>This clause is to be extended.</w:t>
      </w:r>
    </w:p>
    <w:p w14:paraId="004127A1" w14:textId="77777777" w:rsidR="00327709" w:rsidRPr="00DC7355" w:rsidRDefault="00327709" w:rsidP="00327709">
      <w:pPr>
        <w:pStyle w:val="PL"/>
        <w:widowControl w:val="0"/>
        <w:rPr>
          <w:noProof w:val="0"/>
        </w:rPr>
      </w:pPr>
      <w:r w:rsidRPr="00DC7355">
        <w:rPr>
          <w:noProof w:val="0"/>
        </w:rPr>
        <w:tab/>
        <w:t>:</w:t>
      </w:r>
    </w:p>
    <w:p w14:paraId="5E99EAE2" w14:textId="77777777" w:rsidR="00327709" w:rsidRPr="00DC7355" w:rsidRDefault="00327709" w:rsidP="00327709">
      <w:pPr>
        <w:pStyle w:val="PL"/>
        <w:widowControl w:val="0"/>
        <w:rPr>
          <w:noProof w:val="0"/>
        </w:rPr>
      </w:pPr>
      <w:r w:rsidRPr="00DC7355">
        <w:rPr>
          <w:noProof w:val="0"/>
        </w:rPr>
        <w:tab/>
        <w:t>//Indicates the start of a static configuration</w:t>
      </w:r>
    </w:p>
    <w:p w14:paraId="51D4BE10"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tciConfigStarted(const </w:t>
      </w:r>
      <w:r w:rsidR="00BF3CD8" w:rsidRPr="00DC7355">
        <w:rPr>
          <w:rFonts w:cs="Courier New"/>
          <w:noProof w:val="0"/>
          <w:szCs w:val="16"/>
        </w:rPr>
        <w:t>TciConfigurationId</w:t>
      </w:r>
      <w:r w:rsidR="00BF3CD8" w:rsidRPr="00DC7355" w:rsidDel="002F7E01">
        <w:rPr>
          <w:noProof w:val="0"/>
          <w:szCs w:val="16"/>
        </w:rPr>
        <w:t xml:space="preserve"> </w:t>
      </w:r>
      <w:r w:rsidRPr="00DC7355">
        <w:rPr>
          <w:noProof w:val="0"/>
        </w:rPr>
        <w:t>*ref) =0;</w:t>
      </w:r>
    </w:p>
    <w:p w14:paraId="698C4B7E" w14:textId="77777777" w:rsidR="00327709" w:rsidRPr="00DC7355" w:rsidRDefault="00327709" w:rsidP="00327709">
      <w:pPr>
        <w:pStyle w:val="PL"/>
        <w:widowControl w:val="0"/>
        <w:rPr>
          <w:noProof w:val="0"/>
        </w:rPr>
      </w:pPr>
      <w:r w:rsidRPr="00DC7355">
        <w:rPr>
          <w:noProof w:val="0"/>
        </w:rPr>
        <w:lastRenderedPageBreak/>
        <w:tab/>
      </w:r>
      <w:proofErr w:type="gramStart"/>
      <w:r w:rsidRPr="00DC7355">
        <w:rPr>
          <w:noProof w:val="0"/>
        </w:rPr>
        <w:t>virtual</w:t>
      </w:r>
      <w:proofErr w:type="gramEnd"/>
      <w:r w:rsidRPr="00DC7355">
        <w:rPr>
          <w:noProof w:val="0"/>
        </w:rPr>
        <w:t xml:space="preserve"> void tciConfigKilled(const </w:t>
      </w:r>
      <w:r w:rsidR="00BF3CD8" w:rsidRPr="00DC7355">
        <w:rPr>
          <w:rFonts w:cs="Courier New"/>
          <w:noProof w:val="0"/>
          <w:szCs w:val="16"/>
        </w:rPr>
        <w:t>TciConfigurationId</w:t>
      </w:r>
      <w:r w:rsidR="00BF3CD8" w:rsidRPr="00DC7355" w:rsidDel="002F7E01">
        <w:rPr>
          <w:noProof w:val="0"/>
          <w:szCs w:val="16"/>
        </w:rPr>
        <w:t xml:space="preserve"> </w:t>
      </w:r>
      <w:r w:rsidRPr="00DC7355">
        <w:rPr>
          <w:noProof w:val="0"/>
        </w:rPr>
        <w:t>*ref)=0;</w:t>
      </w:r>
    </w:p>
    <w:p w14:paraId="46391F41" w14:textId="77777777" w:rsidR="00327709" w:rsidRPr="00DC7355" w:rsidRDefault="00327709" w:rsidP="00327709">
      <w:pPr>
        <w:pStyle w:val="PL"/>
        <w:widowControl w:val="0"/>
        <w:rPr>
          <w:noProof w:val="0"/>
        </w:rPr>
      </w:pPr>
    </w:p>
    <w:p w14:paraId="1870CB78" w14:textId="77777777" w:rsidR="00327709" w:rsidRPr="00DC7355" w:rsidRDefault="00327709" w:rsidP="0093724C">
      <w:pPr>
        <w:keepNext/>
        <w:keepLines/>
        <w:widowControl w:val="0"/>
        <w:tabs>
          <w:tab w:val="left" w:pos="1701"/>
        </w:tabs>
        <w:rPr>
          <w:b/>
        </w:rPr>
      </w:pPr>
      <w:r w:rsidRPr="00DC7355">
        <w:rPr>
          <w:b/>
        </w:rPr>
        <w:t>Clause 10.6.3.</w:t>
      </w:r>
      <w:r w:rsidR="00BA2B74" w:rsidRPr="00DC7355">
        <w:rPr>
          <w:b/>
        </w:rPr>
        <w:t>1</w:t>
      </w:r>
      <w:r w:rsidR="00BA2B74" w:rsidRPr="00DC7355">
        <w:rPr>
          <w:b/>
        </w:rPr>
        <w:tab/>
      </w:r>
      <w:r w:rsidRPr="00DC7355">
        <w:rPr>
          <w:b/>
        </w:rPr>
        <w:t>TciChRequired</w:t>
      </w:r>
    </w:p>
    <w:p w14:paraId="3A3A7FAE" w14:textId="77777777" w:rsidR="00327709" w:rsidRPr="00DC7355" w:rsidRDefault="00327709" w:rsidP="00327709">
      <w:pPr>
        <w:widowControl w:val="0"/>
      </w:pPr>
      <w:r w:rsidRPr="00DC7355">
        <w:t>This clause is to be extended.</w:t>
      </w:r>
    </w:p>
    <w:p w14:paraId="7140FBD1" w14:textId="77777777" w:rsidR="00327709" w:rsidRPr="00DC7355" w:rsidRDefault="00327709" w:rsidP="00327709">
      <w:pPr>
        <w:pStyle w:val="PL"/>
        <w:widowControl w:val="0"/>
        <w:rPr>
          <w:noProof w:val="0"/>
        </w:rPr>
      </w:pPr>
      <w:r w:rsidRPr="00DC7355">
        <w:rPr>
          <w:noProof w:val="0"/>
        </w:rPr>
        <w:tab/>
        <w:t>:</w:t>
      </w:r>
    </w:p>
    <w:p w14:paraId="6509774F" w14:textId="77777777" w:rsidR="002A1C56" w:rsidRPr="00DC7355" w:rsidRDefault="002A1C56" w:rsidP="002A1C56">
      <w:pPr>
        <w:pStyle w:val="PL"/>
        <w:rPr>
          <w:noProof w:val="0"/>
        </w:rPr>
      </w:pPr>
      <w:r w:rsidRPr="00DC7355">
        <w:rPr>
          <w:noProof w:val="0"/>
        </w:rPr>
        <w:tab/>
      </w:r>
      <w:proofErr w:type="gramStart"/>
      <w:r w:rsidRPr="00DC7355">
        <w:rPr>
          <w:noProof w:val="0"/>
        </w:rPr>
        <w:t>virtual</w:t>
      </w:r>
      <w:proofErr w:type="gramEnd"/>
      <w:r w:rsidRPr="00DC7355">
        <w:rPr>
          <w:noProof w:val="0"/>
        </w:rPr>
        <w:t xml:space="preserve"> void tciExecuteTestCase </w:t>
      </w:r>
    </w:p>
    <w:p w14:paraId="3733119A" w14:textId="77777777" w:rsidR="002A1C56" w:rsidRPr="00DC7355" w:rsidRDefault="002A1C56" w:rsidP="002A1C56">
      <w:pPr>
        <w:pStyle w:val="PL"/>
        <w:rPr>
          <w:noProof w:val="0"/>
        </w:rPr>
      </w:pPr>
      <w:r w:rsidRPr="00DC7355">
        <w:rPr>
          <w:noProof w:val="0"/>
        </w:rPr>
        <w:t xml:space="preserve">                 (</w:t>
      </w:r>
      <w:proofErr w:type="gramStart"/>
      <w:r w:rsidRPr="00DC7355">
        <w:rPr>
          <w:noProof w:val="0"/>
        </w:rPr>
        <w:t>const</w:t>
      </w:r>
      <w:proofErr w:type="gramEnd"/>
      <w:r w:rsidRPr="00DC7355">
        <w:rPr>
          <w:noProof w:val="0"/>
        </w:rPr>
        <w:t xml:space="preserve"> TciTestCaseId *testCaseId, const TriPortIdList *tsiPortList</w:t>
      </w:r>
      <w:r w:rsidRPr="00DC7355">
        <w:rPr>
          <w:noProof w:val="0"/>
          <w:szCs w:val="16"/>
        </w:rPr>
        <w:t>,</w:t>
      </w:r>
      <w:r w:rsidRPr="00DC7355">
        <w:rPr>
          <w:noProof w:val="0"/>
          <w:szCs w:val="16"/>
          <w:u w:val="single"/>
        </w:rPr>
        <w:br/>
      </w:r>
      <w:r w:rsidRPr="00DC7355">
        <w:rPr>
          <w:noProof w:val="0"/>
          <w:szCs w:val="16"/>
        </w:rPr>
        <w:t xml:space="preserve">                  const </w:t>
      </w:r>
      <w:r w:rsidRPr="00DC7355">
        <w:rPr>
          <w:rFonts w:cs="Courier New"/>
          <w:noProof w:val="0"/>
          <w:szCs w:val="16"/>
        </w:rPr>
        <w:t>TciConfigurationId</w:t>
      </w:r>
      <w:r w:rsidRPr="00DC7355" w:rsidDel="002F7E01">
        <w:rPr>
          <w:noProof w:val="0"/>
          <w:szCs w:val="16"/>
        </w:rPr>
        <w:t xml:space="preserve"> </w:t>
      </w:r>
      <w:r w:rsidRPr="00DC7355">
        <w:rPr>
          <w:noProof w:val="0"/>
          <w:szCs w:val="16"/>
        </w:rPr>
        <w:t>*ref</w:t>
      </w:r>
      <w:r w:rsidRPr="00DC7355">
        <w:rPr>
          <w:noProof w:val="0"/>
        </w:rPr>
        <w:t>)=0;</w:t>
      </w:r>
    </w:p>
    <w:p w14:paraId="3D371D1C" w14:textId="77777777" w:rsidR="002A1C56" w:rsidRPr="00DC7355" w:rsidRDefault="002A1C56" w:rsidP="00327709">
      <w:pPr>
        <w:pStyle w:val="PL"/>
        <w:widowControl w:val="0"/>
        <w:rPr>
          <w:noProof w:val="0"/>
        </w:rPr>
      </w:pPr>
      <w:r w:rsidRPr="00DC7355">
        <w:rPr>
          <w:noProof w:val="0"/>
        </w:rPr>
        <w:tab/>
        <w:t>:</w:t>
      </w:r>
    </w:p>
    <w:p w14:paraId="06647EB0"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tciStaticConnect(const TriPortId *fromPort, const TriPortId *toPort)=0;</w:t>
      </w:r>
    </w:p>
    <w:p w14:paraId="585CCC4D"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tciStaticMap(const TriPortId *fromPort, const TriPortId *toPort)=0;</w:t>
      </w:r>
    </w:p>
    <w:p w14:paraId="74E99249" w14:textId="24379875" w:rsidR="005C2FF6" w:rsidRPr="00DC7355" w:rsidRDefault="005C2FF6" w:rsidP="005C2FF6">
      <w:pPr>
        <w:pStyle w:val="PL"/>
        <w:rPr>
          <w:noProof w:val="0"/>
        </w:rPr>
      </w:pPr>
      <w:r w:rsidRPr="00DC7355">
        <w:rPr>
          <w:noProof w:val="0"/>
        </w:rPr>
        <w:tab/>
        <w:t xml:space="preserve">//This operation can be called by the CH at the appropriate local TE when at a remote TE a </w:t>
      </w:r>
      <w:r w:rsidRPr="00DC7355">
        <w:rPr>
          <w:noProof w:val="0"/>
        </w:rPr>
        <w:tab/>
        <w:t>//provided tciGetParallelMTCReq has been called</w:t>
      </w:r>
    </w:p>
    <w:p w14:paraId="3F9DFE9E" w14:textId="6B437666" w:rsidR="005C2FF6" w:rsidRPr="00DC7355" w:rsidRDefault="005C2FF6" w:rsidP="005C2FF6">
      <w:pPr>
        <w:pStyle w:val="PL"/>
        <w:rPr>
          <w:noProof w:val="0"/>
        </w:rPr>
      </w:pPr>
      <w:r w:rsidRPr="00DC7355">
        <w:rPr>
          <w:noProof w:val="0"/>
        </w:rPr>
        <w:tab/>
      </w:r>
      <w:proofErr w:type="gramStart"/>
      <w:r w:rsidRPr="00DC7355">
        <w:rPr>
          <w:noProof w:val="0"/>
        </w:rPr>
        <w:t>virtual</w:t>
      </w:r>
      <w:proofErr w:type="gramEnd"/>
      <w:r w:rsidRPr="00DC7355">
        <w:rPr>
          <w:noProof w:val="0"/>
        </w:rPr>
        <w:t xml:space="preserve"> const TriComponentId * tciGetParallelMTC (const TriComponentId *component) const =0;</w:t>
      </w:r>
    </w:p>
    <w:p w14:paraId="7B167FCF" w14:textId="77777777" w:rsidR="00327709" w:rsidRPr="00DC7355" w:rsidRDefault="00327709" w:rsidP="00327709">
      <w:pPr>
        <w:pStyle w:val="PL"/>
        <w:widowControl w:val="0"/>
        <w:rPr>
          <w:noProof w:val="0"/>
        </w:rPr>
      </w:pPr>
    </w:p>
    <w:p w14:paraId="2932203C" w14:textId="77777777" w:rsidR="00327709" w:rsidRPr="00DC7355" w:rsidRDefault="00327709" w:rsidP="00CB0C9B">
      <w:pPr>
        <w:widowControl w:val="0"/>
        <w:tabs>
          <w:tab w:val="left" w:pos="1701"/>
        </w:tabs>
        <w:rPr>
          <w:b/>
        </w:rPr>
      </w:pPr>
      <w:r w:rsidRPr="00DC7355">
        <w:rPr>
          <w:b/>
        </w:rPr>
        <w:t>Clause 10.6.3.</w:t>
      </w:r>
      <w:r w:rsidR="00BA2B74" w:rsidRPr="00DC7355">
        <w:rPr>
          <w:b/>
        </w:rPr>
        <w:t>2</w:t>
      </w:r>
      <w:r w:rsidR="00BA2B74" w:rsidRPr="00DC7355">
        <w:rPr>
          <w:b/>
        </w:rPr>
        <w:tab/>
      </w:r>
      <w:r w:rsidRPr="00DC7355">
        <w:rPr>
          <w:b/>
        </w:rPr>
        <w:t>TciChProvided</w:t>
      </w:r>
    </w:p>
    <w:p w14:paraId="030B7757" w14:textId="77777777" w:rsidR="00327709" w:rsidRPr="00DC7355" w:rsidRDefault="00327709" w:rsidP="00327709">
      <w:pPr>
        <w:widowControl w:val="0"/>
      </w:pPr>
      <w:r w:rsidRPr="00DC7355">
        <w:t>This clause is to be extended.</w:t>
      </w:r>
    </w:p>
    <w:p w14:paraId="69EDFA67" w14:textId="77777777" w:rsidR="00327709" w:rsidRPr="00DC7355" w:rsidRDefault="00327709" w:rsidP="00327709">
      <w:pPr>
        <w:pStyle w:val="PL"/>
        <w:widowControl w:val="0"/>
        <w:rPr>
          <w:noProof w:val="0"/>
        </w:rPr>
      </w:pPr>
      <w:r w:rsidRPr="00DC7355">
        <w:rPr>
          <w:noProof w:val="0"/>
        </w:rPr>
        <w:tab/>
        <w:t>:</w:t>
      </w:r>
    </w:p>
    <w:p w14:paraId="69AC2B4B" w14:textId="77777777" w:rsidR="002A1C56" w:rsidRPr="00DC7355" w:rsidRDefault="002A1C56" w:rsidP="002A1C56">
      <w:pPr>
        <w:pStyle w:val="PL"/>
        <w:rPr>
          <w:noProof w:val="0"/>
        </w:rPr>
      </w:pPr>
      <w:r w:rsidRPr="00DC7355">
        <w:rPr>
          <w:noProof w:val="0"/>
        </w:rPr>
        <w:tab/>
      </w:r>
      <w:proofErr w:type="gramStart"/>
      <w:r w:rsidRPr="00DC7355">
        <w:rPr>
          <w:noProof w:val="0"/>
        </w:rPr>
        <w:t>virtual</w:t>
      </w:r>
      <w:proofErr w:type="gramEnd"/>
      <w:r w:rsidRPr="00DC7355">
        <w:rPr>
          <w:noProof w:val="0"/>
        </w:rPr>
        <w:t xml:space="preserve"> void tciExecuteTestCaseReq </w:t>
      </w:r>
    </w:p>
    <w:p w14:paraId="0D05BFFB" w14:textId="77777777" w:rsidR="002A1C56" w:rsidRPr="00DC7355" w:rsidRDefault="002A1C56" w:rsidP="002A1C56">
      <w:pPr>
        <w:pStyle w:val="PL"/>
        <w:rPr>
          <w:noProof w:val="0"/>
        </w:rPr>
      </w:pPr>
      <w:r w:rsidRPr="00DC7355">
        <w:rPr>
          <w:noProof w:val="0"/>
        </w:rPr>
        <w:t xml:space="preserve">                 (</w:t>
      </w:r>
      <w:proofErr w:type="gramStart"/>
      <w:r w:rsidRPr="00DC7355">
        <w:rPr>
          <w:noProof w:val="0"/>
        </w:rPr>
        <w:t>const</w:t>
      </w:r>
      <w:proofErr w:type="gramEnd"/>
      <w:r w:rsidRPr="00DC7355">
        <w:rPr>
          <w:noProof w:val="0"/>
        </w:rPr>
        <w:t xml:space="preserve"> TciTestCaseId *testCaseId, const TriPortIdList *tsiPortList</w:t>
      </w:r>
      <w:r w:rsidRPr="00DC7355">
        <w:rPr>
          <w:noProof w:val="0"/>
          <w:szCs w:val="16"/>
        </w:rPr>
        <w:t>,</w:t>
      </w:r>
      <w:r w:rsidRPr="00DC7355">
        <w:rPr>
          <w:noProof w:val="0"/>
          <w:szCs w:val="16"/>
          <w:u w:val="single"/>
        </w:rPr>
        <w:br/>
      </w:r>
      <w:r w:rsidRPr="00DC7355">
        <w:rPr>
          <w:noProof w:val="0"/>
          <w:szCs w:val="16"/>
        </w:rPr>
        <w:t xml:space="preserve">                  const </w:t>
      </w:r>
      <w:r w:rsidRPr="00DC7355">
        <w:rPr>
          <w:rFonts w:cs="Courier New"/>
          <w:noProof w:val="0"/>
          <w:szCs w:val="16"/>
        </w:rPr>
        <w:t>TciConfigurationId</w:t>
      </w:r>
      <w:r w:rsidRPr="00DC7355" w:rsidDel="002F7E01">
        <w:rPr>
          <w:noProof w:val="0"/>
          <w:szCs w:val="16"/>
        </w:rPr>
        <w:t xml:space="preserve"> </w:t>
      </w:r>
      <w:r w:rsidRPr="00DC7355">
        <w:rPr>
          <w:noProof w:val="0"/>
          <w:szCs w:val="16"/>
        </w:rPr>
        <w:t>*ref</w:t>
      </w:r>
      <w:r w:rsidRPr="00DC7355">
        <w:rPr>
          <w:noProof w:val="0"/>
        </w:rPr>
        <w:t>)=0;</w:t>
      </w:r>
    </w:p>
    <w:p w14:paraId="30A2AA98" w14:textId="77777777" w:rsidR="002A1C56" w:rsidRPr="00DC7355" w:rsidRDefault="002A1C56" w:rsidP="00327709">
      <w:pPr>
        <w:pStyle w:val="PL"/>
        <w:widowControl w:val="0"/>
        <w:rPr>
          <w:noProof w:val="0"/>
        </w:rPr>
      </w:pPr>
      <w:r w:rsidRPr="00DC7355">
        <w:rPr>
          <w:noProof w:val="0"/>
        </w:rPr>
        <w:tab/>
        <w:t>:</w:t>
      </w:r>
    </w:p>
    <w:p w14:paraId="6B775BB6"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tciStaticConnectReq(const TriPortId *fromPort, const TriPortId *toPort)=0;</w:t>
      </w:r>
    </w:p>
    <w:p w14:paraId="5D0654CB" w14:textId="77777777" w:rsidR="00327709" w:rsidRPr="00DC7355" w:rsidRDefault="00327709" w:rsidP="00327709">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tciStaticMapReq(const TriPortId *fromPort, const TriPortId *toPort)=0;</w:t>
      </w:r>
    </w:p>
    <w:p w14:paraId="009D1076" w14:textId="333DD3F3" w:rsidR="005C2FF6" w:rsidRPr="00DC7355" w:rsidRDefault="005C2FF6" w:rsidP="005C2FF6">
      <w:pPr>
        <w:pStyle w:val="PL"/>
        <w:rPr>
          <w:noProof w:val="0"/>
        </w:rPr>
      </w:pPr>
      <w:r w:rsidRPr="00DC7355">
        <w:rPr>
          <w:noProof w:val="0"/>
        </w:rPr>
        <w:tab/>
        <w:t>//Called by the TE when it executes a TTCN-3 mtc on a parallel control component operation</w:t>
      </w:r>
    </w:p>
    <w:p w14:paraId="248D40BB" w14:textId="11380EC9" w:rsidR="005C2FF6" w:rsidRPr="00DC7355" w:rsidRDefault="005C2FF6" w:rsidP="005C2FF6">
      <w:pPr>
        <w:pStyle w:val="PL"/>
        <w:rPr>
          <w:noProof w:val="0"/>
        </w:rPr>
      </w:pPr>
      <w:r w:rsidRPr="00DC7355">
        <w:rPr>
          <w:noProof w:val="0"/>
        </w:rPr>
        <w:tab/>
      </w:r>
      <w:proofErr w:type="gramStart"/>
      <w:r w:rsidRPr="00DC7355">
        <w:rPr>
          <w:noProof w:val="0"/>
        </w:rPr>
        <w:t>virtual</w:t>
      </w:r>
      <w:proofErr w:type="gramEnd"/>
      <w:r w:rsidRPr="00DC7355">
        <w:rPr>
          <w:noProof w:val="0"/>
        </w:rPr>
        <w:t xml:space="preserve"> const TriComponentId * tciGetParallelMTCReq (const TriComponentId *component) const =0;</w:t>
      </w:r>
    </w:p>
    <w:p w14:paraId="56EFDD5D" w14:textId="77777777" w:rsidR="00327709" w:rsidRPr="00DC7355" w:rsidRDefault="00327709" w:rsidP="00327709">
      <w:pPr>
        <w:pStyle w:val="PL"/>
        <w:widowControl w:val="0"/>
        <w:rPr>
          <w:noProof w:val="0"/>
        </w:rPr>
      </w:pPr>
    </w:p>
    <w:p w14:paraId="4B0C2F06" w14:textId="77777777" w:rsidR="003A704F" w:rsidRPr="00DC7355" w:rsidRDefault="003A704F" w:rsidP="00CB0C9B">
      <w:pPr>
        <w:widowControl w:val="0"/>
        <w:tabs>
          <w:tab w:val="left" w:pos="1701"/>
        </w:tabs>
        <w:rPr>
          <w:b/>
        </w:rPr>
      </w:pPr>
      <w:r w:rsidRPr="00DC7355">
        <w:rPr>
          <w:b/>
        </w:rPr>
        <w:t>Clause 10.6.4.</w:t>
      </w:r>
      <w:r w:rsidR="00BA2B74" w:rsidRPr="00DC7355">
        <w:rPr>
          <w:b/>
        </w:rPr>
        <w:t>1</w:t>
      </w:r>
      <w:r w:rsidR="00BA2B74" w:rsidRPr="00DC7355">
        <w:rPr>
          <w:b/>
        </w:rPr>
        <w:tab/>
      </w:r>
      <w:r w:rsidRPr="00DC7355">
        <w:rPr>
          <w:b/>
        </w:rPr>
        <w:t>TciTlProvided</w:t>
      </w:r>
    </w:p>
    <w:p w14:paraId="2D74C4C9" w14:textId="77777777" w:rsidR="003A704F" w:rsidRPr="00DC7355" w:rsidRDefault="003A704F" w:rsidP="003A704F">
      <w:pPr>
        <w:widowControl w:val="0"/>
      </w:pPr>
      <w:r w:rsidRPr="00DC7355">
        <w:t>This clause is to be extended.</w:t>
      </w:r>
    </w:p>
    <w:p w14:paraId="73AE110F" w14:textId="77777777" w:rsidR="003A704F" w:rsidRPr="00DC7355" w:rsidRDefault="003A704F" w:rsidP="003A704F">
      <w:pPr>
        <w:pStyle w:val="PL"/>
        <w:keepNext/>
        <w:widowControl w:val="0"/>
        <w:rPr>
          <w:noProof w:val="0"/>
        </w:rPr>
      </w:pPr>
      <w:r w:rsidRPr="00DC7355">
        <w:rPr>
          <w:noProof w:val="0"/>
        </w:rPr>
        <w:tab/>
        <w:t>:</w:t>
      </w:r>
    </w:p>
    <w:p w14:paraId="77D15592" w14:textId="77777777" w:rsidR="003A704F" w:rsidRPr="00DC7355" w:rsidRDefault="003A704F" w:rsidP="003A704F">
      <w:pPr>
        <w:pStyle w:val="PL"/>
        <w:rPr>
          <w:noProof w:val="0"/>
        </w:rPr>
      </w:pPr>
      <w:r w:rsidRPr="00DC7355">
        <w:rPr>
          <w:noProof w:val="0"/>
        </w:rPr>
        <w:tab/>
      </w:r>
      <w:proofErr w:type="gramStart"/>
      <w:r w:rsidRPr="00DC7355">
        <w:rPr>
          <w:noProof w:val="0"/>
        </w:rPr>
        <w:t>virtual</w:t>
      </w:r>
      <w:proofErr w:type="gramEnd"/>
      <w:r w:rsidRPr="00DC7355">
        <w:rPr>
          <w:noProof w:val="0"/>
        </w:rPr>
        <w:t xml:space="preserve"> void tliCStaticCreate (const Tstring &amp;am, const timeval ts, const Tstring src, </w:t>
      </w:r>
    </w:p>
    <w:p w14:paraId="34CCBC40" w14:textId="77777777" w:rsidR="003A704F" w:rsidRPr="00DC7355" w:rsidRDefault="003A704F" w:rsidP="003A704F">
      <w:pPr>
        <w:pStyle w:val="PL"/>
        <w:rPr>
          <w:noProof w:val="0"/>
        </w:rPr>
      </w:pPr>
      <w:r w:rsidRPr="00DC7355">
        <w:rPr>
          <w:noProof w:val="0"/>
        </w:rPr>
        <w:tab/>
      </w:r>
      <w:proofErr w:type="gramStart"/>
      <w:r w:rsidRPr="00DC7355">
        <w:rPr>
          <w:noProof w:val="0"/>
        </w:rPr>
        <w:t>const</w:t>
      </w:r>
      <w:proofErr w:type="gramEnd"/>
      <w:r w:rsidRPr="00DC7355">
        <w:rPr>
          <w:noProof w:val="0"/>
        </w:rPr>
        <w:t xml:space="preserve"> Tinteger line, const TriComponentId *c, const TriComponentId *comp, </w:t>
      </w:r>
    </w:p>
    <w:p w14:paraId="2D5EA09E" w14:textId="77777777" w:rsidR="003A704F" w:rsidRPr="00DC7355" w:rsidRDefault="003A704F" w:rsidP="003A704F">
      <w:pPr>
        <w:pStyle w:val="PL"/>
        <w:rPr>
          <w:noProof w:val="0"/>
        </w:rPr>
      </w:pPr>
      <w:r w:rsidRPr="00DC7355">
        <w:rPr>
          <w:noProof w:val="0"/>
        </w:rPr>
        <w:tab/>
      </w:r>
      <w:proofErr w:type="gramStart"/>
      <w:r w:rsidRPr="00DC7355">
        <w:rPr>
          <w:noProof w:val="0"/>
        </w:rPr>
        <w:t>const</w:t>
      </w:r>
      <w:proofErr w:type="gramEnd"/>
      <w:r w:rsidRPr="00DC7355">
        <w:rPr>
          <w:noProof w:val="0"/>
        </w:rPr>
        <w:t xml:space="preserve"> Tstring &amp;name)=0;</w:t>
      </w:r>
    </w:p>
    <w:p w14:paraId="22449E2C" w14:textId="77777777" w:rsidR="003A704F" w:rsidRPr="00DC7355" w:rsidRDefault="003A704F" w:rsidP="003A704F">
      <w:pPr>
        <w:pStyle w:val="PL"/>
        <w:keepNext/>
        <w:widowControl w:val="0"/>
        <w:rPr>
          <w:noProof w:val="0"/>
        </w:rPr>
      </w:pPr>
    </w:p>
    <w:p w14:paraId="3D74D07B" w14:textId="77777777" w:rsidR="003A704F" w:rsidRPr="00DC7355" w:rsidRDefault="003A704F" w:rsidP="003A704F">
      <w:pPr>
        <w:pStyle w:val="PL"/>
        <w:rPr>
          <w:noProof w:val="0"/>
        </w:rPr>
      </w:pPr>
      <w:r w:rsidRPr="00DC7355">
        <w:rPr>
          <w:noProof w:val="0"/>
        </w:rPr>
        <w:tab/>
      </w:r>
      <w:proofErr w:type="gramStart"/>
      <w:r w:rsidRPr="00DC7355">
        <w:rPr>
          <w:noProof w:val="0"/>
        </w:rPr>
        <w:t>virtual</w:t>
      </w:r>
      <w:proofErr w:type="gramEnd"/>
      <w:r w:rsidRPr="00DC7355">
        <w:rPr>
          <w:noProof w:val="0"/>
        </w:rPr>
        <w:t xml:space="preserve"> void tliPStaticConnect (const Tstring &amp;am, const timeval ts, const Tstring src, </w:t>
      </w:r>
    </w:p>
    <w:p w14:paraId="456ED800" w14:textId="77777777" w:rsidR="003A704F" w:rsidRPr="00DC7355" w:rsidRDefault="003A704F" w:rsidP="003A704F">
      <w:pPr>
        <w:pStyle w:val="PL"/>
        <w:rPr>
          <w:noProof w:val="0"/>
        </w:rPr>
      </w:pPr>
      <w:r w:rsidRPr="00DC7355">
        <w:rPr>
          <w:noProof w:val="0"/>
        </w:rPr>
        <w:tab/>
      </w:r>
      <w:proofErr w:type="gramStart"/>
      <w:r w:rsidRPr="00DC7355">
        <w:rPr>
          <w:noProof w:val="0"/>
        </w:rPr>
        <w:t>const</w:t>
      </w:r>
      <w:proofErr w:type="gramEnd"/>
      <w:r w:rsidRPr="00DC7355">
        <w:rPr>
          <w:noProof w:val="0"/>
        </w:rPr>
        <w:t xml:space="preserve"> Tinteger line, const TriComponentId *c, const TriPortId *port1, const TriPortId *port2)=0;</w:t>
      </w:r>
    </w:p>
    <w:p w14:paraId="48613F42" w14:textId="77777777" w:rsidR="003A704F" w:rsidRPr="00DC7355" w:rsidRDefault="003A704F" w:rsidP="002F5BAD">
      <w:pPr>
        <w:pStyle w:val="PL"/>
        <w:widowControl w:val="0"/>
        <w:rPr>
          <w:noProof w:val="0"/>
        </w:rPr>
      </w:pPr>
    </w:p>
    <w:p w14:paraId="55C496D9" w14:textId="77777777" w:rsidR="003A704F" w:rsidRPr="00DC7355" w:rsidRDefault="003A704F" w:rsidP="00152DD7">
      <w:pPr>
        <w:pStyle w:val="PL"/>
        <w:keepNext/>
        <w:keepLines/>
        <w:rPr>
          <w:noProof w:val="0"/>
        </w:rPr>
      </w:pPr>
      <w:r w:rsidRPr="00DC7355">
        <w:rPr>
          <w:noProof w:val="0"/>
        </w:rPr>
        <w:tab/>
      </w:r>
      <w:proofErr w:type="gramStart"/>
      <w:r w:rsidRPr="00DC7355">
        <w:rPr>
          <w:noProof w:val="0"/>
        </w:rPr>
        <w:t>virtual</w:t>
      </w:r>
      <w:proofErr w:type="gramEnd"/>
      <w:r w:rsidRPr="00DC7355">
        <w:rPr>
          <w:noProof w:val="0"/>
        </w:rPr>
        <w:t xml:space="preserve"> void tliPStaticMap (const Tstring &amp;am, const timeval ts, const Tstring src, </w:t>
      </w:r>
    </w:p>
    <w:p w14:paraId="71DBF4CC" w14:textId="77777777" w:rsidR="003A704F" w:rsidRPr="00DC7355" w:rsidRDefault="003A704F" w:rsidP="003A704F">
      <w:pPr>
        <w:pStyle w:val="PL"/>
        <w:rPr>
          <w:noProof w:val="0"/>
        </w:rPr>
      </w:pPr>
      <w:r w:rsidRPr="00DC7355">
        <w:rPr>
          <w:noProof w:val="0"/>
        </w:rPr>
        <w:tab/>
      </w:r>
      <w:proofErr w:type="gramStart"/>
      <w:r w:rsidRPr="00DC7355">
        <w:rPr>
          <w:noProof w:val="0"/>
        </w:rPr>
        <w:t>const</w:t>
      </w:r>
      <w:proofErr w:type="gramEnd"/>
      <w:r w:rsidRPr="00DC7355">
        <w:rPr>
          <w:noProof w:val="0"/>
        </w:rPr>
        <w:t xml:space="preserve"> Tinteger line, const TriComponentId *c, const TriPortId *port1, const TriPortId *port2)=0;</w:t>
      </w:r>
    </w:p>
    <w:p w14:paraId="1E4B1A84" w14:textId="77777777" w:rsidR="003A704F" w:rsidRPr="00DC7355" w:rsidRDefault="003A704F" w:rsidP="003A704F">
      <w:pPr>
        <w:pStyle w:val="PL"/>
        <w:rPr>
          <w:noProof w:val="0"/>
        </w:rPr>
      </w:pPr>
    </w:p>
    <w:p w14:paraId="4244FCB7" w14:textId="77777777" w:rsidR="003A704F" w:rsidRPr="00DC7355" w:rsidRDefault="003A704F" w:rsidP="003A704F">
      <w:pPr>
        <w:pStyle w:val="PL"/>
        <w:keepNext/>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tliConfigStarted (const Tstring &amp;am, const timeval ts, const Tstring src, </w:t>
      </w:r>
    </w:p>
    <w:p w14:paraId="6B9FCC3F" w14:textId="77777777" w:rsidR="003A704F" w:rsidRPr="00DC7355" w:rsidRDefault="003A704F" w:rsidP="003A704F">
      <w:pPr>
        <w:pStyle w:val="PL"/>
        <w:keepNext/>
        <w:widowControl w:val="0"/>
        <w:rPr>
          <w:noProof w:val="0"/>
        </w:rPr>
      </w:pPr>
      <w:r w:rsidRPr="00DC7355">
        <w:rPr>
          <w:noProof w:val="0"/>
        </w:rPr>
        <w:tab/>
      </w:r>
      <w:proofErr w:type="gramStart"/>
      <w:r w:rsidRPr="00DC7355">
        <w:rPr>
          <w:noProof w:val="0"/>
        </w:rPr>
        <w:t>const</w:t>
      </w:r>
      <w:proofErr w:type="gramEnd"/>
      <w:r w:rsidRPr="00DC7355">
        <w:rPr>
          <w:noProof w:val="0"/>
        </w:rPr>
        <w:t xml:space="preserve"> Tinteger line, const TriComponentId *c, const TciBehaviourId *configId, </w:t>
      </w:r>
    </w:p>
    <w:p w14:paraId="6C6B8FEF" w14:textId="77777777" w:rsidR="003A704F" w:rsidRPr="00DC7355" w:rsidRDefault="003A704F" w:rsidP="003A704F">
      <w:pPr>
        <w:pStyle w:val="PL"/>
        <w:keepNext/>
        <w:widowControl w:val="0"/>
        <w:rPr>
          <w:noProof w:val="0"/>
        </w:rPr>
      </w:pPr>
      <w:r w:rsidRPr="00DC7355">
        <w:rPr>
          <w:noProof w:val="0"/>
        </w:rPr>
        <w:tab/>
      </w:r>
      <w:proofErr w:type="gramStart"/>
      <w:r w:rsidRPr="00DC7355">
        <w:rPr>
          <w:noProof w:val="0"/>
        </w:rPr>
        <w:t>const</w:t>
      </w:r>
      <w:proofErr w:type="gramEnd"/>
      <w:r w:rsidRPr="00DC7355">
        <w:rPr>
          <w:noProof w:val="0"/>
        </w:rPr>
        <w:t xml:space="preserve"> TciParameterList *tciPars, const TciValue *ref)=0;</w:t>
      </w:r>
    </w:p>
    <w:p w14:paraId="757DB82F" w14:textId="77777777" w:rsidR="003A704F" w:rsidRPr="00DC7355" w:rsidRDefault="003A704F" w:rsidP="003A704F">
      <w:pPr>
        <w:pStyle w:val="PL"/>
        <w:widowControl w:val="0"/>
        <w:rPr>
          <w:noProof w:val="0"/>
        </w:rPr>
      </w:pPr>
    </w:p>
    <w:p w14:paraId="730FE6B8" w14:textId="77777777" w:rsidR="003A704F" w:rsidRPr="00DC7355" w:rsidRDefault="003A704F" w:rsidP="003A704F">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tliConfigKilled (const Tstring &amp;am, const timeval ts, const Tstring src, </w:t>
      </w:r>
    </w:p>
    <w:p w14:paraId="44132697" w14:textId="77777777" w:rsidR="003A704F" w:rsidRPr="00DC7355" w:rsidRDefault="003A704F" w:rsidP="003A704F">
      <w:pPr>
        <w:pStyle w:val="PL"/>
        <w:widowControl w:val="0"/>
        <w:rPr>
          <w:noProof w:val="0"/>
        </w:rPr>
      </w:pPr>
      <w:r w:rsidRPr="00DC7355">
        <w:rPr>
          <w:noProof w:val="0"/>
        </w:rPr>
        <w:tab/>
      </w:r>
      <w:proofErr w:type="gramStart"/>
      <w:r w:rsidRPr="00DC7355">
        <w:rPr>
          <w:noProof w:val="0"/>
        </w:rPr>
        <w:t>const</w:t>
      </w:r>
      <w:proofErr w:type="gramEnd"/>
      <w:r w:rsidRPr="00DC7355">
        <w:rPr>
          <w:noProof w:val="0"/>
        </w:rPr>
        <w:t xml:space="preserve"> Tinteger line, const TriComponentId *c, const TciValue *ref)=0;</w:t>
      </w:r>
    </w:p>
    <w:p w14:paraId="2DBC518A" w14:textId="77777777" w:rsidR="003A704F" w:rsidRPr="00DC7355" w:rsidRDefault="003A704F" w:rsidP="003A704F">
      <w:pPr>
        <w:pStyle w:val="PL"/>
        <w:widowControl w:val="0"/>
        <w:rPr>
          <w:noProof w:val="0"/>
        </w:rPr>
      </w:pPr>
    </w:p>
    <w:p w14:paraId="2C90D714" w14:textId="77777777" w:rsidR="003A704F" w:rsidRPr="00DC7355" w:rsidRDefault="003A704F" w:rsidP="003A704F">
      <w:pPr>
        <w:pStyle w:val="PL"/>
        <w:widowControl w:val="0"/>
        <w:rPr>
          <w:noProof w:val="0"/>
        </w:rPr>
      </w:pPr>
      <w:r w:rsidRPr="00DC7355">
        <w:rPr>
          <w:noProof w:val="0"/>
        </w:rPr>
        <w:tab/>
      </w:r>
      <w:proofErr w:type="gramStart"/>
      <w:r w:rsidRPr="00DC7355">
        <w:rPr>
          <w:noProof w:val="0"/>
        </w:rPr>
        <w:t>virtual</w:t>
      </w:r>
      <w:proofErr w:type="gramEnd"/>
      <w:r w:rsidRPr="00DC7355">
        <w:rPr>
          <w:noProof w:val="0"/>
        </w:rPr>
        <w:t xml:space="preserve"> void tliPSetState (const Tstring &amp;am, const timeval ts, const Tstring src, </w:t>
      </w:r>
    </w:p>
    <w:p w14:paraId="4B97D9BB" w14:textId="77777777" w:rsidR="003A704F" w:rsidRPr="00DC7355" w:rsidRDefault="003A704F" w:rsidP="003A704F">
      <w:pPr>
        <w:pStyle w:val="PL"/>
        <w:widowControl w:val="0"/>
        <w:rPr>
          <w:noProof w:val="0"/>
        </w:rPr>
      </w:pPr>
      <w:r w:rsidRPr="00DC7355">
        <w:rPr>
          <w:noProof w:val="0"/>
        </w:rPr>
        <w:tab/>
      </w:r>
      <w:proofErr w:type="gramStart"/>
      <w:r w:rsidRPr="00DC7355">
        <w:rPr>
          <w:noProof w:val="0"/>
        </w:rPr>
        <w:t>const</w:t>
      </w:r>
      <w:proofErr w:type="gramEnd"/>
      <w:r w:rsidRPr="00DC7355">
        <w:rPr>
          <w:noProof w:val="0"/>
        </w:rPr>
        <w:t xml:space="preserve"> Tinteger line, const TriComponentId *c, const Tinteger status, const TString &amp;reason)=0;</w:t>
      </w:r>
    </w:p>
    <w:p w14:paraId="1B88AF01" w14:textId="77777777" w:rsidR="00D015D3" w:rsidRPr="00DC7355" w:rsidRDefault="00D015D3" w:rsidP="003A704F">
      <w:pPr>
        <w:pStyle w:val="PL"/>
        <w:widowControl w:val="0"/>
        <w:rPr>
          <w:noProof w:val="0"/>
        </w:rPr>
      </w:pPr>
    </w:p>
    <w:p w14:paraId="65AE8B8F" w14:textId="42ACA332" w:rsidR="00327709" w:rsidRPr="00DC7355" w:rsidRDefault="00327709" w:rsidP="00327709">
      <w:pPr>
        <w:pStyle w:val="berschrift2"/>
      </w:pPr>
      <w:bookmarkStart w:id="132" w:name="_Toc75433988"/>
      <w:r w:rsidRPr="00DC7355">
        <w:t>8.10</w:t>
      </w:r>
      <w:r w:rsidRPr="00DC7355">
        <w:tab/>
        <w:t>Extensions to clause 11</w:t>
      </w:r>
      <w:r w:rsidRPr="00DC7355">
        <w:rPr>
          <w:rFonts w:cs="Arial"/>
        </w:rPr>
        <w:t xml:space="preserve"> of </w:t>
      </w:r>
      <w:r w:rsidR="00492FC3" w:rsidRPr="00DC7355">
        <w:rPr>
          <w:rFonts w:cs="Arial"/>
        </w:rPr>
        <w:t>ETSI ES 201 873-6</w:t>
      </w:r>
      <w:r w:rsidR="00D015D3" w:rsidRPr="00DC7355">
        <w:rPr>
          <w:rFonts w:cs="Arial"/>
        </w:rPr>
        <w:t xml:space="preserve"> </w:t>
      </w:r>
      <w:r w:rsidRPr="00DC7355">
        <w:t>W3C</w:t>
      </w:r>
      <w:r w:rsidR="00EE635F" w:rsidRPr="00DC7355">
        <w:t> </w:t>
      </w:r>
      <w:r w:rsidRPr="00DC7355">
        <w:t>XML mapping</w:t>
      </w:r>
      <w:bookmarkEnd w:id="132"/>
    </w:p>
    <w:p w14:paraId="742CD0C0" w14:textId="77777777" w:rsidR="0084089B" w:rsidRPr="00DC7355" w:rsidRDefault="0084089B" w:rsidP="00AB59C5">
      <w:pPr>
        <w:widowControl w:val="0"/>
        <w:tabs>
          <w:tab w:val="left" w:pos="1701"/>
        </w:tabs>
        <w:rPr>
          <w:b/>
        </w:rPr>
      </w:pPr>
      <w:r w:rsidRPr="00DC7355">
        <w:rPr>
          <w:b/>
        </w:rPr>
        <w:t>Clause 11.3.2.</w:t>
      </w:r>
      <w:r w:rsidR="00BA2B74" w:rsidRPr="00DC7355">
        <w:rPr>
          <w:b/>
        </w:rPr>
        <w:t>21</w:t>
      </w:r>
      <w:r w:rsidR="00BA2B74" w:rsidRPr="00DC7355">
        <w:rPr>
          <w:b/>
        </w:rPr>
        <w:tab/>
      </w:r>
      <w:r w:rsidRPr="00DC7355">
        <w:rPr>
          <w:b/>
        </w:rPr>
        <w:t>TciConfigurationIdType</w:t>
      </w:r>
    </w:p>
    <w:p w14:paraId="765153DA" w14:textId="77777777" w:rsidR="0084089B" w:rsidRPr="00DC7355" w:rsidRDefault="0084089B" w:rsidP="0084089B">
      <w:pPr>
        <w:widowControl w:val="0"/>
      </w:pPr>
      <w:r w:rsidRPr="00DC7355">
        <w:t>This clause is to be added.</w:t>
      </w:r>
    </w:p>
    <w:p w14:paraId="290AC703" w14:textId="77777777" w:rsidR="0084089B" w:rsidRPr="00DC7355" w:rsidRDefault="0084089B" w:rsidP="0084089B">
      <w:pPr>
        <w:keepNext/>
        <w:keepLines/>
        <w:widowControl w:val="0"/>
      </w:pPr>
      <w:r w:rsidRPr="00DC7355">
        <w:rPr>
          <w:rFonts w:ascii="Courier New" w:hAnsi="Courier New"/>
          <w:b/>
        </w:rPr>
        <w:t xml:space="preserve">TciConfigurationIdType </w:t>
      </w:r>
      <w:r w:rsidRPr="00DC7355">
        <w:t>is mapped to the following complex type:</w:t>
      </w:r>
    </w:p>
    <w:p w14:paraId="1D817876" w14:textId="77777777" w:rsidR="0084089B" w:rsidRPr="00DC7355" w:rsidRDefault="0084089B" w:rsidP="0084089B">
      <w:pPr>
        <w:pStyle w:val="PL"/>
        <w:keepNext/>
        <w:keepLines/>
        <w:widowControl w:val="0"/>
        <w:rPr>
          <w:noProof w:val="0"/>
        </w:rPr>
      </w:pPr>
      <w:r w:rsidRPr="00DC7355">
        <w:rPr>
          <w:noProof w:val="0"/>
        </w:rPr>
        <w:tab/>
        <w:t>&lt;xsd</w:t>
      </w:r>
      <w:proofErr w:type="gramStart"/>
      <w:r w:rsidRPr="00DC7355">
        <w:rPr>
          <w:noProof w:val="0"/>
        </w:rPr>
        <w:t>:complexType</w:t>
      </w:r>
      <w:proofErr w:type="gramEnd"/>
      <w:r w:rsidRPr="00DC7355">
        <w:rPr>
          <w:noProof w:val="0"/>
        </w:rPr>
        <w:t xml:space="preserve"> name="TciConfigurationIdType"&gt;</w:t>
      </w:r>
    </w:p>
    <w:p w14:paraId="0AF70D74" w14:textId="77777777" w:rsidR="0084089B" w:rsidRPr="00DC7355" w:rsidRDefault="0084089B" w:rsidP="0084089B">
      <w:pPr>
        <w:pStyle w:val="PL"/>
        <w:keepNext/>
        <w:keepLines/>
        <w:widowControl w:val="0"/>
        <w:rPr>
          <w:noProof w:val="0"/>
        </w:rPr>
      </w:pPr>
      <w:r w:rsidRPr="00DC7355">
        <w:rPr>
          <w:noProof w:val="0"/>
        </w:rPr>
        <w:tab/>
      </w:r>
      <w:r w:rsidRPr="00DC7355">
        <w:rPr>
          <w:noProof w:val="0"/>
        </w:rPr>
        <w:tab/>
        <w:t>&lt;</w:t>
      </w:r>
      <w:proofErr w:type="gramStart"/>
      <w:r w:rsidRPr="00DC7355">
        <w:rPr>
          <w:noProof w:val="0"/>
        </w:rPr>
        <w:t>xsd:</w:t>
      </w:r>
      <w:proofErr w:type="gramEnd"/>
      <w:r w:rsidRPr="00DC7355">
        <w:rPr>
          <w:noProof w:val="0"/>
        </w:rPr>
        <w:t>sequence&gt;</w:t>
      </w:r>
    </w:p>
    <w:p w14:paraId="42CBD2AA" w14:textId="77777777" w:rsidR="0084089B" w:rsidRPr="00DC7355" w:rsidRDefault="0084089B" w:rsidP="0084089B">
      <w:pPr>
        <w:pStyle w:val="PL"/>
        <w:widowControl w:val="0"/>
        <w:rPr>
          <w:noProof w:val="0"/>
        </w:rPr>
      </w:pPr>
      <w:r w:rsidRPr="00DC7355">
        <w:rPr>
          <w:noProof w:val="0"/>
        </w:rPr>
        <w:tab/>
      </w:r>
      <w:r w:rsidRPr="00DC7355">
        <w:rPr>
          <w:noProof w:val="0"/>
        </w:rPr>
        <w:tab/>
      </w:r>
      <w:r w:rsidRPr="00DC7355">
        <w:rPr>
          <w:noProof w:val="0"/>
        </w:rPr>
        <w:tab/>
        <w:t>&lt;</w:t>
      </w:r>
      <w:proofErr w:type="gramStart"/>
      <w:r w:rsidRPr="00DC7355">
        <w:rPr>
          <w:noProof w:val="0"/>
        </w:rPr>
        <w:t>xsd:</w:t>
      </w:r>
      <w:proofErr w:type="gramEnd"/>
      <w:r w:rsidRPr="00DC7355">
        <w:rPr>
          <w:noProof w:val="0"/>
        </w:rPr>
        <w:t>choice&gt;</w:t>
      </w:r>
    </w:p>
    <w:p w14:paraId="205D8E17" w14:textId="77777777" w:rsidR="0084089B" w:rsidRPr="00DC7355" w:rsidRDefault="0084089B" w:rsidP="0084089B">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name="null"</w:t>
      </w:r>
      <w:r w:rsidRPr="00DC7355">
        <w:rPr>
          <w:noProof w:val="0"/>
          <w:szCs w:val="16"/>
        </w:rPr>
        <w:t xml:space="preserve"> type="Templates:null</w:t>
      </w:r>
      <w:r w:rsidRPr="00DC7355">
        <w:rPr>
          <w:noProof w:val="0"/>
        </w:rPr>
        <w:t>"/&gt;</w:t>
      </w:r>
    </w:p>
    <w:p w14:paraId="4020C306" w14:textId="77777777" w:rsidR="0084089B" w:rsidRPr="00DC7355" w:rsidRDefault="0084089B" w:rsidP="0084089B">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name="id" type="Types:Id"/&gt;</w:t>
      </w:r>
    </w:p>
    <w:p w14:paraId="43E69FA3" w14:textId="77777777" w:rsidR="0084089B" w:rsidRPr="00DC7355" w:rsidRDefault="0084089B" w:rsidP="0084089B">
      <w:pPr>
        <w:pStyle w:val="PL"/>
        <w:widowControl w:val="0"/>
        <w:rPr>
          <w:noProof w:val="0"/>
        </w:rPr>
      </w:pPr>
      <w:r w:rsidRPr="00DC7355">
        <w:rPr>
          <w:noProof w:val="0"/>
        </w:rPr>
        <w:tab/>
      </w:r>
      <w:r w:rsidRPr="00DC7355">
        <w:rPr>
          <w:noProof w:val="0"/>
        </w:rPr>
        <w:tab/>
      </w:r>
      <w:r w:rsidRPr="00DC7355">
        <w:rPr>
          <w:noProof w:val="0"/>
        </w:rPr>
        <w:tab/>
        <w:t>&lt;/xsd</w:t>
      </w:r>
      <w:proofErr w:type="gramStart"/>
      <w:r w:rsidRPr="00DC7355">
        <w:rPr>
          <w:noProof w:val="0"/>
        </w:rPr>
        <w:t>:choice</w:t>
      </w:r>
      <w:proofErr w:type="gramEnd"/>
      <w:r w:rsidRPr="00DC7355">
        <w:rPr>
          <w:noProof w:val="0"/>
        </w:rPr>
        <w:t>&gt;</w:t>
      </w:r>
    </w:p>
    <w:p w14:paraId="0186FD9F" w14:textId="77777777" w:rsidR="0084089B" w:rsidRPr="00DC7355" w:rsidRDefault="0084089B" w:rsidP="0084089B">
      <w:pPr>
        <w:pStyle w:val="PL"/>
        <w:widowControl w:val="0"/>
        <w:rPr>
          <w:noProof w:val="0"/>
        </w:rPr>
      </w:pPr>
      <w:r w:rsidRPr="00DC7355">
        <w:rPr>
          <w:noProof w:val="0"/>
        </w:rPr>
        <w:tab/>
      </w:r>
      <w:r w:rsidRPr="00DC7355">
        <w:rPr>
          <w:noProof w:val="0"/>
        </w:rPr>
        <w:tab/>
        <w:t>&lt;/xsd</w:t>
      </w:r>
      <w:proofErr w:type="gramStart"/>
      <w:r w:rsidRPr="00DC7355">
        <w:rPr>
          <w:noProof w:val="0"/>
        </w:rPr>
        <w:t>:sequence</w:t>
      </w:r>
      <w:proofErr w:type="gramEnd"/>
      <w:r w:rsidRPr="00DC7355">
        <w:rPr>
          <w:noProof w:val="0"/>
        </w:rPr>
        <w:t>&gt;</w:t>
      </w:r>
    </w:p>
    <w:p w14:paraId="32BC623A" w14:textId="77777777" w:rsidR="0084089B" w:rsidRPr="00DC7355" w:rsidRDefault="0084089B" w:rsidP="0084089B">
      <w:pPr>
        <w:pStyle w:val="PL"/>
        <w:widowControl w:val="0"/>
        <w:rPr>
          <w:noProof w:val="0"/>
        </w:rPr>
      </w:pPr>
      <w:r w:rsidRPr="00DC7355">
        <w:rPr>
          <w:noProof w:val="0"/>
        </w:rPr>
        <w:tab/>
        <w:t>&lt;/xsd</w:t>
      </w:r>
      <w:proofErr w:type="gramStart"/>
      <w:r w:rsidRPr="00DC7355">
        <w:rPr>
          <w:noProof w:val="0"/>
        </w:rPr>
        <w:t>:complexType</w:t>
      </w:r>
      <w:proofErr w:type="gramEnd"/>
      <w:r w:rsidRPr="00DC7355">
        <w:rPr>
          <w:noProof w:val="0"/>
        </w:rPr>
        <w:t>&gt;</w:t>
      </w:r>
    </w:p>
    <w:p w14:paraId="00111E05" w14:textId="36AAB373" w:rsidR="0084089B" w:rsidRPr="00DC7355" w:rsidRDefault="0084089B" w:rsidP="0084089B">
      <w:pPr>
        <w:pStyle w:val="PL"/>
        <w:widowControl w:val="0"/>
        <w:rPr>
          <w:noProof w:val="0"/>
        </w:rPr>
      </w:pPr>
    </w:p>
    <w:p w14:paraId="2BB967B8" w14:textId="77777777" w:rsidR="0084089B" w:rsidRPr="00DC7355" w:rsidRDefault="0084089B" w:rsidP="0084089B">
      <w:pPr>
        <w:keepNext/>
        <w:widowControl w:val="0"/>
        <w:rPr>
          <w:b/>
        </w:rPr>
      </w:pPr>
      <w:r w:rsidRPr="00DC7355">
        <w:rPr>
          <w:b/>
        </w:rPr>
        <w:t>Elements:</w:t>
      </w:r>
    </w:p>
    <w:p w14:paraId="02CCBB07" w14:textId="77777777" w:rsidR="0084089B" w:rsidRPr="00DC7355" w:rsidRDefault="0084089B" w:rsidP="0084089B">
      <w:pPr>
        <w:pStyle w:val="B1"/>
        <w:keepNext/>
        <w:widowControl w:val="0"/>
        <w:tabs>
          <w:tab w:val="left" w:pos="1701"/>
        </w:tabs>
      </w:pPr>
      <w:proofErr w:type="gramStart"/>
      <w:r w:rsidRPr="00DC7355">
        <w:rPr>
          <w:rFonts w:ascii="Courier New" w:hAnsi="Courier New" w:cs="Courier New"/>
          <w:sz w:val="16"/>
          <w:szCs w:val="16"/>
        </w:rPr>
        <w:t>id</w:t>
      </w:r>
      <w:proofErr w:type="gramEnd"/>
      <w:r w:rsidRPr="00DC7355">
        <w:tab/>
        <w:t>The identifier of the static configuration.</w:t>
      </w:r>
    </w:p>
    <w:p w14:paraId="032FB55B" w14:textId="77777777" w:rsidR="0084089B" w:rsidRPr="00DC7355" w:rsidRDefault="0084089B" w:rsidP="0084089B">
      <w:pPr>
        <w:pStyle w:val="B1"/>
        <w:widowControl w:val="0"/>
        <w:tabs>
          <w:tab w:val="left" w:pos="1701"/>
        </w:tabs>
      </w:pPr>
      <w:proofErr w:type="gramStart"/>
      <w:r w:rsidRPr="00DC7355">
        <w:rPr>
          <w:rFonts w:ascii="Courier New" w:hAnsi="Courier New" w:cs="Courier New"/>
          <w:sz w:val="16"/>
          <w:szCs w:val="16"/>
        </w:rPr>
        <w:t>null</w:t>
      </w:r>
      <w:proofErr w:type="gramEnd"/>
      <w:r w:rsidRPr="00DC7355">
        <w:rPr>
          <w:rFonts w:ascii="Courier New" w:hAnsi="Courier New" w:cs="Courier New"/>
        </w:rPr>
        <w:tab/>
      </w:r>
      <w:r w:rsidRPr="00DC7355">
        <w:t xml:space="preserve">The </w:t>
      </w:r>
      <w:r w:rsidRPr="00DC7355">
        <w:rPr>
          <w:rFonts w:ascii="Courier New" w:hAnsi="Courier New" w:cs="Courier New"/>
        </w:rPr>
        <w:t>null</w:t>
      </w:r>
      <w:r w:rsidRPr="00DC7355">
        <w:t xml:space="preserve"> identifier. To be used if there is no static configuration identifier.</w:t>
      </w:r>
    </w:p>
    <w:p w14:paraId="584D0990" w14:textId="77777777" w:rsidR="0084089B" w:rsidRPr="00DC7355" w:rsidRDefault="0084089B" w:rsidP="0084089B">
      <w:pPr>
        <w:widowControl w:val="0"/>
        <w:rPr>
          <w:b/>
        </w:rPr>
      </w:pPr>
      <w:r w:rsidRPr="00DC7355">
        <w:rPr>
          <w:b/>
        </w:rPr>
        <w:t>Attributes:</w:t>
      </w:r>
    </w:p>
    <w:p w14:paraId="1E74B390" w14:textId="77777777" w:rsidR="0084089B" w:rsidRPr="00DC7355" w:rsidRDefault="0084089B" w:rsidP="0084089B">
      <w:pPr>
        <w:pStyle w:val="B1"/>
        <w:widowControl w:val="0"/>
      </w:pPr>
      <w:proofErr w:type="gramStart"/>
      <w:r w:rsidRPr="00DC7355">
        <w:t>none</w:t>
      </w:r>
      <w:proofErr w:type="gramEnd"/>
      <w:r w:rsidRPr="00DC7355">
        <w:t>.</w:t>
      </w:r>
    </w:p>
    <w:p w14:paraId="7E195228" w14:textId="77777777" w:rsidR="003A704F" w:rsidRPr="00DC7355" w:rsidRDefault="003A704F" w:rsidP="00AB59C5">
      <w:pPr>
        <w:widowControl w:val="0"/>
        <w:tabs>
          <w:tab w:val="left" w:pos="1701"/>
        </w:tabs>
        <w:rPr>
          <w:b/>
        </w:rPr>
      </w:pPr>
      <w:r w:rsidRPr="00DC7355">
        <w:rPr>
          <w:b/>
        </w:rPr>
        <w:t>Clause 11.4.2.</w:t>
      </w:r>
      <w:r w:rsidR="00BA2B74" w:rsidRPr="00DC7355">
        <w:rPr>
          <w:b/>
        </w:rPr>
        <w:t>1</w:t>
      </w:r>
      <w:r w:rsidR="00BA2B74" w:rsidRPr="00DC7355">
        <w:rPr>
          <w:b/>
        </w:rPr>
        <w:tab/>
      </w:r>
      <w:r w:rsidRPr="00DC7355">
        <w:rPr>
          <w:b/>
        </w:rPr>
        <w:t>TCI TL provided</w:t>
      </w:r>
    </w:p>
    <w:p w14:paraId="2C71C73D" w14:textId="77777777" w:rsidR="003A704F" w:rsidRPr="00DC7355" w:rsidRDefault="003A704F" w:rsidP="003A704F">
      <w:pPr>
        <w:widowControl w:val="0"/>
      </w:pPr>
      <w:r w:rsidRPr="00DC7355">
        <w:t>This clause is to be extended.</w:t>
      </w:r>
    </w:p>
    <w:p w14:paraId="23F528A2" w14:textId="77777777" w:rsidR="001D4CCB" w:rsidRPr="00DC7355" w:rsidRDefault="001D4CCB" w:rsidP="00C007C0">
      <w:pPr>
        <w:pStyle w:val="PL"/>
        <w:widowControl w:val="0"/>
        <w:rPr>
          <w:noProof w:val="0"/>
        </w:rPr>
      </w:pPr>
      <w:r w:rsidRPr="00DC7355">
        <w:rPr>
          <w:noProof w:val="0"/>
        </w:rPr>
        <w:t>:</w:t>
      </w:r>
    </w:p>
    <w:p w14:paraId="0F248E8B" w14:textId="77777777" w:rsidR="00C007C0" w:rsidRPr="00DC7355" w:rsidRDefault="00C007C0" w:rsidP="00C007C0">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name="tliTcExecute"&gt;</w:t>
      </w:r>
    </w:p>
    <w:p w14:paraId="087D2D1C"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:complexContent</w:t>
      </w:r>
      <w:proofErr w:type="gramEnd"/>
      <w:r w:rsidRPr="00DC7355">
        <w:rPr>
          <w:noProof w:val="0"/>
        </w:rPr>
        <w:t xml:space="preserve"> mixed="true"&gt;</w:t>
      </w:r>
    </w:p>
    <w:p w14:paraId="45385101"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:extension</w:t>
      </w:r>
      <w:proofErr w:type="gramEnd"/>
      <w:r w:rsidRPr="00DC7355">
        <w:rPr>
          <w:noProof w:val="0"/>
        </w:rPr>
        <w:t xml:space="preserve"> base="Events:Event"&gt;</w:t>
      </w:r>
    </w:p>
    <w:p w14:paraId="1C88784B" w14:textId="77777777" w:rsidR="00C007C0" w:rsidRPr="00DC7355" w:rsidRDefault="00C007C0" w:rsidP="00C007C0">
      <w:pPr>
        <w:pStyle w:val="PL"/>
        <w:widowControl w:val="0"/>
        <w:rPr>
          <w:noProof w:val="0"/>
        </w:rPr>
      </w:pPr>
      <w:r w:rsidRPr="00DC7355">
        <w:rPr>
          <w:noProof w:val="0"/>
        </w:rPr>
        <w:t xml:space="preserve">             &lt;</w:t>
      </w:r>
      <w:proofErr w:type="gramStart"/>
      <w:r w:rsidRPr="00DC7355">
        <w:rPr>
          <w:noProof w:val="0"/>
        </w:rPr>
        <w:t>xsd:</w:t>
      </w:r>
      <w:proofErr w:type="gramEnd"/>
      <w:r w:rsidRPr="00DC7355">
        <w:rPr>
          <w:noProof w:val="0"/>
        </w:rPr>
        <w:t>sequence&gt;</w:t>
      </w:r>
    </w:p>
    <w:p w14:paraId="3A7BA26C"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name="tcId" type="Types:TciTestCaseIdType"/&gt;</w:t>
      </w:r>
    </w:p>
    <w:p w14:paraId="3412E685"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name="tciPars" type="Types:TciParameterListType" minOccurs="0"/&gt;</w:t>
      </w:r>
    </w:p>
    <w:p w14:paraId="54225BA0"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name="dur" type="SimpleTypes:TriTimerDurationType" minOccurs="0"/&gt;</w:t>
      </w:r>
    </w:p>
    <w:p w14:paraId="4521E4C3" w14:textId="77777777" w:rsidR="00C007C0" w:rsidRPr="00DC7355" w:rsidRDefault="00C007C0" w:rsidP="00C007C0">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 xml:space="preserve"> &lt;xsd</w:t>
      </w:r>
      <w:proofErr w:type="gramStart"/>
      <w:r w:rsidRPr="00DC7355">
        <w:rPr>
          <w:noProof w:val="0"/>
        </w:rPr>
        <w:t>:element</w:t>
      </w:r>
      <w:proofErr w:type="gramEnd"/>
      <w:r w:rsidRPr="00DC7355">
        <w:rPr>
          <w:noProof w:val="0"/>
        </w:rPr>
        <w:t xml:space="preserve"> name="ref" type="Types:TciConfigurationIdType" minOccurs="0"/&gt;</w:t>
      </w:r>
    </w:p>
    <w:p w14:paraId="4051EC4C"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:sequence</w:t>
      </w:r>
      <w:proofErr w:type="gramEnd"/>
      <w:r w:rsidRPr="00DC7355">
        <w:rPr>
          <w:noProof w:val="0"/>
        </w:rPr>
        <w:t>&gt;</w:t>
      </w:r>
    </w:p>
    <w:p w14:paraId="21E3092F"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:extension</w:t>
      </w:r>
      <w:proofErr w:type="gramEnd"/>
      <w:r w:rsidRPr="00DC7355">
        <w:rPr>
          <w:noProof w:val="0"/>
        </w:rPr>
        <w:t>&gt;</w:t>
      </w:r>
    </w:p>
    <w:p w14:paraId="1DE4274B"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:complexContent</w:t>
      </w:r>
      <w:proofErr w:type="gramEnd"/>
      <w:r w:rsidRPr="00DC7355">
        <w:rPr>
          <w:noProof w:val="0"/>
        </w:rPr>
        <w:t>&gt;</w:t>
      </w:r>
    </w:p>
    <w:p w14:paraId="54C42C35" w14:textId="77777777" w:rsidR="00C007C0" w:rsidRPr="00DC7355" w:rsidRDefault="00C007C0" w:rsidP="00C007C0">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04E0BD6E" w14:textId="77777777" w:rsidR="00C007C0" w:rsidRPr="00DC7355" w:rsidRDefault="001D4CCB" w:rsidP="00C007C0">
      <w:pPr>
        <w:pStyle w:val="PL"/>
        <w:widowControl w:val="0"/>
        <w:rPr>
          <w:noProof w:val="0"/>
        </w:rPr>
      </w:pPr>
      <w:r w:rsidRPr="00DC7355">
        <w:rPr>
          <w:noProof w:val="0"/>
        </w:rPr>
        <w:t>:</w:t>
      </w:r>
      <w:r w:rsidR="00C007C0" w:rsidRPr="00DC7355">
        <w:rPr>
          <w:noProof w:val="0"/>
        </w:rPr>
        <w:t xml:space="preserve">    </w:t>
      </w:r>
    </w:p>
    <w:p w14:paraId="3CCFE613" w14:textId="77777777" w:rsidR="00C007C0" w:rsidRPr="00DC7355" w:rsidRDefault="00C007C0" w:rsidP="00C007C0">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name="tliTcStart"&gt;</w:t>
      </w:r>
    </w:p>
    <w:p w14:paraId="0EBA3AD3"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:complexContent</w:t>
      </w:r>
      <w:proofErr w:type="gramEnd"/>
      <w:r w:rsidRPr="00DC7355">
        <w:rPr>
          <w:noProof w:val="0"/>
        </w:rPr>
        <w:t xml:space="preserve"> mixed="true"&gt;</w:t>
      </w:r>
    </w:p>
    <w:p w14:paraId="196F74EA"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:extension</w:t>
      </w:r>
      <w:proofErr w:type="gramEnd"/>
      <w:r w:rsidRPr="00DC7355">
        <w:rPr>
          <w:noProof w:val="0"/>
        </w:rPr>
        <w:t xml:space="preserve"> base="Events:Event"&gt;</w:t>
      </w:r>
    </w:p>
    <w:p w14:paraId="63E4FAB0" w14:textId="77777777" w:rsidR="00C007C0" w:rsidRPr="00DC7355" w:rsidRDefault="00C007C0" w:rsidP="00C007C0">
      <w:pPr>
        <w:pStyle w:val="PL"/>
        <w:widowControl w:val="0"/>
        <w:rPr>
          <w:noProof w:val="0"/>
        </w:rPr>
      </w:pPr>
      <w:r w:rsidRPr="00DC7355">
        <w:rPr>
          <w:noProof w:val="0"/>
        </w:rPr>
        <w:t xml:space="preserve">             &lt;</w:t>
      </w:r>
      <w:proofErr w:type="gramStart"/>
      <w:r w:rsidRPr="00DC7355">
        <w:rPr>
          <w:noProof w:val="0"/>
        </w:rPr>
        <w:t>xsd:</w:t>
      </w:r>
      <w:proofErr w:type="gramEnd"/>
      <w:r w:rsidRPr="00DC7355">
        <w:rPr>
          <w:noProof w:val="0"/>
        </w:rPr>
        <w:t>sequence&gt;</w:t>
      </w:r>
    </w:p>
    <w:p w14:paraId="62722F4A"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name="tcId" type="Types:TciTestCaseIdType"/&gt;</w:t>
      </w:r>
    </w:p>
    <w:p w14:paraId="518D25AA"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w:t>
      </w:r>
      <w:r w:rsidRPr="00DC7355">
        <w:rPr>
          <w:noProof w:val="0"/>
          <w:szCs w:val="18"/>
        </w:rPr>
        <w:t>tciPars</w:t>
      </w:r>
      <w:r w:rsidRPr="00DC7355">
        <w:rPr>
          <w:noProof w:val="0"/>
        </w:rPr>
        <w:t>" type="Types:TciParameterListType" minOccurs="0"/&gt;</w:t>
      </w:r>
    </w:p>
    <w:p w14:paraId="2EEAC74C"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name="dur" type="SimpleTypes:TriTimerDurationType" minOccurs="0"/&gt;</w:t>
      </w:r>
    </w:p>
    <w:p w14:paraId="7FEC6E98" w14:textId="77777777" w:rsidR="001D4CCB" w:rsidRPr="00DC7355" w:rsidRDefault="001D4CCB" w:rsidP="001D4CCB">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 xml:space="preserve"> &lt;xsd</w:t>
      </w:r>
      <w:proofErr w:type="gramStart"/>
      <w:r w:rsidRPr="00DC7355">
        <w:rPr>
          <w:noProof w:val="0"/>
        </w:rPr>
        <w:t>:element</w:t>
      </w:r>
      <w:proofErr w:type="gramEnd"/>
      <w:r w:rsidRPr="00DC7355">
        <w:rPr>
          <w:noProof w:val="0"/>
        </w:rPr>
        <w:t xml:space="preserve"> name="ref" type="Types:TciConfigurationIdType" minOccurs="0"/&gt;</w:t>
      </w:r>
    </w:p>
    <w:p w14:paraId="2C5BC211"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:sequence</w:t>
      </w:r>
      <w:proofErr w:type="gramEnd"/>
      <w:r w:rsidRPr="00DC7355">
        <w:rPr>
          <w:noProof w:val="0"/>
        </w:rPr>
        <w:t>&gt;</w:t>
      </w:r>
    </w:p>
    <w:p w14:paraId="5730E1F6"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:extension</w:t>
      </w:r>
      <w:proofErr w:type="gramEnd"/>
      <w:r w:rsidRPr="00DC7355">
        <w:rPr>
          <w:noProof w:val="0"/>
        </w:rPr>
        <w:t>&gt;</w:t>
      </w:r>
    </w:p>
    <w:p w14:paraId="095987C4" w14:textId="77777777" w:rsidR="00C007C0" w:rsidRPr="00DC7355" w:rsidRDefault="00C007C0" w:rsidP="00C007C0">
      <w:pPr>
        <w:pStyle w:val="PL"/>
        <w:widowControl w:val="0"/>
        <w:rPr>
          <w:noProof w:val="0"/>
        </w:rPr>
      </w:pPr>
      <w:r w:rsidRPr="00DC7355">
        <w:rPr>
          <w:noProof w:val="0"/>
        </w:rPr>
        <w:t xml:space="preserve">     &lt;/xsd</w:t>
      </w:r>
      <w:proofErr w:type="gramStart"/>
      <w:r w:rsidRPr="00DC7355">
        <w:rPr>
          <w:noProof w:val="0"/>
        </w:rPr>
        <w:t>:complexContent</w:t>
      </w:r>
      <w:proofErr w:type="gramEnd"/>
      <w:r w:rsidRPr="00DC7355">
        <w:rPr>
          <w:noProof w:val="0"/>
        </w:rPr>
        <w:t>&gt;</w:t>
      </w:r>
    </w:p>
    <w:p w14:paraId="4ABA252C" w14:textId="77777777" w:rsidR="00C007C0" w:rsidRPr="00DC7355" w:rsidRDefault="00C007C0" w:rsidP="00C007C0">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6230E0F3" w14:textId="77777777" w:rsidR="00C007C0" w:rsidRPr="00DC7355" w:rsidRDefault="001D4CCB" w:rsidP="00C007C0">
      <w:pPr>
        <w:pStyle w:val="PL"/>
        <w:widowControl w:val="0"/>
        <w:rPr>
          <w:noProof w:val="0"/>
        </w:rPr>
      </w:pPr>
      <w:r w:rsidRPr="00DC7355">
        <w:rPr>
          <w:noProof w:val="0"/>
        </w:rPr>
        <w:t>:</w:t>
      </w:r>
      <w:r w:rsidR="00C007C0" w:rsidRPr="00DC7355">
        <w:rPr>
          <w:noProof w:val="0"/>
        </w:rPr>
        <w:t xml:space="preserve">    </w:t>
      </w:r>
    </w:p>
    <w:p w14:paraId="0832AD90" w14:textId="77777777" w:rsidR="001D4CCB" w:rsidRPr="00DC7355" w:rsidRDefault="001D4CCB" w:rsidP="001D4CCB">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name="tliTcStarted"&gt;</w:t>
      </w:r>
    </w:p>
    <w:p w14:paraId="1B391447"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:complexContent</w:t>
      </w:r>
      <w:proofErr w:type="gramEnd"/>
      <w:r w:rsidRPr="00DC7355">
        <w:rPr>
          <w:noProof w:val="0"/>
        </w:rPr>
        <w:t xml:space="preserve"> mixed="true"&gt;</w:t>
      </w:r>
    </w:p>
    <w:p w14:paraId="77CBACA6"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:extension</w:t>
      </w:r>
      <w:proofErr w:type="gramEnd"/>
      <w:r w:rsidRPr="00DC7355">
        <w:rPr>
          <w:noProof w:val="0"/>
        </w:rPr>
        <w:t xml:space="preserve"> base="Events:Event"&gt;</w:t>
      </w:r>
    </w:p>
    <w:p w14:paraId="5BAB59BC" w14:textId="77777777" w:rsidR="001D4CCB" w:rsidRPr="00DC7355" w:rsidRDefault="001D4CCB" w:rsidP="001D4CCB">
      <w:pPr>
        <w:pStyle w:val="PL"/>
        <w:widowControl w:val="0"/>
        <w:rPr>
          <w:noProof w:val="0"/>
        </w:rPr>
      </w:pPr>
      <w:r w:rsidRPr="00DC7355">
        <w:rPr>
          <w:noProof w:val="0"/>
        </w:rPr>
        <w:t xml:space="preserve">             &lt;</w:t>
      </w:r>
      <w:proofErr w:type="gramStart"/>
      <w:r w:rsidRPr="00DC7355">
        <w:rPr>
          <w:noProof w:val="0"/>
        </w:rPr>
        <w:t>xsd:</w:t>
      </w:r>
      <w:proofErr w:type="gramEnd"/>
      <w:r w:rsidRPr="00DC7355">
        <w:rPr>
          <w:noProof w:val="0"/>
        </w:rPr>
        <w:t>sequence&gt;</w:t>
      </w:r>
    </w:p>
    <w:p w14:paraId="579E5DD5"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name="tcId" type="Types:TciTestCaseIdType"/&gt;</w:t>
      </w:r>
    </w:p>
    <w:p w14:paraId="71829ABA"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w:t>
      </w:r>
      <w:r w:rsidRPr="00DC7355">
        <w:rPr>
          <w:noProof w:val="0"/>
          <w:szCs w:val="18"/>
        </w:rPr>
        <w:t>tciPars</w:t>
      </w:r>
      <w:r w:rsidRPr="00DC7355">
        <w:rPr>
          <w:noProof w:val="0"/>
        </w:rPr>
        <w:t>" type="Types:TciParameterListType" minOccurs="0"/&gt;</w:t>
      </w:r>
    </w:p>
    <w:p w14:paraId="3A76D66B"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name="dur" type="SimpleTypes:TriTimerDurationType" minOccurs="0"/&gt;</w:t>
      </w:r>
    </w:p>
    <w:p w14:paraId="7C0CA2A8" w14:textId="77777777" w:rsidR="001D4CCB" w:rsidRPr="00DC7355" w:rsidRDefault="001D4CCB" w:rsidP="001D4CCB">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 xml:space="preserve"> &lt;xsd</w:t>
      </w:r>
      <w:proofErr w:type="gramStart"/>
      <w:r w:rsidRPr="00DC7355">
        <w:rPr>
          <w:noProof w:val="0"/>
        </w:rPr>
        <w:t>:element</w:t>
      </w:r>
      <w:proofErr w:type="gramEnd"/>
      <w:r w:rsidRPr="00DC7355">
        <w:rPr>
          <w:noProof w:val="0"/>
        </w:rPr>
        <w:t xml:space="preserve"> name="ref" type="Types:TciConfigurationIdType" minOccurs="0"/&gt;</w:t>
      </w:r>
    </w:p>
    <w:p w14:paraId="0BC8F46E"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:sequence</w:t>
      </w:r>
      <w:proofErr w:type="gramEnd"/>
      <w:r w:rsidRPr="00DC7355">
        <w:rPr>
          <w:noProof w:val="0"/>
        </w:rPr>
        <w:t>&gt;</w:t>
      </w:r>
    </w:p>
    <w:p w14:paraId="3755DAEE"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:extension</w:t>
      </w:r>
      <w:proofErr w:type="gramEnd"/>
      <w:r w:rsidRPr="00DC7355">
        <w:rPr>
          <w:noProof w:val="0"/>
        </w:rPr>
        <w:t>&gt;</w:t>
      </w:r>
    </w:p>
    <w:p w14:paraId="73BCB46D" w14:textId="77777777" w:rsidR="001D4CCB" w:rsidRPr="00DC7355" w:rsidRDefault="001D4CCB" w:rsidP="001D4CCB">
      <w:pPr>
        <w:pStyle w:val="PL"/>
        <w:widowControl w:val="0"/>
        <w:rPr>
          <w:noProof w:val="0"/>
        </w:rPr>
      </w:pPr>
      <w:r w:rsidRPr="00DC7355">
        <w:rPr>
          <w:noProof w:val="0"/>
        </w:rPr>
        <w:t xml:space="preserve">     &lt;/xsd</w:t>
      </w:r>
      <w:proofErr w:type="gramStart"/>
      <w:r w:rsidRPr="00DC7355">
        <w:rPr>
          <w:noProof w:val="0"/>
        </w:rPr>
        <w:t>:complexContent</w:t>
      </w:r>
      <w:proofErr w:type="gramEnd"/>
      <w:r w:rsidRPr="00DC7355">
        <w:rPr>
          <w:noProof w:val="0"/>
        </w:rPr>
        <w:t>&gt;</w:t>
      </w:r>
    </w:p>
    <w:p w14:paraId="29629CE1" w14:textId="77777777" w:rsidR="001D4CCB" w:rsidRPr="00DC7355" w:rsidRDefault="001D4CCB" w:rsidP="001D4CCB">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47293124" w14:textId="77777777" w:rsidR="001D4CCB" w:rsidRPr="00DC7355" w:rsidRDefault="001D4CCB" w:rsidP="001D4CCB">
      <w:pPr>
        <w:pStyle w:val="PL"/>
        <w:widowControl w:val="0"/>
        <w:rPr>
          <w:noProof w:val="0"/>
        </w:rPr>
      </w:pPr>
      <w:r w:rsidRPr="00DC7355">
        <w:rPr>
          <w:noProof w:val="0"/>
        </w:rPr>
        <w:t xml:space="preserve">:    </w:t>
      </w:r>
    </w:p>
    <w:p w14:paraId="124EFDE9"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name="tliCStaticCreate"&gt;</w:t>
      </w:r>
    </w:p>
    <w:p w14:paraId="7B6F8039"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 xml:space="preserve"> mixed="true"&gt;</w:t>
      </w:r>
    </w:p>
    <w:p w14:paraId="7F970DD4"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 xml:space="preserve"> base="Events:Event"&gt;</w:t>
      </w:r>
    </w:p>
    <w:p w14:paraId="60FA796C"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w:t>
      </w:r>
      <w:proofErr w:type="gramStart"/>
      <w:r w:rsidR="003A704F" w:rsidRPr="00DC7355">
        <w:rPr>
          <w:noProof w:val="0"/>
        </w:rPr>
        <w:t>xsd:</w:t>
      </w:r>
      <w:proofErr w:type="gramEnd"/>
      <w:r w:rsidR="003A704F" w:rsidRPr="00DC7355">
        <w:rPr>
          <w:noProof w:val="0"/>
        </w:rPr>
        <w:t>sequence&gt;</w:t>
      </w:r>
    </w:p>
    <w:p w14:paraId="0411045F"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name="comp" type="Types:TriComponentIdType"/&gt;</w:t>
      </w:r>
    </w:p>
    <w:p w14:paraId="1BE165B7"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name="name" type="SimpleTypes:TString"/&gt;</w:t>
      </w:r>
    </w:p>
    <w:p w14:paraId="3107CF9C"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:sequence</w:t>
      </w:r>
      <w:proofErr w:type="gramEnd"/>
      <w:r w:rsidR="003A704F" w:rsidRPr="00DC7355">
        <w:rPr>
          <w:noProof w:val="0"/>
        </w:rPr>
        <w:t>&gt;</w:t>
      </w:r>
    </w:p>
    <w:p w14:paraId="13B45B02"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&gt;</w:t>
      </w:r>
    </w:p>
    <w:p w14:paraId="09140C35"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&gt;</w:t>
      </w:r>
    </w:p>
    <w:p w14:paraId="612514BC"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66995513" w14:textId="77777777" w:rsidR="003A704F" w:rsidRPr="00DC7355" w:rsidRDefault="003A704F" w:rsidP="003A704F">
      <w:pPr>
        <w:pStyle w:val="PL"/>
        <w:widowControl w:val="0"/>
        <w:rPr>
          <w:noProof w:val="0"/>
        </w:rPr>
      </w:pPr>
    </w:p>
    <w:p w14:paraId="23619F82"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name="tliPStaticConnect"&gt;</w:t>
      </w:r>
    </w:p>
    <w:p w14:paraId="7330FD63"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 xml:space="preserve"> mixed="true"&gt;</w:t>
      </w:r>
    </w:p>
    <w:p w14:paraId="3975C3E3"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 xml:space="preserve"> base="Events:PortConfiguration"/&gt;</w:t>
      </w:r>
    </w:p>
    <w:p w14:paraId="75E8BE4B"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&gt;</w:t>
      </w:r>
    </w:p>
    <w:p w14:paraId="7CD9337C"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33992026" w14:textId="77777777" w:rsidR="003A704F" w:rsidRPr="00DC7355" w:rsidRDefault="003A704F" w:rsidP="003A704F">
      <w:pPr>
        <w:pStyle w:val="PL"/>
        <w:widowControl w:val="0"/>
        <w:rPr>
          <w:noProof w:val="0"/>
        </w:rPr>
      </w:pPr>
    </w:p>
    <w:p w14:paraId="14730E46"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name="tliPStaticMap"&gt;</w:t>
      </w:r>
    </w:p>
    <w:p w14:paraId="1CF75D50"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 xml:space="preserve"> mixed="true"&gt;</w:t>
      </w:r>
    </w:p>
    <w:p w14:paraId="58C37D49"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 xml:space="preserve"> base="Events:PortConfiguration"/&gt;</w:t>
      </w:r>
    </w:p>
    <w:p w14:paraId="5EAA2E56"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&gt;</w:t>
      </w:r>
    </w:p>
    <w:p w14:paraId="41C08AC2" w14:textId="77777777" w:rsidR="003A704F" w:rsidRPr="00DC7355" w:rsidRDefault="003A704F" w:rsidP="003A704F">
      <w:pPr>
        <w:pStyle w:val="PL"/>
        <w:widowControl w:val="0"/>
        <w:rPr>
          <w:noProof w:val="0"/>
        </w:rPr>
      </w:pPr>
      <w:r w:rsidRPr="00DC7355">
        <w:rPr>
          <w:noProof w:val="0"/>
        </w:rPr>
        <w:lastRenderedPageBreak/>
        <w:t>&lt;/xsd</w:t>
      </w:r>
      <w:proofErr w:type="gramStart"/>
      <w:r w:rsidRPr="00DC7355">
        <w:rPr>
          <w:noProof w:val="0"/>
        </w:rPr>
        <w:t>:complexType</w:t>
      </w:r>
      <w:proofErr w:type="gramEnd"/>
      <w:r w:rsidRPr="00DC7355">
        <w:rPr>
          <w:noProof w:val="0"/>
        </w:rPr>
        <w:t>&gt;</w:t>
      </w:r>
    </w:p>
    <w:p w14:paraId="12981570" w14:textId="77777777" w:rsidR="003A704F" w:rsidRPr="00DC7355" w:rsidRDefault="003A704F" w:rsidP="003A704F">
      <w:pPr>
        <w:pStyle w:val="PL"/>
        <w:widowControl w:val="0"/>
        <w:rPr>
          <w:noProof w:val="0"/>
        </w:rPr>
      </w:pPr>
    </w:p>
    <w:p w14:paraId="6F7B1ECF"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name="tliConfigStarted"&gt;</w:t>
      </w:r>
    </w:p>
    <w:p w14:paraId="6159E315"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 xml:space="preserve"> mixed="true"&gt;</w:t>
      </w:r>
    </w:p>
    <w:p w14:paraId="50698E72"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 xml:space="preserve"> base="Events:Event"&gt;</w:t>
      </w:r>
    </w:p>
    <w:p w14:paraId="7C8A81E1"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w:t>
      </w:r>
      <w:proofErr w:type="gramStart"/>
      <w:r w:rsidR="003A704F" w:rsidRPr="00DC7355">
        <w:rPr>
          <w:noProof w:val="0"/>
        </w:rPr>
        <w:t>xsd:</w:t>
      </w:r>
      <w:proofErr w:type="gramEnd"/>
      <w:r w:rsidR="003A704F" w:rsidRPr="00DC7355">
        <w:rPr>
          <w:noProof w:val="0"/>
        </w:rPr>
        <w:t>sequence&gt;</w:t>
      </w:r>
    </w:p>
    <w:p w14:paraId="68A5861A"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name="configId" type="Types:TciBehaviourIdType"/&gt;</w:t>
      </w:r>
    </w:p>
    <w:p w14:paraId="31168CE8"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w:t>
      </w:r>
      <w:r w:rsidR="003A704F" w:rsidRPr="00DC7355">
        <w:rPr>
          <w:noProof w:val="0"/>
          <w:szCs w:val="18"/>
        </w:rPr>
        <w:t>tciPars</w:t>
      </w:r>
      <w:r w:rsidR="003A704F" w:rsidRPr="00DC7355">
        <w:rPr>
          <w:noProof w:val="0"/>
        </w:rPr>
        <w:t>" type="Types:TciParameterListType" minOccurs="0"/&gt;</w:t>
      </w:r>
    </w:p>
    <w:p w14:paraId="4928649E"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name="ref" type="</w:t>
      </w:r>
      <w:r w:rsidR="00475150" w:rsidRPr="00DC7355">
        <w:rPr>
          <w:noProof w:val="0"/>
        </w:rPr>
        <w:t>Types:TciConfigurationIdType</w:t>
      </w:r>
      <w:r w:rsidR="003A704F" w:rsidRPr="00DC7355">
        <w:rPr>
          <w:noProof w:val="0"/>
        </w:rPr>
        <w:t>"/&gt;</w:t>
      </w:r>
    </w:p>
    <w:p w14:paraId="2DA8CE0D"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:sequence</w:t>
      </w:r>
      <w:proofErr w:type="gramEnd"/>
      <w:r w:rsidR="003A704F" w:rsidRPr="00DC7355">
        <w:rPr>
          <w:noProof w:val="0"/>
        </w:rPr>
        <w:t>&gt;</w:t>
      </w:r>
    </w:p>
    <w:p w14:paraId="3FF59B98"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&gt;</w:t>
      </w:r>
    </w:p>
    <w:p w14:paraId="4C5EEC03"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&gt;</w:t>
      </w:r>
    </w:p>
    <w:p w14:paraId="7091081A"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06F0C58F" w14:textId="77777777" w:rsidR="003A704F" w:rsidRPr="00DC7355" w:rsidRDefault="003A704F" w:rsidP="003A704F">
      <w:pPr>
        <w:pStyle w:val="PL"/>
        <w:widowControl w:val="0"/>
        <w:rPr>
          <w:noProof w:val="0"/>
        </w:rPr>
      </w:pPr>
    </w:p>
    <w:p w14:paraId="5DD7B904"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name="tliConfigKilled"&gt;</w:t>
      </w:r>
    </w:p>
    <w:p w14:paraId="37E1C5E4"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 xml:space="preserve"> mixed="true"&gt;</w:t>
      </w:r>
    </w:p>
    <w:p w14:paraId="6B7183D5"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 xml:space="preserve"> base="Events:Event"&gt;</w:t>
      </w:r>
    </w:p>
    <w:p w14:paraId="7CDB7192"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w:t>
      </w:r>
      <w:proofErr w:type="gramStart"/>
      <w:r w:rsidR="003A704F" w:rsidRPr="00DC7355">
        <w:rPr>
          <w:noProof w:val="0"/>
        </w:rPr>
        <w:t>xsd:</w:t>
      </w:r>
      <w:proofErr w:type="gramEnd"/>
      <w:r w:rsidR="003A704F" w:rsidRPr="00DC7355">
        <w:rPr>
          <w:noProof w:val="0"/>
        </w:rPr>
        <w:t>sequence&gt;</w:t>
      </w:r>
    </w:p>
    <w:p w14:paraId="09A0DD29"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name="ref" type="</w:t>
      </w:r>
      <w:r w:rsidR="005C5B79" w:rsidRPr="00DC7355">
        <w:rPr>
          <w:noProof w:val="0"/>
        </w:rPr>
        <w:t>Types:TciConfigurationIdType</w:t>
      </w:r>
      <w:r w:rsidR="003A704F" w:rsidRPr="00DC7355">
        <w:rPr>
          <w:noProof w:val="0"/>
        </w:rPr>
        <w:t>"/&gt;</w:t>
      </w:r>
    </w:p>
    <w:p w14:paraId="7B512FC1"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:sequence</w:t>
      </w:r>
      <w:proofErr w:type="gramEnd"/>
      <w:r w:rsidR="003A704F" w:rsidRPr="00DC7355">
        <w:rPr>
          <w:noProof w:val="0"/>
        </w:rPr>
        <w:t>&gt;</w:t>
      </w:r>
    </w:p>
    <w:p w14:paraId="74A1F25A"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&gt;</w:t>
      </w:r>
    </w:p>
    <w:p w14:paraId="03DB4EA0"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&gt;</w:t>
      </w:r>
    </w:p>
    <w:p w14:paraId="0F640135"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0A8F00C2" w14:textId="77777777" w:rsidR="003A704F" w:rsidRPr="00DC7355" w:rsidRDefault="003A704F" w:rsidP="003A704F">
      <w:pPr>
        <w:pStyle w:val="PL"/>
        <w:widowControl w:val="0"/>
        <w:rPr>
          <w:noProof w:val="0"/>
        </w:rPr>
      </w:pPr>
    </w:p>
    <w:p w14:paraId="2B1CD64A"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name="tliPSetState"&gt;</w:t>
      </w:r>
    </w:p>
    <w:p w14:paraId="0C55971F"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 xml:space="preserve"> mixed="true"&gt;</w:t>
      </w:r>
    </w:p>
    <w:p w14:paraId="4A93499E"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 xml:space="preserve"> base="Events:Event"&gt;</w:t>
      </w:r>
    </w:p>
    <w:p w14:paraId="0F7C0592"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w:t>
      </w:r>
      <w:proofErr w:type="gramStart"/>
      <w:r w:rsidR="003A704F" w:rsidRPr="00DC7355">
        <w:rPr>
          <w:noProof w:val="0"/>
        </w:rPr>
        <w:t>xsd:</w:t>
      </w:r>
      <w:proofErr w:type="gramEnd"/>
      <w:r w:rsidR="003A704F" w:rsidRPr="00DC7355">
        <w:rPr>
          <w:noProof w:val="0"/>
        </w:rPr>
        <w:t>sequence&gt;</w:t>
      </w:r>
    </w:p>
    <w:p w14:paraId="23EE7D58"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name="state" type="</w:t>
      </w:r>
      <w:r w:rsidR="003A704F" w:rsidRPr="00DC7355">
        <w:rPr>
          <w:rFonts w:cs="Courier New"/>
          <w:noProof w:val="0"/>
          <w:szCs w:val="16"/>
        </w:rPr>
        <w:t>SimpleTypes:TInteger</w:t>
      </w:r>
      <w:r w:rsidR="003A704F" w:rsidRPr="00DC7355">
        <w:rPr>
          <w:noProof w:val="0"/>
        </w:rPr>
        <w:t>"/&gt;</w:t>
      </w:r>
    </w:p>
    <w:p w14:paraId="0F4B6181"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:element</w:t>
      </w:r>
      <w:proofErr w:type="gramEnd"/>
      <w:r w:rsidR="003A704F" w:rsidRPr="00DC7355">
        <w:rPr>
          <w:noProof w:val="0"/>
        </w:rPr>
        <w:t xml:space="preserve"> name="</w:t>
      </w:r>
      <w:r w:rsidR="003A704F" w:rsidRPr="00DC7355">
        <w:rPr>
          <w:noProof w:val="0"/>
          <w:szCs w:val="18"/>
        </w:rPr>
        <w:t>reason</w:t>
      </w:r>
      <w:r w:rsidR="003A704F" w:rsidRPr="00DC7355">
        <w:rPr>
          <w:noProof w:val="0"/>
        </w:rPr>
        <w:t>" type="</w:t>
      </w:r>
      <w:r w:rsidR="003A704F" w:rsidRPr="00DC7355">
        <w:rPr>
          <w:rFonts w:cs="Courier New"/>
          <w:noProof w:val="0"/>
          <w:szCs w:val="16"/>
        </w:rPr>
        <w:t>SimpleTypes:TString</w:t>
      </w:r>
      <w:r w:rsidR="003A704F" w:rsidRPr="00DC7355">
        <w:rPr>
          <w:noProof w:val="0"/>
        </w:rPr>
        <w:t>" minOccurs="0"/&gt;</w:t>
      </w:r>
    </w:p>
    <w:p w14:paraId="59E83EBE" w14:textId="77777777" w:rsidR="003A704F" w:rsidRPr="00DC7355" w:rsidRDefault="00483681" w:rsidP="003A704F">
      <w:pPr>
        <w:pStyle w:val="PL"/>
        <w:widowControl w:val="0"/>
        <w:rPr>
          <w:noProof w:val="0"/>
        </w:rPr>
      </w:pPr>
      <w:r w:rsidRPr="00DC7355">
        <w:rPr>
          <w:noProof w:val="0"/>
        </w:rPr>
        <w:tab/>
      </w:r>
      <w:r w:rsidRPr="00DC7355">
        <w:rPr>
          <w:noProof w:val="0"/>
        </w:rPr>
        <w:tab/>
      </w:r>
      <w:r w:rsidRPr="00DC7355">
        <w:rPr>
          <w:noProof w:val="0"/>
        </w:rPr>
        <w:tab/>
      </w:r>
      <w:r w:rsidR="003A704F" w:rsidRPr="00DC7355">
        <w:rPr>
          <w:noProof w:val="0"/>
        </w:rPr>
        <w:t>&lt;/xsd</w:t>
      </w:r>
      <w:proofErr w:type="gramStart"/>
      <w:r w:rsidR="003A704F" w:rsidRPr="00DC7355">
        <w:rPr>
          <w:noProof w:val="0"/>
        </w:rPr>
        <w:t>:sequence</w:t>
      </w:r>
      <w:proofErr w:type="gramEnd"/>
      <w:r w:rsidR="003A704F" w:rsidRPr="00DC7355">
        <w:rPr>
          <w:noProof w:val="0"/>
        </w:rPr>
        <w:t>&gt;</w:t>
      </w:r>
    </w:p>
    <w:p w14:paraId="3DBBF7A9" w14:textId="77777777" w:rsidR="003A704F" w:rsidRPr="00DC7355" w:rsidRDefault="00483681" w:rsidP="003A704F">
      <w:pPr>
        <w:pStyle w:val="PL"/>
        <w:widowControl w:val="0"/>
        <w:rPr>
          <w:noProof w:val="0"/>
        </w:rPr>
      </w:pPr>
      <w:r w:rsidRPr="00DC7355">
        <w:rPr>
          <w:noProof w:val="0"/>
        </w:rPr>
        <w:tab/>
      </w:r>
      <w:r w:rsidRPr="00DC7355">
        <w:rPr>
          <w:noProof w:val="0"/>
        </w:rPr>
        <w:tab/>
      </w:r>
      <w:r w:rsidR="003A704F" w:rsidRPr="00DC7355">
        <w:rPr>
          <w:noProof w:val="0"/>
        </w:rPr>
        <w:t>&lt;/xsd</w:t>
      </w:r>
      <w:proofErr w:type="gramStart"/>
      <w:r w:rsidR="003A704F" w:rsidRPr="00DC7355">
        <w:rPr>
          <w:noProof w:val="0"/>
        </w:rPr>
        <w:t>:extension</w:t>
      </w:r>
      <w:proofErr w:type="gramEnd"/>
      <w:r w:rsidR="003A704F" w:rsidRPr="00DC7355">
        <w:rPr>
          <w:noProof w:val="0"/>
        </w:rPr>
        <w:t>&gt;</w:t>
      </w:r>
    </w:p>
    <w:p w14:paraId="6F18D2CD" w14:textId="77777777" w:rsidR="003A704F" w:rsidRPr="00DC7355" w:rsidRDefault="00483681" w:rsidP="003A704F">
      <w:pPr>
        <w:pStyle w:val="PL"/>
        <w:widowControl w:val="0"/>
        <w:rPr>
          <w:noProof w:val="0"/>
        </w:rPr>
      </w:pPr>
      <w:r w:rsidRPr="00DC7355">
        <w:rPr>
          <w:noProof w:val="0"/>
        </w:rPr>
        <w:tab/>
      </w:r>
      <w:r w:rsidR="003A704F" w:rsidRPr="00DC7355">
        <w:rPr>
          <w:noProof w:val="0"/>
        </w:rPr>
        <w:t>&lt;/xsd</w:t>
      </w:r>
      <w:proofErr w:type="gramStart"/>
      <w:r w:rsidR="003A704F" w:rsidRPr="00DC7355">
        <w:rPr>
          <w:noProof w:val="0"/>
        </w:rPr>
        <w:t>:complexContent</w:t>
      </w:r>
      <w:proofErr w:type="gramEnd"/>
      <w:r w:rsidR="003A704F" w:rsidRPr="00DC7355">
        <w:rPr>
          <w:noProof w:val="0"/>
        </w:rPr>
        <w:t>&gt;</w:t>
      </w:r>
    </w:p>
    <w:p w14:paraId="265BFC75" w14:textId="77777777" w:rsidR="003A704F" w:rsidRPr="00DC7355" w:rsidRDefault="003A704F" w:rsidP="003A704F">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31F0E341" w14:textId="77777777" w:rsidR="003A704F" w:rsidRPr="00DC7355" w:rsidRDefault="003A704F" w:rsidP="003A704F">
      <w:pPr>
        <w:pStyle w:val="PL"/>
        <w:widowControl w:val="0"/>
        <w:rPr>
          <w:noProof w:val="0"/>
        </w:rPr>
      </w:pPr>
    </w:p>
    <w:p w14:paraId="014B0AC9" w14:textId="485A1D55" w:rsidR="00327709" w:rsidRPr="00DC7355" w:rsidRDefault="00327709" w:rsidP="00CB0C9B">
      <w:pPr>
        <w:widowControl w:val="0"/>
        <w:tabs>
          <w:tab w:val="left" w:pos="1701"/>
        </w:tabs>
        <w:rPr>
          <w:b/>
        </w:rPr>
      </w:pPr>
      <w:r w:rsidRPr="00DC7355">
        <w:rPr>
          <w:b/>
        </w:rPr>
        <w:t>Clause B.</w:t>
      </w:r>
      <w:r w:rsidR="00BA2B74" w:rsidRPr="00DC7355">
        <w:rPr>
          <w:b/>
        </w:rPr>
        <w:t>5</w:t>
      </w:r>
      <w:r w:rsidR="00BA2B74" w:rsidRPr="00DC7355">
        <w:rPr>
          <w:b/>
        </w:rPr>
        <w:tab/>
      </w:r>
      <w:r w:rsidRPr="00DC7355">
        <w:rPr>
          <w:b/>
        </w:rPr>
        <w:t>TCI TL XML Schema for Events</w:t>
      </w:r>
    </w:p>
    <w:p w14:paraId="2A9BD766" w14:textId="36EA6177" w:rsidR="0063702B" w:rsidRPr="00DC7355" w:rsidRDefault="0063702B" w:rsidP="00CB0C9B">
      <w:pPr>
        <w:widowControl w:val="0"/>
        <w:tabs>
          <w:tab w:val="left" w:pos="1701"/>
        </w:tabs>
        <w:rPr>
          <w:b/>
        </w:rPr>
      </w:pPr>
      <w:r w:rsidRPr="00DC7355">
        <w:t xml:space="preserve">Insert the following </w:t>
      </w:r>
      <w:r w:rsidR="0063270C" w:rsidRPr="00DC7355">
        <w:t>X</w:t>
      </w:r>
      <w:r w:rsidRPr="00DC7355">
        <w:t xml:space="preserve">ML elements before the closing tag </w:t>
      </w:r>
      <w:r w:rsidRPr="00DC7355">
        <w:rPr>
          <w:szCs w:val="16"/>
        </w:rPr>
        <w:t>&lt;/xsd</w:t>
      </w:r>
      <w:proofErr w:type="gramStart"/>
      <w:r w:rsidRPr="00DC7355">
        <w:rPr>
          <w:szCs w:val="16"/>
        </w:rPr>
        <w:t>:schema</w:t>
      </w:r>
      <w:proofErr w:type="gramEnd"/>
      <w:r w:rsidRPr="00DC7355">
        <w:rPr>
          <w:szCs w:val="16"/>
        </w:rPr>
        <w:t>&gt;:</w:t>
      </w:r>
    </w:p>
    <w:p w14:paraId="34804550" w14:textId="77777777" w:rsidR="00483681" w:rsidRPr="00DC7355" w:rsidRDefault="00483681" w:rsidP="00483681">
      <w:pPr>
        <w:pStyle w:val="PL"/>
        <w:widowControl w:val="0"/>
        <w:rPr>
          <w:noProof w:val="0"/>
        </w:rPr>
      </w:pPr>
      <w:r w:rsidRPr="00DC7355">
        <w:rPr>
          <w:noProof w:val="0"/>
        </w:rPr>
        <w:t>:</w:t>
      </w:r>
    </w:p>
    <w:p w14:paraId="37EFD565"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name="tliCStaticCreate"&gt;</w:t>
      </w:r>
    </w:p>
    <w:p w14:paraId="06DA5A8A"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 xml:space="preserve"> mixed="true"&gt;</w:t>
      </w:r>
    </w:p>
    <w:p w14:paraId="01D00141"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 xml:space="preserve"> base="Events:Event"&gt;</w:t>
      </w:r>
    </w:p>
    <w:p w14:paraId="23CCD908"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t>&lt;</w:t>
      </w:r>
      <w:proofErr w:type="gramStart"/>
      <w:r w:rsidRPr="00DC7355">
        <w:rPr>
          <w:noProof w:val="0"/>
        </w:rPr>
        <w:t>xsd:</w:t>
      </w:r>
      <w:proofErr w:type="gramEnd"/>
      <w:r w:rsidRPr="00DC7355">
        <w:rPr>
          <w:noProof w:val="0"/>
        </w:rPr>
        <w:t>sequence&gt;</w:t>
      </w:r>
    </w:p>
    <w:p w14:paraId="04AEC727"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name="comp" type="Types:TriComponentIdType"/&gt;</w:t>
      </w:r>
    </w:p>
    <w:p w14:paraId="401AD2F9"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name="name" type="SimpleTypes:TString"/&gt;</w:t>
      </w:r>
    </w:p>
    <w:p w14:paraId="601C6FF3"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t>&lt;/xsd</w:t>
      </w:r>
      <w:proofErr w:type="gramStart"/>
      <w:r w:rsidRPr="00DC7355">
        <w:rPr>
          <w:noProof w:val="0"/>
        </w:rPr>
        <w:t>:sequence</w:t>
      </w:r>
      <w:proofErr w:type="gramEnd"/>
      <w:r w:rsidRPr="00DC7355">
        <w:rPr>
          <w:noProof w:val="0"/>
        </w:rPr>
        <w:t>&gt;</w:t>
      </w:r>
    </w:p>
    <w:p w14:paraId="3DFFA0C8"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&gt;</w:t>
      </w:r>
    </w:p>
    <w:p w14:paraId="12C7FAE4"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&gt;</w:t>
      </w:r>
    </w:p>
    <w:p w14:paraId="1CF0B554"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59690957" w14:textId="77777777" w:rsidR="00483681" w:rsidRPr="00DC7355" w:rsidRDefault="00483681" w:rsidP="00483681">
      <w:pPr>
        <w:pStyle w:val="PL"/>
        <w:widowControl w:val="0"/>
        <w:rPr>
          <w:noProof w:val="0"/>
        </w:rPr>
      </w:pPr>
    </w:p>
    <w:p w14:paraId="2D9846CB"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name="tliPStaticConnect"&gt;</w:t>
      </w:r>
    </w:p>
    <w:p w14:paraId="45E09AB5"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 xml:space="preserve"> mixed="true"&gt;</w:t>
      </w:r>
    </w:p>
    <w:p w14:paraId="549BFE19"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 xml:space="preserve"> base="Events:PortConfiguration"/&gt;</w:t>
      </w:r>
    </w:p>
    <w:p w14:paraId="7F6FF7F2"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:complexContent</w:t>
      </w:r>
      <w:proofErr w:type="gramEnd"/>
      <w:r w:rsidRPr="00DC7355">
        <w:rPr>
          <w:noProof w:val="0"/>
        </w:rPr>
        <w:t>&gt;</w:t>
      </w:r>
    </w:p>
    <w:p w14:paraId="0587EA37"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4A30F7A7" w14:textId="77777777" w:rsidR="00483681" w:rsidRPr="00DC7355" w:rsidRDefault="00483681" w:rsidP="00483681">
      <w:pPr>
        <w:pStyle w:val="PL"/>
        <w:widowControl w:val="0"/>
        <w:rPr>
          <w:noProof w:val="0"/>
        </w:rPr>
      </w:pPr>
    </w:p>
    <w:p w14:paraId="539999EF"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name="tliPStaticMap"&gt;</w:t>
      </w:r>
    </w:p>
    <w:p w14:paraId="46B33E9D"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 xml:space="preserve"> mixed="true"&gt;</w:t>
      </w:r>
    </w:p>
    <w:p w14:paraId="6575F03D"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 xml:space="preserve"> base="Events:PortConfiguration"/&gt;</w:t>
      </w:r>
    </w:p>
    <w:p w14:paraId="788E40E1"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:complexContent</w:t>
      </w:r>
      <w:proofErr w:type="gramEnd"/>
      <w:r w:rsidRPr="00DC7355">
        <w:rPr>
          <w:noProof w:val="0"/>
        </w:rPr>
        <w:t>&gt;</w:t>
      </w:r>
    </w:p>
    <w:p w14:paraId="045BE716"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54BCE778" w14:textId="77777777" w:rsidR="00483681" w:rsidRPr="00DC7355" w:rsidRDefault="00483681" w:rsidP="00483681">
      <w:pPr>
        <w:pStyle w:val="PL"/>
        <w:widowControl w:val="0"/>
        <w:rPr>
          <w:noProof w:val="0"/>
        </w:rPr>
      </w:pPr>
    </w:p>
    <w:p w14:paraId="6E08D470"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name="tliConfigStarted"&gt;</w:t>
      </w:r>
    </w:p>
    <w:p w14:paraId="63CAB177"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 xml:space="preserve"> mixed="true"&gt;</w:t>
      </w:r>
    </w:p>
    <w:p w14:paraId="720707E8"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 xml:space="preserve"> base="Events:Event"&gt;</w:t>
      </w:r>
    </w:p>
    <w:p w14:paraId="12C73BC8"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t>&lt;</w:t>
      </w:r>
      <w:proofErr w:type="gramStart"/>
      <w:r w:rsidRPr="00DC7355">
        <w:rPr>
          <w:noProof w:val="0"/>
        </w:rPr>
        <w:t>xsd:</w:t>
      </w:r>
      <w:proofErr w:type="gramEnd"/>
      <w:r w:rsidRPr="00DC7355">
        <w:rPr>
          <w:noProof w:val="0"/>
        </w:rPr>
        <w:t>sequence&gt;</w:t>
      </w:r>
    </w:p>
    <w:p w14:paraId="004D1BBC"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name="configId" type="Types:TciBehaviourIdType"/&gt;</w:t>
      </w:r>
    </w:p>
    <w:p w14:paraId="292DB7FE"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w:t>
      </w:r>
      <w:r w:rsidRPr="00DC7355">
        <w:rPr>
          <w:noProof w:val="0"/>
          <w:szCs w:val="18"/>
        </w:rPr>
        <w:t>tciPars</w:t>
      </w:r>
      <w:r w:rsidRPr="00DC7355">
        <w:rPr>
          <w:noProof w:val="0"/>
        </w:rPr>
        <w:t>" type="Types:TciParameterListType" minOccurs="0"/&gt;</w:t>
      </w:r>
    </w:p>
    <w:p w14:paraId="59F843B2"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name="ref" type="</w:t>
      </w:r>
      <w:r w:rsidR="00475150" w:rsidRPr="00DC7355">
        <w:rPr>
          <w:noProof w:val="0"/>
        </w:rPr>
        <w:t>Types:TciConfigurationIdType</w:t>
      </w:r>
      <w:r w:rsidRPr="00DC7355">
        <w:rPr>
          <w:noProof w:val="0"/>
        </w:rPr>
        <w:t>"/&gt;</w:t>
      </w:r>
    </w:p>
    <w:p w14:paraId="2449E346"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t>&lt;/xsd</w:t>
      </w:r>
      <w:proofErr w:type="gramStart"/>
      <w:r w:rsidRPr="00DC7355">
        <w:rPr>
          <w:noProof w:val="0"/>
        </w:rPr>
        <w:t>:sequence</w:t>
      </w:r>
      <w:proofErr w:type="gramEnd"/>
      <w:r w:rsidRPr="00DC7355">
        <w:rPr>
          <w:noProof w:val="0"/>
        </w:rPr>
        <w:t>&gt;</w:t>
      </w:r>
    </w:p>
    <w:p w14:paraId="41A0C594"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&gt;</w:t>
      </w:r>
    </w:p>
    <w:p w14:paraId="4FC88DBD"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&gt;</w:t>
      </w:r>
    </w:p>
    <w:p w14:paraId="5BF276BB"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7FC1D36C" w14:textId="77777777" w:rsidR="00483681" w:rsidRPr="00DC7355" w:rsidRDefault="00483681" w:rsidP="00483681">
      <w:pPr>
        <w:pStyle w:val="PL"/>
        <w:widowControl w:val="0"/>
        <w:rPr>
          <w:noProof w:val="0"/>
        </w:rPr>
      </w:pPr>
    </w:p>
    <w:p w14:paraId="49D8E13A"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name="tliConfigKilled"&gt;</w:t>
      </w:r>
    </w:p>
    <w:p w14:paraId="204545D0"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 xml:space="preserve"> mixed="true"&gt;</w:t>
      </w:r>
    </w:p>
    <w:p w14:paraId="1C940AF1"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 xml:space="preserve"> base="Events:Event"&gt;</w:t>
      </w:r>
    </w:p>
    <w:p w14:paraId="767472E0" w14:textId="77777777" w:rsidR="00483681" w:rsidRPr="00DC7355" w:rsidRDefault="00483681" w:rsidP="00483681">
      <w:pPr>
        <w:pStyle w:val="PL"/>
        <w:widowControl w:val="0"/>
        <w:rPr>
          <w:noProof w:val="0"/>
        </w:rPr>
      </w:pPr>
      <w:r w:rsidRPr="00DC7355">
        <w:rPr>
          <w:noProof w:val="0"/>
        </w:rPr>
        <w:lastRenderedPageBreak/>
        <w:tab/>
      </w:r>
      <w:r w:rsidRPr="00DC7355">
        <w:rPr>
          <w:noProof w:val="0"/>
        </w:rPr>
        <w:tab/>
      </w:r>
      <w:r w:rsidRPr="00DC7355">
        <w:rPr>
          <w:noProof w:val="0"/>
        </w:rPr>
        <w:tab/>
        <w:t>&lt;</w:t>
      </w:r>
      <w:proofErr w:type="gramStart"/>
      <w:r w:rsidRPr="00DC7355">
        <w:rPr>
          <w:noProof w:val="0"/>
        </w:rPr>
        <w:t>xsd:</w:t>
      </w:r>
      <w:proofErr w:type="gramEnd"/>
      <w:r w:rsidRPr="00DC7355">
        <w:rPr>
          <w:noProof w:val="0"/>
        </w:rPr>
        <w:t>sequence&gt;</w:t>
      </w:r>
    </w:p>
    <w:p w14:paraId="6C67E579"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name="ref" type="</w:t>
      </w:r>
      <w:r w:rsidR="00475150" w:rsidRPr="00DC7355">
        <w:rPr>
          <w:noProof w:val="0"/>
        </w:rPr>
        <w:t>Types:TciConfigurationIdType</w:t>
      </w:r>
      <w:r w:rsidRPr="00DC7355">
        <w:rPr>
          <w:noProof w:val="0"/>
        </w:rPr>
        <w:t>"/&gt;</w:t>
      </w:r>
    </w:p>
    <w:p w14:paraId="68DB3496"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t>&lt;/xsd</w:t>
      </w:r>
      <w:proofErr w:type="gramStart"/>
      <w:r w:rsidRPr="00DC7355">
        <w:rPr>
          <w:noProof w:val="0"/>
        </w:rPr>
        <w:t>:sequence</w:t>
      </w:r>
      <w:proofErr w:type="gramEnd"/>
      <w:r w:rsidRPr="00DC7355">
        <w:rPr>
          <w:noProof w:val="0"/>
        </w:rPr>
        <w:t>&gt;</w:t>
      </w:r>
    </w:p>
    <w:p w14:paraId="3C7D5268"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&gt;</w:t>
      </w:r>
    </w:p>
    <w:p w14:paraId="2ECF398C"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&gt;</w:t>
      </w:r>
    </w:p>
    <w:p w14:paraId="5EDF7A90"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3E6DC3D3" w14:textId="77777777" w:rsidR="00483681" w:rsidRPr="00DC7355" w:rsidRDefault="00483681" w:rsidP="00483681">
      <w:pPr>
        <w:pStyle w:val="PL"/>
        <w:widowControl w:val="0"/>
        <w:rPr>
          <w:noProof w:val="0"/>
        </w:rPr>
      </w:pPr>
    </w:p>
    <w:p w14:paraId="13FE4381"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 xml:space="preserve"> name="tliPSetState"&gt;</w:t>
      </w:r>
    </w:p>
    <w:p w14:paraId="1C707B24"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 xml:space="preserve"> mixed="true"&gt;</w:t>
      </w:r>
    </w:p>
    <w:p w14:paraId="2230CE4D"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 xml:space="preserve"> base="Events:Event"&gt;</w:t>
      </w:r>
    </w:p>
    <w:p w14:paraId="4567189E"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t>&lt;</w:t>
      </w:r>
      <w:proofErr w:type="gramStart"/>
      <w:r w:rsidRPr="00DC7355">
        <w:rPr>
          <w:noProof w:val="0"/>
        </w:rPr>
        <w:t>xsd:</w:t>
      </w:r>
      <w:proofErr w:type="gramEnd"/>
      <w:r w:rsidRPr="00DC7355">
        <w:rPr>
          <w:noProof w:val="0"/>
        </w:rPr>
        <w:t>sequence&gt;</w:t>
      </w:r>
    </w:p>
    <w:p w14:paraId="1F284B87"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name="state" type="</w:t>
      </w:r>
      <w:r w:rsidRPr="00DC7355">
        <w:rPr>
          <w:rFonts w:cs="Courier New"/>
          <w:noProof w:val="0"/>
          <w:szCs w:val="16"/>
        </w:rPr>
        <w:t>SimpleTypes:TInteger</w:t>
      </w:r>
      <w:r w:rsidRPr="00DC7355">
        <w:rPr>
          <w:noProof w:val="0"/>
        </w:rPr>
        <w:t>"/&gt;</w:t>
      </w:r>
    </w:p>
    <w:p w14:paraId="67E6439F"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&lt;xsd</w:t>
      </w:r>
      <w:proofErr w:type="gramStart"/>
      <w:r w:rsidRPr="00DC7355">
        <w:rPr>
          <w:noProof w:val="0"/>
        </w:rPr>
        <w:t>:element</w:t>
      </w:r>
      <w:proofErr w:type="gramEnd"/>
      <w:r w:rsidRPr="00DC7355">
        <w:rPr>
          <w:noProof w:val="0"/>
        </w:rPr>
        <w:t xml:space="preserve"> name="</w:t>
      </w:r>
      <w:r w:rsidRPr="00DC7355">
        <w:rPr>
          <w:noProof w:val="0"/>
          <w:szCs w:val="18"/>
        </w:rPr>
        <w:t>reason</w:t>
      </w:r>
      <w:r w:rsidRPr="00DC7355">
        <w:rPr>
          <w:noProof w:val="0"/>
        </w:rPr>
        <w:t>" type="</w:t>
      </w:r>
      <w:r w:rsidRPr="00DC7355">
        <w:rPr>
          <w:rFonts w:cs="Courier New"/>
          <w:noProof w:val="0"/>
          <w:szCs w:val="16"/>
        </w:rPr>
        <w:t>SimpleTypes:TString</w:t>
      </w:r>
      <w:r w:rsidRPr="00DC7355">
        <w:rPr>
          <w:noProof w:val="0"/>
        </w:rPr>
        <w:t>" minOccurs="0"/&gt;</w:t>
      </w:r>
    </w:p>
    <w:p w14:paraId="07BD12D7" w14:textId="77777777" w:rsidR="00483681" w:rsidRPr="00DC7355" w:rsidRDefault="00483681" w:rsidP="00483681">
      <w:pPr>
        <w:pStyle w:val="PL"/>
        <w:widowControl w:val="0"/>
        <w:rPr>
          <w:noProof w:val="0"/>
        </w:rPr>
      </w:pPr>
      <w:r w:rsidRPr="00DC7355">
        <w:rPr>
          <w:noProof w:val="0"/>
        </w:rPr>
        <w:tab/>
      </w:r>
      <w:r w:rsidRPr="00DC7355">
        <w:rPr>
          <w:noProof w:val="0"/>
        </w:rPr>
        <w:tab/>
      </w:r>
      <w:r w:rsidRPr="00DC7355">
        <w:rPr>
          <w:noProof w:val="0"/>
        </w:rPr>
        <w:tab/>
        <w:t>&lt;/xsd</w:t>
      </w:r>
      <w:proofErr w:type="gramStart"/>
      <w:r w:rsidRPr="00DC7355">
        <w:rPr>
          <w:noProof w:val="0"/>
        </w:rPr>
        <w:t>:sequence</w:t>
      </w:r>
      <w:proofErr w:type="gramEnd"/>
      <w:r w:rsidRPr="00DC7355">
        <w:rPr>
          <w:noProof w:val="0"/>
        </w:rPr>
        <w:t>&gt;</w:t>
      </w:r>
    </w:p>
    <w:p w14:paraId="7B88810B" w14:textId="77777777" w:rsidR="00483681" w:rsidRPr="00DC7355" w:rsidRDefault="00483681" w:rsidP="00483681">
      <w:pPr>
        <w:pStyle w:val="PL"/>
        <w:widowControl w:val="0"/>
        <w:rPr>
          <w:noProof w:val="0"/>
        </w:rPr>
      </w:pPr>
      <w:r w:rsidRPr="00DC7355">
        <w:rPr>
          <w:noProof w:val="0"/>
        </w:rPr>
        <w:tab/>
      </w:r>
      <w:r w:rsidRPr="00DC7355">
        <w:rPr>
          <w:noProof w:val="0"/>
        </w:rPr>
        <w:tab/>
        <w:t>&lt;/xsd</w:t>
      </w:r>
      <w:proofErr w:type="gramStart"/>
      <w:r w:rsidRPr="00DC7355">
        <w:rPr>
          <w:noProof w:val="0"/>
        </w:rPr>
        <w:t>:extension</w:t>
      </w:r>
      <w:proofErr w:type="gramEnd"/>
      <w:r w:rsidRPr="00DC7355">
        <w:rPr>
          <w:noProof w:val="0"/>
        </w:rPr>
        <w:t>&gt;</w:t>
      </w:r>
    </w:p>
    <w:p w14:paraId="3ECB7304" w14:textId="77777777" w:rsidR="00483681" w:rsidRPr="00DC7355" w:rsidRDefault="00483681" w:rsidP="00483681">
      <w:pPr>
        <w:pStyle w:val="PL"/>
        <w:widowControl w:val="0"/>
        <w:rPr>
          <w:noProof w:val="0"/>
        </w:rPr>
      </w:pPr>
      <w:r w:rsidRPr="00DC7355">
        <w:rPr>
          <w:noProof w:val="0"/>
        </w:rPr>
        <w:tab/>
        <w:t>&lt;/xsd</w:t>
      </w:r>
      <w:proofErr w:type="gramStart"/>
      <w:r w:rsidRPr="00DC7355">
        <w:rPr>
          <w:noProof w:val="0"/>
        </w:rPr>
        <w:t>:complexContent</w:t>
      </w:r>
      <w:proofErr w:type="gramEnd"/>
      <w:r w:rsidRPr="00DC7355">
        <w:rPr>
          <w:noProof w:val="0"/>
        </w:rPr>
        <w:t>&gt;</w:t>
      </w:r>
    </w:p>
    <w:p w14:paraId="1E082936" w14:textId="77777777" w:rsidR="00483681" w:rsidRPr="00DC7355" w:rsidRDefault="00483681" w:rsidP="00483681">
      <w:pPr>
        <w:pStyle w:val="PL"/>
        <w:widowControl w:val="0"/>
        <w:rPr>
          <w:noProof w:val="0"/>
        </w:rPr>
      </w:pPr>
      <w:r w:rsidRPr="00DC7355">
        <w:rPr>
          <w:noProof w:val="0"/>
        </w:rPr>
        <w:t>&lt;/xsd</w:t>
      </w:r>
      <w:proofErr w:type="gramStart"/>
      <w:r w:rsidRPr="00DC7355">
        <w:rPr>
          <w:noProof w:val="0"/>
        </w:rPr>
        <w:t>:complexType</w:t>
      </w:r>
      <w:proofErr w:type="gramEnd"/>
      <w:r w:rsidRPr="00DC7355">
        <w:rPr>
          <w:noProof w:val="0"/>
        </w:rPr>
        <w:t>&gt;</w:t>
      </w:r>
    </w:p>
    <w:p w14:paraId="3A21BE68" w14:textId="77777777" w:rsidR="00483681" w:rsidRPr="00DC7355" w:rsidRDefault="00483681" w:rsidP="00483681">
      <w:pPr>
        <w:pStyle w:val="PL"/>
        <w:widowControl w:val="0"/>
        <w:rPr>
          <w:noProof w:val="0"/>
        </w:rPr>
      </w:pPr>
      <w:r w:rsidRPr="00DC7355">
        <w:rPr>
          <w:noProof w:val="0"/>
        </w:rPr>
        <w:t>:</w:t>
      </w:r>
    </w:p>
    <w:p w14:paraId="3B9261B1" w14:textId="77777777" w:rsidR="00483681" w:rsidRPr="00DC7355" w:rsidRDefault="00483681" w:rsidP="00483681">
      <w:pPr>
        <w:pStyle w:val="PL"/>
        <w:widowControl w:val="0"/>
        <w:rPr>
          <w:noProof w:val="0"/>
        </w:rPr>
      </w:pPr>
    </w:p>
    <w:p w14:paraId="79BA88D5" w14:textId="77777777" w:rsidR="00483681" w:rsidRPr="00DC7355" w:rsidRDefault="00483681" w:rsidP="00CB0C9B">
      <w:pPr>
        <w:widowControl w:val="0"/>
        <w:tabs>
          <w:tab w:val="left" w:pos="1701"/>
        </w:tabs>
        <w:rPr>
          <w:b/>
        </w:rPr>
      </w:pPr>
      <w:r w:rsidRPr="00DC7355">
        <w:rPr>
          <w:b/>
        </w:rPr>
        <w:t>Clause B.</w:t>
      </w:r>
      <w:r w:rsidR="00BA2B74" w:rsidRPr="00DC7355">
        <w:rPr>
          <w:b/>
        </w:rPr>
        <w:t>6</w:t>
      </w:r>
      <w:r w:rsidR="00BA2B74" w:rsidRPr="00DC7355">
        <w:rPr>
          <w:b/>
        </w:rPr>
        <w:tab/>
      </w:r>
      <w:r w:rsidRPr="00DC7355">
        <w:rPr>
          <w:b/>
        </w:rPr>
        <w:t>TCI TL XML Schema for a Log</w:t>
      </w:r>
    </w:p>
    <w:p w14:paraId="042042CD" w14:textId="77777777" w:rsidR="00483681" w:rsidRPr="00DC7355" w:rsidRDefault="00483681" w:rsidP="00483681">
      <w:pPr>
        <w:pStyle w:val="PL"/>
        <w:widowControl w:val="0"/>
        <w:rPr>
          <w:noProof w:val="0"/>
        </w:rPr>
      </w:pPr>
      <w:r w:rsidRPr="00DC7355">
        <w:rPr>
          <w:noProof w:val="0"/>
        </w:rPr>
        <w:t>:</w:t>
      </w:r>
    </w:p>
    <w:p w14:paraId="64AF69D8"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:complexType</w:t>
      </w:r>
      <w:proofErr w:type="gramEnd"/>
      <w:r w:rsidRPr="00DC7355">
        <w:rPr>
          <w:noProof w:val="0"/>
        </w:rPr>
        <w:t xml:space="preserve"> name="Body"&gt;</w:t>
      </w:r>
    </w:p>
    <w:p w14:paraId="387C663A"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:choice</w:t>
      </w:r>
      <w:proofErr w:type="gramEnd"/>
      <w:r w:rsidRPr="00DC7355">
        <w:rPr>
          <w:noProof w:val="0"/>
        </w:rPr>
        <w:t xml:space="preserve"> maxOccurs="unbounded"&gt;</w:t>
      </w:r>
    </w:p>
    <w:p w14:paraId="176A81FC" w14:textId="77777777" w:rsidR="00483681" w:rsidRPr="00DC7355" w:rsidRDefault="00483681" w:rsidP="00D13532">
      <w:pPr>
        <w:pStyle w:val="PL"/>
        <w:rPr>
          <w:noProof w:val="0"/>
        </w:rPr>
      </w:pPr>
      <w:r w:rsidRPr="00DC7355">
        <w:rPr>
          <w:noProof w:val="0"/>
        </w:rPr>
        <w:tab/>
      </w:r>
      <w:r w:rsidRPr="00DC7355">
        <w:rPr>
          <w:noProof w:val="0"/>
        </w:rPr>
        <w:tab/>
        <w:t>:</w:t>
      </w:r>
    </w:p>
    <w:p w14:paraId="6C095BE3" w14:textId="77777777" w:rsidR="00483681" w:rsidRPr="00DC7355" w:rsidRDefault="00483681" w:rsidP="00D13532">
      <w:pPr>
        <w:pStyle w:val="PL"/>
        <w:rPr>
          <w:noProof w:val="0"/>
        </w:rPr>
      </w:pPr>
      <w:r w:rsidRPr="00DC7355">
        <w:rPr>
          <w:noProof w:val="0"/>
        </w:rPr>
        <w:t xml:space="preserve">            </w:t>
      </w:r>
      <w:proofErr w:type="gramStart"/>
      <w:r w:rsidRPr="00DC7355">
        <w:rPr>
          <w:noProof w:val="0"/>
        </w:rPr>
        <w:t>&lt;!</w:t>
      </w:r>
      <w:r w:rsidRPr="00DC7355">
        <w:rPr>
          <w:noProof w:val="0"/>
        </w:rPr>
        <w:noBreakHyphen/>
      </w:r>
      <w:proofErr w:type="gramEnd"/>
      <w:r w:rsidRPr="00DC7355">
        <w:rPr>
          <w:noProof w:val="0"/>
        </w:rPr>
        <w:noBreakHyphen/>
        <w:t xml:space="preserve"> static configurations  </w:t>
      </w:r>
      <w:r w:rsidRPr="00DC7355">
        <w:rPr>
          <w:noProof w:val="0"/>
        </w:rPr>
        <w:noBreakHyphen/>
      </w:r>
      <w:r w:rsidRPr="00DC7355">
        <w:rPr>
          <w:noProof w:val="0"/>
        </w:rPr>
        <w:noBreakHyphen/>
        <w:t>&gt;</w:t>
      </w:r>
    </w:p>
    <w:p w14:paraId="3E170E46"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name="tliCStaticCreate" type="Events:tliCStaticCreate"/&gt;</w:t>
      </w:r>
    </w:p>
    <w:p w14:paraId="158B622F"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name="tliPStaticConnect" type="Events:tliPStaticConnect"/&gt;</w:t>
      </w:r>
    </w:p>
    <w:p w14:paraId="1F4254E1"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w:t>
      </w:r>
      <w:r w:rsidR="00EB09FA" w:rsidRPr="00DC7355">
        <w:rPr>
          <w:noProof w:val="0"/>
        </w:rPr>
        <w:t>tliPStaticMap</w:t>
      </w:r>
      <w:r w:rsidRPr="00DC7355">
        <w:rPr>
          <w:noProof w:val="0"/>
        </w:rPr>
        <w:t>" type="Events:</w:t>
      </w:r>
      <w:r w:rsidR="00EB09FA" w:rsidRPr="00DC7355">
        <w:rPr>
          <w:noProof w:val="0"/>
        </w:rPr>
        <w:t>tliPStaticMap</w:t>
      </w:r>
      <w:r w:rsidRPr="00DC7355">
        <w:rPr>
          <w:noProof w:val="0"/>
        </w:rPr>
        <w:t>"/&gt;</w:t>
      </w:r>
    </w:p>
    <w:p w14:paraId="4EBF113B"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w:t>
      </w:r>
      <w:r w:rsidR="00EB09FA" w:rsidRPr="00DC7355">
        <w:rPr>
          <w:noProof w:val="0"/>
        </w:rPr>
        <w:t>tliConfigStarted</w:t>
      </w:r>
      <w:r w:rsidRPr="00DC7355">
        <w:rPr>
          <w:noProof w:val="0"/>
        </w:rPr>
        <w:t>" type="Events:</w:t>
      </w:r>
      <w:r w:rsidR="00EB09FA" w:rsidRPr="00DC7355">
        <w:rPr>
          <w:noProof w:val="0"/>
        </w:rPr>
        <w:t>tliConfigStarted</w:t>
      </w:r>
      <w:r w:rsidRPr="00DC7355">
        <w:rPr>
          <w:noProof w:val="0"/>
        </w:rPr>
        <w:t>"/&gt;</w:t>
      </w:r>
    </w:p>
    <w:p w14:paraId="1304E7F1"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w:t>
      </w:r>
      <w:r w:rsidR="00BA772F" w:rsidRPr="00DC7355">
        <w:rPr>
          <w:noProof w:val="0"/>
        </w:rPr>
        <w:t>tliConfigKilled</w:t>
      </w:r>
      <w:r w:rsidRPr="00DC7355">
        <w:rPr>
          <w:noProof w:val="0"/>
        </w:rPr>
        <w:t>" type="Events:</w:t>
      </w:r>
      <w:r w:rsidR="00BA772F" w:rsidRPr="00DC7355">
        <w:rPr>
          <w:noProof w:val="0"/>
        </w:rPr>
        <w:t>tliConfigKilled</w:t>
      </w:r>
      <w:r w:rsidRPr="00DC7355">
        <w:rPr>
          <w:noProof w:val="0"/>
        </w:rPr>
        <w:t>"/&gt;</w:t>
      </w:r>
    </w:p>
    <w:p w14:paraId="3E42C46B" w14:textId="77777777" w:rsidR="00483681" w:rsidRPr="00DC7355" w:rsidRDefault="00483681" w:rsidP="00D13532">
      <w:pPr>
        <w:pStyle w:val="PL"/>
        <w:rPr>
          <w:noProof w:val="0"/>
        </w:rPr>
      </w:pPr>
      <w:r w:rsidRPr="00DC7355">
        <w:rPr>
          <w:noProof w:val="0"/>
        </w:rPr>
        <w:t xml:space="preserve">            &lt;xsd</w:t>
      </w:r>
      <w:proofErr w:type="gramStart"/>
      <w:r w:rsidRPr="00DC7355">
        <w:rPr>
          <w:noProof w:val="0"/>
        </w:rPr>
        <w:t>:element</w:t>
      </w:r>
      <w:proofErr w:type="gramEnd"/>
      <w:r w:rsidRPr="00DC7355">
        <w:rPr>
          <w:noProof w:val="0"/>
        </w:rPr>
        <w:t xml:space="preserve"> name="</w:t>
      </w:r>
      <w:r w:rsidR="00BA772F" w:rsidRPr="00DC7355">
        <w:rPr>
          <w:noProof w:val="0"/>
        </w:rPr>
        <w:t>tliPSetState</w:t>
      </w:r>
      <w:r w:rsidRPr="00DC7355">
        <w:rPr>
          <w:noProof w:val="0"/>
        </w:rPr>
        <w:t>" type="Events:</w:t>
      </w:r>
      <w:r w:rsidR="00BA772F" w:rsidRPr="00DC7355">
        <w:rPr>
          <w:noProof w:val="0"/>
        </w:rPr>
        <w:t>tliPSetState</w:t>
      </w:r>
      <w:r w:rsidRPr="00DC7355">
        <w:rPr>
          <w:noProof w:val="0"/>
        </w:rPr>
        <w:t>"/&gt;</w:t>
      </w:r>
    </w:p>
    <w:p w14:paraId="22761BBC" w14:textId="77777777" w:rsidR="00483681" w:rsidRPr="00DC7355" w:rsidRDefault="00483681" w:rsidP="00483681">
      <w:pPr>
        <w:pStyle w:val="PL"/>
        <w:widowControl w:val="0"/>
        <w:rPr>
          <w:noProof w:val="0"/>
        </w:rPr>
      </w:pPr>
      <w:r w:rsidRPr="00DC7355">
        <w:rPr>
          <w:noProof w:val="0"/>
        </w:rPr>
        <w:tab/>
      </w:r>
      <w:r w:rsidRPr="00DC7355">
        <w:rPr>
          <w:noProof w:val="0"/>
        </w:rPr>
        <w:tab/>
        <w:t>:</w:t>
      </w:r>
    </w:p>
    <w:p w14:paraId="2812AD20" w14:textId="77777777" w:rsidR="00483681" w:rsidRPr="00DC7355" w:rsidRDefault="00483681" w:rsidP="00483681">
      <w:pPr>
        <w:pStyle w:val="PL"/>
        <w:widowControl w:val="0"/>
        <w:rPr>
          <w:noProof w:val="0"/>
        </w:rPr>
      </w:pPr>
      <w:r w:rsidRPr="00DC7355">
        <w:rPr>
          <w:noProof w:val="0"/>
        </w:rPr>
        <w:t xml:space="preserve">        &lt;/xsd</w:t>
      </w:r>
      <w:proofErr w:type="gramStart"/>
      <w:r w:rsidRPr="00DC7355">
        <w:rPr>
          <w:noProof w:val="0"/>
        </w:rPr>
        <w:t>:choice</w:t>
      </w:r>
      <w:proofErr w:type="gramEnd"/>
      <w:r w:rsidRPr="00DC7355">
        <w:rPr>
          <w:noProof w:val="0"/>
        </w:rPr>
        <w:t>&gt;</w:t>
      </w:r>
    </w:p>
    <w:p w14:paraId="6F887672" w14:textId="77777777" w:rsidR="00483681" w:rsidRPr="00DC7355" w:rsidRDefault="00483681" w:rsidP="00483681">
      <w:pPr>
        <w:pStyle w:val="PL"/>
        <w:widowControl w:val="0"/>
        <w:rPr>
          <w:noProof w:val="0"/>
        </w:rPr>
      </w:pPr>
      <w:r w:rsidRPr="00DC7355">
        <w:rPr>
          <w:noProof w:val="0"/>
        </w:rPr>
        <w:t xml:space="preserve">    &lt;/xsd</w:t>
      </w:r>
      <w:proofErr w:type="gramStart"/>
      <w:r w:rsidRPr="00DC7355">
        <w:rPr>
          <w:noProof w:val="0"/>
        </w:rPr>
        <w:t>:complexType</w:t>
      </w:r>
      <w:proofErr w:type="gramEnd"/>
      <w:r w:rsidRPr="00DC7355">
        <w:rPr>
          <w:noProof w:val="0"/>
        </w:rPr>
        <w:t>&gt;</w:t>
      </w:r>
    </w:p>
    <w:p w14:paraId="6134DABD" w14:textId="77777777" w:rsidR="00483681" w:rsidRPr="00DC7355" w:rsidRDefault="00483681" w:rsidP="00483681">
      <w:pPr>
        <w:pStyle w:val="PL"/>
        <w:widowControl w:val="0"/>
        <w:rPr>
          <w:noProof w:val="0"/>
        </w:rPr>
      </w:pPr>
    </w:p>
    <w:p w14:paraId="43B87115" w14:textId="77777777" w:rsidR="00483681" w:rsidRPr="00DC7355" w:rsidRDefault="00483681" w:rsidP="00483681">
      <w:pPr>
        <w:pStyle w:val="PL"/>
        <w:widowControl w:val="0"/>
        <w:rPr>
          <w:noProof w:val="0"/>
        </w:rPr>
      </w:pPr>
      <w:r w:rsidRPr="00DC7355">
        <w:rPr>
          <w:noProof w:val="0"/>
        </w:rPr>
        <w:t>:</w:t>
      </w:r>
    </w:p>
    <w:p w14:paraId="15D7061A" w14:textId="77777777" w:rsidR="00BA2B74" w:rsidRPr="00DC7355" w:rsidRDefault="00BA2B74" w:rsidP="00483681">
      <w:pPr>
        <w:pStyle w:val="PL"/>
        <w:widowControl w:val="0"/>
        <w:rPr>
          <w:noProof w:val="0"/>
        </w:rPr>
      </w:pPr>
    </w:p>
    <w:p w14:paraId="7511D441" w14:textId="7DE57D84" w:rsidR="00BF3CD8" w:rsidRPr="00DC7355" w:rsidRDefault="00BF3CD8" w:rsidP="00CA6A20">
      <w:pPr>
        <w:pStyle w:val="berschrift2"/>
      </w:pPr>
      <w:bookmarkStart w:id="133" w:name="_Toc75433989"/>
      <w:r w:rsidRPr="00DC7355">
        <w:t>8.11</w:t>
      </w:r>
      <w:r w:rsidRPr="00DC7355">
        <w:tab/>
        <w:t>Extensions to clause 12</w:t>
      </w:r>
      <w:r w:rsidRPr="00DC7355">
        <w:rPr>
          <w:rFonts w:cs="Arial"/>
        </w:rPr>
        <w:t xml:space="preserve"> of </w:t>
      </w:r>
      <w:r w:rsidR="00492FC3" w:rsidRPr="00DC7355">
        <w:rPr>
          <w:rFonts w:cs="Arial"/>
        </w:rPr>
        <w:t>ETSI ES 201 873-6</w:t>
      </w:r>
      <w:r w:rsidR="002F228C" w:rsidRPr="00DC7355">
        <w:rPr>
          <w:rFonts w:cs="Arial"/>
        </w:rPr>
        <w:t xml:space="preserve"> </w:t>
      </w:r>
      <w:r w:rsidR="00492FC3" w:rsidRPr="00DC7355">
        <w:rPr>
          <w:rFonts w:cs="Arial"/>
        </w:rPr>
        <w:t>C</w:t>
      </w:r>
      <w:r w:rsidRPr="00DC7355">
        <w:t>#</w:t>
      </w:r>
      <w:r w:rsidR="00EE635F" w:rsidRPr="00DC7355">
        <w:t> </w:t>
      </w:r>
      <w:r w:rsidRPr="00DC7355">
        <w:t>language mapping</w:t>
      </w:r>
      <w:bookmarkEnd w:id="133"/>
    </w:p>
    <w:p w14:paraId="4808C663" w14:textId="77777777" w:rsidR="00BF3CD8" w:rsidRPr="00DC7355" w:rsidRDefault="00BF3CD8" w:rsidP="00CA6A20">
      <w:pPr>
        <w:keepNext/>
        <w:keepLines/>
        <w:widowControl w:val="0"/>
        <w:tabs>
          <w:tab w:val="left" w:pos="1701"/>
        </w:tabs>
        <w:rPr>
          <w:b/>
        </w:rPr>
      </w:pPr>
      <w:r w:rsidRPr="00DC7355">
        <w:rPr>
          <w:b/>
        </w:rPr>
        <w:t>Clause 12.4.2.</w:t>
      </w:r>
      <w:r w:rsidR="00BA2B74" w:rsidRPr="00DC7355">
        <w:rPr>
          <w:b/>
        </w:rPr>
        <w:t>5</w:t>
      </w:r>
      <w:r w:rsidR="00BA2B74" w:rsidRPr="00DC7355">
        <w:rPr>
          <w:b/>
        </w:rPr>
        <w:tab/>
      </w:r>
      <w:r w:rsidRPr="00DC7355">
        <w:rPr>
          <w:b/>
        </w:rPr>
        <w:t>TciTestComponentKindType</w:t>
      </w:r>
    </w:p>
    <w:p w14:paraId="13AF98B6" w14:textId="77777777" w:rsidR="00BF3CD8" w:rsidRPr="00DC7355" w:rsidRDefault="00BF3CD8" w:rsidP="00BF3CD8">
      <w:pPr>
        <w:widowControl w:val="0"/>
      </w:pPr>
      <w:r w:rsidRPr="00DC7355">
        <w:t>This clause is to be extended.</w:t>
      </w:r>
    </w:p>
    <w:p w14:paraId="5282424D" w14:textId="77777777" w:rsidR="00BF3CD8" w:rsidRPr="00DC7355" w:rsidRDefault="00BF3CD8" w:rsidP="00BF3CD8">
      <w:pPr>
        <w:pStyle w:val="PL"/>
        <w:keepNext/>
        <w:keepLines/>
        <w:widowControl w:val="0"/>
        <w:rPr>
          <w:noProof w:val="0"/>
        </w:rPr>
      </w:pPr>
      <w:proofErr w:type="gramStart"/>
      <w:r w:rsidRPr="00DC7355">
        <w:rPr>
          <w:noProof w:val="0"/>
        </w:rPr>
        <w:t>public</w:t>
      </w:r>
      <w:proofErr w:type="gramEnd"/>
      <w:r w:rsidRPr="00DC7355">
        <w:rPr>
          <w:noProof w:val="0"/>
        </w:rPr>
        <w:t xml:space="preserve"> enum TciTestComponentKind {</w:t>
      </w:r>
    </w:p>
    <w:p w14:paraId="6A36690C" w14:textId="77777777" w:rsidR="00BF3CD8" w:rsidRPr="00DC7355" w:rsidRDefault="00BF3CD8" w:rsidP="00BF3CD8">
      <w:pPr>
        <w:pStyle w:val="PL"/>
        <w:keepNext/>
        <w:keepLines/>
        <w:widowControl w:val="0"/>
        <w:rPr>
          <w:noProof w:val="0"/>
        </w:rPr>
      </w:pPr>
      <w:r w:rsidRPr="00DC7355">
        <w:rPr>
          <w:noProof w:val="0"/>
        </w:rPr>
        <w:tab/>
        <w:t>:</w:t>
      </w:r>
    </w:p>
    <w:p w14:paraId="4468F2D6" w14:textId="77777777" w:rsidR="00BF3CD8" w:rsidRPr="00DC7355" w:rsidRDefault="00BF3CD8" w:rsidP="00BF3CD8">
      <w:pPr>
        <w:pStyle w:val="PL"/>
        <w:widowControl w:val="0"/>
        <w:rPr>
          <w:noProof w:val="0"/>
        </w:rPr>
      </w:pPr>
      <w:r w:rsidRPr="00DC7355">
        <w:rPr>
          <w:noProof w:val="0"/>
        </w:rPr>
        <w:tab/>
        <w:t>TciMtcStaticComp = 5;</w:t>
      </w:r>
    </w:p>
    <w:p w14:paraId="0938D0CA" w14:textId="77777777" w:rsidR="00BF3CD8" w:rsidRPr="00DC7355" w:rsidRDefault="00BF3CD8" w:rsidP="00BF3CD8">
      <w:pPr>
        <w:pStyle w:val="PL"/>
        <w:widowControl w:val="0"/>
        <w:rPr>
          <w:noProof w:val="0"/>
        </w:rPr>
      </w:pPr>
      <w:r w:rsidRPr="00DC7355">
        <w:rPr>
          <w:noProof w:val="0"/>
        </w:rPr>
        <w:tab/>
        <w:t>TciPtcStaticComp = 6;</w:t>
      </w:r>
    </w:p>
    <w:p w14:paraId="63AE8F13" w14:textId="77777777" w:rsidR="00BF3CD8" w:rsidRPr="00DC7355" w:rsidRDefault="00BF3CD8" w:rsidP="00BF3CD8">
      <w:pPr>
        <w:pStyle w:val="PL"/>
        <w:widowControl w:val="0"/>
        <w:rPr>
          <w:noProof w:val="0"/>
        </w:rPr>
      </w:pPr>
      <w:r w:rsidRPr="00DC7355">
        <w:rPr>
          <w:noProof w:val="0"/>
        </w:rPr>
        <w:tab/>
        <w:t>TciSystemComp</w:t>
      </w:r>
      <w:r w:rsidRPr="00DC7355">
        <w:rPr>
          <w:noProof w:val="0"/>
        </w:rPr>
        <w:tab/>
        <w:t xml:space="preserve"> = 7;</w:t>
      </w:r>
    </w:p>
    <w:p w14:paraId="3AB3C6DC" w14:textId="77777777" w:rsidR="00BF3CD8" w:rsidRPr="00DC7355" w:rsidRDefault="00BF3CD8" w:rsidP="00BF3CD8">
      <w:pPr>
        <w:pStyle w:val="PL"/>
        <w:widowControl w:val="0"/>
        <w:rPr>
          <w:noProof w:val="0"/>
        </w:rPr>
      </w:pPr>
      <w:r w:rsidRPr="00DC7355">
        <w:rPr>
          <w:noProof w:val="0"/>
        </w:rPr>
        <w:t>}</w:t>
      </w:r>
    </w:p>
    <w:p w14:paraId="1DE0C289" w14:textId="77777777" w:rsidR="00BF3CD8" w:rsidRPr="00DC7355" w:rsidRDefault="00BF3CD8" w:rsidP="00BF3CD8">
      <w:pPr>
        <w:pStyle w:val="PL"/>
        <w:widowControl w:val="0"/>
        <w:rPr>
          <w:noProof w:val="0"/>
        </w:rPr>
      </w:pPr>
    </w:p>
    <w:p w14:paraId="5293C8BA" w14:textId="77777777" w:rsidR="005B49FC" w:rsidRPr="00DC7355" w:rsidRDefault="005B49FC" w:rsidP="00CB0C9B">
      <w:pPr>
        <w:keepNext/>
        <w:widowControl w:val="0"/>
        <w:tabs>
          <w:tab w:val="left" w:pos="1701"/>
        </w:tabs>
        <w:rPr>
          <w:b/>
        </w:rPr>
      </w:pPr>
      <w:r w:rsidRPr="00DC7355">
        <w:rPr>
          <w:b/>
        </w:rPr>
        <w:t>Clause 1</w:t>
      </w:r>
      <w:r w:rsidR="004161C0" w:rsidRPr="00DC7355">
        <w:rPr>
          <w:b/>
        </w:rPr>
        <w:t>2.</w:t>
      </w:r>
      <w:r w:rsidRPr="00DC7355">
        <w:rPr>
          <w:b/>
        </w:rPr>
        <w:t>4.2.4</w:t>
      </w:r>
      <w:r w:rsidRPr="00DC7355">
        <w:rPr>
          <w:b/>
        </w:rPr>
        <w:tab/>
        <w:t>TciTypeClassType</w:t>
      </w:r>
    </w:p>
    <w:p w14:paraId="0A8861F0" w14:textId="77777777" w:rsidR="005B49FC" w:rsidRPr="00DC7355" w:rsidRDefault="005B49FC" w:rsidP="005B49FC">
      <w:pPr>
        <w:widowControl w:val="0"/>
      </w:pPr>
      <w:r w:rsidRPr="00DC7355">
        <w:t>This clause is to be extended.</w:t>
      </w:r>
    </w:p>
    <w:p w14:paraId="2D21E9EA" w14:textId="77777777" w:rsidR="005B49FC" w:rsidRPr="00DC7355" w:rsidRDefault="005B49FC" w:rsidP="005B49FC">
      <w:pPr>
        <w:pStyle w:val="PL"/>
        <w:widowControl w:val="0"/>
        <w:rPr>
          <w:noProof w:val="0"/>
        </w:rPr>
      </w:pPr>
      <w:proofErr w:type="gramStart"/>
      <w:r w:rsidRPr="00DC7355">
        <w:rPr>
          <w:noProof w:val="0"/>
        </w:rPr>
        <w:t>public</w:t>
      </w:r>
      <w:proofErr w:type="gramEnd"/>
      <w:r w:rsidRPr="00DC7355">
        <w:rPr>
          <w:noProof w:val="0"/>
        </w:rPr>
        <w:t xml:space="preserve"> enum TciTypeClass {</w:t>
      </w:r>
    </w:p>
    <w:p w14:paraId="0917728E" w14:textId="77777777" w:rsidR="005B49FC" w:rsidRPr="00DC7355" w:rsidRDefault="005B49FC" w:rsidP="005B49FC">
      <w:pPr>
        <w:pStyle w:val="PL"/>
        <w:widowControl w:val="0"/>
        <w:rPr>
          <w:noProof w:val="0"/>
        </w:rPr>
      </w:pPr>
      <w:r w:rsidRPr="00DC7355">
        <w:rPr>
          <w:noProof w:val="0"/>
        </w:rPr>
        <w:tab/>
        <w:t>:</w:t>
      </w:r>
    </w:p>
    <w:p w14:paraId="63925C12" w14:textId="77777777" w:rsidR="005B49FC" w:rsidRPr="00DC7355" w:rsidRDefault="005B49FC" w:rsidP="005B49FC">
      <w:pPr>
        <w:pStyle w:val="PL"/>
        <w:widowControl w:val="0"/>
        <w:rPr>
          <w:noProof w:val="0"/>
        </w:rPr>
      </w:pPr>
      <w:r w:rsidRPr="00DC7355">
        <w:rPr>
          <w:noProof w:val="0"/>
        </w:rPr>
        <w:tab/>
        <w:t>Configuration = 25;</w:t>
      </w:r>
    </w:p>
    <w:p w14:paraId="00E2F802" w14:textId="77777777" w:rsidR="005B49FC" w:rsidRPr="00DC7355" w:rsidRDefault="005B49FC" w:rsidP="005B49FC">
      <w:pPr>
        <w:pStyle w:val="PL"/>
        <w:widowControl w:val="0"/>
        <w:rPr>
          <w:noProof w:val="0"/>
        </w:rPr>
      </w:pPr>
      <w:r w:rsidRPr="00DC7355">
        <w:rPr>
          <w:noProof w:val="0"/>
        </w:rPr>
        <w:t>}</w:t>
      </w:r>
    </w:p>
    <w:p w14:paraId="1E51138F" w14:textId="77777777" w:rsidR="00CB0C9B" w:rsidRPr="00DC7355" w:rsidRDefault="00CB0C9B" w:rsidP="005B49FC">
      <w:pPr>
        <w:pStyle w:val="PL"/>
        <w:widowControl w:val="0"/>
        <w:rPr>
          <w:noProof w:val="0"/>
        </w:rPr>
      </w:pPr>
    </w:p>
    <w:p w14:paraId="27681C95" w14:textId="77777777" w:rsidR="005B49FC" w:rsidRPr="00DC7355" w:rsidRDefault="005B49FC" w:rsidP="00CB0C9B">
      <w:pPr>
        <w:widowControl w:val="0"/>
        <w:tabs>
          <w:tab w:val="left" w:pos="1701"/>
        </w:tabs>
        <w:rPr>
          <w:b/>
        </w:rPr>
      </w:pPr>
      <w:r w:rsidRPr="00DC7355">
        <w:rPr>
          <w:b/>
        </w:rPr>
        <w:t xml:space="preserve">Clause </w:t>
      </w:r>
      <w:r w:rsidR="004161C0" w:rsidRPr="00DC7355">
        <w:rPr>
          <w:b/>
        </w:rPr>
        <w:t>12.4</w:t>
      </w:r>
      <w:r w:rsidRPr="00DC7355">
        <w:rPr>
          <w:b/>
        </w:rPr>
        <w:t>.2.</w:t>
      </w:r>
      <w:r w:rsidR="00BA2B74" w:rsidRPr="00DC7355">
        <w:rPr>
          <w:b/>
        </w:rPr>
        <w:t>16</w:t>
      </w:r>
      <w:r w:rsidR="00BA2B74" w:rsidRPr="00DC7355">
        <w:rPr>
          <w:b/>
        </w:rPr>
        <w:tab/>
      </w:r>
      <w:r w:rsidRPr="00DC7355">
        <w:rPr>
          <w:b/>
        </w:rPr>
        <w:t>TciConfigurationIdType</w:t>
      </w:r>
    </w:p>
    <w:p w14:paraId="601D57FB" w14:textId="77777777" w:rsidR="005B49FC" w:rsidRPr="00DC7355" w:rsidRDefault="005B49FC" w:rsidP="005B49FC">
      <w:pPr>
        <w:widowControl w:val="0"/>
      </w:pPr>
      <w:r w:rsidRPr="00DC7355">
        <w:t>This clause is to be added.</w:t>
      </w:r>
    </w:p>
    <w:p w14:paraId="60C52431" w14:textId="77777777" w:rsidR="005B49FC" w:rsidRPr="00DC7355" w:rsidRDefault="005B49FC" w:rsidP="005B49FC">
      <w:pPr>
        <w:keepNext/>
        <w:keepLines/>
      </w:pPr>
      <w:r w:rsidRPr="00DC7355">
        <w:rPr>
          <w:rFonts w:ascii="Courier New" w:hAnsi="Courier New"/>
          <w:sz w:val="18"/>
        </w:rPr>
        <w:t>TciConfigurationIdType</w:t>
      </w:r>
      <w:r w:rsidRPr="00DC7355">
        <w:rPr>
          <w:rFonts w:ascii="Courier New" w:hAnsi="Courier New"/>
          <w:b/>
          <w:sz w:val="18"/>
        </w:rPr>
        <w:t xml:space="preserve"> </w:t>
      </w:r>
      <w:r w:rsidRPr="00DC7355">
        <w:t>is mapped to the following interface:</w:t>
      </w:r>
    </w:p>
    <w:p w14:paraId="060A5275" w14:textId="77777777" w:rsidR="004161C0" w:rsidRPr="00DC7355" w:rsidRDefault="004161C0" w:rsidP="004161C0">
      <w:pPr>
        <w:pStyle w:val="PL"/>
        <w:rPr>
          <w:noProof w:val="0"/>
        </w:rPr>
      </w:pPr>
      <w:proofErr w:type="gramStart"/>
      <w:r w:rsidRPr="00DC7355">
        <w:rPr>
          <w:noProof w:val="0"/>
        </w:rPr>
        <w:t>public</w:t>
      </w:r>
      <w:proofErr w:type="gramEnd"/>
      <w:r w:rsidRPr="00DC7355">
        <w:rPr>
          <w:noProof w:val="0"/>
        </w:rPr>
        <w:t xml:space="preserve"> interface ITci</w:t>
      </w:r>
      <w:r w:rsidRPr="00DC7355">
        <w:rPr>
          <w:rFonts w:cs="Courier New"/>
          <w:noProof w:val="0"/>
          <w:szCs w:val="16"/>
        </w:rPr>
        <w:t>Configuration</w:t>
      </w:r>
      <w:r w:rsidRPr="00DC7355">
        <w:rPr>
          <w:noProof w:val="0"/>
        </w:rPr>
        <w:t>Id {</w:t>
      </w:r>
      <w:r w:rsidRPr="00DC7355">
        <w:rPr>
          <w:noProof w:val="0"/>
        </w:rPr>
        <w:br/>
      </w:r>
      <w:r w:rsidRPr="00DC7355">
        <w:rPr>
          <w:noProof w:val="0"/>
        </w:rPr>
        <w:tab/>
        <w:t xml:space="preserve">string </w:t>
      </w:r>
      <w:r w:rsidRPr="00DC7355">
        <w:rPr>
          <w:rFonts w:cs="Courier New"/>
          <w:noProof w:val="0"/>
          <w:szCs w:val="16"/>
        </w:rPr>
        <w:t>Configuration</w:t>
      </w:r>
      <w:r w:rsidRPr="00DC7355">
        <w:rPr>
          <w:noProof w:val="0"/>
        </w:rPr>
        <w:t>Id { get; }</w:t>
      </w:r>
      <w:r w:rsidRPr="00DC7355">
        <w:rPr>
          <w:noProof w:val="0"/>
        </w:rPr>
        <w:br/>
      </w:r>
      <w:r w:rsidRPr="00DC7355">
        <w:rPr>
          <w:noProof w:val="0"/>
        </w:rPr>
        <w:tab/>
        <w:t xml:space="preserve">string </w:t>
      </w:r>
      <w:r w:rsidRPr="00DC7355">
        <w:rPr>
          <w:rFonts w:cs="Courier New"/>
          <w:noProof w:val="0"/>
          <w:szCs w:val="16"/>
        </w:rPr>
        <w:t>Configuration</w:t>
      </w:r>
      <w:r w:rsidRPr="00DC7355">
        <w:rPr>
          <w:noProof w:val="0"/>
        </w:rPr>
        <w:t>Name { get; }</w:t>
      </w:r>
      <w:r w:rsidRPr="00DC7355">
        <w:rPr>
          <w:noProof w:val="0"/>
        </w:rPr>
        <w:br/>
      </w:r>
      <w:r w:rsidRPr="00DC7355">
        <w:rPr>
          <w:noProof w:val="0"/>
        </w:rPr>
        <w:tab/>
        <w:t xml:space="preserve">IQualifiedName </w:t>
      </w:r>
      <w:r w:rsidRPr="00DC7355">
        <w:rPr>
          <w:rFonts w:cs="Courier New"/>
          <w:noProof w:val="0"/>
          <w:szCs w:val="16"/>
        </w:rPr>
        <w:t>Configuration</w:t>
      </w:r>
      <w:r w:rsidRPr="00DC7355">
        <w:rPr>
          <w:noProof w:val="0"/>
        </w:rPr>
        <w:t>TypeName { get; }</w:t>
      </w:r>
      <w:r w:rsidRPr="00DC7355">
        <w:rPr>
          <w:noProof w:val="0"/>
        </w:rPr>
        <w:br/>
      </w:r>
      <w:r w:rsidRPr="00DC7355">
        <w:rPr>
          <w:noProof w:val="0"/>
        </w:rPr>
        <w:tab/>
        <w:t>bool Equals(ITci</w:t>
      </w:r>
      <w:r w:rsidRPr="00DC7355">
        <w:rPr>
          <w:rFonts w:cs="Courier New"/>
          <w:noProof w:val="0"/>
          <w:szCs w:val="16"/>
        </w:rPr>
        <w:t>Configuration</w:t>
      </w:r>
      <w:r w:rsidRPr="00DC7355">
        <w:rPr>
          <w:noProof w:val="0"/>
        </w:rPr>
        <w:t>Id conf);</w:t>
      </w:r>
      <w:r w:rsidRPr="00DC7355">
        <w:rPr>
          <w:noProof w:val="0"/>
        </w:rPr>
        <w:br/>
        <w:t>}</w:t>
      </w:r>
    </w:p>
    <w:p w14:paraId="550A0022" w14:textId="77777777" w:rsidR="004161C0" w:rsidRPr="00DC7355" w:rsidRDefault="004161C0" w:rsidP="004161C0">
      <w:pPr>
        <w:pStyle w:val="PL"/>
        <w:rPr>
          <w:noProof w:val="0"/>
        </w:rPr>
      </w:pPr>
    </w:p>
    <w:p w14:paraId="7BB409F1" w14:textId="77777777" w:rsidR="005B49FC" w:rsidRPr="00DC7355" w:rsidRDefault="005B49FC" w:rsidP="00231798">
      <w:pPr>
        <w:keepNext/>
        <w:keepLines/>
        <w:widowControl w:val="0"/>
        <w:rPr>
          <w:b/>
          <w:sz w:val="18"/>
        </w:rPr>
      </w:pPr>
      <w:r w:rsidRPr="00DC7355">
        <w:rPr>
          <w:b/>
          <w:sz w:val="18"/>
        </w:rPr>
        <w:t>Methods</w:t>
      </w:r>
    </w:p>
    <w:p w14:paraId="44EE4A7A" w14:textId="77777777" w:rsidR="005B49FC" w:rsidRPr="00DC7355" w:rsidRDefault="005B49FC" w:rsidP="00231798">
      <w:pPr>
        <w:pStyle w:val="B1"/>
        <w:keepNext/>
        <w:keepLines/>
      </w:pPr>
      <w:r w:rsidRPr="00DC7355">
        <w:rPr>
          <w:rFonts w:ascii="Courier New" w:hAnsi="Courier New" w:cs="Courier New"/>
          <w:sz w:val="16"/>
          <w:szCs w:val="16"/>
        </w:rPr>
        <w:t>ConfigurationId</w:t>
      </w:r>
      <w:r w:rsidRPr="00DC7355">
        <w:rPr>
          <w:rFonts w:ascii="Courier New" w:hAnsi="Courier New" w:cs="Courier New"/>
          <w:sz w:val="16"/>
          <w:szCs w:val="16"/>
        </w:rPr>
        <w:br/>
      </w:r>
      <w:r w:rsidRPr="00DC7355">
        <w:t>Returns a representation of this unique configuration identifier.</w:t>
      </w:r>
    </w:p>
    <w:p w14:paraId="04AC01C4" w14:textId="77777777" w:rsidR="005B49FC" w:rsidRPr="00DC7355" w:rsidRDefault="005B49FC" w:rsidP="005B49FC">
      <w:pPr>
        <w:pStyle w:val="B1"/>
      </w:pPr>
      <w:r w:rsidRPr="00DC7355">
        <w:rPr>
          <w:rFonts w:ascii="Courier New" w:hAnsi="Courier New" w:cs="Courier New"/>
          <w:sz w:val="16"/>
          <w:szCs w:val="16"/>
        </w:rPr>
        <w:t>ConfigurationName</w:t>
      </w:r>
      <w:r w:rsidRPr="00DC7355">
        <w:rPr>
          <w:rFonts w:ascii="Courier New" w:hAnsi="Courier New" w:cs="Courier New"/>
          <w:sz w:val="16"/>
          <w:szCs w:val="16"/>
        </w:rPr>
        <w:br/>
      </w:r>
      <w:r w:rsidRPr="00DC7355">
        <w:t>Returns the configuration name as defined in the TTCN</w:t>
      </w:r>
      <w:r w:rsidRPr="00DC7355">
        <w:noBreakHyphen/>
        <w:t>3 specification. If no name is provided, an empty string is returned.</w:t>
      </w:r>
    </w:p>
    <w:p w14:paraId="55CC6EB4" w14:textId="77777777" w:rsidR="005B49FC" w:rsidRPr="00DC7355" w:rsidRDefault="005B49FC" w:rsidP="005B49FC">
      <w:pPr>
        <w:pStyle w:val="B1"/>
      </w:pPr>
      <w:r w:rsidRPr="00DC7355">
        <w:rPr>
          <w:rFonts w:ascii="Courier New" w:hAnsi="Courier New" w:cs="Courier New"/>
          <w:sz w:val="16"/>
          <w:szCs w:val="16"/>
        </w:rPr>
        <w:t>ConfigurationTypeName</w:t>
      </w:r>
      <w:r w:rsidRPr="00DC7355">
        <w:rPr>
          <w:rFonts w:ascii="Courier New" w:hAnsi="Courier New" w:cs="Courier New"/>
          <w:sz w:val="16"/>
          <w:szCs w:val="16"/>
        </w:rPr>
        <w:br/>
      </w:r>
      <w:r w:rsidRPr="00DC7355">
        <w:t>Returns the configuration type name as defined in the TTCN</w:t>
      </w:r>
      <w:r w:rsidRPr="00DC7355">
        <w:noBreakHyphen/>
        <w:t>3 specification.</w:t>
      </w:r>
    </w:p>
    <w:p w14:paraId="1EBFD991" w14:textId="77777777" w:rsidR="005B49FC" w:rsidRPr="00DC7355" w:rsidRDefault="004161C0" w:rsidP="005B49FC">
      <w:pPr>
        <w:pStyle w:val="B1"/>
      </w:pPr>
      <w:r w:rsidRPr="00DC7355">
        <w:rPr>
          <w:rFonts w:ascii="Courier New" w:hAnsi="Courier New" w:cs="Courier New"/>
          <w:sz w:val="16"/>
          <w:szCs w:val="16"/>
        </w:rPr>
        <w:t>E</w:t>
      </w:r>
      <w:r w:rsidR="005B49FC" w:rsidRPr="00DC7355">
        <w:rPr>
          <w:rFonts w:ascii="Courier New" w:hAnsi="Courier New" w:cs="Courier New"/>
          <w:sz w:val="16"/>
          <w:szCs w:val="16"/>
        </w:rPr>
        <w:t>quals</w:t>
      </w:r>
      <w:r w:rsidR="005B49FC" w:rsidRPr="00DC7355">
        <w:rPr>
          <w:rFonts w:ascii="Courier New" w:hAnsi="Courier New" w:cs="Courier New"/>
          <w:sz w:val="16"/>
          <w:szCs w:val="16"/>
        </w:rPr>
        <w:br/>
      </w:r>
      <w:r w:rsidR="005B49FC" w:rsidRPr="00DC7355">
        <w:t xml:space="preserve">Compares </w:t>
      </w:r>
      <w:r w:rsidR="005B49FC" w:rsidRPr="00DC7355">
        <w:rPr>
          <w:rFonts w:ascii="Courier New" w:hAnsi="Courier New"/>
        </w:rPr>
        <w:t>conf</w:t>
      </w:r>
      <w:r w:rsidR="005B49FC" w:rsidRPr="00DC7355">
        <w:t xml:space="preserve"> with this </w:t>
      </w:r>
      <w:r w:rsidR="005B49FC" w:rsidRPr="00DC7355">
        <w:rPr>
          <w:rFonts w:ascii="Courier New" w:hAnsi="Courier New"/>
        </w:rPr>
        <w:t>TciConfigurationId</w:t>
      </w:r>
      <w:r w:rsidR="005B49FC" w:rsidRPr="00DC7355">
        <w:t xml:space="preserve"> for equality. Returns </w:t>
      </w:r>
      <w:r w:rsidR="005B49FC" w:rsidRPr="00DC7355">
        <w:rPr>
          <w:rFonts w:ascii="Courier New" w:hAnsi="Courier New"/>
        </w:rPr>
        <w:t>true</w:t>
      </w:r>
      <w:r w:rsidR="005B49FC" w:rsidRPr="00DC7355">
        <w:t xml:space="preserve"> if and only if both configurations have the same representation of this unique configuration identifier, </w:t>
      </w:r>
      <w:r w:rsidR="005B49FC" w:rsidRPr="00DC7355">
        <w:rPr>
          <w:rFonts w:ascii="Courier New" w:hAnsi="Courier New"/>
        </w:rPr>
        <w:t>false</w:t>
      </w:r>
      <w:r w:rsidR="005B49FC" w:rsidRPr="00DC7355">
        <w:t xml:space="preserve"> otherwise.</w:t>
      </w:r>
    </w:p>
    <w:p w14:paraId="410A51EA" w14:textId="77777777" w:rsidR="00BF3CD8" w:rsidRPr="00DC7355" w:rsidRDefault="00BF3CD8" w:rsidP="00CB0C9B">
      <w:pPr>
        <w:widowControl w:val="0"/>
        <w:tabs>
          <w:tab w:val="left" w:pos="1701"/>
        </w:tabs>
        <w:rPr>
          <w:b/>
        </w:rPr>
      </w:pPr>
      <w:r w:rsidRPr="00DC7355">
        <w:rPr>
          <w:b/>
        </w:rPr>
        <w:t>Clause 12.5.1.</w:t>
      </w:r>
      <w:r w:rsidR="00BA2B74" w:rsidRPr="00DC7355">
        <w:rPr>
          <w:b/>
        </w:rPr>
        <w:t>1</w:t>
      </w:r>
      <w:r w:rsidR="00BA2B74" w:rsidRPr="00DC7355">
        <w:rPr>
          <w:b/>
        </w:rPr>
        <w:tab/>
      </w:r>
      <w:r w:rsidRPr="00DC7355">
        <w:rPr>
          <w:b/>
        </w:rPr>
        <w:t>TCI-TM provided</w:t>
      </w:r>
    </w:p>
    <w:p w14:paraId="43F5475D" w14:textId="77777777" w:rsidR="00BF3CD8" w:rsidRPr="00DC7355" w:rsidRDefault="00BF3CD8" w:rsidP="00BF3CD8">
      <w:pPr>
        <w:widowControl w:val="0"/>
      </w:pPr>
      <w:r w:rsidRPr="00DC7355">
        <w:t>This clause is to be extended.</w:t>
      </w:r>
    </w:p>
    <w:p w14:paraId="33BF8DF5" w14:textId="77777777" w:rsidR="00BF3CD8" w:rsidRPr="00DC7355" w:rsidRDefault="00BF3CD8" w:rsidP="00BF3CD8">
      <w:pPr>
        <w:pStyle w:val="PL"/>
        <w:widowControl w:val="0"/>
        <w:rPr>
          <w:noProof w:val="0"/>
        </w:rPr>
      </w:pPr>
      <w:proofErr w:type="gramStart"/>
      <w:r w:rsidRPr="00DC7355">
        <w:rPr>
          <w:noProof w:val="0"/>
        </w:rPr>
        <w:t>public</w:t>
      </w:r>
      <w:proofErr w:type="gramEnd"/>
      <w:r w:rsidRPr="00DC7355">
        <w:rPr>
          <w:noProof w:val="0"/>
        </w:rPr>
        <w:t xml:space="preserve"> interface ITciTMProvided {</w:t>
      </w:r>
    </w:p>
    <w:p w14:paraId="56B5BB4E" w14:textId="77777777" w:rsidR="00BF3CD8" w:rsidRPr="00DC7355" w:rsidRDefault="00BF3CD8" w:rsidP="00BF3CD8">
      <w:pPr>
        <w:pStyle w:val="PL"/>
        <w:widowControl w:val="0"/>
        <w:rPr>
          <w:noProof w:val="0"/>
        </w:rPr>
      </w:pPr>
      <w:r w:rsidRPr="00DC7355">
        <w:rPr>
          <w:noProof w:val="0"/>
        </w:rPr>
        <w:tab/>
        <w:t>:</w:t>
      </w:r>
    </w:p>
    <w:p w14:paraId="14DF8E3C"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tciConfigStarted(ITc</w:t>
      </w:r>
      <w:r w:rsidR="00EE0C66" w:rsidRPr="00DC7355">
        <w:rPr>
          <w:noProof w:val="0"/>
        </w:rPr>
        <w:t>iConfigurationId</w:t>
      </w:r>
      <w:r w:rsidRPr="00DC7355">
        <w:rPr>
          <w:noProof w:val="0"/>
        </w:rPr>
        <w:t xml:space="preserve"> ref);</w:t>
      </w:r>
    </w:p>
    <w:p w14:paraId="5F6040AD"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tciConfigKilled(I</w:t>
      </w:r>
      <w:r w:rsidR="00EE0C66" w:rsidRPr="00DC7355">
        <w:rPr>
          <w:noProof w:val="0"/>
        </w:rPr>
        <w:t>TciConfigurationId</w:t>
      </w:r>
      <w:r w:rsidRPr="00DC7355">
        <w:rPr>
          <w:noProof w:val="0"/>
        </w:rPr>
        <w:t xml:space="preserve"> ref)</w:t>
      </w:r>
    </w:p>
    <w:p w14:paraId="0A9E257C" w14:textId="77777777" w:rsidR="00BF3CD8" w:rsidRPr="00DC7355" w:rsidRDefault="00BF3CD8" w:rsidP="00BF3CD8">
      <w:pPr>
        <w:pStyle w:val="PL"/>
        <w:widowControl w:val="0"/>
        <w:rPr>
          <w:noProof w:val="0"/>
        </w:rPr>
      </w:pPr>
      <w:r w:rsidRPr="00DC7355">
        <w:rPr>
          <w:noProof w:val="0"/>
        </w:rPr>
        <w:t>}</w:t>
      </w:r>
    </w:p>
    <w:p w14:paraId="5C400279" w14:textId="77777777" w:rsidR="00BC24A4" w:rsidRPr="00DC7355" w:rsidRDefault="00BC24A4" w:rsidP="00BF3CD8">
      <w:pPr>
        <w:pStyle w:val="PL"/>
        <w:widowControl w:val="0"/>
        <w:rPr>
          <w:noProof w:val="0"/>
        </w:rPr>
      </w:pPr>
    </w:p>
    <w:p w14:paraId="7010CA74" w14:textId="77777777" w:rsidR="00BF3CD8" w:rsidRPr="00DC7355" w:rsidRDefault="00BF3CD8" w:rsidP="00CB0C9B">
      <w:pPr>
        <w:keepNext/>
        <w:widowControl w:val="0"/>
        <w:tabs>
          <w:tab w:val="left" w:pos="1701"/>
        </w:tabs>
        <w:rPr>
          <w:b/>
        </w:rPr>
      </w:pPr>
      <w:r w:rsidRPr="00DC7355">
        <w:rPr>
          <w:b/>
        </w:rPr>
        <w:t>Clause 12.5.1.</w:t>
      </w:r>
      <w:r w:rsidR="00BA2B74" w:rsidRPr="00DC7355">
        <w:rPr>
          <w:b/>
        </w:rPr>
        <w:t>2</w:t>
      </w:r>
      <w:r w:rsidR="00BA2B74" w:rsidRPr="00DC7355">
        <w:rPr>
          <w:b/>
        </w:rPr>
        <w:tab/>
      </w:r>
      <w:r w:rsidRPr="00DC7355">
        <w:rPr>
          <w:b/>
        </w:rPr>
        <w:t>TCI-TM required</w:t>
      </w:r>
    </w:p>
    <w:p w14:paraId="4F33BE20" w14:textId="77777777" w:rsidR="00BF3CD8" w:rsidRPr="00DC7355" w:rsidRDefault="00BF3CD8" w:rsidP="00BF3CD8">
      <w:pPr>
        <w:keepNext/>
        <w:widowControl w:val="0"/>
      </w:pPr>
      <w:r w:rsidRPr="00DC7355">
        <w:t>This clause is to be extended.</w:t>
      </w:r>
    </w:p>
    <w:p w14:paraId="0F11A061" w14:textId="77777777" w:rsidR="00BF3CD8" w:rsidRPr="00DC7355" w:rsidRDefault="00BF3CD8" w:rsidP="00BF3CD8">
      <w:pPr>
        <w:pStyle w:val="PL"/>
        <w:keepNext/>
        <w:keepLines/>
        <w:widowControl w:val="0"/>
        <w:rPr>
          <w:noProof w:val="0"/>
        </w:rPr>
      </w:pPr>
      <w:proofErr w:type="gramStart"/>
      <w:r w:rsidRPr="00DC7355">
        <w:rPr>
          <w:noProof w:val="0"/>
        </w:rPr>
        <w:t>public</w:t>
      </w:r>
      <w:proofErr w:type="gramEnd"/>
      <w:r w:rsidRPr="00DC7355">
        <w:rPr>
          <w:noProof w:val="0"/>
        </w:rPr>
        <w:t xml:space="preserve"> interface ITciTMRequired {</w:t>
      </w:r>
    </w:p>
    <w:p w14:paraId="3242590B" w14:textId="77777777" w:rsidR="0074079F" w:rsidRPr="00DC7355" w:rsidRDefault="0074079F" w:rsidP="00BF3CD8">
      <w:pPr>
        <w:pStyle w:val="PL"/>
        <w:keepNext/>
        <w:keepLines/>
        <w:widowControl w:val="0"/>
        <w:rPr>
          <w:noProof w:val="0"/>
        </w:rPr>
      </w:pPr>
      <w:r w:rsidRPr="00DC7355">
        <w:rPr>
          <w:noProof w:val="0"/>
        </w:rPr>
        <w:tab/>
        <w:t>:</w:t>
      </w:r>
    </w:p>
    <w:p w14:paraId="365ED07D" w14:textId="77777777" w:rsidR="00BF3CD8" w:rsidRPr="00DC7355" w:rsidRDefault="0074079F" w:rsidP="00BF3CD8">
      <w:pPr>
        <w:pStyle w:val="PL"/>
        <w:keepNext/>
        <w:keepLines/>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TciStartTestCase(ITciTestCaseId testCaseId,</w:t>
      </w:r>
      <w:r w:rsidRPr="00DC7355">
        <w:rPr>
          <w:noProof w:val="0"/>
        </w:rPr>
        <w:br/>
      </w:r>
      <w:r w:rsidRPr="00DC7355">
        <w:rPr>
          <w:noProof w:val="0"/>
        </w:rPr>
        <w:tab/>
      </w:r>
      <w:r w:rsidRPr="00DC7355">
        <w:rPr>
          <w:noProof w:val="0"/>
        </w:rPr>
        <w:tab/>
        <w:t>ITciParameterList parameterList</w:t>
      </w:r>
      <w:r w:rsidRPr="00DC7355">
        <w:rPr>
          <w:noProof w:val="0"/>
          <w:szCs w:val="16"/>
        </w:rPr>
        <w:t>, I</w:t>
      </w:r>
      <w:r w:rsidRPr="00DC7355">
        <w:rPr>
          <w:rFonts w:cs="Courier New"/>
          <w:noProof w:val="0"/>
          <w:szCs w:val="16"/>
        </w:rPr>
        <w:t>TciConfigurationId</w:t>
      </w:r>
      <w:r w:rsidRPr="00DC7355" w:rsidDel="002F7E01">
        <w:rPr>
          <w:noProof w:val="0"/>
          <w:szCs w:val="16"/>
        </w:rPr>
        <w:t xml:space="preserve"> </w:t>
      </w:r>
      <w:r w:rsidRPr="00DC7355">
        <w:rPr>
          <w:noProof w:val="0"/>
          <w:szCs w:val="16"/>
        </w:rPr>
        <w:t>ref</w:t>
      </w:r>
      <w:r w:rsidRPr="00DC7355">
        <w:rPr>
          <w:noProof w:val="0"/>
        </w:rPr>
        <w:t>);</w:t>
      </w:r>
      <w:r w:rsidRPr="00DC7355">
        <w:rPr>
          <w:noProof w:val="0"/>
        </w:rPr>
        <w:br/>
      </w:r>
      <w:r w:rsidR="00BF3CD8" w:rsidRPr="00DC7355">
        <w:rPr>
          <w:noProof w:val="0"/>
        </w:rPr>
        <w:tab/>
        <w:t>:</w:t>
      </w:r>
    </w:p>
    <w:p w14:paraId="6E712EEA" w14:textId="77777777" w:rsidR="00BF3CD8" w:rsidRPr="00DC7355" w:rsidRDefault="00BF3CD8" w:rsidP="00BF3CD8">
      <w:pPr>
        <w:pStyle w:val="PL"/>
        <w:widowControl w:val="0"/>
        <w:rPr>
          <w:noProof w:val="0"/>
        </w:rPr>
      </w:pPr>
      <w:r w:rsidRPr="00DC7355">
        <w:rPr>
          <w:noProof w:val="0"/>
        </w:rPr>
        <w:tab/>
      </w:r>
      <w:r w:rsidR="0074079F" w:rsidRPr="00DC7355">
        <w:rPr>
          <w:noProof w:val="0"/>
        </w:rPr>
        <w:t>I</w:t>
      </w:r>
      <w:r w:rsidR="004A03AC" w:rsidRPr="00DC7355">
        <w:rPr>
          <w:noProof w:val="0"/>
        </w:rPr>
        <w:t xml:space="preserve">TciConfigurationId </w:t>
      </w:r>
      <w:r w:rsidRPr="00DC7355">
        <w:rPr>
          <w:noProof w:val="0"/>
        </w:rPr>
        <w:t xml:space="preserve">tciStartConfig </w:t>
      </w:r>
    </w:p>
    <w:p w14:paraId="0721A93E" w14:textId="77777777" w:rsidR="00BF3CD8" w:rsidRPr="00DC7355" w:rsidRDefault="00BF3CD8" w:rsidP="00BF3CD8">
      <w:pPr>
        <w:pStyle w:val="PL"/>
        <w:widowControl w:val="0"/>
        <w:rPr>
          <w:noProof w:val="0"/>
        </w:rPr>
      </w:pPr>
      <w:r w:rsidRPr="00DC7355">
        <w:rPr>
          <w:noProof w:val="0"/>
        </w:rPr>
        <w:tab/>
      </w:r>
      <w:r w:rsidRPr="00DC7355">
        <w:rPr>
          <w:noProof w:val="0"/>
        </w:rPr>
        <w:tab/>
      </w:r>
      <w:r w:rsidRPr="00DC7355">
        <w:rPr>
          <w:noProof w:val="0"/>
        </w:rPr>
        <w:tab/>
      </w:r>
      <w:r w:rsidRPr="00DC7355">
        <w:rPr>
          <w:noProof w:val="0"/>
        </w:rPr>
        <w:tab/>
        <w:t>(ITciBehaviourId configId, ITciParameterList parameterList)</w:t>
      </w:r>
    </w:p>
    <w:p w14:paraId="31666818"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tciKillConfig(I</w:t>
      </w:r>
      <w:r w:rsidR="00D4043B" w:rsidRPr="00DC7355">
        <w:rPr>
          <w:noProof w:val="0"/>
        </w:rPr>
        <w:t>TciConfigurationId</w:t>
      </w:r>
      <w:r w:rsidRPr="00DC7355">
        <w:rPr>
          <w:noProof w:val="0"/>
        </w:rPr>
        <w:t xml:space="preserve"> ref)</w:t>
      </w:r>
    </w:p>
    <w:p w14:paraId="40B43FE1" w14:textId="77777777" w:rsidR="00BF3CD8" w:rsidRPr="00DC7355" w:rsidRDefault="00BF3CD8" w:rsidP="00BF3CD8">
      <w:pPr>
        <w:pStyle w:val="PL"/>
        <w:widowControl w:val="0"/>
        <w:rPr>
          <w:noProof w:val="0"/>
        </w:rPr>
      </w:pPr>
      <w:r w:rsidRPr="00DC7355">
        <w:rPr>
          <w:noProof w:val="0"/>
        </w:rPr>
        <w:t>}</w:t>
      </w:r>
    </w:p>
    <w:p w14:paraId="5E036870" w14:textId="77777777" w:rsidR="00BF3CD8" w:rsidRPr="00DC7355" w:rsidRDefault="00BF3CD8" w:rsidP="00BF3CD8">
      <w:pPr>
        <w:pStyle w:val="PL"/>
        <w:widowControl w:val="0"/>
        <w:rPr>
          <w:noProof w:val="0"/>
        </w:rPr>
      </w:pPr>
    </w:p>
    <w:p w14:paraId="43CA7863" w14:textId="77777777" w:rsidR="00BF3CD8" w:rsidRPr="00DC7355" w:rsidRDefault="00BF3CD8" w:rsidP="00CB0C9B">
      <w:pPr>
        <w:keepNext/>
        <w:widowControl w:val="0"/>
        <w:tabs>
          <w:tab w:val="left" w:pos="1701"/>
        </w:tabs>
        <w:rPr>
          <w:b/>
        </w:rPr>
      </w:pPr>
      <w:r w:rsidRPr="00DC7355">
        <w:rPr>
          <w:b/>
        </w:rPr>
        <w:t>Clause 12.5.3.</w:t>
      </w:r>
      <w:r w:rsidR="00BA2B74" w:rsidRPr="00DC7355">
        <w:rPr>
          <w:b/>
        </w:rPr>
        <w:t>1</w:t>
      </w:r>
      <w:r w:rsidR="00BA2B74" w:rsidRPr="00DC7355">
        <w:rPr>
          <w:b/>
        </w:rPr>
        <w:tab/>
      </w:r>
      <w:r w:rsidRPr="00DC7355">
        <w:rPr>
          <w:b/>
        </w:rPr>
        <w:t>TCI-CH provided</w:t>
      </w:r>
    </w:p>
    <w:p w14:paraId="0A03ED18" w14:textId="77777777" w:rsidR="000B63E5" w:rsidRPr="00DC7355" w:rsidRDefault="00BF3CD8" w:rsidP="00BF3CD8">
      <w:pPr>
        <w:keepNext/>
        <w:widowControl w:val="0"/>
      </w:pPr>
      <w:r w:rsidRPr="00DC7355">
        <w:t>This clause is to be extended.</w:t>
      </w:r>
    </w:p>
    <w:p w14:paraId="497956CA" w14:textId="38F5F1F0" w:rsidR="00BF3CD8" w:rsidRPr="00DC7355" w:rsidRDefault="000B63E5" w:rsidP="00BF3CD8">
      <w:pPr>
        <w:keepNext/>
        <w:widowControl w:val="0"/>
      </w:pPr>
      <w:r w:rsidRPr="00DC7355">
        <w:t>Amend the following definition as shown below:</w:t>
      </w:r>
    </w:p>
    <w:p w14:paraId="4F0361A4" w14:textId="77777777" w:rsidR="00BF3CD8" w:rsidRPr="00DC7355" w:rsidRDefault="00BF3CD8" w:rsidP="00BF3CD8">
      <w:pPr>
        <w:pStyle w:val="PL"/>
        <w:keepNext/>
        <w:widowControl w:val="0"/>
        <w:rPr>
          <w:noProof w:val="0"/>
        </w:rPr>
      </w:pPr>
      <w:proofErr w:type="gramStart"/>
      <w:r w:rsidRPr="00DC7355">
        <w:rPr>
          <w:noProof w:val="0"/>
        </w:rPr>
        <w:t>public</w:t>
      </w:r>
      <w:proofErr w:type="gramEnd"/>
      <w:r w:rsidRPr="00DC7355">
        <w:rPr>
          <w:noProof w:val="0"/>
        </w:rPr>
        <w:t xml:space="preserve"> interface ITciCHProvided {</w:t>
      </w:r>
    </w:p>
    <w:p w14:paraId="4FC5BDBF" w14:textId="77777777" w:rsidR="0074079F" w:rsidRPr="00DC7355" w:rsidRDefault="0074079F" w:rsidP="00BF3CD8">
      <w:pPr>
        <w:pStyle w:val="PL"/>
        <w:keepNext/>
        <w:widowControl w:val="0"/>
        <w:rPr>
          <w:noProof w:val="0"/>
        </w:rPr>
      </w:pPr>
      <w:r w:rsidRPr="00DC7355">
        <w:rPr>
          <w:noProof w:val="0"/>
        </w:rPr>
        <w:tab/>
        <w:t>:</w:t>
      </w:r>
    </w:p>
    <w:p w14:paraId="700D3B2D" w14:textId="1A37F55D" w:rsidR="00BF3CD8" w:rsidRPr="00DC7355" w:rsidRDefault="0074079F" w:rsidP="00BF3CD8">
      <w:pPr>
        <w:pStyle w:val="PL"/>
        <w:keepNext/>
        <w:widowControl w:val="0"/>
        <w:rPr>
          <w:noProof w:val="0"/>
        </w:rPr>
      </w:pPr>
      <w:r w:rsidRPr="00DC7355">
        <w:rPr>
          <w:noProof w:val="0"/>
        </w:rPr>
        <w:tab/>
      </w:r>
      <w:proofErr w:type="gramStart"/>
      <w:r w:rsidRPr="00DC7355">
        <w:rPr>
          <w:noProof w:val="0"/>
        </w:rPr>
        <w:t>void</w:t>
      </w:r>
      <w:proofErr w:type="gramEnd"/>
      <w:r w:rsidRPr="00DC7355">
        <w:rPr>
          <w:noProof w:val="0"/>
        </w:rPr>
        <w:t xml:space="preserve"> TciExecuteTestCaseReq(ITriComponentId component,</w:t>
      </w:r>
      <w:r w:rsidRPr="00DC7355">
        <w:rPr>
          <w:noProof w:val="0"/>
        </w:rPr>
        <w:br/>
      </w:r>
      <w:r w:rsidRPr="00DC7355">
        <w:rPr>
          <w:noProof w:val="0"/>
        </w:rPr>
        <w:tab/>
      </w:r>
      <w:r w:rsidRPr="00DC7355">
        <w:rPr>
          <w:noProof w:val="0"/>
        </w:rPr>
        <w:tab/>
        <w:t>ITriPortIdList tsiPortList</w:t>
      </w:r>
      <w:r w:rsidRPr="00DC7355">
        <w:rPr>
          <w:noProof w:val="0"/>
          <w:szCs w:val="16"/>
        </w:rPr>
        <w:t>,</w:t>
      </w:r>
      <w:r w:rsidRPr="00DC7355">
        <w:rPr>
          <w:noProof w:val="0"/>
          <w:szCs w:val="16"/>
          <w:u w:val="single"/>
        </w:rPr>
        <w:t xml:space="preserve"> I</w:t>
      </w:r>
      <w:r w:rsidRPr="00DC7355">
        <w:rPr>
          <w:rFonts w:cs="Courier New"/>
          <w:noProof w:val="0"/>
          <w:szCs w:val="16"/>
          <w:u w:val="single"/>
        </w:rPr>
        <w:t>TciConfigurationId</w:t>
      </w:r>
      <w:r w:rsidRPr="00DC7355" w:rsidDel="002F7E01">
        <w:rPr>
          <w:noProof w:val="0"/>
          <w:szCs w:val="16"/>
          <w:u w:val="single"/>
        </w:rPr>
        <w:t xml:space="preserve"> </w:t>
      </w:r>
      <w:r w:rsidRPr="00DC7355">
        <w:rPr>
          <w:noProof w:val="0"/>
          <w:szCs w:val="16"/>
          <w:u w:val="single"/>
        </w:rPr>
        <w:t>ref</w:t>
      </w:r>
      <w:r w:rsidRPr="00DC7355">
        <w:rPr>
          <w:noProof w:val="0"/>
        </w:rPr>
        <w:t>);</w:t>
      </w:r>
      <w:r w:rsidRPr="00DC7355">
        <w:rPr>
          <w:noProof w:val="0"/>
        </w:rPr>
        <w:br/>
      </w:r>
    </w:p>
    <w:p w14:paraId="1400F219" w14:textId="1BD659AC" w:rsidR="000B63E5" w:rsidRPr="00DC7355" w:rsidRDefault="000B63E5" w:rsidP="005E034D">
      <w:pPr>
        <w:keepNext/>
        <w:widowControl w:val="0"/>
      </w:pPr>
      <w:r w:rsidRPr="00DC7355">
        <w:t>Add the following definitions:</w:t>
      </w:r>
    </w:p>
    <w:p w14:paraId="46A411AD"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tciStaticConnectReq(ITriPortId fromPort, ITriPortId toPort);</w:t>
      </w:r>
    </w:p>
    <w:p w14:paraId="1F46FC15"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tciStaticMapReq(ITriPortId fromPort, ITriPortId toPort);</w:t>
      </w:r>
    </w:p>
    <w:p w14:paraId="4D9DC2C3" w14:textId="77777777" w:rsidR="005C2FF6" w:rsidRPr="00DC7355" w:rsidRDefault="005C2FF6" w:rsidP="005C2FF6">
      <w:pPr>
        <w:pStyle w:val="PL"/>
        <w:rPr>
          <w:noProof w:val="0"/>
        </w:rPr>
      </w:pPr>
      <w:r w:rsidRPr="00DC7355">
        <w:rPr>
          <w:noProof w:val="0"/>
        </w:rPr>
        <w:tab/>
        <w:t>ITriComponentId TciGetParallelMTC (ITriComponentId component);</w:t>
      </w:r>
    </w:p>
    <w:p w14:paraId="01416A21" w14:textId="77777777" w:rsidR="00BF3CD8" w:rsidRPr="00DC7355" w:rsidRDefault="00BF3CD8" w:rsidP="00BF3CD8">
      <w:pPr>
        <w:pStyle w:val="PL"/>
        <w:widowControl w:val="0"/>
        <w:rPr>
          <w:noProof w:val="0"/>
        </w:rPr>
      </w:pPr>
      <w:r w:rsidRPr="00DC7355">
        <w:rPr>
          <w:noProof w:val="0"/>
        </w:rPr>
        <w:t>}</w:t>
      </w:r>
    </w:p>
    <w:p w14:paraId="459125D1" w14:textId="77777777" w:rsidR="00BF3CD8" w:rsidRPr="00DC7355" w:rsidRDefault="00BF3CD8" w:rsidP="00BF3CD8">
      <w:pPr>
        <w:pStyle w:val="PL"/>
        <w:widowControl w:val="0"/>
        <w:rPr>
          <w:noProof w:val="0"/>
        </w:rPr>
      </w:pPr>
    </w:p>
    <w:p w14:paraId="6C6494BF" w14:textId="77777777" w:rsidR="00BF3CD8" w:rsidRPr="00DC7355" w:rsidRDefault="00BF3CD8" w:rsidP="00CB0C9B">
      <w:pPr>
        <w:widowControl w:val="0"/>
        <w:tabs>
          <w:tab w:val="left" w:pos="1701"/>
        </w:tabs>
        <w:rPr>
          <w:b/>
        </w:rPr>
      </w:pPr>
      <w:r w:rsidRPr="00DC7355">
        <w:rPr>
          <w:b/>
        </w:rPr>
        <w:t xml:space="preserve">Clause </w:t>
      </w:r>
      <w:r w:rsidR="0074079F" w:rsidRPr="00DC7355">
        <w:rPr>
          <w:b/>
        </w:rPr>
        <w:t>12.5</w:t>
      </w:r>
      <w:r w:rsidRPr="00DC7355">
        <w:rPr>
          <w:b/>
        </w:rPr>
        <w:t>.3.</w:t>
      </w:r>
      <w:r w:rsidR="00BA2B74" w:rsidRPr="00DC7355">
        <w:rPr>
          <w:b/>
        </w:rPr>
        <w:t>2</w:t>
      </w:r>
      <w:r w:rsidR="00BA2B74" w:rsidRPr="00DC7355">
        <w:rPr>
          <w:b/>
        </w:rPr>
        <w:tab/>
      </w:r>
      <w:r w:rsidRPr="00DC7355">
        <w:rPr>
          <w:b/>
        </w:rPr>
        <w:t>TCI-CH required</w:t>
      </w:r>
    </w:p>
    <w:p w14:paraId="69AB562D" w14:textId="77777777" w:rsidR="00BF3CD8" w:rsidRPr="00DC7355" w:rsidRDefault="00BF3CD8" w:rsidP="00BF3CD8">
      <w:pPr>
        <w:widowControl w:val="0"/>
      </w:pPr>
      <w:r w:rsidRPr="00DC7355">
        <w:t>This clause is to be extended.</w:t>
      </w:r>
    </w:p>
    <w:p w14:paraId="6D15E0AD" w14:textId="77777777" w:rsidR="00BF3CD8" w:rsidRPr="00DC7355" w:rsidRDefault="00BF3CD8" w:rsidP="00BF3CD8">
      <w:pPr>
        <w:pStyle w:val="PL"/>
        <w:widowControl w:val="0"/>
        <w:rPr>
          <w:noProof w:val="0"/>
        </w:rPr>
      </w:pPr>
      <w:proofErr w:type="gramStart"/>
      <w:r w:rsidRPr="00DC7355">
        <w:rPr>
          <w:noProof w:val="0"/>
        </w:rPr>
        <w:t>public</w:t>
      </w:r>
      <w:proofErr w:type="gramEnd"/>
      <w:r w:rsidRPr="00DC7355">
        <w:rPr>
          <w:noProof w:val="0"/>
        </w:rPr>
        <w:t xml:space="preserve"> interface ITciCHRequired {</w:t>
      </w:r>
    </w:p>
    <w:p w14:paraId="7B592F00" w14:textId="77777777" w:rsidR="0074079F" w:rsidRPr="00DC7355" w:rsidRDefault="0074079F" w:rsidP="00BF3CD8">
      <w:pPr>
        <w:pStyle w:val="PL"/>
        <w:widowControl w:val="0"/>
        <w:rPr>
          <w:noProof w:val="0"/>
        </w:rPr>
      </w:pPr>
      <w:r w:rsidRPr="00DC7355">
        <w:rPr>
          <w:noProof w:val="0"/>
        </w:rPr>
        <w:tab/>
        <w:t>:</w:t>
      </w:r>
    </w:p>
    <w:p w14:paraId="276D1168" w14:textId="77777777" w:rsidR="00BF3CD8" w:rsidRPr="00DC7355" w:rsidRDefault="0074079F"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TciExecuteTestCase (ITciTestCaseId testCaseId,</w:t>
      </w:r>
      <w:r w:rsidRPr="00DC7355">
        <w:rPr>
          <w:noProof w:val="0"/>
        </w:rPr>
        <w:br/>
      </w:r>
      <w:r w:rsidRPr="00DC7355">
        <w:rPr>
          <w:noProof w:val="0"/>
        </w:rPr>
        <w:tab/>
      </w:r>
      <w:r w:rsidRPr="00DC7355">
        <w:rPr>
          <w:noProof w:val="0"/>
        </w:rPr>
        <w:tab/>
        <w:t>ITriPortIdList tsiPortList, ITciConfigurationId</w:t>
      </w:r>
      <w:r w:rsidRPr="00DC7355" w:rsidDel="002F7E01">
        <w:rPr>
          <w:noProof w:val="0"/>
        </w:rPr>
        <w:t xml:space="preserve"> </w:t>
      </w:r>
      <w:r w:rsidRPr="00DC7355">
        <w:rPr>
          <w:noProof w:val="0"/>
        </w:rPr>
        <w:t>ref);</w:t>
      </w:r>
      <w:r w:rsidRPr="00DC7355">
        <w:rPr>
          <w:noProof w:val="0"/>
        </w:rPr>
        <w:br/>
      </w:r>
      <w:r w:rsidR="00BF3CD8" w:rsidRPr="00DC7355">
        <w:rPr>
          <w:noProof w:val="0"/>
        </w:rPr>
        <w:tab/>
        <w:t>:</w:t>
      </w:r>
    </w:p>
    <w:p w14:paraId="1E4186BE"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tciStaticConnect(ITriPortId fromPort, ITriPortId toPort);</w:t>
      </w:r>
    </w:p>
    <w:p w14:paraId="52DAF732"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tciStaticMap(ITriPortId fromPort, ITriPortId toPort);</w:t>
      </w:r>
    </w:p>
    <w:p w14:paraId="4B722A5C" w14:textId="77777777" w:rsidR="00796576" w:rsidRPr="00DC7355" w:rsidRDefault="00796576" w:rsidP="00796576">
      <w:pPr>
        <w:pStyle w:val="PL"/>
        <w:widowControl w:val="0"/>
        <w:rPr>
          <w:noProof w:val="0"/>
        </w:rPr>
      </w:pPr>
      <w:r w:rsidRPr="00DC7355">
        <w:rPr>
          <w:noProof w:val="0"/>
        </w:rPr>
        <w:tab/>
        <w:t xml:space="preserve">ITriComponentId </w:t>
      </w:r>
      <w:proofErr w:type="gramStart"/>
      <w:r w:rsidRPr="00DC7355">
        <w:rPr>
          <w:noProof w:val="0"/>
        </w:rPr>
        <w:t>TciGetParallelMtc(</w:t>
      </w:r>
      <w:proofErr w:type="gramEnd"/>
      <w:r w:rsidRPr="00DC7355">
        <w:rPr>
          <w:noProof w:val="0"/>
        </w:rPr>
        <w:t>ITriComponentId comp);</w:t>
      </w:r>
    </w:p>
    <w:p w14:paraId="354A20A4" w14:textId="77777777" w:rsidR="00BF3CD8" w:rsidRPr="00DC7355" w:rsidRDefault="00BF3CD8" w:rsidP="00BF3CD8">
      <w:pPr>
        <w:pStyle w:val="PL"/>
        <w:widowControl w:val="0"/>
        <w:rPr>
          <w:noProof w:val="0"/>
        </w:rPr>
      </w:pPr>
      <w:r w:rsidRPr="00DC7355">
        <w:rPr>
          <w:noProof w:val="0"/>
        </w:rPr>
        <w:t>}</w:t>
      </w:r>
    </w:p>
    <w:p w14:paraId="77D3077F" w14:textId="77777777" w:rsidR="00BF3CD8" w:rsidRPr="00DC7355" w:rsidRDefault="00BF3CD8" w:rsidP="00BF3CD8">
      <w:pPr>
        <w:pStyle w:val="PL"/>
        <w:widowControl w:val="0"/>
        <w:rPr>
          <w:noProof w:val="0"/>
        </w:rPr>
      </w:pPr>
    </w:p>
    <w:p w14:paraId="75D37DC2" w14:textId="77777777" w:rsidR="00BF3CD8" w:rsidRPr="00DC7355" w:rsidRDefault="00BF3CD8" w:rsidP="00231798">
      <w:pPr>
        <w:keepNext/>
        <w:keepLines/>
        <w:widowControl w:val="0"/>
        <w:tabs>
          <w:tab w:val="left" w:pos="1701"/>
        </w:tabs>
        <w:rPr>
          <w:b/>
        </w:rPr>
      </w:pPr>
      <w:r w:rsidRPr="00DC7355">
        <w:rPr>
          <w:b/>
        </w:rPr>
        <w:t>Clause 12.5.4.</w:t>
      </w:r>
      <w:r w:rsidR="00BA2B74" w:rsidRPr="00DC7355">
        <w:rPr>
          <w:b/>
        </w:rPr>
        <w:t>1</w:t>
      </w:r>
      <w:r w:rsidR="00BA2B74" w:rsidRPr="00DC7355">
        <w:rPr>
          <w:b/>
        </w:rPr>
        <w:tab/>
      </w:r>
      <w:r w:rsidRPr="00DC7355">
        <w:rPr>
          <w:b/>
        </w:rPr>
        <w:t>TCI-TL provided</w:t>
      </w:r>
    </w:p>
    <w:p w14:paraId="4D8C6799" w14:textId="77777777" w:rsidR="00BF3CD8" w:rsidRPr="00DC7355" w:rsidRDefault="00BF3CD8" w:rsidP="00231798">
      <w:pPr>
        <w:keepNext/>
        <w:keepLines/>
        <w:widowControl w:val="0"/>
      </w:pPr>
      <w:r w:rsidRPr="00DC7355">
        <w:t>This clause is to be extended.</w:t>
      </w:r>
    </w:p>
    <w:p w14:paraId="1E6F369F" w14:textId="77777777" w:rsidR="00BF3CD8" w:rsidRPr="00DC7355" w:rsidRDefault="00BF3CD8" w:rsidP="00231798">
      <w:pPr>
        <w:pStyle w:val="PL"/>
        <w:keepNext/>
        <w:keepLines/>
        <w:widowControl w:val="0"/>
        <w:rPr>
          <w:noProof w:val="0"/>
        </w:rPr>
      </w:pPr>
      <w:proofErr w:type="gramStart"/>
      <w:r w:rsidRPr="00DC7355">
        <w:rPr>
          <w:noProof w:val="0"/>
        </w:rPr>
        <w:t>public</w:t>
      </w:r>
      <w:proofErr w:type="gramEnd"/>
      <w:r w:rsidRPr="00DC7355">
        <w:rPr>
          <w:noProof w:val="0"/>
        </w:rPr>
        <w:t xml:space="preserve"> interface ITciTLProvided {</w:t>
      </w:r>
    </w:p>
    <w:p w14:paraId="2B8F23AA" w14:textId="77777777" w:rsidR="00BF3CD8" w:rsidRPr="00DC7355" w:rsidRDefault="00BF3CD8" w:rsidP="00231798">
      <w:pPr>
        <w:pStyle w:val="PL"/>
        <w:keepNext/>
        <w:keepLines/>
        <w:widowControl w:val="0"/>
        <w:rPr>
          <w:noProof w:val="0"/>
        </w:rPr>
      </w:pPr>
      <w:r w:rsidRPr="00DC7355">
        <w:rPr>
          <w:noProof w:val="0"/>
        </w:rPr>
        <w:tab/>
        <w:t>:</w:t>
      </w:r>
    </w:p>
    <w:p w14:paraId="2D58098D" w14:textId="77777777" w:rsidR="00BF3CD8" w:rsidRPr="00DC7355" w:rsidRDefault="00BF3CD8" w:rsidP="00231798">
      <w:pPr>
        <w:pStyle w:val="PL"/>
        <w:keepNext/>
        <w:keepLines/>
        <w:widowControl w:val="0"/>
        <w:rPr>
          <w:noProof w:val="0"/>
        </w:rPr>
      </w:pPr>
      <w:r w:rsidRPr="00DC7355">
        <w:rPr>
          <w:noProof w:val="0"/>
        </w:rPr>
        <w:tab/>
      </w:r>
      <w:proofErr w:type="gramStart"/>
      <w:r w:rsidRPr="00DC7355">
        <w:rPr>
          <w:noProof w:val="0"/>
        </w:rPr>
        <w:t>void</w:t>
      </w:r>
      <w:proofErr w:type="gramEnd"/>
      <w:r w:rsidRPr="00DC7355">
        <w:rPr>
          <w:noProof w:val="0"/>
        </w:rPr>
        <w:t xml:space="preserve"> tliCStaticCreate(string am, System.DateTime ts, string src, int line, </w:t>
      </w:r>
    </w:p>
    <w:p w14:paraId="25732311" w14:textId="77777777" w:rsidR="00BF3CD8" w:rsidRPr="00DC7355" w:rsidRDefault="00BF3CD8" w:rsidP="00BF3CD8">
      <w:pPr>
        <w:pStyle w:val="PL"/>
        <w:widowControl w:val="0"/>
        <w:rPr>
          <w:noProof w:val="0"/>
        </w:rPr>
      </w:pPr>
      <w:r w:rsidRPr="00DC7355">
        <w:rPr>
          <w:noProof w:val="0"/>
        </w:rPr>
        <w:t xml:space="preserve">        ITriComponentId c, </w:t>
      </w:r>
    </w:p>
    <w:p w14:paraId="4D150988" w14:textId="77777777" w:rsidR="00BF3CD8" w:rsidRPr="00DC7355" w:rsidRDefault="00BF3CD8" w:rsidP="00BF3CD8">
      <w:pPr>
        <w:pStyle w:val="PL"/>
        <w:widowControl w:val="0"/>
        <w:rPr>
          <w:noProof w:val="0"/>
        </w:rPr>
      </w:pPr>
      <w:r w:rsidRPr="00DC7355">
        <w:rPr>
          <w:noProof w:val="0"/>
        </w:rPr>
        <w:tab/>
      </w:r>
      <w:r w:rsidRPr="00DC7355">
        <w:rPr>
          <w:noProof w:val="0"/>
        </w:rPr>
        <w:tab/>
        <w:t>ITriComponentId comp, sString name);</w:t>
      </w:r>
    </w:p>
    <w:p w14:paraId="3B1B95C0"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tliPStaticConnect(string am, System.DateTime ts, string src, int line, </w:t>
      </w:r>
    </w:p>
    <w:p w14:paraId="2C4CBD72" w14:textId="77777777" w:rsidR="00BF3CD8" w:rsidRPr="00DC7355" w:rsidRDefault="00BF3CD8" w:rsidP="00BF3CD8">
      <w:pPr>
        <w:pStyle w:val="PL"/>
        <w:widowControl w:val="0"/>
        <w:rPr>
          <w:noProof w:val="0"/>
        </w:rPr>
      </w:pPr>
      <w:r w:rsidRPr="00DC7355">
        <w:rPr>
          <w:noProof w:val="0"/>
        </w:rPr>
        <w:t xml:space="preserve">        ITriComponentId c, </w:t>
      </w:r>
    </w:p>
    <w:p w14:paraId="170C77F6" w14:textId="77777777" w:rsidR="00BF3CD8" w:rsidRPr="00DC7355" w:rsidRDefault="00BF3CD8" w:rsidP="00BF3CD8">
      <w:pPr>
        <w:pStyle w:val="PL"/>
        <w:widowControl w:val="0"/>
        <w:rPr>
          <w:noProof w:val="0"/>
        </w:rPr>
      </w:pPr>
      <w:r w:rsidRPr="00DC7355">
        <w:rPr>
          <w:noProof w:val="0"/>
        </w:rPr>
        <w:tab/>
      </w:r>
      <w:r w:rsidRPr="00DC7355">
        <w:rPr>
          <w:noProof w:val="0"/>
        </w:rPr>
        <w:tab/>
        <w:t>ITriPortId port1, ITriPortId port2);</w:t>
      </w:r>
    </w:p>
    <w:p w14:paraId="5462DF06"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tliPStaticMap(string am, System.DateTime ts, string src, int line, </w:t>
      </w:r>
    </w:p>
    <w:p w14:paraId="7012CE08" w14:textId="77777777" w:rsidR="00BF3CD8" w:rsidRPr="00DC7355" w:rsidRDefault="00BF3CD8" w:rsidP="00BF3CD8">
      <w:pPr>
        <w:pStyle w:val="PL"/>
        <w:widowControl w:val="0"/>
        <w:rPr>
          <w:noProof w:val="0"/>
        </w:rPr>
      </w:pPr>
      <w:r w:rsidRPr="00DC7355">
        <w:rPr>
          <w:noProof w:val="0"/>
        </w:rPr>
        <w:t xml:space="preserve">        ITriComponentId c, </w:t>
      </w:r>
    </w:p>
    <w:p w14:paraId="1C76F57B" w14:textId="77777777" w:rsidR="00BF3CD8" w:rsidRPr="00DC7355" w:rsidRDefault="00BF3CD8" w:rsidP="00BF3CD8">
      <w:pPr>
        <w:pStyle w:val="PL"/>
        <w:widowControl w:val="0"/>
        <w:rPr>
          <w:noProof w:val="0"/>
        </w:rPr>
      </w:pPr>
      <w:r w:rsidRPr="00DC7355">
        <w:rPr>
          <w:noProof w:val="0"/>
        </w:rPr>
        <w:tab/>
      </w:r>
      <w:r w:rsidRPr="00DC7355">
        <w:rPr>
          <w:noProof w:val="0"/>
        </w:rPr>
        <w:tab/>
        <w:t>ITriPortId port1, ITriPortId port2);</w:t>
      </w:r>
    </w:p>
    <w:p w14:paraId="1AB42ACE"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tliConfigStarted (string am, System.DateTime ts, string src, int line, </w:t>
      </w:r>
    </w:p>
    <w:p w14:paraId="0CDAE061" w14:textId="77777777" w:rsidR="00BF3CD8" w:rsidRPr="00DC7355" w:rsidRDefault="00BF3CD8" w:rsidP="00BF3CD8">
      <w:pPr>
        <w:pStyle w:val="PL"/>
        <w:keepNext/>
        <w:widowControl w:val="0"/>
        <w:rPr>
          <w:noProof w:val="0"/>
        </w:rPr>
      </w:pPr>
      <w:r w:rsidRPr="00DC7355">
        <w:rPr>
          <w:noProof w:val="0"/>
        </w:rPr>
        <w:t xml:space="preserve">        ITriComponentId c,</w:t>
      </w:r>
    </w:p>
    <w:p w14:paraId="43DE9DEA" w14:textId="77777777" w:rsidR="00BF3CD8" w:rsidRPr="00DC7355" w:rsidRDefault="00BF3CD8" w:rsidP="00BF3CD8">
      <w:pPr>
        <w:pStyle w:val="PL"/>
        <w:keepNext/>
        <w:widowControl w:val="0"/>
        <w:rPr>
          <w:noProof w:val="0"/>
        </w:rPr>
      </w:pPr>
      <w:r w:rsidRPr="00DC7355">
        <w:rPr>
          <w:noProof w:val="0"/>
        </w:rPr>
        <w:tab/>
      </w:r>
      <w:r w:rsidRPr="00DC7355">
        <w:rPr>
          <w:noProof w:val="0"/>
        </w:rPr>
        <w:tab/>
        <w:t>ITciBehaviourId configId, ITciParameterList tciPars, ITciValue ref);</w:t>
      </w:r>
    </w:p>
    <w:p w14:paraId="4E5CE815"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tliConfigKilled (string am, System.DateTime ts, string src, int line, </w:t>
      </w:r>
    </w:p>
    <w:p w14:paraId="5D4051CE" w14:textId="77777777" w:rsidR="00BF3CD8" w:rsidRPr="00DC7355" w:rsidRDefault="00BF3CD8" w:rsidP="00BF3CD8">
      <w:pPr>
        <w:pStyle w:val="PL"/>
        <w:keepNext/>
        <w:widowControl w:val="0"/>
        <w:rPr>
          <w:noProof w:val="0"/>
        </w:rPr>
      </w:pPr>
      <w:r w:rsidRPr="00DC7355">
        <w:rPr>
          <w:noProof w:val="0"/>
        </w:rPr>
        <w:t xml:space="preserve">        ITriComponentId c,</w:t>
      </w:r>
    </w:p>
    <w:p w14:paraId="078F466C" w14:textId="77777777" w:rsidR="00BF3CD8" w:rsidRPr="00DC7355" w:rsidRDefault="00BF3CD8" w:rsidP="00BF3CD8">
      <w:pPr>
        <w:pStyle w:val="PL"/>
        <w:widowControl w:val="0"/>
        <w:rPr>
          <w:noProof w:val="0"/>
        </w:rPr>
      </w:pPr>
      <w:r w:rsidRPr="00DC7355">
        <w:rPr>
          <w:noProof w:val="0"/>
        </w:rPr>
        <w:tab/>
      </w:r>
      <w:r w:rsidRPr="00DC7355">
        <w:rPr>
          <w:noProof w:val="0"/>
        </w:rPr>
        <w:tab/>
        <w:t>ITciValue ref);</w:t>
      </w:r>
    </w:p>
    <w:p w14:paraId="1E8D5702" w14:textId="77777777" w:rsidR="00BF3CD8" w:rsidRPr="00DC7355" w:rsidRDefault="00BF3CD8" w:rsidP="00BF3CD8">
      <w:pPr>
        <w:pStyle w:val="PL"/>
        <w:widowControl w:val="0"/>
        <w:rPr>
          <w:noProof w:val="0"/>
        </w:rPr>
      </w:pPr>
      <w:r w:rsidRPr="00DC7355">
        <w:rPr>
          <w:noProof w:val="0"/>
        </w:rPr>
        <w:tab/>
      </w:r>
      <w:proofErr w:type="gramStart"/>
      <w:r w:rsidRPr="00DC7355">
        <w:rPr>
          <w:noProof w:val="0"/>
        </w:rPr>
        <w:t>void</w:t>
      </w:r>
      <w:proofErr w:type="gramEnd"/>
      <w:r w:rsidRPr="00DC7355">
        <w:rPr>
          <w:noProof w:val="0"/>
        </w:rPr>
        <w:t xml:space="preserve"> tliPSetState (string am, System.DateTime ts, string src, int line, </w:t>
      </w:r>
    </w:p>
    <w:p w14:paraId="2F4F9CED" w14:textId="77777777" w:rsidR="00BF3CD8" w:rsidRPr="00DC7355" w:rsidRDefault="00BF3CD8" w:rsidP="00BF3CD8">
      <w:pPr>
        <w:pStyle w:val="PL"/>
        <w:keepNext/>
        <w:widowControl w:val="0"/>
        <w:rPr>
          <w:noProof w:val="0"/>
        </w:rPr>
      </w:pPr>
      <w:r w:rsidRPr="00DC7355">
        <w:rPr>
          <w:noProof w:val="0"/>
        </w:rPr>
        <w:t xml:space="preserve">        ITriComponentId c,</w:t>
      </w:r>
    </w:p>
    <w:p w14:paraId="1C440897" w14:textId="77777777" w:rsidR="00BF3CD8" w:rsidRPr="00DC7355" w:rsidRDefault="00BF3CD8" w:rsidP="00BF3CD8">
      <w:pPr>
        <w:pStyle w:val="PL"/>
        <w:widowControl w:val="0"/>
        <w:rPr>
          <w:noProof w:val="0"/>
        </w:rPr>
      </w:pPr>
      <w:r w:rsidRPr="00DC7355">
        <w:rPr>
          <w:noProof w:val="0"/>
        </w:rPr>
        <w:tab/>
      </w:r>
      <w:r w:rsidRPr="00DC7355">
        <w:rPr>
          <w:noProof w:val="0"/>
        </w:rPr>
        <w:tab/>
      </w:r>
      <w:proofErr w:type="gramStart"/>
      <w:r w:rsidRPr="00DC7355">
        <w:rPr>
          <w:noProof w:val="0"/>
        </w:rPr>
        <w:t>int</w:t>
      </w:r>
      <w:proofErr w:type="gramEnd"/>
      <w:r w:rsidRPr="00DC7355">
        <w:rPr>
          <w:noProof w:val="0"/>
        </w:rPr>
        <w:t xml:space="preserve"> state, string reason);</w:t>
      </w:r>
    </w:p>
    <w:p w14:paraId="790A502F" w14:textId="77777777" w:rsidR="00BF3CD8" w:rsidRPr="00DC7355" w:rsidRDefault="00BF3CD8" w:rsidP="00BF3CD8">
      <w:pPr>
        <w:pStyle w:val="PL"/>
        <w:widowControl w:val="0"/>
        <w:rPr>
          <w:noProof w:val="0"/>
        </w:rPr>
      </w:pPr>
      <w:r w:rsidRPr="00DC7355">
        <w:rPr>
          <w:noProof w:val="0"/>
        </w:rPr>
        <w:t>}</w:t>
      </w:r>
    </w:p>
    <w:p w14:paraId="1BB31848" w14:textId="279775DA" w:rsidR="00BF3CD8" w:rsidRPr="00DC7355" w:rsidRDefault="00BF3CD8" w:rsidP="00BF3CD8">
      <w:pPr>
        <w:pStyle w:val="PL"/>
        <w:widowControl w:val="0"/>
        <w:rPr>
          <w:noProof w:val="0"/>
        </w:rPr>
      </w:pPr>
    </w:p>
    <w:p w14:paraId="4CD5CAEB" w14:textId="16EBAD29" w:rsidR="00623362" w:rsidRPr="00DC7355" w:rsidRDefault="00623362" w:rsidP="00623362">
      <w:pPr>
        <w:pStyle w:val="berschrift2"/>
      </w:pPr>
      <w:bookmarkStart w:id="134" w:name="_Toc75433990"/>
      <w:r w:rsidRPr="00DC7355">
        <w:t>8.12</w:t>
      </w:r>
      <w:r w:rsidRPr="00DC7355">
        <w:tab/>
        <w:t>Extensions to Annex A (normative) of</w:t>
      </w:r>
      <w:r w:rsidRPr="00DC7355">
        <w:rPr>
          <w:rFonts w:cs="Arial"/>
        </w:rPr>
        <w:t xml:space="preserve"> ETSI ES 201 873-6</w:t>
      </w:r>
      <w:r w:rsidR="004A4978" w:rsidRPr="00DC7355">
        <w:rPr>
          <w:rFonts w:cs="Arial"/>
        </w:rPr>
        <w:t xml:space="preserve"> </w:t>
      </w:r>
      <w:r w:rsidR="004A4978" w:rsidRPr="00DC7355">
        <w:t>IDL Specification of TCI</w:t>
      </w:r>
      <w:bookmarkEnd w:id="134"/>
    </w:p>
    <w:p w14:paraId="529B4855" w14:textId="25594351" w:rsidR="00796576" w:rsidRPr="00DC7355" w:rsidRDefault="00CA774C" w:rsidP="00796576">
      <w:r w:rsidRPr="00DC7355">
        <w:t xml:space="preserve">The definition </w:t>
      </w:r>
      <w:r w:rsidRPr="00DC7355">
        <w:rPr>
          <w:rFonts w:ascii="Courier New" w:hAnsi="Courier New" w:cs="Courier New"/>
        </w:rPr>
        <w:t>interface TCI_CH_</w:t>
      </w:r>
      <w:proofErr w:type="gramStart"/>
      <w:r w:rsidRPr="00DC7355">
        <w:rPr>
          <w:rFonts w:ascii="Courier New" w:hAnsi="Courier New" w:cs="Courier New"/>
        </w:rPr>
        <w:t>Required :</w:t>
      </w:r>
      <w:proofErr w:type="gramEnd"/>
      <w:r w:rsidRPr="00DC7355">
        <w:rPr>
          <w:rFonts w:ascii="Courier New" w:hAnsi="Courier New" w:cs="Courier New"/>
        </w:rPr>
        <w:t xml:space="preserve"> TCI_CD_Required</w:t>
      </w:r>
      <w:r w:rsidRPr="00DC7355">
        <w:t xml:space="preserve"> is to be extended by:</w:t>
      </w:r>
    </w:p>
    <w:p w14:paraId="4D659D65" w14:textId="77777777" w:rsidR="00CA774C" w:rsidRPr="00DC7355" w:rsidRDefault="00CA774C" w:rsidP="00CA774C">
      <w:pPr>
        <w:pStyle w:val="PL"/>
        <w:widowControl w:val="0"/>
        <w:rPr>
          <w:noProof w:val="0"/>
        </w:rPr>
      </w:pPr>
      <w:r w:rsidRPr="00DC7355">
        <w:rPr>
          <w:noProof w:val="0"/>
        </w:rPr>
        <w:tab/>
        <w:t>TriComponentIdType tciGetParallelMTC (</w:t>
      </w:r>
    </w:p>
    <w:p w14:paraId="4E541D35" w14:textId="77777777" w:rsidR="00CA774C" w:rsidRPr="00DC7355" w:rsidRDefault="00CA774C" w:rsidP="00CA774C">
      <w:pPr>
        <w:pStyle w:val="PL"/>
        <w:widowControl w:val="0"/>
        <w:rPr>
          <w:noProof w:val="0"/>
        </w:rPr>
      </w:pPr>
      <w:r w:rsidRPr="00DC7355">
        <w:rPr>
          <w:noProof w:val="0"/>
        </w:rPr>
        <w:tab/>
      </w:r>
      <w:r w:rsidRPr="00DC7355">
        <w:rPr>
          <w:noProof w:val="0"/>
        </w:rPr>
        <w:tab/>
        <w:t xml:space="preserve">   </w:t>
      </w:r>
      <w:proofErr w:type="gramStart"/>
      <w:r w:rsidRPr="00DC7355">
        <w:rPr>
          <w:noProof w:val="0"/>
        </w:rPr>
        <w:t>in</w:t>
      </w:r>
      <w:proofErr w:type="gramEnd"/>
      <w:r w:rsidRPr="00DC7355">
        <w:rPr>
          <w:noProof w:val="0"/>
        </w:rPr>
        <w:t xml:space="preserve"> TriComponentIdType comp</w:t>
      </w:r>
    </w:p>
    <w:p w14:paraId="0BF15B37" w14:textId="77777777" w:rsidR="00CA774C" w:rsidRPr="00DC7355" w:rsidRDefault="00CA774C" w:rsidP="00CA774C">
      <w:pPr>
        <w:pStyle w:val="PL"/>
        <w:widowControl w:val="0"/>
        <w:rPr>
          <w:noProof w:val="0"/>
        </w:rPr>
      </w:pPr>
      <w:r w:rsidRPr="00DC7355">
        <w:rPr>
          <w:noProof w:val="0"/>
        </w:rPr>
        <w:t xml:space="preserve">           );</w:t>
      </w:r>
    </w:p>
    <w:p w14:paraId="0930CBA9" w14:textId="21F2A567" w:rsidR="00CA774C" w:rsidRPr="00DC7355" w:rsidRDefault="00CA774C" w:rsidP="000359BF">
      <w:pPr>
        <w:pStyle w:val="PL"/>
        <w:rPr>
          <w:noProof w:val="0"/>
        </w:rPr>
      </w:pPr>
    </w:p>
    <w:p w14:paraId="0B90EE46" w14:textId="41967474" w:rsidR="00CA774C" w:rsidRPr="00DC7355" w:rsidRDefault="00CA774C" w:rsidP="00CA774C">
      <w:r w:rsidRPr="00DC7355">
        <w:t xml:space="preserve">The definition </w:t>
      </w:r>
      <w:r w:rsidRPr="00DC7355">
        <w:rPr>
          <w:rFonts w:ascii="Courier New" w:hAnsi="Courier New" w:cs="Courier New"/>
        </w:rPr>
        <w:t>interface TCI_CH_Provided</w:t>
      </w:r>
      <w:r w:rsidRPr="00DC7355">
        <w:t xml:space="preserve"> is to be extended by:</w:t>
      </w:r>
    </w:p>
    <w:p w14:paraId="563D5E63" w14:textId="77777777" w:rsidR="00CA774C" w:rsidRPr="00DC7355" w:rsidRDefault="00CA774C" w:rsidP="00CA774C">
      <w:pPr>
        <w:pStyle w:val="PL"/>
        <w:widowControl w:val="0"/>
        <w:rPr>
          <w:noProof w:val="0"/>
        </w:rPr>
      </w:pPr>
      <w:r w:rsidRPr="00DC7355">
        <w:rPr>
          <w:noProof w:val="0"/>
        </w:rPr>
        <w:tab/>
        <w:t>TriComponentIdType tciGetParallelMTCReq (</w:t>
      </w:r>
    </w:p>
    <w:p w14:paraId="0B5AEEE9" w14:textId="77777777" w:rsidR="00CA774C" w:rsidRPr="00DC7355" w:rsidRDefault="00CA774C" w:rsidP="00CA774C">
      <w:pPr>
        <w:pStyle w:val="PL"/>
        <w:widowControl w:val="0"/>
        <w:rPr>
          <w:noProof w:val="0"/>
        </w:rPr>
      </w:pPr>
      <w:r w:rsidRPr="00DC7355">
        <w:rPr>
          <w:noProof w:val="0"/>
        </w:rPr>
        <w:tab/>
      </w:r>
      <w:r w:rsidRPr="00DC7355">
        <w:rPr>
          <w:noProof w:val="0"/>
        </w:rPr>
        <w:tab/>
      </w:r>
      <w:r w:rsidRPr="00DC7355">
        <w:rPr>
          <w:noProof w:val="0"/>
        </w:rPr>
        <w:tab/>
      </w:r>
      <w:proofErr w:type="gramStart"/>
      <w:r w:rsidRPr="00DC7355">
        <w:rPr>
          <w:noProof w:val="0"/>
        </w:rPr>
        <w:t>in</w:t>
      </w:r>
      <w:proofErr w:type="gramEnd"/>
      <w:r w:rsidRPr="00DC7355">
        <w:rPr>
          <w:noProof w:val="0"/>
        </w:rPr>
        <w:t xml:space="preserve"> TriComponentIdType comp</w:t>
      </w:r>
    </w:p>
    <w:p w14:paraId="3A8C062F" w14:textId="77777777" w:rsidR="00CA774C" w:rsidRPr="00DC7355" w:rsidRDefault="00CA774C" w:rsidP="00CA774C">
      <w:pPr>
        <w:pStyle w:val="PL"/>
        <w:widowControl w:val="0"/>
        <w:rPr>
          <w:noProof w:val="0"/>
        </w:rPr>
      </w:pPr>
      <w:r w:rsidRPr="00DC7355">
        <w:rPr>
          <w:noProof w:val="0"/>
        </w:rPr>
        <w:tab/>
      </w:r>
      <w:r w:rsidRPr="00DC7355">
        <w:rPr>
          <w:noProof w:val="0"/>
        </w:rPr>
        <w:tab/>
      </w:r>
      <w:r w:rsidRPr="00DC7355">
        <w:rPr>
          <w:noProof w:val="0"/>
        </w:rPr>
        <w:tab/>
        <w:t>);</w:t>
      </w:r>
    </w:p>
    <w:p w14:paraId="74C02679" w14:textId="77777777" w:rsidR="00CA774C" w:rsidRPr="00DC7355" w:rsidRDefault="00CA774C" w:rsidP="001B1F18"/>
    <w:p w14:paraId="40B749B7" w14:textId="74ADA22A" w:rsidR="00327709" w:rsidRPr="00DC7355" w:rsidRDefault="00D16358" w:rsidP="00327709">
      <w:pPr>
        <w:pStyle w:val="berschrift8"/>
      </w:pPr>
      <w:r w:rsidRPr="00DC7355">
        <w:br w:type="page"/>
      </w:r>
      <w:bookmarkStart w:id="135" w:name="_Toc75433991"/>
      <w:r w:rsidR="00327709" w:rsidRPr="00DC7355">
        <w:lastRenderedPageBreak/>
        <w:t>Annex A (normative</w:t>
      </w:r>
      <w:r w:rsidR="00752DC8">
        <w:t>)</w:t>
      </w:r>
      <w:proofErr w:type="gramStart"/>
      <w:r w:rsidR="00752DC8">
        <w:t>:</w:t>
      </w:r>
      <w:proofErr w:type="gramEnd"/>
      <w:r w:rsidR="00752DC8">
        <w:br/>
      </w:r>
      <w:r w:rsidR="00327709" w:rsidRPr="00DC7355">
        <w:t>BNF and static semantics</w:t>
      </w:r>
      <w:bookmarkEnd w:id="135"/>
    </w:p>
    <w:p w14:paraId="5293B6DD" w14:textId="77777777" w:rsidR="00327709" w:rsidRPr="00DC7355" w:rsidRDefault="00327709" w:rsidP="00327709">
      <w:pPr>
        <w:pStyle w:val="berschrift1"/>
      </w:pPr>
      <w:bookmarkStart w:id="136" w:name="_Toc75433992"/>
      <w:r w:rsidRPr="00DC7355">
        <w:t>A.1</w:t>
      </w:r>
      <w:r w:rsidRPr="00DC7355">
        <w:tab/>
        <w:t>Additional TTCN</w:t>
      </w:r>
      <w:r w:rsidRPr="00DC7355">
        <w:noBreakHyphen/>
        <w:t>3 terminals</w:t>
      </w:r>
      <w:bookmarkEnd w:id="136"/>
    </w:p>
    <w:p w14:paraId="07DB1DC5" w14:textId="77777777" w:rsidR="00327709" w:rsidRPr="00DC7355" w:rsidRDefault="00327709" w:rsidP="00327709">
      <w:r w:rsidRPr="00DC7355">
        <w:t xml:space="preserve">Table A.1 presents all additional TTCN-3 terminals which are reserved words when using this package. Like the reserved words defined in the TTCN-3 core language, </w:t>
      </w:r>
      <w:r w:rsidRPr="00DC7355">
        <w:rPr>
          <w:color w:val="000000"/>
        </w:rPr>
        <w:t xml:space="preserve">the </w:t>
      </w:r>
      <w:r w:rsidRPr="00DC7355">
        <w:t>TTCN</w:t>
      </w:r>
      <w:r w:rsidRPr="00DC7355">
        <w:noBreakHyphen/>
        <w:t>3</w:t>
      </w:r>
      <w:r w:rsidRPr="00DC7355">
        <w:rPr>
          <w:color w:val="000000"/>
        </w:rPr>
        <w:t xml:space="preserve"> terminals listed in table </w:t>
      </w:r>
      <w:r w:rsidRPr="00DC7355">
        <w:t xml:space="preserve">A.1 </w:t>
      </w:r>
      <w:r w:rsidRPr="00DC7355">
        <w:rPr>
          <w:color w:val="000000"/>
        </w:rPr>
        <w:t xml:space="preserve">shall not be used as identifiers in a </w:t>
      </w:r>
      <w:r w:rsidRPr="00DC7355">
        <w:t>TTCN</w:t>
      </w:r>
      <w:r w:rsidRPr="00DC7355">
        <w:noBreakHyphen/>
        <w:t>3</w:t>
      </w:r>
      <w:r w:rsidRPr="00DC7355">
        <w:rPr>
          <w:color w:val="000000"/>
        </w:rPr>
        <w:t xml:space="preserve"> module. These terminals shall be written in all lowercase letters.</w:t>
      </w:r>
    </w:p>
    <w:p w14:paraId="7C11CE1A" w14:textId="77777777" w:rsidR="00327709" w:rsidRPr="00DC7355" w:rsidRDefault="00327709" w:rsidP="00327709">
      <w:pPr>
        <w:pStyle w:val="TH"/>
      </w:pPr>
      <w:r w:rsidRPr="00DC7355">
        <w:t>Table A.1: List of additional TTCN</w:t>
      </w:r>
      <w:r w:rsidRPr="00DC7355">
        <w:noBreakHyphen/>
        <w:t>3 terminals which are reserved words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327709" w:rsidRPr="00DC7355" w14:paraId="7E631153" w14:textId="77777777" w:rsidTr="0024511F">
        <w:trPr>
          <w:jc w:val="center"/>
        </w:trPr>
        <w:tc>
          <w:tcPr>
            <w:tcW w:w="2409" w:type="dxa"/>
          </w:tcPr>
          <w:p w14:paraId="521CBCD8" w14:textId="77777777" w:rsidR="00327709" w:rsidRPr="00DC7355" w:rsidRDefault="00327709" w:rsidP="0024511F">
            <w:pPr>
              <w:pStyle w:val="TAL"/>
              <w:rPr>
                <w:rFonts w:ascii="Courier New" w:hAnsi="Courier New" w:cs="Courier New"/>
                <w:b/>
                <w:sz w:val="16"/>
              </w:rPr>
            </w:pPr>
            <w:r w:rsidRPr="00DC7355">
              <w:rPr>
                <w:rFonts w:ascii="Courier New" w:hAnsi="Courier New" w:cs="Courier New"/>
                <w:b/>
                <w:sz w:val="16"/>
              </w:rPr>
              <w:t>configuration</w:t>
            </w:r>
          </w:p>
        </w:tc>
        <w:tc>
          <w:tcPr>
            <w:tcW w:w="2410" w:type="dxa"/>
          </w:tcPr>
          <w:p w14:paraId="33859EFC" w14:textId="77777777" w:rsidR="00327709" w:rsidRPr="00DC7355" w:rsidRDefault="00327709" w:rsidP="0024511F">
            <w:pPr>
              <w:pStyle w:val="TAL"/>
              <w:rPr>
                <w:rFonts w:ascii="Courier New" w:hAnsi="Courier New" w:cs="Courier New"/>
                <w:b/>
              </w:rPr>
            </w:pPr>
            <w:r w:rsidRPr="00DC7355">
              <w:rPr>
                <w:rFonts w:ascii="Courier New" w:hAnsi="Courier New" w:cs="Courier New"/>
                <w:b/>
              </w:rPr>
              <w:t>static</w:t>
            </w:r>
          </w:p>
        </w:tc>
        <w:tc>
          <w:tcPr>
            <w:tcW w:w="2410" w:type="dxa"/>
          </w:tcPr>
          <w:p w14:paraId="2830EE55" w14:textId="77777777" w:rsidR="00327709" w:rsidRPr="00DC7355" w:rsidRDefault="003B17AB" w:rsidP="0024511F">
            <w:pPr>
              <w:pStyle w:val="TAL"/>
              <w:rPr>
                <w:rFonts w:ascii="Courier New" w:hAnsi="Courier New" w:cs="Courier New"/>
                <w:b/>
              </w:rPr>
            </w:pPr>
            <w:r w:rsidRPr="00DC7355">
              <w:rPr>
                <w:rFonts w:ascii="Courier New" w:hAnsi="Courier New" w:cs="Courier New"/>
                <w:b/>
              </w:rPr>
              <w:t>setstate</w:t>
            </w:r>
          </w:p>
        </w:tc>
        <w:tc>
          <w:tcPr>
            <w:tcW w:w="2410" w:type="dxa"/>
          </w:tcPr>
          <w:p w14:paraId="783402F9" w14:textId="77777777" w:rsidR="00327709" w:rsidRPr="00DC7355" w:rsidRDefault="00327709" w:rsidP="0024511F">
            <w:pPr>
              <w:pStyle w:val="TAL"/>
              <w:rPr>
                <w:rFonts w:ascii="Courier New" w:hAnsi="Courier New" w:cs="Courier New"/>
                <w:b/>
              </w:rPr>
            </w:pPr>
          </w:p>
        </w:tc>
      </w:tr>
    </w:tbl>
    <w:p w14:paraId="399C9B8F" w14:textId="77777777" w:rsidR="00327709" w:rsidRPr="00DC7355" w:rsidRDefault="00327709" w:rsidP="00327709">
      <w:pPr>
        <w:rPr>
          <w:color w:val="000000"/>
        </w:rPr>
      </w:pPr>
    </w:p>
    <w:p w14:paraId="06ABB78D" w14:textId="77777777" w:rsidR="00C46F20" w:rsidRPr="00DC7355" w:rsidRDefault="00C46F20" w:rsidP="00C46F20">
      <w:pPr>
        <w:pStyle w:val="berschrift8"/>
        <w:rPr>
          <w:ins w:id="137" w:author="Jens Grabowski" w:date="2022-01-10T14:22:00Z"/>
        </w:rPr>
      </w:pPr>
      <w:bookmarkStart w:id="138" w:name="_Toc75433993"/>
      <w:ins w:id="139" w:author="Jens Grabowski" w:date="2022-01-10T14:22:00Z">
        <w:r w:rsidRPr="00DC7355">
          <w:t>A.2</w:t>
        </w:r>
        <w:r>
          <w:tab/>
        </w:r>
        <w:r w:rsidRPr="00DC7355">
          <w:tab/>
          <w:t>Modified TTCN</w:t>
        </w:r>
        <w:r w:rsidRPr="00DC7355">
          <w:noBreakHyphen/>
          <w:t>3 syntax BNF productions</w:t>
        </w:r>
      </w:ins>
    </w:p>
    <w:p w14:paraId="04AD3FF8" w14:textId="77777777" w:rsidR="00C46F20" w:rsidRDefault="00C46F20" w:rsidP="00C46F20">
      <w:pPr>
        <w:keepNext/>
        <w:rPr>
          <w:ins w:id="140" w:author="Jens Grabowski" w:date="2022-01-10T14:22:00Z"/>
        </w:rPr>
      </w:pPr>
      <w:ins w:id="141" w:author="Jens Grabowski" w:date="2022-01-10T14:22:00Z">
        <w:r w:rsidRPr="00DC7355">
          <w:t>This clause includes all BNF productions that are modifications of BNF rules defined in the TTCN-3 core language document ETSI ES 201 873</w:t>
        </w:r>
        <w:r w:rsidRPr="00DC7355">
          <w:noBreakHyphen/>
          <w:t>1 [</w:t>
        </w:r>
        <w:r w:rsidRPr="00DC7355">
          <w:fldChar w:fldCharType="begin"/>
        </w:r>
        <w:r w:rsidRPr="00DC7355">
          <w:instrText xml:space="preserve">REF REF_ES201873_1 \h </w:instrText>
        </w:r>
        <w:r w:rsidRPr="00DC7355">
          <w:fldChar w:fldCharType="separate"/>
        </w:r>
        <w:r w:rsidRPr="00DC7355">
          <w:t>1</w:t>
        </w:r>
        <w:r w:rsidRPr="00DC7355">
          <w:fldChar w:fldCharType="end"/>
        </w:r>
        <w:r w:rsidRPr="00DC7355">
          <w:t>]. When using this package the BNF rules below replace the corresponding BNF rules in the TTCN-3 core language document. The rule numbers define the correspondence of BNF rules.</w:t>
        </w:r>
      </w:ins>
    </w:p>
    <w:p w14:paraId="057BB2DD" w14:textId="77777777" w:rsidR="00C46F20" w:rsidRPr="00DC7355" w:rsidRDefault="00C46F20" w:rsidP="00C46F20">
      <w:pPr>
        <w:rPr>
          <w:ins w:id="142" w:author="Jens Grabowski" w:date="2022-01-10T14:22:00Z"/>
        </w:rPr>
      </w:pPr>
      <w:ins w:id="143" w:author="Jens Grabowski" w:date="2022-01-10T14:22:00Z">
        <w:r w:rsidRPr="00131AE7">
          <w:t xml:space="preserve">Additions to clause A.1.6 of ETSI ES 201 873-1 </w:t>
        </w:r>
        <w:r w:rsidRPr="00DC7355">
          <w:t>[</w:t>
        </w:r>
        <w:r w:rsidRPr="00DC7355">
          <w:fldChar w:fldCharType="begin"/>
        </w:r>
        <w:r w:rsidRPr="00DC7355">
          <w:instrText xml:space="preserve">REF REF_ES201873_1 \h </w:instrText>
        </w:r>
        <w:r w:rsidRPr="00DC7355">
          <w:fldChar w:fldCharType="separate"/>
        </w:r>
        <w:r w:rsidRPr="00DC7355">
          <w:t>1</w:t>
        </w:r>
        <w:r w:rsidRPr="00DC7355">
          <w:fldChar w:fldCharType="end"/>
        </w:r>
        <w:r w:rsidRPr="00DC7355">
          <w:t xml:space="preserve">] </w:t>
        </w:r>
        <w:r w:rsidRPr="00131AE7">
          <w:t xml:space="preserve">are identified by underlined font, deletions are identified by strikethrough font. In case of contradiction between the above clause of part 1 </w:t>
        </w:r>
        <w:r w:rsidRPr="00DC7355">
          <w:t>[</w:t>
        </w:r>
        <w:r w:rsidRPr="00DC7355">
          <w:fldChar w:fldCharType="begin"/>
        </w:r>
        <w:r w:rsidRPr="00DC7355">
          <w:instrText xml:space="preserve">REF REF_ES201873_1 \h </w:instrText>
        </w:r>
        <w:r w:rsidRPr="00DC7355">
          <w:fldChar w:fldCharType="separate"/>
        </w:r>
        <w:r w:rsidRPr="00DC7355">
          <w:t>1</w:t>
        </w:r>
        <w:r w:rsidRPr="00DC7355">
          <w:fldChar w:fldCharType="end"/>
        </w:r>
        <w:r w:rsidRPr="00DC7355">
          <w:t xml:space="preserve">] </w:t>
        </w:r>
        <w:r w:rsidRPr="00131AE7">
          <w:t xml:space="preserve">and this clause (i.e. parts of the productions not marked by </w:t>
        </w:r>
        <w:r w:rsidRPr="00131AE7">
          <w:rPr>
            <w:strike/>
          </w:rPr>
          <w:t>strikethrough</w:t>
        </w:r>
        <w:r w:rsidRPr="00131AE7">
          <w:t xml:space="preserve"> font is changed in part 1), part 1 </w:t>
        </w:r>
        <w:r w:rsidRPr="00DC7355">
          <w:t>[</w:t>
        </w:r>
        <w:r w:rsidRPr="00DC7355">
          <w:fldChar w:fldCharType="begin"/>
        </w:r>
        <w:r w:rsidRPr="00DC7355">
          <w:instrText xml:space="preserve">REF REF_ES201873_1 \h </w:instrText>
        </w:r>
        <w:r w:rsidRPr="00DC7355">
          <w:fldChar w:fldCharType="separate"/>
        </w:r>
        <w:r w:rsidRPr="00DC7355">
          <w:t>1</w:t>
        </w:r>
        <w:r w:rsidRPr="00DC7355">
          <w:fldChar w:fldCharType="end"/>
        </w:r>
        <w:r w:rsidRPr="00DC7355">
          <w:t xml:space="preserve">] </w:t>
        </w:r>
        <w:r w:rsidRPr="00131AE7">
          <w:t xml:space="preserve">takes precedence, i.e. tools supporting the present document shall apply the insertions and deletions of this clause to the actual part 1 </w:t>
        </w:r>
        <w:r w:rsidRPr="00DC7355">
          <w:t>[</w:t>
        </w:r>
        <w:r w:rsidRPr="00DC7355">
          <w:fldChar w:fldCharType="begin"/>
        </w:r>
        <w:r w:rsidRPr="00DC7355">
          <w:instrText xml:space="preserve">REF REF_ES201873_1 \h </w:instrText>
        </w:r>
        <w:r w:rsidRPr="00DC7355">
          <w:fldChar w:fldCharType="separate"/>
        </w:r>
        <w:r w:rsidRPr="00DC7355">
          <w:t>1</w:t>
        </w:r>
        <w:r w:rsidRPr="00DC7355">
          <w:fldChar w:fldCharType="end"/>
        </w:r>
        <w:r w:rsidRPr="00DC7355">
          <w:t xml:space="preserve">] </w:t>
        </w:r>
        <w:r w:rsidRPr="00131AE7">
          <w:t>production or static semantics rule automtically.</w:t>
        </w:r>
      </w:ins>
    </w:p>
    <w:p w14:paraId="75896A60" w14:textId="77777777" w:rsidR="00C46F20" w:rsidRPr="00DC7355" w:rsidRDefault="00C46F20" w:rsidP="00C46F20">
      <w:pPr>
        <w:pStyle w:val="PL"/>
        <w:rPr>
          <w:ins w:id="144" w:author="Jens Grabowski" w:date="2022-01-10T14:22:00Z"/>
          <w:noProof w:val="0"/>
        </w:rPr>
      </w:pPr>
    </w:p>
    <w:p w14:paraId="33C2D784" w14:textId="77777777" w:rsidR="00C46F20" w:rsidRPr="00DC7355" w:rsidRDefault="00C46F20" w:rsidP="00C46F20">
      <w:pPr>
        <w:pStyle w:val="PL"/>
        <w:keepLines/>
        <w:rPr>
          <w:ins w:id="145" w:author="Jens Grabowski" w:date="2022-01-10T14:22:00Z"/>
          <w:noProof w:val="0"/>
        </w:rPr>
      </w:pPr>
      <w:ins w:id="146" w:author="Jens Grabowski" w:date="2022-01-10T14:22:00Z">
        <w:r w:rsidRPr="00DC7355">
          <w:rPr>
            <w:noProof w:val="0"/>
          </w:rPr>
          <w:t xml:space="preserve">7. </w:t>
        </w:r>
        <w:proofErr w:type="gramStart"/>
        <w:r w:rsidRPr="00DC7355">
          <w:rPr>
            <w:noProof w:val="0"/>
          </w:rPr>
          <w:t>ModuleDefinition :</w:t>
        </w:r>
        <w:proofErr w:type="gramEnd"/>
        <w:r w:rsidRPr="00DC7355">
          <w:rPr>
            <w:noProof w:val="0"/>
          </w:rPr>
          <w:t xml:space="preserve">:= (([Visibility] (TypeDef | </w:t>
        </w:r>
      </w:ins>
    </w:p>
    <w:p w14:paraId="54D2B97F" w14:textId="77777777" w:rsidR="00C46F20" w:rsidRPr="00DC7355" w:rsidRDefault="00C46F20" w:rsidP="00C46F20">
      <w:pPr>
        <w:pStyle w:val="PL"/>
        <w:keepLines/>
        <w:rPr>
          <w:ins w:id="147" w:author="Jens Grabowski" w:date="2022-01-10T14:22:00Z"/>
          <w:noProof w:val="0"/>
        </w:rPr>
      </w:pPr>
      <w:ins w:id="148" w:author="Jens Grabowski" w:date="2022-01-10T14:22:00Z">
        <w:r w:rsidRPr="00DC7355">
          <w:rPr>
            <w:noProof w:val="0"/>
          </w:rPr>
          <w:t xml:space="preserve">                                        ConstDef | </w:t>
        </w:r>
      </w:ins>
    </w:p>
    <w:p w14:paraId="33230F1C" w14:textId="77777777" w:rsidR="00C46F20" w:rsidRPr="00DC7355" w:rsidRDefault="00C46F20" w:rsidP="00C46F20">
      <w:pPr>
        <w:pStyle w:val="PL"/>
        <w:keepLines/>
        <w:rPr>
          <w:ins w:id="149" w:author="Jens Grabowski" w:date="2022-01-10T14:22:00Z"/>
          <w:noProof w:val="0"/>
        </w:rPr>
      </w:pPr>
      <w:ins w:id="150" w:author="Jens Grabowski" w:date="2022-01-10T14:22:00Z">
        <w:r w:rsidRPr="00DC7355">
          <w:rPr>
            <w:noProof w:val="0"/>
          </w:rPr>
          <w:t xml:space="preserve">                                        TemplateDef | </w:t>
        </w:r>
      </w:ins>
    </w:p>
    <w:p w14:paraId="63077412" w14:textId="77777777" w:rsidR="00C46F20" w:rsidRPr="00DC7355" w:rsidRDefault="00C46F20" w:rsidP="00C46F20">
      <w:pPr>
        <w:pStyle w:val="PL"/>
        <w:keepLines/>
        <w:rPr>
          <w:ins w:id="151" w:author="Jens Grabowski" w:date="2022-01-10T14:22:00Z"/>
          <w:noProof w:val="0"/>
        </w:rPr>
      </w:pPr>
      <w:ins w:id="152" w:author="Jens Grabowski" w:date="2022-01-10T14:22:00Z">
        <w:r w:rsidRPr="00DC7355">
          <w:rPr>
            <w:noProof w:val="0"/>
          </w:rPr>
          <w:t xml:space="preserve">                                        ModuleParDef | </w:t>
        </w:r>
      </w:ins>
    </w:p>
    <w:p w14:paraId="2FFCBAA5" w14:textId="77777777" w:rsidR="00C46F20" w:rsidRPr="00DC7355" w:rsidRDefault="00C46F20" w:rsidP="00C46F20">
      <w:pPr>
        <w:pStyle w:val="PL"/>
        <w:keepLines/>
        <w:rPr>
          <w:ins w:id="153" w:author="Jens Grabowski" w:date="2022-01-10T14:22:00Z"/>
          <w:noProof w:val="0"/>
        </w:rPr>
      </w:pPr>
      <w:ins w:id="154" w:author="Jens Grabowski" w:date="2022-01-10T14:22:00Z">
        <w:r w:rsidRPr="00DC7355">
          <w:rPr>
            <w:noProof w:val="0"/>
          </w:rPr>
          <w:t xml:space="preserve">                                        FunctionDef | </w:t>
        </w:r>
      </w:ins>
    </w:p>
    <w:p w14:paraId="0D911932" w14:textId="77777777" w:rsidR="00C46F20" w:rsidRPr="00DC7355" w:rsidRDefault="00C46F20" w:rsidP="00C46F20">
      <w:pPr>
        <w:pStyle w:val="PL"/>
        <w:keepLines/>
        <w:rPr>
          <w:ins w:id="155" w:author="Jens Grabowski" w:date="2022-01-10T14:22:00Z"/>
          <w:noProof w:val="0"/>
        </w:rPr>
      </w:pPr>
      <w:ins w:id="156" w:author="Jens Grabowski" w:date="2022-01-10T14:22:00Z">
        <w:r w:rsidRPr="00DC7355">
          <w:rPr>
            <w:noProof w:val="0"/>
          </w:rPr>
          <w:t xml:space="preserve">                                        SignatureDef | </w:t>
        </w:r>
      </w:ins>
    </w:p>
    <w:p w14:paraId="1280510F" w14:textId="77777777" w:rsidR="00C46F20" w:rsidRPr="00DC7355" w:rsidRDefault="00C46F20" w:rsidP="00C46F20">
      <w:pPr>
        <w:pStyle w:val="PL"/>
        <w:keepLines/>
        <w:rPr>
          <w:ins w:id="157" w:author="Jens Grabowski" w:date="2022-01-10T14:22:00Z"/>
          <w:noProof w:val="0"/>
        </w:rPr>
      </w:pPr>
      <w:ins w:id="158" w:author="Jens Grabowski" w:date="2022-01-10T14:22:00Z">
        <w:r w:rsidRPr="00DC7355">
          <w:rPr>
            <w:noProof w:val="0"/>
          </w:rPr>
          <w:t xml:space="preserve">                                        TestcaseDef | </w:t>
        </w:r>
      </w:ins>
    </w:p>
    <w:p w14:paraId="5FB26146" w14:textId="77777777" w:rsidR="00C46F20" w:rsidRPr="00DC7355" w:rsidRDefault="00C46F20" w:rsidP="00C46F20">
      <w:pPr>
        <w:pStyle w:val="PL"/>
        <w:keepLines/>
        <w:rPr>
          <w:ins w:id="159" w:author="Jens Grabowski" w:date="2022-01-10T14:22:00Z"/>
          <w:noProof w:val="0"/>
        </w:rPr>
      </w:pPr>
      <w:ins w:id="160" w:author="Jens Grabowski" w:date="2022-01-10T14:22:00Z">
        <w:r w:rsidRPr="00DC7355">
          <w:rPr>
            <w:noProof w:val="0"/>
          </w:rPr>
          <w:t xml:space="preserve">                                        AltstepDef | </w:t>
        </w:r>
      </w:ins>
    </w:p>
    <w:p w14:paraId="594A9671" w14:textId="77777777" w:rsidR="00C46F20" w:rsidRPr="00DC7355" w:rsidRDefault="00C46F20" w:rsidP="00C46F20">
      <w:pPr>
        <w:pStyle w:val="PL"/>
        <w:keepLines/>
        <w:rPr>
          <w:ins w:id="161" w:author="Jens Grabowski" w:date="2022-01-10T14:22:00Z"/>
          <w:noProof w:val="0"/>
        </w:rPr>
      </w:pPr>
      <w:ins w:id="162" w:author="Jens Grabowski" w:date="2022-01-10T14:22:00Z">
        <w:r w:rsidRPr="00DC7355">
          <w:rPr>
            <w:noProof w:val="0"/>
          </w:rPr>
          <w:t xml:space="preserve">                                        ImportDef | </w:t>
        </w:r>
      </w:ins>
    </w:p>
    <w:p w14:paraId="1D7A48FD" w14:textId="77777777" w:rsidR="00C46F20" w:rsidRDefault="00C46F20" w:rsidP="00C46F20">
      <w:pPr>
        <w:pStyle w:val="PL"/>
        <w:keepLines/>
        <w:rPr>
          <w:ins w:id="163" w:author="Jens Grabowski" w:date="2022-01-10T14:22:00Z"/>
          <w:noProof w:val="0"/>
        </w:rPr>
      </w:pPr>
      <w:ins w:id="164" w:author="Jens Grabowski" w:date="2022-01-10T14:22:00Z">
        <w:r w:rsidRPr="00DC7355">
          <w:rPr>
            <w:noProof w:val="0"/>
          </w:rPr>
          <w:t xml:space="preserve">                                        ExtFunctionDef | </w:t>
        </w:r>
      </w:ins>
    </w:p>
    <w:p w14:paraId="774EE6E0" w14:textId="77777777" w:rsidR="00C46F20" w:rsidRPr="00DC7355" w:rsidRDefault="00C46F20" w:rsidP="00C46F20">
      <w:pPr>
        <w:pStyle w:val="PL"/>
        <w:keepLines/>
        <w:rPr>
          <w:ins w:id="165" w:author="Jens Grabowski" w:date="2022-01-10T14:22:00Z"/>
          <w:noProof w:val="0"/>
        </w:rPr>
      </w:pPr>
      <w:ins w:id="166" w:author="Jens Grabowski" w:date="2022-01-10T14:22:00Z">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Pr>
            <w:noProof w:val="0"/>
          </w:rPr>
          <w:tab/>
        </w:r>
        <w:r w:rsidRPr="002F51A0">
          <w:rPr>
            <w:noProof w:val="0"/>
          </w:rPr>
          <w:t>ModuleControlDef</w:t>
        </w:r>
        <w:r w:rsidRPr="00DC7355">
          <w:rPr>
            <w:noProof w:val="0"/>
          </w:rPr>
          <w:t xml:space="preserve"> |</w:t>
        </w:r>
      </w:ins>
    </w:p>
    <w:p w14:paraId="28FC1ED4" w14:textId="77777777" w:rsidR="00C46F20" w:rsidRPr="00E050F7" w:rsidRDefault="00C46F20" w:rsidP="00C46F20">
      <w:pPr>
        <w:pStyle w:val="PL"/>
        <w:keepLines/>
        <w:rPr>
          <w:ins w:id="167" w:author="Jens Grabowski" w:date="2022-01-10T14:22:00Z"/>
          <w:noProof w:val="0"/>
          <w:u w:val="single"/>
        </w:rPr>
      </w:pPr>
      <w:ins w:id="168" w:author="Jens Grabowski" w:date="2022-01-10T14:22:00Z">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DC7355">
          <w:rPr>
            <w:noProof w:val="0"/>
          </w:rPr>
          <w:tab/>
        </w:r>
        <w:r w:rsidRPr="00E050F7">
          <w:rPr>
            <w:noProof w:val="0"/>
            <w:u w:val="single"/>
          </w:rPr>
          <w:t>ConfigurationDef</w:t>
        </w:r>
      </w:ins>
    </w:p>
    <w:p w14:paraId="6B3783CE" w14:textId="77777777" w:rsidR="00C46F20" w:rsidRPr="00DC7355" w:rsidRDefault="00C46F20" w:rsidP="00C46F20">
      <w:pPr>
        <w:pStyle w:val="PL"/>
        <w:keepLines/>
        <w:rPr>
          <w:ins w:id="169" w:author="Jens Grabowski" w:date="2022-01-10T14:22:00Z"/>
          <w:noProof w:val="0"/>
        </w:rPr>
      </w:pPr>
      <w:ins w:id="170" w:author="Jens Grabowski" w:date="2022-01-10T14:22:00Z">
        <w:r w:rsidRPr="00DC7355">
          <w:rPr>
            <w:noProof w:val="0"/>
          </w:rPr>
          <w:t xml:space="preserve">                                       )) | </w:t>
        </w:r>
      </w:ins>
    </w:p>
    <w:p w14:paraId="4BC8590A" w14:textId="77777777" w:rsidR="00C46F20" w:rsidRPr="00DC7355" w:rsidRDefault="00C46F20" w:rsidP="00C46F20">
      <w:pPr>
        <w:pStyle w:val="PL"/>
        <w:keepLines/>
        <w:rPr>
          <w:ins w:id="171" w:author="Jens Grabowski" w:date="2022-01-10T14:22:00Z"/>
          <w:noProof w:val="0"/>
        </w:rPr>
      </w:pPr>
      <w:ins w:id="172" w:author="Jens Grabowski" w:date="2022-01-10T14:22:00Z">
        <w:r w:rsidRPr="00DC7355">
          <w:rPr>
            <w:noProof w:val="0"/>
          </w:rPr>
          <w:t xml:space="preserve">                         (["</w:t>
        </w:r>
        <w:proofErr w:type="gramStart"/>
        <w:r w:rsidRPr="00DC7355">
          <w:rPr>
            <w:noProof w:val="0"/>
          </w:rPr>
          <w:t>public</w:t>
        </w:r>
        <w:proofErr w:type="gramEnd"/>
        <w:r w:rsidRPr="00DC7355">
          <w:rPr>
            <w:noProof w:val="0"/>
          </w:rPr>
          <w:t xml:space="preserve">"] GroupDef) | </w:t>
        </w:r>
      </w:ins>
    </w:p>
    <w:p w14:paraId="600CC15A" w14:textId="77777777" w:rsidR="00C46F20" w:rsidRPr="00DC7355" w:rsidRDefault="00C46F20" w:rsidP="00C46F20">
      <w:pPr>
        <w:pStyle w:val="PL"/>
        <w:keepLines/>
        <w:rPr>
          <w:ins w:id="173" w:author="Jens Grabowski" w:date="2022-01-10T14:22:00Z"/>
          <w:noProof w:val="0"/>
        </w:rPr>
      </w:pPr>
      <w:ins w:id="174" w:author="Jens Grabowski" w:date="2022-01-10T14:22:00Z">
        <w:r w:rsidRPr="00DC7355">
          <w:rPr>
            <w:noProof w:val="0"/>
          </w:rPr>
          <w:t xml:space="preserve">                         (["</w:t>
        </w:r>
        <w:proofErr w:type="gramStart"/>
        <w:r w:rsidRPr="00DC7355">
          <w:rPr>
            <w:noProof w:val="0"/>
          </w:rPr>
          <w:t>private</w:t>
        </w:r>
        <w:proofErr w:type="gramEnd"/>
        <w:r w:rsidRPr="00DC7355">
          <w:rPr>
            <w:noProof w:val="0"/>
          </w:rPr>
          <w:t xml:space="preserve">"] FriendModuleDef) </w:t>
        </w:r>
      </w:ins>
    </w:p>
    <w:p w14:paraId="64628909" w14:textId="77777777" w:rsidR="00C46F20" w:rsidRPr="00DC7355" w:rsidRDefault="00C46F20" w:rsidP="00C46F20">
      <w:pPr>
        <w:pStyle w:val="PL"/>
        <w:keepLines/>
        <w:rPr>
          <w:ins w:id="175" w:author="Jens Grabowski" w:date="2022-01-10T14:22:00Z"/>
          <w:noProof w:val="0"/>
        </w:rPr>
      </w:pPr>
      <w:ins w:id="176" w:author="Jens Grabowski" w:date="2022-01-10T14:22:00Z">
        <w:r w:rsidRPr="00DC7355">
          <w:rPr>
            <w:noProof w:val="0"/>
          </w:rPr>
          <w:t xml:space="preserve">                        ) [WithStatement] </w:t>
        </w:r>
      </w:ins>
    </w:p>
    <w:p w14:paraId="33301B53" w14:textId="77777777" w:rsidR="00C46F20" w:rsidRPr="00DC7355" w:rsidRDefault="00C46F20" w:rsidP="00C46F20">
      <w:pPr>
        <w:keepNext/>
        <w:keepLines/>
        <w:ind w:left="1786" w:hanging="1786"/>
        <w:rPr>
          <w:ins w:id="177" w:author="Jens Grabowski" w:date="2022-01-10T14:22:00Z"/>
          <w:rFonts w:ascii="Courier New" w:hAnsi="Courier New"/>
          <w:sz w:val="16"/>
        </w:rPr>
      </w:pPr>
      <w:ins w:id="178" w:author="Jens Grabowski" w:date="2022-01-10T14:22:00Z">
        <w:r>
          <w:rPr>
            <w:rFonts w:ascii="Courier New" w:hAnsi="Courier New" w:cs="Courier New"/>
            <w:sz w:val="16"/>
            <w:szCs w:val="16"/>
          </w:rPr>
          <w:t>52</w:t>
        </w:r>
        <w:r w:rsidRPr="00DC7355">
          <w:rPr>
            <w:rFonts w:ascii="Courier New" w:hAnsi="Courier New" w:cs="Courier New"/>
            <w:sz w:val="16"/>
            <w:szCs w:val="16"/>
          </w:rPr>
          <w:t xml:space="preserve">. </w:t>
        </w:r>
        <w:proofErr w:type="gramStart"/>
        <w:r w:rsidRPr="00DC7355">
          <w:rPr>
            <w:rFonts w:ascii="Courier New" w:hAnsi="Courier New" w:cs="Courier New"/>
            <w:sz w:val="16"/>
            <w:szCs w:val="16"/>
          </w:rPr>
          <w:t>PortDefAttribs :</w:t>
        </w:r>
        <w:proofErr w:type="gramEnd"/>
        <w:r w:rsidRPr="00DC7355">
          <w:rPr>
            <w:rFonts w:ascii="Courier New" w:hAnsi="Courier New" w:cs="Courier New"/>
            <w:sz w:val="16"/>
            <w:szCs w:val="16"/>
          </w:rPr>
          <w:t>:= MessageAttribs |</w:t>
        </w:r>
        <w:r w:rsidRPr="00DC7355">
          <w:rPr>
            <w:rFonts w:ascii="Courier New" w:hAnsi="Courier New" w:cs="Courier New"/>
            <w:sz w:val="16"/>
            <w:szCs w:val="16"/>
          </w:rPr>
          <w:br/>
          <w:t>ProcedureAttribs</w:t>
        </w:r>
        <w:r w:rsidRPr="00DC7355">
          <w:rPr>
            <w:rFonts w:ascii="Courier New" w:hAnsi="Courier New"/>
            <w:sz w:val="16"/>
          </w:rPr>
          <w:t xml:space="preserve"> |</w:t>
        </w:r>
        <w:r w:rsidRPr="00DC7355">
          <w:rPr>
            <w:rFonts w:ascii="Courier New" w:hAnsi="Courier New"/>
            <w:sz w:val="16"/>
          </w:rPr>
          <w:br/>
        </w:r>
        <w:r w:rsidRPr="00DC7355">
          <w:rPr>
            <w:rFonts w:ascii="Courier New" w:hAnsi="Courier New" w:cs="Courier New"/>
            <w:sz w:val="16"/>
            <w:szCs w:val="16"/>
          </w:rPr>
          <w:t>MixedAttribs|</w:t>
        </w:r>
        <w:r w:rsidRPr="00DC7355">
          <w:rPr>
            <w:rFonts w:ascii="Courier New" w:hAnsi="Courier New" w:cs="Courier New"/>
            <w:sz w:val="16"/>
            <w:szCs w:val="16"/>
          </w:rPr>
          <w:br/>
        </w:r>
        <w:r w:rsidRPr="00E050F7">
          <w:rPr>
            <w:rFonts w:ascii="Courier New" w:hAnsi="Courier New"/>
            <w:sz w:val="16"/>
            <w:u w:val="single"/>
          </w:rPr>
          <w:t>TranslationPortAttribs</w:t>
        </w:r>
      </w:ins>
    </w:p>
    <w:p w14:paraId="57951F0F" w14:textId="77777777" w:rsidR="00C46F20" w:rsidRPr="00DC7355" w:rsidRDefault="00C46F20" w:rsidP="00C46F20">
      <w:pPr>
        <w:pStyle w:val="PL"/>
        <w:rPr>
          <w:ins w:id="179" w:author="Jens Grabowski" w:date="2022-01-10T14:22:00Z"/>
          <w:noProof w:val="0"/>
        </w:rPr>
      </w:pPr>
    </w:p>
    <w:p w14:paraId="0ED56F79" w14:textId="77777777" w:rsidR="00C46F20" w:rsidRPr="00DC7355" w:rsidRDefault="00C46F20" w:rsidP="00C46F20">
      <w:pPr>
        <w:pStyle w:val="PL"/>
        <w:rPr>
          <w:ins w:id="180" w:author="Jens Grabowski" w:date="2022-01-10T14:22:00Z"/>
          <w:noProof w:val="0"/>
        </w:rPr>
      </w:pPr>
      <w:ins w:id="181" w:author="Jens Grabowski" w:date="2022-01-10T14:22:00Z">
        <w:r>
          <w:rPr>
            <w:noProof w:val="0"/>
          </w:rPr>
          <w:t>188</w:t>
        </w:r>
        <w:r w:rsidRPr="00DC7355">
          <w:rPr>
            <w:noProof w:val="0"/>
          </w:rPr>
          <w:t xml:space="preserve">. </w:t>
        </w:r>
        <w:proofErr w:type="gramStart"/>
        <w:r w:rsidRPr="00DC7355">
          <w:rPr>
            <w:noProof w:val="0"/>
          </w:rPr>
          <w:t>TestcaseDef :</w:t>
        </w:r>
        <w:proofErr w:type="gramEnd"/>
        <w:r w:rsidRPr="00DC7355">
          <w:rPr>
            <w:noProof w:val="0"/>
          </w:rPr>
          <w:t xml:space="preserve">:= TestcaseKeyword </w:t>
        </w:r>
        <w:bookmarkStart w:id="182" w:name="TIdentifier"/>
        <w:r>
          <w:t>Identifier</w:t>
        </w:r>
        <w:bookmarkEnd w:id="182"/>
      </w:ins>
    </w:p>
    <w:p w14:paraId="2D223373" w14:textId="77777777" w:rsidR="00C46F20" w:rsidRPr="00DC7355" w:rsidRDefault="00C46F20" w:rsidP="00C46F20">
      <w:pPr>
        <w:pStyle w:val="PL"/>
        <w:rPr>
          <w:ins w:id="183" w:author="Jens Grabowski" w:date="2022-01-10T14:22:00Z"/>
          <w:noProof w:val="0"/>
        </w:rPr>
      </w:pPr>
      <w:ins w:id="184" w:author="Jens Grabowski" w:date="2022-01-10T14:22:00Z">
        <w:r w:rsidRPr="00DC7355">
          <w:rPr>
            <w:noProof w:val="0"/>
          </w:rPr>
          <w:t xml:space="preserve">                     "("[</w:t>
        </w:r>
        <w:bookmarkStart w:id="185" w:name="TTemplateOrValueFormalParList"/>
        <w:r>
          <w:t>TemplateOrValueFormalParList</w:t>
        </w:r>
        <w:bookmarkEnd w:id="185"/>
        <w:r w:rsidRPr="00DC7355">
          <w:rPr>
            <w:noProof w:val="0"/>
          </w:rPr>
          <w:t xml:space="preserve">] ")" ConfigSpec | </w:t>
        </w:r>
        <w:r w:rsidRPr="00E050F7">
          <w:rPr>
            <w:noProof w:val="0"/>
            <w:u w:val="single"/>
          </w:rPr>
          <w:t>ExecuteOnSpec</w:t>
        </w:r>
      </w:ins>
    </w:p>
    <w:p w14:paraId="141C88FD" w14:textId="77777777" w:rsidR="00C46F20" w:rsidRPr="00DC7355" w:rsidRDefault="00C46F20" w:rsidP="00C46F20">
      <w:pPr>
        <w:pStyle w:val="PL"/>
        <w:rPr>
          <w:ins w:id="186" w:author="Jens Grabowski" w:date="2022-01-10T14:22:00Z"/>
          <w:noProof w:val="0"/>
        </w:rPr>
      </w:pPr>
      <w:ins w:id="187" w:author="Jens Grabowski" w:date="2022-01-10T14:22:00Z">
        <w:r w:rsidRPr="00DC7355">
          <w:rPr>
            <w:noProof w:val="0"/>
          </w:rPr>
          <w:t xml:space="preserve">                     StatementBlock</w:t>
        </w:r>
      </w:ins>
    </w:p>
    <w:p w14:paraId="25C00CF5" w14:textId="77777777" w:rsidR="00C46F20" w:rsidRPr="00DC7355" w:rsidRDefault="00C46F20" w:rsidP="00C46F20">
      <w:pPr>
        <w:pStyle w:val="PL"/>
        <w:rPr>
          <w:ins w:id="188" w:author="Jens Grabowski" w:date="2022-01-10T14:22:00Z"/>
          <w:noProof w:val="0"/>
        </w:rPr>
      </w:pPr>
    </w:p>
    <w:p w14:paraId="53BDCB93" w14:textId="77777777" w:rsidR="00C46F20" w:rsidRPr="00DC7355" w:rsidRDefault="00C46F20" w:rsidP="00C46F20">
      <w:pPr>
        <w:pStyle w:val="PL"/>
        <w:rPr>
          <w:ins w:id="189" w:author="Jens Grabowski" w:date="2022-01-10T14:22:00Z"/>
          <w:noProof w:val="0"/>
        </w:rPr>
      </w:pPr>
      <w:ins w:id="190" w:author="Jens Grabowski" w:date="2022-01-10T14:22:00Z">
        <w:r>
          <w:rPr>
            <w:noProof w:val="0"/>
          </w:rPr>
          <w:t>193</w:t>
        </w:r>
        <w:r w:rsidRPr="00DC7355">
          <w:rPr>
            <w:noProof w:val="0"/>
          </w:rPr>
          <w:t xml:space="preserve">. </w:t>
        </w:r>
        <w:proofErr w:type="gramStart"/>
        <w:r w:rsidRPr="00DC7355">
          <w:rPr>
            <w:noProof w:val="0"/>
          </w:rPr>
          <w:t>TestcaseInstance :</w:t>
        </w:r>
        <w:proofErr w:type="gramEnd"/>
        <w:r w:rsidRPr="00DC7355">
          <w:rPr>
            <w:noProof w:val="0"/>
          </w:rPr>
          <w:t xml:space="preserve">:= ExecuteKeyword "(" </w:t>
        </w:r>
        <w:bookmarkStart w:id="191" w:name="TExtendedIdentifier"/>
        <w:r>
          <w:t>ExtendedIdentifier</w:t>
        </w:r>
        <w:bookmarkEnd w:id="191"/>
        <w:r w:rsidRPr="00DC7355">
          <w:rPr>
            <w:noProof w:val="0"/>
          </w:rPr>
          <w:t xml:space="preserve"> "(" [ActualParList] ")"</w:t>
        </w:r>
      </w:ins>
    </w:p>
    <w:p w14:paraId="3337A590" w14:textId="77777777" w:rsidR="00C46F20" w:rsidRPr="00DC7355" w:rsidRDefault="00C46F20" w:rsidP="00C46F20">
      <w:pPr>
        <w:pStyle w:val="PL"/>
        <w:rPr>
          <w:ins w:id="192" w:author="Jens Grabowski" w:date="2022-01-10T14:22:00Z"/>
          <w:noProof w:val="0"/>
        </w:rPr>
      </w:pPr>
      <w:ins w:id="193" w:author="Jens Grabowski" w:date="2022-01-10T14:22:00Z">
        <w:r w:rsidRPr="00DC7355">
          <w:rPr>
            <w:noProof w:val="0"/>
          </w:rPr>
          <w:t xml:space="preserve">                          ["," (Expression | Minus) </w:t>
        </w:r>
      </w:ins>
    </w:p>
    <w:p w14:paraId="78D75303" w14:textId="77777777" w:rsidR="00C46F20" w:rsidRPr="00DC7355" w:rsidRDefault="00C46F20" w:rsidP="00C46F20">
      <w:pPr>
        <w:pStyle w:val="PL"/>
        <w:rPr>
          <w:ins w:id="194" w:author="Jens Grabowski" w:date="2022-01-10T14:22:00Z"/>
          <w:noProof w:val="0"/>
        </w:rPr>
      </w:pPr>
      <w:ins w:id="195" w:author="Jens Grabowski" w:date="2022-01-10T14:22:00Z">
        <w:r w:rsidRPr="00DC7355">
          <w:rPr>
            <w:noProof w:val="0"/>
          </w:rPr>
          <w:t xml:space="preserve">                          ["," (SingleExpression | </w:t>
        </w:r>
        <w:r w:rsidRPr="00E050F7">
          <w:rPr>
            <w:noProof w:val="0"/>
            <w:u w:val="single"/>
          </w:rPr>
          <w:t>Minus</w:t>
        </w:r>
        <w:r w:rsidRPr="00DC7355">
          <w:rPr>
            <w:noProof w:val="0"/>
          </w:rPr>
          <w:t>)</w:t>
        </w:r>
        <w:r w:rsidRPr="00DC7355" w:rsidDel="00BF5FDD">
          <w:rPr>
            <w:noProof w:val="0"/>
          </w:rPr>
          <w:t xml:space="preserve"> </w:t>
        </w:r>
      </w:ins>
    </w:p>
    <w:p w14:paraId="779881CA" w14:textId="77777777" w:rsidR="00C46F20" w:rsidRPr="00DC7355" w:rsidRDefault="00C46F20" w:rsidP="00C46F20">
      <w:pPr>
        <w:pStyle w:val="PL"/>
        <w:rPr>
          <w:ins w:id="196" w:author="Jens Grabowski" w:date="2022-01-10T14:22:00Z"/>
          <w:noProof w:val="0"/>
        </w:rPr>
      </w:pPr>
      <w:ins w:id="197" w:author="Jens Grabowski" w:date="2022-01-10T14:22:00Z">
        <w:r w:rsidRPr="00DC7355">
          <w:rPr>
            <w:noProof w:val="0"/>
          </w:rPr>
          <w:t xml:space="preserve">                          ["," </w:t>
        </w:r>
        <w:r w:rsidRPr="00E050F7">
          <w:rPr>
            <w:noProof w:val="0"/>
            <w:u w:val="single"/>
          </w:rPr>
          <w:t>ConfigurationReference</w:t>
        </w:r>
        <w:r w:rsidRPr="00DC7355">
          <w:rPr>
            <w:noProof w:val="0"/>
          </w:rPr>
          <w:t>]]] ")"</w:t>
        </w:r>
      </w:ins>
    </w:p>
    <w:p w14:paraId="30B80B35" w14:textId="77777777" w:rsidR="00C46F20" w:rsidRPr="00DC7355" w:rsidRDefault="00C46F20" w:rsidP="00C46F20">
      <w:pPr>
        <w:pStyle w:val="PL"/>
        <w:rPr>
          <w:ins w:id="198" w:author="Jens Grabowski" w:date="2022-01-10T14:22:00Z"/>
          <w:noProof w:val="0"/>
        </w:rPr>
      </w:pPr>
    </w:p>
    <w:p w14:paraId="1F92CE97" w14:textId="77777777" w:rsidR="00C46F20" w:rsidRPr="00DC7355" w:rsidRDefault="00C46F20" w:rsidP="00C46F20">
      <w:pPr>
        <w:pStyle w:val="PL"/>
        <w:rPr>
          <w:ins w:id="199" w:author="Jens Grabowski" w:date="2022-01-10T14:22:00Z"/>
          <w:noProof w:val="0"/>
        </w:rPr>
      </w:pPr>
      <w:ins w:id="200" w:author="Jens Grabowski" w:date="2022-01-10T14:22:00Z">
        <w:r>
          <w:rPr>
            <w:noProof w:val="0"/>
          </w:rPr>
          <w:t>206</w:t>
        </w:r>
        <w:r w:rsidRPr="00DC7355">
          <w:rPr>
            <w:noProof w:val="0"/>
          </w:rPr>
          <w:t xml:space="preserve">. </w:t>
        </w:r>
        <w:proofErr w:type="gramStart"/>
        <w:r w:rsidRPr="00DC7355">
          <w:rPr>
            <w:noProof w:val="0"/>
          </w:rPr>
          <w:t>ExceptElement :</w:t>
        </w:r>
        <w:proofErr w:type="gramEnd"/>
        <w:r w:rsidRPr="00DC7355">
          <w:rPr>
            <w:noProof w:val="0"/>
          </w:rPr>
          <w:t xml:space="preserve">:= ExceptGroupSpec | </w:t>
        </w:r>
      </w:ins>
    </w:p>
    <w:p w14:paraId="5E0C44A1" w14:textId="77777777" w:rsidR="00C46F20" w:rsidRPr="00DC7355" w:rsidRDefault="00C46F20" w:rsidP="00C46F20">
      <w:pPr>
        <w:pStyle w:val="PL"/>
        <w:rPr>
          <w:ins w:id="201" w:author="Jens Grabowski" w:date="2022-01-10T14:22:00Z"/>
          <w:noProof w:val="0"/>
        </w:rPr>
      </w:pPr>
      <w:ins w:id="202" w:author="Jens Grabowski" w:date="2022-01-10T14:22:00Z">
        <w:r w:rsidRPr="00DC7355">
          <w:rPr>
            <w:noProof w:val="0"/>
          </w:rPr>
          <w:t xml:space="preserve">                       ExceptTypeDefSpec | </w:t>
        </w:r>
      </w:ins>
    </w:p>
    <w:p w14:paraId="17B1C329" w14:textId="77777777" w:rsidR="00C46F20" w:rsidRPr="00DC7355" w:rsidRDefault="00C46F20" w:rsidP="00C46F20">
      <w:pPr>
        <w:pStyle w:val="PL"/>
        <w:rPr>
          <w:ins w:id="203" w:author="Jens Grabowski" w:date="2022-01-10T14:22:00Z"/>
          <w:noProof w:val="0"/>
        </w:rPr>
      </w:pPr>
      <w:ins w:id="204" w:author="Jens Grabowski" w:date="2022-01-10T14:22:00Z">
        <w:r w:rsidRPr="00DC7355">
          <w:rPr>
            <w:noProof w:val="0"/>
          </w:rPr>
          <w:t xml:space="preserve">                       ExceptTemplateSpec | </w:t>
        </w:r>
      </w:ins>
    </w:p>
    <w:p w14:paraId="1998BA3D" w14:textId="77777777" w:rsidR="00C46F20" w:rsidRPr="00DC7355" w:rsidRDefault="00C46F20" w:rsidP="00C46F20">
      <w:pPr>
        <w:pStyle w:val="PL"/>
        <w:rPr>
          <w:ins w:id="205" w:author="Jens Grabowski" w:date="2022-01-10T14:22:00Z"/>
          <w:noProof w:val="0"/>
        </w:rPr>
      </w:pPr>
      <w:ins w:id="206" w:author="Jens Grabowski" w:date="2022-01-10T14:22:00Z">
        <w:r w:rsidRPr="00DC7355">
          <w:rPr>
            <w:noProof w:val="0"/>
          </w:rPr>
          <w:t xml:space="preserve">                       ExceptConstSpec | </w:t>
        </w:r>
      </w:ins>
    </w:p>
    <w:p w14:paraId="132D6E6F" w14:textId="77777777" w:rsidR="00C46F20" w:rsidRPr="00DC7355" w:rsidRDefault="00C46F20" w:rsidP="00C46F20">
      <w:pPr>
        <w:pStyle w:val="PL"/>
        <w:rPr>
          <w:ins w:id="207" w:author="Jens Grabowski" w:date="2022-01-10T14:22:00Z"/>
          <w:noProof w:val="0"/>
        </w:rPr>
      </w:pPr>
      <w:ins w:id="208" w:author="Jens Grabowski" w:date="2022-01-10T14:22:00Z">
        <w:r w:rsidRPr="00DC7355">
          <w:rPr>
            <w:noProof w:val="0"/>
          </w:rPr>
          <w:t xml:space="preserve">                       ExceptTestcaseSpec | </w:t>
        </w:r>
      </w:ins>
    </w:p>
    <w:p w14:paraId="50F25B9C" w14:textId="77777777" w:rsidR="00C46F20" w:rsidRPr="00DC7355" w:rsidRDefault="00C46F20" w:rsidP="00C46F20">
      <w:pPr>
        <w:pStyle w:val="PL"/>
        <w:rPr>
          <w:ins w:id="209" w:author="Jens Grabowski" w:date="2022-01-10T14:22:00Z"/>
          <w:noProof w:val="0"/>
        </w:rPr>
      </w:pPr>
      <w:ins w:id="210" w:author="Jens Grabowski" w:date="2022-01-10T14:22:00Z">
        <w:r w:rsidRPr="00DC7355">
          <w:rPr>
            <w:noProof w:val="0"/>
          </w:rPr>
          <w:t xml:space="preserve">                       ExceptAltstepSpec | </w:t>
        </w:r>
      </w:ins>
    </w:p>
    <w:p w14:paraId="7CB14DDA" w14:textId="77777777" w:rsidR="00C46F20" w:rsidRPr="00DC7355" w:rsidRDefault="00C46F20" w:rsidP="00C46F20">
      <w:pPr>
        <w:pStyle w:val="PL"/>
        <w:rPr>
          <w:ins w:id="211" w:author="Jens Grabowski" w:date="2022-01-10T14:22:00Z"/>
          <w:noProof w:val="0"/>
        </w:rPr>
      </w:pPr>
      <w:ins w:id="212" w:author="Jens Grabowski" w:date="2022-01-10T14:22:00Z">
        <w:r w:rsidRPr="00DC7355">
          <w:rPr>
            <w:noProof w:val="0"/>
          </w:rPr>
          <w:t xml:space="preserve">                       ExceptFunctionSpec | </w:t>
        </w:r>
      </w:ins>
    </w:p>
    <w:p w14:paraId="3904B0C3" w14:textId="77777777" w:rsidR="00C46F20" w:rsidRPr="00DC7355" w:rsidRDefault="00C46F20" w:rsidP="00C46F20">
      <w:pPr>
        <w:pStyle w:val="PL"/>
        <w:rPr>
          <w:ins w:id="213" w:author="Jens Grabowski" w:date="2022-01-10T14:22:00Z"/>
          <w:noProof w:val="0"/>
        </w:rPr>
      </w:pPr>
      <w:ins w:id="214" w:author="Jens Grabowski" w:date="2022-01-10T14:22:00Z">
        <w:r w:rsidRPr="00DC7355">
          <w:rPr>
            <w:noProof w:val="0"/>
          </w:rPr>
          <w:t xml:space="preserve">                       ExceptSignatureSpec | </w:t>
        </w:r>
      </w:ins>
    </w:p>
    <w:p w14:paraId="03FDF964" w14:textId="77777777" w:rsidR="00C46F20" w:rsidRPr="00DC7355" w:rsidRDefault="00C46F20" w:rsidP="00C46F20">
      <w:pPr>
        <w:pStyle w:val="PL"/>
        <w:rPr>
          <w:ins w:id="215" w:author="Jens Grabowski" w:date="2022-01-10T14:22:00Z"/>
          <w:noProof w:val="0"/>
        </w:rPr>
      </w:pPr>
      <w:ins w:id="216" w:author="Jens Grabowski" w:date="2022-01-10T14:22:00Z">
        <w:r w:rsidRPr="00DC7355">
          <w:rPr>
            <w:noProof w:val="0"/>
          </w:rPr>
          <w:lastRenderedPageBreak/>
          <w:t xml:space="preserve">                       ExceptModuleParSpec |</w:t>
        </w:r>
      </w:ins>
    </w:p>
    <w:p w14:paraId="41552EEB" w14:textId="77777777" w:rsidR="00C46F20" w:rsidRPr="00E050F7" w:rsidRDefault="00C46F20" w:rsidP="00C46F20">
      <w:pPr>
        <w:pStyle w:val="PL"/>
        <w:rPr>
          <w:ins w:id="217" w:author="Jens Grabowski" w:date="2022-01-10T14:22:00Z"/>
          <w:noProof w:val="0"/>
          <w:u w:val="single"/>
        </w:rPr>
      </w:pPr>
      <w:ins w:id="218" w:author="Jens Grabowski" w:date="2022-01-10T14:22:00Z">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w:t>
        </w:r>
        <w:r w:rsidRPr="00E050F7">
          <w:rPr>
            <w:noProof w:val="0"/>
            <w:u w:val="single"/>
          </w:rPr>
          <w:t>ExceptConfigurationSpec</w:t>
        </w:r>
      </w:ins>
    </w:p>
    <w:p w14:paraId="7BF5D30C" w14:textId="77777777" w:rsidR="00C46F20" w:rsidRPr="00DC7355" w:rsidRDefault="00C46F20" w:rsidP="00C46F20">
      <w:pPr>
        <w:pStyle w:val="PL"/>
        <w:rPr>
          <w:ins w:id="219" w:author="Jens Grabowski" w:date="2022-01-10T14:22:00Z"/>
          <w:noProof w:val="0"/>
        </w:rPr>
      </w:pPr>
    </w:p>
    <w:p w14:paraId="20AE5FDC" w14:textId="77777777" w:rsidR="00C46F20" w:rsidRPr="00DC7355" w:rsidRDefault="00C46F20" w:rsidP="00C46F20">
      <w:pPr>
        <w:pStyle w:val="PL"/>
        <w:rPr>
          <w:ins w:id="220" w:author="Jens Grabowski" w:date="2022-01-10T14:22:00Z"/>
          <w:noProof w:val="0"/>
        </w:rPr>
      </w:pPr>
      <w:ins w:id="221" w:author="Jens Grabowski" w:date="2022-01-10T14:22:00Z">
        <w:r>
          <w:rPr>
            <w:noProof w:val="0"/>
          </w:rPr>
          <w:t>220</w:t>
        </w:r>
        <w:r w:rsidRPr="00DC7355">
          <w:rPr>
            <w:noProof w:val="0"/>
          </w:rPr>
          <w:t xml:space="preserve">. </w:t>
        </w:r>
        <w:proofErr w:type="gramStart"/>
        <w:r w:rsidRPr="00DC7355">
          <w:rPr>
            <w:noProof w:val="0"/>
          </w:rPr>
          <w:t>ImportElement :</w:t>
        </w:r>
        <w:proofErr w:type="gramEnd"/>
        <w:r w:rsidRPr="00DC7355">
          <w:rPr>
            <w:noProof w:val="0"/>
          </w:rPr>
          <w:t xml:space="preserve">:= ImportGroupSpec | </w:t>
        </w:r>
      </w:ins>
    </w:p>
    <w:p w14:paraId="5CA02EFF" w14:textId="77777777" w:rsidR="00C46F20" w:rsidRPr="00DC7355" w:rsidRDefault="00C46F20" w:rsidP="00C46F20">
      <w:pPr>
        <w:pStyle w:val="PL"/>
        <w:rPr>
          <w:ins w:id="222" w:author="Jens Grabowski" w:date="2022-01-10T14:22:00Z"/>
          <w:noProof w:val="0"/>
        </w:rPr>
      </w:pPr>
      <w:ins w:id="223" w:author="Jens Grabowski" w:date="2022-01-10T14:22:00Z">
        <w:r w:rsidRPr="00DC7355">
          <w:rPr>
            <w:noProof w:val="0"/>
          </w:rPr>
          <w:t xml:space="preserve">                       ImportTypeDefSpec | </w:t>
        </w:r>
      </w:ins>
    </w:p>
    <w:p w14:paraId="0837CFB2" w14:textId="77777777" w:rsidR="00C46F20" w:rsidRPr="00DC7355" w:rsidRDefault="00C46F20" w:rsidP="00C46F20">
      <w:pPr>
        <w:pStyle w:val="PL"/>
        <w:rPr>
          <w:ins w:id="224" w:author="Jens Grabowski" w:date="2022-01-10T14:22:00Z"/>
          <w:noProof w:val="0"/>
        </w:rPr>
      </w:pPr>
      <w:ins w:id="225" w:author="Jens Grabowski" w:date="2022-01-10T14:22:00Z">
        <w:r w:rsidRPr="00DC7355">
          <w:rPr>
            <w:noProof w:val="0"/>
          </w:rPr>
          <w:t xml:space="preserve">                       ImportTemplateSpec | </w:t>
        </w:r>
      </w:ins>
    </w:p>
    <w:p w14:paraId="60279815" w14:textId="77777777" w:rsidR="00C46F20" w:rsidRPr="00DC7355" w:rsidRDefault="00C46F20" w:rsidP="00C46F20">
      <w:pPr>
        <w:pStyle w:val="PL"/>
        <w:rPr>
          <w:ins w:id="226" w:author="Jens Grabowski" w:date="2022-01-10T14:22:00Z"/>
          <w:noProof w:val="0"/>
        </w:rPr>
      </w:pPr>
      <w:ins w:id="227" w:author="Jens Grabowski" w:date="2022-01-10T14:22:00Z">
        <w:r w:rsidRPr="00DC7355">
          <w:rPr>
            <w:noProof w:val="0"/>
          </w:rPr>
          <w:t xml:space="preserve">                       ImportConstSpec | </w:t>
        </w:r>
      </w:ins>
    </w:p>
    <w:p w14:paraId="6A025536" w14:textId="77777777" w:rsidR="00C46F20" w:rsidRPr="00DC7355" w:rsidRDefault="00C46F20" w:rsidP="00C46F20">
      <w:pPr>
        <w:pStyle w:val="PL"/>
        <w:rPr>
          <w:ins w:id="228" w:author="Jens Grabowski" w:date="2022-01-10T14:22:00Z"/>
          <w:noProof w:val="0"/>
        </w:rPr>
      </w:pPr>
      <w:ins w:id="229" w:author="Jens Grabowski" w:date="2022-01-10T14:22:00Z">
        <w:r w:rsidRPr="00DC7355">
          <w:rPr>
            <w:noProof w:val="0"/>
          </w:rPr>
          <w:t xml:space="preserve">                       ImportTestcaseSpec | </w:t>
        </w:r>
      </w:ins>
    </w:p>
    <w:p w14:paraId="768BF4EC" w14:textId="77777777" w:rsidR="00C46F20" w:rsidRPr="00DC7355" w:rsidRDefault="00C46F20" w:rsidP="00C46F20">
      <w:pPr>
        <w:pStyle w:val="PL"/>
        <w:rPr>
          <w:ins w:id="230" w:author="Jens Grabowski" w:date="2022-01-10T14:22:00Z"/>
          <w:noProof w:val="0"/>
        </w:rPr>
      </w:pPr>
      <w:ins w:id="231" w:author="Jens Grabowski" w:date="2022-01-10T14:22:00Z">
        <w:r w:rsidRPr="00DC7355">
          <w:rPr>
            <w:noProof w:val="0"/>
          </w:rPr>
          <w:t xml:space="preserve">                       ImportAltstepSpec | </w:t>
        </w:r>
      </w:ins>
    </w:p>
    <w:p w14:paraId="723FE8AF" w14:textId="77777777" w:rsidR="00C46F20" w:rsidRPr="00DC7355" w:rsidRDefault="00C46F20" w:rsidP="00C46F20">
      <w:pPr>
        <w:pStyle w:val="PL"/>
        <w:rPr>
          <w:ins w:id="232" w:author="Jens Grabowski" w:date="2022-01-10T14:22:00Z"/>
          <w:noProof w:val="0"/>
        </w:rPr>
      </w:pPr>
      <w:ins w:id="233" w:author="Jens Grabowski" w:date="2022-01-10T14:22:00Z">
        <w:r w:rsidRPr="00DC7355">
          <w:rPr>
            <w:noProof w:val="0"/>
          </w:rPr>
          <w:t xml:space="preserve">                       ImportFunctionSpec | </w:t>
        </w:r>
      </w:ins>
    </w:p>
    <w:p w14:paraId="18CE7198" w14:textId="77777777" w:rsidR="00C46F20" w:rsidRPr="00DC7355" w:rsidRDefault="00C46F20" w:rsidP="00C46F20">
      <w:pPr>
        <w:pStyle w:val="PL"/>
        <w:rPr>
          <w:ins w:id="234" w:author="Jens Grabowski" w:date="2022-01-10T14:22:00Z"/>
          <w:noProof w:val="0"/>
        </w:rPr>
      </w:pPr>
      <w:ins w:id="235" w:author="Jens Grabowski" w:date="2022-01-10T14:22:00Z">
        <w:r w:rsidRPr="00DC7355">
          <w:rPr>
            <w:noProof w:val="0"/>
          </w:rPr>
          <w:t xml:space="preserve">                       ImportSignatureSpec | </w:t>
        </w:r>
      </w:ins>
    </w:p>
    <w:p w14:paraId="42E89CF9" w14:textId="77777777" w:rsidR="00C46F20" w:rsidRPr="00DC7355" w:rsidRDefault="00C46F20" w:rsidP="00C46F20">
      <w:pPr>
        <w:pStyle w:val="PL"/>
        <w:rPr>
          <w:ins w:id="236" w:author="Jens Grabowski" w:date="2022-01-10T14:22:00Z"/>
          <w:noProof w:val="0"/>
        </w:rPr>
      </w:pPr>
      <w:ins w:id="237" w:author="Jens Grabowski" w:date="2022-01-10T14:22:00Z">
        <w:r w:rsidRPr="00DC7355">
          <w:rPr>
            <w:noProof w:val="0"/>
          </w:rPr>
          <w:t xml:space="preserve">                       ImportModuleParSpec | </w:t>
        </w:r>
      </w:ins>
    </w:p>
    <w:p w14:paraId="70DAE49B" w14:textId="77777777" w:rsidR="00C46F20" w:rsidRPr="00DC7355" w:rsidRDefault="00C46F20" w:rsidP="00C46F20">
      <w:pPr>
        <w:pStyle w:val="PL"/>
        <w:rPr>
          <w:ins w:id="238" w:author="Jens Grabowski" w:date="2022-01-10T14:22:00Z"/>
          <w:noProof w:val="0"/>
        </w:rPr>
      </w:pPr>
      <w:ins w:id="239" w:author="Jens Grabowski" w:date="2022-01-10T14:22:00Z">
        <w:r w:rsidRPr="00DC7355">
          <w:rPr>
            <w:noProof w:val="0"/>
          </w:rPr>
          <w:t xml:space="preserve">                       ImportImportSpec |</w:t>
        </w:r>
      </w:ins>
    </w:p>
    <w:p w14:paraId="1880FA95" w14:textId="77777777" w:rsidR="00C46F20" w:rsidRPr="00E050F7" w:rsidRDefault="00C46F20" w:rsidP="00C46F20">
      <w:pPr>
        <w:pStyle w:val="PL"/>
        <w:rPr>
          <w:ins w:id="240" w:author="Jens Grabowski" w:date="2022-01-10T14:22:00Z"/>
          <w:noProof w:val="0"/>
          <w:u w:val="single"/>
        </w:rPr>
      </w:pPr>
      <w:ins w:id="241" w:author="Jens Grabowski" w:date="2022-01-10T14:22:00Z">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   </w:t>
        </w:r>
        <w:r w:rsidRPr="00E050F7">
          <w:rPr>
            <w:noProof w:val="0"/>
            <w:u w:val="single"/>
          </w:rPr>
          <w:t>ImportConfigurationSpec</w:t>
        </w:r>
      </w:ins>
    </w:p>
    <w:p w14:paraId="2719EBBD" w14:textId="77777777" w:rsidR="00C46F20" w:rsidRPr="00DC7355" w:rsidRDefault="00C46F20" w:rsidP="00C46F20">
      <w:pPr>
        <w:pStyle w:val="PL"/>
        <w:rPr>
          <w:ins w:id="242" w:author="Jens Grabowski" w:date="2022-01-10T14:22:00Z"/>
          <w:noProof w:val="0"/>
        </w:rPr>
      </w:pPr>
    </w:p>
    <w:p w14:paraId="287581AF" w14:textId="77777777" w:rsidR="00C46F20" w:rsidRPr="00DC7355" w:rsidRDefault="00C46F20" w:rsidP="00C46F20">
      <w:pPr>
        <w:pStyle w:val="PL"/>
        <w:rPr>
          <w:ins w:id="243" w:author="Jens Grabowski" w:date="2022-01-10T14:22:00Z"/>
          <w:noProof w:val="0"/>
        </w:rPr>
      </w:pPr>
      <w:ins w:id="244" w:author="Jens Grabowski" w:date="2022-01-10T14:22:00Z">
        <w:r w:rsidRPr="00DC7355">
          <w:rPr>
            <w:noProof w:val="0"/>
          </w:rPr>
          <w:t xml:space="preserve">251. </w:t>
        </w:r>
        <w:commentRangeStart w:id="245"/>
        <w:proofErr w:type="gramStart"/>
        <w:r w:rsidRPr="00E050F7">
          <w:rPr>
            <w:noProof w:val="0"/>
            <w:highlight w:val="yellow"/>
          </w:rPr>
          <w:t>ControlStatement</w:t>
        </w:r>
        <w:r w:rsidRPr="00DC7355">
          <w:rPr>
            <w:noProof w:val="0"/>
          </w:rPr>
          <w:t xml:space="preserve"> </w:t>
        </w:r>
        <w:commentRangeEnd w:id="245"/>
        <w:proofErr w:type="gramEnd"/>
        <w:r>
          <w:rPr>
            <w:rStyle w:val="Kommentarzeichen"/>
            <w:rFonts w:ascii="Times New Roman" w:hAnsi="Times New Roman"/>
            <w:noProof w:val="0"/>
            <w:lang w:val="x-none"/>
          </w:rPr>
          <w:commentReference w:id="245"/>
        </w:r>
        <w:r w:rsidRPr="00DC7355">
          <w:rPr>
            <w:noProof w:val="0"/>
          </w:rPr>
          <w:t>::= TimerStatements |</w:t>
        </w:r>
      </w:ins>
    </w:p>
    <w:p w14:paraId="3EFCF01D" w14:textId="77777777" w:rsidR="00C46F20" w:rsidRPr="00DC7355" w:rsidRDefault="00C46F20" w:rsidP="00C46F20">
      <w:pPr>
        <w:pStyle w:val="PL"/>
        <w:rPr>
          <w:ins w:id="246" w:author="Jens Grabowski" w:date="2022-01-10T14:22:00Z"/>
          <w:noProof w:val="0"/>
        </w:rPr>
      </w:pPr>
      <w:ins w:id="247" w:author="Jens Grabowski" w:date="2022-01-10T14:22:00Z">
        <w:r w:rsidRPr="00DC7355">
          <w:rPr>
            <w:noProof w:val="0"/>
          </w:rPr>
          <w:t xml:space="preserve">                          BasicStatements |</w:t>
        </w:r>
      </w:ins>
    </w:p>
    <w:p w14:paraId="089464B3" w14:textId="77777777" w:rsidR="00C46F20" w:rsidRPr="00DC7355" w:rsidRDefault="00C46F20" w:rsidP="00C46F20">
      <w:pPr>
        <w:pStyle w:val="PL"/>
        <w:rPr>
          <w:ins w:id="248" w:author="Jens Grabowski" w:date="2022-01-10T14:22:00Z"/>
          <w:noProof w:val="0"/>
        </w:rPr>
      </w:pPr>
      <w:ins w:id="249" w:author="Jens Grabowski" w:date="2022-01-10T14:22:00Z">
        <w:r w:rsidRPr="00DC7355">
          <w:rPr>
            <w:noProof w:val="0"/>
          </w:rPr>
          <w:t xml:space="preserve">                          BehaviourStatements |</w:t>
        </w:r>
      </w:ins>
    </w:p>
    <w:p w14:paraId="3FE7EA8A" w14:textId="77777777" w:rsidR="00C46F20" w:rsidRPr="00DC7355" w:rsidRDefault="00C46F20" w:rsidP="00C46F20">
      <w:pPr>
        <w:pStyle w:val="PL"/>
        <w:rPr>
          <w:ins w:id="250" w:author="Jens Grabowski" w:date="2022-01-10T14:22:00Z"/>
          <w:noProof w:val="0"/>
        </w:rPr>
      </w:pPr>
      <w:ins w:id="251" w:author="Jens Grabowski" w:date="2022-01-10T14:22:00Z">
        <w:r w:rsidRPr="00DC7355">
          <w:rPr>
            <w:noProof w:val="0"/>
          </w:rPr>
          <w:t xml:space="preserve">                          SUTStatements |</w:t>
        </w:r>
      </w:ins>
    </w:p>
    <w:p w14:paraId="3F1D7CDC" w14:textId="77777777" w:rsidR="00C46F20" w:rsidRPr="00DC7355" w:rsidRDefault="00C46F20" w:rsidP="00C46F20">
      <w:pPr>
        <w:pStyle w:val="PL"/>
        <w:rPr>
          <w:ins w:id="252" w:author="Jens Grabowski" w:date="2022-01-10T14:22:00Z"/>
          <w:noProof w:val="0"/>
        </w:rPr>
      </w:pPr>
      <w:ins w:id="253" w:author="Jens Grabowski" w:date="2022-01-10T14:22:00Z">
        <w:r w:rsidRPr="00DC7355">
          <w:rPr>
            <w:noProof w:val="0"/>
          </w:rPr>
          <w:t xml:space="preserve">                          StopKeyword |</w:t>
        </w:r>
      </w:ins>
    </w:p>
    <w:p w14:paraId="694BDDC2" w14:textId="77777777" w:rsidR="00C46F20" w:rsidRPr="00E050F7" w:rsidRDefault="00C46F20" w:rsidP="00C46F20">
      <w:pPr>
        <w:pStyle w:val="PL"/>
        <w:rPr>
          <w:ins w:id="254" w:author="Jens Grabowski" w:date="2022-01-10T14:22:00Z"/>
          <w:noProof w:val="0"/>
          <w:u w:val="single"/>
        </w:rPr>
      </w:pPr>
      <w:ins w:id="255" w:author="Jens Grabowski" w:date="2022-01-10T14:22:00Z">
        <w:r w:rsidRPr="00DC7355">
          <w:rPr>
            <w:noProof w:val="0"/>
          </w:rPr>
          <w:t xml:space="preserve">                          </w:t>
        </w:r>
        <w:r w:rsidRPr="00E050F7">
          <w:rPr>
            <w:noProof w:val="0"/>
            <w:u w:val="single"/>
          </w:rPr>
          <w:t>KillConfigStatement</w:t>
        </w:r>
      </w:ins>
    </w:p>
    <w:p w14:paraId="1E875384" w14:textId="77777777" w:rsidR="00C46F20" w:rsidRPr="00DC7355" w:rsidRDefault="00C46F20" w:rsidP="00C46F20">
      <w:pPr>
        <w:pStyle w:val="PL"/>
        <w:rPr>
          <w:ins w:id="256" w:author="Jens Grabowski" w:date="2022-01-10T14:22:00Z"/>
          <w:noProof w:val="0"/>
        </w:rPr>
      </w:pPr>
    </w:p>
    <w:p w14:paraId="489BA1FB" w14:textId="77777777" w:rsidR="00C46F20" w:rsidRPr="00DC7355" w:rsidRDefault="00C46F20" w:rsidP="00C46F20">
      <w:pPr>
        <w:pStyle w:val="PL"/>
        <w:rPr>
          <w:ins w:id="257" w:author="Jens Grabowski" w:date="2022-01-10T14:22:00Z"/>
          <w:noProof w:val="0"/>
        </w:rPr>
      </w:pPr>
      <w:ins w:id="258" w:author="Jens Grabowski" w:date="2022-01-10T14:22:00Z">
        <w:r>
          <w:rPr>
            <w:noProof w:val="0"/>
          </w:rPr>
          <w:t>263</w:t>
        </w:r>
        <w:r w:rsidRPr="00DC7355">
          <w:rPr>
            <w:noProof w:val="0"/>
          </w:rPr>
          <w:t xml:space="preserve"> </w:t>
        </w:r>
        <w:proofErr w:type="gramStart"/>
        <w:r w:rsidRPr="00DC7355">
          <w:rPr>
            <w:noProof w:val="0"/>
          </w:rPr>
          <w:t>ValueRef :</w:t>
        </w:r>
        <w:proofErr w:type="gramEnd"/>
        <w:r w:rsidRPr="00DC7355">
          <w:rPr>
            <w:noProof w:val="0"/>
          </w:rPr>
          <w:t xml:space="preserve">:= Identifier [ExtendedFieldReference] | </w:t>
        </w:r>
        <w:r w:rsidRPr="00E050F7">
          <w:rPr>
            <w:noProof w:val="0"/>
            <w:u w:val="single"/>
          </w:rPr>
          <w:t>PortOp</w:t>
        </w:r>
      </w:ins>
    </w:p>
    <w:p w14:paraId="15A1E869" w14:textId="77777777" w:rsidR="00C46F20" w:rsidRPr="00DC7355" w:rsidRDefault="00C46F20" w:rsidP="00C46F20">
      <w:pPr>
        <w:pStyle w:val="PL"/>
        <w:rPr>
          <w:ins w:id="259" w:author="Jens Grabowski" w:date="2022-01-10T14:22:00Z"/>
          <w:noProof w:val="0"/>
        </w:rPr>
      </w:pPr>
    </w:p>
    <w:p w14:paraId="7F5DCFE5" w14:textId="77777777" w:rsidR="00C46F20" w:rsidRPr="00DC7355" w:rsidRDefault="00C46F20" w:rsidP="00C46F20">
      <w:pPr>
        <w:pStyle w:val="PL"/>
        <w:rPr>
          <w:ins w:id="260" w:author="Jens Grabowski" w:date="2022-01-10T14:22:00Z"/>
          <w:noProof w:val="0"/>
        </w:rPr>
      </w:pPr>
      <w:ins w:id="261" w:author="Jens Grabowski" w:date="2022-01-10T14:22:00Z">
        <w:r>
          <w:rPr>
            <w:noProof w:val="0"/>
          </w:rPr>
          <w:t>269</w:t>
        </w:r>
        <w:r w:rsidRPr="00DC7355">
          <w:rPr>
            <w:noProof w:val="0"/>
          </w:rPr>
          <w:t xml:space="preserve">. </w:t>
        </w:r>
        <w:proofErr w:type="gramStart"/>
        <w:r w:rsidRPr="00DC7355">
          <w:rPr>
            <w:noProof w:val="0"/>
          </w:rPr>
          <w:t>CreateOp :</w:t>
        </w:r>
        <w:proofErr w:type="gramEnd"/>
        <w:r w:rsidRPr="00DC7355">
          <w:rPr>
            <w:noProof w:val="0"/>
          </w:rPr>
          <w:t>:=</w:t>
        </w:r>
        <w:r w:rsidRPr="00DC7355">
          <w:rPr>
            <w:noProof w:val="0"/>
          </w:rPr>
          <w:tab/>
          <w:t xml:space="preserve">ComponentType Dot CreateKeyword </w:t>
        </w:r>
      </w:ins>
    </w:p>
    <w:p w14:paraId="4CFD7688" w14:textId="77777777" w:rsidR="00C46F20" w:rsidRPr="00DC7355" w:rsidRDefault="00C46F20" w:rsidP="00C46F20">
      <w:pPr>
        <w:pStyle w:val="PL"/>
        <w:rPr>
          <w:ins w:id="262" w:author="Jens Grabowski" w:date="2022-01-10T14:22:00Z"/>
          <w:noProof w:val="0"/>
        </w:rPr>
      </w:pPr>
      <w:ins w:id="263" w:author="Jens Grabowski" w:date="2022-01-10T14:22:00Z">
        <w:r w:rsidRPr="00DC7355">
          <w:rPr>
            <w:noProof w:val="0"/>
          </w:rPr>
          <w:t xml:space="preserve">                    ["(" (SingleExpression | Minus) ["," SingleExpression] ")"]</w:t>
        </w:r>
      </w:ins>
    </w:p>
    <w:p w14:paraId="32B92071" w14:textId="77777777" w:rsidR="00C46F20" w:rsidRPr="00DC7355" w:rsidRDefault="00C46F20" w:rsidP="00C46F20">
      <w:pPr>
        <w:pStyle w:val="PL"/>
        <w:rPr>
          <w:ins w:id="264" w:author="Jens Grabowski" w:date="2022-01-10T14:22:00Z"/>
          <w:noProof w:val="0"/>
        </w:rPr>
      </w:pPr>
      <w:ins w:id="265" w:author="Jens Grabowski" w:date="2022-01-10T14:22:00Z">
        <w:r w:rsidRPr="00DC7355">
          <w:rPr>
            <w:noProof w:val="0"/>
          </w:rPr>
          <w:tab/>
        </w:r>
        <w:r w:rsidRPr="00DC7355">
          <w:rPr>
            <w:noProof w:val="0"/>
          </w:rPr>
          <w:tab/>
        </w:r>
        <w:r w:rsidRPr="00DC7355">
          <w:rPr>
            <w:noProof w:val="0"/>
          </w:rPr>
          <w:tab/>
        </w:r>
        <w:r w:rsidRPr="00DC7355">
          <w:rPr>
            <w:noProof w:val="0"/>
          </w:rPr>
          <w:tab/>
        </w:r>
        <w:r w:rsidRPr="00DC7355">
          <w:rPr>
            <w:noProof w:val="0"/>
          </w:rPr>
          <w:tab/>
          <w:t xml:space="preserve">[AliveKeyword | </w:t>
        </w:r>
        <w:r w:rsidRPr="00E050F7">
          <w:rPr>
            <w:noProof w:val="0"/>
            <w:u w:val="single"/>
          </w:rPr>
          <w:t>StaticKeyword</w:t>
        </w:r>
        <w:r w:rsidRPr="00DC7355">
          <w:rPr>
            <w:noProof w:val="0"/>
          </w:rPr>
          <w:t>]</w:t>
        </w:r>
      </w:ins>
    </w:p>
    <w:p w14:paraId="031E4B26" w14:textId="77777777" w:rsidR="00C46F20" w:rsidRPr="00DC7355" w:rsidRDefault="00C46F20" w:rsidP="00C46F20">
      <w:pPr>
        <w:pStyle w:val="PL"/>
        <w:rPr>
          <w:ins w:id="266" w:author="Jens Grabowski" w:date="2022-01-10T14:22:00Z"/>
          <w:noProof w:val="0"/>
        </w:rPr>
      </w:pPr>
    </w:p>
    <w:p w14:paraId="3C3597D8" w14:textId="77777777" w:rsidR="00C46F20" w:rsidRPr="00DC7355" w:rsidRDefault="00C46F20" w:rsidP="00C46F20">
      <w:pPr>
        <w:pStyle w:val="PL"/>
        <w:rPr>
          <w:ins w:id="267" w:author="Jens Grabowski" w:date="2022-01-10T14:22:00Z"/>
          <w:noProof w:val="0"/>
        </w:rPr>
      </w:pPr>
      <w:ins w:id="268" w:author="Jens Grabowski" w:date="2022-01-10T14:22:00Z">
        <w:r>
          <w:rPr>
            <w:noProof w:val="0"/>
          </w:rPr>
          <w:t>284</w:t>
        </w:r>
        <w:r w:rsidRPr="00DC7355">
          <w:rPr>
            <w:noProof w:val="0"/>
          </w:rPr>
          <w:t xml:space="preserve">. </w:t>
        </w:r>
        <w:proofErr w:type="gramStart"/>
        <w:r w:rsidRPr="00DC7355">
          <w:rPr>
            <w:noProof w:val="0"/>
          </w:rPr>
          <w:t>ConnectStatement :</w:t>
        </w:r>
        <w:proofErr w:type="gramEnd"/>
        <w:r w:rsidRPr="00DC7355">
          <w:rPr>
            <w:noProof w:val="0"/>
          </w:rPr>
          <w:t>:= ConnectKeyword SingleConnectionSpec [</w:t>
        </w:r>
        <w:r w:rsidRPr="00E050F7">
          <w:rPr>
            <w:noProof w:val="0"/>
            <w:u w:val="single"/>
          </w:rPr>
          <w:t>StaticKeyword</w:t>
        </w:r>
        <w:r w:rsidRPr="00DC7355">
          <w:rPr>
            <w:noProof w:val="0"/>
          </w:rPr>
          <w:t>]</w:t>
        </w:r>
      </w:ins>
    </w:p>
    <w:p w14:paraId="6F0F054C" w14:textId="77777777" w:rsidR="00C46F20" w:rsidRPr="00DC7355" w:rsidRDefault="00C46F20" w:rsidP="00C46F20">
      <w:pPr>
        <w:pStyle w:val="PL"/>
        <w:rPr>
          <w:ins w:id="269" w:author="Jens Grabowski" w:date="2022-01-10T14:22:00Z"/>
          <w:noProof w:val="0"/>
        </w:rPr>
      </w:pPr>
    </w:p>
    <w:p w14:paraId="2E4B1E8F" w14:textId="77777777" w:rsidR="00C46F20" w:rsidRPr="00DC7355" w:rsidRDefault="00C46F20" w:rsidP="00C46F20">
      <w:pPr>
        <w:pStyle w:val="PL"/>
        <w:rPr>
          <w:ins w:id="270" w:author="Jens Grabowski" w:date="2022-01-10T14:22:00Z"/>
          <w:noProof w:val="0"/>
        </w:rPr>
      </w:pPr>
      <w:ins w:id="271" w:author="Jens Grabowski" w:date="2022-01-10T14:22:00Z">
        <w:r>
          <w:rPr>
            <w:noProof w:val="0"/>
          </w:rPr>
          <w:t>294</w:t>
        </w:r>
        <w:r w:rsidRPr="00DC7355">
          <w:rPr>
            <w:noProof w:val="0"/>
          </w:rPr>
          <w:t xml:space="preserve">. </w:t>
        </w:r>
        <w:proofErr w:type="gramStart"/>
        <w:r w:rsidRPr="00DC7355">
          <w:rPr>
            <w:noProof w:val="0"/>
          </w:rPr>
          <w:t>MapStatement :</w:t>
        </w:r>
        <w:proofErr w:type="gramEnd"/>
        <w:r w:rsidRPr="00DC7355">
          <w:rPr>
            <w:noProof w:val="0"/>
          </w:rPr>
          <w:t>:= MapKeyword SingleConnectionSpec [ParamClause] [</w:t>
        </w:r>
        <w:r w:rsidRPr="00E050F7">
          <w:rPr>
            <w:noProof w:val="0"/>
            <w:u w:val="single"/>
          </w:rPr>
          <w:t>StaticKeyword</w:t>
        </w:r>
        <w:r w:rsidRPr="00DC7355">
          <w:rPr>
            <w:noProof w:val="0"/>
          </w:rPr>
          <w:t>]</w:t>
        </w:r>
      </w:ins>
    </w:p>
    <w:p w14:paraId="12E027CC" w14:textId="77777777" w:rsidR="00C46F20" w:rsidRPr="00DC7355" w:rsidRDefault="00C46F20" w:rsidP="00C46F20">
      <w:pPr>
        <w:pStyle w:val="PL"/>
        <w:rPr>
          <w:ins w:id="272" w:author="Jens Grabowski" w:date="2022-01-10T14:22:00Z"/>
          <w:noProof w:val="0"/>
        </w:rPr>
      </w:pPr>
    </w:p>
    <w:p w14:paraId="3C637A67" w14:textId="77777777" w:rsidR="00C46F20" w:rsidRPr="00DC7355" w:rsidRDefault="00C46F20" w:rsidP="00C46F20">
      <w:pPr>
        <w:pStyle w:val="PL"/>
        <w:rPr>
          <w:ins w:id="273" w:author="Jens Grabowski" w:date="2022-01-10T14:22:00Z"/>
          <w:noProof w:val="0"/>
        </w:rPr>
      </w:pPr>
      <w:ins w:id="274" w:author="Jens Grabowski" w:date="2022-01-10T14:22:00Z">
        <w:r>
          <w:rPr>
            <w:noProof w:val="0"/>
          </w:rPr>
          <w:t>405</w:t>
        </w:r>
        <w:r w:rsidRPr="00DC7355">
          <w:rPr>
            <w:noProof w:val="0"/>
          </w:rPr>
          <w:t xml:space="preserve">. </w:t>
        </w:r>
        <w:proofErr w:type="gramStart"/>
        <w:r w:rsidRPr="00DC7355">
          <w:rPr>
            <w:noProof w:val="0"/>
          </w:rPr>
          <w:t>PredefinedType :</w:t>
        </w:r>
        <w:proofErr w:type="gramEnd"/>
        <w:r w:rsidRPr="00DC7355">
          <w:rPr>
            <w:noProof w:val="0"/>
          </w:rPr>
          <w:t>:= BitStringKeyword |</w:t>
        </w:r>
      </w:ins>
    </w:p>
    <w:p w14:paraId="4F5B8B39" w14:textId="77777777" w:rsidR="00C46F20" w:rsidRPr="00DC7355" w:rsidRDefault="00C46F20" w:rsidP="00C46F20">
      <w:pPr>
        <w:pStyle w:val="PL"/>
        <w:rPr>
          <w:ins w:id="275" w:author="Jens Grabowski" w:date="2022-01-10T14:22:00Z"/>
          <w:noProof w:val="0"/>
        </w:rPr>
      </w:pPr>
      <w:ins w:id="276" w:author="Jens Grabowski" w:date="2022-01-10T14:22:00Z">
        <w:r w:rsidRPr="00DC7355">
          <w:rPr>
            <w:noProof w:val="0"/>
          </w:rPr>
          <w:t xml:space="preserve">                        BooleanKeyword |</w:t>
        </w:r>
      </w:ins>
    </w:p>
    <w:p w14:paraId="05F8E054" w14:textId="77777777" w:rsidR="00C46F20" w:rsidRPr="00DC7355" w:rsidRDefault="00C46F20" w:rsidP="00C46F20">
      <w:pPr>
        <w:pStyle w:val="PL"/>
        <w:rPr>
          <w:ins w:id="277" w:author="Jens Grabowski" w:date="2022-01-10T14:22:00Z"/>
          <w:noProof w:val="0"/>
        </w:rPr>
      </w:pPr>
      <w:ins w:id="278" w:author="Jens Grabowski" w:date="2022-01-10T14:22:00Z">
        <w:r w:rsidRPr="00DC7355">
          <w:rPr>
            <w:noProof w:val="0"/>
          </w:rPr>
          <w:t xml:space="preserve">                        CharStringKeyword |</w:t>
        </w:r>
      </w:ins>
    </w:p>
    <w:p w14:paraId="37C2A918" w14:textId="77777777" w:rsidR="00C46F20" w:rsidRPr="00DC7355" w:rsidRDefault="00C46F20" w:rsidP="00C46F20">
      <w:pPr>
        <w:pStyle w:val="PL"/>
        <w:rPr>
          <w:ins w:id="279" w:author="Jens Grabowski" w:date="2022-01-10T14:22:00Z"/>
          <w:noProof w:val="0"/>
        </w:rPr>
      </w:pPr>
      <w:ins w:id="280" w:author="Jens Grabowski" w:date="2022-01-10T14:22:00Z">
        <w:r w:rsidRPr="00DC7355">
          <w:rPr>
            <w:noProof w:val="0"/>
          </w:rPr>
          <w:t xml:space="preserve">                        UniversalCharString |</w:t>
        </w:r>
      </w:ins>
    </w:p>
    <w:p w14:paraId="41DDC87F" w14:textId="77777777" w:rsidR="00C46F20" w:rsidRPr="00DC7355" w:rsidRDefault="00C46F20" w:rsidP="00C46F20">
      <w:pPr>
        <w:pStyle w:val="PL"/>
        <w:rPr>
          <w:ins w:id="281" w:author="Jens Grabowski" w:date="2022-01-10T14:22:00Z"/>
          <w:noProof w:val="0"/>
        </w:rPr>
      </w:pPr>
      <w:ins w:id="282" w:author="Jens Grabowski" w:date="2022-01-10T14:22:00Z">
        <w:r w:rsidRPr="00DC7355">
          <w:rPr>
            <w:noProof w:val="0"/>
          </w:rPr>
          <w:t xml:space="preserve">                        IntegerKeyword |</w:t>
        </w:r>
      </w:ins>
    </w:p>
    <w:p w14:paraId="7461949D" w14:textId="77777777" w:rsidR="00C46F20" w:rsidRPr="00DC7355" w:rsidRDefault="00C46F20" w:rsidP="00C46F20">
      <w:pPr>
        <w:pStyle w:val="PL"/>
        <w:rPr>
          <w:ins w:id="283" w:author="Jens Grabowski" w:date="2022-01-10T14:22:00Z"/>
          <w:noProof w:val="0"/>
        </w:rPr>
      </w:pPr>
      <w:ins w:id="284" w:author="Jens Grabowski" w:date="2022-01-10T14:22:00Z">
        <w:r w:rsidRPr="00DC7355">
          <w:rPr>
            <w:noProof w:val="0"/>
          </w:rPr>
          <w:t xml:space="preserve">                        OctetStringKeyword |</w:t>
        </w:r>
      </w:ins>
    </w:p>
    <w:p w14:paraId="5E8F3B20" w14:textId="77777777" w:rsidR="00C46F20" w:rsidRPr="00DC7355" w:rsidRDefault="00C46F20" w:rsidP="00C46F20">
      <w:pPr>
        <w:pStyle w:val="PL"/>
        <w:rPr>
          <w:ins w:id="285" w:author="Jens Grabowski" w:date="2022-01-10T14:22:00Z"/>
          <w:noProof w:val="0"/>
        </w:rPr>
      </w:pPr>
      <w:ins w:id="286" w:author="Jens Grabowski" w:date="2022-01-10T14:22:00Z">
        <w:r w:rsidRPr="00DC7355">
          <w:rPr>
            <w:noProof w:val="0"/>
          </w:rPr>
          <w:t xml:space="preserve">                        HexStringKeyword |</w:t>
        </w:r>
      </w:ins>
    </w:p>
    <w:p w14:paraId="37DC30A3" w14:textId="77777777" w:rsidR="00C46F20" w:rsidRPr="00DC7355" w:rsidRDefault="00C46F20" w:rsidP="00C46F20">
      <w:pPr>
        <w:pStyle w:val="PL"/>
        <w:rPr>
          <w:ins w:id="287" w:author="Jens Grabowski" w:date="2022-01-10T14:22:00Z"/>
          <w:noProof w:val="0"/>
        </w:rPr>
      </w:pPr>
      <w:ins w:id="288" w:author="Jens Grabowski" w:date="2022-01-10T14:22:00Z">
        <w:r w:rsidRPr="00DC7355">
          <w:rPr>
            <w:noProof w:val="0"/>
          </w:rPr>
          <w:t xml:space="preserve">                        VerdictTypeKeyword |</w:t>
        </w:r>
      </w:ins>
    </w:p>
    <w:p w14:paraId="1542BA47" w14:textId="77777777" w:rsidR="00C46F20" w:rsidRPr="00DC7355" w:rsidRDefault="00C46F20" w:rsidP="00C46F20">
      <w:pPr>
        <w:pStyle w:val="PL"/>
        <w:rPr>
          <w:ins w:id="289" w:author="Jens Grabowski" w:date="2022-01-10T14:22:00Z"/>
          <w:noProof w:val="0"/>
        </w:rPr>
      </w:pPr>
      <w:ins w:id="290" w:author="Jens Grabowski" w:date="2022-01-10T14:22:00Z">
        <w:r w:rsidRPr="00DC7355">
          <w:rPr>
            <w:noProof w:val="0"/>
          </w:rPr>
          <w:t xml:space="preserve">                        FloatKeyword |</w:t>
        </w:r>
      </w:ins>
    </w:p>
    <w:p w14:paraId="3BF10033" w14:textId="77777777" w:rsidR="00C46F20" w:rsidRPr="00DC7355" w:rsidRDefault="00C46F20" w:rsidP="00C46F20">
      <w:pPr>
        <w:pStyle w:val="PL"/>
        <w:rPr>
          <w:ins w:id="291" w:author="Jens Grabowski" w:date="2022-01-10T14:22:00Z"/>
          <w:noProof w:val="0"/>
        </w:rPr>
      </w:pPr>
      <w:ins w:id="292" w:author="Jens Grabowski" w:date="2022-01-10T14:22:00Z">
        <w:r w:rsidRPr="00DC7355">
          <w:rPr>
            <w:noProof w:val="0"/>
          </w:rPr>
          <w:t xml:space="preserve">                        AddressKeyword |</w:t>
        </w:r>
      </w:ins>
    </w:p>
    <w:p w14:paraId="27A1662B" w14:textId="77777777" w:rsidR="00C46F20" w:rsidRPr="00DC7355" w:rsidRDefault="00C46F20" w:rsidP="00C46F20">
      <w:pPr>
        <w:pStyle w:val="PL"/>
        <w:rPr>
          <w:ins w:id="293" w:author="Jens Grabowski" w:date="2022-01-10T14:22:00Z"/>
          <w:noProof w:val="0"/>
        </w:rPr>
      </w:pPr>
      <w:ins w:id="294" w:author="Jens Grabowski" w:date="2022-01-10T14:22:00Z">
        <w:r w:rsidRPr="00DC7355">
          <w:rPr>
            <w:noProof w:val="0"/>
          </w:rPr>
          <w:t xml:space="preserve">                        DefaultKeyword |</w:t>
        </w:r>
      </w:ins>
    </w:p>
    <w:p w14:paraId="75D93797" w14:textId="77777777" w:rsidR="00C46F20" w:rsidRDefault="00C46F20" w:rsidP="00C46F20">
      <w:pPr>
        <w:pStyle w:val="PL"/>
        <w:rPr>
          <w:ins w:id="295" w:author="Jens Grabowski" w:date="2022-01-10T14:22:00Z"/>
          <w:noProof w:val="0"/>
        </w:rPr>
      </w:pPr>
      <w:ins w:id="296" w:author="Jens Grabowski" w:date="2022-01-10T14:22:00Z">
        <w:r w:rsidRPr="00DC7355">
          <w:rPr>
            <w:noProof w:val="0"/>
          </w:rPr>
          <w:t xml:space="preserve">                        AnyTypeKeyword |</w:t>
        </w:r>
      </w:ins>
    </w:p>
    <w:p w14:paraId="29368FFF" w14:textId="77777777" w:rsidR="00C46F20" w:rsidRPr="00DC7355" w:rsidRDefault="00C46F20" w:rsidP="00C46F20">
      <w:pPr>
        <w:pStyle w:val="PL"/>
        <w:rPr>
          <w:ins w:id="297" w:author="Jens Grabowski" w:date="2022-01-10T14:22:00Z"/>
          <w:noProof w:val="0"/>
        </w:rPr>
      </w:pPr>
      <w:ins w:id="298" w:author="Jens Grabowski" w:date="2022-01-10T14:22:00Z">
        <w:r>
          <w:rPr>
            <w:noProof w:val="0"/>
          </w:rPr>
          <w:tab/>
        </w:r>
        <w:r>
          <w:rPr>
            <w:noProof w:val="0"/>
          </w:rPr>
          <w:tab/>
        </w:r>
        <w:r>
          <w:rPr>
            <w:noProof w:val="0"/>
          </w:rPr>
          <w:tab/>
        </w:r>
        <w:r>
          <w:rPr>
            <w:noProof w:val="0"/>
          </w:rPr>
          <w:tab/>
        </w:r>
        <w:r>
          <w:rPr>
            <w:noProof w:val="0"/>
          </w:rPr>
          <w:tab/>
        </w:r>
        <w:r>
          <w:rPr>
            <w:noProof w:val="0"/>
          </w:rPr>
          <w:tab/>
          <w:t xml:space="preserve">TimerKeyword </w:t>
        </w:r>
        <w:r w:rsidRPr="00DC7355">
          <w:rPr>
            <w:noProof w:val="0"/>
          </w:rPr>
          <w:t>|</w:t>
        </w:r>
      </w:ins>
    </w:p>
    <w:p w14:paraId="2D3EF218" w14:textId="77777777" w:rsidR="00C46F20" w:rsidRPr="00E050F7" w:rsidRDefault="00C46F20" w:rsidP="00C46F20">
      <w:pPr>
        <w:pStyle w:val="PL"/>
        <w:rPr>
          <w:ins w:id="299" w:author="Jens Grabowski" w:date="2022-01-10T14:22:00Z"/>
          <w:noProof w:val="0"/>
          <w:u w:val="single"/>
        </w:rPr>
      </w:pPr>
      <w:ins w:id="300" w:author="Jens Grabowski" w:date="2022-01-10T14:22:00Z">
        <w:r w:rsidRPr="00DC7355">
          <w:rPr>
            <w:noProof w:val="0"/>
          </w:rPr>
          <w:t xml:space="preserve">                        </w:t>
        </w:r>
        <w:r w:rsidRPr="00E050F7">
          <w:rPr>
            <w:noProof w:val="0"/>
            <w:u w:val="single"/>
          </w:rPr>
          <w:t>ConfigurationKeyword</w:t>
        </w:r>
      </w:ins>
    </w:p>
    <w:p w14:paraId="62DA4EFE" w14:textId="77777777" w:rsidR="00C46F20" w:rsidRPr="00DC7355" w:rsidRDefault="00C46F20" w:rsidP="00C46F20">
      <w:pPr>
        <w:pStyle w:val="PL"/>
        <w:rPr>
          <w:ins w:id="301" w:author="Jens Grabowski" w:date="2022-01-10T14:22:00Z"/>
          <w:noProof w:val="0"/>
        </w:rPr>
      </w:pPr>
    </w:p>
    <w:p w14:paraId="6C156307" w14:textId="77777777" w:rsidR="00C46F20" w:rsidRPr="00DC7355" w:rsidRDefault="00C46F20" w:rsidP="00C46F20">
      <w:pPr>
        <w:pStyle w:val="PL"/>
        <w:rPr>
          <w:ins w:id="302" w:author="Jens Grabowski" w:date="2022-01-10T14:22:00Z"/>
          <w:noProof w:val="0"/>
        </w:rPr>
      </w:pPr>
      <w:ins w:id="303" w:author="Jens Grabowski" w:date="2022-01-10T14:22:00Z">
        <w:r>
          <w:rPr>
            <w:noProof w:val="0"/>
          </w:rPr>
          <w:t>557</w:t>
        </w:r>
        <w:r w:rsidRPr="00DC7355">
          <w:rPr>
            <w:noProof w:val="0"/>
          </w:rPr>
          <w:t xml:space="preserve">. </w:t>
        </w:r>
        <w:proofErr w:type="gramStart"/>
        <w:r w:rsidRPr="00DC7355">
          <w:rPr>
            <w:noProof w:val="0"/>
          </w:rPr>
          <w:t>OpCall :</w:t>
        </w:r>
        <w:proofErr w:type="gramEnd"/>
        <w:r w:rsidRPr="00DC7355">
          <w:rPr>
            <w:noProof w:val="0"/>
          </w:rPr>
          <w:t>:= ConfigurationOps |</w:t>
        </w:r>
      </w:ins>
    </w:p>
    <w:p w14:paraId="0B84EDF2" w14:textId="77777777" w:rsidR="00C46F20" w:rsidRPr="00DC7355" w:rsidRDefault="00C46F20" w:rsidP="00C46F20">
      <w:pPr>
        <w:pStyle w:val="PL"/>
        <w:rPr>
          <w:ins w:id="304" w:author="Jens Grabowski" w:date="2022-01-10T14:22:00Z"/>
          <w:noProof w:val="0"/>
        </w:rPr>
      </w:pPr>
      <w:ins w:id="305" w:author="Jens Grabowski" w:date="2022-01-10T14:22:00Z">
        <w:r w:rsidRPr="00DC7355">
          <w:rPr>
            <w:noProof w:val="0"/>
          </w:rPr>
          <w:t xml:space="preserve">                GetLocalVerdict |</w:t>
        </w:r>
      </w:ins>
    </w:p>
    <w:p w14:paraId="05A90DB2" w14:textId="77777777" w:rsidR="00C46F20" w:rsidRPr="00DC7355" w:rsidRDefault="00C46F20" w:rsidP="00C46F20">
      <w:pPr>
        <w:pStyle w:val="PL"/>
        <w:rPr>
          <w:ins w:id="306" w:author="Jens Grabowski" w:date="2022-01-10T14:22:00Z"/>
          <w:noProof w:val="0"/>
        </w:rPr>
      </w:pPr>
      <w:ins w:id="307" w:author="Jens Grabowski" w:date="2022-01-10T14:22:00Z">
        <w:r w:rsidRPr="00DC7355">
          <w:rPr>
            <w:noProof w:val="0"/>
          </w:rPr>
          <w:t xml:space="preserve">                </w:t>
        </w:r>
        <w:r w:rsidRPr="00E050F7">
          <w:rPr>
            <w:noProof w:val="0"/>
            <w:u w:val="single"/>
          </w:rPr>
          <w:t>VerdictOps</w:t>
        </w:r>
        <w:r w:rsidRPr="00DC7355">
          <w:rPr>
            <w:noProof w:val="0"/>
          </w:rPr>
          <w:t xml:space="preserve"> |</w:t>
        </w:r>
      </w:ins>
    </w:p>
    <w:p w14:paraId="417F22A8" w14:textId="77777777" w:rsidR="00C46F20" w:rsidRPr="00DC7355" w:rsidRDefault="00C46F20" w:rsidP="00C46F20">
      <w:pPr>
        <w:pStyle w:val="PL"/>
        <w:rPr>
          <w:ins w:id="308" w:author="Jens Grabowski" w:date="2022-01-10T14:22:00Z"/>
          <w:noProof w:val="0"/>
        </w:rPr>
      </w:pPr>
      <w:ins w:id="309" w:author="Jens Grabowski" w:date="2022-01-10T14:22:00Z">
        <w:r w:rsidRPr="00DC7355">
          <w:rPr>
            <w:noProof w:val="0"/>
          </w:rPr>
          <w:t xml:space="preserve">                TimerOps |</w:t>
        </w:r>
      </w:ins>
    </w:p>
    <w:p w14:paraId="45615B53" w14:textId="77777777" w:rsidR="00C46F20" w:rsidRPr="00DC7355" w:rsidRDefault="00C46F20" w:rsidP="00C46F20">
      <w:pPr>
        <w:pStyle w:val="PL"/>
        <w:rPr>
          <w:ins w:id="310" w:author="Jens Grabowski" w:date="2022-01-10T14:22:00Z"/>
          <w:noProof w:val="0"/>
        </w:rPr>
      </w:pPr>
      <w:ins w:id="311" w:author="Jens Grabowski" w:date="2022-01-10T14:22:00Z">
        <w:r w:rsidRPr="00DC7355">
          <w:rPr>
            <w:noProof w:val="0"/>
          </w:rPr>
          <w:t xml:space="preserve">                TestcaseInstance |</w:t>
        </w:r>
      </w:ins>
    </w:p>
    <w:p w14:paraId="42F96641" w14:textId="77777777" w:rsidR="00C46F20" w:rsidRPr="00DC7355" w:rsidRDefault="00C46F20" w:rsidP="00C46F20">
      <w:pPr>
        <w:pStyle w:val="PL"/>
        <w:rPr>
          <w:ins w:id="312" w:author="Jens Grabowski" w:date="2022-01-10T14:22:00Z"/>
          <w:noProof w:val="0"/>
        </w:rPr>
      </w:pPr>
      <w:ins w:id="313" w:author="Jens Grabowski" w:date="2022-01-10T14:22:00Z">
        <w:r w:rsidRPr="00DC7355">
          <w:rPr>
            <w:noProof w:val="0"/>
          </w:rPr>
          <w:t xml:space="preserve">                </w:t>
        </w:r>
        <w:r>
          <w:rPr>
            <w:noProof w:val="0"/>
          </w:rPr>
          <w:t>(</w:t>
        </w:r>
        <w:r w:rsidRPr="00DC7355">
          <w:rPr>
            <w:noProof w:val="0"/>
          </w:rPr>
          <w:t xml:space="preserve">FunctionInstance </w:t>
        </w:r>
        <w:proofErr w:type="gramStart"/>
        <w:r w:rsidRPr="00DC7355">
          <w:rPr>
            <w:noProof w:val="0"/>
          </w:rPr>
          <w:t>[ ExtendedFieldReference</w:t>
        </w:r>
        <w:proofErr w:type="gramEnd"/>
        <w:r w:rsidRPr="00DC7355">
          <w:rPr>
            <w:noProof w:val="0"/>
          </w:rPr>
          <w:t xml:space="preserve"> ]</w:t>
        </w:r>
        <w:r>
          <w:rPr>
            <w:noProof w:val="0"/>
          </w:rPr>
          <w:t>)</w:t>
        </w:r>
        <w:r w:rsidRPr="00DC7355">
          <w:rPr>
            <w:noProof w:val="0"/>
          </w:rPr>
          <w:t xml:space="preserve"> |</w:t>
        </w:r>
      </w:ins>
    </w:p>
    <w:p w14:paraId="74D4A30D" w14:textId="77777777" w:rsidR="00C46F20" w:rsidRPr="00DC7355" w:rsidRDefault="00C46F20" w:rsidP="00C46F20">
      <w:pPr>
        <w:pStyle w:val="PL"/>
        <w:rPr>
          <w:ins w:id="314" w:author="Jens Grabowski" w:date="2022-01-10T14:22:00Z"/>
          <w:noProof w:val="0"/>
        </w:rPr>
      </w:pPr>
      <w:ins w:id="315" w:author="Jens Grabowski" w:date="2022-01-10T14:22:00Z">
        <w:r w:rsidRPr="00DC7355">
          <w:rPr>
            <w:noProof w:val="0"/>
          </w:rPr>
          <w:t xml:space="preserve">                </w:t>
        </w:r>
        <w:r>
          <w:rPr>
            <w:noProof w:val="0"/>
          </w:rPr>
          <w:t>(</w:t>
        </w:r>
        <w:r w:rsidRPr="00DC7355">
          <w:rPr>
            <w:noProof w:val="0"/>
          </w:rPr>
          <w:t xml:space="preserve">TemplateOps </w:t>
        </w:r>
        <w:proofErr w:type="gramStart"/>
        <w:r w:rsidRPr="00DC7355">
          <w:rPr>
            <w:noProof w:val="0"/>
          </w:rPr>
          <w:t>[ ExtendedFieldReference</w:t>
        </w:r>
        <w:proofErr w:type="gramEnd"/>
        <w:r w:rsidRPr="00DC7355">
          <w:rPr>
            <w:noProof w:val="0"/>
          </w:rPr>
          <w:t xml:space="preserve"> ]</w:t>
        </w:r>
        <w:r>
          <w:rPr>
            <w:noProof w:val="0"/>
          </w:rPr>
          <w:t>)</w:t>
        </w:r>
        <w:r w:rsidRPr="00DC7355">
          <w:rPr>
            <w:noProof w:val="0"/>
          </w:rPr>
          <w:t xml:space="preserve"> |</w:t>
        </w:r>
      </w:ins>
    </w:p>
    <w:p w14:paraId="1C8028F4" w14:textId="77777777" w:rsidR="00C46F20" w:rsidRDefault="00C46F20" w:rsidP="00C46F20">
      <w:pPr>
        <w:pStyle w:val="PL"/>
        <w:rPr>
          <w:ins w:id="316" w:author="Jens Grabowski" w:date="2022-01-10T14:22:00Z"/>
          <w:noProof w:val="0"/>
        </w:rPr>
      </w:pPr>
      <w:ins w:id="317" w:author="Jens Grabowski" w:date="2022-01-10T14:22:00Z">
        <w:r w:rsidRPr="00DC7355">
          <w:rPr>
            <w:noProof w:val="0"/>
          </w:rPr>
          <w:t xml:space="preserve">                ActivateOp |</w:t>
        </w:r>
      </w:ins>
    </w:p>
    <w:p w14:paraId="7BAFDC99" w14:textId="77777777" w:rsidR="00C46F20" w:rsidRPr="00DC7355" w:rsidRDefault="00C46F20" w:rsidP="00C46F20">
      <w:pPr>
        <w:pStyle w:val="PL"/>
        <w:rPr>
          <w:ins w:id="318" w:author="Jens Grabowski" w:date="2022-01-10T14:22:00Z"/>
          <w:noProof w:val="0"/>
        </w:rPr>
      </w:pPr>
      <w:ins w:id="319" w:author="Jens Grabowski" w:date="2022-01-10T14:22:00Z">
        <w:r>
          <w:rPr>
            <w:noProof w:val="0"/>
          </w:rPr>
          <w:tab/>
        </w:r>
        <w:r>
          <w:rPr>
            <w:noProof w:val="0"/>
          </w:rPr>
          <w:tab/>
        </w:r>
        <w:r>
          <w:rPr>
            <w:noProof w:val="0"/>
          </w:rPr>
          <w:tab/>
        </w:r>
        <w:r>
          <w:rPr>
            <w:noProof w:val="0"/>
          </w:rPr>
          <w:tab/>
          <w:t xml:space="preserve">GetAttributeOp </w:t>
        </w:r>
        <w:r w:rsidRPr="00DC7355">
          <w:rPr>
            <w:noProof w:val="0"/>
          </w:rPr>
          <w:t>|</w:t>
        </w:r>
      </w:ins>
    </w:p>
    <w:p w14:paraId="24AED01F" w14:textId="77777777" w:rsidR="00C46F20" w:rsidRPr="00E050F7" w:rsidRDefault="00C46F20" w:rsidP="00C46F20">
      <w:pPr>
        <w:pStyle w:val="PL"/>
        <w:rPr>
          <w:ins w:id="320" w:author="Jens Grabowski" w:date="2022-01-10T14:22:00Z"/>
          <w:noProof w:val="0"/>
          <w:u w:val="single"/>
        </w:rPr>
      </w:pPr>
      <w:ins w:id="321" w:author="Jens Grabowski" w:date="2022-01-10T14:22:00Z">
        <w:r w:rsidRPr="00DC7355">
          <w:rPr>
            <w:noProof w:val="0"/>
          </w:rPr>
          <w:t xml:space="preserve">                </w:t>
        </w:r>
        <w:r w:rsidRPr="00E050F7">
          <w:rPr>
            <w:noProof w:val="0"/>
            <w:u w:val="single"/>
          </w:rPr>
          <w:t>ConfigurationInstance</w:t>
        </w:r>
      </w:ins>
    </w:p>
    <w:p w14:paraId="6172F686" w14:textId="77777777" w:rsidR="00C46F20" w:rsidRPr="00DC7355" w:rsidRDefault="00C46F20" w:rsidP="00C46F20">
      <w:pPr>
        <w:pStyle w:val="PL"/>
        <w:rPr>
          <w:ins w:id="322" w:author="Jens Grabowski" w:date="2022-01-10T14:22:00Z"/>
          <w:noProof w:val="0"/>
        </w:rPr>
      </w:pPr>
    </w:p>
    <w:p w14:paraId="1268548A" w14:textId="77777777" w:rsidR="00C46F20" w:rsidRPr="00DC7355" w:rsidRDefault="00C46F20" w:rsidP="00C46F20">
      <w:pPr>
        <w:pStyle w:val="berschrift1"/>
        <w:rPr>
          <w:ins w:id="323" w:author="Jens Grabowski" w:date="2022-01-10T14:22:00Z"/>
        </w:rPr>
      </w:pPr>
      <w:ins w:id="324" w:author="Jens Grabowski" w:date="2022-01-10T14:22:00Z">
        <w:r w:rsidRPr="00DC7355">
          <w:t>A.3</w:t>
        </w:r>
        <w:r w:rsidRPr="00DC7355">
          <w:tab/>
          <w:t>Additional TTCN</w:t>
        </w:r>
        <w:r w:rsidRPr="00DC7355">
          <w:noBreakHyphen/>
          <w:t>3 syntax BNF productions</w:t>
        </w:r>
      </w:ins>
    </w:p>
    <w:p w14:paraId="477FEE26" w14:textId="77777777" w:rsidR="00C46F20" w:rsidRPr="00DC7355" w:rsidRDefault="00C46F20" w:rsidP="00C46F20">
      <w:pPr>
        <w:keepNext/>
        <w:rPr>
          <w:ins w:id="325" w:author="Jens Grabowski" w:date="2022-01-10T14:22:00Z"/>
        </w:rPr>
      </w:pPr>
      <w:ins w:id="326" w:author="Jens Grabowski" w:date="2022-01-10T14:22:00Z">
        <w:r w:rsidRPr="00DC7355">
          <w:t>This clause includes all additional BNF productions that needed to define the syntax introduced by this package. All rules start with the digits "781". Additional BNF rules that have a relation to modified BNF rules defined in clause A.2, will have the rule number of the modified rule followed by a lower case letter, e.g. number of modified rule 316, number of related additional rule 781316a. The numbering of other new rules start with number 781001.</w:t>
        </w:r>
      </w:ins>
    </w:p>
    <w:p w14:paraId="11E0149B" w14:textId="77777777" w:rsidR="00C46F20" w:rsidRPr="00DC7355" w:rsidRDefault="00C46F20" w:rsidP="00C46F20">
      <w:pPr>
        <w:pStyle w:val="PL"/>
        <w:rPr>
          <w:ins w:id="327" w:author="Jens Grabowski" w:date="2022-01-10T14:22:00Z"/>
          <w:noProof w:val="0"/>
        </w:rPr>
      </w:pPr>
      <w:ins w:id="328" w:author="Jens Grabowski" w:date="2022-01-10T14:22:00Z">
        <w:r w:rsidRPr="00DC7355">
          <w:rPr>
            <w:noProof w:val="0"/>
          </w:rPr>
          <w:t>78118</w:t>
        </w:r>
        <w:r>
          <w:rPr>
            <w:noProof w:val="0"/>
          </w:rPr>
          <w:t>8</w:t>
        </w:r>
        <w:r w:rsidRPr="00DC7355">
          <w:rPr>
            <w:noProof w:val="0"/>
          </w:rPr>
          <w:t xml:space="preserve">a. </w:t>
        </w:r>
        <w:proofErr w:type="gramStart"/>
        <w:r w:rsidRPr="00DC7355">
          <w:rPr>
            <w:noProof w:val="0"/>
          </w:rPr>
          <w:t>ExecuteOnSpec :</w:t>
        </w:r>
        <w:proofErr w:type="gramEnd"/>
        <w:r w:rsidRPr="00DC7355">
          <w:rPr>
            <w:noProof w:val="0"/>
          </w:rPr>
          <w:t xml:space="preserve">:= ExecuteKeyword </w:t>
        </w:r>
        <w:r w:rsidRPr="00E050F7">
          <w:rPr>
            <w:noProof w:val="0"/>
            <w:u w:val="single"/>
          </w:rPr>
          <w:t>OnKeyword</w:t>
        </w:r>
        <w:r w:rsidRPr="00DC7355">
          <w:rPr>
            <w:noProof w:val="0"/>
          </w:rPr>
          <w:t xml:space="preserve"> ConfigurationRef</w:t>
        </w:r>
      </w:ins>
    </w:p>
    <w:p w14:paraId="5C8327E4" w14:textId="77777777" w:rsidR="00C46F20" w:rsidRPr="00DC7355" w:rsidRDefault="00C46F20" w:rsidP="00C46F20">
      <w:pPr>
        <w:pStyle w:val="PL"/>
        <w:rPr>
          <w:ins w:id="329" w:author="Jens Grabowski" w:date="2022-01-10T14:22:00Z"/>
          <w:noProof w:val="0"/>
        </w:rPr>
      </w:pPr>
    </w:p>
    <w:p w14:paraId="2E9E4EC4" w14:textId="77777777" w:rsidR="00C46F20" w:rsidRPr="00DC7355" w:rsidRDefault="00C46F20" w:rsidP="00C46F20">
      <w:pPr>
        <w:pStyle w:val="PL"/>
        <w:rPr>
          <w:ins w:id="330" w:author="Jens Grabowski" w:date="2022-01-10T14:22:00Z"/>
          <w:noProof w:val="0"/>
        </w:rPr>
      </w:pPr>
      <w:ins w:id="331" w:author="Jens Grabowski" w:date="2022-01-10T14:22:00Z">
        <w:r w:rsidRPr="00DC7355">
          <w:rPr>
            <w:noProof w:val="0"/>
          </w:rPr>
          <w:t>78126</w:t>
        </w:r>
        <w:r>
          <w:rPr>
            <w:noProof w:val="0"/>
          </w:rPr>
          <w:t>9</w:t>
        </w:r>
        <w:r w:rsidRPr="00DC7355">
          <w:rPr>
            <w:noProof w:val="0"/>
          </w:rPr>
          <w:t xml:space="preserve">a. </w:t>
        </w:r>
        <w:proofErr w:type="gramStart"/>
        <w:r w:rsidRPr="00DC7355">
          <w:rPr>
            <w:noProof w:val="0"/>
          </w:rPr>
          <w:t>StaticKeyword :</w:t>
        </w:r>
        <w:proofErr w:type="gramEnd"/>
        <w:r w:rsidRPr="00DC7355">
          <w:rPr>
            <w:noProof w:val="0"/>
          </w:rPr>
          <w:t>:= "static"</w:t>
        </w:r>
      </w:ins>
    </w:p>
    <w:p w14:paraId="0A406F20" w14:textId="77777777" w:rsidR="00C46F20" w:rsidRPr="00DC7355" w:rsidRDefault="00C46F20" w:rsidP="00C46F20">
      <w:pPr>
        <w:pStyle w:val="PL"/>
        <w:rPr>
          <w:ins w:id="332" w:author="Jens Grabowski" w:date="2022-01-10T14:22:00Z"/>
          <w:noProof w:val="0"/>
        </w:rPr>
      </w:pPr>
    </w:p>
    <w:p w14:paraId="64F3E1C2" w14:textId="77777777" w:rsidR="00C46F20" w:rsidRPr="00DC7355" w:rsidRDefault="00C46F20" w:rsidP="00C46F20">
      <w:pPr>
        <w:pStyle w:val="PL"/>
        <w:rPr>
          <w:ins w:id="333" w:author="Jens Grabowski" w:date="2022-01-10T14:22:00Z"/>
          <w:noProof w:val="0"/>
        </w:rPr>
      </w:pPr>
    </w:p>
    <w:p w14:paraId="7B28C616" w14:textId="77777777" w:rsidR="00C46F20" w:rsidRPr="00DC7355" w:rsidRDefault="00C46F20" w:rsidP="00C46F20">
      <w:pPr>
        <w:pStyle w:val="PL"/>
        <w:rPr>
          <w:ins w:id="334" w:author="Jens Grabowski" w:date="2022-01-10T14:22:00Z"/>
          <w:noProof w:val="0"/>
        </w:rPr>
      </w:pPr>
    </w:p>
    <w:p w14:paraId="6644286F" w14:textId="77777777" w:rsidR="00C46F20" w:rsidRPr="00DC7355" w:rsidRDefault="00C46F20" w:rsidP="00C46F20">
      <w:pPr>
        <w:pStyle w:val="PL"/>
        <w:rPr>
          <w:ins w:id="335" w:author="Jens Grabowski" w:date="2022-01-10T14:22:00Z"/>
          <w:noProof w:val="0"/>
        </w:rPr>
      </w:pPr>
      <w:ins w:id="336" w:author="Jens Grabowski" w:date="2022-01-10T14:22:00Z">
        <w:r w:rsidRPr="00DC7355">
          <w:rPr>
            <w:noProof w:val="0"/>
          </w:rPr>
          <w:t xml:space="preserve">781001. </w:t>
        </w:r>
        <w:proofErr w:type="gramStart"/>
        <w:r w:rsidRPr="00DC7355">
          <w:rPr>
            <w:noProof w:val="0"/>
          </w:rPr>
          <w:t>ConfigurationDef :</w:t>
        </w:r>
        <w:proofErr w:type="gramEnd"/>
        <w:r w:rsidRPr="00DC7355">
          <w:rPr>
            <w:noProof w:val="0"/>
          </w:rPr>
          <w:t>:= ConfigurationKeyword ConfigurationIdentifier</w:t>
        </w:r>
      </w:ins>
    </w:p>
    <w:p w14:paraId="5FD020A2" w14:textId="77777777" w:rsidR="00C46F20" w:rsidRPr="00DC7355" w:rsidRDefault="00C46F20" w:rsidP="00C46F20">
      <w:pPr>
        <w:pStyle w:val="PL"/>
        <w:rPr>
          <w:ins w:id="337" w:author="Jens Grabowski" w:date="2022-01-10T14:22:00Z"/>
          <w:noProof w:val="0"/>
        </w:rPr>
      </w:pPr>
      <w:ins w:id="338" w:author="Jens Grabowski" w:date="2022-01-10T14:22:00Z">
        <w:r w:rsidRPr="00DC7355">
          <w:rPr>
            <w:noProof w:val="0"/>
          </w:rPr>
          <w:t xml:space="preserve">                         "("</w:t>
        </w:r>
        <w:proofErr w:type="gramStart"/>
        <w:r w:rsidRPr="00DC7355">
          <w:rPr>
            <w:noProof w:val="0"/>
          </w:rPr>
          <w:t xml:space="preserve">[ </w:t>
        </w:r>
        <w:r w:rsidRPr="00E050F7">
          <w:rPr>
            <w:noProof w:val="0"/>
            <w:u w:val="single"/>
          </w:rPr>
          <w:t>TemplateOrValueFormalParList</w:t>
        </w:r>
        <w:proofErr w:type="gramEnd"/>
        <w:r w:rsidRPr="00DC7355">
          <w:rPr>
            <w:noProof w:val="0"/>
          </w:rPr>
          <w:t xml:space="preserve"> ] ")" </w:t>
        </w:r>
        <w:r w:rsidRPr="00E050F7">
          <w:rPr>
            <w:noProof w:val="0"/>
            <w:u w:val="single"/>
          </w:rPr>
          <w:t>ConfigSpec</w:t>
        </w:r>
      </w:ins>
    </w:p>
    <w:p w14:paraId="4E80DFC9" w14:textId="77777777" w:rsidR="00C46F20" w:rsidRPr="00E050F7" w:rsidRDefault="00C46F20" w:rsidP="00C46F20">
      <w:pPr>
        <w:pStyle w:val="PL"/>
        <w:rPr>
          <w:ins w:id="339" w:author="Jens Grabowski" w:date="2022-01-10T14:22:00Z"/>
          <w:noProof w:val="0"/>
          <w:u w:val="single"/>
        </w:rPr>
      </w:pPr>
      <w:ins w:id="340" w:author="Jens Grabowski" w:date="2022-01-10T14:22:00Z">
        <w:r w:rsidRPr="00DC7355">
          <w:rPr>
            <w:noProof w:val="0"/>
          </w:rPr>
          <w:t xml:space="preserve">                          </w:t>
        </w:r>
        <w:r w:rsidRPr="00E050F7">
          <w:rPr>
            <w:noProof w:val="0"/>
            <w:u w:val="single"/>
          </w:rPr>
          <w:t>StatementBlock</w:t>
        </w:r>
      </w:ins>
    </w:p>
    <w:p w14:paraId="4116024D" w14:textId="77777777" w:rsidR="00C46F20" w:rsidRPr="00DC7355" w:rsidRDefault="00C46F20" w:rsidP="00C46F20">
      <w:pPr>
        <w:pStyle w:val="PL"/>
        <w:tabs>
          <w:tab w:val="clear" w:pos="384"/>
          <w:tab w:val="clear" w:pos="2304"/>
          <w:tab w:val="left" w:pos="500"/>
        </w:tabs>
        <w:rPr>
          <w:ins w:id="341" w:author="Jens Grabowski" w:date="2022-01-10T14:22:00Z"/>
          <w:noProof w:val="0"/>
        </w:rPr>
      </w:pPr>
      <w:ins w:id="342" w:author="Jens Grabowski" w:date="2022-01-10T14:22:00Z">
        <w:r w:rsidRPr="00DC7355">
          <w:rPr>
            <w:noProof w:val="0"/>
          </w:rPr>
          <w:lastRenderedPageBreak/>
          <w:t xml:space="preserve">781002. </w:t>
        </w:r>
        <w:proofErr w:type="gramStart"/>
        <w:r w:rsidRPr="00DC7355">
          <w:rPr>
            <w:noProof w:val="0"/>
          </w:rPr>
          <w:t>ConfigurationKeyword :</w:t>
        </w:r>
        <w:proofErr w:type="gramEnd"/>
        <w:r w:rsidRPr="00DC7355">
          <w:rPr>
            <w:noProof w:val="0"/>
          </w:rPr>
          <w:t>:= "configuration"</w:t>
        </w:r>
      </w:ins>
    </w:p>
    <w:p w14:paraId="04632D7A" w14:textId="77777777" w:rsidR="00C46F20" w:rsidRPr="00DC7355" w:rsidRDefault="00C46F20" w:rsidP="00C46F20">
      <w:pPr>
        <w:pStyle w:val="PL"/>
        <w:rPr>
          <w:ins w:id="343" w:author="Jens Grabowski" w:date="2022-01-10T14:22:00Z"/>
          <w:noProof w:val="0"/>
        </w:rPr>
      </w:pPr>
      <w:ins w:id="344" w:author="Jens Grabowski" w:date="2022-01-10T14:22:00Z">
        <w:r w:rsidRPr="00DC7355">
          <w:rPr>
            <w:noProof w:val="0"/>
          </w:rPr>
          <w:t xml:space="preserve">781003. </w:t>
        </w:r>
        <w:proofErr w:type="gramStart"/>
        <w:r w:rsidRPr="00DC7355">
          <w:rPr>
            <w:noProof w:val="0"/>
          </w:rPr>
          <w:t>ConfigurationIdentifier :</w:t>
        </w:r>
        <w:proofErr w:type="gramEnd"/>
        <w:r w:rsidRPr="00DC7355">
          <w:rPr>
            <w:noProof w:val="0"/>
          </w:rPr>
          <w:t xml:space="preserve">:= </w:t>
        </w:r>
        <w:r w:rsidRPr="00E050F7">
          <w:rPr>
            <w:noProof w:val="0"/>
            <w:u w:val="single"/>
          </w:rPr>
          <w:t>Identifier</w:t>
        </w:r>
      </w:ins>
    </w:p>
    <w:p w14:paraId="6BD44B34" w14:textId="77777777" w:rsidR="00C46F20" w:rsidRPr="00DC7355" w:rsidRDefault="00C46F20" w:rsidP="00C46F20">
      <w:pPr>
        <w:pStyle w:val="PL"/>
        <w:rPr>
          <w:ins w:id="345" w:author="Jens Grabowski" w:date="2022-01-10T14:22:00Z"/>
          <w:noProof w:val="0"/>
        </w:rPr>
      </w:pPr>
      <w:ins w:id="346" w:author="Jens Grabowski" w:date="2022-01-10T14:22:00Z">
        <w:r w:rsidRPr="00DC7355">
          <w:rPr>
            <w:noProof w:val="0"/>
          </w:rPr>
          <w:t xml:space="preserve">781004. </w:t>
        </w:r>
        <w:proofErr w:type="gramStart"/>
        <w:r w:rsidRPr="00DC7355">
          <w:rPr>
            <w:noProof w:val="0"/>
          </w:rPr>
          <w:t>ConfigurationInstance :</w:t>
        </w:r>
        <w:proofErr w:type="gramEnd"/>
        <w:r w:rsidRPr="00DC7355">
          <w:rPr>
            <w:noProof w:val="0"/>
          </w:rPr>
          <w:t xml:space="preserve">:= ConfigurationRef "(" [ </w:t>
        </w:r>
        <w:r w:rsidRPr="00E050F7">
          <w:rPr>
            <w:noProof w:val="0"/>
            <w:u w:val="single"/>
          </w:rPr>
          <w:t>ActualParList</w:t>
        </w:r>
        <w:r w:rsidRPr="00DC7355">
          <w:rPr>
            <w:noProof w:val="0"/>
          </w:rPr>
          <w:t xml:space="preserve"> ] ")"</w:t>
        </w:r>
      </w:ins>
    </w:p>
    <w:p w14:paraId="4A55F856" w14:textId="77777777" w:rsidR="00C46F20" w:rsidRPr="00DC7355" w:rsidRDefault="00C46F20" w:rsidP="00C46F20">
      <w:pPr>
        <w:pStyle w:val="PL"/>
        <w:rPr>
          <w:ins w:id="347" w:author="Jens Grabowski" w:date="2022-01-10T14:22:00Z"/>
          <w:noProof w:val="0"/>
        </w:rPr>
      </w:pPr>
      <w:ins w:id="348" w:author="Jens Grabowski" w:date="2022-01-10T14:22:00Z">
        <w:r w:rsidRPr="00DC7355">
          <w:rPr>
            <w:noProof w:val="0"/>
          </w:rPr>
          <w:t xml:space="preserve">781005. </w:t>
        </w:r>
        <w:proofErr w:type="gramStart"/>
        <w:r w:rsidRPr="00DC7355">
          <w:rPr>
            <w:noProof w:val="0"/>
          </w:rPr>
          <w:t>ConfigurationRef :</w:t>
        </w:r>
        <w:proofErr w:type="gramEnd"/>
        <w:r w:rsidRPr="00DC7355">
          <w:rPr>
            <w:noProof w:val="0"/>
          </w:rPr>
          <w:t xml:space="preserve">:= [ </w:t>
        </w:r>
        <w:r w:rsidRPr="00E050F7">
          <w:rPr>
            <w:noProof w:val="0"/>
            <w:u w:val="single"/>
          </w:rPr>
          <w:t>ModuleId</w:t>
        </w:r>
        <w:r w:rsidRPr="00DC7355">
          <w:rPr>
            <w:noProof w:val="0"/>
          </w:rPr>
          <w:t xml:space="preserve"> </w:t>
        </w:r>
        <w:r w:rsidRPr="00E050F7">
          <w:rPr>
            <w:noProof w:val="0"/>
            <w:u w:val="single"/>
          </w:rPr>
          <w:t>Dot</w:t>
        </w:r>
        <w:r w:rsidRPr="00DC7355">
          <w:rPr>
            <w:noProof w:val="0"/>
          </w:rPr>
          <w:t xml:space="preserve"> ] ConfigurationIdentifier</w:t>
        </w:r>
      </w:ins>
    </w:p>
    <w:p w14:paraId="5F24CB30" w14:textId="77777777" w:rsidR="00C46F20" w:rsidRPr="00DC7355" w:rsidRDefault="00C46F20" w:rsidP="00C46F20">
      <w:pPr>
        <w:pStyle w:val="PL"/>
        <w:rPr>
          <w:ins w:id="349" w:author="Jens Grabowski" w:date="2022-01-10T14:22:00Z"/>
          <w:noProof w:val="0"/>
        </w:rPr>
      </w:pPr>
    </w:p>
    <w:p w14:paraId="2193E960" w14:textId="77777777" w:rsidR="00C46F20" w:rsidRPr="00DC7355" w:rsidRDefault="00C46F20" w:rsidP="00C46F20">
      <w:pPr>
        <w:pStyle w:val="PL"/>
        <w:rPr>
          <w:ins w:id="350" w:author="Jens Grabowski" w:date="2022-01-10T14:22:00Z"/>
          <w:noProof w:val="0"/>
        </w:rPr>
      </w:pPr>
    </w:p>
    <w:p w14:paraId="426CC1CB" w14:textId="77777777" w:rsidR="00C46F20" w:rsidRPr="00DC7355" w:rsidRDefault="00C46F20" w:rsidP="00C46F20">
      <w:pPr>
        <w:pStyle w:val="PL"/>
        <w:rPr>
          <w:ins w:id="351" w:author="Jens Grabowski" w:date="2022-01-10T14:22:00Z"/>
          <w:noProof w:val="0"/>
        </w:rPr>
      </w:pPr>
    </w:p>
    <w:p w14:paraId="6153723E" w14:textId="77777777" w:rsidR="00C46F20" w:rsidRPr="00DC7355" w:rsidRDefault="00C46F20" w:rsidP="00C46F20">
      <w:pPr>
        <w:pStyle w:val="PL"/>
        <w:keepNext/>
        <w:keepLines/>
        <w:rPr>
          <w:ins w:id="352" w:author="Jens Grabowski" w:date="2022-01-10T14:22:00Z"/>
          <w:noProof w:val="0"/>
        </w:rPr>
      </w:pPr>
      <w:ins w:id="353" w:author="Jens Grabowski" w:date="2022-01-10T14:22:00Z">
        <w:r w:rsidRPr="00DC7355">
          <w:rPr>
            <w:noProof w:val="0"/>
          </w:rPr>
          <w:t xml:space="preserve">781006. </w:t>
        </w:r>
        <w:proofErr w:type="gramStart"/>
        <w:r w:rsidRPr="00DC7355">
          <w:rPr>
            <w:noProof w:val="0"/>
          </w:rPr>
          <w:t>KillConfigStatement :</w:t>
        </w:r>
        <w:proofErr w:type="gramEnd"/>
        <w:r w:rsidRPr="00DC7355">
          <w:rPr>
            <w:noProof w:val="0"/>
          </w:rPr>
          <w:t xml:space="preserve">:= ConfigurationReference </w:t>
        </w:r>
        <w:r w:rsidRPr="00E050F7">
          <w:rPr>
            <w:noProof w:val="0"/>
            <w:u w:val="single"/>
          </w:rPr>
          <w:t>Dot</w:t>
        </w:r>
        <w:r w:rsidRPr="00DC7355">
          <w:rPr>
            <w:noProof w:val="0"/>
          </w:rPr>
          <w:t xml:space="preserve"> </w:t>
        </w:r>
        <w:r w:rsidRPr="00E050F7">
          <w:rPr>
            <w:noProof w:val="0"/>
            <w:u w:val="single"/>
          </w:rPr>
          <w:t>KillKeyword</w:t>
        </w:r>
      </w:ins>
    </w:p>
    <w:p w14:paraId="5952AB22" w14:textId="77777777" w:rsidR="00C46F20" w:rsidRPr="00DC7355" w:rsidRDefault="00C46F20" w:rsidP="00C46F20">
      <w:pPr>
        <w:pStyle w:val="PL"/>
        <w:keepNext/>
        <w:keepLines/>
        <w:rPr>
          <w:ins w:id="354" w:author="Jens Grabowski" w:date="2022-01-10T14:22:00Z"/>
          <w:noProof w:val="0"/>
        </w:rPr>
      </w:pPr>
      <w:ins w:id="355" w:author="Jens Grabowski" w:date="2022-01-10T14:22:00Z">
        <w:r w:rsidRPr="00DC7355">
          <w:rPr>
            <w:noProof w:val="0"/>
          </w:rPr>
          <w:t xml:space="preserve">781007. </w:t>
        </w:r>
        <w:proofErr w:type="gramStart"/>
        <w:r w:rsidRPr="00DC7355">
          <w:rPr>
            <w:noProof w:val="0"/>
          </w:rPr>
          <w:t>ConfigurationReference :</w:t>
        </w:r>
        <w:proofErr w:type="gramEnd"/>
        <w:r w:rsidRPr="00DC7355">
          <w:rPr>
            <w:noProof w:val="0"/>
          </w:rPr>
          <w:t xml:space="preserve">:= </w:t>
        </w:r>
        <w:bookmarkStart w:id="356" w:name="TSingleVarInstance"/>
        <w:r>
          <w:t>SingleVarInstance</w:t>
        </w:r>
        <w:bookmarkEnd w:id="356"/>
        <w:r w:rsidRPr="00DC7355">
          <w:rPr>
            <w:noProof w:val="0"/>
          </w:rPr>
          <w:t xml:space="preserve"> | </w:t>
        </w:r>
        <w:r w:rsidRPr="00E050F7">
          <w:rPr>
            <w:noProof w:val="0"/>
            <w:u w:val="single"/>
          </w:rPr>
          <w:t>FunctionInstance</w:t>
        </w:r>
      </w:ins>
    </w:p>
    <w:p w14:paraId="537C25CC" w14:textId="77777777" w:rsidR="00C46F20" w:rsidRPr="00DC7355" w:rsidRDefault="00C46F20" w:rsidP="00C46F20">
      <w:pPr>
        <w:pStyle w:val="PL"/>
        <w:keepNext/>
        <w:keepLines/>
        <w:rPr>
          <w:ins w:id="357" w:author="Jens Grabowski" w:date="2022-01-10T14:22:00Z"/>
          <w:noProof w:val="0"/>
          <w:u w:val="single"/>
        </w:rPr>
      </w:pPr>
    </w:p>
    <w:p w14:paraId="5CC2D2E8" w14:textId="77777777" w:rsidR="00C46F20" w:rsidRPr="00DC7355" w:rsidRDefault="00C46F20" w:rsidP="00C46F20">
      <w:pPr>
        <w:overflowPunct/>
        <w:spacing w:after="0"/>
        <w:ind w:left="3119" w:hanging="3119"/>
        <w:textAlignment w:val="auto"/>
        <w:rPr>
          <w:ins w:id="358" w:author="Jens Grabowski" w:date="2022-01-10T14:22:00Z"/>
          <w:rFonts w:ascii="Courier New" w:hAnsi="Courier New" w:cs="Courier New"/>
          <w:szCs w:val="16"/>
        </w:rPr>
      </w:pPr>
      <w:ins w:id="359" w:author="Jens Grabowski" w:date="2022-01-10T14:22:00Z">
        <w:r w:rsidRPr="00DC7355">
          <w:rPr>
            <w:rStyle w:val="Hyperlink"/>
            <w:rFonts w:ascii="Courier New" w:hAnsi="Courier New" w:cs="Courier New"/>
            <w:color w:val="auto"/>
            <w:sz w:val="16"/>
            <w:szCs w:val="16"/>
            <w:u w:val="none"/>
          </w:rPr>
          <w:t xml:space="preserve">781008. </w:t>
        </w:r>
        <w:proofErr w:type="gramStart"/>
        <w:r w:rsidRPr="00DC7355">
          <w:rPr>
            <w:rStyle w:val="Hyperlink"/>
            <w:rFonts w:ascii="Courier New" w:hAnsi="Courier New" w:cs="Courier New"/>
            <w:color w:val="auto"/>
            <w:sz w:val="16"/>
            <w:szCs w:val="16"/>
            <w:u w:val="none"/>
          </w:rPr>
          <w:t>TranslationPortAttribs :</w:t>
        </w:r>
        <w:proofErr w:type="gramEnd"/>
        <w:r w:rsidRPr="00DC7355">
          <w:rPr>
            <w:rStyle w:val="Hyperlink"/>
            <w:rFonts w:ascii="Courier New" w:hAnsi="Courier New" w:cs="Courier New"/>
            <w:color w:val="auto"/>
            <w:sz w:val="16"/>
            <w:szCs w:val="16"/>
            <w:u w:val="none"/>
          </w:rPr>
          <w:t xml:space="preserve">:= </w:t>
        </w:r>
        <w:r w:rsidRPr="00E050F7">
          <w:rPr>
            <w:rFonts w:ascii="Courier New" w:hAnsi="Courier New" w:cs="Courier New"/>
            <w:sz w:val="16"/>
            <w:szCs w:val="16"/>
            <w:u w:val="single"/>
          </w:rPr>
          <w:t>MessageKeyword</w:t>
        </w:r>
        <w:r w:rsidRPr="00DC7355">
          <w:rPr>
            <w:rFonts w:ascii="Courier New" w:hAnsi="Courier New" w:cs="Courier New"/>
            <w:sz w:val="16"/>
            <w:szCs w:val="16"/>
          </w:rPr>
          <w:t xml:space="preserve"> OuterPortTypeSpec "{" {</w:t>
        </w:r>
        <w:r w:rsidRPr="00DC7355">
          <w:rPr>
            <w:rFonts w:ascii="Courier New" w:hAnsi="Courier New" w:cs="Courier New"/>
            <w:sz w:val="16"/>
            <w:szCs w:val="16"/>
          </w:rPr>
          <w:br/>
          <w:t xml:space="preserve">( TranslationAddrDecl | TranslationMessageList | </w:t>
        </w:r>
        <w:r w:rsidRPr="00E050F7">
          <w:rPr>
            <w:rFonts w:ascii="Courier New" w:hAnsi="Courier New" w:cs="Courier New"/>
            <w:sz w:val="16"/>
            <w:szCs w:val="16"/>
            <w:u w:val="single"/>
          </w:rPr>
          <w:t>ConfigParamDef</w:t>
        </w:r>
        <w:r w:rsidRPr="00DC7355">
          <w:rPr>
            <w:rFonts w:ascii="Courier New" w:hAnsi="Courier New" w:cs="Courier New"/>
            <w:sz w:val="16"/>
            <w:szCs w:val="16"/>
          </w:rPr>
          <w:t xml:space="preserve"> )</w:t>
        </w:r>
        <w:r w:rsidRPr="00DC7355">
          <w:rPr>
            <w:rFonts w:ascii="Courier New" w:hAnsi="Courier New" w:cs="Courier New"/>
            <w:sz w:val="16"/>
            <w:szCs w:val="16"/>
          </w:rPr>
          <w:br/>
          <w:t>[</w:t>
        </w:r>
        <w:r w:rsidRPr="00E050F7">
          <w:rPr>
            <w:rFonts w:ascii="Courier New" w:hAnsi="Courier New" w:cs="Courier New"/>
            <w:sz w:val="16"/>
            <w:szCs w:val="16"/>
            <w:u w:val="single"/>
          </w:rPr>
          <w:t>SemiColon</w:t>
        </w:r>
        <w:r w:rsidRPr="00DC7355">
          <w:rPr>
            <w:rFonts w:ascii="Courier New" w:hAnsi="Courier New" w:cs="Courier New"/>
            <w:sz w:val="16"/>
            <w:szCs w:val="16"/>
          </w:rPr>
          <w:t>]}+</w:t>
        </w:r>
        <w:r w:rsidRPr="00DC7355">
          <w:rPr>
            <w:rFonts w:ascii="Courier New" w:hAnsi="Courier New" w:cs="Courier New"/>
            <w:sz w:val="16"/>
            <w:szCs w:val="16"/>
          </w:rPr>
          <w:br/>
          <w:t>"}"</w:t>
        </w:r>
      </w:ins>
    </w:p>
    <w:p w14:paraId="3921F948" w14:textId="77777777" w:rsidR="00C46F20" w:rsidRPr="00DC7355" w:rsidRDefault="00C46F20" w:rsidP="00C46F20">
      <w:pPr>
        <w:pStyle w:val="PL"/>
        <w:rPr>
          <w:ins w:id="360" w:author="Jens Grabowski" w:date="2022-01-10T14:22:00Z"/>
          <w:rFonts w:cs="Courier New"/>
          <w:noProof w:val="0"/>
          <w:szCs w:val="16"/>
        </w:rPr>
      </w:pPr>
      <w:ins w:id="361" w:author="Jens Grabowski" w:date="2022-01-10T14:22:00Z">
        <w:r w:rsidRPr="00DC7355">
          <w:rPr>
            <w:noProof w:val="0"/>
          </w:rPr>
          <w:t>781009</w:t>
        </w:r>
        <w:r w:rsidRPr="00DC7355">
          <w:rPr>
            <w:rFonts w:cs="Courier New"/>
            <w:noProof w:val="0"/>
            <w:szCs w:val="16"/>
          </w:rPr>
          <w:t xml:space="preserve">. </w:t>
        </w:r>
        <w:proofErr w:type="gramStart"/>
        <w:r w:rsidRPr="00DC7355">
          <w:rPr>
            <w:rFonts w:cs="Courier New"/>
            <w:noProof w:val="0"/>
            <w:szCs w:val="16"/>
          </w:rPr>
          <w:t>OuterPortTypeSpec :</w:t>
        </w:r>
        <w:proofErr w:type="gramEnd"/>
        <w:r w:rsidRPr="00DC7355">
          <w:rPr>
            <w:rFonts w:cs="Courier New"/>
            <w:noProof w:val="0"/>
            <w:szCs w:val="16"/>
          </w:rPr>
          <w:t>:= OuterPortTypeMapSpec | OuterPortTypeConnectSpec</w:t>
        </w:r>
      </w:ins>
    </w:p>
    <w:p w14:paraId="67650151" w14:textId="77777777" w:rsidR="00C46F20" w:rsidRPr="00DC7355" w:rsidRDefault="00C46F20" w:rsidP="00C46F20">
      <w:pPr>
        <w:pStyle w:val="PL"/>
        <w:rPr>
          <w:ins w:id="362" w:author="Jens Grabowski" w:date="2022-01-10T14:22:00Z"/>
          <w:rFonts w:cs="Courier New"/>
          <w:noProof w:val="0"/>
        </w:rPr>
      </w:pPr>
      <w:ins w:id="363" w:author="Jens Grabowski" w:date="2022-01-10T14:22:00Z">
        <w:r w:rsidRPr="00DC7355">
          <w:rPr>
            <w:noProof w:val="0"/>
          </w:rPr>
          <w:t>781010</w:t>
        </w:r>
        <w:r w:rsidRPr="00DC7355">
          <w:rPr>
            <w:rFonts w:cs="Courier New"/>
            <w:noProof w:val="0"/>
            <w:szCs w:val="16"/>
          </w:rPr>
          <w:t xml:space="preserve">. </w:t>
        </w:r>
        <w:proofErr w:type="gramStart"/>
        <w:r w:rsidRPr="00DC7355">
          <w:rPr>
            <w:rFonts w:cs="Courier New"/>
            <w:noProof w:val="0"/>
            <w:szCs w:val="16"/>
          </w:rPr>
          <w:t>OuterPortTypeMapSpec :</w:t>
        </w:r>
        <w:proofErr w:type="gramEnd"/>
        <w:r w:rsidRPr="00DC7355">
          <w:rPr>
            <w:rFonts w:cs="Courier New"/>
            <w:noProof w:val="0"/>
            <w:szCs w:val="16"/>
          </w:rPr>
          <w:t xml:space="preserve">:= </w:t>
        </w:r>
        <w:r w:rsidRPr="00E050F7">
          <w:rPr>
            <w:rFonts w:cs="Courier New"/>
            <w:noProof w:val="0"/>
            <w:szCs w:val="16"/>
            <w:u w:val="single"/>
          </w:rPr>
          <w:t>MapKeyword</w:t>
        </w:r>
        <w:r w:rsidRPr="00DC7355">
          <w:rPr>
            <w:rFonts w:cs="Courier New"/>
            <w:noProof w:val="0"/>
            <w:szCs w:val="16"/>
          </w:rPr>
          <w:t xml:space="preserve"> </w:t>
        </w:r>
        <w:r w:rsidRPr="00E050F7">
          <w:rPr>
            <w:rFonts w:cs="Courier New"/>
            <w:noProof w:val="0"/>
            <w:u w:val="single"/>
          </w:rPr>
          <w:t>ToKeyword</w:t>
        </w:r>
        <w:r w:rsidRPr="00DC7355">
          <w:rPr>
            <w:rFonts w:cs="Courier New"/>
            <w:noProof w:val="0"/>
          </w:rPr>
          <w:t xml:space="preserve"> </w:t>
        </w:r>
        <w:r w:rsidRPr="00E050F7">
          <w:rPr>
            <w:rFonts w:cs="Courier New"/>
            <w:noProof w:val="0"/>
            <w:u w:val="single"/>
          </w:rPr>
          <w:t>Type</w:t>
        </w:r>
        <w:r w:rsidRPr="00DC7355">
          <w:rPr>
            <w:rFonts w:cs="Courier New"/>
            <w:noProof w:val="0"/>
          </w:rPr>
          <w:t xml:space="preserve"> { "," </w:t>
        </w:r>
        <w:r w:rsidRPr="00E050F7">
          <w:rPr>
            <w:rFonts w:cs="Courier New"/>
            <w:noProof w:val="0"/>
            <w:u w:val="single"/>
          </w:rPr>
          <w:t>Type</w:t>
        </w:r>
        <w:r w:rsidRPr="00DC7355">
          <w:rPr>
            <w:rFonts w:cs="Courier New"/>
            <w:noProof w:val="0"/>
          </w:rPr>
          <w:t xml:space="preserve"> } [ OuterPortTypeConnectSpec ]</w:t>
        </w:r>
      </w:ins>
    </w:p>
    <w:p w14:paraId="28F0692D" w14:textId="77777777" w:rsidR="00C46F20" w:rsidRPr="00DC7355" w:rsidRDefault="00C46F20" w:rsidP="00C46F20">
      <w:pPr>
        <w:pStyle w:val="PL"/>
        <w:rPr>
          <w:ins w:id="364" w:author="Jens Grabowski" w:date="2022-01-10T14:22:00Z"/>
          <w:rStyle w:val="Hyperlink"/>
          <w:rFonts w:cs="Courier New"/>
          <w:noProof w:val="0"/>
          <w:color w:val="auto"/>
          <w:u w:val="none"/>
        </w:rPr>
      </w:pPr>
      <w:ins w:id="365" w:author="Jens Grabowski" w:date="2022-01-10T14:22:00Z">
        <w:r w:rsidRPr="00DC7355">
          <w:rPr>
            <w:noProof w:val="0"/>
          </w:rPr>
          <w:t>781011</w:t>
        </w:r>
        <w:r w:rsidRPr="00DC7355">
          <w:rPr>
            <w:rFonts w:cs="Courier New"/>
            <w:noProof w:val="0"/>
          </w:rPr>
          <w:t xml:space="preserve">. </w:t>
        </w:r>
        <w:proofErr w:type="gramStart"/>
        <w:r w:rsidRPr="00DC7355">
          <w:rPr>
            <w:rFonts w:cs="Courier New"/>
            <w:noProof w:val="0"/>
          </w:rPr>
          <w:t>OuterPortTypeConnectSpec :</w:t>
        </w:r>
        <w:proofErr w:type="gramEnd"/>
        <w:r w:rsidRPr="00DC7355">
          <w:rPr>
            <w:rFonts w:cs="Courier New"/>
            <w:noProof w:val="0"/>
          </w:rPr>
          <w:t xml:space="preserve">:= </w:t>
        </w:r>
        <w:r w:rsidRPr="00E050F7">
          <w:rPr>
            <w:rFonts w:cs="Courier New"/>
            <w:noProof w:val="0"/>
            <w:u w:val="single"/>
          </w:rPr>
          <w:t>ConnectKeyword</w:t>
        </w:r>
        <w:r w:rsidRPr="00DC7355">
          <w:rPr>
            <w:rFonts w:cs="Courier New"/>
            <w:noProof w:val="0"/>
          </w:rPr>
          <w:t xml:space="preserve"> </w:t>
        </w:r>
        <w:r w:rsidRPr="00E050F7">
          <w:rPr>
            <w:rFonts w:cs="Courier New"/>
            <w:noProof w:val="0"/>
            <w:u w:val="single"/>
          </w:rPr>
          <w:t>ToKeyword</w:t>
        </w:r>
        <w:r w:rsidRPr="00DC7355">
          <w:rPr>
            <w:rFonts w:cs="Courier New"/>
            <w:noProof w:val="0"/>
          </w:rPr>
          <w:t xml:space="preserve"> </w:t>
        </w:r>
        <w:r w:rsidRPr="00E050F7">
          <w:rPr>
            <w:rFonts w:cs="Courier New"/>
            <w:noProof w:val="0"/>
            <w:u w:val="single"/>
          </w:rPr>
          <w:t>Type</w:t>
        </w:r>
        <w:r w:rsidRPr="00DC7355">
          <w:rPr>
            <w:rFonts w:cs="Courier New"/>
            <w:noProof w:val="0"/>
          </w:rPr>
          <w:t xml:space="preserve"> { "," </w:t>
        </w:r>
        <w:r w:rsidRPr="00E050F7">
          <w:rPr>
            <w:rFonts w:cs="Courier New"/>
            <w:noProof w:val="0"/>
            <w:u w:val="single"/>
          </w:rPr>
          <w:t>Type</w:t>
        </w:r>
        <w:r w:rsidRPr="00DC7355">
          <w:rPr>
            <w:rFonts w:cs="Courier New"/>
            <w:noProof w:val="0"/>
          </w:rPr>
          <w:t xml:space="preserve"> }</w:t>
        </w:r>
      </w:ins>
    </w:p>
    <w:p w14:paraId="29FFBAA4" w14:textId="77777777" w:rsidR="00C46F20" w:rsidRPr="00DC7355" w:rsidRDefault="00C46F20" w:rsidP="00C46F20">
      <w:pPr>
        <w:pStyle w:val="PL"/>
        <w:rPr>
          <w:ins w:id="366" w:author="Jens Grabowski" w:date="2022-01-10T14:22:00Z"/>
          <w:rStyle w:val="Hyperlink"/>
          <w:rFonts w:cs="Courier New"/>
          <w:noProof w:val="0"/>
          <w:color w:val="auto"/>
        </w:rPr>
      </w:pPr>
    </w:p>
    <w:p w14:paraId="52A7F081" w14:textId="77777777" w:rsidR="00C46F20" w:rsidRPr="00DC7355" w:rsidRDefault="00C46F20" w:rsidP="00C46F20">
      <w:pPr>
        <w:pStyle w:val="PL"/>
        <w:rPr>
          <w:ins w:id="367" w:author="Jens Grabowski" w:date="2022-01-10T14:22:00Z"/>
          <w:rStyle w:val="Hyperlink"/>
          <w:rFonts w:cs="Courier New"/>
          <w:noProof w:val="0"/>
          <w:color w:val="auto"/>
          <w:u w:val="none"/>
        </w:rPr>
      </w:pPr>
      <w:ins w:id="368" w:author="Jens Grabowski" w:date="2022-01-10T14:22:00Z">
        <w:r w:rsidRPr="00DC7355">
          <w:rPr>
            <w:noProof w:val="0"/>
          </w:rPr>
          <w:t>781012</w:t>
        </w:r>
        <w:r w:rsidRPr="00DC7355">
          <w:rPr>
            <w:rStyle w:val="Hyperlink"/>
            <w:rFonts w:cs="Courier New"/>
            <w:noProof w:val="0"/>
            <w:color w:val="auto"/>
            <w:u w:val="none"/>
          </w:rPr>
          <w:t xml:space="preserve">. </w:t>
        </w:r>
        <w:proofErr w:type="gramStart"/>
        <w:r w:rsidRPr="00DC7355">
          <w:rPr>
            <w:rStyle w:val="Hyperlink"/>
            <w:rFonts w:cs="Courier New"/>
            <w:noProof w:val="0"/>
            <w:color w:val="auto"/>
            <w:u w:val="none"/>
          </w:rPr>
          <w:t>TranslationAddrDecl :</w:t>
        </w:r>
        <w:proofErr w:type="gramEnd"/>
        <w:r w:rsidRPr="00DC7355">
          <w:rPr>
            <w:rStyle w:val="Hyperlink"/>
            <w:rFonts w:cs="Courier New"/>
            <w:noProof w:val="0"/>
            <w:color w:val="auto"/>
            <w:u w:val="none"/>
          </w:rPr>
          <w:t xml:space="preserve">:= </w:t>
        </w:r>
        <w:r w:rsidRPr="00E050F7">
          <w:rPr>
            <w:rStyle w:val="Hyperlink"/>
            <w:rFonts w:cs="Courier New"/>
            <w:noProof w:val="0"/>
            <w:color w:val="auto"/>
          </w:rPr>
          <w:t>AddressKeyword</w:t>
        </w:r>
        <w:r w:rsidRPr="00DC7355">
          <w:rPr>
            <w:rStyle w:val="Hyperlink"/>
            <w:rFonts w:cs="Courier New"/>
            <w:noProof w:val="0"/>
            <w:color w:val="auto"/>
            <w:u w:val="none"/>
          </w:rPr>
          <w:t xml:space="preserve"> </w:t>
        </w:r>
        <w:r w:rsidRPr="00E050F7">
          <w:rPr>
            <w:rStyle w:val="Hyperlink"/>
            <w:rFonts w:cs="Courier New"/>
            <w:noProof w:val="0"/>
            <w:color w:val="auto"/>
          </w:rPr>
          <w:t>Type</w:t>
        </w:r>
        <w:r w:rsidRPr="00DC7355">
          <w:rPr>
            <w:rStyle w:val="Hyperlink"/>
            <w:rFonts w:cs="Courier New"/>
            <w:noProof w:val="0"/>
            <w:color w:val="auto"/>
            <w:u w:val="none"/>
          </w:rPr>
          <w:t xml:space="preserve"> [ </w:t>
        </w:r>
        <w:r w:rsidRPr="00DC7355">
          <w:rPr>
            <w:rFonts w:cs="Courier New"/>
            <w:noProof w:val="0"/>
          </w:rPr>
          <w:t xml:space="preserve">TranslationAddrSpec </w:t>
        </w:r>
        <w:r w:rsidRPr="00DC7355">
          <w:rPr>
            <w:rStyle w:val="Hyperlink"/>
            <w:rFonts w:cs="Courier New"/>
            <w:noProof w:val="0"/>
            <w:color w:val="auto"/>
            <w:u w:val="none"/>
          </w:rPr>
          <w:t>{</w:t>
        </w:r>
        <w:r w:rsidRPr="00DC7355">
          <w:rPr>
            <w:rFonts w:cs="Courier New"/>
            <w:noProof w:val="0"/>
          </w:rPr>
          <w:t>","TranslationAddrSpec</w:t>
        </w:r>
        <w:r w:rsidRPr="00DC7355">
          <w:rPr>
            <w:rStyle w:val="Hyperlink"/>
            <w:rFonts w:cs="Courier New"/>
            <w:noProof w:val="0"/>
            <w:color w:val="auto"/>
            <w:u w:val="none"/>
          </w:rPr>
          <w:t xml:space="preserve"> }]</w:t>
        </w:r>
      </w:ins>
    </w:p>
    <w:p w14:paraId="0FC27748" w14:textId="77777777" w:rsidR="00C46F20" w:rsidRPr="00DC7355" w:rsidRDefault="00C46F20" w:rsidP="00C46F20">
      <w:pPr>
        <w:pStyle w:val="PL"/>
        <w:rPr>
          <w:ins w:id="369" w:author="Jens Grabowski" w:date="2022-01-10T14:22:00Z"/>
          <w:rFonts w:cs="Courier New"/>
          <w:noProof w:val="0"/>
        </w:rPr>
      </w:pPr>
      <w:ins w:id="370" w:author="Jens Grabowski" w:date="2022-01-10T14:22:00Z">
        <w:r w:rsidRPr="00DC7355">
          <w:rPr>
            <w:noProof w:val="0"/>
          </w:rPr>
          <w:t>781013</w:t>
        </w:r>
        <w:r w:rsidRPr="00DC7355">
          <w:rPr>
            <w:rFonts w:cs="Courier New"/>
            <w:noProof w:val="0"/>
          </w:rPr>
          <w:t xml:space="preserve">. </w:t>
        </w:r>
        <w:proofErr w:type="gramStart"/>
        <w:r w:rsidRPr="00DC7355">
          <w:rPr>
            <w:rFonts w:cs="Courier New"/>
            <w:noProof w:val="0"/>
          </w:rPr>
          <w:t>TranslationAddrSpec :</w:t>
        </w:r>
        <w:proofErr w:type="gramEnd"/>
        <w:r w:rsidRPr="00DC7355">
          <w:rPr>
            <w:rFonts w:cs="Courier New"/>
            <w:noProof w:val="0"/>
          </w:rPr>
          <w:t xml:space="preserve">:= ( </w:t>
        </w:r>
        <w:r w:rsidRPr="00E050F7">
          <w:rPr>
            <w:rFonts w:cs="Courier New"/>
            <w:noProof w:val="0"/>
            <w:u w:val="single"/>
          </w:rPr>
          <w:t>ToKeyword</w:t>
        </w:r>
        <w:r w:rsidRPr="00DC7355">
          <w:rPr>
            <w:rFonts w:cs="Courier New"/>
            <w:noProof w:val="0"/>
          </w:rPr>
          <w:t xml:space="preserve"> | </w:t>
        </w:r>
        <w:r w:rsidRPr="00E050F7">
          <w:rPr>
            <w:rFonts w:cs="Courier New"/>
            <w:noProof w:val="0"/>
            <w:u w:val="single"/>
          </w:rPr>
          <w:t>FromKeyword</w:t>
        </w:r>
        <w:r w:rsidRPr="00DC7355">
          <w:rPr>
            <w:rFonts w:cs="Courier New"/>
            <w:noProof w:val="0"/>
          </w:rPr>
          <w:t xml:space="preserve"> ) </w:t>
        </w:r>
        <w:r w:rsidRPr="00E050F7">
          <w:rPr>
            <w:rFonts w:cs="Courier New"/>
            <w:noProof w:val="0"/>
            <w:u w:val="single"/>
          </w:rPr>
          <w:t>Type</w:t>
        </w:r>
        <w:r w:rsidRPr="00DC7355">
          <w:rPr>
            <w:rFonts w:cs="Courier New"/>
            <w:noProof w:val="0"/>
          </w:rPr>
          <w:t xml:space="preserve"> </w:t>
        </w:r>
        <w:r w:rsidRPr="00E050F7">
          <w:rPr>
            <w:rFonts w:cs="Courier New"/>
            <w:noProof w:val="0"/>
            <w:u w:val="single"/>
          </w:rPr>
          <w:t>WithKeyword</w:t>
        </w:r>
        <w:r w:rsidRPr="00DC7355">
          <w:rPr>
            <w:rFonts w:cs="Courier New"/>
            <w:noProof w:val="0"/>
          </w:rPr>
          <w:t xml:space="preserve"> </w:t>
        </w:r>
        <w:r w:rsidRPr="00E050F7">
          <w:rPr>
            <w:rFonts w:cs="Courier New"/>
            <w:noProof w:val="0"/>
            <w:u w:val="single"/>
          </w:rPr>
          <w:t>FunctionRef</w:t>
        </w:r>
        <w:r w:rsidRPr="00DC7355">
          <w:rPr>
            <w:rFonts w:cs="Courier New"/>
            <w:noProof w:val="0"/>
          </w:rPr>
          <w:t xml:space="preserve"> "(" ")"</w:t>
        </w:r>
      </w:ins>
    </w:p>
    <w:p w14:paraId="3266C6A5" w14:textId="77777777" w:rsidR="00C46F20" w:rsidRPr="00DC7355" w:rsidRDefault="00C46F20" w:rsidP="00C46F20">
      <w:pPr>
        <w:pStyle w:val="PL"/>
        <w:rPr>
          <w:ins w:id="371" w:author="Jens Grabowski" w:date="2022-01-10T14:22:00Z"/>
          <w:rStyle w:val="Hyperlink"/>
          <w:rFonts w:cs="Courier New"/>
          <w:noProof w:val="0"/>
          <w:color w:val="auto"/>
        </w:rPr>
      </w:pPr>
    </w:p>
    <w:p w14:paraId="2BDF7857" w14:textId="77777777" w:rsidR="00C46F20" w:rsidRPr="00DC7355" w:rsidRDefault="00C46F20" w:rsidP="00C46F20">
      <w:pPr>
        <w:pStyle w:val="PL"/>
        <w:ind w:left="3119" w:hanging="3119"/>
        <w:rPr>
          <w:ins w:id="372" w:author="Jens Grabowski" w:date="2022-01-10T14:22:00Z"/>
          <w:rStyle w:val="Hyperlink"/>
          <w:rFonts w:cs="Courier New"/>
          <w:noProof w:val="0"/>
          <w:color w:val="auto"/>
          <w:sz w:val="20"/>
          <w:u w:val="none"/>
        </w:rPr>
      </w:pPr>
      <w:ins w:id="373" w:author="Jens Grabowski" w:date="2022-01-10T14:22:00Z">
        <w:r w:rsidRPr="00DC7355">
          <w:rPr>
            <w:noProof w:val="0"/>
          </w:rPr>
          <w:t>781014</w:t>
        </w:r>
        <w:r w:rsidRPr="00DC7355">
          <w:rPr>
            <w:rStyle w:val="Hyperlink"/>
            <w:rFonts w:cs="Courier New"/>
            <w:noProof w:val="0"/>
            <w:color w:val="auto"/>
            <w:u w:val="none"/>
          </w:rPr>
          <w:t xml:space="preserve">. </w:t>
        </w:r>
        <w:proofErr w:type="gramStart"/>
        <w:r w:rsidRPr="00DC7355">
          <w:rPr>
            <w:rStyle w:val="Hyperlink"/>
            <w:rFonts w:cs="Courier New"/>
            <w:noProof w:val="0"/>
            <w:color w:val="auto"/>
            <w:u w:val="none"/>
          </w:rPr>
          <w:t>TranslationMessageList :</w:t>
        </w:r>
        <w:proofErr w:type="gramEnd"/>
        <w:r w:rsidRPr="00DC7355">
          <w:rPr>
            <w:rStyle w:val="Hyperlink"/>
            <w:rFonts w:cs="Courier New"/>
            <w:noProof w:val="0"/>
            <w:color w:val="auto"/>
            <w:u w:val="none"/>
          </w:rPr>
          <w:t xml:space="preserve">:= </w:t>
        </w:r>
        <w:r w:rsidRPr="00E050F7">
          <w:rPr>
            <w:rStyle w:val="Hyperlink"/>
            <w:rFonts w:cs="Courier New"/>
            <w:noProof w:val="0"/>
            <w:color w:val="auto"/>
          </w:rPr>
          <w:t>InParKeyword</w:t>
        </w:r>
        <w:r w:rsidRPr="00DC7355">
          <w:rPr>
            <w:rStyle w:val="Hyperlink"/>
            <w:rFonts w:cs="Courier New"/>
            <w:noProof w:val="0"/>
            <w:color w:val="auto"/>
            <w:u w:val="none"/>
          </w:rPr>
          <w:t xml:space="preserve"> TranslationInTypeList |</w:t>
        </w:r>
        <w:r w:rsidRPr="00DC7355">
          <w:rPr>
            <w:rStyle w:val="Hyperlink"/>
            <w:rFonts w:cs="Courier New"/>
            <w:noProof w:val="0"/>
            <w:color w:val="auto"/>
            <w:u w:val="none"/>
          </w:rPr>
          <w:br/>
        </w:r>
        <w:r w:rsidRPr="00E050F7">
          <w:rPr>
            <w:rStyle w:val="Hyperlink"/>
            <w:rFonts w:cs="Courier New"/>
            <w:noProof w:val="0"/>
            <w:color w:val="auto"/>
          </w:rPr>
          <w:t>OutParKeyword</w:t>
        </w:r>
        <w:r w:rsidRPr="00DC7355">
          <w:rPr>
            <w:rStyle w:val="Hyperlink"/>
            <w:rFonts w:cs="Courier New"/>
            <w:noProof w:val="0"/>
            <w:color w:val="auto"/>
            <w:u w:val="none"/>
          </w:rPr>
          <w:t xml:space="preserve"> TranslationOutTypeList |</w:t>
        </w:r>
        <w:r w:rsidRPr="00DC7355">
          <w:rPr>
            <w:rStyle w:val="Hyperlink"/>
            <w:rFonts w:cs="Courier New"/>
            <w:noProof w:val="0"/>
            <w:color w:val="auto"/>
            <w:u w:val="none"/>
          </w:rPr>
          <w:br/>
        </w:r>
        <w:r w:rsidRPr="00E050F7">
          <w:rPr>
            <w:rFonts w:cs="Courier New"/>
            <w:noProof w:val="0"/>
            <w:u w:val="single"/>
          </w:rPr>
          <w:t>InOutParKeyword</w:t>
        </w:r>
        <w:r w:rsidRPr="00DC7355">
          <w:rPr>
            <w:rFonts w:cs="Courier New"/>
            <w:noProof w:val="0"/>
          </w:rPr>
          <w:t xml:space="preserve"> </w:t>
        </w:r>
        <w:r w:rsidRPr="00E050F7">
          <w:rPr>
            <w:rStyle w:val="Hyperlink"/>
            <w:rFonts w:cs="Courier New"/>
            <w:noProof w:val="0"/>
            <w:color w:val="auto"/>
          </w:rPr>
          <w:t>TypeList</w:t>
        </w:r>
      </w:ins>
    </w:p>
    <w:p w14:paraId="371877A0" w14:textId="77777777" w:rsidR="00C46F20" w:rsidRPr="00DC7355" w:rsidRDefault="00C46F20" w:rsidP="00C46F20">
      <w:pPr>
        <w:pStyle w:val="PL"/>
        <w:rPr>
          <w:ins w:id="374" w:author="Jens Grabowski" w:date="2022-01-10T14:22:00Z"/>
          <w:rStyle w:val="Hyperlink"/>
          <w:rFonts w:cs="Courier New"/>
          <w:noProof w:val="0"/>
          <w:color w:val="auto"/>
        </w:rPr>
      </w:pPr>
    </w:p>
    <w:p w14:paraId="40B1FCAF" w14:textId="77777777" w:rsidR="00C46F20" w:rsidRPr="00DC7355" w:rsidRDefault="00C46F20" w:rsidP="00C46F20">
      <w:pPr>
        <w:pStyle w:val="PL"/>
        <w:rPr>
          <w:ins w:id="375" w:author="Jens Grabowski" w:date="2022-01-10T14:22:00Z"/>
          <w:rStyle w:val="Hyperlink"/>
          <w:rFonts w:cs="Courier New"/>
          <w:noProof w:val="0"/>
          <w:color w:val="auto"/>
          <w:u w:val="none"/>
        </w:rPr>
      </w:pPr>
      <w:ins w:id="376" w:author="Jens Grabowski" w:date="2022-01-10T14:22:00Z">
        <w:r w:rsidRPr="00DC7355">
          <w:rPr>
            <w:noProof w:val="0"/>
          </w:rPr>
          <w:t>781015</w:t>
        </w:r>
        <w:r w:rsidRPr="00DC7355">
          <w:rPr>
            <w:rStyle w:val="Hyperlink"/>
            <w:rFonts w:cs="Courier New"/>
            <w:noProof w:val="0"/>
            <w:color w:val="auto"/>
            <w:u w:val="none"/>
          </w:rPr>
          <w:t xml:space="preserve">. </w:t>
        </w:r>
        <w:proofErr w:type="gramStart"/>
        <w:r w:rsidRPr="00DC7355">
          <w:rPr>
            <w:rStyle w:val="Hyperlink"/>
            <w:rFonts w:cs="Courier New"/>
            <w:noProof w:val="0"/>
            <w:color w:val="auto"/>
            <w:u w:val="none"/>
          </w:rPr>
          <w:t>TranslationInTypeList :</w:t>
        </w:r>
        <w:proofErr w:type="gramEnd"/>
        <w:r w:rsidRPr="00DC7355">
          <w:rPr>
            <w:rStyle w:val="Hyperlink"/>
            <w:rFonts w:cs="Courier New"/>
            <w:noProof w:val="0"/>
            <w:color w:val="auto"/>
            <w:u w:val="none"/>
          </w:rPr>
          <w:t>:=</w:t>
        </w:r>
        <w:r>
          <w:rPr>
            <w:rStyle w:val="Hyperlink"/>
            <w:rFonts w:cs="Courier New"/>
            <w:noProof w:val="0"/>
            <w:color w:val="auto"/>
            <w:u w:val="none"/>
          </w:rPr>
          <w:t xml:space="preserve"> </w:t>
        </w:r>
        <w:r w:rsidRPr="00DC7355">
          <w:rPr>
            <w:rStyle w:val="Hyperlink"/>
            <w:rFonts w:cs="Courier New"/>
            <w:noProof w:val="0"/>
            <w:color w:val="auto"/>
            <w:u w:val="none"/>
          </w:rPr>
          <w:t xml:space="preserve">TranslationInType { </w:t>
        </w:r>
        <w:r w:rsidRPr="00DC7355">
          <w:rPr>
            <w:rFonts w:cs="Courier New"/>
            <w:noProof w:val="0"/>
          </w:rPr>
          <w:t xml:space="preserve">"," TranslationInType </w:t>
        </w:r>
        <w:r w:rsidRPr="00DC7355">
          <w:rPr>
            <w:rStyle w:val="Hyperlink"/>
            <w:rFonts w:cs="Courier New"/>
            <w:noProof w:val="0"/>
            <w:color w:val="auto"/>
            <w:u w:val="none"/>
          </w:rPr>
          <w:t>}</w:t>
        </w:r>
      </w:ins>
    </w:p>
    <w:p w14:paraId="07378AF6" w14:textId="77777777" w:rsidR="00C46F20" w:rsidRPr="00DC7355" w:rsidRDefault="00C46F20" w:rsidP="00C46F20">
      <w:pPr>
        <w:pStyle w:val="PL"/>
        <w:rPr>
          <w:ins w:id="377" w:author="Jens Grabowski" w:date="2022-01-10T14:22:00Z"/>
          <w:rStyle w:val="Hyperlink"/>
          <w:rFonts w:cs="Courier New"/>
          <w:noProof w:val="0"/>
          <w:color w:val="auto"/>
          <w:u w:val="none"/>
        </w:rPr>
      </w:pPr>
      <w:ins w:id="378" w:author="Jens Grabowski" w:date="2022-01-10T14:22:00Z">
        <w:r w:rsidRPr="00DC7355">
          <w:rPr>
            <w:noProof w:val="0"/>
          </w:rPr>
          <w:t>781016</w:t>
        </w:r>
        <w:r w:rsidRPr="00DC7355">
          <w:rPr>
            <w:rStyle w:val="Hyperlink"/>
            <w:rFonts w:cs="Courier New"/>
            <w:noProof w:val="0"/>
            <w:color w:val="auto"/>
            <w:u w:val="none"/>
          </w:rPr>
          <w:t xml:space="preserve">. </w:t>
        </w:r>
        <w:proofErr w:type="gramStart"/>
        <w:r w:rsidRPr="00DC7355">
          <w:rPr>
            <w:rStyle w:val="Hyperlink"/>
            <w:rFonts w:cs="Courier New"/>
            <w:noProof w:val="0"/>
            <w:color w:val="auto"/>
            <w:u w:val="none"/>
          </w:rPr>
          <w:t>TranslationInType :</w:t>
        </w:r>
        <w:proofErr w:type="gramEnd"/>
        <w:r w:rsidRPr="00DC7355">
          <w:rPr>
            <w:rStyle w:val="Hyperlink"/>
            <w:rFonts w:cs="Courier New"/>
            <w:noProof w:val="0"/>
            <w:color w:val="auto"/>
            <w:u w:val="none"/>
          </w:rPr>
          <w:t xml:space="preserve">:= </w:t>
        </w:r>
        <w:r w:rsidRPr="00E050F7">
          <w:rPr>
            <w:rStyle w:val="Hyperlink"/>
            <w:rFonts w:cs="Courier New"/>
            <w:noProof w:val="0"/>
            <w:color w:val="auto"/>
          </w:rPr>
          <w:t>Type</w:t>
        </w:r>
        <w:r w:rsidRPr="00DC7355">
          <w:rPr>
            <w:rStyle w:val="Hyperlink"/>
            <w:rFonts w:cs="Courier New"/>
            <w:noProof w:val="0"/>
            <w:color w:val="auto"/>
            <w:u w:val="none"/>
          </w:rPr>
          <w:t xml:space="preserve"> [ </w:t>
        </w:r>
        <w:r w:rsidRPr="00DC7355">
          <w:rPr>
            <w:rFonts w:cs="Courier New"/>
            <w:noProof w:val="0"/>
          </w:rPr>
          <w:t xml:space="preserve">TranslationInSpec </w:t>
        </w:r>
        <w:r w:rsidRPr="00DC7355">
          <w:rPr>
            <w:rStyle w:val="Hyperlink"/>
            <w:rFonts w:cs="Courier New"/>
            <w:noProof w:val="0"/>
            <w:color w:val="auto"/>
            <w:u w:val="none"/>
          </w:rPr>
          <w:t xml:space="preserve">{ </w:t>
        </w:r>
        <w:r w:rsidRPr="00DC7355">
          <w:rPr>
            <w:rFonts w:cs="Courier New"/>
            <w:noProof w:val="0"/>
          </w:rPr>
          <w:t xml:space="preserve">"," TranslationInSpec </w:t>
        </w:r>
        <w:r w:rsidRPr="00DC7355">
          <w:rPr>
            <w:rStyle w:val="Hyperlink"/>
            <w:rFonts w:cs="Courier New"/>
            <w:noProof w:val="0"/>
            <w:color w:val="auto"/>
            <w:u w:val="none"/>
          </w:rPr>
          <w:t>} ]</w:t>
        </w:r>
      </w:ins>
    </w:p>
    <w:p w14:paraId="78DABA7C" w14:textId="77777777" w:rsidR="00C46F20" w:rsidRPr="00DC7355" w:rsidRDefault="00C46F20" w:rsidP="00C46F20">
      <w:pPr>
        <w:pStyle w:val="PL"/>
        <w:rPr>
          <w:ins w:id="379" w:author="Jens Grabowski" w:date="2022-01-10T14:22:00Z"/>
          <w:rFonts w:cs="Courier New"/>
          <w:noProof w:val="0"/>
        </w:rPr>
      </w:pPr>
      <w:ins w:id="380" w:author="Jens Grabowski" w:date="2022-01-10T14:22:00Z">
        <w:r w:rsidRPr="00DC7355">
          <w:rPr>
            <w:noProof w:val="0"/>
          </w:rPr>
          <w:t>781017</w:t>
        </w:r>
        <w:r w:rsidRPr="00DC7355">
          <w:rPr>
            <w:rFonts w:cs="Courier New"/>
            <w:noProof w:val="0"/>
          </w:rPr>
          <w:t xml:space="preserve">. </w:t>
        </w:r>
        <w:proofErr w:type="gramStart"/>
        <w:r w:rsidRPr="00DC7355">
          <w:rPr>
            <w:rFonts w:cs="Courier New"/>
            <w:noProof w:val="0"/>
          </w:rPr>
          <w:t>TranslationInSpec :</w:t>
        </w:r>
        <w:proofErr w:type="gramEnd"/>
        <w:r w:rsidRPr="00DC7355">
          <w:rPr>
            <w:rFonts w:cs="Courier New"/>
            <w:noProof w:val="0"/>
          </w:rPr>
          <w:t xml:space="preserve">:= </w:t>
        </w:r>
        <w:r w:rsidRPr="00E050F7">
          <w:rPr>
            <w:rFonts w:cs="Courier New"/>
            <w:noProof w:val="0"/>
            <w:u w:val="single"/>
          </w:rPr>
          <w:t>FromKeyword</w:t>
        </w:r>
        <w:r w:rsidRPr="00DC7355">
          <w:rPr>
            <w:rFonts w:cs="Courier New"/>
            <w:noProof w:val="0"/>
          </w:rPr>
          <w:t xml:space="preserve"> </w:t>
        </w:r>
        <w:r w:rsidRPr="00E050F7">
          <w:rPr>
            <w:rFonts w:cs="Courier New"/>
            <w:noProof w:val="0"/>
            <w:u w:val="single"/>
          </w:rPr>
          <w:t>Type</w:t>
        </w:r>
        <w:r w:rsidRPr="00DC7355">
          <w:rPr>
            <w:rFonts w:cs="Courier New"/>
            <w:noProof w:val="0"/>
          </w:rPr>
          <w:t xml:space="preserve"> </w:t>
        </w:r>
        <w:r w:rsidRPr="00E050F7">
          <w:rPr>
            <w:rFonts w:cs="Courier New"/>
            <w:noProof w:val="0"/>
            <w:u w:val="single"/>
          </w:rPr>
          <w:t>WithKeyword</w:t>
        </w:r>
        <w:r w:rsidRPr="00DC7355">
          <w:rPr>
            <w:rFonts w:cs="Courier New"/>
            <w:noProof w:val="0"/>
          </w:rPr>
          <w:t xml:space="preserve"> </w:t>
        </w:r>
        <w:r w:rsidRPr="00E050F7">
          <w:rPr>
            <w:rFonts w:cs="Courier New"/>
            <w:noProof w:val="0"/>
            <w:u w:val="single"/>
          </w:rPr>
          <w:t>FunctionRef</w:t>
        </w:r>
        <w:r w:rsidRPr="00DC7355">
          <w:rPr>
            <w:rFonts w:cs="Courier New"/>
            <w:noProof w:val="0"/>
          </w:rPr>
          <w:t xml:space="preserve"> "(" ")"</w:t>
        </w:r>
      </w:ins>
    </w:p>
    <w:p w14:paraId="7A310CF2" w14:textId="77777777" w:rsidR="00C46F20" w:rsidRPr="00DC7355" w:rsidRDefault="00C46F20" w:rsidP="00C46F20">
      <w:pPr>
        <w:pStyle w:val="PL"/>
        <w:rPr>
          <w:ins w:id="381" w:author="Jens Grabowski" w:date="2022-01-10T14:22:00Z"/>
          <w:rFonts w:cs="Courier New"/>
          <w:noProof w:val="0"/>
        </w:rPr>
      </w:pPr>
    </w:p>
    <w:p w14:paraId="46CAA151" w14:textId="77777777" w:rsidR="00C46F20" w:rsidRPr="00DC7355" w:rsidRDefault="00C46F20" w:rsidP="00C46F20">
      <w:pPr>
        <w:pStyle w:val="PL"/>
        <w:rPr>
          <w:ins w:id="382" w:author="Jens Grabowski" w:date="2022-01-10T14:22:00Z"/>
          <w:rStyle w:val="Hyperlink"/>
          <w:rFonts w:cs="Courier New"/>
          <w:noProof w:val="0"/>
          <w:color w:val="auto"/>
          <w:u w:val="none"/>
        </w:rPr>
      </w:pPr>
      <w:ins w:id="383" w:author="Jens Grabowski" w:date="2022-01-10T14:22:00Z">
        <w:r w:rsidRPr="00DC7355">
          <w:rPr>
            <w:noProof w:val="0"/>
          </w:rPr>
          <w:t>781018</w:t>
        </w:r>
        <w:r w:rsidRPr="00DC7355">
          <w:rPr>
            <w:rStyle w:val="Hyperlink"/>
            <w:rFonts w:cs="Courier New"/>
            <w:noProof w:val="0"/>
            <w:color w:val="auto"/>
            <w:u w:val="none"/>
          </w:rPr>
          <w:t xml:space="preserve">. </w:t>
        </w:r>
        <w:proofErr w:type="gramStart"/>
        <w:r w:rsidRPr="00DC7355">
          <w:rPr>
            <w:rStyle w:val="Hyperlink"/>
            <w:rFonts w:cs="Courier New"/>
            <w:noProof w:val="0"/>
            <w:color w:val="auto"/>
            <w:u w:val="none"/>
          </w:rPr>
          <w:t>TranslationOutTypeList :</w:t>
        </w:r>
        <w:proofErr w:type="gramEnd"/>
        <w:r w:rsidRPr="00DC7355">
          <w:rPr>
            <w:rStyle w:val="Hyperlink"/>
            <w:rFonts w:cs="Courier New"/>
            <w:noProof w:val="0"/>
            <w:color w:val="auto"/>
            <w:u w:val="none"/>
          </w:rPr>
          <w:t xml:space="preserve">:= TranslationOutType { </w:t>
        </w:r>
        <w:r w:rsidRPr="00DC7355">
          <w:rPr>
            <w:rFonts w:cs="Courier New"/>
            <w:noProof w:val="0"/>
          </w:rPr>
          <w:t xml:space="preserve">"," TranslationOutType </w:t>
        </w:r>
        <w:r w:rsidRPr="00DC7355">
          <w:rPr>
            <w:rStyle w:val="Hyperlink"/>
            <w:rFonts w:cs="Courier New"/>
            <w:noProof w:val="0"/>
            <w:color w:val="auto"/>
            <w:u w:val="none"/>
          </w:rPr>
          <w:t>}</w:t>
        </w:r>
      </w:ins>
    </w:p>
    <w:p w14:paraId="669B6E93" w14:textId="77777777" w:rsidR="00C46F20" w:rsidRPr="00DC7355" w:rsidRDefault="00C46F20" w:rsidP="00C46F20">
      <w:pPr>
        <w:pStyle w:val="PL"/>
        <w:rPr>
          <w:ins w:id="384" w:author="Jens Grabowski" w:date="2022-01-10T14:22:00Z"/>
          <w:rStyle w:val="Hyperlink"/>
          <w:rFonts w:cs="Courier New"/>
          <w:noProof w:val="0"/>
          <w:color w:val="auto"/>
          <w:u w:val="none"/>
        </w:rPr>
      </w:pPr>
      <w:ins w:id="385" w:author="Jens Grabowski" w:date="2022-01-10T14:22:00Z">
        <w:r w:rsidRPr="00DC7355">
          <w:rPr>
            <w:noProof w:val="0"/>
          </w:rPr>
          <w:t>781019</w:t>
        </w:r>
        <w:r w:rsidRPr="00DC7355">
          <w:rPr>
            <w:rStyle w:val="Hyperlink"/>
            <w:rFonts w:cs="Courier New"/>
            <w:noProof w:val="0"/>
            <w:color w:val="auto"/>
            <w:u w:val="none"/>
          </w:rPr>
          <w:t xml:space="preserve">. </w:t>
        </w:r>
        <w:proofErr w:type="gramStart"/>
        <w:r w:rsidRPr="00DC7355">
          <w:rPr>
            <w:rStyle w:val="Hyperlink"/>
            <w:rFonts w:cs="Courier New"/>
            <w:noProof w:val="0"/>
            <w:color w:val="auto"/>
            <w:u w:val="none"/>
          </w:rPr>
          <w:t>TranslationOutType :</w:t>
        </w:r>
        <w:proofErr w:type="gramEnd"/>
        <w:r w:rsidRPr="00DC7355">
          <w:rPr>
            <w:rStyle w:val="Hyperlink"/>
            <w:rFonts w:cs="Courier New"/>
            <w:noProof w:val="0"/>
            <w:color w:val="auto"/>
            <w:u w:val="none"/>
          </w:rPr>
          <w:t xml:space="preserve">:= </w:t>
        </w:r>
        <w:r w:rsidRPr="00E050F7">
          <w:rPr>
            <w:rStyle w:val="Hyperlink"/>
            <w:rFonts w:cs="Courier New"/>
            <w:noProof w:val="0"/>
            <w:color w:val="auto"/>
          </w:rPr>
          <w:t>Type</w:t>
        </w:r>
        <w:r w:rsidRPr="00DC7355">
          <w:rPr>
            <w:rStyle w:val="Hyperlink"/>
            <w:rFonts w:cs="Courier New"/>
            <w:noProof w:val="0"/>
            <w:color w:val="auto"/>
            <w:u w:val="none"/>
          </w:rPr>
          <w:t xml:space="preserve"> [ </w:t>
        </w:r>
        <w:r w:rsidRPr="00DC7355">
          <w:rPr>
            <w:rFonts w:cs="Courier New"/>
            <w:noProof w:val="0"/>
          </w:rPr>
          <w:t xml:space="preserve">TranslationOutSpec </w:t>
        </w:r>
        <w:r w:rsidRPr="00DC7355">
          <w:rPr>
            <w:rStyle w:val="Hyperlink"/>
            <w:rFonts w:cs="Courier New"/>
            <w:noProof w:val="0"/>
            <w:color w:val="auto"/>
            <w:u w:val="none"/>
          </w:rPr>
          <w:t xml:space="preserve">{ </w:t>
        </w:r>
        <w:r w:rsidRPr="00DC7355">
          <w:rPr>
            <w:rFonts w:cs="Courier New"/>
            <w:noProof w:val="0"/>
          </w:rPr>
          <w:t>","TranslationOutSpec</w:t>
        </w:r>
        <w:r w:rsidRPr="00DC7355">
          <w:rPr>
            <w:rStyle w:val="Hyperlink"/>
            <w:rFonts w:cs="Courier New"/>
            <w:noProof w:val="0"/>
            <w:color w:val="auto"/>
            <w:u w:val="none"/>
          </w:rPr>
          <w:t xml:space="preserve"> } ]</w:t>
        </w:r>
      </w:ins>
    </w:p>
    <w:p w14:paraId="73EDE88C" w14:textId="77777777" w:rsidR="00C46F20" w:rsidRPr="00DC7355" w:rsidRDefault="00C46F20" w:rsidP="00C46F20">
      <w:pPr>
        <w:pStyle w:val="PL"/>
        <w:rPr>
          <w:ins w:id="386" w:author="Jens Grabowski" w:date="2022-01-10T14:22:00Z"/>
          <w:rFonts w:cs="Courier New"/>
          <w:noProof w:val="0"/>
        </w:rPr>
      </w:pPr>
      <w:ins w:id="387" w:author="Jens Grabowski" w:date="2022-01-10T14:22:00Z">
        <w:r w:rsidRPr="00DC7355">
          <w:rPr>
            <w:noProof w:val="0"/>
          </w:rPr>
          <w:t>781020</w:t>
        </w:r>
        <w:r w:rsidRPr="00DC7355">
          <w:rPr>
            <w:rFonts w:cs="Courier New"/>
            <w:noProof w:val="0"/>
          </w:rPr>
          <w:t xml:space="preserve">. </w:t>
        </w:r>
        <w:proofErr w:type="gramStart"/>
        <w:r w:rsidRPr="00DC7355">
          <w:rPr>
            <w:rFonts w:cs="Courier New"/>
            <w:noProof w:val="0"/>
          </w:rPr>
          <w:t>TranslationOutSpec :</w:t>
        </w:r>
        <w:proofErr w:type="gramEnd"/>
        <w:r w:rsidRPr="00DC7355">
          <w:rPr>
            <w:rFonts w:cs="Courier New"/>
            <w:noProof w:val="0"/>
          </w:rPr>
          <w:t xml:space="preserve">:= </w:t>
        </w:r>
        <w:r w:rsidRPr="00E050F7">
          <w:rPr>
            <w:rFonts w:cs="Courier New"/>
            <w:noProof w:val="0"/>
            <w:u w:val="single"/>
          </w:rPr>
          <w:t>ToKeyword</w:t>
        </w:r>
        <w:r w:rsidRPr="00DC7355">
          <w:rPr>
            <w:rFonts w:cs="Courier New"/>
            <w:noProof w:val="0"/>
          </w:rPr>
          <w:t xml:space="preserve"> </w:t>
        </w:r>
        <w:r w:rsidRPr="00E050F7">
          <w:rPr>
            <w:rFonts w:cs="Courier New"/>
            <w:noProof w:val="0"/>
            <w:u w:val="single"/>
          </w:rPr>
          <w:t>Type</w:t>
        </w:r>
        <w:r w:rsidRPr="00DC7355">
          <w:rPr>
            <w:rFonts w:cs="Courier New"/>
            <w:noProof w:val="0"/>
          </w:rPr>
          <w:t xml:space="preserve"> </w:t>
        </w:r>
        <w:r w:rsidRPr="00E050F7">
          <w:rPr>
            <w:rFonts w:cs="Courier New"/>
            <w:noProof w:val="0"/>
            <w:u w:val="single"/>
          </w:rPr>
          <w:t>WithKeyword</w:t>
        </w:r>
        <w:r w:rsidRPr="00DC7355">
          <w:rPr>
            <w:rFonts w:cs="Courier New"/>
            <w:noProof w:val="0"/>
          </w:rPr>
          <w:t xml:space="preserve"> </w:t>
        </w:r>
        <w:r w:rsidRPr="00E050F7">
          <w:rPr>
            <w:rFonts w:cs="Courier New"/>
            <w:noProof w:val="0"/>
            <w:u w:val="single"/>
          </w:rPr>
          <w:t>FunctionRef</w:t>
        </w:r>
        <w:r w:rsidRPr="00DC7355">
          <w:rPr>
            <w:rFonts w:cs="Courier New"/>
            <w:noProof w:val="0"/>
          </w:rPr>
          <w:t xml:space="preserve"> "(" ")"</w:t>
        </w:r>
      </w:ins>
    </w:p>
    <w:p w14:paraId="08FF3953" w14:textId="77777777" w:rsidR="00C46F20" w:rsidRPr="00DC7355" w:rsidRDefault="00C46F20" w:rsidP="00C46F20">
      <w:pPr>
        <w:pStyle w:val="PL"/>
        <w:rPr>
          <w:ins w:id="388" w:author="Jens Grabowski" w:date="2022-01-10T14:22:00Z"/>
          <w:rFonts w:cs="Courier New"/>
          <w:noProof w:val="0"/>
        </w:rPr>
      </w:pPr>
    </w:p>
    <w:p w14:paraId="4246DF5F" w14:textId="77777777" w:rsidR="00C46F20" w:rsidRPr="00DC7355" w:rsidRDefault="00C46F20" w:rsidP="00C46F20">
      <w:pPr>
        <w:pStyle w:val="PL"/>
        <w:keepNext/>
        <w:rPr>
          <w:ins w:id="389" w:author="Jens Grabowski" w:date="2022-01-10T14:22:00Z"/>
          <w:rFonts w:cs="Courier New"/>
          <w:noProof w:val="0"/>
          <w:szCs w:val="16"/>
        </w:rPr>
      </w:pPr>
      <w:ins w:id="390" w:author="Jens Grabowski" w:date="2022-01-10T14:22:00Z">
        <w:r w:rsidRPr="00DC7355">
          <w:rPr>
            <w:noProof w:val="0"/>
          </w:rPr>
          <w:t>781021</w:t>
        </w:r>
        <w:r w:rsidRPr="00DC7355">
          <w:rPr>
            <w:rFonts w:cs="Courier New"/>
            <w:noProof w:val="0"/>
          </w:rPr>
          <w:t xml:space="preserve">. </w:t>
        </w:r>
        <w:proofErr w:type="gramStart"/>
        <w:r w:rsidRPr="00DC7355">
          <w:rPr>
            <w:rFonts w:cs="Courier New"/>
            <w:noProof w:val="0"/>
          </w:rPr>
          <w:t>FuncPortSpec :</w:t>
        </w:r>
        <w:proofErr w:type="gramEnd"/>
        <w:r w:rsidRPr="00DC7355">
          <w:rPr>
            <w:rFonts w:cs="Courier New"/>
            <w:noProof w:val="0"/>
          </w:rPr>
          <w:t xml:space="preserve">:= </w:t>
        </w:r>
        <w:r w:rsidRPr="00E050F7">
          <w:rPr>
            <w:rFonts w:cs="Courier New"/>
            <w:noProof w:val="0"/>
            <w:szCs w:val="16"/>
            <w:u w:val="single"/>
          </w:rPr>
          <w:t>PortKeyword</w:t>
        </w:r>
        <w:r w:rsidRPr="00DC7355">
          <w:rPr>
            <w:rFonts w:cs="Courier New"/>
            <w:noProof w:val="0"/>
            <w:szCs w:val="16"/>
          </w:rPr>
          <w:t xml:space="preserve"> </w:t>
        </w:r>
        <w:r w:rsidRPr="00E050F7">
          <w:rPr>
            <w:rFonts w:cs="Courier New"/>
            <w:noProof w:val="0"/>
            <w:szCs w:val="16"/>
            <w:u w:val="single"/>
          </w:rPr>
          <w:t>Identifier</w:t>
        </w:r>
      </w:ins>
    </w:p>
    <w:p w14:paraId="33F41E86" w14:textId="77777777" w:rsidR="00C46F20" w:rsidRPr="00DC7355" w:rsidRDefault="00C46F20" w:rsidP="00C46F20">
      <w:pPr>
        <w:pStyle w:val="PL"/>
        <w:keepNext/>
        <w:rPr>
          <w:ins w:id="391" w:author="Jens Grabowski" w:date="2022-01-10T14:22:00Z"/>
          <w:rFonts w:cs="Courier New"/>
          <w:noProof w:val="0"/>
          <w:szCs w:val="16"/>
        </w:rPr>
      </w:pPr>
    </w:p>
    <w:p w14:paraId="3743BA72" w14:textId="77777777" w:rsidR="00C46F20" w:rsidRPr="00DC7355" w:rsidRDefault="00C46F20" w:rsidP="00C46F20">
      <w:pPr>
        <w:pStyle w:val="PL"/>
        <w:rPr>
          <w:ins w:id="392" w:author="Jens Grabowski" w:date="2022-01-10T14:22:00Z"/>
          <w:rFonts w:cs="Courier New"/>
          <w:noProof w:val="0"/>
          <w:szCs w:val="16"/>
        </w:rPr>
      </w:pPr>
      <w:ins w:id="393" w:author="Jens Grabowski" w:date="2022-01-10T14:22:00Z">
        <w:r w:rsidRPr="00DC7355">
          <w:rPr>
            <w:noProof w:val="0"/>
          </w:rPr>
          <w:t>781022</w:t>
        </w:r>
        <w:r w:rsidRPr="00DC7355">
          <w:rPr>
            <w:rFonts w:cs="Courier New"/>
            <w:noProof w:val="0"/>
            <w:szCs w:val="16"/>
          </w:rPr>
          <w:t xml:space="preserve">. </w:t>
        </w:r>
        <w:proofErr w:type="gramStart"/>
        <w:r w:rsidRPr="00DC7355">
          <w:rPr>
            <w:rFonts w:cs="Courier New"/>
            <w:noProof w:val="0"/>
            <w:szCs w:val="16"/>
          </w:rPr>
          <w:t>SetPortState :</w:t>
        </w:r>
        <w:proofErr w:type="gramEnd"/>
        <w:r w:rsidRPr="00DC7355">
          <w:rPr>
            <w:rFonts w:cs="Courier New"/>
            <w:noProof w:val="0"/>
            <w:szCs w:val="16"/>
          </w:rPr>
          <w:t xml:space="preserve">:= </w:t>
        </w:r>
        <w:r w:rsidRPr="00E050F7">
          <w:rPr>
            <w:rFonts w:cs="Courier New"/>
            <w:noProof w:val="0"/>
            <w:szCs w:val="16"/>
            <w:u w:val="single"/>
          </w:rPr>
          <w:t>PortKeyword</w:t>
        </w:r>
        <w:r w:rsidRPr="00DC7355">
          <w:rPr>
            <w:rFonts w:cs="Courier New"/>
            <w:noProof w:val="0"/>
            <w:szCs w:val="16"/>
          </w:rPr>
          <w:t xml:space="preserve"> </w:t>
        </w:r>
        <w:r w:rsidRPr="00DC7355">
          <w:rPr>
            <w:rFonts w:cs="Courier New"/>
            <w:noProof w:val="0"/>
          </w:rPr>
          <w:t xml:space="preserve">"." </w:t>
        </w:r>
        <w:r w:rsidRPr="00DC7355">
          <w:rPr>
            <w:rFonts w:cs="Courier New"/>
            <w:noProof w:val="0"/>
            <w:szCs w:val="16"/>
          </w:rPr>
          <w:t xml:space="preserve">SetStateKeyword "(" </w:t>
        </w:r>
        <w:r w:rsidRPr="00E050F7">
          <w:rPr>
            <w:rFonts w:cs="Courier New"/>
            <w:noProof w:val="0"/>
            <w:szCs w:val="16"/>
            <w:u w:val="single"/>
          </w:rPr>
          <w:t>SingleExpression</w:t>
        </w:r>
        <w:r w:rsidRPr="00DC7355">
          <w:rPr>
            <w:rFonts w:cs="Courier New"/>
            <w:noProof w:val="0"/>
            <w:szCs w:val="16"/>
          </w:rPr>
          <w:t xml:space="preserve"> </w:t>
        </w:r>
        <w:proofErr w:type="gramStart"/>
        <w:r w:rsidRPr="00DC7355">
          <w:rPr>
            <w:rFonts w:cs="Courier New"/>
            <w:noProof w:val="0"/>
            <w:szCs w:val="16"/>
          </w:rPr>
          <w:t>{ "</w:t>
        </w:r>
        <w:proofErr w:type="gramEnd"/>
        <w:r w:rsidRPr="00DC7355">
          <w:rPr>
            <w:rFonts w:cs="Courier New"/>
            <w:noProof w:val="0"/>
            <w:szCs w:val="16"/>
          </w:rPr>
          <w:t xml:space="preserve">," </w:t>
        </w:r>
        <w:r w:rsidRPr="00E050F7">
          <w:rPr>
            <w:rFonts w:cs="Courier New"/>
            <w:noProof w:val="0"/>
            <w:szCs w:val="16"/>
            <w:u w:val="single"/>
          </w:rPr>
          <w:t>LogItem</w:t>
        </w:r>
        <w:r w:rsidRPr="00DC7355">
          <w:rPr>
            <w:rFonts w:cs="Courier New"/>
            <w:noProof w:val="0"/>
            <w:szCs w:val="16"/>
          </w:rPr>
          <w:t xml:space="preserve"> } ")"</w:t>
        </w:r>
      </w:ins>
    </w:p>
    <w:p w14:paraId="3C5470FF" w14:textId="77777777" w:rsidR="00C46F20" w:rsidRPr="00DC7355" w:rsidRDefault="00C46F20" w:rsidP="00C46F20">
      <w:pPr>
        <w:pStyle w:val="PL"/>
        <w:rPr>
          <w:ins w:id="394" w:author="Jens Grabowski" w:date="2022-01-10T14:22:00Z"/>
          <w:rFonts w:cs="Courier New"/>
          <w:noProof w:val="0"/>
          <w:szCs w:val="16"/>
        </w:rPr>
      </w:pPr>
      <w:ins w:id="395" w:author="Jens Grabowski" w:date="2022-01-10T14:22:00Z">
        <w:r w:rsidRPr="00DC7355">
          <w:rPr>
            <w:noProof w:val="0"/>
          </w:rPr>
          <w:t>781023</w:t>
        </w:r>
        <w:r w:rsidRPr="00DC7355">
          <w:rPr>
            <w:rFonts w:cs="Courier New"/>
            <w:noProof w:val="0"/>
            <w:szCs w:val="16"/>
          </w:rPr>
          <w:t xml:space="preserve">. </w:t>
        </w:r>
        <w:proofErr w:type="gramStart"/>
        <w:r w:rsidRPr="00DC7355">
          <w:rPr>
            <w:rFonts w:cs="Courier New"/>
            <w:noProof w:val="0"/>
            <w:szCs w:val="16"/>
          </w:rPr>
          <w:t>SetStateKeyword :</w:t>
        </w:r>
        <w:proofErr w:type="gramEnd"/>
        <w:r w:rsidRPr="00DC7355">
          <w:rPr>
            <w:rFonts w:cs="Courier New"/>
            <w:noProof w:val="0"/>
            <w:szCs w:val="16"/>
          </w:rPr>
          <w:t>:= "setstate"</w:t>
        </w:r>
      </w:ins>
    </w:p>
    <w:p w14:paraId="0E7FA85A" w14:textId="77777777" w:rsidR="00C46F20" w:rsidRPr="00DC7355" w:rsidRDefault="00C46F20" w:rsidP="00C46F20">
      <w:pPr>
        <w:pStyle w:val="PL"/>
        <w:rPr>
          <w:ins w:id="396" w:author="Jens Grabowski" w:date="2022-01-10T14:22:00Z"/>
          <w:rFonts w:cs="Courier New"/>
          <w:noProof w:val="0"/>
          <w:szCs w:val="16"/>
        </w:rPr>
      </w:pPr>
    </w:p>
    <w:p w14:paraId="526A43A2" w14:textId="77777777" w:rsidR="00C46F20" w:rsidRPr="00DC7355" w:rsidRDefault="00C46F20" w:rsidP="00C46F20">
      <w:pPr>
        <w:pStyle w:val="PL"/>
        <w:rPr>
          <w:ins w:id="397" w:author="Jens Grabowski" w:date="2022-01-10T14:22:00Z"/>
          <w:noProof w:val="0"/>
        </w:rPr>
      </w:pPr>
      <w:ins w:id="398" w:author="Jens Grabowski" w:date="2022-01-10T14:22:00Z">
        <w:r w:rsidRPr="00DC7355">
          <w:rPr>
            <w:noProof w:val="0"/>
          </w:rPr>
          <w:t xml:space="preserve">781024. </w:t>
        </w:r>
        <w:proofErr w:type="gramStart"/>
        <w:r w:rsidRPr="00DC7355">
          <w:rPr>
            <w:noProof w:val="0"/>
          </w:rPr>
          <w:t>ExceptConfigurationSpec :</w:t>
        </w:r>
        <w:proofErr w:type="gramEnd"/>
        <w:r w:rsidRPr="00DC7355">
          <w:rPr>
            <w:noProof w:val="0"/>
          </w:rPr>
          <w:t xml:space="preserve">:= ConfigurationKeyword </w:t>
        </w:r>
        <w:r w:rsidRPr="00E050F7">
          <w:rPr>
            <w:noProof w:val="0"/>
            <w:u w:val="single"/>
          </w:rPr>
          <w:t>IdentifierListOrAll</w:t>
        </w:r>
      </w:ins>
    </w:p>
    <w:p w14:paraId="51B18DDE" w14:textId="77777777" w:rsidR="00C46F20" w:rsidRPr="00DC7355" w:rsidRDefault="00C46F20" w:rsidP="00C46F20">
      <w:pPr>
        <w:pStyle w:val="PL"/>
        <w:rPr>
          <w:ins w:id="399" w:author="Jens Grabowski" w:date="2022-01-10T14:22:00Z"/>
          <w:noProof w:val="0"/>
        </w:rPr>
      </w:pPr>
      <w:ins w:id="400" w:author="Jens Grabowski" w:date="2022-01-10T14:22:00Z">
        <w:r w:rsidRPr="00DC7355">
          <w:rPr>
            <w:noProof w:val="0"/>
          </w:rPr>
          <w:t xml:space="preserve">781025. </w:t>
        </w:r>
        <w:proofErr w:type="gramStart"/>
        <w:r w:rsidRPr="00DC7355">
          <w:rPr>
            <w:noProof w:val="0"/>
          </w:rPr>
          <w:t>ImportConfigurationSpec :</w:t>
        </w:r>
        <w:proofErr w:type="gramEnd"/>
        <w:r w:rsidRPr="00DC7355">
          <w:rPr>
            <w:noProof w:val="0"/>
          </w:rPr>
          <w:t xml:space="preserve">:= ConfigurationKeyword </w:t>
        </w:r>
        <w:r w:rsidRPr="00E050F7">
          <w:rPr>
            <w:noProof w:val="0"/>
            <w:u w:val="single"/>
          </w:rPr>
          <w:t>AllKeyword</w:t>
        </w:r>
        <w:r w:rsidRPr="00DC7355">
          <w:rPr>
            <w:noProof w:val="0"/>
          </w:rPr>
          <w:t xml:space="preserve"> </w:t>
        </w:r>
      </w:ins>
    </w:p>
    <w:p w14:paraId="239C6CB2" w14:textId="77777777" w:rsidR="00C46F20" w:rsidRPr="00DC7355" w:rsidRDefault="00C46F20" w:rsidP="00C46F20">
      <w:pPr>
        <w:pStyle w:val="PL"/>
        <w:keepLines/>
        <w:rPr>
          <w:ins w:id="401" w:author="Jens Grabowski" w:date="2022-01-10T14:22:00Z"/>
          <w:noProof w:val="0"/>
        </w:rPr>
      </w:pPr>
      <w:ins w:id="402" w:author="Jens Grabowski" w:date="2022-01-10T14:22:00Z">
        <w:r w:rsidRPr="00DC7355">
          <w:rPr>
            <w:noProof w:val="0"/>
          </w:rPr>
          <w:t xml:space="preserve">781026. </w:t>
        </w:r>
        <w:proofErr w:type="gramStart"/>
        <w:r w:rsidRPr="00DC7355">
          <w:rPr>
            <w:noProof w:val="0"/>
          </w:rPr>
          <w:t>PortOp :</w:t>
        </w:r>
        <w:proofErr w:type="gramEnd"/>
        <w:r w:rsidRPr="00DC7355">
          <w:rPr>
            <w:noProof w:val="0"/>
          </w:rPr>
          <w:t xml:space="preserve">:= </w:t>
        </w:r>
        <w:r w:rsidRPr="00E050F7">
          <w:rPr>
            <w:noProof w:val="0"/>
            <w:u w:val="single"/>
          </w:rPr>
          <w:t>PortKeyword</w:t>
        </w:r>
        <w:r w:rsidRPr="00DC7355">
          <w:rPr>
            <w:noProof w:val="0"/>
          </w:rPr>
          <w:t xml:space="preserve"> </w:t>
        </w:r>
      </w:ins>
    </w:p>
    <w:p w14:paraId="4302A37C" w14:textId="77777777" w:rsidR="00C46F20" w:rsidRPr="00DC7355" w:rsidRDefault="00C46F20" w:rsidP="00C46F20">
      <w:pPr>
        <w:pStyle w:val="PL"/>
        <w:rPr>
          <w:ins w:id="403" w:author="Jens Grabowski" w:date="2022-01-10T14:22:00Z"/>
          <w:noProof w:val="0"/>
        </w:rPr>
      </w:pPr>
    </w:p>
    <w:p w14:paraId="57469613" w14:textId="77777777" w:rsidR="00C46F20" w:rsidRPr="00DC7355" w:rsidRDefault="00C46F20" w:rsidP="00C46F20">
      <w:pPr>
        <w:rPr>
          <w:ins w:id="404" w:author="Jens Grabowski" w:date="2022-01-10T14:22:00Z"/>
        </w:rPr>
      </w:pPr>
    </w:p>
    <w:p w14:paraId="480880E9" w14:textId="6AF13247" w:rsidR="00327709" w:rsidRPr="00DC7355" w:rsidDel="00C46F20" w:rsidRDefault="00327709" w:rsidP="00327709">
      <w:pPr>
        <w:pStyle w:val="berschrift1"/>
        <w:rPr>
          <w:del w:id="405" w:author="Jens Grabowski" w:date="2022-01-10T14:22:00Z"/>
        </w:rPr>
      </w:pPr>
      <w:bookmarkStart w:id="406" w:name="_GoBack"/>
      <w:bookmarkEnd w:id="406"/>
      <w:del w:id="407" w:author="Jens Grabowski" w:date="2022-01-10T14:22:00Z">
        <w:r w:rsidRPr="00DC7355" w:rsidDel="00C46F20">
          <w:delText>A.2</w:delText>
        </w:r>
        <w:r w:rsidRPr="00DC7355" w:rsidDel="00C46F20">
          <w:tab/>
          <w:delText>Modified TTCN</w:delText>
        </w:r>
        <w:r w:rsidRPr="00DC7355" w:rsidDel="00C46F20">
          <w:noBreakHyphen/>
          <w:delText>3 syntax BNF productions</w:delText>
        </w:r>
        <w:bookmarkEnd w:id="138"/>
      </w:del>
    </w:p>
    <w:p w14:paraId="09463AD2" w14:textId="7068239A" w:rsidR="00327709" w:rsidRPr="00DC7355" w:rsidDel="00C46F20" w:rsidRDefault="00327709" w:rsidP="00327709">
      <w:pPr>
        <w:keepNext/>
        <w:rPr>
          <w:del w:id="408" w:author="Jens Grabowski" w:date="2022-01-10T14:22:00Z"/>
        </w:rPr>
      </w:pPr>
      <w:del w:id="409" w:author="Jens Grabowski" w:date="2022-01-10T14:22:00Z">
        <w:r w:rsidRPr="00DC7355" w:rsidDel="00C46F20">
          <w:delText>This clause includes all BNF productions that are modifications of BNF rules defined in the TTCN-3 core language document</w:delText>
        </w:r>
        <w:r w:rsidR="003131AA" w:rsidRPr="00DC7355" w:rsidDel="00C46F20">
          <w:delText xml:space="preserve"> </w:delText>
        </w:r>
        <w:r w:rsidR="000E61F3" w:rsidRPr="00DC7355" w:rsidDel="00C46F20">
          <w:delText>ETSI ES 201 873</w:delText>
        </w:r>
        <w:r w:rsidR="000E61F3" w:rsidRPr="00DC7355" w:rsidDel="00C46F20">
          <w:noBreakHyphen/>
          <w:delText xml:space="preserve">1 </w:delText>
        </w:r>
        <w:r w:rsidR="003131AA" w:rsidRPr="00DC7355" w:rsidDel="00C46F20">
          <w:delText>[</w:delText>
        </w:r>
        <w:r w:rsidR="003131AA" w:rsidRPr="00DC7355" w:rsidDel="00C46F20">
          <w:fldChar w:fldCharType="begin"/>
        </w:r>
        <w:r w:rsidR="003131AA" w:rsidRPr="00DC7355" w:rsidDel="00C46F20">
          <w:delInstrText xml:space="preserve">REF REF_ES201873_1 \h </w:delInstrText>
        </w:r>
        <w:r w:rsidR="003131AA" w:rsidRPr="00DC7355" w:rsidDel="00C46F20">
          <w:fldChar w:fldCharType="separate"/>
        </w:r>
        <w:r w:rsidR="00F16FB2" w:rsidRPr="00DC7355" w:rsidDel="00C46F20">
          <w:delText>1</w:delText>
        </w:r>
        <w:r w:rsidR="003131AA" w:rsidRPr="00DC7355" w:rsidDel="00C46F20">
          <w:fldChar w:fldCharType="end"/>
        </w:r>
        <w:r w:rsidR="003131AA" w:rsidRPr="00DC7355" w:rsidDel="00C46F20">
          <w:delText>]</w:delText>
        </w:r>
        <w:r w:rsidRPr="00DC7355" w:rsidDel="00C46F20">
          <w:delText xml:space="preserve">. When using this package the BNF rules below replace the corresponding BNF rules in the TTCN-3 core language document. The rule numbers define the </w:delText>
        </w:r>
        <w:r w:rsidR="0018192F" w:rsidRPr="00DC7355" w:rsidDel="00C46F20">
          <w:delText>c</w:delText>
        </w:r>
        <w:r w:rsidRPr="00DC7355" w:rsidDel="00C46F20">
          <w:delText>o</w:delText>
        </w:r>
        <w:r w:rsidR="0018192F" w:rsidRPr="00DC7355" w:rsidDel="00C46F20">
          <w:delText>r</w:delText>
        </w:r>
        <w:r w:rsidRPr="00DC7355" w:rsidDel="00C46F20">
          <w:delText>respondence of BNF rules.</w:delText>
        </w:r>
      </w:del>
    </w:p>
    <w:p w14:paraId="664B4B66" w14:textId="662AB11C" w:rsidR="00327709" w:rsidRPr="00DC7355" w:rsidDel="00C46F20" w:rsidRDefault="00327709" w:rsidP="00327709">
      <w:pPr>
        <w:pStyle w:val="PL"/>
        <w:rPr>
          <w:del w:id="410" w:author="Jens Grabowski" w:date="2022-01-10T14:22:00Z"/>
          <w:noProof w:val="0"/>
        </w:rPr>
      </w:pPr>
      <w:bookmarkStart w:id="411" w:name="TCreateOp"/>
    </w:p>
    <w:p w14:paraId="71988256" w14:textId="442FCEA4" w:rsidR="00D56C96" w:rsidRPr="00DC7355" w:rsidDel="00C46F20" w:rsidRDefault="00C5165A" w:rsidP="00D56C96">
      <w:pPr>
        <w:pStyle w:val="PL"/>
        <w:keepLines/>
        <w:rPr>
          <w:del w:id="412" w:author="Jens Grabowski" w:date="2022-01-10T14:22:00Z"/>
          <w:noProof w:val="0"/>
        </w:rPr>
      </w:pPr>
      <w:del w:id="413" w:author="Jens Grabowski" w:date="2022-01-10T14:22:00Z">
        <w:r w:rsidRPr="00DC7355" w:rsidDel="00C46F20">
          <w:rPr>
            <w:noProof w:val="0"/>
          </w:rPr>
          <w:delText>7</w:delText>
        </w:r>
        <w:r w:rsidR="00D56C96" w:rsidRPr="00DC7355" w:rsidDel="00C46F20">
          <w:rPr>
            <w:noProof w:val="0"/>
          </w:rPr>
          <w:delText xml:space="preserve">. ModuleDefinition ::= (([Visibility] (TypeDef | </w:delText>
        </w:r>
      </w:del>
    </w:p>
    <w:p w14:paraId="02CD07DF" w14:textId="791739D3" w:rsidR="00D56C96" w:rsidRPr="00DC7355" w:rsidDel="00C46F20" w:rsidRDefault="00D56C96" w:rsidP="00D56C96">
      <w:pPr>
        <w:pStyle w:val="PL"/>
        <w:keepLines/>
        <w:rPr>
          <w:del w:id="414" w:author="Jens Grabowski" w:date="2022-01-10T14:22:00Z"/>
          <w:noProof w:val="0"/>
        </w:rPr>
      </w:pPr>
      <w:del w:id="415" w:author="Jens Grabowski" w:date="2022-01-10T14:22:00Z">
        <w:r w:rsidRPr="00DC7355" w:rsidDel="00C46F20">
          <w:rPr>
            <w:noProof w:val="0"/>
          </w:rPr>
          <w:delText xml:space="preserve">                                        ConstDef | </w:delText>
        </w:r>
      </w:del>
    </w:p>
    <w:p w14:paraId="0EB39569" w14:textId="0B12421A" w:rsidR="00D56C96" w:rsidRPr="00DC7355" w:rsidDel="00C46F20" w:rsidRDefault="00D56C96" w:rsidP="00D56C96">
      <w:pPr>
        <w:pStyle w:val="PL"/>
        <w:keepLines/>
        <w:rPr>
          <w:del w:id="416" w:author="Jens Grabowski" w:date="2022-01-10T14:22:00Z"/>
          <w:noProof w:val="0"/>
        </w:rPr>
      </w:pPr>
      <w:del w:id="417" w:author="Jens Grabowski" w:date="2022-01-10T14:22:00Z">
        <w:r w:rsidRPr="00DC7355" w:rsidDel="00C46F20">
          <w:rPr>
            <w:noProof w:val="0"/>
          </w:rPr>
          <w:delText xml:space="preserve">                                        TemplateDef | </w:delText>
        </w:r>
      </w:del>
    </w:p>
    <w:p w14:paraId="1A7794BF" w14:textId="4F5BCA7A" w:rsidR="00D56C96" w:rsidRPr="00DC7355" w:rsidDel="00C46F20" w:rsidRDefault="00D56C96" w:rsidP="00D56C96">
      <w:pPr>
        <w:pStyle w:val="PL"/>
        <w:keepLines/>
        <w:rPr>
          <w:del w:id="418" w:author="Jens Grabowski" w:date="2022-01-10T14:22:00Z"/>
          <w:noProof w:val="0"/>
        </w:rPr>
      </w:pPr>
      <w:del w:id="419" w:author="Jens Grabowski" w:date="2022-01-10T14:22:00Z">
        <w:r w:rsidRPr="00DC7355" w:rsidDel="00C46F20">
          <w:rPr>
            <w:noProof w:val="0"/>
          </w:rPr>
          <w:delText xml:space="preserve">                                        ModuleParDef | </w:delText>
        </w:r>
      </w:del>
    </w:p>
    <w:p w14:paraId="78922552" w14:textId="0F738A9B" w:rsidR="00D56C96" w:rsidRPr="00DC7355" w:rsidDel="00C46F20" w:rsidRDefault="00D56C96" w:rsidP="00D56C96">
      <w:pPr>
        <w:pStyle w:val="PL"/>
        <w:keepLines/>
        <w:rPr>
          <w:del w:id="420" w:author="Jens Grabowski" w:date="2022-01-10T14:22:00Z"/>
          <w:noProof w:val="0"/>
        </w:rPr>
      </w:pPr>
      <w:del w:id="421" w:author="Jens Grabowski" w:date="2022-01-10T14:22:00Z">
        <w:r w:rsidRPr="00DC7355" w:rsidDel="00C46F20">
          <w:rPr>
            <w:noProof w:val="0"/>
          </w:rPr>
          <w:delText xml:space="preserve">                                        FunctionDef | </w:delText>
        </w:r>
      </w:del>
    </w:p>
    <w:p w14:paraId="19AEB500" w14:textId="5E991F71" w:rsidR="00D56C96" w:rsidRPr="00DC7355" w:rsidDel="00C46F20" w:rsidRDefault="00D56C96" w:rsidP="00D56C96">
      <w:pPr>
        <w:pStyle w:val="PL"/>
        <w:keepLines/>
        <w:rPr>
          <w:del w:id="422" w:author="Jens Grabowski" w:date="2022-01-10T14:22:00Z"/>
          <w:noProof w:val="0"/>
        </w:rPr>
      </w:pPr>
      <w:del w:id="423" w:author="Jens Grabowski" w:date="2022-01-10T14:22:00Z">
        <w:r w:rsidRPr="00DC7355" w:rsidDel="00C46F20">
          <w:rPr>
            <w:noProof w:val="0"/>
          </w:rPr>
          <w:delText xml:space="preserve">                                        SignatureDef | </w:delText>
        </w:r>
      </w:del>
    </w:p>
    <w:p w14:paraId="5E627E5D" w14:textId="335828AA" w:rsidR="00D56C96" w:rsidRPr="00DC7355" w:rsidDel="00C46F20" w:rsidRDefault="00D56C96" w:rsidP="00D56C96">
      <w:pPr>
        <w:pStyle w:val="PL"/>
        <w:keepLines/>
        <w:rPr>
          <w:del w:id="424" w:author="Jens Grabowski" w:date="2022-01-10T14:22:00Z"/>
          <w:noProof w:val="0"/>
        </w:rPr>
      </w:pPr>
      <w:del w:id="425" w:author="Jens Grabowski" w:date="2022-01-10T14:22:00Z">
        <w:r w:rsidRPr="00DC7355" w:rsidDel="00C46F20">
          <w:rPr>
            <w:noProof w:val="0"/>
          </w:rPr>
          <w:delText xml:space="preserve">                                        TestcaseDef | </w:delText>
        </w:r>
      </w:del>
    </w:p>
    <w:p w14:paraId="0396ACED" w14:textId="581CC9D6" w:rsidR="00D56C96" w:rsidRPr="00DC7355" w:rsidDel="00C46F20" w:rsidRDefault="00D56C96" w:rsidP="00D56C96">
      <w:pPr>
        <w:pStyle w:val="PL"/>
        <w:keepLines/>
        <w:rPr>
          <w:del w:id="426" w:author="Jens Grabowski" w:date="2022-01-10T14:22:00Z"/>
          <w:noProof w:val="0"/>
        </w:rPr>
      </w:pPr>
      <w:del w:id="427" w:author="Jens Grabowski" w:date="2022-01-10T14:22:00Z">
        <w:r w:rsidRPr="00DC7355" w:rsidDel="00C46F20">
          <w:rPr>
            <w:noProof w:val="0"/>
          </w:rPr>
          <w:delText xml:space="preserve">                                        AltstepDef | </w:delText>
        </w:r>
      </w:del>
    </w:p>
    <w:p w14:paraId="4674AC3B" w14:textId="0F93E4EB" w:rsidR="00D56C96" w:rsidRPr="00DC7355" w:rsidDel="00C46F20" w:rsidRDefault="00D56C96" w:rsidP="00D56C96">
      <w:pPr>
        <w:pStyle w:val="PL"/>
        <w:keepLines/>
        <w:rPr>
          <w:del w:id="428" w:author="Jens Grabowski" w:date="2022-01-10T14:22:00Z"/>
          <w:noProof w:val="0"/>
        </w:rPr>
      </w:pPr>
      <w:del w:id="429" w:author="Jens Grabowski" w:date="2022-01-10T14:22:00Z">
        <w:r w:rsidRPr="00DC7355" w:rsidDel="00C46F20">
          <w:rPr>
            <w:noProof w:val="0"/>
          </w:rPr>
          <w:delText xml:space="preserve">                                        ImportDef | </w:delText>
        </w:r>
      </w:del>
    </w:p>
    <w:p w14:paraId="05002CC1" w14:textId="37C1CD89" w:rsidR="00D56C96" w:rsidRPr="00DC7355" w:rsidDel="00C46F20" w:rsidRDefault="00D56C96" w:rsidP="00D56C96">
      <w:pPr>
        <w:pStyle w:val="PL"/>
        <w:keepLines/>
        <w:rPr>
          <w:del w:id="430" w:author="Jens Grabowski" w:date="2022-01-10T14:22:00Z"/>
          <w:noProof w:val="0"/>
        </w:rPr>
      </w:pPr>
      <w:del w:id="431" w:author="Jens Grabowski" w:date="2022-01-10T14:22:00Z">
        <w:r w:rsidRPr="00DC7355" w:rsidDel="00C46F20">
          <w:rPr>
            <w:noProof w:val="0"/>
          </w:rPr>
          <w:delText xml:space="preserve">                                        ExtFunctionDef | </w:delText>
        </w:r>
      </w:del>
    </w:p>
    <w:p w14:paraId="72C18901" w14:textId="20F6C329" w:rsidR="00D56C96" w:rsidRPr="00DC7355" w:rsidDel="00C46F20" w:rsidRDefault="00D56C96" w:rsidP="00D56C96">
      <w:pPr>
        <w:pStyle w:val="PL"/>
        <w:keepLines/>
        <w:rPr>
          <w:del w:id="432" w:author="Jens Grabowski" w:date="2022-01-10T14:22:00Z"/>
          <w:noProof w:val="0"/>
        </w:rPr>
      </w:pPr>
      <w:del w:id="433" w:author="Jens Grabowski" w:date="2022-01-10T14:22:00Z">
        <w:r w:rsidRPr="00DC7355" w:rsidDel="00C46F20">
          <w:rPr>
            <w:noProof w:val="0"/>
          </w:rPr>
          <w:delText xml:space="preserve">                                        ExtConstDef |</w:delText>
        </w:r>
      </w:del>
    </w:p>
    <w:p w14:paraId="05B1E19B" w14:textId="35A9ACD3" w:rsidR="00D56C96" w:rsidRPr="00DC7355" w:rsidDel="00C46F20" w:rsidRDefault="00D56C96" w:rsidP="00D56C96">
      <w:pPr>
        <w:pStyle w:val="PL"/>
        <w:keepLines/>
        <w:rPr>
          <w:del w:id="434" w:author="Jens Grabowski" w:date="2022-01-10T14:22:00Z"/>
          <w:noProof w:val="0"/>
        </w:rPr>
      </w:pPr>
      <w:del w:id="435" w:author="Jens Grabowski" w:date="2022-01-10T14:22:00Z">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delText>ConfigurationDef</w:delText>
        </w:r>
      </w:del>
    </w:p>
    <w:p w14:paraId="14289CB3" w14:textId="4957E595" w:rsidR="00D56C96" w:rsidRPr="00DC7355" w:rsidDel="00C46F20" w:rsidRDefault="00D56C96" w:rsidP="00D56C96">
      <w:pPr>
        <w:pStyle w:val="PL"/>
        <w:keepLines/>
        <w:rPr>
          <w:del w:id="436" w:author="Jens Grabowski" w:date="2022-01-10T14:22:00Z"/>
          <w:noProof w:val="0"/>
        </w:rPr>
      </w:pPr>
      <w:del w:id="437" w:author="Jens Grabowski" w:date="2022-01-10T14:22:00Z">
        <w:r w:rsidRPr="00DC7355" w:rsidDel="00C46F20">
          <w:rPr>
            <w:noProof w:val="0"/>
          </w:rPr>
          <w:delText xml:space="preserve">                                       )) | </w:delText>
        </w:r>
      </w:del>
    </w:p>
    <w:p w14:paraId="75104B00" w14:textId="02AA3991" w:rsidR="00D56C96" w:rsidRPr="00DC7355" w:rsidDel="00C46F20" w:rsidRDefault="00D56C96" w:rsidP="00D56C96">
      <w:pPr>
        <w:pStyle w:val="PL"/>
        <w:keepLines/>
        <w:rPr>
          <w:del w:id="438" w:author="Jens Grabowski" w:date="2022-01-10T14:22:00Z"/>
          <w:noProof w:val="0"/>
        </w:rPr>
      </w:pPr>
      <w:del w:id="439" w:author="Jens Grabowski" w:date="2022-01-10T14:22:00Z">
        <w:r w:rsidRPr="00DC7355" w:rsidDel="00C46F20">
          <w:rPr>
            <w:noProof w:val="0"/>
          </w:rPr>
          <w:delText xml:space="preserve">                         (["public"] GroupDef) | </w:delText>
        </w:r>
      </w:del>
    </w:p>
    <w:p w14:paraId="0D1A4640" w14:textId="576F19B6" w:rsidR="00D56C96" w:rsidRPr="00DC7355" w:rsidDel="00C46F20" w:rsidRDefault="00D56C96" w:rsidP="00D56C96">
      <w:pPr>
        <w:pStyle w:val="PL"/>
        <w:keepLines/>
        <w:rPr>
          <w:del w:id="440" w:author="Jens Grabowski" w:date="2022-01-10T14:22:00Z"/>
          <w:noProof w:val="0"/>
        </w:rPr>
      </w:pPr>
      <w:del w:id="441" w:author="Jens Grabowski" w:date="2022-01-10T14:22:00Z">
        <w:r w:rsidRPr="00DC7355" w:rsidDel="00C46F20">
          <w:rPr>
            <w:noProof w:val="0"/>
          </w:rPr>
          <w:delText xml:space="preserve">                         (["private"] FriendModuleDef) </w:delText>
        </w:r>
      </w:del>
    </w:p>
    <w:p w14:paraId="4405B37B" w14:textId="5C3A3123" w:rsidR="00D56C96" w:rsidRPr="00DC7355" w:rsidDel="00C46F20" w:rsidRDefault="00D56C96" w:rsidP="00D56C96">
      <w:pPr>
        <w:pStyle w:val="PL"/>
        <w:keepLines/>
        <w:rPr>
          <w:del w:id="442" w:author="Jens Grabowski" w:date="2022-01-10T14:22:00Z"/>
          <w:noProof w:val="0"/>
        </w:rPr>
      </w:pPr>
      <w:del w:id="443" w:author="Jens Grabowski" w:date="2022-01-10T14:22:00Z">
        <w:r w:rsidRPr="00DC7355" w:rsidDel="00C46F20">
          <w:rPr>
            <w:noProof w:val="0"/>
          </w:rPr>
          <w:delText xml:space="preserve">                        ) [WithStatement] </w:delText>
        </w:r>
      </w:del>
    </w:p>
    <w:p w14:paraId="29C3524C" w14:textId="382BD9E0" w:rsidR="003B17AB" w:rsidRPr="00DC7355" w:rsidDel="00C46F20" w:rsidRDefault="00C5165A" w:rsidP="003B17AB">
      <w:pPr>
        <w:keepNext/>
        <w:keepLines/>
        <w:ind w:left="1786" w:hanging="1786"/>
        <w:rPr>
          <w:del w:id="444" w:author="Jens Grabowski" w:date="2022-01-10T14:22:00Z"/>
          <w:rFonts w:ascii="Courier New" w:hAnsi="Courier New"/>
          <w:sz w:val="16"/>
        </w:rPr>
      </w:pPr>
      <w:del w:id="445" w:author="Jens Grabowski" w:date="2022-01-10T14:22:00Z">
        <w:r w:rsidRPr="00DC7355" w:rsidDel="00C46F20">
          <w:rPr>
            <w:rFonts w:ascii="Courier New" w:hAnsi="Courier New" w:cs="Courier New"/>
            <w:sz w:val="16"/>
            <w:szCs w:val="16"/>
          </w:rPr>
          <w:delText>51</w:delText>
        </w:r>
        <w:r w:rsidR="003B17AB" w:rsidRPr="00DC7355" w:rsidDel="00C46F20">
          <w:rPr>
            <w:rFonts w:ascii="Courier New" w:hAnsi="Courier New" w:cs="Courier New"/>
            <w:sz w:val="16"/>
            <w:szCs w:val="16"/>
          </w:rPr>
          <w:delText>. PortDefAttribs ::= MessageAttribs |</w:delText>
        </w:r>
        <w:r w:rsidR="003B17AB" w:rsidRPr="00DC7355" w:rsidDel="00C46F20">
          <w:rPr>
            <w:rFonts w:ascii="Courier New" w:hAnsi="Courier New" w:cs="Courier New"/>
            <w:sz w:val="16"/>
            <w:szCs w:val="16"/>
          </w:rPr>
          <w:br/>
          <w:delText>ProcedureAttribs</w:delText>
        </w:r>
        <w:r w:rsidR="003B17AB" w:rsidRPr="00DC7355" w:rsidDel="00C46F20">
          <w:rPr>
            <w:rFonts w:ascii="Courier New" w:hAnsi="Courier New"/>
            <w:sz w:val="16"/>
          </w:rPr>
          <w:delText xml:space="preserve"> |</w:delText>
        </w:r>
        <w:r w:rsidR="003B17AB" w:rsidRPr="00DC7355" w:rsidDel="00C46F20">
          <w:rPr>
            <w:rFonts w:ascii="Courier New" w:hAnsi="Courier New"/>
            <w:sz w:val="16"/>
          </w:rPr>
          <w:br/>
        </w:r>
        <w:r w:rsidR="003B17AB" w:rsidRPr="00DC7355" w:rsidDel="00C46F20">
          <w:rPr>
            <w:rFonts w:ascii="Courier New" w:hAnsi="Courier New" w:cs="Courier New"/>
            <w:sz w:val="16"/>
            <w:szCs w:val="16"/>
          </w:rPr>
          <w:delText>MixedAttribs|</w:delText>
        </w:r>
        <w:r w:rsidR="003B17AB" w:rsidRPr="00DC7355" w:rsidDel="00C46F20">
          <w:rPr>
            <w:rFonts w:ascii="Courier New" w:hAnsi="Courier New" w:cs="Courier New"/>
            <w:sz w:val="16"/>
            <w:szCs w:val="16"/>
          </w:rPr>
          <w:br/>
        </w:r>
        <w:r w:rsidR="003B17AB" w:rsidRPr="00DC7355" w:rsidDel="00C46F20">
          <w:rPr>
            <w:rFonts w:ascii="Courier New" w:hAnsi="Courier New"/>
            <w:sz w:val="16"/>
          </w:rPr>
          <w:delText>TranslationPortAttribs</w:delText>
        </w:r>
      </w:del>
    </w:p>
    <w:p w14:paraId="350B390A" w14:textId="05523893" w:rsidR="00327709" w:rsidRPr="00DC7355" w:rsidDel="00C46F20" w:rsidRDefault="00327709" w:rsidP="00327709">
      <w:pPr>
        <w:pStyle w:val="PL"/>
        <w:rPr>
          <w:del w:id="446" w:author="Jens Grabowski" w:date="2022-01-10T14:22:00Z"/>
          <w:noProof w:val="0"/>
        </w:rPr>
      </w:pPr>
    </w:p>
    <w:p w14:paraId="0A9810B9" w14:textId="63E07FFE" w:rsidR="00327709" w:rsidRPr="00DC7355" w:rsidDel="00C46F20" w:rsidRDefault="00C5165A" w:rsidP="00327709">
      <w:pPr>
        <w:pStyle w:val="PL"/>
        <w:rPr>
          <w:del w:id="447" w:author="Jens Grabowski" w:date="2022-01-10T14:22:00Z"/>
          <w:noProof w:val="0"/>
        </w:rPr>
      </w:pPr>
      <w:del w:id="448" w:author="Jens Grabowski" w:date="2022-01-10T14:22:00Z">
        <w:r w:rsidRPr="00DC7355" w:rsidDel="00C46F20">
          <w:rPr>
            <w:noProof w:val="0"/>
          </w:rPr>
          <w:delText>186</w:delText>
        </w:r>
        <w:r w:rsidR="00327709" w:rsidRPr="00DC7355" w:rsidDel="00C46F20">
          <w:rPr>
            <w:noProof w:val="0"/>
          </w:rPr>
          <w:delText>. TestcaseDef ::= TestcaseKeyword TestcaseIdentifier</w:delText>
        </w:r>
      </w:del>
    </w:p>
    <w:p w14:paraId="06C645C1" w14:textId="369B0CF7" w:rsidR="00327709" w:rsidRPr="00DC7355" w:rsidDel="00C46F20" w:rsidRDefault="00327709" w:rsidP="00327709">
      <w:pPr>
        <w:pStyle w:val="PL"/>
        <w:rPr>
          <w:del w:id="449" w:author="Jens Grabowski" w:date="2022-01-10T14:22:00Z"/>
          <w:noProof w:val="0"/>
        </w:rPr>
      </w:pPr>
      <w:del w:id="450" w:author="Jens Grabowski" w:date="2022-01-10T14:22:00Z">
        <w:r w:rsidRPr="00DC7355" w:rsidDel="00C46F20">
          <w:rPr>
            <w:noProof w:val="0"/>
          </w:rPr>
          <w:lastRenderedPageBreak/>
          <w:delText xml:space="preserve">                     "("[TestcaseFormalParList] ")" ConfigSpec | ExecuteOnSpec</w:delText>
        </w:r>
      </w:del>
    </w:p>
    <w:p w14:paraId="7F6EA798" w14:textId="754D2376" w:rsidR="00327709" w:rsidRPr="00DC7355" w:rsidDel="00C46F20" w:rsidRDefault="00327709" w:rsidP="00327709">
      <w:pPr>
        <w:pStyle w:val="PL"/>
        <w:rPr>
          <w:del w:id="451" w:author="Jens Grabowski" w:date="2022-01-10T14:22:00Z"/>
          <w:noProof w:val="0"/>
        </w:rPr>
      </w:pPr>
      <w:del w:id="452" w:author="Jens Grabowski" w:date="2022-01-10T14:22:00Z">
        <w:r w:rsidRPr="00DC7355" w:rsidDel="00C46F20">
          <w:rPr>
            <w:noProof w:val="0"/>
          </w:rPr>
          <w:delText xml:space="preserve">                     StatementBlock</w:delText>
        </w:r>
      </w:del>
    </w:p>
    <w:p w14:paraId="5320720C" w14:textId="2B566DDD" w:rsidR="00D56C96" w:rsidRPr="00DC7355" w:rsidDel="00C46F20" w:rsidRDefault="00D56C96" w:rsidP="00D56C96">
      <w:pPr>
        <w:pStyle w:val="PL"/>
        <w:rPr>
          <w:del w:id="453" w:author="Jens Grabowski" w:date="2022-01-10T14:22:00Z"/>
          <w:noProof w:val="0"/>
        </w:rPr>
      </w:pPr>
    </w:p>
    <w:p w14:paraId="1EC40BB4" w14:textId="7411DF81" w:rsidR="00331E09" w:rsidRPr="00DC7355" w:rsidDel="00C46F20" w:rsidRDefault="00C5165A" w:rsidP="00331E09">
      <w:pPr>
        <w:pStyle w:val="PL"/>
        <w:rPr>
          <w:del w:id="454" w:author="Jens Grabowski" w:date="2022-01-10T14:22:00Z"/>
          <w:noProof w:val="0"/>
        </w:rPr>
      </w:pPr>
      <w:del w:id="455" w:author="Jens Grabowski" w:date="2022-01-10T14:22:00Z">
        <w:r w:rsidRPr="00DC7355" w:rsidDel="00C46F20">
          <w:rPr>
            <w:noProof w:val="0"/>
          </w:rPr>
          <w:delText>192</w:delText>
        </w:r>
        <w:r w:rsidR="00331E09" w:rsidRPr="00DC7355" w:rsidDel="00C46F20">
          <w:rPr>
            <w:noProof w:val="0"/>
          </w:rPr>
          <w:delText>. TestcaseInstance ::= ExecuteKeyword "(" TestcaseRef "(" [ActualParList] ")"</w:delText>
        </w:r>
      </w:del>
    </w:p>
    <w:p w14:paraId="6201CDF5" w14:textId="6CB848ED" w:rsidR="00331E09" w:rsidRPr="00DC7355" w:rsidDel="00C46F20" w:rsidRDefault="00331E09" w:rsidP="00331E09">
      <w:pPr>
        <w:pStyle w:val="PL"/>
        <w:rPr>
          <w:del w:id="456" w:author="Jens Grabowski" w:date="2022-01-10T14:22:00Z"/>
          <w:noProof w:val="0"/>
        </w:rPr>
      </w:pPr>
      <w:del w:id="457" w:author="Jens Grabowski" w:date="2022-01-10T14:22:00Z">
        <w:r w:rsidRPr="00DC7355" w:rsidDel="00C46F20">
          <w:rPr>
            <w:noProof w:val="0"/>
          </w:rPr>
          <w:delText xml:space="preserve">                          ["," (Expression | Minus) </w:delText>
        </w:r>
      </w:del>
    </w:p>
    <w:p w14:paraId="7A471A79" w14:textId="30A93CD0" w:rsidR="00331E09" w:rsidRPr="00DC7355" w:rsidDel="00C46F20" w:rsidRDefault="00331E09" w:rsidP="00331E09">
      <w:pPr>
        <w:pStyle w:val="PL"/>
        <w:rPr>
          <w:del w:id="458" w:author="Jens Grabowski" w:date="2022-01-10T14:22:00Z"/>
          <w:noProof w:val="0"/>
        </w:rPr>
      </w:pPr>
      <w:del w:id="459" w:author="Jens Grabowski" w:date="2022-01-10T14:22:00Z">
        <w:r w:rsidRPr="00DC7355" w:rsidDel="00C46F20">
          <w:rPr>
            <w:noProof w:val="0"/>
          </w:rPr>
          <w:delText xml:space="preserve">                          ["," (SingleExpression | Minus) </w:delText>
        </w:r>
      </w:del>
    </w:p>
    <w:p w14:paraId="14CF986F" w14:textId="678EB500" w:rsidR="00331E09" w:rsidRPr="00DC7355" w:rsidDel="00C46F20" w:rsidRDefault="00331E09" w:rsidP="00331E09">
      <w:pPr>
        <w:pStyle w:val="PL"/>
        <w:rPr>
          <w:del w:id="460" w:author="Jens Grabowski" w:date="2022-01-10T14:22:00Z"/>
          <w:noProof w:val="0"/>
        </w:rPr>
      </w:pPr>
      <w:del w:id="461" w:author="Jens Grabowski" w:date="2022-01-10T14:22:00Z">
        <w:r w:rsidRPr="00DC7355" w:rsidDel="00C46F20">
          <w:rPr>
            <w:noProof w:val="0"/>
          </w:rPr>
          <w:delText xml:space="preserve">                          ["," ConfigurationReference]]] ")"</w:delText>
        </w:r>
      </w:del>
    </w:p>
    <w:p w14:paraId="7B179331" w14:textId="68C2BF1A" w:rsidR="00241C7F" w:rsidRPr="00DC7355" w:rsidDel="00C46F20" w:rsidRDefault="00241C7F" w:rsidP="00241C7F">
      <w:pPr>
        <w:pStyle w:val="PL"/>
        <w:rPr>
          <w:del w:id="462" w:author="Jens Grabowski" w:date="2022-01-10T14:22:00Z"/>
          <w:noProof w:val="0"/>
        </w:rPr>
      </w:pPr>
    </w:p>
    <w:p w14:paraId="5276B9D5" w14:textId="122A3D30" w:rsidR="00241C7F" w:rsidRPr="00DC7355" w:rsidDel="00C46F20" w:rsidRDefault="00241C7F" w:rsidP="00241C7F">
      <w:pPr>
        <w:pStyle w:val="PL"/>
        <w:rPr>
          <w:del w:id="463" w:author="Jens Grabowski" w:date="2022-01-10T14:22:00Z"/>
          <w:noProof w:val="0"/>
        </w:rPr>
      </w:pPr>
      <w:del w:id="464" w:author="Jens Grabowski" w:date="2022-01-10T14:22:00Z">
        <w:r w:rsidRPr="00DC7355" w:rsidDel="00C46F20">
          <w:rPr>
            <w:noProof w:val="0"/>
          </w:rPr>
          <w:delText xml:space="preserve">205. ExceptElement ::= ExceptGroupSpec | </w:delText>
        </w:r>
      </w:del>
    </w:p>
    <w:p w14:paraId="2FC4041C" w14:textId="797A0DC3" w:rsidR="00241C7F" w:rsidRPr="00DC7355" w:rsidDel="00C46F20" w:rsidRDefault="00241C7F" w:rsidP="00241C7F">
      <w:pPr>
        <w:pStyle w:val="PL"/>
        <w:rPr>
          <w:del w:id="465" w:author="Jens Grabowski" w:date="2022-01-10T14:22:00Z"/>
          <w:noProof w:val="0"/>
        </w:rPr>
      </w:pPr>
      <w:del w:id="466" w:author="Jens Grabowski" w:date="2022-01-10T14:22:00Z">
        <w:r w:rsidRPr="00DC7355" w:rsidDel="00C46F20">
          <w:rPr>
            <w:noProof w:val="0"/>
          </w:rPr>
          <w:delText xml:space="preserve">                       ExceptTypeDefSpec | </w:delText>
        </w:r>
      </w:del>
    </w:p>
    <w:p w14:paraId="0DDE76F3" w14:textId="5A6EDBF0" w:rsidR="00241C7F" w:rsidRPr="00DC7355" w:rsidDel="00C46F20" w:rsidRDefault="00241C7F" w:rsidP="00241C7F">
      <w:pPr>
        <w:pStyle w:val="PL"/>
        <w:rPr>
          <w:del w:id="467" w:author="Jens Grabowski" w:date="2022-01-10T14:22:00Z"/>
          <w:noProof w:val="0"/>
        </w:rPr>
      </w:pPr>
      <w:del w:id="468" w:author="Jens Grabowski" w:date="2022-01-10T14:22:00Z">
        <w:r w:rsidRPr="00DC7355" w:rsidDel="00C46F20">
          <w:rPr>
            <w:noProof w:val="0"/>
          </w:rPr>
          <w:delText xml:space="preserve">                       ExceptTemplateSpec | </w:delText>
        </w:r>
      </w:del>
    </w:p>
    <w:p w14:paraId="2A85F469" w14:textId="79B3B0C3" w:rsidR="00241C7F" w:rsidRPr="00DC7355" w:rsidDel="00C46F20" w:rsidRDefault="00241C7F" w:rsidP="00241C7F">
      <w:pPr>
        <w:pStyle w:val="PL"/>
        <w:rPr>
          <w:del w:id="469" w:author="Jens Grabowski" w:date="2022-01-10T14:22:00Z"/>
          <w:noProof w:val="0"/>
        </w:rPr>
      </w:pPr>
      <w:del w:id="470" w:author="Jens Grabowski" w:date="2022-01-10T14:22:00Z">
        <w:r w:rsidRPr="00DC7355" w:rsidDel="00C46F20">
          <w:rPr>
            <w:noProof w:val="0"/>
          </w:rPr>
          <w:delText xml:space="preserve">                       ExceptConstSpec | </w:delText>
        </w:r>
      </w:del>
    </w:p>
    <w:p w14:paraId="6FFE3975" w14:textId="7D9121FF" w:rsidR="00241C7F" w:rsidRPr="00DC7355" w:rsidDel="00C46F20" w:rsidRDefault="00241C7F" w:rsidP="00241C7F">
      <w:pPr>
        <w:pStyle w:val="PL"/>
        <w:rPr>
          <w:del w:id="471" w:author="Jens Grabowski" w:date="2022-01-10T14:22:00Z"/>
          <w:noProof w:val="0"/>
        </w:rPr>
      </w:pPr>
      <w:del w:id="472" w:author="Jens Grabowski" w:date="2022-01-10T14:22:00Z">
        <w:r w:rsidRPr="00DC7355" w:rsidDel="00C46F20">
          <w:rPr>
            <w:noProof w:val="0"/>
          </w:rPr>
          <w:delText xml:space="preserve">                       ExceptTestcaseSpec | </w:delText>
        </w:r>
      </w:del>
    </w:p>
    <w:p w14:paraId="06EF2B21" w14:textId="43D228E6" w:rsidR="00241C7F" w:rsidRPr="00DC7355" w:rsidDel="00C46F20" w:rsidRDefault="00241C7F" w:rsidP="00241C7F">
      <w:pPr>
        <w:pStyle w:val="PL"/>
        <w:rPr>
          <w:del w:id="473" w:author="Jens Grabowski" w:date="2022-01-10T14:22:00Z"/>
          <w:noProof w:val="0"/>
        </w:rPr>
      </w:pPr>
      <w:del w:id="474" w:author="Jens Grabowski" w:date="2022-01-10T14:22:00Z">
        <w:r w:rsidRPr="00DC7355" w:rsidDel="00C46F20">
          <w:rPr>
            <w:noProof w:val="0"/>
          </w:rPr>
          <w:delText xml:space="preserve">                       ExceptAltstepSpec | </w:delText>
        </w:r>
      </w:del>
    </w:p>
    <w:p w14:paraId="20563A93" w14:textId="7077E3BB" w:rsidR="00241C7F" w:rsidRPr="00DC7355" w:rsidDel="00C46F20" w:rsidRDefault="00241C7F" w:rsidP="00241C7F">
      <w:pPr>
        <w:pStyle w:val="PL"/>
        <w:rPr>
          <w:del w:id="475" w:author="Jens Grabowski" w:date="2022-01-10T14:22:00Z"/>
          <w:noProof w:val="0"/>
        </w:rPr>
      </w:pPr>
      <w:del w:id="476" w:author="Jens Grabowski" w:date="2022-01-10T14:22:00Z">
        <w:r w:rsidRPr="00DC7355" w:rsidDel="00C46F20">
          <w:rPr>
            <w:noProof w:val="0"/>
          </w:rPr>
          <w:delText xml:space="preserve">                       ExceptFunctionSpec | </w:delText>
        </w:r>
      </w:del>
    </w:p>
    <w:p w14:paraId="2711EBFA" w14:textId="42687784" w:rsidR="00241C7F" w:rsidRPr="00DC7355" w:rsidDel="00C46F20" w:rsidRDefault="00241C7F" w:rsidP="00241C7F">
      <w:pPr>
        <w:pStyle w:val="PL"/>
        <w:rPr>
          <w:del w:id="477" w:author="Jens Grabowski" w:date="2022-01-10T14:22:00Z"/>
          <w:noProof w:val="0"/>
        </w:rPr>
      </w:pPr>
      <w:del w:id="478" w:author="Jens Grabowski" w:date="2022-01-10T14:22:00Z">
        <w:r w:rsidRPr="00DC7355" w:rsidDel="00C46F20">
          <w:rPr>
            <w:noProof w:val="0"/>
          </w:rPr>
          <w:delText xml:space="preserve">                       ExceptSignatureSpec | </w:delText>
        </w:r>
      </w:del>
    </w:p>
    <w:p w14:paraId="75968FBD" w14:textId="5BBD9E8E" w:rsidR="00241C7F" w:rsidRPr="00DC7355" w:rsidDel="00C46F20" w:rsidRDefault="00241C7F" w:rsidP="00241C7F">
      <w:pPr>
        <w:pStyle w:val="PL"/>
        <w:rPr>
          <w:del w:id="479" w:author="Jens Grabowski" w:date="2022-01-10T14:22:00Z"/>
          <w:noProof w:val="0"/>
        </w:rPr>
      </w:pPr>
      <w:del w:id="480" w:author="Jens Grabowski" w:date="2022-01-10T14:22:00Z">
        <w:r w:rsidRPr="00DC7355" w:rsidDel="00C46F20">
          <w:rPr>
            <w:noProof w:val="0"/>
          </w:rPr>
          <w:delText xml:space="preserve">                       ExceptModuleParSpec |</w:delText>
        </w:r>
      </w:del>
    </w:p>
    <w:p w14:paraId="2C152F29" w14:textId="14788614" w:rsidR="00241C7F" w:rsidRPr="00DC7355" w:rsidDel="00C46F20" w:rsidRDefault="00241C7F" w:rsidP="00241C7F">
      <w:pPr>
        <w:pStyle w:val="PL"/>
        <w:rPr>
          <w:del w:id="481" w:author="Jens Grabowski" w:date="2022-01-10T14:22:00Z"/>
          <w:noProof w:val="0"/>
        </w:rPr>
      </w:pPr>
      <w:del w:id="482" w:author="Jens Grabowski" w:date="2022-01-10T14:22:00Z">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delText xml:space="preserve">   ExceptConfigurationSpec</w:delText>
        </w:r>
      </w:del>
    </w:p>
    <w:p w14:paraId="43BF0825" w14:textId="6EBC7498" w:rsidR="00331E09" w:rsidRPr="00DC7355" w:rsidDel="00C46F20" w:rsidRDefault="00331E09" w:rsidP="00327709">
      <w:pPr>
        <w:pStyle w:val="PL"/>
        <w:rPr>
          <w:del w:id="483" w:author="Jens Grabowski" w:date="2022-01-10T14:22:00Z"/>
          <w:noProof w:val="0"/>
        </w:rPr>
      </w:pPr>
    </w:p>
    <w:p w14:paraId="12A83B87" w14:textId="65CE6527" w:rsidR="00331E09" w:rsidRPr="00DC7355" w:rsidDel="00C46F20" w:rsidRDefault="00C5165A" w:rsidP="00B05D8F">
      <w:pPr>
        <w:pStyle w:val="PL"/>
        <w:rPr>
          <w:del w:id="484" w:author="Jens Grabowski" w:date="2022-01-10T14:22:00Z"/>
          <w:noProof w:val="0"/>
        </w:rPr>
      </w:pPr>
      <w:del w:id="485" w:author="Jens Grabowski" w:date="2022-01-10T14:22:00Z">
        <w:r w:rsidRPr="00DC7355" w:rsidDel="00C46F20">
          <w:rPr>
            <w:noProof w:val="0"/>
          </w:rPr>
          <w:delText>217</w:delText>
        </w:r>
        <w:r w:rsidR="00331E09" w:rsidRPr="00DC7355" w:rsidDel="00C46F20">
          <w:rPr>
            <w:noProof w:val="0"/>
          </w:rPr>
          <w:delText xml:space="preserve">. ImportElement ::= ImportGroupSpec | </w:delText>
        </w:r>
      </w:del>
    </w:p>
    <w:p w14:paraId="5B00537A" w14:textId="3A0B74EA" w:rsidR="00331E09" w:rsidRPr="00DC7355" w:rsidDel="00C46F20" w:rsidRDefault="00331E09" w:rsidP="00B05D8F">
      <w:pPr>
        <w:pStyle w:val="PL"/>
        <w:rPr>
          <w:del w:id="486" w:author="Jens Grabowski" w:date="2022-01-10T14:22:00Z"/>
          <w:noProof w:val="0"/>
        </w:rPr>
      </w:pPr>
      <w:del w:id="487" w:author="Jens Grabowski" w:date="2022-01-10T14:22:00Z">
        <w:r w:rsidRPr="00DC7355" w:rsidDel="00C46F20">
          <w:rPr>
            <w:noProof w:val="0"/>
          </w:rPr>
          <w:delText xml:space="preserve">                       ImportTypeDefSpec | </w:delText>
        </w:r>
      </w:del>
    </w:p>
    <w:p w14:paraId="368F5A52" w14:textId="6491167D" w:rsidR="00331E09" w:rsidRPr="00DC7355" w:rsidDel="00C46F20" w:rsidRDefault="00331E09" w:rsidP="00B05D8F">
      <w:pPr>
        <w:pStyle w:val="PL"/>
        <w:rPr>
          <w:del w:id="488" w:author="Jens Grabowski" w:date="2022-01-10T14:22:00Z"/>
          <w:noProof w:val="0"/>
        </w:rPr>
      </w:pPr>
      <w:del w:id="489" w:author="Jens Grabowski" w:date="2022-01-10T14:22:00Z">
        <w:r w:rsidRPr="00DC7355" w:rsidDel="00C46F20">
          <w:rPr>
            <w:noProof w:val="0"/>
          </w:rPr>
          <w:delText xml:space="preserve">                       ImportTemplateSpec | </w:delText>
        </w:r>
      </w:del>
    </w:p>
    <w:p w14:paraId="3488BDF4" w14:textId="2D189F50" w:rsidR="00331E09" w:rsidRPr="00DC7355" w:rsidDel="00C46F20" w:rsidRDefault="00331E09" w:rsidP="00B05D8F">
      <w:pPr>
        <w:pStyle w:val="PL"/>
        <w:rPr>
          <w:del w:id="490" w:author="Jens Grabowski" w:date="2022-01-10T14:22:00Z"/>
          <w:noProof w:val="0"/>
        </w:rPr>
      </w:pPr>
      <w:del w:id="491" w:author="Jens Grabowski" w:date="2022-01-10T14:22:00Z">
        <w:r w:rsidRPr="00DC7355" w:rsidDel="00C46F20">
          <w:rPr>
            <w:noProof w:val="0"/>
          </w:rPr>
          <w:delText xml:space="preserve">                       ImportConstSpec | </w:delText>
        </w:r>
      </w:del>
    </w:p>
    <w:p w14:paraId="7CEBFC06" w14:textId="59DF0285" w:rsidR="00331E09" w:rsidRPr="00DC7355" w:rsidDel="00C46F20" w:rsidRDefault="00331E09" w:rsidP="00B05D8F">
      <w:pPr>
        <w:pStyle w:val="PL"/>
        <w:rPr>
          <w:del w:id="492" w:author="Jens Grabowski" w:date="2022-01-10T14:22:00Z"/>
          <w:noProof w:val="0"/>
        </w:rPr>
      </w:pPr>
      <w:del w:id="493" w:author="Jens Grabowski" w:date="2022-01-10T14:22:00Z">
        <w:r w:rsidRPr="00DC7355" w:rsidDel="00C46F20">
          <w:rPr>
            <w:noProof w:val="0"/>
          </w:rPr>
          <w:delText xml:space="preserve">                       ImportTestcaseSpec | </w:delText>
        </w:r>
      </w:del>
    </w:p>
    <w:p w14:paraId="04306FD7" w14:textId="5B708C7F" w:rsidR="00331E09" w:rsidRPr="00DC7355" w:rsidDel="00C46F20" w:rsidRDefault="00331E09" w:rsidP="00B05D8F">
      <w:pPr>
        <w:pStyle w:val="PL"/>
        <w:rPr>
          <w:del w:id="494" w:author="Jens Grabowski" w:date="2022-01-10T14:22:00Z"/>
          <w:noProof w:val="0"/>
        </w:rPr>
      </w:pPr>
      <w:del w:id="495" w:author="Jens Grabowski" w:date="2022-01-10T14:22:00Z">
        <w:r w:rsidRPr="00DC7355" w:rsidDel="00C46F20">
          <w:rPr>
            <w:noProof w:val="0"/>
          </w:rPr>
          <w:delText xml:space="preserve">                       ImportAltstepSpec | </w:delText>
        </w:r>
      </w:del>
    </w:p>
    <w:p w14:paraId="513F2FBF" w14:textId="07CAB85C" w:rsidR="00331E09" w:rsidRPr="00DC7355" w:rsidDel="00C46F20" w:rsidRDefault="00331E09" w:rsidP="00B05D8F">
      <w:pPr>
        <w:pStyle w:val="PL"/>
        <w:rPr>
          <w:del w:id="496" w:author="Jens Grabowski" w:date="2022-01-10T14:22:00Z"/>
          <w:noProof w:val="0"/>
        </w:rPr>
      </w:pPr>
      <w:del w:id="497" w:author="Jens Grabowski" w:date="2022-01-10T14:22:00Z">
        <w:r w:rsidRPr="00DC7355" w:rsidDel="00C46F20">
          <w:rPr>
            <w:noProof w:val="0"/>
          </w:rPr>
          <w:delText xml:space="preserve">                       ImportFunctionSpec | </w:delText>
        </w:r>
      </w:del>
    </w:p>
    <w:p w14:paraId="00178569" w14:textId="070F5B32" w:rsidR="00331E09" w:rsidRPr="00DC7355" w:rsidDel="00C46F20" w:rsidRDefault="00331E09" w:rsidP="00B05D8F">
      <w:pPr>
        <w:pStyle w:val="PL"/>
        <w:rPr>
          <w:del w:id="498" w:author="Jens Grabowski" w:date="2022-01-10T14:22:00Z"/>
          <w:noProof w:val="0"/>
        </w:rPr>
      </w:pPr>
      <w:del w:id="499" w:author="Jens Grabowski" w:date="2022-01-10T14:22:00Z">
        <w:r w:rsidRPr="00DC7355" w:rsidDel="00C46F20">
          <w:rPr>
            <w:noProof w:val="0"/>
          </w:rPr>
          <w:delText xml:space="preserve">                       ImportSignatureSpec | </w:delText>
        </w:r>
      </w:del>
    </w:p>
    <w:p w14:paraId="2165CA83" w14:textId="732A425C" w:rsidR="00331E09" w:rsidRPr="00DC7355" w:rsidDel="00C46F20" w:rsidRDefault="00331E09" w:rsidP="00B05D8F">
      <w:pPr>
        <w:pStyle w:val="PL"/>
        <w:rPr>
          <w:del w:id="500" w:author="Jens Grabowski" w:date="2022-01-10T14:22:00Z"/>
          <w:noProof w:val="0"/>
        </w:rPr>
      </w:pPr>
      <w:del w:id="501" w:author="Jens Grabowski" w:date="2022-01-10T14:22:00Z">
        <w:r w:rsidRPr="00DC7355" w:rsidDel="00C46F20">
          <w:rPr>
            <w:noProof w:val="0"/>
          </w:rPr>
          <w:delText xml:space="preserve">                       ImportModuleParSpec | </w:delText>
        </w:r>
      </w:del>
    </w:p>
    <w:p w14:paraId="5916D45D" w14:textId="3740C247" w:rsidR="00331E09" w:rsidRPr="00DC7355" w:rsidDel="00C46F20" w:rsidRDefault="00331E09" w:rsidP="00B05D8F">
      <w:pPr>
        <w:pStyle w:val="PL"/>
        <w:rPr>
          <w:del w:id="502" w:author="Jens Grabowski" w:date="2022-01-10T14:22:00Z"/>
          <w:noProof w:val="0"/>
        </w:rPr>
      </w:pPr>
      <w:del w:id="503" w:author="Jens Grabowski" w:date="2022-01-10T14:22:00Z">
        <w:r w:rsidRPr="00DC7355" w:rsidDel="00C46F20">
          <w:rPr>
            <w:noProof w:val="0"/>
          </w:rPr>
          <w:delText xml:space="preserve">                       ImportImportSpec |</w:delText>
        </w:r>
      </w:del>
    </w:p>
    <w:p w14:paraId="5BDDD3EB" w14:textId="5B8AB356" w:rsidR="00331E09" w:rsidRPr="00DC7355" w:rsidDel="00C46F20" w:rsidRDefault="00331E09" w:rsidP="00331E09">
      <w:pPr>
        <w:pStyle w:val="PL"/>
        <w:rPr>
          <w:del w:id="504" w:author="Jens Grabowski" w:date="2022-01-10T14:22:00Z"/>
          <w:noProof w:val="0"/>
        </w:rPr>
      </w:pPr>
      <w:del w:id="505" w:author="Jens Grabowski" w:date="2022-01-10T14:22:00Z">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delText xml:space="preserve">   ImportConfigurationSpec</w:delText>
        </w:r>
      </w:del>
    </w:p>
    <w:p w14:paraId="6817B9EE" w14:textId="730ED3F7" w:rsidR="00331E09" w:rsidRPr="00DC7355" w:rsidDel="00C46F20" w:rsidRDefault="00331E09" w:rsidP="00327709">
      <w:pPr>
        <w:pStyle w:val="PL"/>
        <w:rPr>
          <w:del w:id="506" w:author="Jens Grabowski" w:date="2022-01-10T14:22:00Z"/>
          <w:noProof w:val="0"/>
        </w:rPr>
      </w:pPr>
    </w:p>
    <w:p w14:paraId="7144DE50" w14:textId="1A2AB356" w:rsidR="00327709" w:rsidRPr="00DC7355" w:rsidDel="00C46F20" w:rsidRDefault="00C5165A" w:rsidP="00327709">
      <w:pPr>
        <w:pStyle w:val="PL"/>
        <w:rPr>
          <w:del w:id="507" w:author="Jens Grabowski" w:date="2022-01-10T14:22:00Z"/>
          <w:noProof w:val="0"/>
        </w:rPr>
      </w:pPr>
      <w:bookmarkStart w:id="508" w:name="TControlStatement"/>
      <w:del w:id="509" w:author="Jens Grabowski" w:date="2022-01-10T14:22:00Z">
        <w:r w:rsidRPr="00DC7355" w:rsidDel="00C46F20">
          <w:rPr>
            <w:noProof w:val="0"/>
          </w:rPr>
          <w:delText>251</w:delText>
        </w:r>
        <w:r w:rsidR="00327709" w:rsidRPr="00DC7355" w:rsidDel="00C46F20">
          <w:rPr>
            <w:noProof w:val="0"/>
          </w:rPr>
          <w:delText>. ControlStatement</w:delText>
        </w:r>
        <w:bookmarkEnd w:id="508"/>
        <w:r w:rsidR="00327709" w:rsidRPr="00DC7355" w:rsidDel="00C46F20">
          <w:rPr>
            <w:noProof w:val="0"/>
          </w:rPr>
          <w:delText xml:space="preserve"> ::= TimerStatements |</w:delText>
        </w:r>
      </w:del>
    </w:p>
    <w:p w14:paraId="7A1190C1" w14:textId="732EA2BC" w:rsidR="00327709" w:rsidRPr="00DC7355" w:rsidDel="00C46F20" w:rsidRDefault="00327709" w:rsidP="00327709">
      <w:pPr>
        <w:pStyle w:val="PL"/>
        <w:rPr>
          <w:del w:id="510" w:author="Jens Grabowski" w:date="2022-01-10T14:22:00Z"/>
          <w:noProof w:val="0"/>
        </w:rPr>
      </w:pPr>
      <w:del w:id="511" w:author="Jens Grabowski" w:date="2022-01-10T14:22:00Z">
        <w:r w:rsidRPr="00DC7355" w:rsidDel="00C46F20">
          <w:rPr>
            <w:noProof w:val="0"/>
          </w:rPr>
          <w:delText xml:space="preserve">                          BasicStatements |</w:delText>
        </w:r>
      </w:del>
    </w:p>
    <w:p w14:paraId="0EEB3952" w14:textId="5F2604D9" w:rsidR="00327709" w:rsidRPr="00DC7355" w:rsidDel="00C46F20" w:rsidRDefault="00327709" w:rsidP="00327709">
      <w:pPr>
        <w:pStyle w:val="PL"/>
        <w:rPr>
          <w:del w:id="512" w:author="Jens Grabowski" w:date="2022-01-10T14:22:00Z"/>
          <w:noProof w:val="0"/>
        </w:rPr>
      </w:pPr>
      <w:del w:id="513" w:author="Jens Grabowski" w:date="2022-01-10T14:22:00Z">
        <w:r w:rsidRPr="00DC7355" w:rsidDel="00C46F20">
          <w:rPr>
            <w:noProof w:val="0"/>
          </w:rPr>
          <w:delText xml:space="preserve">                          BehaviourStatements |</w:delText>
        </w:r>
      </w:del>
    </w:p>
    <w:p w14:paraId="7102C658" w14:textId="5094F117" w:rsidR="00327709" w:rsidRPr="00DC7355" w:rsidDel="00C46F20" w:rsidRDefault="00327709" w:rsidP="00327709">
      <w:pPr>
        <w:pStyle w:val="PL"/>
        <w:rPr>
          <w:del w:id="514" w:author="Jens Grabowski" w:date="2022-01-10T14:22:00Z"/>
          <w:noProof w:val="0"/>
        </w:rPr>
      </w:pPr>
      <w:del w:id="515" w:author="Jens Grabowski" w:date="2022-01-10T14:22:00Z">
        <w:r w:rsidRPr="00DC7355" w:rsidDel="00C46F20">
          <w:rPr>
            <w:noProof w:val="0"/>
          </w:rPr>
          <w:delText xml:space="preserve">                          SUTStatements |</w:delText>
        </w:r>
      </w:del>
    </w:p>
    <w:p w14:paraId="128009B8" w14:textId="7CF1EDA6" w:rsidR="00327709" w:rsidRPr="00DC7355" w:rsidDel="00C46F20" w:rsidRDefault="00327709" w:rsidP="00327709">
      <w:pPr>
        <w:pStyle w:val="PL"/>
        <w:rPr>
          <w:del w:id="516" w:author="Jens Grabowski" w:date="2022-01-10T14:22:00Z"/>
          <w:noProof w:val="0"/>
        </w:rPr>
      </w:pPr>
      <w:del w:id="517" w:author="Jens Grabowski" w:date="2022-01-10T14:22:00Z">
        <w:r w:rsidRPr="00DC7355" w:rsidDel="00C46F20">
          <w:rPr>
            <w:noProof w:val="0"/>
          </w:rPr>
          <w:delText xml:space="preserve">                          StopKeyword |</w:delText>
        </w:r>
      </w:del>
    </w:p>
    <w:p w14:paraId="05265322" w14:textId="192FF0CE" w:rsidR="00D60CC8" w:rsidRPr="00DC7355" w:rsidDel="00C46F20" w:rsidRDefault="00327709" w:rsidP="00D60CC8">
      <w:pPr>
        <w:pStyle w:val="PL"/>
        <w:rPr>
          <w:del w:id="518" w:author="Jens Grabowski" w:date="2022-01-10T14:22:00Z"/>
          <w:noProof w:val="0"/>
        </w:rPr>
      </w:pPr>
      <w:del w:id="519" w:author="Jens Grabowski" w:date="2022-01-10T14:22:00Z">
        <w:r w:rsidRPr="00DC7355" w:rsidDel="00C46F20">
          <w:rPr>
            <w:noProof w:val="0"/>
          </w:rPr>
          <w:delText xml:space="preserve">                          KillConfigStatement</w:delText>
        </w:r>
      </w:del>
    </w:p>
    <w:p w14:paraId="2A500303" w14:textId="5F35D425" w:rsidR="00D60CC8" w:rsidRPr="00DC7355" w:rsidDel="00C46F20" w:rsidRDefault="00D60CC8" w:rsidP="00D60CC8">
      <w:pPr>
        <w:pStyle w:val="PL"/>
        <w:rPr>
          <w:del w:id="520" w:author="Jens Grabowski" w:date="2022-01-10T14:22:00Z"/>
          <w:noProof w:val="0"/>
        </w:rPr>
      </w:pPr>
    </w:p>
    <w:p w14:paraId="5501931C" w14:textId="56A59FAA" w:rsidR="00327709" w:rsidRPr="00DC7355" w:rsidDel="00C46F20" w:rsidRDefault="00D60CC8" w:rsidP="00D60CC8">
      <w:pPr>
        <w:pStyle w:val="PL"/>
        <w:rPr>
          <w:del w:id="521" w:author="Jens Grabowski" w:date="2022-01-10T14:22:00Z"/>
          <w:noProof w:val="0"/>
        </w:rPr>
      </w:pPr>
      <w:bookmarkStart w:id="522" w:name="TValueRef"/>
      <w:bookmarkStart w:id="523" w:name="TVariableRef"/>
      <w:del w:id="524" w:author="Jens Grabowski" w:date="2022-01-10T14:22:00Z">
        <w:r w:rsidRPr="00DC7355" w:rsidDel="00C46F20">
          <w:rPr>
            <w:noProof w:val="0"/>
          </w:rPr>
          <w:delText>256 ValueRef</w:delText>
        </w:r>
        <w:bookmarkEnd w:id="522"/>
        <w:bookmarkEnd w:id="523"/>
        <w:r w:rsidRPr="00DC7355" w:rsidDel="00C46F20">
          <w:rPr>
            <w:noProof w:val="0"/>
          </w:rPr>
          <w:delText xml:space="preserve"> ::= Identifier [ExtendedFieldReference] | PortOp</w:delText>
        </w:r>
      </w:del>
    </w:p>
    <w:p w14:paraId="38758D03" w14:textId="2AEB176C" w:rsidR="00327709" w:rsidRPr="00DC7355" w:rsidDel="00C46F20" w:rsidRDefault="00327709" w:rsidP="00327709">
      <w:pPr>
        <w:pStyle w:val="PL"/>
        <w:rPr>
          <w:del w:id="525" w:author="Jens Grabowski" w:date="2022-01-10T14:22:00Z"/>
          <w:noProof w:val="0"/>
        </w:rPr>
      </w:pPr>
    </w:p>
    <w:p w14:paraId="10AF7EE4" w14:textId="2E45CCCD" w:rsidR="00331E09" w:rsidRPr="00DC7355" w:rsidDel="00C46F20" w:rsidRDefault="00C5165A" w:rsidP="00331E09">
      <w:pPr>
        <w:pStyle w:val="PL"/>
        <w:rPr>
          <w:del w:id="526" w:author="Jens Grabowski" w:date="2022-01-10T14:22:00Z"/>
          <w:noProof w:val="0"/>
        </w:rPr>
      </w:pPr>
      <w:del w:id="527" w:author="Jens Grabowski" w:date="2022-01-10T14:22:00Z">
        <w:r w:rsidRPr="00DC7355" w:rsidDel="00C46F20">
          <w:rPr>
            <w:noProof w:val="0"/>
          </w:rPr>
          <w:delText>264</w:delText>
        </w:r>
        <w:r w:rsidR="00331E09" w:rsidRPr="00DC7355" w:rsidDel="00C46F20">
          <w:rPr>
            <w:noProof w:val="0"/>
          </w:rPr>
          <w:delText>. CreateOp ::=</w:delText>
        </w:r>
        <w:r w:rsidR="00331E09" w:rsidRPr="00DC7355" w:rsidDel="00C46F20">
          <w:rPr>
            <w:noProof w:val="0"/>
          </w:rPr>
          <w:tab/>
          <w:delText xml:space="preserve">ComponentType Dot CreateKeyword </w:delText>
        </w:r>
      </w:del>
    </w:p>
    <w:p w14:paraId="37A3994A" w14:textId="46CEA6D2" w:rsidR="00331E09" w:rsidRPr="00DC7355" w:rsidDel="00C46F20" w:rsidRDefault="00331E09" w:rsidP="00331E09">
      <w:pPr>
        <w:pStyle w:val="PL"/>
        <w:rPr>
          <w:del w:id="528" w:author="Jens Grabowski" w:date="2022-01-10T14:22:00Z"/>
          <w:noProof w:val="0"/>
        </w:rPr>
      </w:pPr>
      <w:del w:id="529" w:author="Jens Grabowski" w:date="2022-01-10T14:22:00Z">
        <w:r w:rsidRPr="00DC7355" w:rsidDel="00C46F20">
          <w:rPr>
            <w:noProof w:val="0"/>
          </w:rPr>
          <w:delText xml:space="preserve">                    ["(" (SingleExpression | Minus) ["," SingleExpression] ")"]</w:delText>
        </w:r>
      </w:del>
    </w:p>
    <w:p w14:paraId="1A3C8905" w14:textId="00E291AC" w:rsidR="00331E09" w:rsidRPr="00DC7355" w:rsidDel="00C46F20" w:rsidRDefault="00331E09" w:rsidP="00331E09">
      <w:pPr>
        <w:pStyle w:val="PL"/>
        <w:rPr>
          <w:del w:id="530" w:author="Jens Grabowski" w:date="2022-01-10T14:22:00Z"/>
          <w:noProof w:val="0"/>
        </w:rPr>
      </w:pPr>
      <w:del w:id="531" w:author="Jens Grabowski" w:date="2022-01-10T14:22:00Z">
        <w:r w:rsidRPr="00DC7355" w:rsidDel="00C46F20">
          <w:rPr>
            <w:noProof w:val="0"/>
          </w:rPr>
          <w:tab/>
        </w:r>
        <w:r w:rsidRPr="00DC7355" w:rsidDel="00C46F20">
          <w:rPr>
            <w:noProof w:val="0"/>
          </w:rPr>
          <w:tab/>
        </w:r>
        <w:r w:rsidRPr="00DC7355" w:rsidDel="00C46F20">
          <w:rPr>
            <w:noProof w:val="0"/>
          </w:rPr>
          <w:tab/>
        </w:r>
        <w:r w:rsidRPr="00DC7355" w:rsidDel="00C46F20">
          <w:rPr>
            <w:noProof w:val="0"/>
          </w:rPr>
          <w:tab/>
        </w:r>
        <w:r w:rsidRPr="00DC7355" w:rsidDel="00C46F20">
          <w:rPr>
            <w:noProof w:val="0"/>
          </w:rPr>
          <w:tab/>
          <w:delText>[AliveKeyword | StaticKeyword]</w:delText>
        </w:r>
      </w:del>
    </w:p>
    <w:bookmarkEnd w:id="411"/>
    <w:p w14:paraId="1F615631" w14:textId="0EFB1CA0" w:rsidR="00327709" w:rsidRPr="00DC7355" w:rsidDel="00C46F20" w:rsidRDefault="00327709" w:rsidP="00327709">
      <w:pPr>
        <w:pStyle w:val="PL"/>
        <w:rPr>
          <w:del w:id="532" w:author="Jens Grabowski" w:date="2022-01-10T14:22:00Z"/>
          <w:noProof w:val="0"/>
        </w:rPr>
      </w:pPr>
    </w:p>
    <w:p w14:paraId="74345350" w14:textId="36DD2E9C" w:rsidR="00327709" w:rsidRPr="00DC7355" w:rsidDel="00C46F20" w:rsidRDefault="00C5165A" w:rsidP="00327709">
      <w:pPr>
        <w:pStyle w:val="PL"/>
        <w:rPr>
          <w:del w:id="533" w:author="Jens Grabowski" w:date="2022-01-10T14:22:00Z"/>
          <w:noProof w:val="0"/>
        </w:rPr>
      </w:pPr>
      <w:del w:id="534" w:author="Jens Grabowski" w:date="2022-01-10T14:22:00Z">
        <w:r w:rsidRPr="00DC7355" w:rsidDel="00C46F20">
          <w:rPr>
            <w:noProof w:val="0"/>
          </w:rPr>
          <w:delText>279</w:delText>
        </w:r>
        <w:r w:rsidR="00327709" w:rsidRPr="00DC7355" w:rsidDel="00C46F20">
          <w:rPr>
            <w:noProof w:val="0"/>
          </w:rPr>
          <w:delText xml:space="preserve">. </w:delText>
        </w:r>
        <w:bookmarkStart w:id="535" w:name="TConnectStatement"/>
        <w:r w:rsidR="00327709" w:rsidRPr="00DC7355" w:rsidDel="00C46F20">
          <w:rPr>
            <w:noProof w:val="0"/>
          </w:rPr>
          <w:delText>ConnectStatement</w:delText>
        </w:r>
        <w:bookmarkEnd w:id="535"/>
        <w:r w:rsidR="00327709" w:rsidRPr="00DC7355" w:rsidDel="00C46F20">
          <w:rPr>
            <w:noProof w:val="0"/>
          </w:rPr>
          <w:delText xml:space="preserve"> ::= ConnectKeyword SingleConnectionSpec [StaticKeyword]</w:delText>
        </w:r>
      </w:del>
    </w:p>
    <w:p w14:paraId="166D2923" w14:textId="5E51ECEA" w:rsidR="005F7DC9" w:rsidRPr="00DC7355" w:rsidDel="00C46F20" w:rsidRDefault="005F7DC9" w:rsidP="00327709">
      <w:pPr>
        <w:pStyle w:val="PL"/>
        <w:rPr>
          <w:del w:id="536" w:author="Jens Grabowski" w:date="2022-01-10T14:22:00Z"/>
          <w:noProof w:val="0"/>
        </w:rPr>
      </w:pPr>
    </w:p>
    <w:p w14:paraId="74CFEDF7" w14:textId="36443FFA" w:rsidR="00331E09" w:rsidRPr="00DC7355" w:rsidDel="00C46F20" w:rsidRDefault="00C5165A" w:rsidP="00331E09">
      <w:pPr>
        <w:pStyle w:val="PL"/>
        <w:rPr>
          <w:del w:id="537" w:author="Jens Grabowski" w:date="2022-01-10T14:22:00Z"/>
          <w:noProof w:val="0"/>
        </w:rPr>
      </w:pPr>
      <w:bookmarkStart w:id="538" w:name="TMapStatement"/>
      <w:del w:id="539" w:author="Jens Grabowski" w:date="2022-01-10T14:22:00Z">
        <w:r w:rsidRPr="00DC7355" w:rsidDel="00C46F20">
          <w:rPr>
            <w:noProof w:val="0"/>
          </w:rPr>
          <w:delText>289</w:delText>
        </w:r>
        <w:r w:rsidR="00331E09" w:rsidRPr="00DC7355" w:rsidDel="00C46F20">
          <w:rPr>
            <w:noProof w:val="0"/>
          </w:rPr>
          <w:delText>. MapStatement ::= MapKeyword SingleConnectionSpec [ParamClause] [StaticKeyword]</w:delText>
        </w:r>
      </w:del>
    </w:p>
    <w:bookmarkEnd w:id="538"/>
    <w:p w14:paraId="67E91D28" w14:textId="73573C6C" w:rsidR="00327709" w:rsidRPr="00DC7355" w:rsidDel="00C46F20" w:rsidRDefault="00327709" w:rsidP="00327709">
      <w:pPr>
        <w:pStyle w:val="PL"/>
        <w:rPr>
          <w:del w:id="540" w:author="Jens Grabowski" w:date="2022-01-10T14:22:00Z"/>
          <w:noProof w:val="0"/>
        </w:rPr>
      </w:pPr>
    </w:p>
    <w:p w14:paraId="75106E41" w14:textId="04B546DA" w:rsidR="00327709" w:rsidRPr="00DC7355" w:rsidDel="00C46F20" w:rsidRDefault="00C5165A" w:rsidP="00B05D8F">
      <w:pPr>
        <w:pStyle w:val="PL"/>
        <w:rPr>
          <w:del w:id="541" w:author="Jens Grabowski" w:date="2022-01-10T14:22:00Z"/>
          <w:noProof w:val="0"/>
        </w:rPr>
      </w:pPr>
      <w:del w:id="542" w:author="Jens Grabowski" w:date="2022-01-10T14:22:00Z">
        <w:r w:rsidRPr="00DC7355" w:rsidDel="00C46F20">
          <w:rPr>
            <w:noProof w:val="0"/>
          </w:rPr>
          <w:delText>396</w:delText>
        </w:r>
        <w:r w:rsidR="00327709" w:rsidRPr="00DC7355" w:rsidDel="00C46F20">
          <w:rPr>
            <w:noProof w:val="0"/>
          </w:rPr>
          <w:delText xml:space="preserve">. </w:delText>
        </w:r>
        <w:bookmarkStart w:id="543" w:name="TPredefinedType"/>
        <w:r w:rsidR="00327709" w:rsidRPr="00DC7355" w:rsidDel="00C46F20">
          <w:rPr>
            <w:noProof w:val="0"/>
          </w:rPr>
          <w:delText>PredefinedType</w:delText>
        </w:r>
        <w:bookmarkEnd w:id="543"/>
        <w:r w:rsidR="00327709" w:rsidRPr="00DC7355" w:rsidDel="00C46F20">
          <w:rPr>
            <w:noProof w:val="0"/>
          </w:rPr>
          <w:delText xml:space="preserve"> ::= BitStringKeyword |</w:delText>
        </w:r>
      </w:del>
    </w:p>
    <w:p w14:paraId="1262B4F1" w14:textId="396BCD92" w:rsidR="00327709" w:rsidRPr="00DC7355" w:rsidDel="00C46F20" w:rsidRDefault="00327709" w:rsidP="00B05D8F">
      <w:pPr>
        <w:pStyle w:val="PL"/>
        <w:rPr>
          <w:del w:id="544" w:author="Jens Grabowski" w:date="2022-01-10T14:22:00Z"/>
          <w:noProof w:val="0"/>
        </w:rPr>
      </w:pPr>
      <w:del w:id="545" w:author="Jens Grabowski" w:date="2022-01-10T14:22:00Z">
        <w:r w:rsidRPr="00DC7355" w:rsidDel="00C46F20">
          <w:rPr>
            <w:noProof w:val="0"/>
          </w:rPr>
          <w:delText xml:space="preserve">                        BooleanKeyword |</w:delText>
        </w:r>
      </w:del>
    </w:p>
    <w:p w14:paraId="6FC448CE" w14:textId="3D34329C" w:rsidR="00327709" w:rsidRPr="00DC7355" w:rsidDel="00C46F20" w:rsidRDefault="00327709" w:rsidP="00B05D8F">
      <w:pPr>
        <w:pStyle w:val="PL"/>
        <w:rPr>
          <w:del w:id="546" w:author="Jens Grabowski" w:date="2022-01-10T14:22:00Z"/>
          <w:noProof w:val="0"/>
        </w:rPr>
      </w:pPr>
      <w:del w:id="547" w:author="Jens Grabowski" w:date="2022-01-10T14:22:00Z">
        <w:r w:rsidRPr="00DC7355" w:rsidDel="00C46F20">
          <w:rPr>
            <w:noProof w:val="0"/>
          </w:rPr>
          <w:delText xml:space="preserve">                        CharStringKeyword |</w:delText>
        </w:r>
      </w:del>
    </w:p>
    <w:p w14:paraId="5829FD12" w14:textId="16865D78" w:rsidR="00327709" w:rsidRPr="00DC7355" w:rsidDel="00C46F20" w:rsidRDefault="00327709" w:rsidP="00327709">
      <w:pPr>
        <w:pStyle w:val="PL"/>
        <w:rPr>
          <w:del w:id="548" w:author="Jens Grabowski" w:date="2022-01-10T14:22:00Z"/>
          <w:noProof w:val="0"/>
        </w:rPr>
      </w:pPr>
      <w:del w:id="549" w:author="Jens Grabowski" w:date="2022-01-10T14:22:00Z">
        <w:r w:rsidRPr="00DC7355" w:rsidDel="00C46F20">
          <w:rPr>
            <w:noProof w:val="0"/>
          </w:rPr>
          <w:delText xml:space="preserve">                        UniversalCharString |</w:delText>
        </w:r>
      </w:del>
    </w:p>
    <w:p w14:paraId="5DDE8DA7" w14:textId="3BBC936B" w:rsidR="00327709" w:rsidRPr="00DC7355" w:rsidDel="00C46F20" w:rsidRDefault="00327709" w:rsidP="00327709">
      <w:pPr>
        <w:pStyle w:val="PL"/>
        <w:rPr>
          <w:del w:id="550" w:author="Jens Grabowski" w:date="2022-01-10T14:22:00Z"/>
          <w:noProof w:val="0"/>
        </w:rPr>
      </w:pPr>
      <w:del w:id="551" w:author="Jens Grabowski" w:date="2022-01-10T14:22:00Z">
        <w:r w:rsidRPr="00DC7355" w:rsidDel="00C46F20">
          <w:rPr>
            <w:noProof w:val="0"/>
          </w:rPr>
          <w:delText xml:space="preserve">                        IntegerKeyword |</w:delText>
        </w:r>
      </w:del>
    </w:p>
    <w:p w14:paraId="3DED3202" w14:textId="4C704D02" w:rsidR="00327709" w:rsidRPr="00DC7355" w:rsidDel="00C46F20" w:rsidRDefault="00327709" w:rsidP="00327709">
      <w:pPr>
        <w:pStyle w:val="PL"/>
        <w:rPr>
          <w:del w:id="552" w:author="Jens Grabowski" w:date="2022-01-10T14:22:00Z"/>
          <w:noProof w:val="0"/>
        </w:rPr>
      </w:pPr>
      <w:del w:id="553" w:author="Jens Grabowski" w:date="2022-01-10T14:22:00Z">
        <w:r w:rsidRPr="00DC7355" w:rsidDel="00C46F20">
          <w:rPr>
            <w:noProof w:val="0"/>
          </w:rPr>
          <w:delText xml:space="preserve">                        OctetStringKeyword |</w:delText>
        </w:r>
      </w:del>
    </w:p>
    <w:p w14:paraId="4FA4579C" w14:textId="0B47171A" w:rsidR="00327709" w:rsidRPr="00DC7355" w:rsidDel="00C46F20" w:rsidRDefault="00327709" w:rsidP="00327709">
      <w:pPr>
        <w:pStyle w:val="PL"/>
        <w:rPr>
          <w:del w:id="554" w:author="Jens Grabowski" w:date="2022-01-10T14:22:00Z"/>
          <w:noProof w:val="0"/>
        </w:rPr>
      </w:pPr>
      <w:del w:id="555" w:author="Jens Grabowski" w:date="2022-01-10T14:22:00Z">
        <w:r w:rsidRPr="00DC7355" w:rsidDel="00C46F20">
          <w:rPr>
            <w:noProof w:val="0"/>
          </w:rPr>
          <w:delText xml:space="preserve">                        HexStringKeyword |</w:delText>
        </w:r>
      </w:del>
    </w:p>
    <w:p w14:paraId="6EC1D030" w14:textId="414DFDF6" w:rsidR="00327709" w:rsidRPr="00DC7355" w:rsidDel="00C46F20" w:rsidRDefault="00327709" w:rsidP="00327709">
      <w:pPr>
        <w:pStyle w:val="PL"/>
        <w:rPr>
          <w:del w:id="556" w:author="Jens Grabowski" w:date="2022-01-10T14:22:00Z"/>
          <w:noProof w:val="0"/>
        </w:rPr>
      </w:pPr>
      <w:del w:id="557" w:author="Jens Grabowski" w:date="2022-01-10T14:22:00Z">
        <w:r w:rsidRPr="00DC7355" w:rsidDel="00C46F20">
          <w:rPr>
            <w:noProof w:val="0"/>
          </w:rPr>
          <w:delText xml:space="preserve">                        VerdictTypeKeyword |</w:delText>
        </w:r>
      </w:del>
    </w:p>
    <w:p w14:paraId="1C5CBD72" w14:textId="7B0DBA84" w:rsidR="00327709" w:rsidRPr="00DC7355" w:rsidDel="00C46F20" w:rsidRDefault="00327709" w:rsidP="00327709">
      <w:pPr>
        <w:pStyle w:val="PL"/>
        <w:rPr>
          <w:del w:id="558" w:author="Jens Grabowski" w:date="2022-01-10T14:22:00Z"/>
          <w:noProof w:val="0"/>
        </w:rPr>
      </w:pPr>
      <w:del w:id="559" w:author="Jens Grabowski" w:date="2022-01-10T14:22:00Z">
        <w:r w:rsidRPr="00DC7355" w:rsidDel="00C46F20">
          <w:rPr>
            <w:noProof w:val="0"/>
          </w:rPr>
          <w:delText xml:space="preserve">                        FloatKeyword |</w:delText>
        </w:r>
      </w:del>
    </w:p>
    <w:p w14:paraId="2CDC8992" w14:textId="58B95A61" w:rsidR="00327709" w:rsidRPr="00DC7355" w:rsidDel="00C46F20" w:rsidRDefault="00327709" w:rsidP="00327709">
      <w:pPr>
        <w:pStyle w:val="PL"/>
        <w:rPr>
          <w:del w:id="560" w:author="Jens Grabowski" w:date="2022-01-10T14:22:00Z"/>
          <w:noProof w:val="0"/>
        </w:rPr>
      </w:pPr>
      <w:del w:id="561" w:author="Jens Grabowski" w:date="2022-01-10T14:22:00Z">
        <w:r w:rsidRPr="00DC7355" w:rsidDel="00C46F20">
          <w:rPr>
            <w:noProof w:val="0"/>
          </w:rPr>
          <w:delText xml:space="preserve">                        AddressKeyword |</w:delText>
        </w:r>
      </w:del>
    </w:p>
    <w:p w14:paraId="239660A3" w14:textId="59CD21F7" w:rsidR="00327709" w:rsidRPr="00DC7355" w:rsidDel="00C46F20" w:rsidRDefault="00327709" w:rsidP="00327709">
      <w:pPr>
        <w:pStyle w:val="PL"/>
        <w:rPr>
          <w:del w:id="562" w:author="Jens Grabowski" w:date="2022-01-10T14:22:00Z"/>
          <w:noProof w:val="0"/>
        </w:rPr>
      </w:pPr>
      <w:del w:id="563" w:author="Jens Grabowski" w:date="2022-01-10T14:22:00Z">
        <w:r w:rsidRPr="00DC7355" w:rsidDel="00C46F20">
          <w:rPr>
            <w:noProof w:val="0"/>
          </w:rPr>
          <w:delText xml:space="preserve">                        DefaultKeyword |</w:delText>
        </w:r>
      </w:del>
    </w:p>
    <w:p w14:paraId="5B060256" w14:textId="2D9CDBB2" w:rsidR="00327709" w:rsidRPr="00DC7355" w:rsidDel="00C46F20" w:rsidRDefault="00327709" w:rsidP="00327709">
      <w:pPr>
        <w:pStyle w:val="PL"/>
        <w:rPr>
          <w:del w:id="564" w:author="Jens Grabowski" w:date="2022-01-10T14:22:00Z"/>
          <w:noProof w:val="0"/>
        </w:rPr>
      </w:pPr>
      <w:del w:id="565" w:author="Jens Grabowski" w:date="2022-01-10T14:22:00Z">
        <w:r w:rsidRPr="00DC7355" w:rsidDel="00C46F20">
          <w:rPr>
            <w:noProof w:val="0"/>
          </w:rPr>
          <w:delText xml:space="preserve">                        AnyTypeKeyword |</w:delText>
        </w:r>
      </w:del>
    </w:p>
    <w:p w14:paraId="10949521" w14:textId="75A502C5" w:rsidR="00327709" w:rsidRPr="00DC7355" w:rsidDel="00C46F20" w:rsidRDefault="00327709" w:rsidP="00327709">
      <w:pPr>
        <w:pStyle w:val="PL"/>
        <w:rPr>
          <w:del w:id="566" w:author="Jens Grabowski" w:date="2022-01-10T14:22:00Z"/>
          <w:noProof w:val="0"/>
        </w:rPr>
      </w:pPr>
      <w:del w:id="567" w:author="Jens Grabowski" w:date="2022-01-10T14:22:00Z">
        <w:r w:rsidRPr="00DC7355" w:rsidDel="00C46F20">
          <w:rPr>
            <w:noProof w:val="0"/>
          </w:rPr>
          <w:delText xml:space="preserve">                        ConfigurationKeyword</w:delText>
        </w:r>
      </w:del>
    </w:p>
    <w:p w14:paraId="2F29DE71" w14:textId="566827DE" w:rsidR="00327709" w:rsidRPr="00DC7355" w:rsidDel="00C46F20" w:rsidRDefault="00327709" w:rsidP="00327709">
      <w:pPr>
        <w:pStyle w:val="PL"/>
        <w:rPr>
          <w:del w:id="568" w:author="Jens Grabowski" w:date="2022-01-10T14:22:00Z"/>
          <w:noProof w:val="0"/>
        </w:rPr>
      </w:pPr>
    </w:p>
    <w:p w14:paraId="74476B84" w14:textId="28001C6E" w:rsidR="00327709" w:rsidRPr="00DC7355" w:rsidDel="00C46F20" w:rsidRDefault="00C5165A" w:rsidP="00327709">
      <w:pPr>
        <w:pStyle w:val="PL"/>
        <w:rPr>
          <w:del w:id="569" w:author="Jens Grabowski" w:date="2022-01-10T14:22:00Z"/>
          <w:noProof w:val="0"/>
        </w:rPr>
      </w:pPr>
      <w:bookmarkStart w:id="570" w:name="TOpCall"/>
      <w:del w:id="571" w:author="Jens Grabowski" w:date="2022-01-10T14:22:00Z">
        <w:r w:rsidRPr="00DC7355" w:rsidDel="00C46F20">
          <w:rPr>
            <w:noProof w:val="0"/>
          </w:rPr>
          <w:delText>540</w:delText>
        </w:r>
        <w:r w:rsidR="00327709" w:rsidRPr="00DC7355" w:rsidDel="00C46F20">
          <w:rPr>
            <w:noProof w:val="0"/>
          </w:rPr>
          <w:delText>. OpCall</w:delText>
        </w:r>
        <w:bookmarkEnd w:id="570"/>
        <w:r w:rsidR="00327709" w:rsidRPr="00DC7355" w:rsidDel="00C46F20">
          <w:rPr>
            <w:noProof w:val="0"/>
          </w:rPr>
          <w:delText xml:space="preserve"> ::= ConfigurationOps |</w:delText>
        </w:r>
      </w:del>
    </w:p>
    <w:p w14:paraId="72F49851" w14:textId="2DD20290" w:rsidR="00331E09" w:rsidRPr="00DC7355" w:rsidDel="00C46F20" w:rsidRDefault="00331E09" w:rsidP="00331E09">
      <w:pPr>
        <w:pStyle w:val="PL"/>
        <w:rPr>
          <w:del w:id="572" w:author="Jens Grabowski" w:date="2022-01-10T14:22:00Z"/>
          <w:noProof w:val="0"/>
        </w:rPr>
      </w:pPr>
      <w:del w:id="573" w:author="Jens Grabowski" w:date="2022-01-10T14:22:00Z">
        <w:r w:rsidRPr="00DC7355" w:rsidDel="00C46F20">
          <w:rPr>
            <w:noProof w:val="0"/>
          </w:rPr>
          <w:delText xml:space="preserve">                GetLocalVerdict |</w:delText>
        </w:r>
      </w:del>
    </w:p>
    <w:p w14:paraId="2C8454E3" w14:textId="6CB91F02" w:rsidR="00327709" w:rsidRPr="00DC7355" w:rsidDel="00C46F20" w:rsidRDefault="00327709" w:rsidP="00327709">
      <w:pPr>
        <w:pStyle w:val="PL"/>
        <w:rPr>
          <w:del w:id="574" w:author="Jens Grabowski" w:date="2022-01-10T14:22:00Z"/>
          <w:noProof w:val="0"/>
        </w:rPr>
      </w:pPr>
      <w:del w:id="575" w:author="Jens Grabowski" w:date="2022-01-10T14:22:00Z">
        <w:r w:rsidRPr="00DC7355" w:rsidDel="00C46F20">
          <w:rPr>
            <w:noProof w:val="0"/>
          </w:rPr>
          <w:delText xml:space="preserve">                VerdictOps |</w:delText>
        </w:r>
      </w:del>
    </w:p>
    <w:p w14:paraId="6BB94CDF" w14:textId="14E7819F" w:rsidR="00327709" w:rsidRPr="00DC7355" w:rsidDel="00C46F20" w:rsidRDefault="00327709" w:rsidP="00327709">
      <w:pPr>
        <w:pStyle w:val="PL"/>
        <w:rPr>
          <w:del w:id="576" w:author="Jens Grabowski" w:date="2022-01-10T14:22:00Z"/>
          <w:noProof w:val="0"/>
        </w:rPr>
      </w:pPr>
      <w:del w:id="577" w:author="Jens Grabowski" w:date="2022-01-10T14:22:00Z">
        <w:r w:rsidRPr="00DC7355" w:rsidDel="00C46F20">
          <w:rPr>
            <w:noProof w:val="0"/>
          </w:rPr>
          <w:delText xml:space="preserve">                TimerOps |</w:delText>
        </w:r>
      </w:del>
    </w:p>
    <w:p w14:paraId="3EC700FF" w14:textId="106467D6" w:rsidR="00327709" w:rsidRPr="00DC7355" w:rsidDel="00C46F20" w:rsidRDefault="00327709" w:rsidP="00327709">
      <w:pPr>
        <w:pStyle w:val="PL"/>
        <w:rPr>
          <w:del w:id="578" w:author="Jens Grabowski" w:date="2022-01-10T14:22:00Z"/>
          <w:noProof w:val="0"/>
        </w:rPr>
      </w:pPr>
      <w:del w:id="579" w:author="Jens Grabowski" w:date="2022-01-10T14:22:00Z">
        <w:r w:rsidRPr="00DC7355" w:rsidDel="00C46F20">
          <w:rPr>
            <w:noProof w:val="0"/>
          </w:rPr>
          <w:delText xml:space="preserve">                TestcaseInstance |</w:delText>
        </w:r>
      </w:del>
    </w:p>
    <w:p w14:paraId="737E0562" w14:textId="76F0439F" w:rsidR="00327709" w:rsidRPr="00DC7355" w:rsidDel="00C46F20" w:rsidRDefault="00327709" w:rsidP="00327709">
      <w:pPr>
        <w:pStyle w:val="PL"/>
        <w:rPr>
          <w:del w:id="580" w:author="Jens Grabowski" w:date="2022-01-10T14:22:00Z"/>
          <w:noProof w:val="0"/>
        </w:rPr>
      </w:pPr>
      <w:del w:id="581" w:author="Jens Grabowski" w:date="2022-01-10T14:22:00Z">
        <w:r w:rsidRPr="00DC7355" w:rsidDel="00C46F20">
          <w:rPr>
            <w:noProof w:val="0"/>
          </w:rPr>
          <w:delText xml:space="preserve">                FunctionInstance [ ExtendedFieldReference ] |</w:delText>
        </w:r>
      </w:del>
    </w:p>
    <w:p w14:paraId="44A17D22" w14:textId="7A5F2484" w:rsidR="00327709" w:rsidRPr="00DC7355" w:rsidDel="00C46F20" w:rsidRDefault="00327709" w:rsidP="00327709">
      <w:pPr>
        <w:pStyle w:val="PL"/>
        <w:rPr>
          <w:del w:id="582" w:author="Jens Grabowski" w:date="2022-01-10T14:22:00Z"/>
          <w:noProof w:val="0"/>
        </w:rPr>
      </w:pPr>
      <w:del w:id="583" w:author="Jens Grabowski" w:date="2022-01-10T14:22:00Z">
        <w:r w:rsidRPr="00DC7355" w:rsidDel="00C46F20">
          <w:rPr>
            <w:noProof w:val="0"/>
          </w:rPr>
          <w:delText xml:space="preserve">                TemplateOps [ ExtendedFieldReference ] |</w:delText>
        </w:r>
      </w:del>
    </w:p>
    <w:p w14:paraId="024A5700" w14:textId="2F08E29A" w:rsidR="00327709" w:rsidRPr="00DC7355" w:rsidDel="00C46F20" w:rsidRDefault="00327709" w:rsidP="00327709">
      <w:pPr>
        <w:pStyle w:val="PL"/>
        <w:rPr>
          <w:del w:id="584" w:author="Jens Grabowski" w:date="2022-01-10T14:22:00Z"/>
          <w:noProof w:val="0"/>
        </w:rPr>
      </w:pPr>
      <w:del w:id="585" w:author="Jens Grabowski" w:date="2022-01-10T14:22:00Z">
        <w:r w:rsidRPr="00DC7355" w:rsidDel="00C46F20">
          <w:rPr>
            <w:noProof w:val="0"/>
          </w:rPr>
          <w:delText xml:space="preserve">                ActivateOp |</w:delText>
        </w:r>
      </w:del>
    </w:p>
    <w:p w14:paraId="78F83FB6" w14:textId="63D562BF" w:rsidR="00327709" w:rsidRPr="00DC7355" w:rsidDel="00C46F20" w:rsidRDefault="00327709" w:rsidP="00327709">
      <w:pPr>
        <w:pStyle w:val="PL"/>
        <w:rPr>
          <w:del w:id="586" w:author="Jens Grabowski" w:date="2022-01-10T14:22:00Z"/>
          <w:noProof w:val="0"/>
        </w:rPr>
      </w:pPr>
      <w:del w:id="587" w:author="Jens Grabowski" w:date="2022-01-10T14:22:00Z">
        <w:r w:rsidRPr="00DC7355" w:rsidDel="00C46F20">
          <w:rPr>
            <w:noProof w:val="0"/>
          </w:rPr>
          <w:delText xml:space="preserve">                ConfigurationInstance</w:delText>
        </w:r>
      </w:del>
    </w:p>
    <w:p w14:paraId="66B12978" w14:textId="0C3A23B7" w:rsidR="00327709" w:rsidRPr="00DC7355" w:rsidDel="00C46F20" w:rsidRDefault="00327709" w:rsidP="00327709">
      <w:pPr>
        <w:pStyle w:val="PL"/>
        <w:rPr>
          <w:del w:id="588" w:author="Jens Grabowski" w:date="2022-01-10T14:22:00Z"/>
          <w:noProof w:val="0"/>
        </w:rPr>
      </w:pPr>
    </w:p>
    <w:p w14:paraId="3590D735" w14:textId="2D78E44B" w:rsidR="00327709" w:rsidRPr="00DC7355" w:rsidDel="00C46F20" w:rsidRDefault="00327709" w:rsidP="00327709">
      <w:pPr>
        <w:pStyle w:val="berschrift1"/>
        <w:rPr>
          <w:del w:id="589" w:author="Jens Grabowski" w:date="2022-01-10T14:22:00Z"/>
        </w:rPr>
      </w:pPr>
      <w:bookmarkStart w:id="590" w:name="_Toc75433994"/>
      <w:del w:id="591" w:author="Jens Grabowski" w:date="2022-01-10T14:22:00Z">
        <w:r w:rsidRPr="00DC7355" w:rsidDel="00C46F20">
          <w:lastRenderedPageBreak/>
          <w:delText>A.3</w:delText>
        </w:r>
        <w:r w:rsidRPr="00DC7355" w:rsidDel="00C46F20">
          <w:tab/>
          <w:delText>Additional TTCN</w:delText>
        </w:r>
        <w:r w:rsidRPr="00DC7355" w:rsidDel="00C46F20">
          <w:noBreakHyphen/>
          <w:delText>3 syntax BNF productions</w:delText>
        </w:r>
        <w:bookmarkEnd w:id="590"/>
      </w:del>
    </w:p>
    <w:p w14:paraId="109CD457" w14:textId="095AA194" w:rsidR="00327709" w:rsidRPr="00DC7355" w:rsidDel="00C46F20" w:rsidRDefault="00327709" w:rsidP="00327709">
      <w:pPr>
        <w:keepNext/>
        <w:rPr>
          <w:del w:id="592" w:author="Jens Grabowski" w:date="2022-01-10T14:22:00Z"/>
        </w:rPr>
      </w:pPr>
      <w:del w:id="593" w:author="Jens Grabowski" w:date="2022-01-10T14:22:00Z">
        <w:r w:rsidRPr="00DC7355" w:rsidDel="00C46F20">
          <w:delText xml:space="preserve">This clause includes all additional BNF productions that needed to define the syntax introduced by this package. </w:delText>
        </w:r>
        <w:r w:rsidR="009931D5" w:rsidRPr="00DC7355" w:rsidDel="00C46F20">
          <w:delText xml:space="preserve">All rules start with the digits </w:delText>
        </w:r>
        <w:r w:rsidR="00E60F9A" w:rsidRPr="00DC7355" w:rsidDel="00C46F20">
          <w:delText>"</w:delText>
        </w:r>
        <w:r w:rsidR="009931D5" w:rsidRPr="00DC7355" w:rsidDel="00C46F20">
          <w:delText>781</w:delText>
        </w:r>
        <w:r w:rsidR="00E60F9A" w:rsidRPr="00DC7355" w:rsidDel="00C46F20">
          <w:delText xml:space="preserve">". </w:delText>
        </w:r>
        <w:r w:rsidRPr="00DC7355" w:rsidDel="00C46F20">
          <w:delText xml:space="preserve">Additional BNF rules that have a relation to modified BNF rules defined in </w:delText>
        </w:r>
        <w:r w:rsidR="00E60F9A" w:rsidRPr="00DC7355" w:rsidDel="00C46F20">
          <w:delText>clause </w:delText>
        </w:r>
        <w:r w:rsidRPr="00DC7355" w:rsidDel="00C46F20">
          <w:delText xml:space="preserve">A.2, will have the rule number of the modified rule followed by a lower case letter, e.g. number of modified rule 316, number of related additional rule </w:delText>
        </w:r>
        <w:r w:rsidR="00B249D1" w:rsidRPr="00DC7355" w:rsidDel="00C46F20">
          <w:delText>781</w:delText>
        </w:r>
        <w:r w:rsidRPr="00DC7355" w:rsidDel="00C46F20">
          <w:delText xml:space="preserve">316a. The numbering of other new rules start with number </w:delText>
        </w:r>
        <w:r w:rsidR="00B249D1" w:rsidRPr="00DC7355" w:rsidDel="00C46F20">
          <w:delText>781001</w:delText>
        </w:r>
        <w:r w:rsidRPr="00DC7355" w:rsidDel="00C46F20">
          <w:delText>.</w:delText>
        </w:r>
      </w:del>
    </w:p>
    <w:p w14:paraId="6B8AB70A" w14:textId="588701BD" w:rsidR="00327709" w:rsidRPr="00DC7355" w:rsidDel="00C46F20" w:rsidRDefault="00B249D1" w:rsidP="00327709">
      <w:pPr>
        <w:pStyle w:val="PL"/>
        <w:rPr>
          <w:del w:id="594" w:author="Jens Grabowski" w:date="2022-01-10T14:22:00Z"/>
          <w:noProof w:val="0"/>
        </w:rPr>
      </w:pPr>
      <w:del w:id="595" w:author="Jens Grabowski" w:date="2022-01-10T14:22:00Z">
        <w:r w:rsidRPr="00DC7355" w:rsidDel="00C46F20">
          <w:rPr>
            <w:noProof w:val="0"/>
          </w:rPr>
          <w:delText>781</w:delText>
        </w:r>
        <w:r w:rsidR="0063658E" w:rsidRPr="00DC7355" w:rsidDel="00C46F20">
          <w:rPr>
            <w:noProof w:val="0"/>
          </w:rPr>
          <w:delText>186</w:delText>
        </w:r>
        <w:r w:rsidRPr="00DC7355" w:rsidDel="00C46F20">
          <w:rPr>
            <w:noProof w:val="0"/>
          </w:rPr>
          <w:delText>a</w:delText>
        </w:r>
        <w:r w:rsidR="00327709" w:rsidRPr="00DC7355" w:rsidDel="00C46F20">
          <w:rPr>
            <w:noProof w:val="0"/>
          </w:rPr>
          <w:delText>. ExecuteOnSpec ::= ExecuteKeyword OnKeyword ConfigurationRef</w:delText>
        </w:r>
      </w:del>
    </w:p>
    <w:p w14:paraId="439CE5A1" w14:textId="4E5AA79F" w:rsidR="00327709" w:rsidRPr="00DC7355" w:rsidDel="00C46F20" w:rsidRDefault="00327709" w:rsidP="00327709">
      <w:pPr>
        <w:pStyle w:val="PL"/>
        <w:rPr>
          <w:del w:id="596" w:author="Jens Grabowski" w:date="2022-01-10T14:22:00Z"/>
          <w:noProof w:val="0"/>
        </w:rPr>
      </w:pPr>
    </w:p>
    <w:p w14:paraId="75223A03" w14:textId="5E2342AF" w:rsidR="00327709" w:rsidRPr="00DC7355" w:rsidDel="00C46F20" w:rsidRDefault="00B249D1" w:rsidP="00327709">
      <w:pPr>
        <w:pStyle w:val="PL"/>
        <w:rPr>
          <w:del w:id="597" w:author="Jens Grabowski" w:date="2022-01-10T14:22:00Z"/>
          <w:noProof w:val="0"/>
        </w:rPr>
      </w:pPr>
      <w:del w:id="598" w:author="Jens Grabowski" w:date="2022-01-10T14:22:00Z">
        <w:r w:rsidRPr="00DC7355" w:rsidDel="00C46F20">
          <w:rPr>
            <w:noProof w:val="0"/>
          </w:rPr>
          <w:delText>781</w:delText>
        </w:r>
        <w:r w:rsidR="0063658E" w:rsidRPr="00DC7355" w:rsidDel="00C46F20">
          <w:rPr>
            <w:noProof w:val="0"/>
          </w:rPr>
          <w:delText>264</w:delText>
        </w:r>
        <w:r w:rsidRPr="00DC7355" w:rsidDel="00C46F20">
          <w:rPr>
            <w:noProof w:val="0"/>
          </w:rPr>
          <w:delText>a</w:delText>
        </w:r>
        <w:r w:rsidR="00327709" w:rsidRPr="00DC7355" w:rsidDel="00C46F20">
          <w:rPr>
            <w:noProof w:val="0"/>
          </w:rPr>
          <w:delText>. StaticKeyword ::= "static"</w:delText>
        </w:r>
      </w:del>
    </w:p>
    <w:p w14:paraId="3D186DD7" w14:textId="09C210A4" w:rsidR="00327709" w:rsidRPr="00DC7355" w:rsidDel="00C46F20" w:rsidRDefault="00327709" w:rsidP="00327709">
      <w:pPr>
        <w:pStyle w:val="PL"/>
        <w:rPr>
          <w:del w:id="599" w:author="Jens Grabowski" w:date="2022-01-10T14:22:00Z"/>
          <w:noProof w:val="0"/>
        </w:rPr>
      </w:pPr>
    </w:p>
    <w:p w14:paraId="6D3AA88B" w14:textId="7505079E" w:rsidR="00327709" w:rsidRPr="00DC7355" w:rsidDel="00C46F20" w:rsidRDefault="00327709" w:rsidP="00327709">
      <w:pPr>
        <w:pStyle w:val="PL"/>
        <w:rPr>
          <w:del w:id="600" w:author="Jens Grabowski" w:date="2022-01-10T14:22:00Z"/>
          <w:noProof w:val="0"/>
        </w:rPr>
      </w:pPr>
    </w:p>
    <w:p w14:paraId="7E60DBB9" w14:textId="5D022066" w:rsidR="00327709" w:rsidRPr="00DC7355" w:rsidDel="00C46F20" w:rsidRDefault="00327709" w:rsidP="00327709">
      <w:pPr>
        <w:pStyle w:val="PL"/>
        <w:rPr>
          <w:del w:id="601" w:author="Jens Grabowski" w:date="2022-01-10T14:22:00Z"/>
          <w:noProof w:val="0"/>
        </w:rPr>
      </w:pPr>
    </w:p>
    <w:p w14:paraId="64DA3287" w14:textId="1A6B151B" w:rsidR="00327709" w:rsidRPr="00DC7355" w:rsidDel="00C46F20" w:rsidRDefault="00B249D1" w:rsidP="00327709">
      <w:pPr>
        <w:pStyle w:val="PL"/>
        <w:rPr>
          <w:del w:id="602" w:author="Jens Grabowski" w:date="2022-01-10T14:22:00Z"/>
          <w:noProof w:val="0"/>
        </w:rPr>
      </w:pPr>
      <w:del w:id="603" w:author="Jens Grabowski" w:date="2022-01-10T14:22:00Z">
        <w:r w:rsidRPr="00DC7355" w:rsidDel="00C46F20">
          <w:rPr>
            <w:noProof w:val="0"/>
          </w:rPr>
          <w:delText>781001</w:delText>
        </w:r>
        <w:r w:rsidR="00327709" w:rsidRPr="00DC7355" w:rsidDel="00C46F20">
          <w:rPr>
            <w:noProof w:val="0"/>
          </w:rPr>
          <w:delText xml:space="preserve">. </w:delText>
        </w:r>
        <w:bookmarkStart w:id="604" w:name="TTestcaseDef"/>
        <w:r w:rsidR="00327709" w:rsidRPr="00DC7355" w:rsidDel="00C46F20">
          <w:rPr>
            <w:noProof w:val="0"/>
          </w:rPr>
          <w:delText>ConfigurationDef</w:delText>
        </w:r>
        <w:bookmarkEnd w:id="604"/>
        <w:r w:rsidR="00327709" w:rsidRPr="00DC7355" w:rsidDel="00C46F20">
          <w:rPr>
            <w:noProof w:val="0"/>
          </w:rPr>
          <w:delText xml:space="preserve"> ::= ConfigurationKeyword ConfigurationIdentifier</w:delText>
        </w:r>
      </w:del>
    </w:p>
    <w:p w14:paraId="21D15BA8" w14:textId="62865C93" w:rsidR="00327709" w:rsidRPr="00DC7355" w:rsidDel="00C46F20" w:rsidRDefault="00327709" w:rsidP="00327709">
      <w:pPr>
        <w:pStyle w:val="PL"/>
        <w:rPr>
          <w:del w:id="605" w:author="Jens Grabowski" w:date="2022-01-10T14:22:00Z"/>
          <w:noProof w:val="0"/>
        </w:rPr>
      </w:pPr>
      <w:del w:id="606" w:author="Jens Grabowski" w:date="2022-01-10T14:22:00Z">
        <w:r w:rsidRPr="00DC7355" w:rsidDel="00C46F20">
          <w:rPr>
            <w:noProof w:val="0"/>
          </w:rPr>
          <w:delText xml:space="preserve">                         "("[</w:delText>
        </w:r>
        <w:r w:rsidR="00D60CC8" w:rsidRPr="00DC7355" w:rsidDel="00C46F20">
          <w:rPr>
            <w:noProof w:val="0"/>
          </w:rPr>
          <w:delText xml:space="preserve"> </w:delText>
        </w:r>
        <w:r w:rsidR="00446667" w:rsidRPr="00DC7355" w:rsidDel="00C46F20">
          <w:rPr>
            <w:noProof w:val="0"/>
          </w:rPr>
          <w:delText>TemplateOrValueFormalParList</w:delText>
        </w:r>
        <w:r w:rsidR="00D60CC8" w:rsidRPr="00DC7355" w:rsidDel="00C46F20">
          <w:rPr>
            <w:noProof w:val="0"/>
          </w:rPr>
          <w:delText xml:space="preserve"> </w:delText>
        </w:r>
        <w:r w:rsidRPr="00DC7355" w:rsidDel="00C46F20">
          <w:rPr>
            <w:noProof w:val="0"/>
          </w:rPr>
          <w:delText>] ")" ConfigSpec</w:delText>
        </w:r>
      </w:del>
    </w:p>
    <w:p w14:paraId="77B6041C" w14:textId="579A6A50" w:rsidR="00327709" w:rsidRPr="00DC7355" w:rsidDel="00C46F20" w:rsidRDefault="00327709" w:rsidP="00327709">
      <w:pPr>
        <w:pStyle w:val="PL"/>
        <w:rPr>
          <w:del w:id="607" w:author="Jens Grabowski" w:date="2022-01-10T14:22:00Z"/>
          <w:noProof w:val="0"/>
        </w:rPr>
      </w:pPr>
      <w:del w:id="608" w:author="Jens Grabowski" w:date="2022-01-10T14:22:00Z">
        <w:r w:rsidRPr="00DC7355" w:rsidDel="00C46F20">
          <w:rPr>
            <w:noProof w:val="0"/>
          </w:rPr>
          <w:delText xml:space="preserve">                          StatementBlock</w:delText>
        </w:r>
      </w:del>
    </w:p>
    <w:p w14:paraId="1CC89C56" w14:textId="02FC7623" w:rsidR="00327709" w:rsidRPr="00DC7355" w:rsidDel="00C46F20" w:rsidRDefault="00B249D1" w:rsidP="00327709">
      <w:pPr>
        <w:pStyle w:val="PL"/>
        <w:tabs>
          <w:tab w:val="clear" w:pos="384"/>
          <w:tab w:val="clear" w:pos="2304"/>
          <w:tab w:val="left" w:pos="500"/>
        </w:tabs>
        <w:rPr>
          <w:del w:id="609" w:author="Jens Grabowski" w:date="2022-01-10T14:22:00Z"/>
          <w:noProof w:val="0"/>
        </w:rPr>
      </w:pPr>
      <w:del w:id="610" w:author="Jens Grabowski" w:date="2022-01-10T14:22:00Z">
        <w:r w:rsidRPr="00DC7355" w:rsidDel="00C46F20">
          <w:rPr>
            <w:noProof w:val="0"/>
          </w:rPr>
          <w:delText>781002</w:delText>
        </w:r>
        <w:r w:rsidR="00327709" w:rsidRPr="00DC7355" w:rsidDel="00C46F20">
          <w:rPr>
            <w:noProof w:val="0"/>
          </w:rPr>
          <w:delText xml:space="preserve">. </w:delText>
        </w:r>
        <w:bookmarkStart w:id="611" w:name="TTestcaseKeyword"/>
        <w:r w:rsidR="00327709" w:rsidRPr="00DC7355" w:rsidDel="00C46F20">
          <w:rPr>
            <w:noProof w:val="0"/>
          </w:rPr>
          <w:delText>ConfigurationKeyword</w:delText>
        </w:r>
        <w:bookmarkEnd w:id="611"/>
        <w:r w:rsidR="00327709" w:rsidRPr="00DC7355" w:rsidDel="00C46F20">
          <w:rPr>
            <w:noProof w:val="0"/>
          </w:rPr>
          <w:delText xml:space="preserve"> ::= "configuration"</w:delText>
        </w:r>
      </w:del>
    </w:p>
    <w:p w14:paraId="572253F3" w14:textId="5CE7BB7C" w:rsidR="00327709" w:rsidRPr="00DC7355" w:rsidDel="00C46F20" w:rsidRDefault="00B249D1" w:rsidP="00327709">
      <w:pPr>
        <w:pStyle w:val="PL"/>
        <w:rPr>
          <w:del w:id="612" w:author="Jens Grabowski" w:date="2022-01-10T14:22:00Z"/>
          <w:noProof w:val="0"/>
        </w:rPr>
      </w:pPr>
      <w:del w:id="613" w:author="Jens Grabowski" w:date="2022-01-10T14:22:00Z">
        <w:r w:rsidRPr="00DC7355" w:rsidDel="00C46F20">
          <w:rPr>
            <w:noProof w:val="0"/>
          </w:rPr>
          <w:delText>781003</w:delText>
        </w:r>
        <w:r w:rsidR="00327709" w:rsidRPr="00DC7355" w:rsidDel="00C46F20">
          <w:rPr>
            <w:noProof w:val="0"/>
          </w:rPr>
          <w:delText xml:space="preserve">. </w:delText>
        </w:r>
        <w:bookmarkStart w:id="614" w:name="TTestcaseIdentifier"/>
        <w:r w:rsidR="00327709" w:rsidRPr="00DC7355" w:rsidDel="00C46F20">
          <w:rPr>
            <w:noProof w:val="0"/>
          </w:rPr>
          <w:delText>ConfigurationIdentifier</w:delText>
        </w:r>
        <w:bookmarkEnd w:id="614"/>
        <w:r w:rsidR="00327709" w:rsidRPr="00DC7355" w:rsidDel="00C46F20">
          <w:rPr>
            <w:noProof w:val="0"/>
          </w:rPr>
          <w:delText xml:space="preserve"> ::= Identifier</w:delText>
        </w:r>
      </w:del>
    </w:p>
    <w:p w14:paraId="5AFB80C5" w14:textId="2D83F601" w:rsidR="00327709" w:rsidRPr="00DC7355" w:rsidDel="00C46F20" w:rsidRDefault="00B249D1" w:rsidP="00327709">
      <w:pPr>
        <w:pStyle w:val="PL"/>
        <w:rPr>
          <w:del w:id="615" w:author="Jens Grabowski" w:date="2022-01-10T14:22:00Z"/>
          <w:noProof w:val="0"/>
        </w:rPr>
      </w:pPr>
      <w:del w:id="616" w:author="Jens Grabowski" w:date="2022-01-10T14:22:00Z">
        <w:r w:rsidRPr="00DC7355" w:rsidDel="00C46F20">
          <w:rPr>
            <w:noProof w:val="0"/>
          </w:rPr>
          <w:delText>781004</w:delText>
        </w:r>
        <w:r w:rsidR="00327709" w:rsidRPr="00DC7355" w:rsidDel="00C46F20">
          <w:rPr>
            <w:noProof w:val="0"/>
          </w:rPr>
          <w:delText xml:space="preserve">. </w:delText>
        </w:r>
        <w:bookmarkStart w:id="617" w:name="TTestcaseInstance"/>
        <w:r w:rsidR="00327709" w:rsidRPr="00DC7355" w:rsidDel="00C46F20">
          <w:rPr>
            <w:noProof w:val="0"/>
          </w:rPr>
          <w:delText>ConfigurationInstance</w:delText>
        </w:r>
        <w:bookmarkEnd w:id="617"/>
        <w:r w:rsidR="00327709" w:rsidRPr="00DC7355" w:rsidDel="00C46F20">
          <w:rPr>
            <w:noProof w:val="0"/>
          </w:rPr>
          <w:delText xml:space="preserve"> ::= ConfigurationRef "(" [</w:delText>
        </w:r>
        <w:r w:rsidR="00D60CC8" w:rsidRPr="00DC7355" w:rsidDel="00C46F20">
          <w:rPr>
            <w:noProof w:val="0"/>
          </w:rPr>
          <w:delText xml:space="preserve"> </w:delText>
        </w:r>
        <w:r w:rsidR="00327709" w:rsidRPr="00DC7355" w:rsidDel="00C46F20">
          <w:rPr>
            <w:noProof w:val="0"/>
          </w:rPr>
          <w:delText>ActualParList</w:delText>
        </w:r>
        <w:r w:rsidR="00D60CC8" w:rsidRPr="00DC7355" w:rsidDel="00C46F20">
          <w:rPr>
            <w:noProof w:val="0"/>
          </w:rPr>
          <w:delText xml:space="preserve"> </w:delText>
        </w:r>
        <w:r w:rsidR="00327709" w:rsidRPr="00DC7355" w:rsidDel="00C46F20">
          <w:rPr>
            <w:noProof w:val="0"/>
          </w:rPr>
          <w:delText>] ")"</w:delText>
        </w:r>
      </w:del>
    </w:p>
    <w:p w14:paraId="7D87EA31" w14:textId="2399A8D8" w:rsidR="00327709" w:rsidRPr="00DC7355" w:rsidDel="00C46F20" w:rsidRDefault="00B249D1" w:rsidP="00327709">
      <w:pPr>
        <w:pStyle w:val="PL"/>
        <w:rPr>
          <w:del w:id="618" w:author="Jens Grabowski" w:date="2022-01-10T14:22:00Z"/>
          <w:noProof w:val="0"/>
        </w:rPr>
      </w:pPr>
      <w:bookmarkStart w:id="619" w:name="TTestcaseRef"/>
      <w:del w:id="620" w:author="Jens Grabowski" w:date="2022-01-10T14:22:00Z">
        <w:r w:rsidRPr="00DC7355" w:rsidDel="00C46F20">
          <w:rPr>
            <w:noProof w:val="0"/>
          </w:rPr>
          <w:delText>781005</w:delText>
        </w:r>
        <w:r w:rsidR="00327709" w:rsidRPr="00DC7355" w:rsidDel="00C46F20">
          <w:rPr>
            <w:noProof w:val="0"/>
          </w:rPr>
          <w:delText>. ConfigurationRef</w:delText>
        </w:r>
        <w:bookmarkEnd w:id="619"/>
        <w:r w:rsidR="00327709" w:rsidRPr="00DC7355" w:rsidDel="00C46F20">
          <w:rPr>
            <w:noProof w:val="0"/>
          </w:rPr>
          <w:delText xml:space="preserve"> ::= [</w:delText>
        </w:r>
        <w:r w:rsidR="00D60CC8" w:rsidRPr="00DC7355" w:rsidDel="00C46F20">
          <w:rPr>
            <w:noProof w:val="0"/>
          </w:rPr>
          <w:delText xml:space="preserve"> </w:delText>
        </w:r>
        <w:r w:rsidR="00327709" w:rsidRPr="00DC7355" w:rsidDel="00C46F20">
          <w:rPr>
            <w:noProof w:val="0"/>
          </w:rPr>
          <w:delText>ModuleId Dot</w:delText>
        </w:r>
        <w:r w:rsidR="00D60CC8" w:rsidRPr="00DC7355" w:rsidDel="00C46F20">
          <w:rPr>
            <w:noProof w:val="0"/>
          </w:rPr>
          <w:delText xml:space="preserve"> </w:delText>
        </w:r>
        <w:r w:rsidR="00327709" w:rsidRPr="00DC7355" w:rsidDel="00C46F20">
          <w:rPr>
            <w:noProof w:val="0"/>
          </w:rPr>
          <w:delText>] ConfigurationIdentifier</w:delText>
        </w:r>
      </w:del>
    </w:p>
    <w:p w14:paraId="623057D4" w14:textId="58EF28A1" w:rsidR="00327709" w:rsidRPr="00DC7355" w:rsidDel="00C46F20" w:rsidRDefault="00327709" w:rsidP="00327709">
      <w:pPr>
        <w:pStyle w:val="PL"/>
        <w:rPr>
          <w:del w:id="621" w:author="Jens Grabowski" w:date="2022-01-10T14:22:00Z"/>
          <w:noProof w:val="0"/>
        </w:rPr>
      </w:pPr>
    </w:p>
    <w:p w14:paraId="73A64DEF" w14:textId="69F6913C" w:rsidR="00327709" w:rsidRPr="00DC7355" w:rsidDel="00C46F20" w:rsidRDefault="00327709" w:rsidP="00327709">
      <w:pPr>
        <w:pStyle w:val="PL"/>
        <w:rPr>
          <w:del w:id="622" w:author="Jens Grabowski" w:date="2022-01-10T14:22:00Z"/>
          <w:noProof w:val="0"/>
        </w:rPr>
      </w:pPr>
    </w:p>
    <w:p w14:paraId="4E08B592" w14:textId="332EA874" w:rsidR="00327709" w:rsidRPr="00DC7355" w:rsidDel="00C46F20" w:rsidRDefault="00327709" w:rsidP="00327709">
      <w:pPr>
        <w:pStyle w:val="PL"/>
        <w:rPr>
          <w:del w:id="623" w:author="Jens Grabowski" w:date="2022-01-10T14:22:00Z"/>
          <w:noProof w:val="0"/>
        </w:rPr>
      </w:pPr>
    </w:p>
    <w:p w14:paraId="3F2A83AC" w14:textId="695DBF97" w:rsidR="00327709" w:rsidRPr="00DC7355" w:rsidDel="00C46F20" w:rsidRDefault="00B249D1" w:rsidP="00EE635F">
      <w:pPr>
        <w:pStyle w:val="PL"/>
        <w:keepNext/>
        <w:keepLines/>
        <w:rPr>
          <w:del w:id="624" w:author="Jens Grabowski" w:date="2022-01-10T14:22:00Z"/>
          <w:noProof w:val="0"/>
        </w:rPr>
      </w:pPr>
      <w:bookmarkStart w:id="625" w:name="TKillTCStatement"/>
      <w:del w:id="626" w:author="Jens Grabowski" w:date="2022-01-10T14:22:00Z">
        <w:r w:rsidRPr="00DC7355" w:rsidDel="00C46F20">
          <w:rPr>
            <w:noProof w:val="0"/>
          </w:rPr>
          <w:delText>781006</w:delText>
        </w:r>
        <w:r w:rsidR="00327709" w:rsidRPr="00DC7355" w:rsidDel="00C46F20">
          <w:rPr>
            <w:noProof w:val="0"/>
          </w:rPr>
          <w:delText>. KillConfigStatement</w:delText>
        </w:r>
        <w:bookmarkEnd w:id="625"/>
        <w:r w:rsidR="00327709" w:rsidRPr="00DC7355" w:rsidDel="00C46F20">
          <w:rPr>
            <w:noProof w:val="0"/>
          </w:rPr>
          <w:delText xml:space="preserve"> ::= ConfigurationReference Dot KillKeyword</w:delText>
        </w:r>
      </w:del>
    </w:p>
    <w:p w14:paraId="5D0A2AF5" w14:textId="2EDE4F27" w:rsidR="00327709" w:rsidRPr="00DC7355" w:rsidDel="00C46F20" w:rsidRDefault="00B249D1" w:rsidP="00EE635F">
      <w:pPr>
        <w:pStyle w:val="PL"/>
        <w:keepNext/>
        <w:keepLines/>
        <w:rPr>
          <w:del w:id="627" w:author="Jens Grabowski" w:date="2022-01-10T14:22:00Z"/>
          <w:noProof w:val="0"/>
        </w:rPr>
      </w:pPr>
      <w:del w:id="628" w:author="Jens Grabowski" w:date="2022-01-10T14:22:00Z">
        <w:r w:rsidRPr="00DC7355" w:rsidDel="00C46F20">
          <w:rPr>
            <w:noProof w:val="0"/>
          </w:rPr>
          <w:delText>781007</w:delText>
        </w:r>
        <w:r w:rsidR="00327709" w:rsidRPr="00DC7355" w:rsidDel="00C46F20">
          <w:rPr>
            <w:noProof w:val="0"/>
          </w:rPr>
          <w:delText>. ConfigurationReference ::= VariableRef | FunctionInstance</w:delText>
        </w:r>
      </w:del>
    </w:p>
    <w:p w14:paraId="6A1EF229" w14:textId="218F6130" w:rsidR="00327709" w:rsidRPr="00DC7355" w:rsidDel="00C46F20" w:rsidRDefault="00327709" w:rsidP="00EE635F">
      <w:pPr>
        <w:pStyle w:val="PL"/>
        <w:keepNext/>
        <w:keepLines/>
        <w:rPr>
          <w:del w:id="629" w:author="Jens Grabowski" w:date="2022-01-10T14:22:00Z"/>
          <w:noProof w:val="0"/>
          <w:u w:val="single"/>
        </w:rPr>
      </w:pPr>
    </w:p>
    <w:p w14:paraId="403D0415" w14:textId="63A053F4" w:rsidR="003B17AB" w:rsidRPr="00DC7355" w:rsidDel="00C46F20" w:rsidRDefault="00B249D1" w:rsidP="003B17AB">
      <w:pPr>
        <w:overflowPunct/>
        <w:spacing w:after="0"/>
        <w:ind w:left="3119" w:hanging="3119"/>
        <w:textAlignment w:val="auto"/>
        <w:rPr>
          <w:del w:id="630" w:author="Jens Grabowski" w:date="2022-01-10T14:22:00Z"/>
          <w:rFonts w:ascii="Courier New" w:hAnsi="Courier New" w:cs="Courier New"/>
          <w:szCs w:val="16"/>
        </w:rPr>
      </w:pPr>
      <w:del w:id="631" w:author="Jens Grabowski" w:date="2022-01-10T14:22:00Z">
        <w:r w:rsidRPr="00DC7355" w:rsidDel="00C46F20">
          <w:rPr>
            <w:rStyle w:val="Hyperlink"/>
            <w:rFonts w:ascii="Courier New" w:hAnsi="Courier New" w:cs="Courier New"/>
            <w:color w:val="auto"/>
            <w:sz w:val="16"/>
            <w:szCs w:val="16"/>
            <w:u w:val="none"/>
          </w:rPr>
          <w:delText>781008</w:delText>
        </w:r>
        <w:r w:rsidR="003B17AB" w:rsidRPr="00DC7355" w:rsidDel="00C46F20">
          <w:rPr>
            <w:rStyle w:val="Hyperlink"/>
            <w:rFonts w:ascii="Courier New" w:hAnsi="Courier New" w:cs="Courier New"/>
            <w:color w:val="auto"/>
            <w:sz w:val="16"/>
            <w:szCs w:val="16"/>
            <w:u w:val="none"/>
          </w:rPr>
          <w:delText xml:space="preserve">. TranslationPortAttribs ::= </w:delText>
        </w:r>
        <w:r w:rsidR="003B17AB" w:rsidRPr="00DC7355" w:rsidDel="00C46F20">
          <w:rPr>
            <w:rFonts w:ascii="Courier New" w:hAnsi="Courier New" w:cs="Courier New"/>
            <w:sz w:val="16"/>
            <w:szCs w:val="16"/>
          </w:rPr>
          <w:delText>MessageKeyword</w:delText>
        </w:r>
        <w:r w:rsidR="007357B4" w:rsidRPr="00DC7355" w:rsidDel="00C46F20">
          <w:rPr>
            <w:rFonts w:ascii="Courier New" w:hAnsi="Courier New" w:cs="Courier New"/>
            <w:sz w:val="16"/>
            <w:szCs w:val="16"/>
          </w:rPr>
          <w:delText xml:space="preserve"> </w:delText>
        </w:r>
        <w:r w:rsidR="003B17AB" w:rsidRPr="00DC7355" w:rsidDel="00C46F20">
          <w:rPr>
            <w:rFonts w:ascii="Courier New" w:hAnsi="Courier New" w:cs="Courier New"/>
            <w:sz w:val="16"/>
            <w:szCs w:val="16"/>
          </w:rPr>
          <w:delText>OuterPortTypeSpec "{" {</w:delText>
        </w:r>
        <w:r w:rsidR="003B17AB" w:rsidRPr="00DC7355" w:rsidDel="00C46F20">
          <w:rPr>
            <w:rFonts w:ascii="Courier New" w:hAnsi="Courier New" w:cs="Courier New"/>
            <w:sz w:val="16"/>
            <w:szCs w:val="16"/>
          </w:rPr>
          <w:br/>
          <w:delText>(</w:delText>
        </w:r>
        <w:r w:rsidR="00D60CC8" w:rsidRPr="00DC7355" w:rsidDel="00C46F20">
          <w:rPr>
            <w:rFonts w:ascii="Courier New" w:hAnsi="Courier New" w:cs="Courier New"/>
            <w:sz w:val="16"/>
            <w:szCs w:val="16"/>
          </w:rPr>
          <w:delText xml:space="preserve"> </w:delText>
        </w:r>
        <w:r w:rsidR="003B17AB" w:rsidRPr="00DC7355" w:rsidDel="00C46F20">
          <w:rPr>
            <w:rFonts w:ascii="Courier New" w:hAnsi="Courier New" w:cs="Courier New"/>
            <w:sz w:val="16"/>
            <w:szCs w:val="16"/>
          </w:rPr>
          <w:delText>TranslationAddrDecl | TranslationMessageList | ConfigParamDef</w:delText>
        </w:r>
        <w:r w:rsidR="00D60CC8" w:rsidRPr="00DC7355" w:rsidDel="00C46F20">
          <w:rPr>
            <w:rFonts w:ascii="Courier New" w:hAnsi="Courier New" w:cs="Courier New"/>
            <w:sz w:val="16"/>
            <w:szCs w:val="16"/>
          </w:rPr>
          <w:delText xml:space="preserve"> </w:delText>
        </w:r>
        <w:r w:rsidR="003B17AB" w:rsidRPr="00DC7355" w:rsidDel="00C46F20">
          <w:rPr>
            <w:rFonts w:ascii="Courier New" w:hAnsi="Courier New" w:cs="Courier New"/>
            <w:sz w:val="16"/>
            <w:szCs w:val="16"/>
          </w:rPr>
          <w:delText>)</w:delText>
        </w:r>
        <w:r w:rsidR="003B17AB" w:rsidRPr="00DC7355" w:rsidDel="00C46F20">
          <w:rPr>
            <w:rFonts w:ascii="Courier New" w:hAnsi="Courier New" w:cs="Courier New"/>
            <w:sz w:val="16"/>
            <w:szCs w:val="16"/>
          </w:rPr>
          <w:br/>
          <w:delText>[SemiColon]}+</w:delText>
        </w:r>
        <w:r w:rsidR="003B17AB" w:rsidRPr="00DC7355" w:rsidDel="00C46F20">
          <w:rPr>
            <w:rFonts w:ascii="Courier New" w:hAnsi="Courier New" w:cs="Courier New"/>
            <w:sz w:val="16"/>
            <w:szCs w:val="16"/>
          </w:rPr>
          <w:br/>
          <w:delText>"}"</w:delText>
        </w:r>
      </w:del>
    </w:p>
    <w:p w14:paraId="7FD276C3" w14:textId="5621DFE8" w:rsidR="003B17AB" w:rsidRPr="00DC7355" w:rsidDel="00C46F20" w:rsidRDefault="00B249D1" w:rsidP="003B17AB">
      <w:pPr>
        <w:pStyle w:val="PL"/>
        <w:rPr>
          <w:del w:id="632" w:author="Jens Grabowski" w:date="2022-01-10T14:22:00Z"/>
          <w:rFonts w:cs="Courier New"/>
          <w:noProof w:val="0"/>
          <w:szCs w:val="16"/>
        </w:rPr>
      </w:pPr>
      <w:del w:id="633" w:author="Jens Grabowski" w:date="2022-01-10T14:22:00Z">
        <w:r w:rsidRPr="00DC7355" w:rsidDel="00C46F20">
          <w:rPr>
            <w:noProof w:val="0"/>
          </w:rPr>
          <w:delText>781009</w:delText>
        </w:r>
        <w:r w:rsidR="003B17AB" w:rsidRPr="00DC7355" w:rsidDel="00C46F20">
          <w:rPr>
            <w:rFonts w:cs="Courier New"/>
            <w:noProof w:val="0"/>
            <w:szCs w:val="16"/>
          </w:rPr>
          <w:delText>. OuterPortTypeSpec ::= OuterPortTypeMapSpec | OuterPortTypeConnectSpec</w:delText>
        </w:r>
      </w:del>
    </w:p>
    <w:p w14:paraId="48230E93" w14:textId="0C945194" w:rsidR="003B17AB" w:rsidRPr="00DC7355" w:rsidDel="00C46F20" w:rsidRDefault="00B249D1" w:rsidP="003B17AB">
      <w:pPr>
        <w:pStyle w:val="PL"/>
        <w:rPr>
          <w:del w:id="634" w:author="Jens Grabowski" w:date="2022-01-10T14:22:00Z"/>
          <w:rFonts w:cs="Courier New"/>
          <w:noProof w:val="0"/>
        </w:rPr>
      </w:pPr>
      <w:del w:id="635" w:author="Jens Grabowski" w:date="2022-01-10T14:22:00Z">
        <w:r w:rsidRPr="00DC7355" w:rsidDel="00C46F20">
          <w:rPr>
            <w:noProof w:val="0"/>
          </w:rPr>
          <w:delText>781010</w:delText>
        </w:r>
        <w:r w:rsidR="003B17AB" w:rsidRPr="00DC7355" w:rsidDel="00C46F20">
          <w:rPr>
            <w:rFonts w:cs="Courier New"/>
            <w:noProof w:val="0"/>
            <w:szCs w:val="16"/>
          </w:rPr>
          <w:delText>. OuterPortTypeMapSpec ::=</w:delText>
        </w:r>
        <w:r w:rsidR="007357B4" w:rsidRPr="00DC7355" w:rsidDel="00C46F20">
          <w:rPr>
            <w:rFonts w:cs="Courier New"/>
            <w:noProof w:val="0"/>
            <w:szCs w:val="16"/>
          </w:rPr>
          <w:delText xml:space="preserve"> </w:delText>
        </w:r>
        <w:r w:rsidR="003B17AB" w:rsidRPr="00DC7355" w:rsidDel="00C46F20">
          <w:rPr>
            <w:rFonts w:cs="Courier New"/>
            <w:noProof w:val="0"/>
            <w:szCs w:val="16"/>
          </w:rPr>
          <w:delText xml:space="preserve">MapKeyword </w:delText>
        </w:r>
        <w:r w:rsidR="003B17AB" w:rsidRPr="00DC7355" w:rsidDel="00C46F20">
          <w:rPr>
            <w:rFonts w:cs="Courier New"/>
            <w:noProof w:val="0"/>
          </w:rPr>
          <w:delText>ToKeyword Type { "," Type } [ OuterPortTypeConnectSpec ]</w:delText>
        </w:r>
      </w:del>
    </w:p>
    <w:p w14:paraId="03F30170" w14:textId="6D969A04" w:rsidR="003B17AB" w:rsidRPr="00DC7355" w:rsidDel="00C46F20" w:rsidRDefault="00B249D1" w:rsidP="003B17AB">
      <w:pPr>
        <w:pStyle w:val="PL"/>
        <w:rPr>
          <w:del w:id="636" w:author="Jens Grabowski" w:date="2022-01-10T14:22:00Z"/>
          <w:rStyle w:val="Hyperlink"/>
          <w:rFonts w:cs="Courier New"/>
          <w:noProof w:val="0"/>
          <w:color w:val="auto"/>
          <w:u w:val="none"/>
        </w:rPr>
      </w:pPr>
      <w:del w:id="637" w:author="Jens Grabowski" w:date="2022-01-10T14:22:00Z">
        <w:r w:rsidRPr="00DC7355" w:rsidDel="00C46F20">
          <w:rPr>
            <w:noProof w:val="0"/>
          </w:rPr>
          <w:delText>781011</w:delText>
        </w:r>
        <w:r w:rsidR="003B17AB" w:rsidRPr="00DC7355" w:rsidDel="00C46F20">
          <w:rPr>
            <w:rFonts w:cs="Courier New"/>
            <w:noProof w:val="0"/>
          </w:rPr>
          <w:delText>. OuterPortTypeConnectSpec ::= ConnectKeyword ToKeyword Type { "," Type }</w:delText>
        </w:r>
      </w:del>
    </w:p>
    <w:p w14:paraId="1C8AC59C" w14:textId="459F7BC5" w:rsidR="003B17AB" w:rsidRPr="00DC7355" w:rsidDel="00C46F20" w:rsidRDefault="003B17AB" w:rsidP="003B17AB">
      <w:pPr>
        <w:pStyle w:val="PL"/>
        <w:rPr>
          <w:del w:id="638" w:author="Jens Grabowski" w:date="2022-01-10T14:22:00Z"/>
          <w:rStyle w:val="Hyperlink"/>
          <w:rFonts w:cs="Courier New"/>
          <w:noProof w:val="0"/>
          <w:color w:val="auto"/>
        </w:rPr>
      </w:pPr>
    </w:p>
    <w:p w14:paraId="12CBB3B0" w14:textId="08CEE213" w:rsidR="003B17AB" w:rsidRPr="00DC7355" w:rsidDel="00C46F20" w:rsidRDefault="00B249D1" w:rsidP="003B17AB">
      <w:pPr>
        <w:pStyle w:val="PL"/>
        <w:rPr>
          <w:del w:id="639" w:author="Jens Grabowski" w:date="2022-01-10T14:22:00Z"/>
          <w:rStyle w:val="Hyperlink"/>
          <w:rFonts w:cs="Courier New"/>
          <w:noProof w:val="0"/>
          <w:color w:val="auto"/>
          <w:u w:val="none"/>
        </w:rPr>
      </w:pPr>
      <w:del w:id="640" w:author="Jens Grabowski" w:date="2022-01-10T14:22:00Z">
        <w:r w:rsidRPr="00DC7355" w:rsidDel="00C46F20">
          <w:rPr>
            <w:noProof w:val="0"/>
          </w:rPr>
          <w:delText>781012</w:delText>
        </w:r>
        <w:r w:rsidR="003B17AB" w:rsidRPr="00DC7355" w:rsidDel="00C46F20">
          <w:rPr>
            <w:rStyle w:val="Hyperlink"/>
            <w:rFonts w:cs="Courier New"/>
            <w:noProof w:val="0"/>
            <w:color w:val="auto"/>
            <w:u w:val="none"/>
          </w:rPr>
          <w:delText>. TranslationAddrDecl ::= AddressKeyword Type [</w:delText>
        </w:r>
        <w:r w:rsidR="00D60CC8" w:rsidRPr="00DC7355" w:rsidDel="00C46F20">
          <w:rPr>
            <w:rStyle w:val="Hyperlink"/>
            <w:rFonts w:cs="Courier New"/>
            <w:noProof w:val="0"/>
            <w:color w:val="auto"/>
            <w:u w:val="none"/>
          </w:rPr>
          <w:delText xml:space="preserve"> </w:delText>
        </w:r>
        <w:r w:rsidR="003B17AB" w:rsidRPr="00DC7355" w:rsidDel="00C46F20">
          <w:rPr>
            <w:rFonts w:cs="Courier New"/>
            <w:noProof w:val="0"/>
          </w:rPr>
          <w:delText>TranslationAddrSpec</w:delText>
        </w:r>
        <w:r w:rsidR="00D60CC8" w:rsidRPr="00DC7355" w:rsidDel="00C46F20">
          <w:rPr>
            <w:rFonts w:cs="Courier New"/>
            <w:noProof w:val="0"/>
          </w:rPr>
          <w:delText xml:space="preserve"> </w:delText>
        </w:r>
        <w:r w:rsidR="003B17AB" w:rsidRPr="00DC7355" w:rsidDel="00C46F20">
          <w:rPr>
            <w:rStyle w:val="Hyperlink"/>
            <w:rFonts w:cs="Courier New"/>
            <w:noProof w:val="0"/>
            <w:color w:val="auto"/>
            <w:u w:val="none"/>
          </w:rPr>
          <w:delText>{</w:delText>
        </w:r>
        <w:r w:rsidR="003B17AB" w:rsidRPr="00DC7355" w:rsidDel="00C46F20">
          <w:rPr>
            <w:rFonts w:cs="Courier New"/>
            <w:noProof w:val="0"/>
          </w:rPr>
          <w:delText>","TranslationAddrSpec</w:delText>
        </w:r>
        <w:r w:rsidR="003B17AB" w:rsidRPr="00DC7355" w:rsidDel="00C46F20">
          <w:rPr>
            <w:rStyle w:val="Hyperlink"/>
            <w:rFonts w:cs="Courier New"/>
            <w:noProof w:val="0"/>
            <w:color w:val="auto"/>
            <w:u w:val="none"/>
          </w:rPr>
          <w:delText xml:space="preserve"> }</w:delText>
        </w:r>
        <w:r w:rsidR="00D60CC8" w:rsidRPr="00DC7355" w:rsidDel="00C46F20">
          <w:rPr>
            <w:rStyle w:val="Hyperlink"/>
            <w:rFonts w:cs="Courier New"/>
            <w:noProof w:val="0"/>
            <w:color w:val="auto"/>
            <w:u w:val="none"/>
          </w:rPr>
          <w:delText xml:space="preserve"> </w:delText>
        </w:r>
        <w:r w:rsidR="003B17AB" w:rsidRPr="00DC7355" w:rsidDel="00C46F20">
          <w:rPr>
            <w:rStyle w:val="Hyperlink"/>
            <w:rFonts w:cs="Courier New"/>
            <w:noProof w:val="0"/>
            <w:color w:val="auto"/>
            <w:u w:val="none"/>
          </w:rPr>
          <w:delText>]</w:delText>
        </w:r>
      </w:del>
    </w:p>
    <w:p w14:paraId="2BB91B64" w14:textId="1060EDC6" w:rsidR="003B17AB" w:rsidRPr="00DC7355" w:rsidDel="00C46F20" w:rsidRDefault="00B249D1" w:rsidP="003B17AB">
      <w:pPr>
        <w:pStyle w:val="PL"/>
        <w:rPr>
          <w:del w:id="641" w:author="Jens Grabowski" w:date="2022-01-10T14:22:00Z"/>
          <w:rFonts w:cs="Courier New"/>
          <w:noProof w:val="0"/>
        </w:rPr>
      </w:pPr>
      <w:del w:id="642" w:author="Jens Grabowski" w:date="2022-01-10T14:22:00Z">
        <w:r w:rsidRPr="00DC7355" w:rsidDel="00C46F20">
          <w:rPr>
            <w:noProof w:val="0"/>
          </w:rPr>
          <w:delText>781013</w:delText>
        </w:r>
        <w:r w:rsidR="003B17AB" w:rsidRPr="00DC7355" w:rsidDel="00C46F20">
          <w:rPr>
            <w:rFonts w:cs="Courier New"/>
            <w:noProof w:val="0"/>
          </w:rPr>
          <w:delText>. TranslationAddrSpec ::= ( ToKeyword | FromKeyword ) Type WithKeyword FunctionRef "(" ")"</w:delText>
        </w:r>
      </w:del>
    </w:p>
    <w:p w14:paraId="775C847F" w14:textId="718E7B66" w:rsidR="003B17AB" w:rsidRPr="00DC7355" w:rsidDel="00C46F20" w:rsidRDefault="003B17AB" w:rsidP="005746C2">
      <w:pPr>
        <w:pStyle w:val="PL"/>
        <w:rPr>
          <w:del w:id="643" w:author="Jens Grabowski" w:date="2022-01-10T14:22:00Z"/>
          <w:rStyle w:val="Hyperlink"/>
          <w:rFonts w:cs="Courier New"/>
          <w:noProof w:val="0"/>
          <w:color w:val="auto"/>
        </w:rPr>
      </w:pPr>
    </w:p>
    <w:p w14:paraId="3353ECAE" w14:textId="72D8EBC5" w:rsidR="003B17AB" w:rsidRPr="00DC7355" w:rsidDel="00C46F20" w:rsidRDefault="00B249D1" w:rsidP="003B17AB">
      <w:pPr>
        <w:pStyle w:val="PL"/>
        <w:ind w:left="3119" w:hanging="3119"/>
        <w:rPr>
          <w:del w:id="644" w:author="Jens Grabowski" w:date="2022-01-10T14:22:00Z"/>
          <w:rStyle w:val="Hyperlink"/>
          <w:rFonts w:cs="Courier New"/>
          <w:noProof w:val="0"/>
          <w:color w:val="auto"/>
          <w:sz w:val="20"/>
          <w:u w:val="none"/>
        </w:rPr>
      </w:pPr>
      <w:del w:id="645" w:author="Jens Grabowski" w:date="2022-01-10T14:22:00Z">
        <w:r w:rsidRPr="00DC7355" w:rsidDel="00C46F20">
          <w:rPr>
            <w:noProof w:val="0"/>
          </w:rPr>
          <w:delText>781014</w:delText>
        </w:r>
        <w:r w:rsidR="003B17AB" w:rsidRPr="00DC7355" w:rsidDel="00C46F20">
          <w:rPr>
            <w:rStyle w:val="Hyperlink"/>
            <w:rFonts w:cs="Courier New"/>
            <w:noProof w:val="0"/>
            <w:color w:val="auto"/>
            <w:u w:val="none"/>
          </w:rPr>
          <w:delText>. TranslationMessageList ::= InParKeyword TranslationInTypeList</w:delText>
        </w:r>
        <w:r w:rsidR="00D60CC8" w:rsidRPr="00DC7355" w:rsidDel="00C46F20">
          <w:rPr>
            <w:rStyle w:val="Hyperlink"/>
            <w:rFonts w:cs="Courier New"/>
            <w:noProof w:val="0"/>
            <w:color w:val="auto"/>
            <w:u w:val="none"/>
          </w:rPr>
          <w:delText xml:space="preserve"> </w:delText>
        </w:r>
        <w:r w:rsidR="003B17AB" w:rsidRPr="00DC7355" w:rsidDel="00C46F20">
          <w:rPr>
            <w:rStyle w:val="Hyperlink"/>
            <w:rFonts w:cs="Courier New"/>
            <w:noProof w:val="0"/>
            <w:color w:val="auto"/>
            <w:u w:val="none"/>
          </w:rPr>
          <w:delText>|</w:delText>
        </w:r>
        <w:r w:rsidR="003B17AB" w:rsidRPr="00DC7355" w:rsidDel="00C46F20">
          <w:rPr>
            <w:rStyle w:val="Hyperlink"/>
            <w:rFonts w:cs="Courier New"/>
            <w:noProof w:val="0"/>
            <w:color w:val="auto"/>
            <w:u w:val="none"/>
          </w:rPr>
          <w:br/>
          <w:delText>Out</w:delText>
        </w:r>
        <w:r w:rsidR="008460DA" w:rsidRPr="00DC7355" w:rsidDel="00C46F20">
          <w:rPr>
            <w:rStyle w:val="Hyperlink"/>
            <w:rFonts w:cs="Courier New"/>
            <w:noProof w:val="0"/>
            <w:color w:val="auto"/>
            <w:u w:val="none"/>
          </w:rPr>
          <w:delText>Par</w:delText>
        </w:r>
        <w:r w:rsidR="003B17AB" w:rsidRPr="00DC7355" w:rsidDel="00C46F20">
          <w:rPr>
            <w:rStyle w:val="Hyperlink"/>
            <w:rFonts w:cs="Courier New"/>
            <w:noProof w:val="0"/>
            <w:color w:val="auto"/>
            <w:u w:val="none"/>
          </w:rPr>
          <w:delText>Keyword TranslationOutTypeList</w:delText>
        </w:r>
        <w:r w:rsidR="00D60CC8" w:rsidRPr="00DC7355" w:rsidDel="00C46F20">
          <w:rPr>
            <w:rStyle w:val="Hyperlink"/>
            <w:rFonts w:cs="Courier New"/>
            <w:noProof w:val="0"/>
            <w:color w:val="auto"/>
            <w:u w:val="none"/>
          </w:rPr>
          <w:delText xml:space="preserve"> </w:delText>
        </w:r>
        <w:r w:rsidR="003B17AB" w:rsidRPr="00DC7355" w:rsidDel="00C46F20">
          <w:rPr>
            <w:rStyle w:val="Hyperlink"/>
            <w:rFonts w:cs="Courier New"/>
            <w:noProof w:val="0"/>
            <w:color w:val="auto"/>
            <w:u w:val="none"/>
          </w:rPr>
          <w:delText>|</w:delText>
        </w:r>
        <w:r w:rsidR="003B17AB" w:rsidRPr="00DC7355" w:rsidDel="00C46F20">
          <w:rPr>
            <w:rStyle w:val="Hyperlink"/>
            <w:rFonts w:cs="Courier New"/>
            <w:noProof w:val="0"/>
            <w:color w:val="auto"/>
            <w:u w:val="none"/>
          </w:rPr>
          <w:br/>
        </w:r>
        <w:r w:rsidR="003B17AB" w:rsidRPr="00DC7355" w:rsidDel="00C46F20">
          <w:rPr>
            <w:rFonts w:cs="Courier New"/>
            <w:noProof w:val="0"/>
          </w:rPr>
          <w:delText>InOutParKeyword</w:delText>
        </w:r>
        <w:r w:rsidR="008460DA" w:rsidRPr="00DC7355" w:rsidDel="00C46F20">
          <w:rPr>
            <w:rFonts w:cs="Courier New"/>
            <w:noProof w:val="0"/>
          </w:rPr>
          <w:delText xml:space="preserve"> </w:delText>
        </w:r>
        <w:r w:rsidR="003B17AB" w:rsidRPr="00DC7355" w:rsidDel="00C46F20">
          <w:rPr>
            <w:rStyle w:val="Hyperlink"/>
            <w:rFonts w:cs="Courier New"/>
            <w:noProof w:val="0"/>
            <w:color w:val="auto"/>
            <w:u w:val="none"/>
          </w:rPr>
          <w:delText>TypeList</w:delText>
        </w:r>
      </w:del>
    </w:p>
    <w:p w14:paraId="35ABA275" w14:textId="06D9C993" w:rsidR="003B17AB" w:rsidRPr="00DC7355" w:rsidDel="00C46F20" w:rsidRDefault="003B17AB" w:rsidP="003B17AB">
      <w:pPr>
        <w:pStyle w:val="PL"/>
        <w:rPr>
          <w:del w:id="646" w:author="Jens Grabowski" w:date="2022-01-10T14:22:00Z"/>
          <w:rStyle w:val="Hyperlink"/>
          <w:rFonts w:cs="Courier New"/>
          <w:noProof w:val="0"/>
          <w:color w:val="auto"/>
        </w:rPr>
      </w:pPr>
    </w:p>
    <w:p w14:paraId="148434C7" w14:textId="6CF2D347" w:rsidR="003B17AB" w:rsidRPr="00DC7355" w:rsidDel="00C46F20" w:rsidRDefault="00B249D1" w:rsidP="003B17AB">
      <w:pPr>
        <w:pStyle w:val="PL"/>
        <w:rPr>
          <w:del w:id="647" w:author="Jens Grabowski" w:date="2022-01-10T14:22:00Z"/>
          <w:rStyle w:val="Hyperlink"/>
          <w:rFonts w:cs="Courier New"/>
          <w:noProof w:val="0"/>
          <w:color w:val="auto"/>
          <w:u w:val="none"/>
        </w:rPr>
      </w:pPr>
      <w:del w:id="648" w:author="Jens Grabowski" w:date="2022-01-10T14:22:00Z">
        <w:r w:rsidRPr="00DC7355" w:rsidDel="00C46F20">
          <w:rPr>
            <w:noProof w:val="0"/>
          </w:rPr>
          <w:delText>781015</w:delText>
        </w:r>
        <w:r w:rsidR="003B17AB" w:rsidRPr="00DC7355" w:rsidDel="00C46F20">
          <w:rPr>
            <w:rStyle w:val="Hyperlink"/>
            <w:rFonts w:cs="Courier New"/>
            <w:noProof w:val="0"/>
            <w:color w:val="auto"/>
            <w:u w:val="none"/>
          </w:rPr>
          <w:delText>. TranslationInTypeList ::=TranslationInType</w:delText>
        </w:r>
        <w:r w:rsidR="00D60CC8" w:rsidRPr="00DC7355" w:rsidDel="00C46F20">
          <w:rPr>
            <w:rStyle w:val="Hyperlink"/>
            <w:rFonts w:cs="Courier New"/>
            <w:noProof w:val="0"/>
            <w:color w:val="auto"/>
            <w:u w:val="none"/>
          </w:rPr>
          <w:delText xml:space="preserve"> </w:delText>
        </w:r>
        <w:r w:rsidR="003B17AB" w:rsidRPr="00DC7355" w:rsidDel="00C46F20">
          <w:rPr>
            <w:rStyle w:val="Hyperlink"/>
            <w:rFonts w:cs="Courier New"/>
            <w:noProof w:val="0"/>
            <w:color w:val="auto"/>
            <w:u w:val="none"/>
          </w:rPr>
          <w:delText>{</w:delText>
        </w:r>
        <w:r w:rsidR="00D60CC8" w:rsidRPr="00DC7355" w:rsidDel="00C46F20">
          <w:rPr>
            <w:rStyle w:val="Hyperlink"/>
            <w:rFonts w:cs="Courier New"/>
            <w:noProof w:val="0"/>
            <w:color w:val="auto"/>
            <w:u w:val="none"/>
          </w:rPr>
          <w:delText xml:space="preserve"> </w:delText>
        </w:r>
        <w:r w:rsidR="003B17AB" w:rsidRPr="00DC7355" w:rsidDel="00C46F20">
          <w:rPr>
            <w:rFonts w:cs="Courier New"/>
            <w:noProof w:val="0"/>
          </w:rPr>
          <w:delText>"," TranslationInType</w:delText>
        </w:r>
        <w:r w:rsidR="00D60CC8" w:rsidRPr="00DC7355" w:rsidDel="00C46F20">
          <w:rPr>
            <w:rFonts w:cs="Courier New"/>
            <w:noProof w:val="0"/>
          </w:rPr>
          <w:delText xml:space="preserve"> </w:delText>
        </w:r>
        <w:r w:rsidR="003B17AB" w:rsidRPr="00DC7355" w:rsidDel="00C46F20">
          <w:rPr>
            <w:rStyle w:val="Hyperlink"/>
            <w:rFonts w:cs="Courier New"/>
            <w:noProof w:val="0"/>
            <w:color w:val="auto"/>
            <w:u w:val="none"/>
          </w:rPr>
          <w:delText>}</w:delText>
        </w:r>
      </w:del>
    </w:p>
    <w:p w14:paraId="2EE97AB4" w14:textId="5CCA0D9D" w:rsidR="003B17AB" w:rsidRPr="00DC7355" w:rsidDel="00C46F20" w:rsidRDefault="00B249D1" w:rsidP="003B17AB">
      <w:pPr>
        <w:pStyle w:val="PL"/>
        <w:rPr>
          <w:del w:id="649" w:author="Jens Grabowski" w:date="2022-01-10T14:22:00Z"/>
          <w:rStyle w:val="Hyperlink"/>
          <w:rFonts w:cs="Courier New"/>
          <w:noProof w:val="0"/>
          <w:color w:val="auto"/>
          <w:u w:val="none"/>
        </w:rPr>
      </w:pPr>
      <w:del w:id="650" w:author="Jens Grabowski" w:date="2022-01-10T14:22:00Z">
        <w:r w:rsidRPr="00DC7355" w:rsidDel="00C46F20">
          <w:rPr>
            <w:noProof w:val="0"/>
          </w:rPr>
          <w:delText>781016</w:delText>
        </w:r>
        <w:r w:rsidR="003B17AB" w:rsidRPr="00DC7355" w:rsidDel="00C46F20">
          <w:rPr>
            <w:rStyle w:val="Hyperlink"/>
            <w:rFonts w:cs="Courier New"/>
            <w:noProof w:val="0"/>
            <w:color w:val="auto"/>
            <w:u w:val="none"/>
          </w:rPr>
          <w:delText>. TranslationInType ::= Type [</w:delText>
        </w:r>
        <w:r w:rsidR="00D60CC8" w:rsidRPr="00DC7355" w:rsidDel="00C46F20">
          <w:rPr>
            <w:rStyle w:val="Hyperlink"/>
            <w:rFonts w:cs="Courier New"/>
            <w:noProof w:val="0"/>
            <w:color w:val="auto"/>
            <w:u w:val="none"/>
          </w:rPr>
          <w:delText xml:space="preserve"> </w:delText>
        </w:r>
        <w:r w:rsidR="003B17AB" w:rsidRPr="00DC7355" w:rsidDel="00C46F20">
          <w:rPr>
            <w:rFonts w:cs="Courier New"/>
            <w:noProof w:val="0"/>
          </w:rPr>
          <w:delText>TranslationInSpec</w:delText>
        </w:r>
        <w:r w:rsidR="00D60CC8" w:rsidRPr="00DC7355" w:rsidDel="00C46F20">
          <w:rPr>
            <w:rFonts w:cs="Courier New"/>
            <w:noProof w:val="0"/>
          </w:rPr>
          <w:delText xml:space="preserve"> </w:delText>
        </w:r>
        <w:r w:rsidR="003B17AB" w:rsidRPr="00DC7355" w:rsidDel="00C46F20">
          <w:rPr>
            <w:rStyle w:val="Hyperlink"/>
            <w:rFonts w:cs="Courier New"/>
            <w:noProof w:val="0"/>
            <w:color w:val="auto"/>
            <w:u w:val="none"/>
          </w:rPr>
          <w:delText>{</w:delText>
        </w:r>
        <w:r w:rsidR="00D60CC8" w:rsidRPr="00DC7355" w:rsidDel="00C46F20">
          <w:rPr>
            <w:rStyle w:val="Hyperlink"/>
            <w:rFonts w:cs="Courier New"/>
            <w:noProof w:val="0"/>
            <w:color w:val="auto"/>
            <w:u w:val="none"/>
          </w:rPr>
          <w:delText xml:space="preserve"> </w:delText>
        </w:r>
        <w:r w:rsidR="003B17AB" w:rsidRPr="00DC7355" w:rsidDel="00C46F20">
          <w:rPr>
            <w:rFonts w:cs="Courier New"/>
            <w:noProof w:val="0"/>
          </w:rPr>
          <w:delText>"," TranslationInSpec</w:delText>
        </w:r>
        <w:r w:rsidR="00D60CC8" w:rsidRPr="00DC7355" w:rsidDel="00C46F20">
          <w:rPr>
            <w:rFonts w:cs="Courier New"/>
            <w:noProof w:val="0"/>
          </w:rPr>
          <w:delText xml:space="preserve"> </w:delText>
        </w:r>
        <w:r w:rsidR="003B17AB" w:rsidRPr="00DC7355" w:rsidDel="00C46F20">
          <w:rPr>
            <w:rStyle w:val="Hyperlink"/>
            <w:rFonts w:cs="Courier New"/>
            <w:noProof w:val="0"/>
            <w:color w:val="auto"/>
            <w:u w:val="none"/>
          </w:rPr>
          <w:delText>}</w:delText>
        </w:r>
        <w:r w:rsidR="00D60CC8" w:rsidRPr="00DC7355" w:rsidDel="00C46F20">
          <w:rPr>
            <w:rStyle w:val="Hyperlink"/>
            <w:rFonts w:cs="Courier New"/>
            <w:noProof w:val="0"/>
            <w:color w:val="auto"/>
            <w:u w:val="none"/>
          </w:rPr>
          <w:delText xml:space="preserve"> </w:delText>
        </w:r>
        <w:r w:rsidR="003B17AB" w:rsidRPr="00DC7355" w:rsidDel="00C46F20">
          <w:rPr>
            <w:rStyle w:val="Hyperlink"/>
            <w:rFonts w:cs="Courier New"/>
            <w:noProof w:val="0"/>
            <w:color w:val="auto"/>
            <w:u w:val="none"/>
          </w:rPr>
          <w:delText>]</w:delText>
        </w:r>
      </w:del>
    </w:p>
    <w:p w14:paraId="4E151F03" w14:textId="171075FB" w:rsidR="003B17AB" w:rsidRPr="00DC7355" w:rsidDel="00C46F20" w:rsidRDefault="00B249D1" w:rsidP="003B17AB">
      <w:pPr>
        <w:pStyle w:val="PL"/>
        <w:rPr>
          <w:del w:id="651" w:author="Jens Grabowski" w:date="2022-01-10T14:22:00Z"/>
          <w:rFonts w:cs="Courier New"/>
          <w:noProof w:val="0"/>
        </w:rPr>
      </w:pPr>
      <w:del w:id="652" w:author="Jens Grabowski" w:date="2022-01-10T14:22:00Z">
        <w:r w:rsidRPr="00DC7355" w:rsidDel="00C46F20">
          <w:rPr>
            <w:noProof w:val="0"/>
          </w:rPr>
          <w:delText>781017</w:delText>
        </w:r>
        <w:r w:rsidR="003B17AB" w:rsidRPr="00DC7355" w:rsidDel="00C46F20">
          <w:rPr>
            <w:rFonts w:cs="Courier New"/>
            <w:noProof w:val="0"/>
          </w:rPr>
          <w:delText>. TranslationInSpec ::= FromKeyword Type WithKeyword FunctionRef "(" ")"</w:delText>
        </w:r>
      </w:del>
    </w:p>
    <w:p w14:paraId="1B5384D8" w14:textId="6D8ADBFF" w:rsidR="003B17AB" w:rsidRPr="00DC7355" w:rsidDel="00C46F20" w:rsidRDefault="003B17AB" w:rsidP="003B17AB">
      <w:pPr>
        <w:pStyle w:val="PL"/>
        <w:rPr>
          <w:del w:id="653" w:author="Jens Grabowski" w:date="2022-01-10T14:22:00Z"/>
          <w:rFonts w:cs="Courier New"/>
          <w:noProof w:val="0"/>
        </w:rPr>
      </w:pPr>
    </w:p>
    <w:p w14:paraId="6E1C0245" w14:textId="049E62C7" w:rsidR="003B17AB" w:rsidRPr="00DC7355" w:rsidDel="00C46F20" w:rsidRDefault="00B249D1" w:rsidP="003B17AB">
      <w:pPr>
        <w:pStyle w:val="PL"/>
        <w:rPr>
          <w:del w:id="654" w:author="Jens Grabowski" w:date="2022-01-10T14:22:00Z"/>
          <w:rStyle w:val="Hyperlink"/>
          <w:rFonts w:cs="Courier New"/>
          <w:noProof w:val="0"/>
          <w:color w:val="auto"/>
          <w:u w:val="none"/>
        </w:rPr>
      </w:pPr>
      <w:del w:id="655" w:author="Jens Grabowski" w:date="2022-01-10T14:22:00Z">
        <w:r w:rsidRPr="00DC7355" w:rsidDel="00C46F20">
          <w:rPr>
            <w:noProof w:val="0"/>
          </w:rPr>
          <w:delText>781018</w:delText>
        </w:r>
        <w:r w:rsidR="003B17AB" w:rsidRPr="00DC7355" w:rsidDel="00C46F20">
          <w:rPr>
            <w:rStyle w:val="Hyperlink"/>
            <w:rFonts w:cs="Courier New"/>
            <w:noProof w:val="0"/>
            <w:color w:val="auto"/>
            <w:u w:val="none"/>
          </w:rPr>
          <w:delText>. TranslationOutTypeList ::= TranslationOutType</w:delText>
        </w:r>
        <w:r w:rsidR="00D60CC8" w:rsidRPr="00DC7355" w:rsidDel="00C46F20">
          <w:rPr>
            <w:rStyle w:val="Hyperlink"/>
            <w:rFonts w:cs="Courier New"/>
            <w:noProof w:val="0"/>
            <w:color w:val="auto"/>
            <w:u w:val="none"/>
          </w:rPr>
          <w:delText xml:space="preserve"> </w:delText>
        </w:r>
        <w:r w:rsidR="003B17AB" w:rsidRPr="00DC7355" w:rsidDel="00C46F20">
          <w:rPr>
            <w:rStyle w:val="Hyperlink"/>
            <w:rFonts w:cs="Courier New"/>
            <w:noProof w:val="0"/>
            <w:color w:val="auto"/>
            <w:u w:val="none"/>
          </w:rPr>
          <w:delText>{</w:delText>
        </w:r>
        <w:r w:rsidR="00D60CC8" w:rsidRPr="00DC7355" w:rsidDel="00C46F20">
          <w:rPr>
            <w:rStyle w:val="Hyperlink"/>
            <w:rFonts w:cs="Courier New"/>
            <w:noProof w:val="0"/>
            <w:color w:val="auto"/>
            <w:u w:val="none"/>
          </w:rPr>
          <w:delText xml:space="preserve"> </w:delText>
        </w:r>
        <w:r w:rsidR="003B17AB" w:rsidRPr="00DC7355" w:rsidDel="00C46F20">
          <w:rPr>
            <w:rFonts w:cs="Courier New"/>
            <w:noProof w:val="0"/>
          </w:rPr>
          <w:delText>"," TranslationOutType</w:delText>
        </w:r>
        <w:r w:rsidR="00D60CC8" w:rsidRPr="00DC7355" w:rsidDel="00C46F20">
          <w:rPr>
            <w:rFonts w:cs="Courier New"/>
            <w:noProof w:val="0"/>
          </w:rPr>
          <w:delText xml:space="preserve"> </w:delText>
        </w:r>
        <w:r w:rsidR="003B17AB" w:rsidRPr="00DC7355" w:rsidDel="00C46F20">
          <w:rPr>
            <w:rStyle w:val="Hyperlink"/>
            <w:rFonts w:cs="Courier New"/>
            <w:noProof w:val="0"/>
            <w:color w:val="auto"/>
            <w:u w:val="none"/>
          </w:rPr>
          <w:delText>}</w:delText>
        </w:r>
      </w:del>
    </w:p>
    <w:p w14:paraId="43900CEC" w14:textId="3E0549D7" w:rsidR="003B17AB" w:rsidRPr="00DC7355" w:rsidDel="00C46F20" w:rsidRDefault="00B249D1" w:rsidP="003B17AB">
      <w:pPr>
        <w:pStyle w:val="PL"/>
        <w:rPr>
          <w:del w:id="656" w:author="Jens Grabowski" w:date="2022-01-10T14:22:00Z"/>
          <w:rStyle w:val="Hyperlink"/>
          <w:rFonts w:cs="Courier New"/>
          <w:noProof w:val="0"/>
          <w:color w:val="auto"/>
          <w:u w:val="none"/>
        </w:rPr>
      </w:pPr>
      <w:del w:id="657" w:author="Jens Grabowski" w:date="2022-01-10T14:22:00Z">
        <w:r w:rsidRPr="00DC7355" w:rsidDel="00C46F20">
          <w:rPr>
            <w:noProof w:val="0"/>
          </w:rPr>
          <w:delText>781019</w:delText>
        </w:r>
        <w:r w:rsidR="003B17AB" w:rsidRPr="00DC7355" w:rsidDel="00C46F20">
          <w:rPr>
            <w:rStyle w:val="Hyperlink"/>
            <w:rFonts w:cs="Courier New"/>
            <w:noProof w:val="0"/>
            <w:color w:val="auto"/>
            <w:u w:val="none"/>
          </w:rPr>
          <w:delText>. TranslationOutType ::= Type [</w:delText>
        </w:r>
        <w:r w:rsidR="00D60CC8" w:rsidRPr="00DC7355" w:rsidDel="00C46F20">
          <w:rPr>
            <w:rStyle w:val="Hyperlink"/>
            <w:rFonts w:cs="Courier New"/>
            <w:noProof w:val="0"/>
            <w:color w:val="auto"/>
            <w:u w:val="none"/>
          </w:rPr>
          <w:delText xml:space="preserve"> </w:delText>
        </w:r>
        <w:r w:rsidR="003B17AB" w:rsidRPr="00DC7355" w:rsidDel="00C46F20">
          <w:rPr>
            <w:rFonts w:cs="Courier New"/>
            <w:noProof w:val="0"/>
          </w:rPr>
          <w:delText>TranslationOutSpec</w:delText>
        </w:r>
        <w:r w:rsidR="00D60CC8" w:rsidRPr="00DC7355" w:rsidDel="00C46F20">
          <w:rPr>
            <w:rFonts w:cs="Courier New"/>
            <w:noProof w:val="0"/>
          </w:rPr>
          <w:delText xml:space="preserve"> </w:delText>
        </w:r>
        <w:r w:rsidR="003B17AB" w:rsidRPr="00DC7355" w:rsidDel="00C46F20">
          <w:rPr>
            <w:rStyle w:val="Hyperlink"/>
            <w:rFonts w:cs="Courier New"/>
            <w:noProof w:val="0"/>
            <w:color w:val="auto"/>
            <w:u w:val="none"/>
          </w:rPr>
          <w:delText>{</w:delText>
        </w:r>
        <w:r w:rsidR="00D60CC8" w:rsidRPr="00DC7355" w:rsidDel="00C46F20">
          <w:rPr>
            <w:rStyle w:val="Hyperlink"/>
            <w:rFonts w:cs="Courier New"/>
            <w:noProof w:val="0"/>
            <w:color w:val="auto"/>
            <w:u w:val="none"/>
          </w:rPr>
          <w:delText xml:space="preserve"> </w:delText>
        </w:r>
        <w:r w:rsidR="003B17AB" w:rsidRPr="00DC7355" w:rsidDel="00C46F20">
          <w:rPr>
            <w:rFonts w:cs="Courier New"/>
            <w:noProof w:val="0"/>
          </w:rPr>
          <w:delText>","TranslationOutSpec</w:delText>
        </w:r>
        <w:r w:rsidR="003B17AB" w:rsidRPr="00DC7355" w:rsidDel="00C46F20">
          <w:rPr>
            <w:rStyle w:val="Hyperlink"/>
            <w:rFonts w:cs="Courier New"/>
            <w:noProof w:val="0"/>
            <w:color w:val="auto"/>
            <w:u w:val="none"/>
          </w:rPr>
          <w:delText xml:space="preserve"> }</w:delText>
        </w:r>
        <w:r w:rsidR="00D60CC8" w:rsidRPr="00DC7355" w:rsidDel="00C46F20">
          <w:rPr>
            <w:rStyle w:val="Hyperlink"/>
            <w:rFonts w:cs="Courier New"/>
            <w:noProof w:val="0"/>
            <w:color w:val="auto"/>
            <w:u w:val="none"/>
          </w:rPr>
          <w:delText xml:space="preserve"> </w:delText>
        </w:r>
        <w:r w:rsidR="003B17AB" w:rsidRPr="00DC7355" w:rsidDel="00C46F20">
          <w:rPr>
            <w:rStyle w:val="Hyperlink"/>
            <w:rFonts w:cs="Courier New"/>
            <w:noProof w:val="0"/>
            <w:color w:val="auto"/>
            <w:u w:val="none"/>
          </w:rPr>
          <w:delText>]</w:delText>
        </w:r>
      </w:del>
    </w:p>
    <w:p w14:paraId="084C9D51" w14:textId="389DB08E" w:rsidR="003B17AB" w:rsidRPr="00DC7355" w:rsidDel="00C46F20" w:rsidRDefault="00B249D1" w:rsidP="003B17AB">
      <w:pPr>
        <w:pStyle w:val="PL"/>
        <w:rPr>
          <w:del w:id="658" w:author="Jens Grabowski" w:date="2022-01-10T14:22:00Z"/>
          <w:rFonts w:cs="Courier New"/>
          <w:noProof w:val="0"/>
        </w:rPr>
      </w:pPr>
      <w:del w:id="659" w:author="Jens Grabowski" w:date="2022-01-10T14:22:00Z">
        <w:r w:rsidRPr="00DC7355" w:rsidDel="00C46F20">
          <w:rPr>
            <w:noProof w:val="0"/>
          </w:rPr>
          <w:delText>781020</w:delText>
        </w:r>
        <w:r w:rsidR="003B17AB" w:rsidRPr="00DC7355" w:rsidDel="00C46F20">
          <w:rPr>
            <w:rFonts w:cs="Courier New"/>
            <w:noProof w:val="0"/>
          </w:rPr>
          <w:delText>. TranslationOutSpec ::= ToKeyword Type WithKeyword FunctionRef "(" ")"</w:delText>
        </w:r>
      </w:del>
    </w:p>
    <w:p w14:paraId="7E3BEF42" w14:textId="148B1387" w:rsidR="003B17AB" w:rsidRPr="00DC7355" w:rsidDel="00C46F20" w:rsidRDefault="003B17AB" w:rsidP="003B17AB">
      <w:pPr>
        <w:pStyle w:val="PL"/>
        <w:rPr>
          <w:del w:id="660" w:author="Jens Grabowski" w:date="2022-01-10T14:22:00Z"/>
          <w:rFonts w:cs="Courier New"/>
          <w:noProof w:val="0"/>
        </w:rPr>
      </w:pPr>
    </w:p>
    <w:p w14:paraId="5C56B814" w14:textId="732C744B" w:rsidR="003B17AB" w:rsidRPr="00DC7355" w:rsidDel="00C46F20" w:rsidRDefault="00B249D1" w:rsidP="003F0BDE">
      <w:pPr>
        <w:pStyle w:val="PL"/>
        <w:keepNext/>
        <w:rPr>
          <w:del w:id="661" w:author="Jens Grabowski" w:date="2022-01-10T14:22:00Z"/>
          <w:rFonts w:cs="Courier New"/>
          <w:noProof w:val="0"/>
          <w:szCs w:val="16"/>
        </w:rPr>
      </w:pPr>
      <w:del w:id="662" w:author="Jens Grabowski" w:date="2022-01-10T14:22:00Z">
        <w:r w:rsidRPr="00DC7355" w:rsidDel="00C46F20">
          <w:rPr>
            <w:noProof w:val="0"/>
          </w:rPr>
          <w:delText>781021</w:delText>
        </w:r>
        <w:r w:rsidR="003B17AB" w:rsidRPr="00DC7355" w:rsidDel="00C46F20">
          <w:rPr>
            <w:rFonts w:cs="Courier New"/>
            <w:noProof w:val="0"/>
          </w:rPr>
          <w:delText xml:space="preserve">. FuncPortSpec ::= </w:delText>
        </w:r>
        <w:r w:rsidR="003B17AB" w:rsidRPr="00DC7355" w:rsidDel="00C46F20">
          <w:rPr>
            <w:rFonts w:cs="Courier New"/>
            <w:noProof w:val="0"/>
            <w:szCs w:val="16"/>
          </w:rPr>
          <w:delText>PortKeyword</w:delText>
        </w:r>
        <w:r w:rsidR="007357B4" w:rsidRPr="00DC7355" w:rsidDel="00C46F20">
          <w:rPr>
            <w:rFonts w:cs="Courier New"/>
            <w:noProof w:val="0"/>
            <w:szCs w:val="16"/>
          </w:rPr>
          <w:delText xml:space="preserve"> </w:delText>
        </w:r>
        <w:r w:rsidR="003B17AB" w:rsidRPr="00DC7355" w:rsidDel="00C46F20">
          <w:rPr>
            <w:rFonts w:cs="Courier New"/>
            <w:noProof w:val="0"/>
            <w:szCs w:val="16"/>
          </w:rPr>
          <w:delText>Identifier</w:delText>
        </w:r>
      </w:del>
    </w:p>
    <w:p w14:paraId="05E0AFE9" w14:textId="0B765038" w:rsidR="003B17AB" w:rsidRPr="00DC7355" w:rsidDel="00C46F20" w:rsidRDefault="003B17AB" w:rsidP="003F0BDE">
      <w:pPr>
        <w:pStyle w:val="PL"/>
        <w:keepNext/>
        <w:rPr>
          <w:del w:id="663" w:author="Jens Grabowski" w:date="2022-01-10T14:22:00Z"/>
          <w:rFonts w:cs="Courier New"/>
          <w:noProof w:val="0"/>
          <w:szCs w:val="16"/>
        </w:rPr>
      </w:pPr>
    </w:p>
    <w:p w14:paraId="17C92C8D" w14:textId="4C383E71" w:rsidR="003B17AB" w:rsidRPr="00DC7355" w:rsidDel="00C46F20" w:rsidRDefault="00B249D1" w:rsidP="003B17AB">
      <w:pPr>
        <w:pStyle w:val="PL"/>
        <w:rPr>
          <w:del w:id="664" w:author="Jens Grabowski" w:date="2022-01-10T14:22:00Z"/>
          <w:rFonts w:cs="Courier New"/>
          <w:noProof w:val="0"/>
          <w:szCs w:val="16"/>
        </w:rPr>
      </w:pPr>
      <w:del w:id="665" w:author="Jens Grabowski" w:date="2022-01-10T14:22:00Z">
        <w:r w:rsidRPr="00DC7355" w:rsidDel="00C46F20">
          <w:rPr>
            <w:noProof w:val="0"/>
          </w:rPr>
          <w:delText>781022</w:delText>
        </w:r>
        <w:r w:rsidR="003B17AB" w:rsidRPr="00DC7355" w:rsidDel="00C46F20">
          <w:rPr>
            <w:rFonts w:cs="Courier New"/>
            <w:noProof w:val="0"/>
            <w:szCs w:val="16"/>
          </w:rPr>
          <w:delText>. SetPortState ::= PortKeyword</w:delText>
        </w:r>
        <w:r w:rsidR="00D60CC8" w:rsidRPr="00DC7355" w:rsidDel="00C46F20">
          <w:rPr>
            <w:rFonts w:cs="Courier New"/>
            <w:noProof w:val="0"/>
            <w:szCs w:val="16"/>
          </w:rPr>
          <w:delText xml:space="preserve"> </w:delText>
        </w:r>
        <w:r w:rsidR="003B17AB" w:rsidRPr="00DC7355" w:rsidDel="00C46F20">
          <w:rPr>
            <w:rFonts w:cs="Courier New"/>
            <w:noProof w:val="0"/>
          </w:rPr>
          <w:delText>"."</w:delText>
        </w:r>
        <w:r w:rsidR="00D60CC8" w:rsidRPr="00DC7355" w:rsidDel="00C46F20">
          <w:rPr>
            <w:rFonts w:cs="Courier New"/>
            <w:noProof w:val="0"/>
          </w:rPr>
          <w:delText xml:space="preserve"> </w:delText>
        </w:r>
        <w:r w:rsidR="003B17AB" w:rsidRPr="00DC7355" w:rsidDel="00C46F20">
          <w:rPr>
            <w:rFonts w:cs="Courier New"/>
            <w:noProof w:val="0"/>
            <w:szCs w:val="16"/>
          </w:rPr>
          <w:delText>SetStateKeyword</w:delText>
        </w:r>
        <w:r w:rsidR="00D60CC8" w:rsidRPr="00DC7355" w:rsidDel="00C46F20">
          <w:rPr>
            <w:rFonts w:cs="Courier New"/>
            <w:noProof w:val="0"/>
            <w:szCs w:val="16"/>
          </w:rPr>
          <w:delText xml:space="preserve"> </w:delText>
        </w:r>
        <w:r w:rsidR="003B17AB" w:rsidRPr="00DC7355" w:rsidDel="00C46F20">
          <w:rPr>
            <w:rFonts w:cs="Courier New"/>
            <w:noProof w:val="0"/>
            <w:szCs w:val="16"/>
          </w:rPr>
          <w:delText>"(" SingleExpression {</w:delText>
        </w:r>
        <w:r w:rsidR="00D60CC8" w:rsidRPr="00DC7355" w:rsidDel="00C46F20">
          <w:rPr>
            <w:rFonts w:cs="Courier New"/>
            <w:noProof w:val="0"/>
            <w:szCs w:val="16"/>
          </w:rPr>
          <w:delText xml:space="preserve"> </w:delText>
        </w:r>
        <w:r w:rsidR="003B17AB" w:rsidRPr="00DC7355" w:rsidDel="00C46F20">
          <w:rPr>
            <w:rFonts w:cs="Courier New"/>
            <w:noProof w:val="0"/>
            <w:szCs w:val="16"/>
          </w:rPr>
          <w:delText>"," LogItem</w:delText>
        </w:r>
        <w:r w:rsidR="00D60CC8" w:rsidRPr="00DC7355" w:rsidDel="00C46F20">
          <w:rPr>
            <w:rFonts w:cs="Courier New"/>
            <w:noProof w:val="0"/>
            <w:szCs w:val="16"/>
          </w:rPr>
          <w:delText xml:space="preserve"> </w:delText>
        </w:r>
        <w:r w:rsidR="003B17AB" w:rsidRPr="00DC7355" w:rsidDel="00C46F20">
          <w:rPr>
            <w:rFonts w:cs="Courier New"/>
            <w:noProof w:val="0"/>
            <w:szCs w:val="16"/>
          </w:rPr>
          <w:delText>}</w:delText>
        </w:r>
        <w:r w:rsidR="00D60CC8" w:rsidRPr="00DC7355" w:rsidDel="00C46F20">
          <w:rPr>
            <w:rFonts w:cs="Courier New"/>
            <w:noProof w:val="0"/>
            <w:szCs w:val="16"/>
          </w:rPr>
          <w:delText xml:space="preserve"> </w:delText>
        </w:r>
        <w:r w:rsidR="003B17AB" w:rsidRPr="00DC7355" w:rsidDel="00C46F20">
          <w:rPr>
            <w:rFonts w:cs="Courier New"/>
            <w:noProof w:val="0"/>
            <w:szCs w:val="16"/>
          </w:rPr>
          <w:delText>")"</w:delText>
        </w:r>
      </w:del>
    </w:p>
    <w:p w14:paraId="1BBEEBD3" w14:textId="3D4F88F3" w:rsidR="003B17AB" w:rsidRPr="00DC7355" w:rsidDel="00C46F20" w:rsidRDefault="00B249D1" w:rsidP="003B17AB">
      <w:pPr>
        <w:pStyle w:val="PL"/>
        <w:rPr>
          <w:del w:id="666" w:author="Jens Grabowski" w:date="2022-01-10T14:22:00Z"/>
          <w:rFonts w:cs="Courier New"/>
          <w:noProof w:val="0"/>
          <w:szCs w:val="16"/>
        </w:rPr>
      </w:pPr>
      <w:del w:id="667" w:author="Jens Grabowski" w:date="2022-01-10T14:22:00Z">
        <w:r w:rsidRPr="00DC7355" w:rsidDel="00C46F20">
          <w:rPr>
            <w:noProof w:val="0"/>
          </w:rPr>
          <w:delText>781023</w:delText>
        </w:r>
        <w:r w:rsidR="003B17AB" w:rsidRPr="00DC7355" w:rsidDel="00C46F20">
          <w:rPr>
            <w:rFonts w:cs="Courier New"/>
            <w:noProof w:val="0"/>
            <w:szCs w:val="16"/>
          </w:rPr>
          <w:delText xml:space="preserve">. </w:delText>
        </w:r>
        <w:r w:rsidR="00446667" w:rsidRPr="00DC7355" w:rsidDel="00C46F20">
          <w:rPr>
            <w:rFonts w:cs="Courier New"/>
            <w:noProof w:val="0"/>
            <w:szCs w:val="16"/>
          </w:rPr>
          <w:delText xml:space="preserve">SetStateKeyword </w:delText>
        </w:r>
        <w:r w:rsidR="003B17AB" w:rsidRPr="00DC7355" w:rsidDel="00C46F20">
          <w:rPr>
            <w:rFonts w:cs="Courier New"/>
            <w:noProof w:val="0"/>
            <w:szCs w:val="16"/>
          </w:rPr>
          <w:delText>::= "setstate"</w:delText>
        </w:r>
      </w:del>
    </w:p>
    <w:p w14:paraId="0669C5E3" w14:textId="2F459C75" w:rsidR="00CD62FE" w:rsidRPr="00DC7355" w:rsidDel="00C46F20" w:rsidRDefault="00CD62FE" w:rsidP="003B17AB">
      <w:pPr>
        <w:pStyle w:val="PL"/>
        <w:rPr>
          <w:del w:id="668" w:author="Jens Grabowski" w:date="2022-01-10T14:22:00Z"/>
          <w:rFonts w:cs="Courier New"/>
          <w:noProof w:val="0"/>
          <w:szCs w:val="16"/>
        </w:rPr>
      </w:pPr>
    </w:p>
    <w:p w14:paraId="22D94CD7" w14:textId="5C806347" w:rsidR="00CD62FE" w:rsidRPr="00DC7355" w:rsidDel="00C46F20" w:rsidRDefault="00B249D1" w:rsidP="00CD62FE">
      <w:pPr>
        <w:pStyle w:val="PL"/>
        <w:rPr>
          <w:del w:id="669" w:author="Jens Grabowski" w:date="2022-01-10T14:22:00Z"/>
          <w:noProof w:val="0"/>
        </w:rPr>
      </w:pPr>
      <w:del w:id="670" w:author="Jens Grabowski" w:date="2022-01-10T14:22:00Z">
        <w:r w:rsidRPr="00DC7355" w:rsidDel="00C46F20">
          <w:rPr>
            <w:noProof w:val="0"/>
          </w:rPr>
          <w:delText>781024</w:delText>
        </w:r>
        <w:r w:rsidR="00CD62FE" w:rsidRPr="00DC7355" w:rsidDel="00C46F20">
          <w:rPr>
            <w:noProof w:val="0"/>
          </w:rPr>
          <w:delText>. ExceptConfigurationSpec ::= ConfigurationKeyword IdentifierListOrAll</w:delText>
        </w:r>
      </w:del>
    </w:p>
    <w:p w14:paraId="05659080" w14:textId="39E61112" w:rsidR="00CD62FE" w:rsidRPr="00DC7355" w:rsidDel="00C46F20" w:rsidRDefault="00B249D1" w:rsidP="00CD62FE">
      <w:pPr>
        <w:pStyle w:val="PL"/>
        <w:rPr>
          <w:del w:id="671" w:author="Jens Grabowski" w:date="2022-01-10T14:22:00Z"/>
          <w:noProof w:val="0"/>
        </w:rPr>
      </w:pPr>
      <w:bookmarkStart w:id="672" w:name="TImportImportSpec"/>
      <w:del w:id="673" w:author="Jens Grabowski" w:date="2022-01-10T14:22:00Z">
        <w:r w:rsidRPr="00DC7355" w:rsidDel="00C46F20">
          <w:rPr>
            <w:noProof w:val="0"/>
          </w:rPr>
          <w:delText>781025</w:delText>
        </w:r>
        <w:r w:rsidR="00CD62FE" w:rsidRPr="00DC7355" w:rsidDel="00C46F20">
          <w:rPr>
            <w:noProof w:val="0"/>
          </w:rPr>
          <w:delText xml:space="preserve">. ImportConfigurationSpec </w:delText>
        </w:r>
        <w:bookmarkEnd w:id="672"/>
        <w:r w:rsidR="00CD62FE" w:rsidRPr="00DC7355" w:rsidDel="00C46F20">
          <w:rPr>
            <w:noProof w:val="0"/>
          </w:rPr>
          <w:delText xml:space="preserve">::= ConfigurationKeyword AllKeyword </w:delText>
        </w:r>
      </w:del>
    </w:p>
    <w:p w14:paraId="659A4F16" w14:textId="3D1E56E5" w:rsidR="00D60CC8" w:rsidRPr="00DC7355" w:rsidDel="00C46F20" w:rsidRDefault="00D60CC8" w:rsidP="00D60CC8">
      <w:pPr>
        <w:pStyle w:val="PL"/>
        <w:keepLines/>
        <w:rPr>
          <w:del w:id="674" w:author="Jens Grabowski" w:date="2022-01-10T14:22:00Z"/>
          <w:noProof w:val="0"/>
        </w:rPr>
      </w:pPr>
      <w:del w:id="675" w:author="Jens Grabowski" w:date="2022-01-10T14:22:00Z">
        <w:r w:rsidRPr="00DC7355" w:rsidDel="00C46F20">
          <w:rPr>
            <w:noProof w:val="0"/>
          </w:rPr>
          <w:delText>781026</w:delText>
        </w:r>
        <w:bookmarkStart w:id="676" w:name="TReadKeyword"/>
        <w:r w:rsidRPr="00DC7355" w:rsidDel="00C46F20">
          <w:rPr>
            <w:noProof w:val="0"/>
          </w:rPr>
          <w:delText xml:space="preserve">. </w:delText>
        </w:r>
        <w:bookmarkEnd w:id="676"/>
        <w:r w:rsidRPr="00DC7355" w:rsidDel="00C46F20">
          <w:rPr>
            <w:noProof w:val="0"/>
          </w:rPr>
          <w:delText xml:space="preserve">PortOp ::= PortKeyword </w:delText>
        </w:r>
      </w:del>
    </w:p>
    <w:p w14:paraId="2465416A" w14:textId="4FF860F0" w:rsidR="00327709" w:rsidRPr="00DC7355" w:rsidDel="00C46F20" w:rsidRDefault="00327709" w:rsidP="00327709">
      <w:pPr>
        <w:pStyle w:val="PL"/>
        <w:rPr>
          <w:del w:id="677" w:author="Jens Grabowski" w:date="2022-01-10T14:22:00Z"/>
          <w:noProof w:val="0"/>
        </w:rPr>
      </w:pPr>
    </w:p>
    <w:p w14:paraId="5B8B3ADA" w14:textId="3630108E" w:rsidR="009027E7" w:rsidRPr="00DC7355" w:rsidRDefault="003F0BDE" w:rsidP="00F52E83">
      <w:pPr>
        <w:pStyle w:val="berschrift8"/>
      </w:pPr>
      <w:r w:rsidRPr="00DC7355">
        <w:br w:type="page"/>
      </w:r>
      <w:bookmarkStart w:id="678" w:name="_Toc75433995"/>
      <w:r w:rsidR="009027E7" w:rsidRPr="00DC7355">
        <w:lastRenderedPageBreak/>
        <w:t>Annex B (informative</w:t>
      </w:r>
      <w:r w:rsidR="00752DC8">
        <w:t>)</w:t>
      </w:r>
      <w:proofErr w:type="gramStart"/>
      <w:r w:rsidR="00752DC8">
        <w:t>:</w:t>
      </w:r>
      <w:proofErr w:type="gramEnd"/>
      <w:r w:rsidR="00752DC8">
        <w:br/>
      </w:r>
      <w:r w:rsidR="009027E7" w:rsidRPr="00DC7355">
        <w:t>Library of useful types</w:t>
      </w:r>
      <w:bookmarkEnd w:id="678"/>
    </w:p>
    <w:p w14:paraId="075D91A5" w14:textId="77777777" w:rsidR="009027E7" w:rsidRPr="00DC7355" w:rsidRDefault="009027E7" w:rsidP="00F52E83">
      <w:pPr>
        <w:pStyle w:val="berschrift1"/>
      </w:pPr>
      <w:bookmarkStart w:id="679" w:name="_Toc75433996"/>
      <w:r w:rsidRPr="00DC7355">
        <w:t>B.1</w:t>
      </w:r>
      <w:r w:rsidRPr="00DC7355">
        <w:tab/>
        <w:t>Limitations</w:t>
      </w:r>
      <w:bookmarkEnd w:id="679"/>
    </w:p>
    <w:p w14:paraId="2BA90F41" w14:textId="798E1FC7" w:rsidR="009027E7" w:rsidRPr="00DC7355" w:rsidRDefault="009027E7" w:rsidP="009027E7">
      <w:r w:rsidRPr="00DC7355">
        <w:t xml:space="preserve">The types and constants described in this annex use the same rule as specified in clause E.1 of </w:t>
      </w:r>
      <w:r w:rsidR="00492FC3" w:rsidRPr="00DC7355">
        <w:t>ETSI</w:t>
      </w:r>
      <w:r w:rsidR="00A42C44" w:rsidRPr="00DC7355">
        <w:t xml:space="preserve"> </w:t>
      </w:r>
      <w:r w:rsidR="00492FC3" w:rsidRPr="00DC7355">
        <w:t>ES 201 873</w:t>
      </w:r>
      <w:r w:rsidR="00492FC3" w:rsidRPr="00DC7355">
        <w:noBreakHyphen/>
        <w:t>1</w:t>
      </w:r>
      <w:r w:rsidR="009C490B" w:rsidRPr="00DC7355">
        <w:t> </w:t>
      </w:r>
      <w:r w:rsidRPr="00DC7355">
        <w:t>[</w:t>
      </w:r>
      <w:r w:rsidRPr="00DC7355">
        <w:fldChar w:fldCharType="begin"/>
      </w:r>
      <w:r w:rsidRPr="00DC7355">
        <w:instrText xml:space="preserve"> REF REF_ES201873_1 \h </w:instrText>
      </w:r>
      <w:r w:rsidRPr="00DC7355">
        <w:fldChar w:fldCharType="separate"/>
      </w:r>
      <w:r w:rsidR="00F16FB2" w:rsidRPr="00DC7355">
        <w:t>1</w:t>
      </w:r>
      <w:r w:rsidRPr="00DC7355">
        <w:fldChar w:fldCharType="end"/>
      </w:r>
      <w:r w:rsidRPr="00DC7355">
        <w:t>]</w:t>
      </w:r>
      <w:r w:rsidR="005E7A9D" w:rsidRPr="00DC7355">
        <w:t>.</w:t>
      </w:r>
    </w:p>
    <w:p w14:paraId="0FBAFFD1" w14:textId="77777777" w:rsidR="009027E7" w:rsidRPr="00DC7355" w:rsidRDefault="009027E7" w:rsidP="009027E7">
      <w:pPr>
        <w:pStyle w:val="berschrift1"/>
      </w:pPr>
      <w:bookmarkStart w:id="680" w:name="_Toc75433997"/>
      <w:r w:rsidRPr="00DC7355">
        <w:rPr>
          <w:snapToGrid w:val="0"/>
        </w:rPr>
        <w:t>B.2</w:t>
      </w:r>
      <w:r w:rsidRPr="00DC7355">
        <w:rPr>
          <w:snapToGrid w:val="0"/>
        </w:rPr>
        <w:tab/>
        <w:t>Useful TTCN</w:t>
      </w:r>
      <w:r w:rsidRPr="00DC7355">
        <w:rPr>
          <w:snapToGrid w:val="0"/>
        </w:rPr>
        <w:noBreakHyphen/>
        <w:t>3 types</w:t>
      </w:r>
      <w:bookmarkEnd w:id="680"/>
    </w:p>
    <w:p w14:paraId="13F4A82E" w14:textId="77777777" w:rsidR="009027E7" w:rsidRPr="00DC7355" w:rsidRDefault="00493729" w:rsidP="009027E7">
      <w:pPr>
        <w:pStyle w:val="berschrift2"/>
        <w:rPr>
          <w:snapToGrid w:val="0"/>
        </w:rPr>
      </w:pPr>
      <w:bookmarkStart w:id="681" w:name="annex_UsefulTypes_CharString_StatusValue"/>
      <w:bookmarkStart w:id="682" w:name="_Toc75433998"/>
      <w:bookmarkStart w:id="683" w:name="annex_UsefulTypes_Struct"/>
      <w:r w:rsidRPr="00DC7355">
        <w:rPr>
          <w:snapToGrid w:val="0"/>
        </w:rPr>
        <w:t>B</w:t>
      </w:r>
      <w:r w:rsidR="009027E7" w:rsidRPr="00DC7355">
        <w:rPr>
          <w:snapToGrid w:val="0"/>
        </w:rPr>
        <w:t>.2.</w:t>
      </w:r>
      <w:r w:rsidRPr="00DC7355">
        <w:rPr>
          <w:snapToGrid w:val="0"/>
        </w:rPr>
        <w:t>1</w:t>
      </w:r>
      <w:r w:rsidR="009027E7" w:rsidRPr="00DC7355">
        <w:rPr>
          <w:snapToGrid w:val="0"/>
        </w:rPr>
        <w:tab/>
      </w:r>
      <w:bookmarkEnd w:id="681"/>
      <w:r w:rsidR="009027E7" w:rsidRPr="00DC7355">
        <w:rPr>
          <w:snapToGrid w:val="0"/>
        </w:rPr>
        <w:t>Status values for port states</w:t>
      </w:r>
      <w:bookmarkEnd w:id="682"/>
    </w:p>
    <w:p w14:paraId="2BE4A97B" w14:textId="5DE283DF" w:rsidR="009027E7" w:rsidRPr="00DC7355" w:rsidRDefault="009027E7" w:rsidP="009027E7">
      <w:r w:rsidRPr="00DC7355">
        <w:t xml:space="preserve">Type and constants defined in this clause support the secure usage of the </w:t>
      </w:r>
      <w:r w:rsidRPr="00DC7355">
        <w:rPr>
          <w:rFonts w:ascii="Courier New" w:hAnsi="Courier New" w:cs="Courier New"/>
          <w:b/>
        </w:rPr>
        <w:t>setstate</w:t>
      </w:r>
      <w:r w:rsidRPr="00DC7355">
        <w:t xml:space="preserve"> port operation defined in clause</w:t>
      </w:r>
      <w:r w:rsidR="000C4FE3" w:rsidRPr="00DC7355">
        <w:t> </w:t>
      </w:r>
      <w:r w:rsidR="00300ADF" w:rsidRPr="00DC7355">
        <w:t>5.10.4 of ETSI ES 201 873</w:t>
      </w:r>
      <w:r w:rsidR="00300ADF" w:rsidRPr="00DC7355">
        <w:noBreakHyphen/>
        <w:t>1 [</w:t>
      </w:r>
      <w:r w:rsidR="00300ADF" w:rsidRPr="00DC7355">
        <w:fldChar w:fldCharType="begin"/>
      </w:r>
      <w:r w:rsidR="00300ADF" w:rsidRPr="00DC7355">
        <w:instrText xml:space="preserve"> REF REF_ES201873_1 \h  \* MERGEFORMAT </w:instrText>
      </w:r>
      <w:r w:rsidR="00300ADF" w:rsidRPr="00DC7355">
        <w:fldChar w:fldCharType="separate"/>
      </w:r>
      <w:r w:rsidR="00F16FB2" w:rsidRPr="00DC7355">
        <w:t>1</w:t>
      </w:r>
      <w:r w:rsidR="00300ADF" w:rsidRPr="00DC7355">
        <w:fldChar w:fldCharType="end"/>
      </w:r>
      <w:r w:rsidR="00300ADF" w:rsidRPr="00DC7355">
        <w:t>].</w:t>
      </w:r>
    </w:p>
    <w:p w14:paraId="7E469312" w14:textId="77777777" w:rsidR="009027E7" w:rsidRPr="00DC7355" w:rsidRDefault="009027E7" w:rsidP="009027E7">
      <w:pPr>
        <w:rPr>
          <w:color w:val="000000"/>
        </w:rPr>
      </w:pPr>
      <w:r w:rsidRPr="00DC7355">
        <w:rPr>
          <w:color w:val="000000"/>
        </w:rPr>
        <w:t>The type definition for this type is:</w:t>
      </w:r>
    </w:p>
    <w:p w14:paraId="74850D00" w14:textId="5D67EF28" w:rsidR="009027E7" w:rsidRPr="00DC7355" w:rsidRDefault="009027E7" w:rsidP="009027E7">
      <w:pPr>
        <w:pStyle w:val="PL"/>
        <w:rPr>
          <w:noProof w:val="0"/>
        </w:rPr>
      </w:pPr>
      <w:r w:rsidRPr="00DC7355">
        <w:rPr>
          <w:noProof w:val="0"/>
        </w:rPr>
        <w:tab/>
      </w:r>
      <w:proofErr w:type="gramStart"/>
      <w:r w:rsidRPr="00DC7355">
        <w:rPr>
          <w:b/>
          <w:noProof w:val="0"/>
        </w:rPr>
        <w:t>type</w:t>
      </w:r>
      <w:proofErr w:type="gramEnd"/>
      <w:r w:rsidRPr="00DC7355">
        <w:rPr>
          <w:b/>
          <w:noProof w:val="0"/>
        </w:rPr>
        <w:t xml:space="preserve"> integer </w:t>
      </w:r>
      <w:r w:rsidRPr="00DC7355">
        <w:rPr>
          <w:bCs/>
          <w:noProof w:val="0"/>
          <w:snapToGrid w:val="0"/>
        </w:rPr>
        <w:t>translationState</w:t>
      </w:r>
      <w:r w:rsidRPr="00DC7355">
        <w:rPr>
          <w:noProof w:val="0"/>
        </w:rPr>
        <w:t>(</w:t>
      </w:r>
      <w:r w:rsidRPr="00DC7355">
        <w:rPr>
          <w:rFonts w:cs="Courier New"/>
          <w:noProof w:val="0"/>
          <w:szCs w:val="16"/>
        </w:rPr>
        <w:t>0..</w:t>
      </w:r>
      <w:r w:rsidR="00EC34A7" w:rsidRPr="00DC7355">
        <w:rPr>
          <w:rFonts w:cs="Courier New"/>
          <w:noProof w:val="0"/>
          <w:szCs w:val="16"/>
        </w:rPr>
        <w:t>4</w:t>
      </w:r>
      <w:r w:rsidRPr="00DC7355">
        <w:rPr>
          <w:noProof w:val="0"/>
        </w:rPr>
        <w:t>);</w:t>
      </w:r>
    </w:p>
    <w:p w14:paraId="2F50B5C2" w14:textId="77777777" w:rsidR="009027E7" w:rsidRPr="00DC7355" w:rsidRDefault="009027E7" w:rsidP="009027E7">
      <w:pPr>
        <w:pStyle w:val="PL"/>
        <w:rPr>
          <w:noProof w:val="0"/>
        </w:rPr>
      </w:pPr>
    </w:p>
    <w:p w14:paraId="46599796" w14:textId="77777777" w:rsidR="009027E7" w:rsidRPr="00DC7355" w:rsidRDefault="009027E7" w:rsidP="009027E7">
      <w:pPr>
        <w:rPr>
          <w:color w:val="000000"/>
        </w:rPr>
      </w:pPr>
      <w:r w:rsidRPr="00DC7355">
        <w:rPr>
          <w:color w:val="000000"/>
        </w:rPr>
        <w:t>Useful constant definitions for working with object states are:</w:t>
      </w:r>
    </w:p>
    <w:p w14:paraId="76193399" w14:textId="77777777" w:rsidR="009027E7" w:rsidRPr="00DC7355" w:rsidRDefault="009027E7" w:rsidP="009027E7">
      <w:pPr>
        <w:pStyle w:val="PL"/>
        <w:rPr>
          <w:noProof w:val="0"/>
        </w:rPr>
      </w:pPr>
      <w:r w:rsidRPr="00DC7355">
        <w:rPr>
          <w:b/>
          <w:noProof w:val="0"/>
        </w:rPr>
        <w:tab/>
      </w:r>
      <w:proofErr w:type="gramStart"/>
      <w:r w:rsidRPr="00DC7355">
        <w:rPr>
          <w:b/>
          <w:noProof w:val="0"/>
        </w:rPr>
        <w:t>const</w:t>
      </w:r>
      <w:proofErr w:type="gramEnd"/>
      <w:r w:rsidRPr="00DC7355">
        <w:rPr>
          <w:b/>
          <w:noProof w:val="0"/>
        </w:rPr>
        <w:t xml:space="preserve"> </w:t>
      </w:r>
      <w:r w:rsidRPr="00DC7355">
        <w:rPr>
          <w:bCs/>
          <w:noProof w:val="0"/>
          <w:snapToGrid w:val="0"/>
        </w:rPr>
        <w:t xml:space="preserve">translationState </w:t>
      </w:r>
      <w:r w:rsidRPr="00DC7355">
        <w:rPr>
          <w:noProof w:val="0"/>
        </w:rPr>
        <w:t xml:space="preserve">TRANSLATED := </w:t>
      </w:r>
      <w:r w:rsidRPr="00DC7355">
        <w:rPr>
          <w:rFonts w:cs="Courier New"/>
          <w:noProof w:val="0"/>
          <w:szCs w:val="16"/>
        </w:rPr>
        <w:t>0</w:t>
      </w:r>
      <w:r w:rsidRPr="00DC7355">
        <w:rPr>
          <w:noProof w:val="0"/>
        </w:rPr>
        <w:t>;</w:t>
      </w:r>
    </w:p>
    <w:p w14:paraId="3FDD7A2E" w14:textId="77777777" w:rsidR="009027E7" w:rsidRPr="00DC7355" w:rsidRDefault="009027E7" w:rsidP="009027E7">
      <w:pPr>
        <w:pStyle w:val="PL"/>
        <w:rPr>
          <w:rFonts w:cs="Courier New"/>
          <w:noProof w:val="0"/>
          <w:szCs w:val="16"/>
        </w:rPr>
      </w:pPr>
      <w:r w:rsidRPr="00DC7355">
        <w:rPr>
          <w:b/>
          <w:noProof w:val="0"/>
        </w:rPr>
        <w:tab/>
      </w:r>
      <w:proofErr w:type="gramStart"/>
      <w:r w:rsidRPr="00DC7355">
        <w:rPr>
          <w:b/>
          <w:noProof w:val="0"/>
        </w:rPr>
        <w:t>const</w:t>
      </w:r>
      <w:proofErr w:type="gramEnd"/>
      <w:r w:rsidRPr="00DC7355">
        <w:rPr>
          <w:b/>
          <w:noProof w:val="0"/>
        </w:rPr>
        <w:t xml:space="preserve"> </w:t>
      </w:r>
      <w:r w:rsidRPr="00DC7355">
        <w:rPr>
          <w:bCs/>
          <w:noProof w:val="0"/>
          <w:snapToGrid w:val="0"/>
        </w:rPr>
        <w:t xml:space="preserve">translationState </w:t>
      </w:r>
      <w:r w:rsidRPr="00DC7355">
        <w:rPr>
          <w:noProof w:val="0"/>
        </w:rPr>
        <w:t xml:space="preserve">NOT_TRANSLATED := </w:t>
      </w:r>
      <w:r w:rsidRPr="00DC7355">
        <w:rPr>
          <w:rFonts w:cs="Courier New"/>
          <w:noProof w:val="0"/>
          <w:szCs w:val="16"/>
        </w:rPr>
        <w:t>1;</w:t>
      </w:r>
    </w:p>
    <w:p w14:paraId="2EA50B75" w14:textId="77777777" w:rsidR="009027E7" w:rsidRPr="00DC7355" w:rsidRDefault="009027E7" w:rsidP="009027E7">
      <w:pPr>
        <w:pStyle w:val="PL"/>
        <w:rPr>
          <w:rFonts w:cs="Courier New"/>
          <w:noProof w:val="0"/>
          <w:szCs w:val="16"/>
        </w:rPr>
      </w:pPr>
      <w:r w:rsidRPr="00DC7355">
        <w:rPr>
          <w:b/>
          <w:noProof w:val="0"/>
        </w:rPr>
        <w:tab/>
      </w:r>
      <w:proofErr w:type="gramStart"/>
      <w:r w:rsidRPr="00DC7355">
        <w:rPr>
          <w:b/>
          <w:noProof w:val="0"/>
        </w:rPr>
        <w:t>const</w:t>
      </w:r>
      <w:proofErr w:type="gramEnd"/>
      <w:r w:rsidRPr="00DC7355">
        <w:rPr>
          <w:b/>
          <w:noProof w:val="0"/>
        </w:rPr>
        <w:t xml:space="preserve"> </w:t>
      </w:r>
      <w:r w:rsidRPr="00DC7355">
        <w:rPr>
          <w:bCs/>
          <w:noProof w:val="0"/>
          <w:snapToGrid w:val="0"/>
        </w:rPr>
        <w:t xml:space="preserve">translationState </w:t>
      </w:r>
      <w:r w:rsidRPr="00DC7355">
        <w:rPr>
          <w:noProof w:val="0"/>
        </w:rPr>
        <w:t xml:space="preserve">FRAGMENTED := </w:t>
      </w:r>
      <w:r w:rsidRPr="00DC7355">
        <w:rPr>
          <w:rFonts w:cs="Courier New"/>
          <w:noProof w:val="0"/>
          <w:szCs w:val="16"/>
        </w:rPr>
        <w:t>2;</w:t>
      </w:r>
    </w:p>
    <w:p w14:paraId="0CB54BB1" w14:textId="77777777" w:rsidR="009027E7" w:rsidRPr="00DC7355" w:rsidRDefault="009027E7" w:rsidP="009027E7">
      <w:pPr>
        <w:pStyle w:val="PL"/>
        <w:rPr>
          <w:rFonts w:cs="Courier New"/>
          <w:noProof w:val="0"/>
          <w:szCs w:val="16"/>
        </w:rPr>
      </w:pPr>
      <w:r w:rsidRPr="00DC7355">
        <w:rPr>
          <w:b/>
          <w:noProof w:val="0"/>
        </w:rPr>
        <w:tab/>
      </w:r>
      <w:proofErr w:type="gramStart"/>
      <w:r w:rsidRPr="00DC7355">
        <w:rPr>
          <w:b/>
          <w:noProof w:val="0"/>
        </w:rPr>
        <w:t>const</w:t>
      </w:r>
      <w:proofErr w:type="gramEnd"/>
      <w:r w:rsidRPr="00DC7355">
        <w:rPr>
          <w:b/>
          <w:noProof w:val="0"/>
        </w:rPr>
        <w:t xml:space="preserve"> </w:t>
      </w:r>
      <w:r w:rsidRPr="00DC7355">
        <w:rPr>
          <w:bCs/>
          <w:noProof w:val="0"/>
          <w:snapToGrid w:val="0"/>
        </w:rPr>
        <w:t xml:space="preserve">translationState </w:t>
      </w:r>
      <w:r w:rsidRPr="00DC7355">
        <w:rPr>
          <w:noProof w:val="0"/>
        </w:rPr>
        <w:t>PARTIALLY_TRANSLATED :=</w:t>
      </w:r>
      <w:r w:rsidRPr="00DC7355">
        <w:rPr>
          <w:rFonts w:cs="Courier New"/>
          <w:noProof w:val="0"/>
          <w:szCs w:val="16"/>
        </w:rPr>
        <w:t>3;</w:t>
      </w:r>
    </w:p>
    <w:p w14:paraId="7D1ADBD8" w14:textId="77777777" w:rsidR="00EC34A7" w:rsidRPr="00DC7355" w:rsidRDefault="00EC34A7" w:rsidP="00EC34A7">
      <w:pPr>
        <w:pStyle w:val="PL"/>
        <w:rPr>
          <w:rFonts w:cs="Courier New"/>
          <w:noProof w:val="0"/>
          <w:szCs w:val="16"/>
        </w:rPr>
      </w:pPr>
      <w:r w:rsidRPr="00DC7355">
        <w:rPr>
          <w:rFonts w:cs="Courier New"/>
          <w:noProof w:val="0"/>
          <w:szCs w:val="16"/>
        </w:rPr>
        <w:tab/>
      </w:r>
      <w:proofErr w:type="gramStart"/>
      <w:r w:rsidRPr="00DC7355">
        <w:rPr>
          <w:rFonts w:cs="Courier New"/>
          <w:b/>
          <w:noProof w:val="0"/>
          <w:szCs w:val="16"/>
        </w:rPr>
        <w:t>const</w:t>
      </w:r>
      <w:proofErr w:type="gramEnd"/>
      <w:r w:rsidRPr="00DC7355">
        <w:rPr>
          <w:rFonts w:cs="Courier New"/>
          <w:noProof w:val="0"/>
          <w:szCs w:val="16"/>
        </w:rPr>
        <w:t xml:space="preserve"> translationState DISCARDED := 4;</w:t>
      </w:r>
    </w:p>
    <w:p w14:paraId="22258405" w14:textId="77777777" w:rsidR="009027E7" w:rsidRPr="00DC7355" w:rsidRDefault="009027E7" w:rsidP="009027E7">
      <w:pPr>
        <w:pStyle w:val="PL"/>
        <w:rPr>
          <w:noProof w:val="0"/>
        </w:rPr>
      </w:pPr>
    </w:p>
    <w:bookmarkEnd w:id="683"/>
    <w:p w14:paraId="14466892" w14:textId="77777777" w:rsidR="00327709" w:rsidRPr="00DC7355" w:rsidRDefault="00327709" w:rsidP="00327709">
      <w:pPr>
        <w:pStyle w:val="berschrift1"/>
      </w:pPr>
      <w:r w:rsidRPr="00DC7355">
        <w:br w:type="page"/>
      </w:r>
      <w:bookmarkStart w:id="684" w:name="_Toc75433999"/>
      <w:r w:rsidRPr="00DC7355">
        <w:lastRenderedPageBreak/>
        <w:t>History</w:t>
      </w:r>
      <w:bookmarkEnd w:id="684"/>
    </w:p>
    <w:tbl>
      <w:tblPr>
        <w:tblW w:w="9639" w:type="dxa"/>
        <w:jc w:val="center"/>
        <w:tblLayout w:type="fixed"/>
        <w:tblCellMar>
          <w:left w:w="28" w:type="dxa"/>
        </w:tblCellMar>
        <w:tblLook w:val="0000" w:firstRow="0" w:lastRow="0" w:firstColumn="0" w:lastColumn="0" w:noHBand="0" w:noVBand="0"/>
      </w:tblPr>
      <w:tblGrid>
        <w:gridCol w:w="1247"/>
        <w:gridCol w:w="1588"/>
        <w:gridCol w:w="6804"/>
      </w:tblGrid>
      <w:tr w:rsidR="00327709" w:rsidRPr="00DC7355" w14:paraId="16000DE8" w14:textId="77777777" w:rsidTr="00E15839">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6C2657B8" w14:textId="74CCC676" w:rsidR="00327709" w:rsidRPr="00DC7355" w:rsidRDefault="00327709" w:rsidP="0024511F">
            <w:pPr>
              <w:spacing w:before="60" w:after="60"/>
              <w:jc w:val="center"/>
              <w:rPr>
                <w:b/>
                <w:sz w:val="24"/>
              </w:rPr>
            </w:pPr>
            <w:r w:rsidRPr="00DC7355">
              <w:rPr>
                <w:b/>
                <w:sz w:val="24"/>
              </w:rPr>
              <w:t>Document</w:t>
            </w:r>
            <w:r w:rsidR="00E15839" w:rsidRPr="00DC7355">
              <w:rPr>
                <w:b/>
                <w:sz w:val="24"/>
              </w:rPr>
              <w:t xml:space="preserve"> </w:t>
            </w:r>
            <w:r w:rsidRPr="00DC7355">
              <w:rPr>
                <w:b/>
                <w:sz w:val="24"/>
              </w:rPr>
              <w:t>history</w:t>
            </w:r>
          </w:p>
        </w:tc>
      </w:tr>
      <w:tr w:rsidR="000C4FE3" w:rsidRPr="00DC7355" w14:paraId="7B907199"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1B222BAA" w14:textId="77777777" w:rsidR="000C4FE3" w:rsidRPr="00DC7355" w:rsidRDefault="000C4FE3" w:rsidP="000C4FE3">
            <w:pPr>
              <w:pStyle w:val="FP"/>
              <w:spacing w:before="80" w:after="80"/>
              <w:ind w:left="57"/>
            </w:pPr>
            <w:r w:rsidRPr="00DC7355">
              <w:t>V1.1.1</w:t>
            </w:r>
          </w:p>
        </w:tc>
        <w:tc>
          <w:tcPr>
            <w:tcW w:w="1588" w:type="dxa"/>
            <w:tcBorders>
              <w:top w:val="single" w:sz="6" w:space="0" w:color="auto"/>
              <w:left w:val="single" w:sz="6" w:space="0" w:color="auto"/>
              <w:bottom w:val="single" w:sz="6" w:space="0" w:color="auto"/>
              <w:right w:val="single" w:sz="6" w:space="0" w:color="auto"/>
            </w:tcBorders>
          </w:tcPr>
          <w:p w14:paraId="08F1DCF2" w14:textId="1DB7A939" w:rsidR="000C4FE3" w:rsidRPr="00DC7355" w:rsidRDefault="000C4FE3" w:rsidP="000C4FE3">
            <w:pPr>
              <w:pStyle w:val="FP"/>
              <w:spacing w:before="80" w:after="80"/>
              <w:ind w:left="57"/>
            </w:pPr>
            <w:r w:rsidRPr="00DC7355">
              <w:t>August</w:t>
            </w:r>
            <w:r w:rsidR="00E15839" w:rsidRPr="00DC7355">
              <w:t xml:space="preserve"> </w:t>
            </w:r>
            <w:r w:rsidRPr="00DC7355">
              <w:t>2010</w:t>
            </w:r>
          </w:p>
        </w:tc>
        <w:tc>
          <w:tcPr>
            <w:tcW w:w="6804" w:type="dxa"/>
            <w:tcBorders>
              <w:top w:val="single" w:sz="6" w:space="0" w:color="auto"/>
              <w:bottom w:val="single" w:sz="6" w:space="0" w:color="auto"/>
              <w:right w:val="single" w:sz="6" w:space="0" w:color="auto"/>
            </w:tcBorders>
          </w:tcPr>
          <w:p w14:paraId="41B5EEA1" w14:textId="77777777" w:rsidR="000C4FE3" w:rsidRPr="00DC7355" w:rsidRDefault="000C4FE3" w:rsidP="00752DC8">
            <w:pPr>
              <w:pStyle w:val="FP"/>
              <w:tabs>
                <w:tab w:val="left" w:pos="3118"/>
              </w:tabs>
              <w:spacing w:before="80" w:after="80"/>
              <w:ind w:left="57"/>
            </w:pPr>
            <w:r w:rsidRPr="00DC7355">
              <w:t>Publication</w:t>
            </w:r>
          </w:p>
        </w:tc>
      </w:tr>
      <w:tr w:rsidR="00F2091B" w:rsidRPr="00DC7355" w14:paraId="11E96650"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6F62F5FD" w14:textId="77777777" w:rsidR="00F2091B" w:rsidRPr="00DC7355" w:rsidRDefault="00F2091B" w:rsidP="009607E6">
            <w:pPr>
              <w:pStyle w:val="FP"/>
              <w:spacing w:before="80" w:after="80"/>
              <w:ind w:left="57"/>
            </w:pPr>
            <w:r w:rsidRPr="00DC7355">
              <w:t>V1.2.1</w:t>
            </w:r>
          </w:p>
        </w:tc>
        <w:tc>
          <w:tcPr>
            <w:tcW w:w="1588" w:type="dxa"/>
            <w:tcBorders>
              <w:top w:val="single" w:sz="6" w:space="0" w:color="auto"/>
              <w:left w:val="single" w:sz="6" w:space="0" w:color="auto"/>
              <w:bottom w:val="single" w:sz="6" w:space="0" w:color="auto"/>
              <w:right w:val="single" w:sz="6" w:space="0" w:color="auto"/>
            </w:tcBorders>
          </w:tcPr>
          <w:p w14:paraId="4283CB0B" w14:textId="1F1FFAEB" w:rsidR="00F2091B" w:rsidRPr="00DC7355" w:rsidRDefault="00F2091B" w:rsidP="009607E6">
            <w:pPr>
              <w:pStyle w:val="FP"/>
              <w:spacing w:before="80" w:after="80"/>
              <w:ind w:left="57"/>
            </w:pPr>
            <w:r w:rsidRPr="00DC7355">
              <w:t>June</w:t>
            </w:r>
            <w:r w:rsidR="00E15839" w:rsidRPr="00DC7355">
              <w:t xml:space="preserve"> </w:t>
            </w:r>
            <w:r w:rsidRPr="00DC7355">
              <w:t>2013</w:t>
            </w:r>
          </w:p>
        </w:tc>
        <w:tc>
          <w:tcPr>
            <w:tcW w:w="6804" w:type="dxa"/>
            <w:tcBorders>
              <w:top w:val="single" w:sz="6" w:space="0" w:color="auto"/>
              <w:bottom w:val="single" w:sz="6" w:space="0" w:color="auto"/>
              <w:right w:val="single" w:sz="6" w:space="0" w:color="auto"/>
            </w:tcBorders>
          </w:tcPr>
          <w:p w14:paraId="551140A2" w14:textId="77777777" w:rsidR="00F2091B" w:rsidRPr="00DC7355" w:rsidRDefault="00F2091B" w:rsidP="00752DC8">
            <w:pPr>
              <w:pStyle w:val="FP"/>
              <w:tabs>
                <w:tab w:val="left" w:pos="3118"/>
              </w:tabs>
              <w:spacing w:before="80" w:after="80"/>
              <w:ind w:left="57"/>
            </w:pPr>
            <w:r w:rsidRPr="00DC7355">
              <w:t>Publication</w:t>
            </w:r>
          </w:p>
        </w:tc>
      </w:tr>
      <w:tr w:rsidR="000C4FE3" w:rsidRPr="00DC7355" w14:paraId="1D828EE1"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4206CE46" w14:textId="77777777" w:rsidR="000C4FE3" w:rsidRPr="00DC7355" w:rsidRDefault="00C52D7F" w:rsidP="000C4FE3">
            <w:pPr>
              <w:pStyle w:val="FP"/>
              <w:spacing w:before="80" w:after="80"/>
              <w:ind w:left="57"/>
            </w:pPr>
            <w:r w:rsidRPr="00DC7355">
              <w:t>V1.3.1</w:t>
            </w:r>
          </w:p>
        </w:tc>
        <w:tc>
          <w:tcPr>
            <w:tcW w:w="1588" w:type="dxa"/>
            <w:tcBorders>
              <w:top w:val="single" w:sz="6" w:space="0" w:color="auto"/>
              <w:left w:val="single" w:sz="6" w:space="0" w:color="auto"/>
              <w:bottom w:val="single" w:sz="6" w:space="0" w:color="auto"/>
              <w:right w:val="single" w:sz="6" w:space="0" w:color="auto"/>
            </w:tcBorders>
          </w:tcPr>
          <w:p w14:paraId="1A242AA6" w14:textId="2C154A73" w:rsidR="000C4FE3" w:rsidRPr="00DC7355" w:rsidRDefault="00C52D7F" w:rsidP="000C4FE3">
            <w:pPr>
              <w:pStyle w:val="FP"/>
              <w:spacing w:before="80" w:after="80"/>
              <w:ind w:left="57"/>
            </w:pPr>
            <w:r w:rsidRPr="00DC7355">
              <w:t>June</w:t>
            </w:r>
            <w:r w:rsidR="00E15839" w:rsidRPr="00DC7355">
              <w:t xml:space="preserve"> </w:t>
            </w:r>
            <w:r w:rsidRPr="00DC7355">
              <w:t>2014</w:t>
            </w:r>
          </w:p>
        </w:tc>
        <w:tc>
          <w:tcPr>
            <w:tcW w:w="6804" w:type="dxa"/>
            <w:tcBorders>
              <w:top w:val="single" w:sz="6" w:space="0" w:color="auto"/>
              <w:bottom w:val="single" w:sz="6" w:space="0" w:color="auto"/>
              <w:right w:val="single" w:sz="6" w:space="0" w:color="auto"/>
            </w:tcBorders>
          </w:tcPr>
          <w:p w14:paraId="7884E643" w14:textId="77777777" w:rsidR="000C4FE3" w:rsidRPr="00DC7355" w:rsidRDefault="00C52D7F" w:rsidP="00752DC8">
            <w:pPr>
              <w:pStyle w:val="FP"/>
              <w:tabs>
                <w:tab w:val="left" w:pos="3118"/>
              </w:tabs>
              <w:spacing w:before="80" w:after="80"/>
              <w:ind w:left="57"/>
            </w:pPr>
            <w:r w:rsidRPr="00DC7355">
              <w:t>Publication</w:t>
            </w:r>
          </w:p>
        </w:tc>
      </w:tr>
      <w:tr w:rsidR="00CA6A20" w:rsidRPr="00DC7355" w14:paraId="51BEDEFC"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34B00F00" w14:textId="77777777" w:rsidR="00CA6A20" w:rsidRPr="00DC7355" w:rsidRDefault="00F02FBE" w:rsidP="0024511F">
            <w:pPr>
              <w:pStyle w:val="FP"/>
              <w:spacing w:before="80" w:after="80"/>
              <w:ind w:left="57"/>
            </w:pPr>
            <w:r w:rsidRPr="00DC7355">
              <w:t>V1.4.1</w:t>
            </w:r>
          </w:p>
        </w:tc>
        <w:tc>
          <w:tcPr>
            <w:tcW w:w="1588" w:type="dxa"/>
            <w:tcBorders>
              <w:top w:val="single" w:sz="6" w:space="0" w:color="auto"/>
              <w:left w:val="single" w:sz="6" w:space="0" w:color="auto"/>
              <w:bottom w:val="single" w:sz="6" w:space="0" w:color="auto"/>
              <w:right w:val="single" w:sz="6" w:space="0" w:color="auto"/>
            </w:tcBorders>
          </w:tcPr>
          <w:p w14:paraId="613C54DB" w14:textId="7694B98D" w:rsidR="00CA6A20" w:rsidRPr="00DC7355" w:rsidRDefault="005B1176" w:rsidP="0024511F">
            <w:pPr>
              <w:pStyle w:val="FP"/>
              <w:spacing w:before="80" w:after="80"/>
              <w:ind w:left="57"/>
            </w:pPr>
            <w:r w:rsidRPr="00DC7355">
              <w:t>June</w:t>
            </w:r>
            <w:r w:rsidR="00E15839" w:rsidRPr="00DC7355">
              <w:t xml:space="preserve"> </w:t>
            </w:r>
            <w:r w:rsidR="00F02FBE" w:rsidRPr="00DC7355">
              <w:t>2015</w:t>
            </w:r>
          </w:p>
        </w:tc>
        <w:tc>
          <w:tcPr>
            <w:tcW w:w="6804" w:type="dxa"/>
            <w:tcBorders>
              <w:top w:val="single" w:sz="6" w:space="0" w:color="auto"/>
              <w:bottom w:val="single" w:sz="6" w:space="0" w:color="auto"/>
              <w:right w:val="single" w:sz="6" w:space="0" w:color="auto"/>
            </w:tcBorders>
          </w:tcPr>
          <w:p w14:paraId="629037F0" w14:textId="77777777" w:rsidR="00CA6A20" w:rsidRPr="00DC7355" w:rsidRDefault="00F02FBE" w:rsidP="00752DC8">
            <w:pPr>
              <w:pStyle w:val="FP"/>
              <w:tabs>
                <w:tab w:val="left" w:pos="3118"/>
              </w:tabs>
              <w:spacing w:before="80" w:after="80"/>
              <w:ind w:left="57"/>
            </w:pPr>
            <w:r w:rsidRPr="00DC7355">
              <w:t>Publication</w:t>
            </w:r>
          </w:p>
        </w:tc>
      </w:tr>
      <w:tr w:rsidR="00A42C44" w:rsidRPr="00DC7355" w14:paraId="5A8489C4"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227D397F" w14:textId="2C008F30" w:rsidR="00A42C44" w:rsidRPr="00DC7355" w:rsidRDefault="00946D99" w:rsidP="0024511F">
            <w:pPr>
              <w:pStyle w:val="FP"/>
              <w:spacing w:before="80" w:after="80"/>
              <w:ind w:left="57"/>
            </w:pPr>
            <w:r w:rsidRPr="00DC7355">
              <w:t>V1.5.1</w:t>
            </w:r>
          </w:p>
        </w:tc>
        <w:tc>
          <w:tcPr>
            <w:tcW w:w="1588" w:type="dxa"/>
            <w:tcBorders>
              <w:top w:val="single" w:sz="6" w:space="0" w:color="auto"/>
              <w:left w:val="single" w:sz="6" w:space="0" w:color="auto"/>
              <w:bottom w:val="single" w:sz="6" w:space="0" w:color="auto"/>
              <w:right w:val="single" w:sz="6" w:space="0" w:color="auto"/>
            </w:tcBorders>
          </w:tcPr>
          <w:p w14:paraId="39138FB5" w14:textId="7339C292" w:rsidR="00A42C44" w:rsidRPr="00DC7355" w:rsidRDefault="00946D99" w:rsidP="0024511F">
            <w:pPr>
              <w:pStyle w:val="FP"/>
              <w:spacing w:before="80" w:after="80"/>
              <w:ind w:left="57"/>
            </w:pPr>
            <w:r w:rsidRPr="00DC7355">
              <w:t>May</w:t>
            </w:r>
            <w:r w:rsidR="00E15839" w:rsidRPr="00DC7355">
              <w:t xml:space="preserve"> </w:t>
            </w:r>
            <w:r w:rsidRPr="00DC7355">
              <w:t>2017</w:t>
            </w:r>
          </w:p>
        </w:tc>
        <w:tc>
          <w:tcPr>
            <w:tcW w:w="6804" w:type="dxa"/>
            <w:tcBorders>
              <w:top w:val="single" w:sz="6" w:space="0" w:color="auto"/>
              <w:bottom w:val="single" w:sz="6" w:space="0" w:color="auto"/>
              <w:right w:val="single" w:sz="6" w:space="0" w:color="auto"/>
            </w:tcBorders>
          </w:tcPr>
          <w:p w14:paraId="3E7CF30A" w14:textId="44A5562B" w:rsidR="00A42C44" w:rsidRPr="00DC7355" w:rsidRDefault="00946D99" w:rsidP="00752DC8">
            <w:pPr>
              <w:pStyle w:val="FP"/>
              <w:tabs>
                <w:tab w:val="left" w:pos="3118"/>
              </w:tabs>
              <w:spacing w:before="80" w:after="80"/>
              <w:ind w:left="57"/>
            </w:pPr>
            <w:r w:rsidRPr="00DC7355">
              <w:t>Publication</w:t>
            </w:r>
          </w:p>
        </w:tc>
      </w:tr>
      <w:tr w:rsidR="009B558E" w:rsidRPr="00DC7355" w14:paraId="31B4F8A0"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3475C3E2" w14:textId="77777777" w:rsidR="009B558E" w:rsidRPr="00DC7355" w:rsidRDefault="009B558E" w:rsidP="00FB4B80">
            <w:pPr>
              <w:pStyle w:val="FP"/>
              <w:spacing w:before="80" w:after="80"/>
              <w:ind w:left="57"/>
            </w:pPr>
            <w:r w:rsidRPr="00DC7355">
              <w:t>V1.6.1</w:t>
            </w:r>
          </w:p>
        </w:tc>
        <w:tc>
          <w:tcPr>
            <w:tcW w:w="1588" w:type="dxa"/>
            <w:tcBorders>
              <w:top w:val="single" w:sz="6" w:space="0" w:color="auto"/>
              <w:left w:val="single" w:sz="6" w:space="0" w:color="auto"/>
              <w:bottom w:val="single" w:sz="6" w:space="0" w:color="auto"/>
              <w:right w:val="single" w:sz="6" w:space="0" w:color="auto"/>
            </w:tcBorders>
          </w:tcPr>
          <w:p w14:paraId="24E8844E" w14:textId="7B8DAFCB" w:rsidR="009B558E" w:rsidRPr="00DC7355" w:rsidRDefault="009B558E" w:rsidP="00FB4B80">
            <w:pPr>
              <w:pStyle w:val="FP"/>
              <w:spacing w:before="80" w:after="80"/>
              <w:ind w:left="57"/>
            </w:pPr>
            <w:r w:rsidRPr="00DC7355">
              <w:t>May</w:t>
            </w:r>
            <w:r w:rsidR="00E15839" w:rsidRPr="00DC7355">
              <w:t xml:space="preserve"> </w:t>
            </w:r>
            <w:r w:rsidRPr="00DC7355">
              <w:t>2018</w:t>
            </w:r>
          </w:p>
        </w:tc>
        <w:tc>
          <w:tcPr>
            <w:tcW w:w="6804" w:type="dxa"/>
            <w:tcBorders>
              <w:top w:val="single" w:sz="6" w:space="0" w:color="auto"/>
              <w:bottom w:val="single" w:sz="6" w:space="0" w:color="auto"/>
              <w:right w:val="single" w:sz="6" w:space="0" w:color="auto"/>
            </w:tcBorders>
          </w:tcPr>
          <w:p w14:paraId="07285797" w14:textId="77777777" w:rsidR="009B558E" w:rsidRPr="00DC7355" w:rsidRDefault="009B558E" w:rsidP="00752DC8">
            <w:pPr>
              <w:pStyle w:val="FP"/>
              <w:tabs>
                <w:tab w:val="left" w:pos="3118"/>
              </w:tabs>
              <w:spacing w:before="80" w:after="80"/>
              <w:ind w:left="57"/>
            </w:pPr>
            <w:r w:rsidRPr="00DC7355">
              <w:t>Publication</w:t>
            </w:r>
          </w:p>
        </w:tc>
      </w:tr>
      <w:tr w:rsidR="003F09D5" w:rsidRPr="00DC7355" w14:paraId="2CB17FAE"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7CE2179D" w14:textId="307BFFB8" w:rsidR="003F09D5" w:rsidRPr="00DC7355" w:rsidRDefault="003F09D5" w:rsidP="00FB4B80">
            <w:pPr>
              <w:pStyle w:val="FP"/>
              <w:spacing w:before="80" w:after="80"/>
              <w:ind w:left="57"/>
            </w:pPr>
            <w:r w:rsidRPr="00DC7355">
              <w:t>V1.7.1</w:t>
            </w:r>
          </w:p>
        </w:tc>
        <w:tc>
          <w:tcPr>
            <w:tcW w:w="1588" w:type="dxa"/>
            <w:tcBorders>
              <w:top w:val="single" w:sz="6" w:space="0" w:color="auto"/>
              <w:left w:val="single" w:sz="6" w:space="0" w:color="auto"/>
              <w:bottom w:val="single" w:sz="6" w:space="0" w:color="auto"/>
              <w:right w:val="single" w:sz="6" w:space="0" w:color="auto"/>
            </w:tcBorders>
          </w:tcPr>
          <w:p w14:paraId="08B0DB46" w14:textId="15C6CA95" w:rsidR="003F09D5" w:rsidRPr="00DC7355" w:rsidRDefault="003F09D5" w:rsidP="00FB4B80">
            <w:pPr>
              <w:pStyle w:val="FP"/>
              <w:spacing w:before="80" w:after="80"/>
              <w:ind w:left="57"/>
            </w:pPr>
            <w:r w:rsidRPr="00DC7355">
              <w:t>April</w:t>
            </w:r>
            <w:r w:rsidR="00E15839" w:rsidRPr="00DC7355">
              <w:t xml:space="preserve"> </w:t>
            </w:r>
            <w:r w:rsidRPr="00DC7355">
              <w:t>2019</w:t>
            </w:r>
          </w:p>
        </w:tc>
        <w:tc>
          <w:tcPr>
            <w:tcW w:w="6804" w:type="dxa"/>
            <w:tcBorders>
              <w:top w:val="single" w:sz="6" w:space="0" w:color="auto"/>
              <w:bottom w:val="single" w:sz="6" w:space="0" w:color="auto"/>
              <w:right w:val="single" w:sz="6" w:space="0" w:color="auto"/>
            </w:tcBorders>
          </w:tcPr>
          <w:p w14:paraId="03D8BC03" w14:textId="51D393EA" w:rsidR="003F09D5" w:rsidRPr="00DC7355" w:rsidRDefault="003F09D5" w:rsidP="00752DC8">
            <w:pPr>
              <w:pStyle w:val="FP"/>
              <w:tabs>
                <w:tab w:val="left" w:pos="3118"/>
              </w:tabs>
              <w:spacing w:before="80" w:after="80"/>
              <w:ind w:left="57"/>
            </w:pPr>
            <w:r w:rsidRPr="00DC7355">
              <w:t>Publication</w:t>
            </w:r>
          </w:p>
        </w:tc>
      </w:tr>
      <w:tr w:rsidR="005F7332" w:rsidRPr="00DC7355" w14:paraId="0E26CC05"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2C778B1D" w14:textId="6E0F0D0A" w:rsidR="005F7332" w:rsidRPr="00DC7355" w:rsidRDefault="005F7332" w:rsidP="00202121">
            <w:pPr>
              <w:pStyle w:val="FP"/>
              <w:spacing w:before="80" w:after="80"/>
              <w:ind w:left="57"/>
              <w:rPr>
                <w:highlight w:val="yellow"/>
              </w:rPr>
            </w:pPr>
            <w:r w:rsidRPr="00DC7355">
              <w:t>V1.8.1</w:t>
            </w:r>
          </w:p>
        </w:tc>
        <w:tc>
          <w:tcPr>
            <w:tcW w:w="1588" w:type="dxa"/>
            <w:tcBorders>
              <w:top w:val="single" w:sz="6" w:space="0" w:color="auto"/>
              <w:left w:val="single" w:sz="6" w:space="0" w:color="auto"/>
              <w:bottom w:val="single" w:sz="6" w:space="0" w:color="auto"/>
              <w:right w:val="single" w:sz="6" w:space="0" w:color="auto"/>
            </w:tcBorders>
          </w:tcPr>
          <w:p w14:paraId="0120B0DB" w14:textId="3BF8D2AA" w:rsidR="005F7332" w:rsidRPr="00DC7355" w:rsidRDefault="005F7332" w:rsidP="00202121">
            <w:pPr>
              <w:pStyle w:val="FP"/>
              <w:spacing w:before="80" w:after="80"/>
              <w:ind w:left="57"/>
            </w:pPr>
            <w:r w:rsidRPr="00DC7355">
              <w:t>April</w:t>
            </w:r>
            <w:r w:rsidR="00E15839" w:rsidRPr="00DC7355">
              <w:t xml:space="preserve"> </w:t>
            </w:r>
            <w:r w:rsidRPr="00DC7355">
              <w:t>2021</w:t>
            </w:r>
          </w:p>
        </w:tc>
        <w:tc>
          <w:tcPr>
            <w:tcW w:w="6804" w:type="dxa"/>
            <w:tcBorders>
              <w:top w:val="single" w:sz="6" w:space="0" w:color="auto"/>
              <w:bottom w:val="single" w:sz="6" w:space="0" w:color="auto"/>
              <w:right w:val="single" w:sz="6" w:space="0" w:color="auto"/>
            </w:tcBorders>
          </w:tcPr>
          <w:p w14:paraId="5E2D6273" w14:textId="725D01D5" w:rsidR="005F7332" w:rsidRPr="00DC7355" w:rsidRDefault="00752DC8" w:rsidP="00752DC8">
            <w:pPr>
              <w:pStyle w:val="FP"/>
              <w:tabs>
                <w:tab w:val="left" w:pos="3118"/>
              </w:tabs>
              <w:spacing w:before="80" w:after="80"/>
              <w:ind w:left="57"/>
            </w:pPr>
            <w:r>
              <w:t>Membership Approval Procedure</w:t>
            </w:r>
            <w:r>
              <w:tab/>
              <w:t>MV 20210626:</w:t>
            </w:r>
            <w:r w:rsidR="00FA5D51">
              <w:tab/>
            </w:r>
            <w:r>
              <w:t>2021-04-27 to 2021-06-28</w:t>
            </w:r>
          </w:p>
        </w:tc>
      </w:tr>
      <w:tr w:rsidR="00752DC8" w:rsidRPr="00DC7355" w14:paraId="1FCA5734" w14:textId="77777777" w:rsidTr="00E15839">
        <w:trPr>
          <w:cantSplit/>
          <w:jc w:val="center"/>
        </w:trPr>
        <w:tc>
          <w:tcPr>
            <w:tcW w:w="1247" w:type="dxa"/>
            <w:tcBorders>
              <w:top w:val="single" w:sz="6" w:space="0" w:color="auto"/>
              <w:left w:val="single" w:sz="6" w:space="0" w:color="auto"/>
              <w:bottom w:val="single" w:sz="6" w:space="0" w:color="auto"/>
              <w:right w:val="single" w:sz="6" w:space="0" w:color="auto"/>
            </w:tcBorders>
          </w:tcPr>
          <w:p w14:paraId="57312269" w14:textId="668414E8" w:rsidR="00752DC8" w:rsidRPr="00DC7355" w:rsidRDefault="00752DC8" w:rsidP="00202121">
            <w:pPr>
              <w:pStyle w:val="FP"/>
              <w:spacing w:before="80" w:after="80"/>
              <w:ind w:left="57"/>
            </w:pPr>
            <w:r>
              <w:t>V1.8.1</w:t>
            </w:r>
          </w:p>
        </w:tc>
        <w:tc>
          <w:tcPr>
            <w:tcW w:w="1588" w:type="dxa"/>
            <w:tcBorders>
              <w:top w:val="single" w:sz="6" w:space="0" w:color="auto"/>
              <w:left w:val="single" w:sz="6" w:space="0" w:color="auto"/>
              <w:bottom w:val="single" w:sz="6" w:space="0" w:color="auto"/>
              <w:right w:val="single" w:sz="6" w:space="0" w:color="auto"/>
            </w:tcBorders>
          </w:tcPr>
          <w:p w14:paraId="1301EC3D" w14:textId="7422FE97" w:rsidR="00752DC8" w:rsidRPr="00DC7355" w:rsidRDefault="00752DC8" w:rsidP="00202121">
            <w:pPr>
              <w:pStyle w:val="FP"/>
              <w:spacing w:before="80" w:after="80"/>
              <w:ind w:left="57"/>
            </w:pPr>
            <w:r>
              <w:t>June 2021</w:t>
            </w:r>
          </w:p>
        </w:tc>
        <w:tc>
          <w:tcPr>
            <w:tcW w:w="6804" w:type="dxa"/>
            <w:tcBorders>
              <w:top w:val="single" w:sz="6" w:space="0" w:color="auto"/>
              <w:bottom w:val="single" w:sz="6" w:space="0" w:color="auto"/>
              <w:right w:val="single" w:sz="6" w:space="0" w:color="auto"/>
            </w:tcBorders>
          </w:tcPr>
          <w:p w14:paraId="4BD0AEAF" w14:textId="7D8DDFC9" w:rsidR="00752DC8" w:rsidRDefault="00752DC8" w:rsidP="00752DC8">
            <w:pPr>
              <w:pStyle w:val="FP"/>
              <w:tabs>
                <w:tab w:val="left" w:pos="3118"/>
              </w:tabs>
              <w:spacing w:before="80" w:after="80"/>
              <w:ind w:left="57"/>
            </w:pPr>
            <w:r>
              <w:t>Publication</w:t>
            </w:r>
          </w:p>
        </w:tc>
      </w:tr>
    </w:tbl>
    <w:p w14:paraId="29A61AD1" w14:textId="77777777" w:rsidR="000F1CCA" w:rsidRPr="00DC7355" w:rsidRDefault="000F1CCA" w:rsidP="00327709"/>
    <w:sectPr w:rsidR="000F1CCA" w:rsidRPr="00DC7355" w:rsidSect="00752DC8">
      <w:headerReference w:type="default" r:id="rId85"/>
      <w:footerReference w:type="default" r:id="rId86"/>
      <w:footnotePr>
        <w:numRestart w:val="eachSect"/>
      </w:footnotePr>
      <w:pgSz w:w="11907" w:h="16840"/>
      <w:pgMar w:top="1417" w:right="1134" w:bottom="1134" w:left="1134" w:header="850" w:footer="34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s Grabowski" w:date="2022-01-10T14:10:00Z" w:initials="JG">
    <w:p w14:paraId="739D2B5E" w14:textId="00B8F2B4" w:rsidR="00887279" w:rsidRPr="00887279" w:rsidRDefault="00887279">
      <w:pPr>
        <w:pStyle w:val="Kommentartext"/>
        <w:rPr>
          <w:lang w:val="en-US"/>
        </w:rPr>
      </w:pPr>
      <w:r>
        <w:rPr>
          <w:rStyle w:val="Kommentarzeichen"/>
        </w:rPr>
        <w:annotationRef/>
      </w:r>
      <w:r w:rsidRPr="00887279">
        <w:rPr>
          <w:lang w:val="en-US"/>
        </w:rPr>
        <w:t>Please update version number and date</w:t>
      </w:r>
    </w:p>
  </w:comment>
  <w:comment w:id="245" w:author="Rennoch, Axel" w:date="2021-11-05T14:50:00Z" w:initials="RA">
    <w:p w14:paraId="49F8426D" w14:textId="77777777" w:rsidR="00C46F20" w:rsidRPr="0021536B" w:rsidRDefault="00C46F20" w:rsidP="00C46F20">
      <w:pPr>
        <w:pStyle w:val="Kommentartext"/>
        <w:rPr>
          <w:lang w:val="de-DE"/>
        </w:rPr>
      </w:pPr>
      <w:r>
        <w:rPr>
          <w:rStyle w:val="Kommentarzeichen"/>
        </w:rPr>
        <w:annotationRef/>
      </w:r>
      <w:r>
        <w:rPr>
          <w:lang w:val="de-DE"/>
        </w:rPr>
        <w:t>177. FunctionStatement?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9D2B5E" w15:done="0"/>
  <w15:commentEx w15:paraId="49F8426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2128B" w14:textId="77777777" w:rsidR="004A110C" w:rsidRDefault="004A110C">
      <w:r>
        <w:separator/>
      </w:r>
    </w:p>
  </w:endnote>
  <w:endnote w:type="continuationSeparator" w:id="0">
    <w:p w14:paraId="1D87CA97" w14:textId="77777777" w:rsidR="004A110C" w:rsidRDefault="004A110C">
      <w:r>
        <w:continuationSeparator/>
      </w:r>
    </w:p>
  </w:endnote>
  <w:endnote w:type="continuationNotice" w:id="1">
    <w:p w14:paraId="5B7728EE" w14:textId="77777777" w:rsidR="004A110C" w:rsidRDefault="004A11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1245D" w14:textId="77777777" w:rsidR="00887279" w:rsidRDefault="00887279">
    <w:pPr>
      <w:pStyle w:val="Fuzeile"/>
    </w:pPr>
  </w:p>
  <w:p w14:paraId="632CC426" w14:textId="77777777" w:rsidR="00887279" w:rsidRDefault="008872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D4ADF" w14:textId="7356ADA9" w:rsidR="00887279" w:rsidRPr="00752DC8" w:rsidRDefault="00887279" w:rsidP="00752DC8">
    <w:pPr>
      <w:pStyle w:val="Fuzeile"/>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F3089" w14:textId="77777777" w:rsidR="004A110C" w:rsidRDefault="004A110C">
      <w:r>
        <w:separator/>
      </w:r>
    </w:p>
  </w:footnote>
  <w:footnote w:type="continuationSeparator" w:id="0">
    <w:p w14:paraId="32E8A509" w14:textId="77777777" w:rsidR="004A110C" w:rsidRDefault="004A110C">
      <w:r>
        <w:continuationSeparator/>
      </w:r>
    </w:p>
  </w:footnote>
  <w:footnote w:type="continuationNotice" w:id="1">
    <w:p w14:paraId="5EA26AB9" w14:textId="77777777" w:rsidR="004A110C" w:rsidRDefault="004A110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B9BA3" w14:textId="77777777" w:rsidR="00887279" w:rsidRDefault="00887279">
    <w:pPr>
      <w:pStyle w:val="Kopfzeile"/>
    </w:pPr>
    <w:r>
      <w:rPr>
        <w:lang w:val="de-DE" w:eastAsia="de-DE"/>
      </w:rPr>
      <w:drawing>
        <wp:anchor distT="0" distB="0" distL="114300" distR="114300" simplePos="0" relativeHeight="251659264" behindDoc="1" locked="0" layoutInCell="1" allowOverlap="1" wp14:anchorId="58890CAC" wp14:editId="1CB80AC9">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902D6" w14:textId="20E97E63" w:rsidR="00887279" w:rsidRDefault="00887279" w:rsidP="00752DC8">
    <w:pPr>
      <w:pStyle w:val="Kopfzeile"/>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C46F20">
      <w:t>ETSI ES 202 781 V1.X.X (2022-XX)</w:t>
    </w:r>
    <w:r>
      <w:rPr>
        <w:noProof w:val="0"/>
      </w:rPr>
      <w:fldChar w:fldCharType="end"/>
    </w:r>
  </w:p>
  <w:p w14:paraId="4EEEAC8D" w14:textId="4666CCDE" w:rsidR="00887279" w:rsidRDefault="00887279" w:rsidP="00752DC8">
    <w:pPr>
      <w:pStyle w:val="Kopfzeile"/>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rsidR="00C46F20">
      <w:t>100</w:t>
    </w:r>
    <w:r>
      <w:rPr>
        <w:noProof w:val="0"/>
      </w:rPr>
      <w:fldChar w:fldCharType="end"/>
    </w:r>
  </w:p>
  <w:p w14:paraId="355E6AC6" w14:textId="3458AB8E" w:rsidR="00887279" w:rsidRDefault="00887279" w:rsidP="00752DC8">
    <w:pPr>
      <w:pStyle w:val="Kopfzeile"/>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7AE3407F" w14:textId="77777777" w:rsidR="00887279" w:rsidRPr="00752DC8" w:rsidRDefault="00887279" w:rsidP="00752D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50ED7F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ennummer3"/>
      <w:lvlText w:val="%1."/>
      <w:lvlJc w:val="left"/>
      <w:pPr>
        <w:tabs>
          <w:tab w:val="num" w:pos="926"/>
        </w:tabs>
        <w:ind w:left="926" w:hanging="360"/>
      </w:pPr>
    </w:lvl>
  </w:abstractNum>
  <w:abstractNum w:abstractNumId="3" w15:restartNumberingAfterBreak="0">
    <w:nsid w:val="00000002"/>
    <w:multiLevelType w:val="singleLevel"/>
    <w:tmpl w:val="00000002"/>
    <w:name w:val="WW8Num2"/>
    <w:lvl w:ilvl="0">
      <w:start w:val="1"/>
      <w:numFmt w:val="decimal"/>
      <w:lvlText w:val="%1."/>
      <w:lvlJc w:val="left"/>
      <w:pPr>
        <w:tabs>
          <w:tab w:val="num" w:pos="1492"/>
        </w:tabs>
        <w:ind w:left="1492" w:hanging="360"/>
      </w:pPr>
      <w:rPr>
        <w:rFonts w:cs="Times New Roman"/>
      </w:rPr>
    </w:lvl>
  </w:abstractNum>
  <w:abstractNum w:abstractNumId="4" w15:restartNumberingAfterBreak="0">
    <w:nsid w:val="00000003"/>
    <w:multiLevelType w:val="singleLevel"/>
    <w:tmpl w:val="00000003"/>
    <w:name w:val="WW8Num3"/>
    <w:lvl w:ilvl="0">
      <w:start w:val="1"/>
      <w:numFmt w:val="decimal"/>
      <w:lvlText w:val="%1."/>
      <w:lvlJc w:val="left"/>
      <w:pPr>
        <w:tabs>
          <w:tab w:val="num" w:pos="1209"/>
        </w:tabs>
        <w:ind w:left="1209" w:hanging="360"/>
      </w:pPr>
      <w:rPr>
        <w:rFonts w:cs="Times New Roman"/>
      </w:rPr>
    </w:lvl>
  </w:abstractNum>
  <w:abstractNum w:abstractNumId="5" w15:restartNumberingAfterBreak="0">
    <w:nsid w:val="00000004"/>
    <w:multiLevelType w:val="singleLevel"/>
    <w:tmpl w:val="00000004"/>
    <w:name w:val="WW8Num4"/>
    <w:lvl w:ilvl="0">
      <w:start w:val="1"/>
      <w:numFmt w:val="decimal"/>
      <w:lvlText w:val="%1."/>
      <w:lvlJc w:val="left"/>
      <w:pPr>
        <w:tabs>
          <w:tab w:val="num" w:pos="926"/>
        </w:tabs>
        <w:ind w:left="926" w:hanging="360"/>
      </w:pPr>
      <w:rPr>
        <w:rFonts w:cs="Times New Roman"/>
      </w:rPr>
    </w:lvl>
  </w:abstractNum>
  <w:abstractNum w:abstractNumId="6" w15:restartNumberingAfterBreak="0">
    <w:nsid w:val="00000005"/>
    <w:multiLevelType w:val="singleLevel"/>
    <w:tmpl w:val="00000005"/>
    <w:name w:val="WW8Num5"/>
    <w:lvl w:ilvl="0">
      <w:start w:val="1"/>
      <w:numFmt w:val="bullet"/>
      <w:lvlText w:val=""/>
      <w:lvlJc w:val="left"/>
      <w:pPr>
        <w:tabs>
          <w:tab w:val="num" w:pos="1492"/>
        </w:tabs>
        <w:ind w:left="1492" w:hanging="360"/>
      </w:pPr>
      <w:rPr>
        <w:rFonts w:ascii="Symbol" w:hAnsi="Symbol"/>
      </w:rPr>
    </w:lvl>
  </w:abstractNum>
  <w:abstractNum w:abstractNumId="7" w15:restartNumberingAfterBreak="0">
    <w:nsid w:val="00000006"/>
    <w:multiLevelType w:val="singleLevel"/>
    <w:tmpl w:val="00000006"/>
    <w:name w:val="WW8Num6"/>
    <w:lvl w:ilvl="0">
      <w:start w:val="1"/>
      <w:numFmt w:val="bullet"/>
      <w:lvlText w:val=""/>
      <w:lvlJc w:val="left"/>
      <w:pPr>
        <w:tabs>
          <w:tab w:val="num" w:pos="1644"/>
        </w:tabs>
        <w:ind w:left="1644" w:hanging="453"/>
      </w:pPr>
      <w:rPr>
        <w:rFonts w:ascii="Wingdings" w:hAnsi="Wingdings"/>
      </w:rPr>
    </w:lvl>
  </w:abstractNum>
  <w:abstractNum w:abstractNumId="8" w15:restartNumberingAfterBreak="0">
    <w:nsid w:val="00000007"/>
    <w:multiLevelType w:val="singleLevel"/>
    <w:tmpl w:val="00000007"/>
    <w:name w:val="WW8Num7"/>
    <w:lvl w:ilvl="0">
      <w:start w:val="1"/>
      <w:numFmt w:val="bullet"/>
      <w:lvlText w:val=""/>
      <w:lvlJc w:val="left"/>
      <w:pPr>
        <w:tabs>
          <w:tab w:val="num" w:pos="737"/>
        </w:tabs>
        <w:ind w:left="737" w:hanging="453"/>
      </w:pPr>
      <w:rPr>
        <w:rFonts w:ascii="Symbol" w:hAnsi="Symbol"/>
      </w:rPr>
    </w:lvl>
  </w:abstractNum>
  <w:abstractNum w:abstractNumId="9" w15:restartNumberingAfterBreak="0">
    <w:nsid w:val="00000008"/>
    <w:multiLevelType w:val="singleLevel"/>
    <w:tmpl w:val="00000008"/>
    <w:name w:val="WW8Num10"/>
    <w:lvl w:ilvl="0">
      <w:start w:val="1"/>
      <w:numFmt w:val="lowerLetter"/>
      <w:lvlText w:val="%1)"/>
      <w:lvlJc w:val="left"/>
      <w:pPr>
        <w:tabs>
          <w:tab w:val="num" w:pos="813"/>
        </w:tabs>
        <w:ind w:left="813" w:hanging="453"/>
      </w:pPr>
      <w:rPr>
        <w:rFonts w:cs="Times New Roman"/>
      </w:rPr>
    </w:lvl>
  </w:abstractNum>
  <w:abstractNum w:abstractNumId="10" w15:restartNumberingAfterBreak="0">
    <w:nsid w:val="00000009"/>
    <w:multiLevelType w:val="singleLevel"/>
    <w:tmpl w:val="00000009"/>
    <w:name w:val="WW8Num11"/>
    <w:lvl w:ilvl="0">
      <w:start w:val="1"/>
      <w:numFmt w:val="bullet"/>
      <w:lvlText w:val="-"/>
      <w:lvlJc w:val="left"/>
      <w:pPr>
        <w:tabs>
          <w:tab w:val="num" w:pos="1191"/>
        </w:tabs>
        <w:ind w:left="1191" w:hanging="454"/>
      </w:pPr>
      <w:rPr>
        <w:rFonts w:ascii="Courier New" w:eastAsia="Times New Roman"/>
      </w:rPr>
    </w:lvl>
  </w:abstractNum>
  <w:abstractNum w:abstractNumId="11" w15:restartNumberingAfterBreak="0">
    <w:nsid w:val="0000000A"/>
    <w:multiLevelType w:val="multilevel"/>
    <w:tmpl w:val="0000000A"/>
    <w:name w:val="WW8Num12"/>
    <w:lvl w:ilvl="0">
      <w:start w:val="1"/>
      <w:numFmt w:val="lowerLetter"/>
      <w:lvlText w:val="%1)"/>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000000B"/>
    <w:multiLevelType w:val="multilevel"/>
    <w:tmpl w:val="0000000B"/>
    <w:name w:val="WW8Num13"/>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000000C"/>
    <w:multiLevelType w:val="multilevel"/>
    <w:tmpl w:val="0000000C"/>
    <w:name w:val="WW8Num14"/>
    <w:lvl w:ilvl="0">
      <w:start w:val="1"/>
      <w:numFmt w:val="none"/>
      <w:suff w:val="nothing"/>
      <w:lvlText w:val=""/>
      <w:lvlJc w:val="left"/>
      <w:pPr>
        <w:tabs>
          <w:tab w:val="num" w:pos="0"/>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0D"/>
    <w:multiLevelType w:val="multilevel"/>
    <w:tmpl w:val="0000000D"/>
    <w:name w:val="WW8Num15"/>
    <w:lvl w:ilvl="0">
      <w:start w:val="1"/>
      <w:numFmt w:val="none"/>
      <w:suff w:val="nothing"/>
      <w:lvlText w:val=""/>
      <w:lvlJc w:val="left"/>
      <w:pPr>
        <w:tabs>
          <w:tab w:val="num" w:pos="0"/>
        </w:tabs>
        <w:ind w:left="283" w:hanging="283"/>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0E"/>
    <w:multiLevelType w:val="multilevel"/>
    <w:tmpl w:val="0000000E"/>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Courier New" w:eastAsia="Times New Roman"/>
      </w:rPr>
    </w:lvl>
    <w:lvl w:ilvl="2">
      <w:start w:val="1"/>
      <w:numFmt w:val="bullet"/>
      <w:lvlText w:val="▪"/>
      <w:lvlJc w:val="left"/>
      <w:pPr>
        <w:tabs>
          <w:tab w:val="num" w:pos="1440"/>
        </w:tabs>
        <w:ind w:left="1440" w:hanging="360"/>
      </w:pPr>
      <w:rPr>
        <w:rFonts w:ascii="Courier New"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Courier New" w:eastAsia="Times New Roman"/>
      </w:rPr>
    </w:lvl>
    <w:lvl w:ilvl="5">
      <w:start w:val="1"/>
      <w:numFmt w:val="bullet"/>
      <w:lvlText w:val="▪"/>
      <w:lvlJc w:val="left"/>
      <w:pPr>
        <w:tabs>
          <w:tab w:val="num" w:pos="2520"/>
        </w:tabs>
        <w:ind w:left="2520" w:hanging="360"/>
      </w:pPr>
      <w:rPr>
        <w:rFonts w:ascii="Courier New"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Courier New" w:eastAsia="Times New Roman"/>
      </w:rPr>
    </w:lvl>
    <w:lvl w:ilvl="8">
      <w:start w:val="1"/>
      <w:numFmt w:val="bullet"/>
      <w:lvlText w:val="▪"/>
      <w:lvlJc w:val="left"/>
      <w:pPr>
        <w:tabs>
          <w:tab w:val="num" w:pos="3600"/>
        </w:tabs>
        <w:ind w:left="3600" w:hanging="360"/>
      </w:pPr>
      <w:rPr>
        <w:rFonts w:ascii="Courier New" w:eastAsia="Times New Roman"/>
      </w:rPr>
    </w:lvl>
  </w:abstractNum>
  <w:abstractNum w:abstractNumId="16" w15:restartNumberingAfterBreak="0">
    <w:nsid w:val="00000010"/>
    <w:multiLevelType w:val="multilevel"/>
    <w:tmpl w:val="00000010"/>
    <w:name w:val="WW8Num2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Courier New" w:eastAsia="Times New Roman"/>
      </w:rPr>
    </w:lvl>
    <w:lvl w:ilvl="2">
      <w:start w:val="1"/>
      <w:numFmt w:val="bullet"/>
      <w:lvlText w:val="▪"/>
      <w:lvlJc w:val="left"/>
      <w:pPr>
        <w:tabs>
          <w:tab w:val="num" w:pos="1440"/>
        </w:tabs>
        <w:ind w:left="1440" w:hanging="360"/>
      </w:pPr>
      <w:rPr>
        <w:rFonts w:ascii="Courier New"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Courier New" w:eastAsia="Times New Roman"/>
      </w:rPr>
    </w:lvl>
    <w:lvl w:ilvl="5">
      <w:start w:val="1"/>
      <w:numFmt w:val="bullet"/>
      <w:lvlText w:val="▪"/>
      <w:lvlJc w:val="left"/>
      <w:pPr>
        <w:tabs>
          <w:tab w:val="num" w:pos="2520"/>
        </w:tabs>
        <w:ind w:left="2520" w:hanging="360"/>
      </w:pPr>
      <w:rPr>
        <w:rFonts w:ascii="Courier New"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Courier New" w:eastAsia="Times New Roman"/>
      </w:rPr>
    </w:lvl>
    <w:lvl w:ilvl="8">
      <w:start w:val="1"/>
      <w:numFmt w:val="bullet"/>
      <w:lvlText w:val="▪"/>
      <w:lvlJc w:val="left"/>
      <w:pPr>
        <w:tabs>
          <w:tab w:val="num" w:pos="3600"/>
        </w:tabs>
        <w:ind w:left="3600" w:hanging="360"/>
      </w:pPr>
      <w:rPr>
        <w:rFonts w:ascii="Courier New" w:eastAsia="Times New Roman"/>
      </w:rPr>
    </w:lvl>
  </w:abstractNum>
  <w:abstractNum w:abstractNumId="17" w15:restartNumberingAfterBreak="0">
    <w:nsid w:val="00000011"/>
    <w:multiLevelType w:val="multilevel"/>
    <w:tmpl w:val="00000011"/>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Courier New" w:eastAsia="Times New Roman"/>
      </w:rPr>
    </w:lvl>
    <w:lvl w:ilvl="2">
      <w:start w:val="1"/>
      <w:numFmt w:val="bullet"/>
      <w:lvlText w:val="▪"/>
      <w:lvlJc w:val="left"/>
      <w:pPr>
        <w:tabs>
          <w:tab w:val="num" w:pos="1440"/>
        </w:tabs>
        <w:ind w:left="1440" w:hanging="360"/>
      </w:pPr>
      <w:rPr>
        <w:rFonts w:ascii="Courier New" w:eastAsia="Times New Roman"/>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Courier New" w:eastAsia="Times New Roman"/>
      </w:rPr>
    </w:lvl>
    <w:lvl w:ilvl="5">
      <w:start w:val="1"/>
      <w:numFmt w:val="bullet"/>
      <w:lvlText w:val="▪"/>
      <w:lvlJc w:val="left"/>
      <w:pPr>
        <w:tabs>
          <w:tab w:val="num" w:pos="2520"/>
        </w:tabs>
        <w:ind w:left="2520" w:hanging="360"/>
      </w:pPr>
      <w:rPr>
        <w:rFonts w:ascii="Courier New" w:eastAsia="Times New Roman"/>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Courier New" w:eastAsia="Times New Roman"/>
      </w:rPr>
    </w:lvl>
    <w:lvl w:ilvl="8">
      <w:start w:val="1"/>
      <w:numFmt w:val="bullet"/>
      <w:lvlText w:val="▪"/>
      <w:lvlJc w:val="left"/>
      <w:pPr>
        <w:tabs>
          <w:tab w:val="num" w:pos="3600"/>
        </w:tabs>
        <w:ind w:left="3600" w:hanging="360"/>
      </w:pPr>
      <w:rPr>
        <w:rFonts w:ascii="Courier New" w:eastAsia="Times New Roman"/>
      </w:rPr>
    </w:lvl>
  </w:abstractNum>
  <w:abstractNum w:abstractNumId="18" w15:restartNumberingAfterBreak="0">
    <w:nsid w:val="00000012"/>
    <w:multiLevelType w:val="multilevel"/>
    <w:tmpl w:val="00000012"/>
    <w:name w:val="WW8Num22"/>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00000013"/>
    <w:multiLevelType w:val="multilevel"/>
    <w:tmpl w:val="00000013"/>
    <w:name w:val="WW8Num23"/>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00000014"/>
    <w:multiLevelType w:val="multilevel"/>
    <w:tmpl w:val="00000014"/>
    <w:name w:val="WW8Num24"/>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15:restartNumberingAfterBreak="0">
    <w:nsid w:val="00000015"/>
    <w:multiLevelType w:val="multilevel"/>
    <w:tmpl w:val="00000015"/>
    <w:name w:val="WW8Num25"/>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15:restartNumberingAfterBreak="0">
    <w:nsid w:val="00000016"/>
    <w:multiLevelType w:val="multilevel"/>
    <w:tmpl w:val="00000016"/>
    <w:name w:val="WW8Num26"/>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00000017"/>
    <w:multiLevelType w:val="multilevel"/>
    <w:tmpl w:val="00000017"/>
    <w:name w:val="WW8Num27"/>
    <w:lvl w:ilvl="0">
      <w:start w:val="1"/>
      <w:numFmt w:val="decimal"/>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4" w15:restartNumberingAfterBreak="0">
    <w:nsid w:val="00000018"/>
    <w:multiLevelType w:val="multilevel"/>
    <w:tmpl w:val="00000018"/>
    <w:name w:val="WW8Num28"/>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5" w15:restartNumberingAfterBreak="0">
    <w:nsid w:val="00000019"/>
    <w:multiLevelType w:val="multilevel"/>
    <w:tmpl w:val="00000019"/>
    <w:name w:val="WW8Num29"/>
    <w:lvl w:ilvl="0">
      <w:start w:val="1"/>
      <w:numFmt w:val="decimal"/>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6" w15:restartNumberingAfterBreak="0">
    <w:nsid w:val="0000001A"/>
    <w:multiLevelType w:val="multilevel"/>
    <w:tmpl w:val="0000001A"/>
    <w:name w:val="WW8Num30"/>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7" w15:restartNumberingAfterBreak="0">
    <w:nsid w:val="0000001B"/>
    <w:multiLevelType w:val="multilevel"/>
    <w:tmpl w:val="0000001B"/>
    <w:name w:val="WW8Num31"/>
    <w:lvl w:ilvl="0">
      <w:start w:val="1"/>
      <w:numFmt w:val="lowerLetter"/>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0000001C"/>
    <w:multiLevelType w:val="multilevel"/>
    <w:tmpl w:val="0000001C"/>
    <w:name w:val="WW8Num32"/>
    <w:lvl w:ilvl="0">
      <w:start w:val="1"/>
      <w:numFmt w:val="decimal"/>
      <w:lvlText w:val="%1)"/>
      <w:lvlJc w:val="left"/>
      <w:pPr>
        <w:tabs>
          <w:tab w:val="num" w:pos="737"/>
        </w:tabs>
        <w:ind w:left="737" w:hanging="45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9"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30"/>
  </w:num>
  <w:num w:numId="2">
    <w:abstractNumId w:val="34"/>
  </w:num>
  <w:num w:numId="3">
    <w:abstractNumId w:val="29"/>
  </w:num>
  <w:num w:numId="4">
    <w:abstractNumId w:val="31"/>
  </w:num>
  <w:num w:numId="5">
    <w:abstractNumId w:val="32"/>
  </w:num>
  <w:num w:numId="6">
    <w:abstractNumId w:val="2"/>
  </w:num>
  <w:num w:numId="7">
    <w:abstractNumId w:val="1"/>
  </w:num>
  <w:num w:numId="8">
    <w:abstractNumId w:val="0"/>
  </w:num>
  <w:num w:numId="9">
    <w:abstractNumId w:val="32"/>
    <w:lvlOverride w:ilvl="0">
      <w:startOverride w:val="1"/>
    </w:lvlOverride>
  </w:num>
  <w:num w:numId="10">
    <w:abstractNumId w:val="32"/>
    <w:lvlOverride w:ilvl="0">
      <w:startOverride w:val="1"/>
    </w:lvlOverride>
  </w:num>
  <w:num w:numId="11">
    <w:abstractNumId w:val="32"/>
    <w:lvlOverride w:ilvl="0">
      <w:startOverride w:val="1"/>
    </w:lvlOverride>
  </w:num>
  <w:num w:numId="12">
    <w:abstractNumId w:val="32"/>
    <w:lvlOverride w:ilvl="0">
      <w:startOverride w:val="1"/>
    </w:lvlOverride>
  </w:num>
  <w:num w:numId="13">
    <w:abstractNumId w:val="31"/>
    <w:lvlOverride w:ilvl="0">
      <w:startOverride w:val="1"/>
    </w:lvlOverride>
  </w:num>
  <w:num w:numId="14">
    <w:abstractNumId w:val="31"/>
    <w:lvlOverride w:ilvl="0">
      <w:startOverride w:val="1"/>
    </w:lvlOverride>
  </w:num>
  <w:num w:numId="15">
    <w:abstractNumId w:val="33"/>
  </w:num>
  <w:num w:numId="16">
    <w:abstractNumId w:val="32"/>
    <w:lvlOverride w:ilvl="0">
      <w:startOverride w:val="1"/>
    </w:lvlOverride>
  </w:num>
  <w:num w:numId="17">
    <w:abstractNumId w:val="32"/>
    <w:lvlOverride w:ilvl="0">
      <w:startOverride w:val="1"/>
    </w:lvlOverride>
  </w:num>
  <w:num w:numId="18">
    <w:abstractNumId w:val="32"/>
    <w:lvlOverride w:ilvl="0">
      <w:startOverride w:val="1"/>
    </w:lvlOverride>
  </w:num>
  <w:num w:numId="19">
    <w:abstractNumId w:val="31"/>
    <w:lvlOverride w:ilvl="0">
      <w:startOverride w:val="1"/>
    </w:lvlOverride>
  </w:num>
  <w:num w:numId="20">
    <w:abstractNumId w:val="35"/>
  </w:num>
  <w:num w:numId="21">
    <w:abstractNumId w:val="32"/>
    <w:lvlOverride w:ilvl="0">
      <w:startOverride w:val="1"/>
    </w:lvlOverride>
  </w:num>
  <w:num w:numId="22">
    <w:abstractNumId w:val="32"/>
    <w:lvlOverride w:ilvl="0">
      <w:startOverride w:val="1"/>
    </w:lvlOverride>
  </w:num>
  <w:num w:numId="23">
    <w:abstractNumId w:val="32"/>
    <w:lvlOverride w:ilvl="0">
      <w:startOverride w:val="1"/>
    </w:lvlOverride>
  </w:num>
  <w:num w:numId="24">
    <w:abstractNumId w:val="31"/>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2"/>
    <w:lvlOverride w:ilvl="0">
      <w:startOverride w:val="1"/>
    </w:lvlOverride>
  </w:num>
  <w:num w:numId="30">
    <w:abstractNumId w:val="32"/>
    <w:lvlOverride w:ilvl="0">
      <w:startOverride w:val="1"/>
    </w:lvlOverride>
  </w:num>
  <w:num w:numId="31">
    <w:abstractNumId w:val="32"/>
    <w:lvlOverride w:ilvl="0">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Grabowski">
    <w15:presenceInfo w15:providerId="Windows Live" w15:userId="c599917eea967e96"/>
  </w15:person>
  <w15:person w15:author="Rennoch, Axel">
    <w15:presenceInfo w15:providerId="AD" w15:userId="S-1-5-21-304915633-1749518693-3187353930-9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fr-FR" w:vendorID="64" w:dllVersion="6" w:nlCheck="1" w:checkStyle="1"/>
  <w:activeWritingStyle w:appName="MSWord" w:lang="en-US" w:vendorID="64" w:dllVersion="6" w:nlCheck="1" w:checkStyle="1"/>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55B"/>
    <w:rsid w:val="0000165D"/>
    <w:rsid w:val="000018F1"/>
    <w:rsid w:val="00004127"/>
    <w:rsid w:val="0000461F"/>
    <w:rsid w:val="00006D6E"/>
    <w:rsid w:val="0001186F"/>
    <w:rsid w:val="00011BC7"/>
    <w:rsid w:val="00012228"/>
    <w:rsid w:val="00014B7A"/>
    <w:rsid w:val="00016D97"/>
    <w:rsid w:val="00021FE4"/>
    <w:rsid w:val="000359BF"/>
    <w:rsid w:val="00037ABD"/>
    <w:rsid w:val="000400BC"/>
    <w:rsid w:val="00040B8D"/>
    <w:rsid w:val="00041095"/>
    <w:rsid w:val="00041C65"/>
    <w:rsid w:val="00051901"/>
    <w:rsid w:val="00053F6D"/>
    <w:rsid w:val="00055551"/>
    <w:rsid w:val="00057674"/>
    <w:rsid w:val="00061484"/>
    <w:rsid w:val="00062E25"/>
    <w:rsid w:val="00074204"/>
    <w:rsid w:val="00074ACC"/>
    <w:rsid w:val="00080245"/>
    <w:rsid w:val="00081939"/>
    <w:rsid w:val="000834AE"/>
    <w:rsid w:val="000841AA"/>
    <w:rsid w:val="00084256"/>
    <w:rsid w:val="00090DF9"/>
    <w:rsid w:val="000912A2"/>
    <w:rsid w:val="000929B3"/>
    <w:rsid w:val="00094DD9"/>
    <w:rsid w:val="000958C2"/>
    <w:rsid w:val="000A50F9"/>
    <w:rsid w:val="000A5D23"/>
    <w:rsid w:val="000A668C"/>
    <w:rsid w:val="000A6E39"/>
    <w:rsid w:val="000A7E9A"/>
    <w:rsid w:val="000B0C00"/>
    <w:rsid w:val="000B0E0B"/>
    <w:rsid w:val="000B3662"/>
    <w:rsid w:val="000B63E5"/>
    <w:rsid w:val="000B7401"/>
    <w:rsid w:val="000C2505"/>
    <w:rsid w:val="000C4FE3"/>
    <w:rsid w:val="000C6A5F"/>
    <w:rsid w:val="000C7D64"/>
    <w:rsid w:val="000D0259"/>
    <w:rsid w:val="000D5750"/>
    <w:rsid w:val="000D6CED"/>
    <w:rsid w:val="000E16B6"/>
    <w:rsid w:val="000E61F3"/>
    <w:rsid w:val="000E656E"/>
    <w:rsid w:val="000F178C"/>
    <w:rsid w:val="000F1CCA"/>
    <w:rsid w:val="000F5962"/>
    <w:rsid w:val="000F6C06"/>
    <w:rsid w:val="00100CB9"/>
    <w:rsid w:val="00102551"/>
    <w:rsid w:val="00103242"/>
    <w:rsid w:val="00103DDE"/>
    <w:rsid w:val="0010409F"/>
    <w:rsid w:val="00105E1B"/>
    <w:rsid w:val="00106157"/>
    <w:rsid w:val="00112D39"/>
    <w:rsid w:val="00113436"/>
    <w:rsid w:val="00113AC0"/>
    <w:rsid w:val="00115FF1"/>
    <w:rsid w:val="00117BFD"/>
    <w:rsid w:val="00125156"/>
    <w:rsid w:val="00131627"/>
    <w:rsid w:val="00131D55"/>
    <w:rsid w:val="00135001"/>
    <w:rsid w:val="001363D8"/>
    <w:rsid w:val="00136A30"/>
    <w:rsid w:val="00141261"/>
    <w:rsid w:val="00143141"/>
    <w:rsid w:val="001436BD"/>
    <w:rsid w:val="00145D03"/>
    <w:rsid w:val="00146C5B"/>
    <w:rsid w:val="00147C65"/>
    <w:rsid w:val="00152DD7"/>
    <w:rsid w:val="0015697B"/>
    <w:rsid w:val="00157783"/>
    <w:rsid w:val="00157B01"/>
    <w:rsid w:val="00166079"/>
    <w:rsid w:val="00166B29"/>
    <w:rsid w:val="001672BE"/>
    <w:rsid w:val="00167B5E"/>
    <w:rsid w:val="00172FEA"/>
    <w:rsid w:val="00173834"/>
    <w:rsid w:val="001778F5"/>
    <w:rsid w:val="00177ADE"/>
    <w:rsid w:val="0018192F"/>
    <w:rsid w:val="00181E70"/>
    <w:rsid w:val="00183F2A"/>
    <w:rsid w:val="0019033D"/>
    <w:rsid w:val="001909B1"/>
    <w:rsid w:val="001921E1"/>
    <w:rsid w:val="001A1E02"/>
    <w:rsid w:val="001A207D"/>
    <w:rsid w:val="001B1F18"/>
    <w:rsid w:val="001B2208"/>
    <w:rsid w:val="001B30E9"/>
    <w:rsid w:val="001B755D"/>
    <w:rsid w:val="001C2BF3"/>
    <w:rsid w:val="001C34C4"/>
    <w:rsid w:val="001D1E5C"/>
    <w:rsid w:val="001D2405"/>
    <w:rsid w:val="001D4CCB"/>
    <w:rsid w:val="001D6216"/>
    <w:rsid w:val="001D63C1"/>
    <w:rsid w:val="001E7B32"/>
    <w:rsid w:val="001E7C28"/>
    <w:rsid w:val="001F0C64"/>
    <w:rsid w:val="001F281A"/>
    <w:rsid w:val="001F5F0F"/>
    <w:rsid w:val="00202121"/>
    <w:rsid w:val="00207750"/>
    <w:rsid w:val="00215EB8"/>
    <w:rsid w:val="00220D35"/>
    <w:rsid w:val="00222B9B"/>
    <w:rsid w:val="00225A1D"/>
    <w:rsid w:val="00227ECF"/>
    <w:rsid w:val="002301AC"/>
    <w:rsid w:val="00231798"/>
    <w:rsid w:val="00236F05"/>
    <w:rsid w:val="00240A29"/>
    <w:rsid w:val="0024191D"/>
    <w:rsid w:val="00241A2C"/>
    <w:rsid w:val="00241C7F"/>
    <w:rsid w:val="00244D75"/>
    <w:rsid w:val="0024511F"/>
    <w:rsid w:val="00245B1F"/>
    <w:rsid w:val="00245C1A"/>
    <w:rsid w:val="0024716A"/>
    <w:rsid w:val="002524C2"/>
    <w:rsid w:val="00252969"/>
    <w:rsid w:val="0025530E"/>
    <w:rsid w:val="002577B4"/>
    <w:rsid w:val="00260AF9"/>
    <w:rsid w:val="00260BFF"/>
    <w:rsid w:val="002662D8"/>
    <w:rsid w:val="00266854"/>
    <w:rsid w:val="00266A1C"/>
    <w:rsid w:val="00272A04"/>
    <w:rsid w:val="0027536C"/>
    <w:rsid w:val="00281EC0"/>
    <w:rsid w:val="002839F5"/>
    <w:rsid w:val="00285012"/>
    <w:rsid w:val="00287358"/>
    <w:rsid w:val="00291706"/>
    <w:rsid w:val="00294B6A"/>
    <w:rsid w:val="00294FBA"/>
    <w:rsid w:val="00297FB8"/>
    <w:rsid w:val="002A1C56"/>
    <w:rsid w:val="002A2DC1"/>
    <w:rsid w:val="002A3BD0"/>
    <w:rsid w:val="002A63BA"/>
    <w:rsid w:val="002A7565"/>
    <w:rsid w:val="002A775D"/>
    <w:rsid w:val="002A7D3B"/>
    <w:rsid w:val="002B1202"/>
    <w:rsid w:val="002B500D"/>
    <w:rsid w:val="002C02BA"/>
    <w:rsid w:val="002C31C9"/>
    <w:rsid w:val="002C324A"/>
    <w:rsid w:val="002C5E51"/>
    <w:rsid w:val="002C7DF5"/>
    <w:rsid w:val="002D4DA1"/>
    <w:rsid w:val="002D7861"/>
    <w:rsid w:val="002E60C3"/>
    <w:rsid w:val="002E75CA"/>
    <w:rsid w:val="002F01A8"/>
    <w:rsid w:val="002F12A7"/>
    <w:rsid w:val="002F228C"/>
    <w:rsid w:val="002F516F"/>
    <w:rsid w:val="002F54E7"/>
    <w:rsid w:val="002F5BAD"/>
    <w:rsid w:val="00300ADF"/>
    <w:rsid w:val="0030208B"/>
    <w:rsid w:val="003021C1"/>
    <w:rsid w:val="003074D9"/>
    <w:rsid w:val="0030759F"/>
    <w:rsid w:val="00310A5C"/>
    <w:rsid w:val="00310D61"/>
    <w:rsid w:val="0031251D"/>
    <w:rsid w:val="003131AA"/>
    <w:rsid w:val="0031411C"/>
    <w:rsid w:val="003153D7"/>
    <w:rsid w:val="00315B22"/>
    <w:rsid w:val="003165B1"/>
    <w:rsid w:val="00317B9C"/>
    <w:rsid w:val="00320CBA"/>
    <w:rsid w:val="00320CC1"/>
    <w:rsid w:val="00320F6B"/>
    <w:rsid w:val="00321429"/>
    <w:rsid w:val="00327330"/>
    <w:rsid w:val="00327709"/>
    <w:rsid w:val="00331E09"/>
    <w:rsid w:val="00342D17"/>
    <w:rsid w:val="003434EE"/>
    <w:rsid w:val="003443A8"/>
    <w:rsid w:val="0035271F"/>
    <w:rsid w:val="00355C86"/>
    <w:rsid w:val="00355FDB"/>
    <w:rsid w:val="00356BB2"/>
    <w:rsid w:val="00356E30"/>
    <w:rsid w:val="00357E42"/>
    <w:rsid w:val="00361937"/>
    <w:rsid w:val="003623E2"/>
    <w:rsid w:val="00362CB8"/>
    <w:rsid w:val="00365873"/>
    <w:rsid w:val="00367F31"/>
    <w:rsid w:val="00371709"/>
    <w:rsid w:val="0037254D"/>
    <w:rsid w:val="0037283E"/>
    <w:rsid w:val="00373C56"/>
    <w:rsid w:val="00373F3E"/>
    <w:rsid w:val="00380532"/>
    <w:rsid w:val="00386C0F"/>
    <w:rsid w:val="00386D3A"/>
    <w:rsid w:val="00386DDB"/>
    <w:rsid w:val="003904DC"/>
    <w:rsid w:val="003A1A6F"/>
    <w:rsid w:val="003A2EB3"/>
    <w:rsid w:val="003A33A3"/>
    <w:rsid w:val="003A5656"/>
    <w:rsid w:val="003A5BEB"/>
    <w:rsid w:val="003A704F"/>
    <w:rsid w:val="003B17AB"/>
    <w:rsid w:val="003B2B07"/>
    <w:rsid w:val="003B666D"/>
    <w:rsid w:val="003B67C5"/>
    <w:rsid w:val="003B68BD"/>
    <w:rsid w:val="003C12A0"/>
    <w:rsid w:val="003C3289"/>
    <w:rsid w:val="003C4B21"/>
    <w:rsid w:val="003D2B5C"/>
    <w:rsid w:val="003D6FC1"/>
    <w:rsid w:val="003F09D5"/>
    <w:rsid w:val="003F0BDE"/>
    <w:rsid w:val="003F10CF"/>
    <w:rsid w:val="003F20E3"/>
    <w:rsid w:val="003F2180"/>
    <w:rsid w:val="003F334C"/>
    <w:rsid w:val="003F440B"/>
    <w:rsid w:val="003F44CD"/>
    <w:rsid w:val="003F5928"/>
    <w:rsid w:val="003F5E89"/>
    <w:rsid w:val="003F5EE8"/>
    <w:rsid w:val="003F6E7C"/>
    <w:rsid w:val="004028AE"/>
    <w:rsid w:val="004045F7"/>
    <w:rsid w:val="00406215"/>
    <w:rsid w:val="00407ED6"/>
    <w:rsid w:val="004124A0"/>
    <w:rsid w:val="00413C53"/>
    <w:rsid w:val="00413CCF"/>
    <w:rsid w:val="004161C0"/>
    <w:rsid w:val="00425B32"/>
    <w:rsid w:val="00426688"/>
    <w:rsid w:val="004312AB"/>
    <w:rsid w:val="00433C32"/>
    <w:rsid w:val="004438DD"/>
    <w:rsid w:val="00446584"/>
    <w:rsid w:val="00446667"/>
    <w:rsid w:val="0045560C"/>
    <w:rsid w:val="004618FC"/>
    <w:rsid w:val="004621A3"/>
    <w:rsid w:val="00467D2A"/>
    <w:rsid w:val="0047222A"/>
    <w:rsid w:val="00472CC4"/>
    <w:rsid w:val="0047409C"/>
    <w:rsid w:val="00475150"/>
    <w:rsid w:val="004763E3"/>
    <w:rsid w:val="00476782"/>
    <w:rsid w:val="004768A7"/>
    <w:rsid w:val="004778E9"/>
    <w:rsid w:val="00483681"/>
    <w:rsid w:val="004863BD"/>
    <w:rsid w:val="00486A7A"/>
    <w:rsid w:val="00486AF3"/>
    <w:rsid w:val="00491E50"/>
    <w:rsid w:val="00492502"/>
    <w:rsid w:val="00492B07"/>
    <w:rsid w:val="00492C64"/>
    <w:rsid w:val="00492FC3"/>
    <w:rsid w:val="00493729"/>
    <w:rsid w:val="00496709"/>
    <w:rsid w:val="004976FF"/>
    <w:rsid w:val="004A03AC"/>
    <w:rsid w:val="004A110C"/>
    <w:rsid w:val="004A354E"/>
    <w:rsid w:val="004A3ABE"/>
    <w:rsid w:val="004A4978"/>
    <w:rsid w:val="004A5009"/>
    <w:rsid w:val="004B2FEA"/>
    <w:rsid w:val="004B322F"/>
    <w:rsid w:val="004B7665"/>
    <w:rsid w:val="004C2293"/>
    <w:rsid w:val="004C2842"/>
    <w:rsid w:val="004C3161"/>
    <w:rsid w:val="004C6016"/>
    <w:rsid w:val="004C64C3"/>
    <w:rsid w:val="004C65AB"/>
    <w:rsid w:val="004E08F3"/>
    <w:rsid w:val="004E0B4F"/>
    <w:rsid w:val="004E16A9"/>
    <w:rsid w:val="004F153B"/>
    <w:rsid w:val="004F369A"/>
    <w:rsid w:val="004F6EB8"/>
    <w:rsid w:val="005014D6"/>
    <w:rsid w:val="00504EC0"/>
    <w:rsid w:val="00505CF9"/>
    <w:rsid w:val="00506BA5"/>
    <w:rsid w:val="00507B1E"/>
    <w:rsid w:val="00513D21"/>
    <w:rsid w:val="005144E6"/>
    <w:rsid w:val="00520913"/>
    <w:rsid w:val="00521D6C"/>
    <w:rsid w:val="005231DE"/>
    <w:rsid w:val="00526D15"/>
    <w:rsid w:val="0052789A"/>
    <w:rsid w:val="00536A44"/>
    <w:rsid w:val="00537B4F"/>
    <w:rsid w:val="00540204"/>
    <w:rsid w:val="005409E6"/>
    <w:rsid w:val="005513F8"/>
    <w:rsid w:val="00552CB5"/>
    <w:rsid w:val="00553D51"/>
    <w:rsid w:val="0056636B"/>
    <w:rsid w:val="005746C2"/>
    <w:rsid w:val="0057480E"/>
    <w:rsid w:val="00574CC3"/>
    <w:rsid w:val="00574E7C"/>
    <w:rsid w:val="005752FD"/>
    <w:rsid w:val="00576BE9"/>
    <w:rsid w:val="00577131"/>
    <w:rsid w:val="00577D5A"/>
    <w:rsid w:val="00586ADF"/>
    <w:rsid w:val="005962C4"/>
    <w:rsid w:val="005964C2"/>
    <w:rsid w:val="005975F0"/>
    <w:rsid w:val="00597C8A"/>
    <w:rsid w:val="005B0C8D"/>
    <w:rsid w:val="005B1176"/>
    <w:rsid w:val="005B2625"/>
    <w:rsid w:val="005B2988"/>
    <w:rsid w:val="005B2E53"/>
    <w:rsid w:val="005B49FC"/>
    <w:rsid w:val="005B78F0"/>
    <w:rsid w:val="005C0AC4"/>
    <w:rsid w:val="005C2525"/>
    <w:rsid w:val="005C2786"/>
    <w:rsid w:val="005C29CE"/>
    <w:rsid w:val="005C2FF6"/>
    <w:rsid w:val="005C4D2C"/>
    <w:rsid w:val="005C4FF3"/>
    <w:rsid w:val="005C5B79"/>
    <w:rsid w:val="005C5E9C"/>
    <w:rsid w:val="005C5EBC"/>
    <w:rsid w:val="005C64BE"/>
    <w:rsid w:val="005D045A"/>
    <w:rsid w:val="005D2773"/>
    <w:rsid w:val="005D6B40"/>
    <w:rsid w:val="005D7B2C"/>
    <w:rsid w:val="005D7D98"/>
    <w:rsid w:val="005E034D"/>
    <w:rsid w:val="005E0395"/>
    <w:rsid w:val="005E1389"/>
    <w:rsid w:val="005E1EA2"/>
    <w:rsid w:val="005E2930"/>
    <w:rsid w:val="005E2D80"/>
    <w:rsid w:val="005E5D87"/>
    <w:rsid w:val="005E65A7"/>
    <w:rsid w:val="005E7A9D"/>
    <w:rsid w:val="005F0353"/>
    <w:rsid w:val="005F2780"/>
    <w:rsid w:val="005F3318"/>
    <w:rsid w:val="005F4656"/>
    <w:rsid w:val="005F4BA9"/>
    <w:rsid w:val="005F5A0A"/>
    <w:rsid w:val="005F7332"/>
    <w:rsid w:val="005F7381"/>
    <w:rsid w:val="005F7DC9"/>
    <w:rsid w:val="00602BF7"/>
    <w:rsid w:val="00605A0E"/>
    <w:rsid w:val="0060607E"/>
    <w:rsid w:val="00606134"/>
    <w:rsid w:val="006072DC"/>
    <w:rsid w:val="00613775"/>
    <w:rsid w:val="00613A28"/>
    <w:rsid w:val="00623362"/>
    <w:rsid w:val="0062430E"/>
    <w:rsid w:val="0063054D"/>
    <w:rsid w:val="00630E22"/>
    <w:rsid w:val="00631AC8"/>
    <w:rsid w:val="006325C2"/>
    <w:rsid w:val="0063270C"/>
    <w:rsid w:val="00632849"/>
    <w:rsid w:val="0063471A"/>
    <w:rsid w:val="0063658E"/>
    <w:rsid w:val="00636DE5"/>
    <w:rsid w:val="0063702B"/>
    <w:rsid w:val="00640FFA"/>
    <w:rsid w:val="00644A40"/>
    <w:rsid w:val="00644E5B"/>
    <w:rsid w:val="00645DFB"/>
    <w:rsid w:val="00646898"/>
    <w:rsid w:val="00651694"/>
    <w:rsid w:val="00653E3A"/>
    <w:rsid w:val="006554A0"/>
    <w:rsid w:val="00655630"/>
    <w:rsid w:val="00656F66"/>
    <w:rsid w:val="006652B7"/>
    <w:rsid w:val="00666039"/>
    <w:rsid w:val="00667997"/>
    <w:rsid w:val="006728ED"/>
    <w:rsid w:val="0067462C"/>
    <w:rsid w:val="0068432C"/>
    <w:rsid w:val="00686B25"/>
    <w:rsid w:val="0068782E"/>
    <w:rsid w:val="006879CA"/>
    <w:rsid w:val="00687BAE"/>
    <w:rsid w:val="00687E28"/>
    <w:rsid w:val="00690C5C"/>
    <w:rsid w:val="00690F09"/>
    <w:rsid w:val="006912D3"/>
    <w:rsid w:val="0069214E"/>
    <w:rsid w:val="00693F44"/>
    <w:rsid w:val="006962F3"/>
    <w:rsid w:val="006A724F"/>
    <w:rsid w:val="006B337D"/>
    <w:rsid w:val="006C241B"/>
    <w:rsid w:val="006C2CFD"/>
    <w:rsid w:val="006C36D7"/>
    <w:rsid w:val="006C3B4D"/>
    <w:rsid w:val="006D0A48"/>
    <w:rsid w:val="006D29D2"/>
    <w:rsid w:val="006D3EC7"/>
    <w:rsid w:val="006D3F49"/>
    <w:rsid w:val="006D72A3"/>
    <w:rsid w:val="006D7F47"/>
    <w:rsid w:val="006E4015"/>
    <w:rsid w:val="006E5413"/>
    <w:rsid w:val="006F0B1F"/>
    <w:rsid w:val="006F278B"/>
    <w:rsid w:val="006F33CE"/>
    <w:rsid w:val="006F5720"/>
    <w:rsid w:val="006F590B"/>
    <w:rsid w:val="00701A96"/>
    <w:rsid w:val="00704A2A"/>
    <w:rsid w:val="007136C8"/>
    <w:rsid w:val="00724C2C"/>
    <w:rsid w:val="0072773F"/>
    <w:rsid w:val="007326CC"/>
    <w:rsid w:val="007357B4"/>
    <w:rsid w:val="00737B59"/>
    <w:rsid w:val="0074079F"/>
    <w:rsid w:val="007424E8"/>
    <w:rsid w:val="00742D89"/>
    <w:rsid w:val="00744E81"/>
    <w:rsid w:val="00752127"/>
    <w:rsid w:val="00752DC8"/>
    <w:rsid w:val="00755669"/>
    <w:rsid w:val="00762ECD"/>
    <w:rsid w:val="00762ECE"/>
    <w:rsid w:val="007660A7"/>
    <w:rsid w:val="00766597"/>
    <w:rsid w:val="00766667"/>
    <w:rsid w:val="00770217"/>
    <w:rsid w:val="00775041"/>
    <w:rsid w:val="0077508C"/>
    <w:rsid w:val="00775362"/>
    <w:rsid w:val="00776119"/>
    <w:rsid w:val="00783315"/>
    <w:rsid w:val="00783C2B"/>
    <w:rsid w:val="007909C8"/>
    <w:rsid w:val="00791E3A"/>
    <w:rsid w:val="00794A7A"/>
    <w:rsid w:val="00796576"/>
    <w:rsid w:val="007A0319"/>
    <w:rsid w:val="007A05AC"/>
    <w:rsid w:val="007A0D0D"/>
    <w:rsid w:val="007A6763"/>
    <w:rsid w:val="007A7F9F"/>
    <w:rsid w:val="007B522D"/>
    <w:rsid w:val="007B7354"/>
    <w:rsid w:val="007C5DED"/>
    <w:rsid w:val="007C6B3C"/>
    <w:rsid w:val="007C71CD"/>
    <w:rsid w:val="007C7D7E"/>
    <w:rsid w:val="007D085F"/>
    <w:rsid w:val="007D176C"/>
    <w:rsid w:val="007D7852"/>
    <w:rsid w:val="007E0771"/>
    <w:rsid w:val="007E2A76"/>
    <w:rsid w:val="007E5B5A"/>
    <w:rsid w:val="007F0E9D"/>
    <w:rsid w:val="007F2D23"/>
    <w:rsid w:val="007F4792"/>
    <w:rsid w:val="0080630D"/>
    <w:rsid w:val="00811C95"/>
    <w:rsid w:val="0081319C"/>
    <w:rsid w:val="00815056"/>
    <w:rsid w:val="0081627F"/>
    <w:rsid w:val="008167E5"/>
    <w:rsid w:val="00816F1C"/>
    <w:rsid w:val="00817877"/>
    <w:rsid w:val="0082047A"/>
    <w:rsid w:val="00821A9F"/>
    <w:rsid w:val="00823C7A"/>
    <w:rsid w:val="00823D25"/>
    <w:rsid w:val="00824FD6"/>
    <w:rsid w:val="00830B81"/>
    <w:rsid w:val="00831C1B"/>
    <w:rsid w:val="00832CA3"/>
    <w:rsid w:val="008343D7"/>
    <w:rsid w:val="0083502B"/>
    <w:rsid w:val="00840795"/>
    <w:rsid w:val="0084089B"/>
    <w:rsid w:val="008415D5"/>
    <w:rsid w:val="00841B07"/>
    <w:rsid w:val="00844170"/>
    <w:rsid w:val="008460DA"/>
    <w:rsid w:val="00847EE2"/>
    <w:rsid w:val="00850D9B"/>
    <w:rsid w:val="008629BB"/>
    <w:rsid w:val="00862A8A"/>
    <w:rsid w:val="00872C84"/>
    <w:rsid w:val="00873F5F"/>
    <w:rsid w:val="008748FF"/>
    <w:rsid w:val="008779B7"/>
    <w:rsid w:val="008806A5"/>
    <w:rsid w:val="0088115D"/>
    <w:rsid w:val="00881760"/>
    <w:rsid w:val="00884078"/>
    <w:rsid w:val="00887279"/>
    <w:rsid w:val="00893BBF"/>
    <w:rsid w:val="008943C9"/>
    <w:rsid w:val="00894A3D"/>
    <w:rsid w:val="00896FB1"/>
    <w:rsid w:val="008A2CC5"/>
    <w:rsid w:val="008A434E"/>
    <w:rsid w:val="008A680C"/>
    <w:rsid w:val="008A68D9"/>
    <w:rsid w:val="008B2C80"/>
    <w:rsid w:val="008B2DEF"/>
    <w:rsid w:val="008B6B8D"/>
    <w:rsid w:val="008B71F2"/>
    <w:rsid w:val="008B75F3"/>
    <w:rsid w:val="008C055B"/>
    <w:rsid w:val="008C11C6"/>
    <w:rsid w:val="008C25E7"/>
    <w:rsid w:val="008C2C8B"/>
    <w:rsid w:val="008C3686"/>
    <w:rsid w:val="008C51FB"/>
    <w:rsid w:val="008C75F9"/>
    <w:rsid w:val="008D1996"/>
    <w:rsid w:val="008D3D0B"/>
    <w:rsid w:val="008D5C7A"/>
    <w:rsid w:val="008D695C"/>
    <w:rsid w:val="008E4A69"/>
    <w:rsid w:val="008F6105"/>
    <w:rsid w:val="0090014A"/>
    <w:rsid w:val="009027E7"/>
    <w:rsid w:val="00903406"/>
    <w:rsid w:val="0090473F"/>
    <w:rsid w:val="00907017"/>
    <w:rsid w:val="00910561"/>
    <w:rsid w:val="00912F04"/>
    <w:rsid w:val="009132BE"/>
    <w:rsid w:val="00923D9A"/>
    <w:rsid w:val="00924E88"/>
    <w:rsid w:val="00926569"/>
    <w:rsid w:val="00927D8E"/>
    <w:rsid w:val="0093045F"/>
    <w:rsid w:val="00933DE8"/>
    <w:rsid w:val="0093681A"/>
    <w:rsid w:val="0093724C"/>
    <w:rsid w:val="009378F6"/>
    <w:rsid w:val="00940724"/>
    <w:rsid w:val="00946CD8"/>
    <w:rsid w:val="00946D99"/>
    <w:rsid w:val="009519F4"/>
    <w:rsid w:val="009532E6"/>
    <w:rsid w:val="00955DDF"/>
    <w:rsid w:val="0096047E"/>
    <w:rsid w:val="009607E6"/>
    <w:rsid w:val="00962ED4"/>
    <w:rsid w:val="009638EC"/>
    <w:rsid w:val="00972F36"/>
    <w:rsid w:val="00973721"/>
    <w:rsid w:val="00974C5E"/>
    <w:rsid w:val="009817F0"/>
    <w:rsid w:val="00981CDB"/>
    <w:rsid w:val="00986145"/>
    <w:rsid w:val="0098651A"/>
    <w:rsid w:val="00987A96"/>
    <w:rsid w:val="00991294"/>
    <w:rsid w:val="009914EC"/>
    <w:rsid w:val="009931D5"/>
    <w:rsid w:val="0099551A"/>
    <w:rsid w:val="009956D4"/>
    <w:rsid w:val="009A015B"/>
    <w:rsid w:val="009B4CC7"/>
    <w:rsid w:val="009B558E"/>
    <w:rsid w:val="009B5771"/>
    <w:rsid w:val="009B7DE0"/>
    <w:rsid w:val="009C27E4"/>
    <w:rsid w:val="009C3A0A"/>
    <w:rsid w:val="009C3A3A"/>
    <w:rsid w:val="009C490B"/>
    <w:rsid w:val="009D0403"/>
    <w:rsid w:val="009D0480"/>
    <w:rsid w:val="009D23A5"/>
    <w:rsid w:val="009E1D5B"/>
    <w:rsid w:val="009E3D92"/>
    <w:rsid w:val="009F41E3"/>
    <w:rsid w:val="009F5D18"/>
    <w:rsid w:val="009F6237"/>
    <w:rsid w:val="009F7F2E"/>
    <w:rsid w:val="00A01B11"/>
    <w:rsid w:val="00A02C23"/>
    <w:rsid w:val="00A040E5"/>
    <w:rsid w:val="00A0428D"/>
    <w:rsid w:val="00A049A2"/>
    <w:rsid w:val="00A06CC3"/>
    <w:rsid w:val="00A07472"/>
    <w:rsid w:val="00A07FAD"/>
    <w:rsid w:val="00A13DFD"/>
    <w:rsid w:val="00A15E6F"/>
    <w:rsid w:val="00A2121F"/>
    <w:rsid w:val="00A2625A"/>
    <w:rsid w:val="00A26AC1"/>
    <w:rsid w:val="00A30083"/>
    <w:rsid w:val="00A30578"/>
    <w:rsid w:val="00A336B5"/>
    <w:rsid w:val="00A37DF0"/>
    <w:rsid w:val="00A4086C"/>
    <w:rsid w:val="00A41ACB"/>
    <w:rsid w:val="00A4252C"/>
    <w:rsid w:val="00A42C44"/>
    <w:rsid w:val="00A4613B"/>
    <w:rsid w:val="00A46721"/>
    <w:rsid w:val="00A5010C"/>
    <w:rsid w:val="00A536A1"/>
    <w:rsid w:val="00A54305"/>
    <w:rsid w:val="00A66DF1"/>
    <w:rsid w:val="00A6797A"/>
    <w:rsid w:val="00A70F20"/>
    <w:rsid w:val="00A72EF9"/>
    <w:rsid w:val="00A754C2"/>
    <w:rsid w:val="00A76185"/>
    <w:rsid w:val="00A77E98"/>
    <w:rsid w:val="00A83CD1"/>
    <w:rsid w:val="00A84133"/>
    <w:rsid w:val="00A8487C"/>
    <w:rsid w:val="00A90028"/>
    <w:rsid w:val="00A96A3D"/>
    <w:rsid w:val="00AA0244"/>
    <w:rsid w:val="00AA0616"/>
    <w:rsid w:val="00AA0F87"/>
    <w:rsid w:val="00AA51F6"/>
    <w:rsid w:val="00AB0089"/>
    <w:rsid w:val="00AB59C5"/>
    <w:rsid w:val="00AC263E"/>
    <w:rsid w:val="00AC3603"/>
    <w:rsid w:val="00AC4AE4"/>
    <w:rsid w:val="00AC6421"/>
    <w:rsid w:val="00AC7C93"/>
    <w:rsid w:val="00AD0464"/>
    <w:rsid w:val="00AD6179"/>
    <w:rsid w:val="00AE5C46"/>
    <w:rsid w:val="00AE625C"/>
    <w:rsid w:val="00AF1636"/>
    <w:rsid w:val="00AF65E4"/>
    <w:rsid w:val="00B04137"/>
    <w:rsid w:val="00B047F5"/>
    <w:rsid w:val="00B048D1"/>
    <w:rsid w:val="00B05D8F"/>
    <w:rsid w:val="00B07434"/>
    <w:rsid w:val="00B16757"/>
    <w:rsid w:val="00B249D1"/>
    <w:rsid w:val="00B27D81"/>
    <w:rsid w:val="00B3084C"/>
    <w:rsid w:val="00B32962"/>
    <w:rsid w:val="00B405A8"/>
    <w:rsid w:val="00B41E55"/>
    <w:rsid w:val="00B47B23"/>
    <w:rsid w:val="00B52303"/>
    <w:rsid w:val="00B5382B"/>
    <w:rsid w:val="00B5395B"/>
    <w:rsid w:val="00B55E7B"/>
    <w:rsid w:val="00B575A3"/>
    <w:rsid w:val="00B62019"/>
    <w:rsid w:val="00B62257"/>
    <w:rsid w:val="00B628ED"/>
    <w:rsid w:val="00B62EEE"/>
    <w:rsid w:val="00B71857"/>
    <w:rsid w:val="00B71EBB"/>
    <w:rsid w:val="00B736FE"/>
    <w:rsid w:val="00B73C66"/>
    <w:rsid w:val="00B74197"/>
    <w:rsid w:val="00B75823"/>
    <w:rsid w:val="00B801BB"/>
    <w:rsid w:val="00B842E0"/>
    <w:rsid w:val="00B84AAB"/>
    <w:rsid w:val="00B85DB6"/>
    <w:rsid w:val="00B942FC"/>
    <w:rsid w:val="00B95D5E"/>
    <w:rsid w:val="00BA23DB"/>
    <w:rsid w:val="00BA2B74"/>
    <w:rsid w:val="00BA3419"/>
    <w:rsid w:val="00BA665D"/>
    <w:rsid w:val="00BA6982"/>
    <w:rsid w:val="00BA772F"/>
    <w:rsid w:val="00BB1645"/>
    <w:rsid w:val="00BB5DCB"/>
    <w:rsid w:val="00BC24A4"/>
    <w:rsid w:val="00BC43F2"/>
    <w:rsid w:val="00BC7C53"/>
    <w:rsid w:val="00BD22C6"/>
    <w:rsid w:val="00BD3D19"/>
    <w:rsid w:val="00BD717E"/>
    <w:rsid w:val="00BE4928"/>
    <w:rsid w:val="00BF1150"/>
    <w:rsid w:val="00BF3CD8"/>
    <w:rsid w:val="00BF7D51"/>
    <w:rsid w:val="00C007C0"/>
    <w:rsid w:val="00C05894"/>
    <w:rsid w:val="00C068A6"/>
    <w:rsid w:val="00C06FAD"/>
    <w:rsid w:val="00C15797"/>
    <w:rsid w:val="00C17D95"/>
    <w:rsid w:val="00C2213A"/>
    <w:rsid w:val="00C22DF5"/>
    <w:rsid w:val="00C22E97"/>
    <w:rsid w:val="00C26BF7"/>
    <w:rsid w:val="00C36653"/>
    <w:rsid w:val="00C377D6"/>
    <w:rsid w:val="00C40B6B"/>
    <w:rsid w:val="00C419B9"/>
    <w:rsid w:val="00C420F2"/>
    <w:rsid w:val="00C4268A"/>
    <w:rsid w:val="00C43167"/>
    <w:rsid w:val="00C44FA7"/>
    <w:rsid w:val="00C46ED7"/>
    <w:rsid w:val="00C46F20"/>
    <w:rsid w:val="00C5165A"/>
    <w:rsid w:val="00C52D7F"/>
    <w:rsid w:val="00C571DF"/>
    <w:rsid w:val="00C57D33"/>
    <w:rsid w:val="00C7146B"/>
    <w:rsid w:val="00C728B2"/>
    <w:rsid w:val="00C72E1A"/>
    <w:rsid w:val="00C73773"/>
    <w:rsid w:val="00C74BB3"/>
    <w:rsid w:val="00C755D5"/>
    <w:rsid w:val="00C7624D"/>
    <w:rsid w:val="00C824F7"/>
    <w:rsid w:val="00C85E9C"/>
    <w:rsid w:val="00C865E6"/>
    <w:rsid w:val="00C87727"/>
    <w:rsid w:val="00C87883"/>
    <w:rsid w:val="00C90FCE"/>
    <w:rsid w:val="00C91699"/>
    <w:rsid w:val="00C918A7"/>
    <w:rsid w:val="00C93B4D"/>
    <w:rsid w:val="00CA2AD5"/>
    <w:rsid w:val="00CA5F09"/>
    <w:rsid w:val="00CA6449"/>
    <w:rsid w:val="00CA6A20"/>
    <w:rsid w:val="00CA6CAE"/>
    <w:rsid w:val="00CA774C"/>
    <w:rsid w:val="00CB0552"/>
    <w:rsid w:val="00CB0C9B"/>
    <w:rsid w:val="00CB1F46"/>
    <w:rsid w:val="00CC1F36"/>
    <w:rsid w:val="00CC4B40"/>
    <w:rsid w:val="00CD0548"/>
    <w:rsid w:val="00CD1030"/>
    <w:rsid w:val="00CD5422"/>
    <w:rsid w:val="00CD61BD"/>
    <w:rsid w:val="00CD62FE"/>
    <w:rsid w:val="00CD6BA5"/>
    <w:rsid w:val="00CD7971"/>
    <w:rsid w:val="00CE27C6"/>
    <w:rsid w:val="00CE3330"/>
    <w:rsid w:val="00CE3676"/>
    <w:rsid w:val="00CF0458"/>
    <w:rsid w:val="00CF078F"/>
    <w:rsid w:val="00CF49AF"/>
    <w:rsid w:val="00CF570B"/>
    <w:rsid w:val="00CF7B70"/>
    <w:rsid w:val="00D00D8C"/>
    <w:rsid w:val="00D015D3"/>
    <w:rsid w:val="00D056A0"/>
    <w:rsid w:val="00D115A5"/>
    <w:rsid w:val="00D12C15"/>
    <w:rsid w:val="00D12F74"/>
    <w:rsid w:val="00D13532"/>
    <w:rsid w:val="00D16358"/>
    <w:rsid w:val="00D17DD8"/>
    <w:rsid w:val="00D2010F"/>
    <w:rsid w:val="00D25BD8"/>
    <w:rsid w:val="00D26DD8"/>
    <w:rsid w:val="00D27CD9"/>
    <w:rsid w:val="00D31471"/>
    <w:rsid w:val="00D34E75"/>
    <w:rsid w:val="00D37994"/>
    <w:rsid w:val="00D4043B"/>
    <w:rsid w:val="00D435AE"/>
    <w:rsid w:val="00D43612"/>
    <w:rsid w:val="00D43658"/>
    <w:rsid w:val="00D4376E"/>
    <w:rsid w:val="00D451C7"/>
    <w:rsid w:val="00D51B4A"/>
    <w:rsid w:val="00D51E9E"/>
    <w:rsid w:val="00D525E8"/>
    <w:rsid w:val="00D54C98"/>
    <w:rsid w:val="00D56C96"/>
    <w:rsid w:val="00D57426"/>
    <w:rsid w:val="00D607E6"/>
    <w:rsid w:val="00D60CC8"/>
    <w:rsid w:val="00D62359"/>
    <w:rsid w:val="00D67061"/>
    <w:rsid w:val="00D75525"/>
    <w:rsid w:val="00D87681"/>
    <w:rsid w:val="00D94298"/>
    <w:rsid w:val="00D942DA"/>
    <w:rsid w:val="00D9577D"/>
    <w:rsid w:val="00D9706D"/>
    <w:rsid w:val="00DA0494"/>
    <w:rsid w:val="00DA2378"/>
    <w:rsid w:val="00DA45CB"/>
    <w:rsid w:val="00DB0809"/>
    <w:rsid w:val="00DB29D0"/>
    <w:rsid w:val="00DB2CC4"/>
    <w:rsid w:val="00DC0277"/>
    <w:rsid w:val="00DC19D9"/>
    <w:rsid w:val="00DC309D"/>
    <w:rsid w:val="00DC67F5"/>
    <w:rsid w:val="00DC7355"/>
    <w:rsid w:val="00DD074E"/>
    <w:rsid w:val="00DD6FE1"/>
    <w:rsid w:val="00DE1E99"/>
    <w:rsid w:val="00DE493A"/>
    <w:rsid w:val="00DE5FF4"/>
    <w:rsid w:val="00DF0574"/>
    <w:rsid w:val="00DF107A"/>
    <w:rsid w:val="00DF1DB3"/>
    <w:rsid w:val="00DF2F4D"/>
    <w:rsid w:val="00DF68F7"/>
    <w:rsid w:val="00DF7CFF"/>
    <w:rsid w:val="00E00E86"/>
    <w:rsid w:val="00E04B99"/>
    <w:rsid w:val="00E15839"/>
    <w:rsid w:val="00E20315"/>
    <w:rsid w:val="00E239AF"/>
    <w:rsid w:val="00E262B6"/>
    <w:rsid w:val="00E26650"/>
    <w:rsid w:val="00E27293"/>
    <w:rsid w:val="00E279C2"/>
    <w:rsid w:val="00E33AA3"/>
    <w:rsid w:val="00E34D8E"/>
    <w:rsid w:val="00E41007"/>
    <w:rsid w:val="00E42EC2"/>
    <w:rsid w:val="00E47A8B"/>
    <w:rsid w:val="00E47F9A"/>
    <w:rsid w:val="00E51C31"/>
    <w:rsid w:val="00E522E2"/>
    <w:rsid w:val="00E55351"/>
    <w:rsid w:val="00E60F9A"/>
    <w:rsid w:val="00E62478"/>
    <w:rsid w:val="00E6708A"/>
    <w:rsid w:val="00E67423"/>
    <w:rsid w:val="00E71C20"/>
    <w:rsid w:val="00E75CE2"/>
    <w:rsid w:val="00E761C2"/>
    <w:rsid w:val="00E826B4"/>
    <w:rsid w:val="00E8396A"/>
    <w:rsid w:val="00E9294F"/>
    <w:rsid w:val="00E9422C"/>
    <w:rsid w:val="00E94590"/>
    <w:rsid w:val="00E94A5A"/>
    <w:rsid w:val="00E97D8F"/>
    <w:rsid w:val="00EA0714"/>
    <w:rsid w:val="00EA53CA"/>
    <w:rsid w:val="00EA7C59"/>
    <w:rsid w:val="00EB09FA"/>
    <w:rsid w:val="00EB1623"/>
    <w:rsid w:val="00EB58CB"/>
    <w:rsid w:val="00EB69A5"/>
    <w:rsid w:val="00EC04D7"/>
    <w:rsid w:val="00EC1DC4"/>
    <w:rsid w:val="00EC34A7"/>
    <w:rsid w:val="00EC5F37"/>
    <w:rsid w:val="00EC7406"/>
    <w:rsid w:val="00ED0665"/>
    <w:rsid w:val="00ED4BEE"/>
    <w:rsid w:val="00ED4EE0"/>
    <w:rsid w:val="00ED7573"/>
    <w:rsid w:val="00EE0C66"/>
    <w:rsid w:val="00EE198D"/>
    <w:rsid w:val="00EE1F2C"/>
    <w:rsid w:val="00EE2F3D"/>
    <w:rsid w:val="00EE51D7"/>
    <w:rsid w:val="00EE635F"/>
    <w:rsid w:val="00F00419"/>
    <w:rsid w:val="00F01206"/>
    <w:rsid w:val="00F02FBE"/>
    <w:rsid w:val="00F06CED"/>
    <w:rsid w:val="00F11CBE"/>
    <w:rsid w:val="00F12F9A"/>
    <w:rsid w:val="00F1519C"/>
    <w:rsid w:val="00F16DF1"/>
    <w:rsid w:val="00F16FB2"/>
    <w:rsid w:val="00F2091B"/>
    <w:rsid w:val="00F27DC6"/>
    <w:rsid w:val="00F328FA"/>
    <w:rsid w:val="00F33A0D"/>
    <w:rsid w:val="00F3674C"/>
    <w:rsid w:val="00F41224"/>
    <w:rsid w:val="00F46138"/>
    <w:rsid w:val="00F52E83"/>
    <w:rsid w:val="00F53888"/>
    <w:rsid w:val="00F602D5"/>
    <w:rsid w:val="00F6130A"/>
    <w:rsid w:val="00F6234C"/>
    <w:rsid w:val="00F63C7B"/>
    <w:rsid w:val="00F65EA2"/>
    <w:rsid w:val="00F66B4C"/>
    <w:rsid w:val="00F70845"/>
    <w:rsid w:val="00F73941"/>
    <w:rsid w:val="00F76AA4"/>
    <w:rsid w:val="00F76FCB"/>
    <w:rsid w:val="00F8010A"/>
    <w:rsid w:val="00F82B07"/>
    <w:rsid w:val="00F851E7"/>
    <w:rsid w:val="00F86ACD"/>
    <w:rsid w:val="00F913C2"/>
    <w:rsid w:val="00F95DBA"/>
    <w:rsid w:val="00FA5C1A"/>
    <w:rsid w:val="00FA5D51"/>
    <w:rsid w:val="00FA7401"/>
    <w:rsid w:val="00FB2108"/>
    <w:rsid w:val="00FB4B80"/>
    <w:rsid w:val="00FB510E"/>
    <w:rsid w:val="00FC1085"/>
    <w:rsid w:val="00FC109E"/>
    <w:rsid w:val="00FC2EA8"/>
    <w:rsid w:val="00FC37BD"/>
    <w:rsid w:val="00FE5FFB"/>
    <w:rsid w:val="00FE6FEF"/>
    <w:rsid w:val="00FF0678"/>
    <w:rsid w:val="00FF31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0A341E"/>
  <w15:chartTrackingRefBased/>
  <w15:docId w15:val="{ECA29B55-4976-4B5E-82F9-9108B3435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uiPriority="99"/>
    <w:lsdException w:name="toc 1" w:uiPriority="39"/>
    <w:lsdException w:name="toc 2" w:uiPriority="39"/>
    <w:lsdException w:name="toc 3" w:uiPriority="39"/>
    <w:lsdException w:name="toc 8" w:uiPriority="39"/>
    <w:lsdException w:name="annotation text" w:uiPriority="99"/>
    <w:lsdException w:name="index heading" w:uiPriority="99"/>
    <w:lsdException w:name="caption" w:qFormat="1"/>
    <w:lsdException w:name="envelope address" w:uiPriority="99"/>
    <w:lsdException w:name="envelope return" w:uiPriority="99"/>
    <w:lsdException w:name="annotation reference" w:uiPriority="99"/>
    <w:lsdException w:name="line number" w:uiPriority="99"/>
    <w:lsdException w:name="page number" w:uiPriority="99"/>
    <w:lsdException w:name="endnote text" w:uiPriority="99"/>
    <w:lsdException w:name="Title" w:uiPriority="99" w:qFormat="1"/>
    <w:lsdException w:name="Signature" w:uiPriority="99"/>
    <w:lsdException w:name="Default Paragraph Font" w:uiPriority="1"/>
    <w:lsdException w:name="Body Text" w:uiPriority="99"/>
    <w:lsdException w:name="Body Text Indent" w:uiPriority="99"/>
    <w:lsdException w:name="Subtitle" w:uiPriority="99" w:qFormat="1"/>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HTML Code" w:uiPriority="99"/>
    <w:lsdException w:name="HTML Definition" w:uiPriority="99"/>
    <w:lsdException w:name="HTML Preformatted" w:semiHidden="1" w:unhideWhenUsed="1"/>
    <w:lsdException w:name="HTML Variable" w:semiHidden="1" w:uiPriority="99"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2DC8"/>
    <w:pPr>
      <w:overflowPunct w:val="0"/>
      <w:autoSpaceDE w:val="0"/>
      <w:autoSpaceDN w:val="0"/>
      <w:adjustRightInd w:val="0"/>
      <w:spacing w:after="180"/>
      <w:textAlignment w:val="baseline"/>
    </w:pPr>
    <w:rPr>
      <w:lang w:eastAsia="en-US"/>
    </w:rPr>
  </w:style>
  <w:style w:type="paragraph" w:styleId="berschrift1">
    <w:name w:val="heading 1"/>
    <w:next w:val="Standard"/>
    <w:link w:val="berschrift1Zchn"/>
    <w:uiPriority w:val="9"/>
    <w:qFormat/>
    <w:rsid w:val="00752DC8"/>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berschrift2">
    <w:name w:val="heading 2"/>
    <w:basedOn w:val="berschrift1"/>
    <w:next w:val="Standard"/>
    <w:link w:val="berschrift2Zchn"/>
    <w:qFormat/>
    <w:rsid w:val="00752DC8"/>
    <w:pPr>
      <w:pBdr>
        <w:top w:val="none" w:sz="0" w:space="0" w:color="auto"/>
      </w:pBdr>
      <w:spacing w:before="180"/>
      <w:outlineLvl w:val="1"/>
    </w:pPr>
    <w:rPr>
      <w:sz w:val="32"/>
    </w:rPr>
  </w:style>
  <w:style w:type="paragraph" w:styleId="berschrift3">
    <w:name w:val="heading 3"/>
    <w:basedOn w:val="berschrift2"/>
    <w:next w:val="Standard"/>
    <w:link w:val="berschrift3Zchn"/>
    <w:qFormat/>
    <w:rsid w:val="00752DC8"/>
    <w:pPr>
      <w:spacing w:before="120"/>
      <w:outlineLvl w:val="2"/>
    </w:pPr>
    <w:rPr>
      <w:sz w:val="28"/>
    </w:rPr>
  </w:style>
  <w:style w:type="paragraph" w:styleId="berschrift4">
    <w:name w:val="heading 4"/>
    <w:basedOn w:val="berschrift3"/>
    <w:next w:val="Standard"/>
    <w:link w:val="berschrift4Zchn"/>
    <w:qFormat/>
    <w:rsid w:val="00752DC8"/>
    <w:pPr>
      <w:ind w:left="1418" w:hanging="1418"/>
      <w:outlineLvl w:val="3"/>
    </w:pPr>
    <w:rPr>
      <w:sz w:val="24"/>
    </w:rPr>
  </w:style>
  <w:style w:type="paragraph" w:styleId="berschrift5">
    <w:name w:val="heading 5"/>
    <w:basedOn w:val="berschrift4"/>
    <w:next w:val="Standard"/>
    <w:link w:val="berschrift5Zchn"/>
    <w:qFormat/>
    <w:rsid w:val="00752DC8"/>
    <w:pPr>
      <w:ind w:left="1701" w:hanging="1701"/>
      <w:outlineLvl w:val="4"/>
    </w:pPr>
    <w:rPr>
      <w:sz w:val="22"/>
    </w:rPr>
  </w:style>
  <w:style w:type="paragraph" w:styleId="berschrift6">
    <w:name w:val="heading 6"/>
    <w:basedOn w:val="H6"/>
    <w:next w:val="Standard"/>
    <w:link w:val="berschrift6Zchn"/>
    <w:qFormat/>
    <w:rsid w:val="00752DC8"/>
    <w:pPr>
      <w:outlineLvl w:val="5"/>
    </w:pPr>
  </w:style>
  <w:style w:type="paragraph" w:styleId="berschrift7">
    <w:name w:val="heading 7"/>
    <w:basedOn w:val="H6"/>
    <w:next w:val="Standard"/>
    <w:link w:val="berschrift7Zchn"/>
    <w:qFormat/>
    <w:rsid w:val="00752DC8"/>
    <w:pPr>
      <w:outlineLvl w:val="6"/>
    </w:pPr>
  </w:style>
  <w:style w:type="paragraph" w:styleId="berschrift8">
    <w:name w:val="heading 8"/>
    <w:basedOn w:val="berschrift1"/>
    <w:next w:val="Standard"/>
    <w:link w:val="berschrift8Zchn"/>
    <w:qFormat/>
    <w:rsid w:val="00752DC8"/>
    <w:pPr>
      <w:ind w:left="0" w:firstLine="0"/>
      <w:outlineLvl w:val="7"/>
    </w:pPr>
  </w:style>
  <w:style w:type="paragraph" w:styleId="berschrift9">
    <w:name w:val="heading 9"/>
    <w:basedOn w:val="berschrift8"/>
    <w:next w:val="Standard"/>
    <w:link w:val="berschrift9Zchn"/>
    <w:qFormat/>
    <w:rsid w:val="00752DC8"/>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327709"/>
    <w:rPr>
      <w:rFonts w:ascii="Arial" w:hAnsi="Arial"/>
      <w:sz w:val="36"/>
      <w:lang w:eastAsia="en-US"/>
    </w:rPr>
  </w:style>
  <w:style w:type="character" w:customStyle="1" w:styleId="berschrift2Zchn">
    <w:name w:val="Überschrift 2 Zchn"/>
    <w:link w:val="berschrift2"/>
    <w:rsid w:val="00327709"/>
    <w:rPr>
      <w:rFonts w:ascii="Arial" w:hAnsi="Arial"/>
      <w:sz w:val="32"/>
      <w:lang w:eastAsia="en-US"/>
    </w:rPr>
  </w:style>
  <w:style w:type="character" w:customStyle="1" w:styleId="berschrift3Zchn">
    <w:name w:val="Überschrift 3 Zchn"/>
    <w:link w:val="berschrift3"/>
    <w:locked/>
    <w:rsid w:val="00D12F74"/>
    <w:rPr>
      <w:rFonts w:ascii="Arial" w:hAnsi="Arial"/>
      <w:sz w:val="28"/>
      <w:lang w:eastAsia="en-US"/>
    </w:rPr>
  </w:style>
  <w:style w:type="character" w:customStyle="1" w:styleId="berschrift4Zchn">
    <w:name w:val="Überschrift 4 Zchn"/>
    <w:link w:val="berschrift4"/>
    <w:locked/>
    <w:rsid w:val="00D12F74"/>
    <w:rPr>
      <w:rFonts w:ascii="Arial" w:hAnsi="Arial"/>
      <w:sz w:val="24"/>
      <w:lang w:eastAsia="en-US"/>
    </w:rPr>
  </w:style>
  <w:style w:type="character" w:customStyle="1" w:styleId="berschrift5Zchn">
    <w:name w:val="Überschrift 5 Zchn"/>
    <w:link w:val="berschrift5"/>
    <w:locked/>
    <w:rsid w:val="00D12F74"/>
    <w:rPr>
      <w:rFonts w:ascii="Arial" w:hAnsi="Arial"/>
      <w:sz w:val="22"/>
      <w:lang w:eastAsia="en-US"/>
    </w:rPr>
  </w:style>
  <w:style w:type="paragraph" w:customStyle="1" w:styleId="H6">
    <w:name w:val="H6"/>
    <w:basedOn w:val="berschrift5"/>
    <w:next w:val="Standard"/>
    <w:rsid w:val="00752DC8"/>
    <w:pPr>
      <w:ind w:left="1985" w:hanging="1985"/>
      <w:outlineLvl w:val="9"/>
    </w:pPr>
    <w:rPr>
      <w:sz w:val="20"/>
    </w:rPr>
  </w:style>
  <w:style w:type="character" w:customStyle="1" w:styleId="berschrift6Zchn">
    <w:name w:val="Überschrift 6 Zchn"/>
    <w:link w:val="berschrift6"/>
    <w:locked/>
    <w:rsid w:val="00D12F74"/>
    <w:rPr>
      <w:rFonts w:ascii="Arial" w:hAnsi="Arial"/>
      <w:lang w:eastAsia="en-US"/>
    </w:rPr>
  </w:style>
  <w:style w:type="character" w:customStyle="1" w:styleId="berschrift7Zchn">
    <w:name w:val="Überschrift 7 Zchn"/>
    <w:link w:val="berschrift7"/>
    <w:locked/>
    <w:rsid w:val="00D12F74"/>
    <w:rPr>
      <w:rFonts w:ascii="Arial" w:hAnsi="Arial"/>
      <w:lang w:eastAsia="en-US"/>
    </w:rPr>
  </w:style>
  <w:style w:type="character" w:customStyle="1" w:styleId="berschrift8Zchn">
    <w:name w:val="Überschrift 8 Zchn"/>
    <w:link w:val="berschrift8"/>
    <w:locked/>
    <w:rsid w:val="00D12F74"/>
    <w:rPr>
      <w:rFonts w:ascii="Arial" w:hAnsi="Arial"/>
      <w:sz w:val="36"/>
      <w:lang w:eastAsia="en-US"/>
    </w:rPr>
  </w:style>
  <w:style w:type="character" w:customStyle="1" w:styleId="berschrift9Zchn">
    <w:name w:val="Überschrift 9 Zchn"/>
    <w:link w:val="berschrift9"/>
    <w:locked/>
    <w:rsid w:val="00D12F74"/>
    <w:rPr>
      <w:rFonts w:ascii="Arial" w:hAnsi="Arial"/>
      <w:sz w:val="36"/>
      <w:lang w:eastAsia="en-US"/>
    </w:rPr>
  </w:style>
  <w:style w:type="paragraph" w:styleId="Verzeichnis9">
    <w:name w:val="toc 9"/>
    <w:basedOn w:val="Verzeichnis8"/>
    <w:rsid w:val="00752DC8"/>
    <w:pPr>
      <w:ind w:left="1418" w:hanging="1418"/>
    </w:pPr>
  </w:style>
  <w:style w:type="paragraph" w:styleId="Verzeichnis8">
    <w:name w:val="toc 8"/>
    <w:basedOn w:val="Verzeichnis1"/>
    <w:uiPriority w:val="39"/>
    <w:rsid w:val="00752DC8"/>
    <w:pPr>
      <w:spacing w:before="180"/>
      <w:ind w:left="2693" w:hanging="2693"/>
    </w:pPr>
    <w:rPr>
      <w:b/>
    </w:rPr>
  </w:style>
  <w:style w:type="paragraph" w:styleId="Verzeichnis1">
    <w:name w:val="toc 1"/>
    <w:uiPriority w:val="39"/>
    <w:rsid w:val="00752DC8"/>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Standard"/>
    <w:next w:val="Standard"/>
    <w:rsid w:val="00752DC8"/>
    <w:pPr>
      <w:keepLines/>
      <w:tabs>
        <w:tab w:val="center" w:pos="4536"/>
        <w:tab w:val="right" w:pos="9072"/>
      </w:tabs>
    </w:pPr>
    <w:rPr>
      <w:noProof/>
    </w:rPr>
  </w:style>
  <w:style w:type="character" w:customStyle="1" w:styleId="ZGSM">
    <w:name w:val="ZGSM"/>
    <w:rsid w:val="00752DC8"/>
  </w:style>
  <w:style w:type="paragraph" w:styleId="Kopfzeile">
    <w:name w:val="header"/>
    <w:link w:val="KopfzeileZchn"/>
    <w:rsid w:val="00752DC8"/>
    <w:pPr>
      <w:widowControl w:val="0"/>
      <w:overflowPunct w:val="0"/>
      <w:autoSpaceDE w:val="0"/>
      <w:autoSpaceDN w:val="0"/>
      <w:adjustRightInd w:val="0"/>
      <w:textAlignment w:val="baseline"/>
    </w:pPr>
    <w:rPr>
      <w:rFonts w:ascii="Arial" w:hAnsi="Arial"/>
      <w:b/>
      <w:noProof/>
      <w:sz w:val="18"/>
      <w:lang w:eastAsia="en-US"/>
    </w:rPr>
  </w:style>
  <w:style w:type="character" w:customStyle="1" w:styleId="KopfzeileZchn">
    <w:name w:val="Kopfzeile Zchn"/>
    <w:link w:val="Kopfzeile"/>
    <w:locked/>
    <w:rsid w:val="00D12F74"/>
    <w:rPr>
      <w:rFonts w:ascii="Arial" w:hAnsi="Arial"/>
      <w:b/>
      <w:noProof/>
      <w:sz w:val="18"/>
      <w:lang w:eastAsia="en-US"/>
    </w:rPr>
  </w:style>
  <w:style w:type="paragraph" w:customStyle="1" w:styleId="ZD">
    <w:name w:val="ZD"/>
    <w:rsid w:val="00752DC8"/>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Verzeichnis5">
    <w:name w:val="toc 5"/>
    <w:basedOn w:val="Verzeichnis4"/>
    <w:rsid w:val="00752DC8"/>
    <w:pPr>
      <w:ind w:left="1701" w:hanging="1701"/>
    </w:pPr>
  </w:style>
  <w:style w:type="paragraph" w:styleId="Verzeichnis4">
    <w:name w:val="toc 4"/>
    <w:basedOn w:val="Verzeichnis3"/>
    <w:rsid w:val="00752DC8"/>
    <w:pPr>
      <w:ind w:left="1418" w:hanging="1418"/>
    </w:pPr>
  </w:style>
  <w:style w:type="paragraph" w:styleId="Verzeichnis3">
    <w:name w:val="toc 3"/>
    <w:basedOn w:val="Verzeichnis2"/>
    <w:uiPriority w:val="39"/>
    <w:rsid w:val="00752DC8"/>
    <w:pPr>
      <w:ind w:left="1134" w:hanging="1134"/>
    </w:pPr>
  </w:style>
  <w:style w:type="paragraph" w:styleId="Verzeichnis2">
    <w:name w:val="toc 2"/>
    <w:basedOn w:val="Verzeichnis1"/>
    <w:uiPriority w:val="39"/>
    <w:rsid w:val="00752DC8"/>
    <w:pPr>
      <w:spacing w:before="0"/>
      <w:ind w:left="851" w:hanging="851"/>
    </w:pPr>
    <w:rPr>
      <w:sz w:val="20"/>
    </w:rPr>
  </w:style>
  <w:style w:type="paragraph" w:styleId="Index1">
    <w:name w:val="index 1"/>
    <w:basedOn w:val="Standard"/>
    <w:rsid w:val="00752DC8"/>
    <w:pPr>
      <w:keepLines/>
    </w:pPr>
  </w:style>
  <w:style w:type="paragraph" w:styleId="Index2">
    <w:name w:val="index 2"/>
    <w:basedOn w:val="Index1"/>
    <w:rsid w:val="00752DC8"/>
    <w:pPr>
      <w:ind w:left="284"/>
    </w:pPr>
  </w:style>
  <w:style w:type="paragraph" w:customStyle="1" w:styleId="TT">
    <w:name w:val="TT"/>
    <w:basedOn w:val="berschrift1"/>
    <w:next w:val="Standard"/>
    <w:rsid w:val="00752DC8"/>
    <w:pPr>
      <w:outlineLvl w:val="9"/>
    </w:pPr>
  </w:style>
  <w:style w:type="paragraph" w:styleId="Fuzeile">
    <w:name w:val="footer"/>
    <w:basedOn w:val="Kopfzeile"/>
    <w:link w:val="FuzeileZchn"/>
    <w:rsid w:val="00752DC8"/>
    <w:pPr>
      <w:jc w:val="center"/>
    </w:pPr>
    <w:rPr>
      <w:i/>
    </w:rPr>
  </w:style>
  <w:style w:type="character" w:customStyle="1" w:styleId="FuzeileZchn">
    <w:name w:val="Fußzeile Zchn"/>
    <w:link w:val="Fuzeile"/>
    <w:locked/>
    <w:rsid w:val="00D12F74"/>
    <w:rPr>
      <w:rFonts w:ascii="Arial" w:hAnsi="Arial"/>
      <w:b/>
      <w:i/>
      <w:noProof/>
      <w:sz w:val="18"/>
      <w:lang w:eastAsia="en-US"/>
    </w:rPr>
  </w:style>
  <w:style w:type="character" w:styleId="Funotenzeichen">
    <w:name w:val="footnote reference"/>
    <w:basedOn w:val="Absatz-Standardschriftart"/>
    <w:semiHidden/>
    <w:rsid w:val="00752DC8"/>
    <w:rPr>
      <w:b/>
      <w:position w:val="6"/>
      <w:sz w:val="16"/>
    </w:rPr>
  </w:style>
  <w:style w:type="paragraph" w:styleId="Funotentext">
    <w:name w:val="footnote text"/>
    <w:basedOn w:val="Standard"/>
    <w:link w:val="FunotentextZchn"/>
    <w:rsid w:val="00752DC8"/>
    <w:pPr>
      <w:keepLines/>
      <w:ind w:left="454" w:hanging="454"/>
    </w:pPr>
    <w:rPr>
      <w:sz w:val="16"/>
    </w:rPr>
  </w:style>
  <w:style w:type="character" w:customStyle="1" w:styleId="FunotentextZchn">
    <w:name w:val="Fußnotentext Zchn"/>
    <w:link w:val="Funotentext"/>
    <w:locked/>
    <w:rsid w:val="00D12F74"/>
    <w:rPr>
      <w:sz w:val="16"/>
      <w:lang w:eastAsia="en-US"/>
    </w:rPr>
  </w:style>
  <w:style w:type="paragraph" w:customStyle="1" w:styleId="NF">
    <w:name w:val="NF"/>
    <w:basedOn w:val="NO"/>
    <w:rsid w:val="00752DC8"/>
    <w:pPr>
      <w:keepNext/>
      <w:spacing w:after="0"/>
    </w:pPr>
    <w:rPr>
      <w:rFonts w:ascii="Arial" w:hAnsi="Arial"/>
      <w:sz w:val="18"/>
    </w:rPr>
  </w:style>
  <w:style w:type="paragraph" w:customStyle="1" w:styleId="NO">
    <w:name w:val="NO"/>
    <w:basedOn w:val="Standard"/>
    <w:link w:val="NOChar"/>
    <w:rsid w:val="00752DC8"/>
    <w:pPr>
      <w:keepLines/>
      <w:ind w:left="1135" w:hanging="851"/>
    </w:pPr>
  </w:style>
  <w:style w:type="character" w:customStyle="1" w:styleId="NOChar">
    <w:name w:val="NO Char"/>
    <w:link w:val="NO"/>
    <w:rsid w:val="00327709"/>
    <w:rPr>
      <w:lang w:eastAsia="en-US"/>
    </w:rPr>
  </w:style>
  <w:style w:type="paragraph" w:customStyle="1" w:styleId="PL">
    <w:name w:val="PL"/>
    <w:link w:val="PLChar"/>
    <w:rsid w:val="00752DC8"/>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327709"/>
    <w:rPr>
      <w:rFonts w:ascii="Courier New" w:hAnsi="Courier New"/>
      <w:noProof/>
      <w:sz w:val="16"/>
      <w:lang w:eastAsia="en-US"/>
    </w:rPr>
  </w:style>
  <w:style w:type="paragraph" w:customStyle="1" w:styleId="TAR">
    <w:name w:val="TAR"/>
    <w:basedOn w:val="TAL"/>
    <w:rsid w:val="00752DC8"/>
    <w:pPr>
      <w:jc w:val="right"/>
    </w:pPr>
  </w:style>
  <w:style w:type="paragraph" w:customStyle="1" w:styleId="TAL">
    <w:name w:val="TAL"/>
    <w:basedOn w:val="Standard"/>
    <w:link w:val="TALChar"/>
    <w:rsid w:val="00752DC8"/>
    <w:pPr>
      <w:keepNext/>
      <w:keepLines/>
      <w:spacing w:after="0"/>
    </w:pPr>
    <w:rPr>
      <w:rFonts w:ascii="Arial" w:hAnsi="Arial"/>
      <w:sz w:val="18"/>
    </w:rPr>
  </w:style>
  <w:style w:type="character" w:customStyle="1" w:styleId="TALChar">
    <w:name w:val="TAL Char"/>
    <w:link w:val="TAL"/>
    <w:rsid w:val="00327709"/>
    <w:rPr>
      <w:rFonts w:ascii="Arial" w:hAnsi="Arial"/>
      <w:sz w:val="18"/>
      <w:lang w:eastAsia="en-US"/>
    </w:rPr>
  </w:style>
  <w:style w:type="paragraph" w:styleId="Listennummer2">
    <w:name w:val="List Number 2"/>
    <w:basedOn w:val="Listennummer"/>
    <w:rsid w:val="00752DC8"/>
    <w:pPr>
      <w:ind w:left="851"/>
    </w:pPr>
  </w:style>
  <w:style w:type="paragraph" w:styleId="Listennummer">
    <w:name w:val="List Number"/>
    <w:basedOn w:val="Liste"/>
    <w:rsid w:val="00752DC8"/>
  </w:style>
  <w:style w:type="paragraph" w:styleId="Liste">
    <w:name w:val="List"/>
    <w:basedOn w:val="Standard"/>
    <w:rsid w:val="00752DC8"/>
    <w:pPr>
      <w:ind w:left="568" w:hanging="284"/>
    </w:pPr>
  </w:style>
  <w:style w:type="paragraph" w:customStyle="1" w:styleId="TAH">
    <w:name w:val="TAH"/>
    <w:basedOn w:val="TAC"/>
    <w:rsid w:val="00752DC8"/>
    <w:rPr>
      <w:b/>
    </w:rPr>
  </w:style>
  <w:style w:type="paragraph" w:customStyle="1" w:styleId="TAC">
    <w:name w:val="TAC"/>
    <w:basedOn w:val="TAL"/>
    <w:rsid w:val="00752DC8"/>
    <w:pPr>
      <w:jc w:val="center"/>
    </w:pPr>
  </w:style>
  <w:style w:type="paragraph" w:customStyle="1" w:styleId="LD">
    <w:name w:val="LD"/>
    <w:rsid w:val="00752DC8"/>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Standard"/>
    <w:link w:val="EXChar"/>
    <w:rsid w:val="00752DC8"/>
    <w:pPr>
      <w:keepLines/>
      <w:ind w:left="1702" w:hanging="1418"/>
    </w:pPr>
  </w:style>
  <w:style w:type="character" w:customStyle="1" w:styleId="EXChar">
    <w:name w:val="EX Char"/>
    <w:link w:val="EX"/>
    <w:rsid w:val="00327709"/>
    <w:rPr>
      <w:lang w:eastAsia="en-US"/>
    </w:rPr>
  </w:style>
  <w:style w:type="paragraph" w:customStyle="1" w:styleId="FP">
    <w:name w:val="FP"/>
    <w:basedOn w:val="Standard"/>
    <w:rsid w:val="00752DC8"/>
    <w:pPr>
      <w:spacing w:after="0"/>
    </w:pPr>
  </w:style>
  <w:style w:type="paragraph" w:customStyle="1" w:styleId="NW">
    <w:name w:val="NW"/>
    <w:basedOn w:val="NO"/>
    <w:rsid w:val="00752DC8"/>
    <w:pPr>
      <w:spacing w:after="0"/>
    </w:pPr>
  </w:style>
  <w:style w:type="paragraph" w:customStyle="1" w:styleId="EW">
    <w:name w:val="EW"/>
    <w:basedOn w:val="EX"/>
    <w:rsid w:val="00752DC8"/>
    <w:pPr>
      <w:spacing w:after="0"/>
    </w:pPr>
  </w:style>
  <w:style w:type="paragraph" w:customStyle="1" w:styleId="B10">
    <w:name w:val="B1"/>
    <w:basedOn w:val="Liste"/>
    <w:rsid w:val="00752DC8"/>
    <w:pPr>
      <w:ind w:left="738" w:hanging="454"/>
    </w:pPr>
  </w:style>
  <w:style w:type="paragraph" w:styleId="Verzeichnis6">
    <w:name w:val="toc 6"/>
    <w:basedOn w:val="Verzeichnis5"/>
    <w:next w:val="Standard"/>
    <w:rsid w:val="00752DC8"/>
    <w:pPr>
      <w:ind w:left="1985" w:hanging="1985"/>
    </w:pPr>
  </w:style>
  <w:style w:type="paragraph" w:styleId="Verzeichnis7">
    <w:name w:val="toc 7"/>
    <w:basedOn w:val="Verzeichnis6"/>
    <w:next w:val="Standard"/>
    <w:rsid w:val="00752DC8"/>
    <w:pPr>
      <w:ind w:left="2268" w:hanging="2268"/>
    </w:pPr>
  </w:style>
  <w:style w:type="paragraph" w:styleId="Aufzhlungszeichen2">
    <w:name w:val="List Bullet 2"/>
    <w:basedOn w:val="Aufzhlungszeichen"/>
    <w:rsid w:val="00752DC8"/>
    <w:pPr>
      <w:ind w:left="851"/>
    </w:pPr>
  </w:style>
  <w:style w:type="paragraph" w:styleId="Aufzhlungszeichen">
    <w:name w:val="List Bullet"/>
    <w:basedOn w:val="Liste"/>
    <w:rsid w:val="00752DC8"/>
  </w:style>
  <w:style w:type="paragraph" w:customStyle="1" w:styleId="EditorsNote">
    <w:name w:val="Editor's Note"/>
    <w:basedOn w:val="NO"/>
    <w:rsid w:val="00752DC8"/>
    <w:rPr>
      <w:color w:val="FF0000"/>
    </w:rPr>
  </w:style>
  <w:style w:type="paragraph" w:customStyle="1" w:styleId="TH">
    <w:name w:val="TH"/>
    <w:basedOn w:val="FL"/>
    <w:next w:val="FL"/>
    <w:rsid w:val="00752DC8"/>
  </w:style>
  <w:style w:type="paragraph" w:customStyle="1" w:styleId="FL">
    <w:name w:val="FL"/>
    <w:basedOn w:val="Standard"/>
    <w:rsid w:val="00752DC8"/>
    <w:pPr>
      <w:keepNext/>
      <w:keepLines/>
      <w:spacing w:before="60"/>
      <w:jc w:val="center"/>
    </w:pPr>
    <w:rPr>
      <w:rFonts w:ascii="Arial" w:hAnsi="Arial"/>
      <w:b/>
    </w:rPr>
  </w:style>
  <w:style w:type="paragraph" w:customStyle="1" w:styleId="ZA">
    <w:name w:val="ZA"/>
    <w:rsid w:val="00752DC8"/>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752DC8"/>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752DC8"/>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752DC8"/>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752DC8"/>
    <w:pPr>
      <w:ind w:left="851" w:hanging="851"/>
    </w:pPr>
  </w:style>
  <w:style w:type="paragraph" w:customStyle="1" w:styleId="ZH">
    <w:name w:val="ZH"/>
    <w:rsid w:val="00752DC8"/>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752DC8"/>
    <w:pPr>
      <w:keepNext w:val="0"/>
      <w:spacing w:before="0" w:after="240"/>
    </w:pPr>
  </w:style>
  <w:style w:type="paragraph" w:customStyle="1" w:styleId="ZG">
    <w:name w:val="ZG"/>
    <w:rsid w:val="00752DC8"/>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Aufzhlungszeichen3">
    <w:name w:val="List Bullet 3"/>
    <w:basedOn w:val="Aufzhlungszeichen2"/>
    <w:rsid w:val="00752DC8"/>
    <w:pPr>
      <w:ind w:left="1135"/>
    </w:pPr>
  </w:style>
  <w:style w:type="paragraph" w:styleId="Liste2">
    <w:name w:val="List 2"/>
    <w:basedOn w:val="Liste"/>
    <w:rsid w:val="00752DC8"/>
    <w:pPr>
      <w:ind w:left="851"/>
    </w:pPr>
  </w:style>
  <w:style w:type="paragraph" w:styleId="Liste3">
    <w:name w:val="List 3"/>
    <w:basedOn w:val="Liste2"/>
    <w:rsid w:val="00752DC8"/>
    <w:pPr>
      <w:ind w:left="1135"/>
    </w:pPr>
  </w:style>
  <w:style w:type="paragraph" w:styleId="Liste4">
    <w:name w:val="List 4"/>
    <w:basedOn w:val="Liste3"/>
    <w:rsid w:val="00752DC8"/>
    <w:pPr>
      <w:ind w:left="1418"/>
    </w:pPr>
  </w:style>
  <w:style w:type="paragraph" w:styleId="Liste5">
    <w:name w:val="List 5"/>
    <w:basedOn w:val="Liste4"/>
    <w:rsid w:val="00752DC8"/>
    <w:pPr>
      <w:ind w:left="1702"/>
    </w:pPr>
  </w:style>
  <w:style w:type="paragraph" w:styleId="Aufzhlungszeichen4">
    <w:name w:val="List Bullet 4"/>
    <w:basedOn w:val="Aufzhlungszeichen3"/>
    <w:rsid w:val="00752DC8"/>
    <w:pPr>
      <w:ind w:left="1418"/>
    </w:pPr>
  </w:style>
  <w:style w:type="paragraph" w:styleId="Aufzhlungszeichen5">
    <w:name w:val="List Bullet 5"/>
    <w:basedOn w:val="Aufzhlungszeichen4"/>
    <w:rsid w:val="00752DC8"/>
    <w:pPr>
      <w:ind w:left="1702"/>
    </w:pPr>
  </w:style>
  <w:style w:type="paragraph" w:customStyle="1" w:styleId="B20">
    <w:name w:val="B2"/>
    <w:basedOn w:val="Liste2"/>
    <w:rsid w:val="00752DC8"/>
    <w:pPr>
      <w:ind w:left="1191" w:hanging="454"/>
    </w:pPr>
  </w:style>
  <w:style w:type="paragraph" w:customStyle="1" w:styleId="B30">
    <w:name w:val="B3"/>
    <w:basedOn w:val="Liste3"/>
    <w:rsid w:val="00752DC8"/>
    <w:pPr>
      <w:ind w:left="1645" w:hanging="454"/>
    </w:pPr>
  </w:style>
  <w:style w:type="paragraph" w:customStyle="1" w:styleId="B4">
    <w:name w:val="B4"/>
    <w:basedOn w:val="Liste4"/>
    <w:rsid w:val="00752DC8"/>
    <w:pPr>
      <w:ind w:left="2098" w:hanging="454"/>
    </w:pPr>
  </w:style>
  <w:style w:type="paragraph" w:customStyle="1" w:styleId="B5">
    <w:name w:val="B5"/>
    <w:basedOn w:val="Liste5"/>
    <w:rsid w:val="00752DC8"/>
    <w:pPr>
      <w:ind w:left="2552" w:hanging="454"/>
    </w:pPr>
  </w:style>
  <w:style w:type="paragraph" w:customStyle="1" w:styleId="ZTD">
    <w:name w:val="ZTD"/>
    <w:basedOn w:val="ZB"/>
    <w:rsid w:val="00752DC8"/>
    <w:pPr>
      <w:framePr w:hRule="auto" w:wrap="notBeside" w:y="852"/>
    </w:pPr>
    <w:rPr>
      <w:i w:val="0"/>
      <w:sz w:val="40"/>
    </w:rPr>
  </w:style>
  <w:style w:type="paragraph" w:customStyle="1" w:styleId="ZV">
    <w:name w:val="ZV"/>
    <w:basedOn w:val="ZU"/>
    <w:rsid w:val="00752DC8"/>
    <w:pPr>
      <w:framePr w:wrap="notBeside" w:y="16161"/>
    </w:pPr>
  </w:style>
  <w:style w:type="paragraph" w:styleId="Indexberschrift">
    <w:name w:val="index heading"/>
    <w:basedOn w:val="Standard"/>
    <w:next w:val="Standard"/>
    <w:uiPriority w:val="99"/>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BesuchterLink">
    <w:name w:val="FollowedHyperlink"/>
    <w:uiPriority w:val="99"/>
    <w:rPr>
      <w:color w:val="800080"/>
      <w:u w:val="single"/>
    </w:rPr>
  </w:style>
  <w:style w:type="paragraph" w:customStyle="1" w:styleId="B3">
    <w:name w:val="B3+"/>
    <w:basedOn w:val="B30"/>
    <w:rsid w:val="00752DC8"/>
    <w:pPr>
      <w:numPr>
        <w:numId w:val="3"/>
      </w:numPr>
      <w:tabs>
        <w:tab w:val="left" w:pos="1134"/>
      </w:tabs>
    </w:pPr>
  </w:style>
  <w:style w:type="paragraph" w:customStyle="1" w:styleId="B1">
    <w:name w:val="B1+"/>
    <w:basedOn w:val="B10"/>
    <w:link w:val="B1Car"/>
    <w:rsid w:val="00752DC8"/>
    <w:pPr>
      <w:numPr>
        <w:numId w:val="1"/>
      </w:numPr>
    </w:pPr>
  </w:style>
  <w:style w:type="character" w:customStyle="1" w:styleId="B1Car">
    <w:name w:val="B1+ Car"/>
    <w:link w:val="B1"/>
    <w:rsid w:val="00327709"/>
    <w:rPr>
      <w:lang w:eastAsia="en-US"/>
    </w:rPr>
  </w:style>
  <w:style w:type="paragraph" w:customStyle="1" w:styleId="B2">
    <w:name w:val="B2+"/>
    <w:basedOn w:val="B20"/>
    <w:rsid w:val="00752DC8"/>
    <w:pPr>
      <w:numPr>
        <w:numId w:val="2"/>
      </w:numPr>
    </w:pPr>
  </w:style>
  <w:style w:type="paragraph" w:customStyle="1" w:styleId="BL">
    <w:name w:val="BL"/>
    <w:basedOn w:val="Standard"/>
    <w:rsid w:val="00752DC8"/>
    <w:pPr>
      <w:numPr>
        <w:numId w:val="5"/>
      </w:numPr>
      <w:tabs>
        <w:tab w:val="left" w:pos="851"/>
      </w:tabs>
    </w:pPr>
  </w:style>
  <w:style w:type="paragraph" w:customStyle="1" w:styleId="BN">
    <w:name w:val="BN"/>
    <w:basedOn w:val="Standard"/>
    <w:rsid w:val="00752DC8"/>
    <w:pPr>
      <w:numPr>
        <w:numId w:val="4"/>
      </w:numPr>
    </w:pPr>
  </w:style>
  <w:style w:type="paragraph" w:styleId="Textkrper">
    <w:name w:val="Body Text"/>
    <w:basedOn w:val="Standard"/>
    <w:link w:val="TextkrperZchn"/>
    <w:uiPriority w:val="99"/>
    <w:pPr>
      <w:keepNext/>
      <w:spacing w:after="140"/>
    </w:pPr>
  </w:style>
  <w:style w:type="character" w:customStyle="1" w:styleId="TextkrperZchn">
    <w:name w:val="Textkörper Zchn"/>
    <w:link w:val="Textkrper"/>
    <w:uiPriority w:val="99"/>
    <w:locked/>
    <w:rsid w:val="00D12F74"/>
    <w:rPr>
      <w:lang w:val="en-GB" w:eastAsia="en-US"/>
    </w:r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link w:val="Textkrper-ZeileneinzugZchn"/>
    <w:uiPriority w:val="99"/>
    <w:pPr>
      <w:spacing w:after="120"/>
      <w:ind w:left="283"/>
    </w:pPr>
  </w:style>
  <w:style w:type="character" w:customStyle="1" w:styleId="Textkrper-ZeileneinzugZchn">
    <w:name w:val="Textkörper-Zeileneinzug Zchn"/>
    <w:link w:val="Textkrper-Zeileneinzug"/>
    <w:uiPriority w:val="99"/>
    <w:locked/>
    <w:rsid w:val="00D12F74"/>
    <w:rPr>
      <w:lang w:val="en-GB" w:eastAsia="en-US"/>
    </w:r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uiPriority w:val="99"/>
    <w:semiHidden/>
    <w:rPr>
      <w:sz w:val="16"/>
      <w:szCs w:val="16"/>
    </w:rPr>
  </w:style>
  <w:style w:type="paragraph" w:styleId="Kommentartext">
    <w:name w:val="annotation text"/>
    <w:basedOn w:val="Standard"/>
    <w:link w:val="KommentartextZchn"/>
    <w:uiPriority w:val="99"/>
    <w:semiHidden/>
    <w:rPr>
      <w:lang w:val="x-none"/>
    </w:rPr>
  </w:style>
  <w:style w:type="character" w:customStyle="1" w:styleId="KommentartextZchn">
    <w:name w:val="Kommentartext Zchn"/>
    <w:link w:val="Kommentartext"/>
    <w:uiPriority w:val="99"/>
    <w:semiHidden/>
    <w:rsid w:val="00327709"/>
    <w:rPr>
      <w:lang w:eastAsia="en-US"/>
    </w:rPr>
  </w:style>
  <w:style w:type="paragraph" w:styleId="Datum">
    <w:name w:val="Date"/>
    <w:basedOn w:val="Standard"/>
    <w:next w:val="Standard"/>
  </w:style>
  <w:style w:type="paragraph" w:styleId="Dokumentstruktur">
    <w:name w:val="Document Map"/>
    <w:basedOn w:val="Standard"/>
    <w:link w:val="DokumentstrukturZchn"/>
    <w:uiPriority w:val="99"/>
    <w:semiHidden/>
    <w:pPr>
      <w:shd w:val="clear" w:color="auto" w:fill="000080"/>
    </w:pPr>
    <w:rPr>
      <w:rFonts w:ascii="Tahoma" w:hAnsi="Tahoma"/>
    </w:rPr>
  </w:style>
  <w:style w:type="character" w:customStyle="1" w:styleId="DokumentstrukturZchn">
    <w:name w:val="Dokumentstruktur Zchn"/>
    <w:link w:val="Dokumentstruktur"/>
    <w:uiPriority w:val="99"/>
    <w:semiHidden/>
    <w:locked/>
    <w:rsid w:val="00D12F74"/>
    <w:rPr>
      <w:rFonts w:ascii="Tahoma" w:hAnsi="Tahoma" w:cs="Tahoma"/>
      <w:shd w:val="clear" w:color="auto" w:fill="000080"/>
      <w:lang w:val="en-GB" w:eastAsia="en-US"/>
    </w:rPr>
  </w:style>
  <w:style w:type="paragraph" w:styleId="E-Mail-Signatur">
    <w:name w:val="E-mail Signature"/>
    <w:basedOn w:val="Standard"/>
  </w:style>
  <w:style w:type="character" w:styleId="Hervorhebung">
    <w:name w:val="Emphasis"/>
    <w:uiPriority w:val="99"/>
    <w:qFormat/>
    <w:rPr>
      <w:i/>
      <w:iCs/>
    </w:rPr>
  </w:style>
  <w:style w:type="character" w:styleId="Endnotenzeichen">
    <w:name w:val="endnote reference"/>
    <w:semiHidden/>
    <w:rPr>
      <w:vertAlign w:val="superscript"/>
    </w:rPr>
  </w:style>
  <w:style w:type="paragraph" w:styleId="Endnotentext">
    <w:name w:val="endnote text"/>
    <w:basedOn w:val="Standard"/>
    <w:link w:val="EndnotentextZchn"/>
    <w:uiPriority w:val="99"/>
  </w:style>
  <w:style w:type="character" w:customStyle="1" w:styleId="EndnotentextZchn">
    <w:name w:val="Endnotentext Zchn"/>
    <w:link w:val="Endnotentext"/>
    <w:uiPriority w:val="99"/>
    <w:locked/>
    <w:rsid w:val="00D12F74"/>
    <w:rPr>
      <w:lang w:val="en-GB" w:eastAsia="en-US"/>
    </w:rPr>
  </w:style>
  <w:style w:type="paragraph" w:styleId="Umschlagadresse">
    <w:name w:val="envelope address"/>
    <w:basedOn w:val="Standard"/>
    <w:uiPriority w:val="99"/>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uiPriority w:val="99"/>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uiPriority w:val="99"/>
    <w:rPr>
      <w:rFonts w:ascii="Courier New" w:hAnsi="Courier New"/>
      <w:sz w:val="20"/>
      <w:szCs w:val="20"/>
    </w:rPr>
  </w:style>
  <w:style w:type="character" w:styleId="HTMLDefinition">
    <w:name w:val="HTML Definition"/>
    <w:uiPriority w:val="99"/>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uiPriority w:val="99"/>
    <w:rPr>
      <w:i/>
      <w:iCs/>
    </w:rPr>
  </w:style>
  <w:style w:type="paragraph" w:styleId="Index3">
    <w:name w:val="index 3"/>
    <w:basedOn w:val="Standard"/>
    <w:next w:val="Standard"/>
    <w:autoRedefine/>
    <w:uiPriority w:val="99"/>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uiPriority w:val="99"/>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6"/>
      </w:numPr>
    </w:pPr>
  </w:style>
  <w:style w:type="paragraph" w:styleId="Listennummer4">
    <w:name w:val="List Number 4"/>
    <w:basedOn w:val="Standard"/>
    <w:pPr>
      <w:numPr>
        <w:numId w:val="7"/>
      </w:numPr>
    </w:pPr>
  </w:style>
  <w:style w:type="paragraph" w:styleId="Listennummer5">
    <w:name w:val="List Number 5"/>
    <w:basedOn w:val="Standard"/>
    <w:pPr>
      <w:numPr>
        <w:numId w:val="8"/>
      </w:numPr>
      <w:tabs>
        <w:tab w:val="clear" w:pos="1492"/>
        <w:tab w:val="num" w:pos="720"/>
      </w:tabs>
      <w:ind w:left="720"/>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uiPriority w:val="99"/>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uiPriority w:val="99"/>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link w:val="UnterschriftZchn"/>
    <w:uiPriority w:val="99"/>
    <w:pPr>
      <w:ind w:left="4252"/>
    </w:pPr>
  </w:style>
  <w:style w:type="character" w:customStyle="1" w:styleId="UnterschriftZchn">
    <w:name w:val="Unterschrift Zchn"/>
    <w:link w:val="Unterschrift"/>
    <w:uiPriority w:val="99"/>
    <w:locked/>
    <w:rsid w:val="00D12F74"/>
    <w:rPr>
      <w:lang w:val="en-GB" w:eastAsia="en-US"/>
    </w:rPr>
  </w:style>
  <w:style w:type="character" w:styleId="Fett">
    <w:name w:val="Strong"/>
    <w:uiPriority w:val="99"/>
    <w:qFormat/>
    <w:rPr>
      <w:b/>
      <w:bCs/>
    </w:rPr>
  </w:style>
  <w:style w:type="paragraph" w:styleId="Untertitel">
    <w:name w:val="Subtitle"/>
    <w:basedOn w:val="Standard"/>
    <w:link w:val="UntertitelZchn"/>
    <w:uiPriority w:val="99"/>
    <w:qFormat/>
    <w:pPr>
      <w:spacing w:after="60"/>
      <w:jc w:val="center"/>
      <w:outlineLvl w:val="1"/>
    </w:pPr>
    <w:rPr>
      <w:rFonts w:ascii="Arial" w:hAnsi="Arial"/>
      <w:sz w:val="24"/>
      <w:szCs w:val="24"/>
    </w:rPr>
  </w:style>
  <w:style w:type="character" w:customStyle="1" w:styleId="UntertitelZchn">
    <w:name w:val="Untertitel Zchn"/>
    <w:link w:val="Untertitel"/>
    <w:uiPriority w:val="99"/>
    <w:locked/>
    <w:rsid w:val="00D12F74"/>
    <w:rPr>
      <w:rFonts w:ascii="Arial" w:hAnsi="Arial" w:cs="Arial"/>
      <w:sz w:val="24"/>
      <w:szCs w:val="24"/>
      <w:lang w:val="en-GB" w:eastAsia="en-US"/>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link w:val="TitelZchn"/>
    <w:uiPriority w:val="99"/>
    <w:qFormat/>
    <w:pPr>
      <w:spacing w:before="240" w:after="60"/>
      <w:jc w:val="center"/>
      <w:outlineLvl w:val="0"/>
    </w:pPr>
    <w:rPr>
      <w:rFonts w:ascii="Arial" w:hAnsi="Arial"/>
      <w:b/>
      <w:bCs/>
      <w:kern w:val="28"/>
      <w:sz w:val="32"/>
      <w:szCs w:val="32"/>
    </w:rPr>
  </w:style>
  <w:style w:type="character" w:customStyle="1" w:styleId="TitelZchn">
    <w:name w:val="Titel Zchn"/>
    <w:link w:val="Titel"/>
    <w:uiPriority w:val="99"/>
    <w:locked/>
    <w:rsid w:val="00D12F74"/>
    <w:rPr>
      <w:rFonts w:ascii="Arial" w:hAnsi="Arial" w:cs="Arial"/>
      <w:b/>
      <w:bCs/>
      <w:kern w:val="28"/>
      <w:sz w:val="32"/>
      <w:szCs w:val="32"/>
      <w:lang w:val="en-GB" w:eastAsia="en-US"/>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rsid w:val="00752DC8"/>
    <w:pPr>
      <w:keepNext/>
      <w:keepLines/>
      <w:spacing w:after="0"/>
      <w:jc w:val="both"/>
    </w:pPr>
    <w:rPr>
      <w:rFonts w:ascii="Arial" w:hAnsi="Arial"/>
      <w:sz w:val="18"/>
    </w:rPr>
  </w:style>
  <w:style w:type="paragraph" w:styleId="Sprechblasentext">
    <w:name w:val="Balloon Text"/>
    <w:basedOn w:val="Standard"/>
    <w:link w:val="SprechblasentextZchn"/>
    <w:uiPriority w:val="99"/>
    <w:semiHidden/>
    <w:rsid w:val="00A54305"/>
    <w:rPr>
      <w:rFonts w:ascii="Tahoma" w:hAnsi="Tahoma"/>
      <w:sz w:val="16"/>
      <w:szCs w:val="16"/>
    </w:rPr>
  </w:style>
  <w:style w:type="character" w:customStyle="1" w:styleId="SprechblasentextZchn">
    <w:name w:val="Sprechblasentext Zchn"/>
    <w:link w:val="Sprechblasentext"/>
    <w:uiPriority w:val="99"/>
    <w:semiHidden/>
    <w:locked/>
    <w:rsid w:val="00D12F74"/>
    <w:rPr>
      <w:rFonts w:ascii="Tahoma" w:hAnsi="Tahoma" w:cs="Tahoma"/>
      <w:sz w:val="16"/>
      <w:szCs w:val="16"/>
      <w:lang w:val="en-GB" w:eastAsia="en-US"/>
    </w:rPr>
  </w:style>
  <w:style w:type="paragraph" w:styleId="Kommentarthema">
    <w:name w:val="annotation subject"/>
    <w:basedOn w:val="Kommentartext"/>
    <w:next w:val="Kommentartext"/>
    <w:link w:val="KommentarthemaZchn"/>
    <w:uiPriority w:val="99"/>
    <w:rsid w:val="00327709"/>
    <w:rPr>
      <w:b/>
      <w:bCs/>
      <w:lang w:val="en-GB"/>
    </w:rPr>
  </w:style>
  <w:style w:type="character" w:customStyle="1" w:styleId="KommentarthemaZchn">
    <w:name w:val="Kommentarthema Zchn"/>
    <w:link w:val="Kommentarthema"/>
    <w:uiPriority w:val="99"/>
    <w:locked/>
    <w:rsid w:val="00D12F74"/>
    <w:rPr>
      <w:b/>
      <w:bCs/>
      <w:lang w:val="en-GB" w:eastAsia="en-US"/>
    </w:rPr>
  </w:style>
  <w:style w:type="character" w:customStyle="1" w:styleId="CommentSubjectChar">
    <w:name w:val="Comment Subject Char"/>
    <w:basedOn w:val="KommentartextZchn"/>
    <w:uiPriority w:val="99"/>
    <w:rsid w:val="00327709"/>
    <w:rPr>
      <w:lang w:eastAsia="en-US"/>
    </w:rPr>
  </w:style>
  <w:style w:type="table" w:styleId="Tabellenraster">
    <w:name w:val="Table Grid"/>
    <w:basedOn w:val="NormaleTabelle"/>
    <w:rsid w:val="00327709"/>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D12F74"/>
    <w:rPr>
      <w:rFonts w:ascii="Symbol" w:hAnsi="Symbol"/>
    </w:rPr>
  </w:style>
  <w:style w:type="character" w:customStyle="1" w:styleId="WW8Num6z0">
    <w:name w:val="WW8Num6z0"/>
    <w:uiPriority w:val="99"/>
    <w:rsid w:val="00D12F74"/>
    <w:rPr>
      <w:rFonts w:ascii="Symbol" w:hAnsi="Symbol"/>
    </w:rPr>
  </w:style>
  <w:style w:type="character" w:customStyle="1" w:styleId="WW8Num7z0">
    <w:name w:val="WW8Num7z0"/>
    <w:uiPriority w:val="99"/>
    <w:rsid w:val="00D12F74"/>
    <w:rPr>
      <w:rFonts w:ascii="Symbol" w:hAnsi="Symbol"/>
    </w:rPr>
  </w:style>
  <w:style w:type="character" w:customStyle="1" w:styleId="WW8Num11z0">
    <w:name w:val="WW8Num11z0"/>
    <w:uiPriority w:val="99"/>
    <w:rsid w:val="00D12F74"/>
    <w:rPr>
      <w:rFonts w:ascii="Courier New" w:eastAsia="Times New Roman"/>
    </w:rPr>
  </w:style>
  <w:style w:type="character" w:customStyle="1" w:styleId="WW8Num16z0">
    <w:name w:val="WW8Num16z0"/>
    <w:uiPriority w:val="99"/>
    <w:rsid w:val="00D12F74"/>
    <w:rPr>
      <w:rFonts w:ascii="Symbol" w:hAnsi="Symbol"/>
    </w:rPr>
  </w:style>
  <w:style w:type="character" w:customStyle="1" w:styleId="WW8Num16z1">
    <w:name w:val="WW8Num16z1"/>
    <w:uiPriority w:val="99"/>
    <w:rsid w:val="00D12F74"/>
    <w:rPr>
      <w:rFonts w:ascii="Courier New" w:eastAsia="Times New Roman"/>
    </w:rPr>
  </w:style>
  <w:style w:type="character" w:customStyle="1" w:styleId="WW8Num17z0">
    <w:name w:val="WW8Num17z0"/>
    <w:uiPriority w:val="99"/>
    <w:rsid w:val="00D12F74"/>
    <w:rPr>
      <w:rFonts w:ascii="Symbol" w:hAnsi="Symbol"/>
    </w:rPr>
  </w:style>
  <w:style w:type="character" w:customStyle="1" w:styleId="WW8Num17z1">
    <w:name w:val="WW8Num17z1"/>
    <w:uiPriority w:val="99"/>
    <w:rsid w:val="00D12F74"/>
    <w:rPr>
      <w:rFonts w:ascii="Courier New" w:eastAsia="Times New Roman"/>
    </w:rPr>
  </w:style>
  <w:style w:type="character" w:customStyle="1" w:styleId="WW8Num18z0">
    <w:name w:val="WW8Num18z0"/>
    <w:uiPriority w:val="99"/>
    <w:rsid w:val="00D12F74"/>
    <w:rPr>
      <w:rFonts w:ascii="Symbol" w:hAnsi="Symbol"/>
      <w:color w:val="auto"/>
    </w:rPr>
  </w:style>
  <w:style w:type="character" w:customStyle="1" w:styleId="WW8Num18z1">
    <w:name w:val="WW8Num18z1"/>
    <w:uiPriority w:val="99"/>
    <w:rsid w:val="00D12F74"/>
    <w:rPr>
      <w:rFonts w:ascii="Courier New" w:hAnsi="Courier New"/>
    </w:rPr>
  </w:style>
  <w:style w:type="character" w:customStyle="1" w:styleId="WW8Num19z0">
    <w:name w:val="WW8Num19z0"/>
    <w:uiPriority w:val="99"/>
    <w:rsid w:val="00D12F74"/>
    <w:rPr>
      <w:rFonts w:ascii="Symbol" w:hAnsi="Symbol"/>
    </w:rPr>
  </w:style>
  <w:style w:type="character" w:customStyle="1" w:styleId="WW8Num19z1">
    <w:name w:val="WW8Num19z1"/>
    <w:uiPriority w:val="99"/>
    <w:rsid w:val="00D12F74"/>
    <w:rPr>
      <w:rFonts w:ascii="Courier New" w:eastAsia="Times New Roman"/>
    </w:rPr>
  </w:style>
  <w:style w:type="character" w:customStyle="1" w:styleId="WW8Num20z0">
    <w:name w:val="WW8Num20z0"/>
    <w:uiPriority w:val="99"/>
    <w:rsid w:val="00D12F74"/>
    <w:rPr>
      <w:rFonts w:ascii="Symbol" w:hAnsi="Symbol"/>
    </w:rPr>
  </w:style>
  <w:style w:type="character" w:customStyle="1" w:styleId="WW8Num20z1">
    <w:name w:val="WW8Num20z1"/>
    <w:uiPriority w:val="99"/>
    <w:rsid w:val="00D12F74"/>
    <w:rPr>
      <w:rFonts w:ascii="Courier New" w:eastAsia="Times New Roman"/>
    </w:rPr>
  </w:style>
  <w:style w:type="character" w:customStyle="1" w:styleId="WW8Num21z0">
    <w:name w:val="WW8Num21z0"/>
    <w:uiPriority w:val="99"/>
    <w:rsid w:val="00D12F74"/>
    <w:rPr>
      <w:rFonts w:ascii="Symbol" w:hAnsi="Symbol"/>
    </w:rPr>
  </w:style>
  <w:style w:type="character" w:customStyle="1" w:styleId="WW8Num21z1">
    <w:name w:val="WW8Num21z1"/>
    <w:uiPriority w:val="99"/>
    <w:rsid w:val="00D12F74"/>
    <w:rPr>
      <w:rFonts w:ascii="Courier New" w:eastAsia="Times New Roman"/>
    </w:rPr>
  </w:style>
  <w:style w:type="character" w:customStyle="1" w:styleId="WW8Num33z0">
    <w:name w:val="WW8Num33z0"/>
    <w:uiPriority w:val="99"/>
    <w:rsid w:val="00D12F74"/>
    <w:rPr>
      <w:rFonts w:ascii="Wingdings" w:hAnsi="Wingdings"/>
    </w:rPr>
  </w:style>
  <w:style w:type="character" w:customStyle="1" w:styleId="WW8Num33z1">
    <w:name w:val="WW8Num33z1"/>
    <w:uiPriority w:val="99"/>
    <w:rsid w:val="00D12F74"/>
    <w:rPr>
      <w:rFonts w:ascii="Courier New" w:hAnsi="Courier New"/>
    </w:rPr>
  </w:style>
  <w:style w:type="character" w:customStyle="1" w:styleId="WW8Num33z3">
    <w:name w:val="WW8Num33z3"/>
    <w:uiPriority w:val="99"/>
    <w:rsid w:val="00D12F74"/>
    <w:rPr>
      <w:rFonts w:ascii="Symbol" w:hAnsi="Symbol"/>
    </w:rPr>
  </w:style>
  <w:style w:type="character" w:customStyle="1" w:styleId="Absatz-Standardschriftart1">
    <w:name w:val="Absatz-Standardschriftart1"/>
    <w:uiPriority w:val="99"/>
    <w:rsid w:val="00D12F74"/>
  </w:style>
  <w:style w:type="character" w:customStyle="1" w:styleId="WW8Num8z0">
    <w:name w:val="WW8Num8z0"/>
    <w:uiPriority w:val="99"/>
    <w:rsid w:val="00D12F74"/>
    <w:rPr>
      <w:rFonts w:ascii="Symbol" w:hAnsi="Symbol"/>
    </w:rPr>
  </w:style>
  <w:style w:type="character" w:customStyle="1" w:styleId="WW8Num10z0">
    <w:name w:val="WW8Num10z0"/>
    <w:uiPriority w:val="99"/>
    <w:rsid w:val="00D12F74"/>
    <w:rPr>
      <w:rFonts w:ascii="Symbol" w:hAnsi="Symbol"/>
    </w:rPr>
  </w:style>
  <w:style w:type="character" w:customStyle="1" w:styleId="WW8Num13z0">
    <w:name w:val="WW8Num13z0"/>
    <w:uiPriority w:val="99"/>
    <w:rsid w:val="00D12F74"/>
    <w:rPr>
      <w:rFonts w:ascii="Wingdings" w:hAnsi="Wingdings"/>
    </w:rPr>
  </w:style>
  <w:style w:type="character" w:customStyle="1" w:styleId="WW8Num13z1">
    <w:name w:val="WW8Num13z1"/>
    <w:uiPriority w:val="99"/>
    <w:rsid w:val="00D12F74"/>
    <w:rPr>
      <w:rFonts w:ascii="Courier New" w:hAnsi="Courier New"/>
    </w:rPr>
  </w:style>
  <w:style w:type="character" w:customStyle="1" w:styleId="WW8Num13z3">
    <w:name w:val="WW8Num13z3"/>
    <w:uiPriority w:val="99"/>
    <w:rsid w:val="00D12F74"/>
    <w:rPr>
      <w:rFonts w:ascii="Symbol" w:hAnsi="Symbol"/>
    </w:rPr>
  </w:style>
  <w:style w:type="character" w:customStyle="1" w:styleId="WW8Num18z2">
    <w:name w:val="WW8Num18z2"/>
    <w:uiPriority w:val="99"/>
    <w:rsid w:val="00D12F74"/>
    <w:rPr>
      <w:rFonts w:ascii="Wingdings" w:hAnsi="Wingdings"/>
    </w:rPr>
  </w:style>
  <w:style w:type="character" w:customStyle="1" w:styleId="WW8Num18z3">
    <w:name w:val="WW8Num18z3"/>
    <w:uiPriority w:val="99"/>
    <w:rsid w:val="00D12F74"/>
    <w:rPr>
      <w:rFonts w:ascii="Symbol" w:hAnsi="Symbol"/>
    </w:rPr>
  </w:style>
  <w:style w:type="character" w:customStyle="1" w:styleId="WW8Num28z1">
    <w:name w:val="WW8Num28z1"/>
    <w:uiPriority w:val="99"/>
    <w:rsid w:val="00D12F74"/>
    <w:rPr>
      <w:rFonts w:ascii="Courier New" w:hAnsi="Courier New"/>
    </w:rPr>
  </w:style>
  <w:style w:type="character" w:customStyle="1" w:styleId="WW8Num28z2">
    <w:name w:val="WW8Num28z2"/>
    <w:uiPriority w:val="99"/>
    <w:rsid w:val="00D12F74"/>
    <w:rPr>
      <w:rFonts w:ascii="Wingdings" w:hAnsi="Wingdings"/>
    </w:rPr>
  </w:style>
  <w:style w:type="character" w:customStyle="1" w:styleId="WW8Num28z3">
    <w:name w:val="WW8Num28z3"/>
    <w:uiPriority w:val="99"/>
    <w:rsid w:val="00D12F74"/>
    <w:rPr>
      <w:rFonts w:ascii="Symbol" w:hAnsi="Symbol"/>
    </w:rPr>
  </w:style>
  <w:style w:type="character" w:customStyle="1" w:styleId="WW8Num31z1">
    <w:name w:val="WW8Num31z1"/>
    <w:uiPriority w:val="99"/>
    <w:rsid w:val="00D12F74"/>
    <w:rPr>
      <w:rFonts w:ascii="Courier New" w:hAnsi="Courier New"/>
    </w:rPr>
  </w:style>
  <w:style w:type="character" w:customStyle="1" w:styleId="WW8Num31z2">
    <w:name w:val="WW8Num31z2"/>
    <w:uiPriority w:val="99"/>
    <w:rsid w:val="00D12F74"/>
    <w:rPr>
      <w:rFonts w:ascii="Wingdings" w:hAnsi="Wingdings"/>
    </w:rPr>
  </w:style>
  <w:style w:type="character" w:customStyle="1" w:styleId="WW8Num31z3">
    <w:name w:val="WW8Num31z3"/>
    <w:uiPriority w:val="99"/>
    <w:rsid w:val="00D12F74"/>
    <w:rPr>
      <w:rFonts w:ascii="Symbol" w:hAnsi="Symbol"/>
    </w:rPr>
  </w:style>
  <w:style w:type="character" w:customStyle="1" w:styleId="WW-DefaultParagraphFont">
    <w:name w:val="WW-Default Paragraph Font"/>
    <w:uiPriority w:val="99"/>
    <w:rsid w:val="00D12F74"/>
  </w:style>
  <w:style w:type="character" w:customStyle="1" w:styleId="FootnoteCharacters">
    <w:name w:val="Footnote Characters"/>
    <w:uiPriority w:val="99"/>
    <w:rsid w:val="00D12F74"/>
    <w:rPr>
      <w:b/>
      <w:position w:val="4"/>
      <w:sz w:val="16"/>
    </w:rPr>
  </w:style>
  <w:style w:type="character" w:customStyle="1" w:styleId="CommentReference1">
    <w:name w:val="Comment Reference1"/>
    <w:uiPriority w:val="99"/>
    <w:rsid w:val="00D12F74"/>
    <w:rPr>
      <w:sz w:val="16"/>
    </w:rPr>
  </w:style>
  <w:style w:type="character" w:customStyle="1" w:styleId="EndnoteCharacters">
    <w:name w:val="Endnote Characters"/>
    <w:uiPriority w:val="99"/>
    <w:rsid w:val="00D12F74"/>
    <w:rPr>
      <w:vertAlign w:val="superscript"/>
    </w:rPr>
  </w:style>
  <w:style w:type="character" w:customStyle="1" w:styleId="HTMLAkronym1">
    <w:name w:val="HTML Akronym1"/>
    <w:uiPriority w:val="99"/>
    <w:rsid w:val="00D12F74"/>
    <w:rPr>
      <w:rFonts w:cs="Times New Roman"/>
    </w:rPr>
  </w:style>
  <w:style w:type="character" w:customStyle="1" w:styleId="HTMLZitat1">
    <w:name w:val="HTML Zitat1"/>
    <w:uiPriority w:val="99"/>
    <w:rsid w:val="00D12F74"/>
    <w:rPr>
      <w:i/>
    </w:rPr>
  </w:style>
  <w:style w:type="character" w:customStyle="1" w:styleId="HTMLTastatur1">
    <w:name w:val="HTML Tastatur1"/>
    <w:uiPriority w:val="99"/>
    <w:rsid w:val="00D12F74"/>
    <w:rPr>
      <w:rFonts w:ascii="Courier New" w:hAnsi="Courier New"/>
      <w:sz w:val="20"/>
    </w:rPr>
  </w:style>
  <w:style w:type="character" w:customStyle="1" w:styleId="HTMLBeispiel1">
    <w:name w:val="HTML Beispiel1"/>
    <w:uiPriority w:val="99"/>
    <w:rsid w:val="00D12F74"/>
    <w:rPr>
      <w:rFonts w:ascii="Courier New" w:hAnsi="Courier New"/>
    </w:rPr>
  </w:style>
  <w:style w:type="character" w:customStyle="1" w:styleId="HTMLSchreibmaschine1">
    <w:name w:val="HTML Schreibmaschine1"/>
    <w:uiPriority w:val="99"/>
    <w:rsid w:val="00D12F74"/>
    <w:rPr>
      <w:rFonts w:ascii="Courier New" w:hAnsi="Courier New"/>
      <w:sz w:val="20"/>
    </w:rPr>
  </w:style>
  <w:style w:type="character" w:customStyle="1" w:styleId="CommentTextChar">
    <w:name w:val="Comment Text Char"/>
    <w:uiPriority w:val="99"/>
    <w:rsid w:val="00D12F74"/>
    <w:rPr>
      <w:rFonts w:cs="Times New Roman"/>
    </w:rPr>
  </w:style>
  <w:style w:type="character" w:customStyle="1" w:styleId="Bullets">
    <w:name w:val="Bullets"/>
    <w:uiPriority w:val="99"/>
    <w:rsid w:val="00D12F74"/>
    <w:rPr>
      <w:rFonts w:ascii="Courier New" w:hAnsi="Courier New"/>
    </w:rPr>
  </w:style>
  <w:style w:type="character" w:customStyle="1" w:styleId="NumberingSymbols">
    <w:name w:val="Numbering Symbols"/>
    <w:uiPriority w:val="99"/>
    <w:rsid w:val="00D12F74"/>
  </w:style>
  <w:style w:type="character" w:customStyle="1" w:styleId="Aufzhlungszeichen1">
    <w:name w:val="Aufzählungszeichen1"/>
    <w:uiPriority w:val="99"/>
    <w:rsid w:val="00D12F74"/>
    <w:rPr>
      <w:rFonts w:ascii="Courier New" w:hAnsi="Courier New"/>
    </w:rPr>
  </w:style>
  <w:style w:type="paragraph" w:styleId="Listenabsatz">
    <w:name w:val="List Paragraph"/>
    <w:basedOn w:val="Standard"/>
    <w:uiPriority w:val="99"/>
    <w:qFormat/>
    <w:rsid w:val="00D12F74"/>
    <w:pPr>
      <w:suppressAutoHyphens/>
      <w:autoSpaceDN/>
      <w:adjustRightInd/>
      <w:ind w:left="720"/>
      <w:contextualSpacing/>
    </w:pPr>
    <w:rPr>
      <w:lang w:eastAsia="ar-SA"/>
    </w:rPr>
  </w:style>
  <w:style w:type="paragraph" w:styleId="berarbeitung">
    <w:name w:val="Revision"/>
    <w:hidden/>
    <w:uiPriority w:val="99"/>
    <w:semiHidden/>
    <w:rsid w:val="00D12F74"/>
    <w:rPr>
      <w:lang w:eastAsia="ar-SA"/>
    </w:rPr>
  </w:style>
  <w:style w:type="paragraph" w:customStyle="1" w:styleId="TB1">
    <w:name w:val="TB1"/>
    <w:basedOn w:val="Standard"/>
    <w:qFormat/>
    <w:rsid w:val="00752DC8"/>
    <w:pPr>
      <w:keepNext/>
      <w:keepLines/>
      <w:numPr>
        <w:numId w:val="15"/>
      </w:numPr>
      <w:tabs>
        <w:tab w:val="left" w:pos="720"/>
      </w:tabs>
      <w:spacing w:after="0"/>
      <w:ind w:left="737" w:hanging="380"/>
    </w:pPr>
    <w:rPr>
      <w:rFonts w:ascii="Arial" w:hAnsi="Arial"/>
      <w:sz w:val="18"/>
    </w:rPr>
  </w:style>
  <w:style w:type="paragraph" w:customStyle="1" w:styleId="TB2">
    <w:name w:val="TB2"/>
    <w:basedOn w:val="Standard"/>
    <w:qFormat/>
    <w:rsid w:val="00752DC8"/>
    <w:pPr>
      <w:keepNext/>
      <w:keepLines/>
      <w:numPr>
        <w:numId w:val="20"/>
      </w:numPr>
      <w:tabs>
        <w:tab w:val="left" w:pos="1109"/>
      </w:tabs>
      <w:spacing w:after="0"/>
      <w:ind w:left="1100" w:hanging="380"/>
    </w:pPr>
    <w:rPr>
      <w:rFonts w:ascii="Arial" w:hAnsi="Arial"/>
      <w:sz w:val="18"/>
    </w:rPr>
  </w:style>
  <w:style w:type="character" w:customStyle="1" w:styleId="UnresolvedMention">
    <w:name w:val="Unresolved Mention"/>
    <w:basedOn w:val="Absatz-Standardschriftart"/>
    <w:uiPriority w:val="99"/>
    <w:semiHidden/>
    <w:unhideWhenUsed/>
    <w:rsid w:val="00B523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41924">
      <w:bodyDiv w:val="1"/>
      <w:marLeft w:val="0"/>
      <w:marRight w:val="0"/>
      <w:marTop w:val="0"/>
      <w:marBottom w:val="0"/>
      <w:divBdr>
        <w:top w:val="none" w:sz="0" w:space="0" w:color="auto"/>
        <w:left w:val="none" w:sz="0" w:space="0" w:color="auto"/>
        <w:bottom w:val="none" w:sz="0" w:space="0" w:color="auto"/>
        <w:right w:val="none" w:sz="0" w:space="0" w:color="auto"/>
      </w:divBdr>
      <w:divsChild>
        <w:div w:id="1204975938">
          <w:marLeft w:val="0"/>
          <w:marRight w:val="0"/>
          <w:marTop w:val="0"/>
          <w:marBottom w:val="0"/>
          <w:divBdr>
            <w:top w:val="none" w:sz="0" w:space="0" w:color="auto"/>
            <w:left w:val="none" w:sz="0" w:space="0" w:color="auto"/>
            <w:bottom w:val="none" w:sz="0" w:space="0" w:color="auto"/>
            <w:right w:val="none" w:sz="0" w:space="0" w:color="auto"/>
          </w:divBdr>
          <w:divsChild>
            <w:div w:id="1900090538">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854003743">
      <w:bodyDiv w:val="1"/>
      <w:marLeft w:val="0"/>
      <w:marRight w:val="0"/>
      <w:marTop w:val="0"/>
      <w:marBottom w:val="0"/>
      <w:divBdr>
        <w:top w:val="none" w:sz="0" w:space="0" w:color="auto"/>
        <w:left w:val="none" w:sz="0" w:space="0" w:color="auto"/>
        <w:bottom w:val="none" w:sz="0" w:space="0" w:color="auto"/>
        <w:right w:val="none" w:sz="0" w:space="0" w:color="auto"/>
      </w:divBdr>
      <w:divsChild>
        <w:div w:id="1728530235">
          <w:marLeft w:val="0"/>
          <w:marRight w:val="0"/>
          <w:marTop w:val="0"/>
          <w:marBottom w:val="0"/>
          <w:divBdr>
            <w:top w:val="none" w:sz="0" w:space="0" w:color="auto"/>
            <w:left w:val="none" w:sz="0" w:space="0" w:color="auto"/>
            <w:bottom w:val="none" w:sz="0" w:space="0" w:color="auto"/>
            <w:right w:val="none" w:sz="0" w:space="0" w:color="auto"/>
          </w:divBdr>
          <w:divsChild>
            <w:div w:id="2846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4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portal.etsi.org/TB/ETSIDeliverableStatus.aspx" TargetMode="External"/><Relationship Id="rId26" Type="http://schemas.openxmlformats.org/officeDocument/2006/relationships/oleObject" Target="embeddings/oleObject2.bin"/><Relationship Id="rId39" Type="http://schemas.openxmlformats.org/officeDocument/2006/relationships/image" Target="media/image10.wmf"/><Relationship Id="rId21" Type="http://schemas.openxmlformats.org/officeDocument/2006/relationships/hyperlink" Target="https://portal.etsi.org/Services/editHelp!/Howtostart/ETSIDraftingRules.aspx" TargetMode="External"/><Relationship Id="rId34" Type="http://schemas.openxmlformats.org/officeDocument/2006/relationships/oleObject" Target="embeddings/oleObject6.bin"/><Relationship Id="rId42" Type="http://schemas.openxmlformats.org/officeDocument/2006/relationships/oleObject" Target="embeddings/oleObject10.bin"/><Relationship Id="rId47" Type="http://schemas.openxmlformats.org/officeDocument/2006/relationships/image" Target="media/image14.wmf"/><Relationship Id="rId50" Type="http://schemas.openxmlformats.org/officeDocument/2006/relationships/oleObject" Target="embeddings/oleObject14.bin"/><Relationship Id="rId55" Type="http://schemas.openxmlformats.org/officeDocument/2006/relationships/image" Target="media/image18.emf"/><Relationship Id="rId63" Type="http://schemas.openxmlformats.org/officeDocument/2006/relationships/image" Target="media/image22.wmf"/><Relationship Id="rId68" Type="http://schemas.openxmlformats.org/officeDocument/2006/relationships/oleObject" Target="embeddings/oleObject23.bin"/><Relationship Id="rId76" Type="http://schemas.openxmlformats.org/officeDocument/2006/relationships/oleObject" Target="embeddings/oleObject27.bin"/><Relationship Id="rId84" Type="http://schemas.openxmlformats.org/officeDocument/2006/relationships/oleObject" Target="embeddings/oleObject31.bin"/><Relationship Id="rId89" Type="http://schemas.openxmlformats.org/officeDocument/2006/relationships/theme" Target="theme/theme1.xml"/><Relationship Id="rId7" Type="http://schemas.openxmlformats.org/officeDocument/2006/relationships/styles" Target="styles.xml"/><Relationship Id="rId71" Type="http://schemas.openxmlformats.org/officeDocument/2006/relationships/image" Target="media/image26.wmf"/><Relationship Id="rId2" Type="http://schemas.openxmlformats.org/officeDocument/2006/relationships/customXml" Target="../customXml/item2.xml"/><Relationship Id="rId16" Type="http://schemas.openxmlformats.org/officeDocument/2006/relationships/hyperlink" Target="http://www.etsi.org/standards-search" TargetMode="External"/><Relationship Id="rId29" Type="http://schemas.openxmlformats.org/officeDocument/2006/relationships/image" Target="media/image5.emf"/><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9.emf"/><Relationship Id="rId40" Type="http://schemas.openxmlformats.org/officeDocument/2006/relationships/oleObject" Target="embeddings/oleObject9.bin"/><Relationship Id="rId45" Type="http://schemas.openxmlformats.org/officeDocument/2006/relationships/image" Target="media/image13.wmf"/><Relationship Id="rId53" Type="http://schemas.openxmlformats.org/officeDocument/2006/relationships/image" Target="media/image17.emf"/><Relationship Id="rId58" Type="http://schemas.openxmlformats.org/officeDocument/2006/relationships/oleObject" Target="embeddings/oleObject18.bin"/><Relationship Id="rId66" Type="http://schemas.openxmlformats.org/officeDocument/2006/relationships/oleObject" Target="embeddings/oleObject22.bin"/><Relationship Id="rId74" Type="http://schemas.openxmlformats.org/officeDocument/2006/relationships/oleObject" Target="embeddings/oleObject26.bin"/><Relationship Id="rId79" Type="http://schemas.openxmlformats.org/officeDocument/2006/relationships/image" Target="media/image30.wmf"/><Relationship Id="rId87"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image" Target="media/image21.wmf"/><Relationship Id="rId82" Type="http://schemas.openxmlformats.org/officeDocument/2006/relationships/oleObject" Target="embeddings/oleObject30.bin"/><Relationship Id="rId19" Type="http://schemas.openxmlformats.org/officeDocument/2006/relationships/hyperlink" Target="https://portal.etsi.org/People/CommiteeSupportStaff.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docbox.etsi.org/Reference/" TargetMode="External"/><Relationship Id="rId27" Type="http://schemas.openxmlformats.org/officeDocument/2006/relationships/image" Target="media/image4.wmf"/><Relationship Id="rId30" Type="http://schemas.openxmlformats.org/officeDocument/2006/relationships/oleObject" Target="embeddings/oleObject4.bin"/><Relationship Id="rId35" Type="http://schemas.openxmlformats.org/officeDocument/2006/relationships/image" Target="media/image8.wmf"/><Relationship Id="rId43" Type="http://schemas.openxmlformats.org/officeDocument/2006/relationships/image" Target="media/image12.wmf"/><Relationship Id="rId48" Type="http://schemas.openxmlformats.org/officeDocument/2006/relationships/oleObject" Target="embeddings/oleObject13.bin"/><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image" Target="media/image25.wmf"/><Relationship Id="rId77" Type="http://schemas.openxmlformats.org/officeDocument/2006/relationships/image" Target="media/image29.emf"/><Relationship Id="rId8" Type="http://schemas.openxmlformats.org/officeDocument/2006/relationships/settings" Target="settings.xml"/><Relationship Id="rId51" Type="http://schemas.openxmlformats.org/officeDocument/2006/relationships/image" Target="media/image16.wmf"/><Relationship Id="rId72" Type="http://schemas.openxmlformats.org/officeDocument/2006/relationships/oleObject" Target="embeddings/oleObject25.bin"/><Relationship Id="rId80" Type="http://schemas.openxmlformats.org/officeDocument/2006/relationships/oleObject" Target="embeddings/oleObject29.bin"/><Relationship Id="rId85"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yperlink" Target="http://www.etsi.org/deliver" TargetMode="External"/><Relationship Id="rId25" Type="http://schemas.openxmlformats.org/officeDocument/2006/relationships/image" Target="media/image3.emf"/><Relationship Id="rId33" Type="http://schemas.openxmlformats.org/officeDocument/2006/relationships/image" Target="media/image7.wmf"/><Relationship Id="rId38" Type="http://schemas.openxmlformats.org/officeDocument/2006/relationships/oleObject" Target="embeddings/oleObject8.bin"/><Relationship Id="rId46" Type="http://schemas.openxmlformats.org/officeDocument/2006/relationships/oleObject" Target="embeddings/oleObject12.bin"/><Relationship Id="rId59" Type="http://schemas.openxmlformats.org/officeDocument/2006/relationships/image" Target="media/image20.wmf"/><Relationship Id="rId67" Type="http://schemas.openxmlformats.org/officeDocument/2006/relationships/image" Target="media/image24.emf"/><Relationship Id="rId20" Type="http://schemas.openxmlformats.org/officeDocument/2006/relationships/hyperlink" Target="https://ipr.etsi.org/" TargetMode="External"/><Relationship Id="rId41" Type="http://schemas.openxmlformats.org/officeDocument/2006/relationships/image" Target="media/image11.wmf"/><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oleObject" Target="embeddings/oleObject24.bin"/><Relationship Id="rId75" Type="http://schemas.openxmlformats.org/officeDocument/2006/relationships/image" Target="media/image28.wmf"/><Relationship Id="rId83" Type="http://schemas.openxmlformats.org/officeDocument/2006/relationships/image" Target="media/image32.wmf"/><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2.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image" Target="media/image15.wmf"/><Relationship Id="rId57" Type="http://schemas.openxmlformats.org/officeDocument/2006/relationships/image" Target="media/image19.wmf"/><Relationship Id="rId10" Type="http://schemas.openxmlformats.org/officeDocument/2006/relationships/footnotes" Target="footnotes.xml"/><Relationship Id="rId31" Type="http://schemas.openxmlformats.org/officeDocument/2006/relationships/image" Target="media/image6.wmf"/><Relationship Id="rId44" Type="http://schemas.openxmlformats.org/officeDocument/2006/relationships/oleObject" Target="embeddings/oleObject11.bin"/><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3.emf"/><Relationship Id="rId73" Type="http://schemas.openxmlformats.org/officeDocument/2006/relationships/image" Target="media/image27.wmf"/><Relationship Id="rId78" Type="http://schemas.openxmlformats.org/officeDocument/2006/relationships/oleObject" Target="embeddings/oleObject28.bin"/><Relationship Id="rId81" Type="http://schemas.openxmlformats.org/officeDocument/2006/relationships/image" Target="media/image31.wmf"/><Relationship Id="rId86"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95E2614B55994418310EBCA9CC035C5" ma:contentTypeVersion="4" ma:contentTypeDescription="Ein neues Dokument erstellen." ma:contentTypeScope="" ma:versionID="38e020f597a7a8015bc4ad7456c432bb">
  <xsd:schema xmlns:xsd="http://www.w3.org/2001/XMLSchema" xmlns:xs="http://www.w3.org/2001/XMLSchema" xmlns:p="http://schemas.microsoft.com/office/2006/metadata/properties" xmlns:ns2="8185f5cb-7348-46f9-8db8-82f4902aca60" targetNamespace="http://schemas.microsoft.com/office/2006/metadata/properties" ma:root="true" ma:fieldsID="65b140d709623eb557fb3e7904114379" ns2:_="">
    <xsd:import namespace="8185f5cb-7348-46f9-8db8-82f4902aca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85f5cb-7348-46f9-8db8-82f4902aca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81980-08F9-4409-BEAA-9F1669BA6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85f5cb-7348-46f9-8db8-82f4902ac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C3FBE5-30E1-4419-BEBF-F8C69B25D661}">
  <ds:schemaRefs>
    <ds:schemaRef ds:uri="http://schemas.microsoft.com/sharepoint/v3/contenttype/forms"/>
  </ds:schemaRefs>
</ds:datastoreItem>
</file>

<file path=customXml/itemProps3.xml><?xml version="1.0" encoding="utf-8"?>
<ds:datastoreItem xmlns:ds="http://schemas.openxmlformats.org/officeDocument/2006/customXml" ds:itemID="{50476BFB-E949-40DC-9BD4-CEE3AFA329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D74514-F89C-4A15-99C3-488FEB5A0099}">
  <ds:schemaRefs>
    <ds:schemaRef ds:uri="http://schemas.openxmlformats.org/officeDocument/2006/bibliography"/>
  </ds:schemaRefs>
</ds:datastoreItem>
</file>

<file path=customXml/itemProps5.xml><?xml version="1.0" encoding="utf-8"?>
<ds:datastoreItem xmlns:ds="http://schemas.openxmlformats.org/officeDocument/2006/customXml" ds:itemID="{E4CE7FF8-F0B8-425A-BD4A-D317F76FE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Template>
  <TotalTime>0</TotalTime>
  <Pages>100</Pages>
  <Words>29087</Words>
  <Characters>183249</Characters>
  <Application>Microsoft Office Word</Application>
  <DocSecurity>0</DocSecurity>
  <Lines>1527</Lines>
  <Paragraphs>423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ETSI ES 202 781 V1.8.1</vt:lpstr>
      <vt:lpstr>Final draft ETSI ES 202 781 V1.7.2</vt:lpstr>
    </vt:vector>
  </TitlesOfParts>
  <Company>ETSI Secretariat</Company>
  <LinksUpToDate>false</LinksUpToDate>
  <CharactersWithSpaces>211913</CharactersWithSpaces>
  <SharedDoc>false</SharedDoc>
  <HLinks>
    <vt:vector size="36" baseType="variant">
      <vt:variant>
        <vt:i4>1376287</vt:i4>
      </vt:variant>
      <vt:variant>
        <vt:i4>351</vt:i4>
      </vt:variant>
      <vt:variant>
        <vt:i4>0</vt:i4>
      </vt:variant>
      <vt:variant>
        <vt:i4>5</vt:i4>
      </vt:variant>
      <vt:variant>
        <vt:lpwstr>http://docbox.etsi.org/Reference</vt:lpwstr>
      </vt:variant>
      <vt:variant>
        <vt:lpwstr/>
      </vt:variant>
      <vt:variant>
        <vt:i4>7995444</vt:i4>
      </vt:variant>
      <vt:variant>
        <vt:i4>348</vt:i4>
      </vt:variant>
      <vt:variant>
        <vt:i4>0</vt:i4>
      </vt:variant>
      <vt:variant>
        <vt:i4>5</vt:i4>
      </vt:variant>
      <vt:variant>
        <vt:lpwstr>http://portal.etsi.org/Help/editHelp!/Howtostart/ETSIDraftingRules.aspx</vt:lpwstr>
      </vt:variant>
      <vt:variant>
        <vt:lpwstr/>
      </vt:variant>
      <vt:variant>
        <vt:i4>3538988</vt:i4>
      </vt:variant>
      <vt:variant>
        <vt:i4>345</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202 781 V1.8.1</dc:title>
  <dc:subject>Methods for Testing and Specification (MTS)</dc:subject>
  <dc:creator>CL</dc:creator>
  <cp:keywords>protocol, testing, TTCN-3</cp:keywords>
  <dc:description/>
  <cp:lastModifiedBy>Jens Grabowski</cp:lastModifiedBy>
  <cp:revision>7</cp:revision>
  <cp:lastPrinted>2018-02-16T10:00:00Z</cp:lastPrinted>
  <dcterms:created xsi:type="dcterms:W3CDTF">2021-06-24T09:58:00Z</dcterms:created>
  <dcterms:modified xsi:type="dcterms:W3CDTF">2022-01-10T13:23:00Z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0x010100495E2614B55994418310EBCA9CC035C5</vt:lpwstr>
  </property>
</Properties>
</file>