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58A0E0" w14:textId="1C6AD038" w:rsidR="00616444" w:rsidRDefault="00616444" w:rsidP="00616444">
      <w:pPr>
        <w:pStyle w:val="ZA"/>
        <w:framePr w:w="10563" w:h="782" w:hRule="exact" w:wrap="notBeside" w:hAnchor="page" w:x="661" w:y="646" w:anchorLock="1"/>
        <w:pBdr>
          <w:bottom w:val="none" w:sz="0" w:space="0" w:color="auto"/>
        </w:pBdr>
        <w:jc w:val="center"/>
        <w:rPr>
          <w:noProof w:val="0"/>
        </w:rPr>
      </w:pPr>
      <w:proofErr w:type="gramStart"/>
      <w:r w:rsidRPr="005D45FD">
        <w:rPr>
          <w:noProof w:val="0"/>
          <w:sz w:val="64"/>
        </w:rPr>
        <w:t>ETSI ES</w:t>
      </w:r>
      <w:r>
        <w:rPr>
          <w:noProof w:val="0"/>
          <w:sz w:val="64"/>
        </w:rPr>
        <w:t xml:space="preserve"> </w:t>
      </w:r>
      <w:r w:rsidRPr="005D45FD">
        <w:rPr>
          <w:noProof w:val="0"/>
          <w:sz w:val="64"/>
        </w:rPr>
        <w:t>201 873-7</w:t>
      </w:r>
      <w:r>
        <w:rPr>
          <w:noProof w:val="0"/>
          <w:sz w:val="64"/>
        </w:rPr>
        <w:t xml:space="preserve"> </w:t>
      </w:r>
      <w:r>
        <w:rPr>
          <w:noProof w:val="0"/>
        </w:rPr>
        <w:t>V</w:t>
      </w:r>
      <w:r w:rsidRPr="005D45FD">
        <w:rPr>
          <w:noProof w:val="0"/>
        </w:rPr>
        <w:t>4.9.</w:t>
      </w:r>
      <w:proofErr w:type="gramEnd"/>
      <w:del w:id="0" w:author="Tomáš Urban" w:date="2021-11-15T12:55:00Z">
        <w:r w:rsidRPr="005D45FD" w:rsidDel="00F93427">
          <w:rPr>
            <w:noProof w:val="0"/>
          </w:rPr>
          <w:delText>1</w:delText>
        </w:r>
        <w:r w:rsidDel="00F93427">
          <w:rPr>
            <w:rStyle w:val="ZGSM"/>
            <w:noProof w:val="0"/>
          </w:rPr>
          <w:delText xml:space="preserve"> </w:delText>
        </w:r>
      </w:del>
      <w:ins w:id="1" w:author="Tomáš Urban" w:date="2021-11-15T12:55:00Z">
        <w:r w:rsidR="00F93427">
          <w:rPr>
            <w:noProof w:val="0"/>
          </w:rPr>
          <w:t>2</w:t>
        </w:r>
        <w:r w:rsidR="00F93427">
          <w:rPr>
            <w:rStyle w:val="ZGSM"/>
            <w:noProof w:val="0"/>
          </w:rPr>
          <w:t xml:space="preserve"> </w:t>
        </w:r>
      </w:ins>
      <w:r>
        <w:rPr>
          <w:noProof w:val="0"/>
          <w:sz w:val="32"/>
        </w:rPr>
        <w:t>(</w:t>
      </w:r>
      <w:r w:rsidRPr="005D45FD">
        <w:rPr>
          <w:noProof w:val="0"/>
          <w:sz w:val="32"/>
        </w:rPr>
        <w:t>2021-</w:t>
      </w:r>
      <w:del w:id="2" w:author="Tomáš Urban" w:date="2021-11-15T12:55:00Z">
        <w:r w:rsidRPr="005D45FD" w:rsidDel="00F93427">
          <w:rPr>
            <w:noProof w:val="0"/>
            <w:sz w:val="32"/>
          </w:rPr>
          <w:delText>05</w:delText>
        </w:r>
      </w:del>
      <w:ins w:id="3" w:author="Tomáš Urban" w:date="2021-11-15T12:55:00Z">
        <w:r w:rsidR="00F93427">
          <w:rPr>
            <w:noProof w:val="0"/>
            <w:sz w:val="32"/>
          </w:rPr>
          <w:t>12</w:t>
        </w:r>
      </w:ins>
      <w:r>
        <w:rPr>
          <w:noProof w:val="0"/>
          <w:sz w:val="32"/>
          <w:szCs w:val="32"/>
        </w:rPr>
        <w:t>)</w:t>
      </w:r>
    </w:p>
    <w:p w14:paraId="36209974" w14:textId="77777777" w:rsidR="00616444" w:rsidRPr="00616444" w:rsidRDefault="00616444" w:rsidP="00616444">
      <w:pPr>
        <w:pStyle w:val="ZT"/>
        <w:framePr w:w="10206" w:h="3701" w:hRule="exact" w:wrap="notBeside" w:hAnchor="page" w:x="880" w:y="7094"/>
        <w:rPr>
          <w:color w:val="000000"/>
        </w:rPr>
      </w:pPr>
      <w:r w:rsidRPr="00616444">
        <w:rPr>
          <w:color w:val="000000"/>
        </w:rPr>
        <w:t>Methods for Testing and Specification (</w:t>
      </w:r>
      <w:r w:rsidRPr="00616444">
        <w:t>MTS</w:t>
      </w:r>
      <w:r w:rsidRPr="00616444">
        <w:rPr>
          <w:color w:val="000000"/>
        </w:rPr>
        <w:t>);</w:t>
      </w:r>
    </w:p>
    <w:p w14:paraId="1BABCD16" w14:textId="77777777" w:rsidR="00616444" w:rsidRPr="00616444" w:rsidRDefault="00616444" w:rsidP="00616444">
      <w:pPr>
        <w:pStyle w:val="ZT"/>
        <w:framePr w:w="10206" w:h="3701" w:hRule="exact" w:wrap="notBeside" w:hAnchor="page" w:x="880" w:y="7094"/>
        <w:rPr>
          <w:color w:val="000000"/>
        </w:rPr>
      </w:pPr>
      <w:r w:rsidRPr="00616444">
        <w:rPr>
          <w:color w:val="000000"/>
        </w:rPr>
        <w:t>The Testing and Test Control Notation version 3;</w:t>
      </w:r>
    </w:p>
    <w:p w14:paraId="28E78595" w14:textId="77777777" w:rsidR="00616444" w:rsidRDefault="00616444" w:rsidP="00616444">
      <w:pPr>
        <w:pStyle w:val="ZT"/>
        <w:framePr w:w="10206" w:h="3701" w:hRule="exact" w:wrap="notBeside" w:hAnchor="page" w:x="880" w:y="7094"/>
      </w:pPr>
      <w:r w:rsidRPr="00616444">
        <w:rPr>
          <w:color w:val="000000"/>
        </w:rPr>
        <w:t xml:space="preserve">Part 7: Using </w:t>
      </w:r>
      <w:r w:rsidRPr="00616444">
        <w:t>ASN.1</w:t>
      </w:r>
      <w:r w:rsidRPr="00616444">
        <w:rPr>
          <w:color w:val="000000"/>
        </w:rPr>
        <w:t xml:space="preserve"> with </w:t>
      </w:r>
      <w:r w:rsidRPr="00616444">
        <w:t>TTCN-3</w:t>
      </w:r>
    </w:p>
    <w:p w14:paraId="54FC6EA2" w14:textId="77777777" w:rsidR="00616444" w:rsidRDefault="00616444" w:rsidP="00616444">
      <w:pPr>
        <w:pStyle w:val="ZG"/>
        <w:framePr w:w="10624" w:h="3271" w:hRule="exact" w:wrap="notBeside" w:hAnchor="page" w:x="674" w:y="12211"/>
        <w:rPr>
          <w:noProof w:val="0"/>
        </w:rPr>
      </w:pPr>
    </w:p>
    <w:p w14:paraId="732D1DF5" w14:textId="77777777" w:rsidR="00616444" w:rsidRDefault="00616444" w:rsidP="00616444">
      <w:pPr>
        <w:pStyle w:val="ZD"/>
        <w:framePr w:wrap="notBeside"/>
        <w:rPr>
          <w:noProof w:val="0"/>
        </w:rPr>
      </w:pPr>
    </w:p>
    <w:p w14:paraId="24E3296E" w14:textId="77777777" w:rsidR="00616444" w:rsidRDefault="00616444" w:rsidP="00616444">
      <w:pPr>
        <w:pStyle w:val="ZB"/>
        <w:framePr w:wrap="notBeside" w:hAnchor="page" w:x="901" w:y="1421"/>
      </w:pPr>
    </w:p>
    <w:p w14:paraId="39B92A51" w14:textId="77777777" w:rsidR="00616444" w:rsidRDefault="00616444" w:rsidP="00616444">
      <w:pPr>
        <w:rPr>
          <w:lang w:val="fr-FR"/>
        </w:rPr>
      </w:pPr>
    </w:p>
    <w:p w14:paraId="0F993899" w14:textId="77777777" w:rsidR="00616444" w:rsidRDefault="00616444" w:rsidP="00616444">
      <w:pPr>
        <w:rPr>
          <w:lang w:val="fr-FR"/>
        </w:rPr>
      </w:pPr>
    </w:p>
    <w:p w14:paraId="041D10E4" w14:textId="77777777" w:rsidR="00616444" w:rsidRDefault="00616444" w:rsidP="00616444">
      <w:pPr>
        <w:rPr>
          <w:lang w:val="fr-FR"/>
        </w:rPr>
      </w:pPr>
    </w:p>
    <w:p w14:paraId="6A1D9CFE" w14:textId="77777777" w:rsidR="00616444" w:rsidRDefault="00616444" w:rsidP="00616444">
      <w:pPr>
        <w:rPr>
          <w:lang w:val="fr-FR"/>
        </w:rPr>
      </w:pPr>
    </w:p>
    <w:p w14:paraId="0D1CB5E3" w14:textId="77777777" w:rsidR="00616444" w:rsidRDefault="00616444" w:rsidP="00616444">
      <w:pPr>
        <w:rPr>
          <w:lang w:val="fr-FR"/>
        </w:rPr>
      </w:pPr>
    </w:p>
    <w:p w14:paraId="217A7160" w14:textId="77777777" w:rsidR="00616444" w:rsidRDefault="00616444" w:rsidP="00616444">
      <w:pPr>
        <w:pStyle w:val="ZB"/>
        <w:framePr w:wrap="notBeside" w:hAnchor="page" w:x="901" w:y="1421"/>
      </w:pPr>
    </w:p>
    <w:p w14:paraId="715C3448" w14:textId="77777777" w:rsidR="00616444" w:rsidRDefault="00616444" w:rsidP="00616444">
      <w:pPr>
        <w:pStyle w:val="FP"/>
        <w:framePr w:h="1625" w:hRule="exact" w:wrap="notBeside" w:vAnchor="page" w:hAnchor="page" w:x="871" w:y="11581"/>
        <w:spacing w:after="240"/>
        <w:jc w:val="center"/>
        <w:rPr>
          <w:rFonts w:ascii="Arial" w:hAnsi="Arial" w:cs="Arial"/>
          <w:sz w:val="18"/>
          <w:szCs w:val="18"/>
        </w:rPr>
      </w:pPr>
    </w:p>
    <w:p w14:paraId="794EA823" w14:textId="77777777" w:rsidR="00616444" w:rsidRDefault="00616444" w:rsidP="00616444">
      <w:pPr>
        <w:pStyle w:val="ZB"/>
        <w:framePr w:w="6341" w:h="450" w:hRule="exact" w:wrap="notBeside" w:hAnchor="page" w:x="811" w:y="5401"/>
        <w:jc w:val="left"/>
        <w:rPr>
          <w:rFonts w:ascii="Century Gothic" w:hAnsi="Century Gothic"/>
          <w:b/>
          <w:i w:val="0"/>
          <w:caps/>
          <w:color w:val="FFFFFF"/>
          <w:sz w:val="32"/>
          <w:szCs w:val="32"/>
        </w:rPr>
      </w:pPr>
      <w:r>
        <w:rPr>
          <w:rFonts w:ascii="Century Gothic" w:hAnsi="Century Gothic"/>
          <w:b/>
          <w:i w:val="0"/>
          <w:caps/>
          <w:noProof w:val="0"/>
          <w:color w:val="FFFFFF"/>
          <w:sz w:val="32"/>
          <w:szCs w:val="32"/>
        </w:rPr>
        <w:t>ETSI Standard</w:t>
      </w:r>
    </w:p>
    <w:p w14:paraId="59953BD4" w14:textId="77777777" w:rsidR="00616444" w:rsidRDefault="00616444" w:rsidP="00616444">
      <w:pPr>
        <w:rPr>
          <w:rFonts w:ascii="Arial" w:hAnsi="Arial" w:cs="Arial"/>
          <w:sz w:val="18"/>
          <w:szCs w:val="18"/>
        </w:rPr>
        <w:sectPr w:rsidR="00616444">
          <w:headerReference w:type="default" r:id="rId12"/>
          <w:footerReference w:type="default" r:id="rId13"/>
          <w:footnotePr>
            <w:numRestart w:val="eachSect"/>
          </w:footnotePr>
          <w:pgSz w:w="11907" w:h="16840" w:code="9"/>
          <w:pgMar w:top="2268" w:right="851" w:bottom="10773" w:left="851" w:header="0" w:footer="0" w:gutter="0"/>
          <w:cols w:space="720"/>
          <w:docGrid w:linePitch="272"/>
        </w:sectPr>
      </w:pPr>
    </w:p>
    <w:p w14:paraId="4D250A42" w14:textId="77777777" w:rsidR="00616444" w:rsidRPr="00055551" w:rsidRDefault="00616444" w:rsidP="00616444">
      <w:pPr>
        <w:pStyle w:val="FP"/>
        <w:framePr w:w="9758" w:wrap="notBeside" w:vAnchor="page" w:hAnchor="page" w:x="1169" w:y="1742"/>
        <w:pBdr>
          <w:bottom w:val="single" w:sz="6" w:space="1" w:color="auto"/>
        </w:pBdr>
        <w:ind w:left="2835" w:right="2835"/>
        <w:jc w:val="center"/>
      </w:pPr>
      <w:r w:rsidRPr="00055551">
        <w:lastRenderedPageBreak/>
        <w:t>Reference</w:t>
      </w:r>
    </w:p>
    <w:p w14:paraId="21076271" w14:textId="45FE61C2" w:rsidR="00616444" w:rsidRPr="00055551" w:rsidRDefault="00616444" w:rsidP="00616444">
      <w:pPr>
        <w:pStyle w:val="FP"/>
        <w:framePr w:w="9758" w:wrap="notBeside" w:vAnchor="page" w:hAnchor="page" w:x="1169" w:y="1742"/>
        <w:ind w:left="2268" w:right="2268"/>
        <w:jc w:val="center"/>
        <w:rPr>
          <w:rFonts w:ascii="Arial" w:hAnsi="Arial"/>
          <w:sz w:val="18"/>
        </w:rPr>
      </w:pPr>
      <w:r>
        <w:rPr>
          <w:rFonts w:ascii="Arial" w:hAnsi="Arial"/>
          <w:sz w:val="18"/>
        </w:rPr>
        <w:t>RES/MTS-201873-7</w:t>
      </w:r>
      <w:r w:rsidR="00C14166">
        <w:rPr>
          <w:rFonts w:ascii="Arial" w:hAnsi="Arial"/>
          <w:sz w:val="18"/>
        </w:rPr>
        <w:t>v</w:t>
      </w:r>
      <w:r>
        <w:rPr>
          <w:rFonts w:ascii="Arial" w:hAnsi="Arial"/>
          <w:sz w:val="18"/>
        </w:rPr>
        <w:t>491</w:t>
      </w:r>
    </w:p>
    <w:p w14:paraId="33584213" w14:textId="77777777" w:rsidR="00616444" w:rsidRPr="00055551" w:rsidRDefault="00616444" w:rsidP="00616444">
      <w:pPr>
        <w:pStyle w:val="FP"/>
        <w:framePr w:w="9758" w:wrap="notBeside" w:vAnchor="page" w:hAnchor="page" w:x="1169" w:y="1742"/>
        <w:pBdr>
          <w:bottom w:val="single" w:sz="6" w:space="1" w:color="auto"/>
        </w:pBdr>
        <w:spacing w:before="240"/>
        <w:ind w:left="2835" w:right="2835"/>
        <w:jc w:val="center"/>
      </w:pPr>
      <w:r w:rsidRPr="00055551">
        <w:t>Keywords</w:t>
      </w:r>
    </w:p>
    <w:p w14:paraId="5BEB8F25" w14:textId="77777777" w:rsidR="00616444" w:rsidRPr="00055551" w:rsidRDefault="00616444" w:rsidP="00616444">
      <w:pPr>
        <w:pStyle w:val="FP"/>
        <w:framePr w:w="9758" w:wrap="notBeside" w:vAnchor="page" w:hAnchor="page" w:x="1169" w:y="1742"/>
        <w:ind w:left="2835" w:right="2835"/>
        <w:jc w:val="center"/>
        <w:rPr>
          <w:rFonts w:ascii="Arial" w:hAnsi="Arial"/>
          <w:sz w:val="18"/>
        </w:rPr>
      </w:pPr>
      <w:r>
        <w:rPr>
          <w:rFonts w:ascii="Arial" w:hAnsi="Arial"/>
          <w:sz w:val="18"/>
        </w:rPr>
        <w:t>ASN.1, language, testing, TTCN, XML</w:t>
      </w:r>
    </w:p>
    <w:p w14:paraId="76DF59C7" w14:textId="77777777" w:rsidR="00616444" w:rsidRDefault="00616444" w:rsidP="00616444">
      <w:pPr>
        <w:rPr>
          <w:lang w:val="fr-FR"/>
        </w:rPr>
      </w:pPr>
    </w:p>
    <w:p w14:paraId="7184113D" w14:textId="77777777" w:rsidR="00616444" w:rsidRPr="00055551" w:rsidRDefault="00616444" w:rsidP="00616444">
      <w:pPr>
        <w:pStyle w:val="FP"/>
        <w:framePr w:w="9758" w:wrap="notBeside" w:vAnchor="page" w:hAnchor="page" w:x="1169" w:y="3698"/>
        <w:spacing w:after="120"/>
        <w:ind w:left="2835" w:right="2835"/>
        <w:jc w:val="center"/>
        <w:rPr>
          <w:rFonts w:ascii="Arial" w:hAnsi="Arial"/>
          <w:b/>
          <w:i/>
        </w:rPr>
      </w:pPr>
      <w:r w:rsidRPr="00055551">
        <w:rPr>
          <w:rFonts w:ascii="Arial" w:hAnsi="Arial"/>
          <w:b/>
          <w:i/>
        </w:rPr>
        <w:t>ETSI</w:t>
      </w:r>
    </w:p>
    <w:p w14:paraId="72964B5E" w14:textId="77777777" w:rsidR="00616444" w:rsidRPr="00055551" w:rsidRDefault="00616444" w:rsidP="00616444">
      <w:pPr>
        <w:pStyle w:val="FP"/>
        <w:framePr w:w="9758" w:wrap="notBeside" w:vAnchor="page" w:hAnchor="page" w:x="1169" w:y="3698"/>
        <w:pBdr>
          <w:bottom w:val="single" w:sz="6" w:space="1" w:color="auto"/>
        </w:pBdr>
        <w:ind w:left="2835" w:right="2835"/>
        <w:jc w:val="center"/>
        <w:rPr>
          <w:rFonts w:ascii="Arial" w:hAnsi="Arial"/>
          <w:sz w:val="18"/>
        </w:rPr>
      </w:pPr>
      <w:r w:rsidRPr="00055551">
        <w:rPr>
          <w:rFonts w:ascii="Arial" w:hAnsi="Arial"/>
          <w:sz w:val="18"/>
        </w:rPr>
        <w:t>650 Route des Lucioles</w:t>
      </w:r>
    </w:p>
    <w:p w14:paraId="0AD638E2" w14:textId="77777777" w:rsidR="00616444" w:rsidRPr="00055551" w:rsidRDefault="00616444" w:rsidP="00616444">
      <w:pPr>
        <w:pStyle w:val="FP"/>
        <w:framePr w:w="9758" w:wrap="notBeside" w:vAnchor="page" w:hAnchor="page" w:x="1169" w:y="3698"/>
        <w:pBdr>
          <w:bottom w:val="single" w:sz="6" w:space="1" w:color="auto"/>
        </w:pBdr>
        <w:ind w:left="2835" w:right="2835"/>
        <w:jc w:val="center"/>
      </w:pPr>
      <w:r w:rsidRPr="00055551">
        <w:rPr>
          <w:rFonts w:ascii="Arial" w:hAnsi="Arial"/>
          <w:sz w:val="18"/>
        </w:rPr>
        <w:t>F-06921 Sophia Antipolis Cedex - FRANCE</w:t>
      </w:r>
    </w:p>
    <w:p w14:paraId="5750E096" w14:textId="77777777" w:rsidR="00616444" w:rsidRPr="00055551" w:rsidRDefault="00616444" w:rsidP="00616444">
      <w:pPr>
        <w:pStyle w:val="FP"/>
        <w:framePr w:w="9758" w:wrap="notBeside" w:vAnchor="page" w:hAnchor="page" w:x="1169" w:y="3698"/>
        <w:ind w:left="2835" w:right="2835"/>
        <w:jc w:val="center"/>
        <w:rPr>
          <w:rFonts w:ascii="Arial" w:hAnsi="Arial"/>
          <w:sz w:val="18"/>
        </w:rPr>
      </w:pPr>
    </w:p>
    <w:p w14:paraId="54C4B3F5" w14:textId="77777777" w:rsidR="00616444" w:rsidRPr="00055551" w:rsidRDefault="00616444" w:rsidP="00616444">
      <w:pPr>
        <w:pStyle w:val="FP"/>
        <w:framePr w:w="9758" w:wrap="notBeside" w:vAnchor="page" w:hAnchor="page" w:x="1169" w:y="3698"/>
        <w:spacing w:after="20"/>
        <w:ind w:left="2835" w:right="2835"/>
        <w:jc w:val="center"/>
        <w:rPr>
          <w:rFonts w:ascii="Arial" w:hAnsi="Arial"/>
          <w:sz w:val="18"/>
        </w:rPr>
      </w:pPr>
      <w:r w:rsidRPr="00055551">
        <w:rPr>
          <w:rFonts w:ascii="Arial" w:hAnsi="Arial"/>
          <w:sz w:val="18"/>
        </w:rPr>
        <w:t>Tel.: +33 4 92 94 42 00   Fax: +33 4 93 65 47 16</w:t>
      </w:r>
    </w:p>
    <w:p w14:paraId="19389333" w14:textId="77777777" w:rsidR="00616444" w:rsidRPr="00055551" w:rsidRDefault="00616444" w:rsidP="00616444">
      <w:pPr>
        <w:pStyle w:val="FP"/>
        <w:framePr w:w="9758" w:wrap="notBeside" w:vAnchor="page" w:hAnchor="page" w:x="1169" w:y="3698"/>
        <w:ind w:left="2835" w:right="2835"/>
        <w:jc w:val="center"/>
        <w:rPr>
          <w:rFonts w:ascii="Arial" w:hAnsi="Arial"/>
          <w:sz w:val="15"/>
        </w:rPr>
      </w:pPr>
    </w:p>
    <w:p w14:paraId="2A73D329" w14:textId="77777777" w:rsidR="00616444" w:rsidRPr="00055551" w:rsidRDefault="00616444" w:rsidP="00616444">
      <w:pPr>
        <w:pStyle w:val="FP"/>
        <w:framePr w:w="9758" w:wrap="notBeside" w:vAnchor="page" w:hAnchor="page" w:x="1169" w:y="3698"/>
        <w:ind w:left="2835" w:right="2835"/>
        <w:jc w:val="center"/>
        <w:rPr>
          <w:rFonts w:ascii="Arial" w:hAnsi="Arial"/>
          <w:sz w:val="15"/>
        </w:rPr>
      </w:pPr>
      <w:r w:rsidRPr="00055551">
        <w:rPr>
          <w:rFonts w:ascii="Arial" w:hAnsi="Arial"/>
          <w:sz w:val="15"/>
        </w:rPr>
        <w:t xml:space="preserve">Siret N° 348 623 562 00017 - </w:t>
      </w:r>
      <w:bookmarkStart w:id="4" w:name="_Hlk67652697"/>
      <w:r>
        <w:rPr>
          <w:rFonts w:ascii="Arial" w:hAnsi="Arial"/>
          <w:sz w:val="15"/>
          <w:lang w:val="fr-FR"/>
        </w:rPr>
        <w:t>APE 7112B</w:t>
      </w:r>
      <w:bookmarkEnd w:id="4"/>
    </w:p>
    <w:p w14:paraId="3878983F" w14:textId="77777777" w:rsidR="00616444" w:rsidRPr="00055551" w:rsidRDefault="00616444" w:rsidP="00616444">
      <w:pPr>
        <w:pStyle w:val="FP"/>
        <w:framePr w:w="9758" w:wrap="notBeside" w:vAnchor="page" w:hAnchor="page" w:x="1169" w:y="3698"/>
        <w:ind w:left="2835" w:right="2835"/>
        <w:jc w:val="center"/>
        <w:rPr>
          <w:rFonts w:ascii="Arial" w:hAnsi="Arial"/>
          <w:sz w:val="15"/>
        </w:rPr>
      </w:pPr>
      <w:r w:rsidRPr="00055551">
        <w:rPr>
          <w:rFonts w:ascii="Arial" w:hAnsi="Arial"/>
          <w:sz w:val="15"/>
        </w:rPr>
        <w:t>Association à but non lucratif enregistrée à la</w:t>
      </w:r>
    </w:p>
    <w:p w14:paraId="05758640" w14:textId="77777777" w:rsidR="00616444" w:rsidRDefault="00616444" w:rsidP="00616444">
      <w:pPr>
        <w:pStyle w:val="FP"/>
        <w:framePr w:w="9758" w:wrap="notBeside" w:vAnchor="page" w:hAnchor="page" w:x="1169" w:y="3698"/>
        <w:ind w:left="2835" w:right="2835"/>
        <w:jc w:val="center"/>
        <w:rPr>
          <w:rFonts w:ascii="Arial" w:hAnsi="Arial"/>
          <w:sz w:val="15"/>
          <w:lang w:val="fr-FR"/>
        </w:rPr>
      </w:pPr>
      <w:r w:rsidRPr="00055551">
        <w:rPr>
          <w:rFonts w:ascii="Arial" w:hAnsi="Arial"/>
          <w:sz w:val="15"/>
        </w:rPr>
        <w:t xml:space="preserve">Sous-Préfecture de Grasse (06) N° </w:t>
      </w:r>
      <w:bookmarkStart w:id="5" w:name="_Hlk67652713"/>
      <w:r>
        <w:rPr>
          <w:rFonts w:ascii="Arial" w:hAnsi="Arial"/>
          <w:sz w:val="15"/>
          <w:lang w:val="fr-FR"/>
        </w:rPr>
        <w:t>w061004871</w:t>
      </w:r>
      <w:bookmarkEnd w:id="5"/>
    </w:p>
    <w:p w14:paraId="08AC052B" w14:textId="77777777" w:rsidR="00616444" w:rsidRPr="00055551" w:rsidRDefault="00616444" w:rsidP="00616444">
      <w:pPr>
        <w:pStyle w:val="FP"/>
        <w:framePr w:w="9758" w:wrap="notBeside" w:vAnchor="page" w:hAnchor="page" w:x="1169" w:y="3698"/>
        <w:ind w:left="2835" w:right="2835"/>
        <w:jc w:val="center"/>
        <w:rPr>
          <w:rFonts w:ascii="Arial" w:hAnsi="Arial"/>
          <w:sz w:val="18"/>
        </w:rPr>
      </w:pPr>
    </w:p>
    <w:p w14:paraId="4A4EF3C6" w14:textId="77777777" w:rsidR="00616444" w:rsidRPr="002F41AB" w:rsidRDefault="00616444" w:rsidP="00616444">
      <w:pPr>
        <w:pStyle w:val="FP"/>
        <w:framePr w:w="9758" w:wrap="notBeside" w:vAnchor="page" w:hAnchor="page" w:x="1169" w:y="6130"/>
        <w:pBdr>
          <w:bottom w:val="single" w:sz="6" w:space="1" w:color="auto"/>
        </w:pBdr>
        <w:spacing w:after="120"/>
        <w:ind w:left="2835" w:right="2835"/>
        <w:jc w:val="center"/>
        <w:rPr>
          <w:rFonts w:ascii="Arial" w:hAnsi="Arial"/>
          <w:b/>
          <w:i/>
        </w:rPr>
      </w:pPr>
      <w:r w:rsidRPr="002F41AB">
        <w:rPr>
          <w:rFonts w:ascii="Arial" w:hAnsi="Arial"/>
          <w:b/>
          <w:i/>
        </w:rPr>
        <w:t>Important notice</w:t>
      </w:r>
    </w:p>
    <w:p w14:paraId="51EAD2C3" w14:textId="77777777" w:rsidR="00616444" w:rsidRPr="002F41AB" w:rsidRDefault="00616444" w:rsidP="00616444">
      <w:pPr>
        <w:pStyle w:val="FP"/>
        <w:framePr w:w="9758" w:wrap="notBeside" w:vAnchor="page" w:hAnchor="page" w:x="1169" w:y="6130"/>
        <w:spacing w:after="120"/>
        <w:jc w:val="center"/>
        <w:rPr>
          <w:rFonts w:ascii="Arial" w:hAnsi="Arial" w:cs="Arial"/>
          <w:sz w:val="18"/>
        </w:rPr>
      </w:pPr>
      <w:r w:rsidRPr="002F41AB">
        <w:rPr>
          <w:rFonts w:ascii="Arial" w:hAnsi="Arial" w:cs="Arial"/>
          <w:sz w:val="18"/>
        </w:rPr>
        <w:t>The present document can be downloaded from</w:t>
      </w:r>
      <w:proofErr w:type="gramStart"/>
      <w:r w:rsidRPr="002F41AB">
        <w:rPr>
          <w:rFonts w:ascii="Arial" w:hAnsi="Arial" w:cs="Arial"/>
          <w:sz w:val="18"/>
        </w:rPr>
        <w:t>:</w:t>
      </w:r>
      <w:proofErr w:type="gramEnd"/>
      <w:r w:rsidRPr="002F41AB">
        <w:rPr>
          <w:rFonts w:ascii="Arial" w:hAnsi="Arial" w:cs="Arial"/>
          <w:sz w:val="18"/>
        </w:rPr>
        <w:br/>
      </w:r>
      <w:hyperlink r:id="rId14" w:history="1">
        <w:r w:rsidRPr="00616444">
          <w:rPr>
            <w:rStyle w:val="Hyperlink"/>
            <w:rFonts w:ascii="Arial" w:hAnsi="Arial"/>
            <w:sz w:val="18"/>
          </w:rPr>
          <w:t>http://www.etsi.org/standards-search</w:t>
        </w:r>
      </w:hyperlink>
    </w:p>
    <w:p w14:paraId="38A468E5" w14:textId="77777777" w:rsidR="00616444" w:rsidRPr="002F41AB" w:rsidRDefault="00616444" w:rsidP="00616444">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The present document may be made available in electronic versions and/or in print. The content of any electronic and/or print versions of the present document shall not be modified without the prior written authorization of ETSI. In case of any existing or perceived difference in contents between such versions and/or in print, </w:t>
      </w:r>
      <w:r>
        <w:rPr>
          <w:rFonts w:ascii="Arial" w:hAnsi="Arial" w:cs="Arial"/>
          <w:sz w:val="18"/>
        </w:rPr>
        <w:t xml:space="preserve">the prevailing version of an ETSI deliverable is the one made publicly available in PDF format at </w:t>
      </w:r>
      <w:hyperlink r:id="rId15" w:history="1">
        <w:r w:rsidRPr="00616444">
          <w:rPr>
            <w:rStyle w:val="Hyperlink"/>
            <w:rFonts w:ascii="Arial" w:hAnsi="Arial" w:cs="Arial"/>
            <w:sz w:val="18"/>
          </w:rPr>
          <w:t>www.etsi.org/deliver</w:t>
        </w:r>
      </w:hyperlink>
      <w:r>
        <w:rPr>
          <w:rFonts w:ascii="Arial" w:hAnsi="Arial" w:cs="Arial"/>
          <w:sz w:val="18"/>
        </w:rPr>
        <w:t>.</w:t>
      </w:r>
    </w:p>
    <w:p w14:paraId="1658DBCE" w14:textId="77777777" w:rsidR="00616444" w:rsidRPr="002F41AB" w:rsidRDefault="00616444" w:rsidP="00616444">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6" w:history="1">
        <w:r w:rsidRPr="00616444">
          <w:rPr>
            <w:rStyle w:val="Hyperlink"/>
            <w:rFonts w:ascii="Arial" w:hAnsi="Arial" w:cs="Arial"/>
            <w:sz w:val="18"/>
          </w:rPr>
          <w:t>https://portal.etsi.org/TB/ETSIDeliverableStatus.aspx</w:t>
        </w:r>
      </w:hyperlink>
    </w:p>
    <w:p w14:paraId="69F533AB" w14:textId="77777777" w:rsidR="00616444" w:rsidRDefault="00616444" w:rsidP="00616444">
      <w:pPr>
        <w:pStyle w:val="FP"/>
        <w:framePr w:w="9758" w:wrap="notBeside" w:vAnchor="page" w:hAnchor="page" w:x="1169" w:y="6130"/>
        <w:spacing w:after="240"/>
        <w:jc w:val="center"/>
        <w:rPr>
          <w:rStyle w:val="Hyperlink"/>
          <w:rFonts w:ascii="Arial" w:hAnsi="Arial" w:cs="Arial"/>
          <w:sz w:val="18"/>
        </w:rPr>
      </w:pPr>
      <w:r w:rsidRPr="002F41AB">
        <w:rPr>
          <w:rFonts w:ascii="Arial" w:hAnsi="Arial" w:cs="Arial"/>
          <w:sz w:val="18"/>
        </w:rPr>
        <w:t>If you find errors in the present document, please send your comment to one of the following services</w:t>
      </w:r>
      <w:proofErr w:type="gramStart"/>
      <w:r w:rsidRPr="002F41AB">
        <w:rPr>
          <w:rFonts w:ascii="Arial" w:hAnsi="Arial" w:cs="Arial"/>
          <w:sz w:val="18"/>
        </w:rPr>
        <w:t>:</w:t>
      </w:r>
      <w:proofErr w:type="gramEnd"/>
      <w:r w:rsidRPr="002F41AB">
        <w:rPr>
          <w:rFonts w:ascii="Arial" w:hAnsi="Arial" w:cs="Arial"/>
          <w:sz w:val="18"/>
        </w:rPr>
        <w:br/>
      </w:r>
      <w:hyperlink r:id="rId17" w:history="1">
        <w:r w:rsidRPr="00616444">
          <w:rPr>
            <w:rStyle w:val="Hyperlink"/>
            <w:rFonts w:ascii="Arial" w:hAnsi="Arial" w:cs="Arial"/>
            <w:sz w:val="18"/>
          </w:rPr>
          <w:t>https://portal.etsi.org/People/CommiteeSupportStaff.aspx</w:t>
        </w:r>
      </w:hyperlink>
    </w:p>
    <w:p w14:paraId="7ECC0C0C" w14:textId="77777777" w:rsidR="00616444" w:rsidRDefault="00616444" w:rsidP="00616444">
      <w:pPr>
        <w:pStyle w:val="FP"/>
        <w:framePr w:w="9758" w:wrap="notBeside" w:vAnchor="page" w:hAnchor="page" w:x="1169" w:y="6130"/>
        <w:pBdr>
          <w:bottom w:val="single" w:sz="6" w:space="1" w:color="auto"/>
        </w:pBdr>
        <w:spacing w:after="120"/>
        <w:ind w:left="2835" w:right="2552"/>
        <w:jc w:val="center"/>
        <w:rPr>
          <w:rFonts w:ascii="Arial" w:hAnsi="Arial"/>
          <w:b/>
          <w:i/>
        </w:rPr>
      </w:pPr>
      <w:r>
        <w:rPr>
          <w:rFonts w:ascii="Arial" w:hAnsi="Arial"/>
          <w:b/>
          <w:i/>
        </w:rPr>
        <w:t>Notice of disclaimer &amp; limitation of liability</w:t>
      </w:r>
    </w:p>
    <w:p w14:paraId="74F71BE5" w14:textId="77777777" w:rsidR="00616444" w:rsidRPr="00BF35D9" w:rsidRDefault="00616444" w:rsidP="00616444">
      <w:pPr>
        <w:pStyle w:val="FP"/>
        <w:framePr w:w="9758" w:wrap="notBeside" w:vAnchor="page" w:hAnchor="page" w:x="1169" w:y="6130"/>
        <w:jc w:val="center"/>
        <w:rPr>
          <w:rFonts w:ascii="Arial" w:hAnsi="Arial" w:cs="Arial"/>
          <w:sz w:val="18"/>
        </w:rPr>
      </w:pPr>
      <w:r w:rsidRPr="00BF35D9">
        <w:rPr>
          <w:rFonts w:ascii="Arial" w:hAnsi="Arial" w:cs="Arial"/>
          <w:sz w:val="18"/>
        </w:rPr>
        <w:t xml:space="preserve">The information provided in the present deliverable is directed solely to professionals who have the appropriate degree of experience to understand and interpret its content in accordance with generally accepted engineering or </w:t>
      </w:r>
    </w:p>
    <w:p w14:paraId="46F623FD" w14:textId="77777777" w:rsidR="00616444" w:rsidRPr="00BF35D9" w:rsidRDefault="00616444" w:rsidP="00616444">
      <w:pPr>
        <w:pStyle w:val="FP"/>
        <w:framePr w:w="9758" w:wrap="notBeside" w:vAnchor="page" w:hAnchor="page" w:x="1169" w:y="6130"/>
        <w:jc w:val="center"/>
        <w:rPr>
          <w:rFonts w:ascii="Arial" w:hAnsi="Arial" w:cs="Arial"/>
          <w:sz w:val="18"/>
        </w:rPr>
      </w:pPr>
      <w:proofErr w:type="gramStart"/>
      <w:r w:rsidRPr="00BF35D9">
        <w:rPr>
          <w:rFonts w:ascii="Arial" w:hAnsi="Arial" w:cs="Arial"/>
          <w:sz w:val="18"/>
        </w:rPr>
        <w:t>other</w:t>
      </w:r>
      <w:proofErr w:type="gramEnd"/>
      <w:r w:rsidRPr="00BF35D9">
        <w:rPr>
          <w:rFonts w:ascii="Arial" w:hAnsi="Arial" w:cs="Arial"/>
          <w:sz w:val="18"/>
        </w:rPr>
        <w:t xml:space="preserve"> professional standard and applicable regulations. </w:t>
      </w:r>
    </w:p>
    <w:p w14:paraId="6BCF8E3A" w14:textId="77777777" w:rsidR="00616444" w:rsidRPr="00BF35D9" w:rsidRDefault="00616444" w:rsidP="00616444">
      <w:pPr>
        <w:pStyle w:val="FP"/>
        <w:framePr w:w="9758" w:wrap="notBeside" w:vAnchor="page" w:hAnchor="page" w:x="1169" w:y="6130"/>
        <w:jc w:val="center"/>
        <w:rPr>
          <w:rFonts w:ascii="Arial" w:hAnsi="Arial" w:cs="Arial"/>
          <w:sz w:val="18"/>
        </w:rPr>
      </w:pPr>
      <w:r w:rsidRPr="00BF35D9">
        <w:rPr>
          <w:rFonts w:ascii="Arial" w:hAnsi="Arial" w:cs="Arial"/>
          <w:sz w:val="18"/>
        </w:rPr>
        <w:t>No recommendation as to products and services or vendors is made or should be implied.</w:t>
      </w:r>
    </w:p>
    <w:p w14:paraId="149047CD" w14:textId="77777777" w:rsidR="00616444" w:rsidRPr="005D45FD" w:rsidRDefault="00616444" w:rsidP="00616444">
      <w:pPr>
        <w:pStyle w:val="FP"/>
        <w:framePr w:w="9758" w:wrap="notBeside" w:vAnchor="page" w:hAnchor="page" w:x="1169" w:y="6130"/>
        <w:jc w:val="center"/>
        <w:rPr>
          <w:rFonts w:ascii="Arial" w:hAnsi="Arial" w:cs="Arial"/>
          <w:sz w:val="18"/>
        </w:rPr>
      </w:pPr>
      <w:bookmarkStart w:id="6" w:name="EN_Delete_Disclaimer"/>
      <w:r w:rsidRPr="005D45FD">
        <w:rPr>
          <w:rFonts w:ascii="Arial" w:hAnsi="Arial" w:cs="Arial"/>
          <w:sz w:val="18"/>
        </w:rPr>
        <w:t>No representation or warranty is made that this deliverable is technically accurate or sufficient or conforms to any law and/or governmental rule and/or regulation and further, no representation or warranty is made of merchantability or fitness for any particular purpose or against infringement of intellectual property rights.</w:t>
      </w:r>
    </w:p>
    <w:bookmarkEnd w:id="6"/>
    <w:p w14:paraId="7E1F3958" w14:textId="77777777" w:rsidR="00616444" w:rsidRPr="00BF35D9" w:rsidRDefault="00616444" w:rsidP="00616444">
      <w:pPr>
        <w:pStyle w:val="FP"/>
        <w:framePr w:w="9758" w:wrap="notBeside" w:vAnchor="page" w:hAnchor="page" w:x="1169" w:y="6130"/>
        <w:jc w:val="center"/>
        <w:rPr>
          <w:rFonts w:ascii="Arial" w:hAnsi="Arial" w:cs="Arial"/>
          <w:sz w:val="18"/>
        </w:rPr>
      </w:pPr>
      <w:r w:rsidRPr="00B708F7">
        <w:rPr>
          <w:rFonts w:ascii="Arial" w:hAnsi="Arial" w:cs="Arial"/>
          <w:sz w:val="18"/>
        </w:rPr>
        <w:t>In no event shall ETSI be held liable for loss of profits or any other incidental or consequential damages.</w:t>
      </w:r>
    </w:p>
    <w:p w14:paraId="0EE7D5D0" w14:textId="77777777" w:rsidR="00616444" w:rsidRPr="00BF35D9" w:rsidRDefault="00616444" w:rsidP="00616444">
      <w:pPr>
        <w:pStyle w:val="FP"/>
        <w:framePr w:w="9758" w:wrap="notBeside" w:vAnchor="page" w:hAnchor="page" w:x="1169" w:y="6130"/>
        <w:jc w:val="center"/>
        <w:rPr>
          <w:rFonts w:ascii="Arial" w:hAnsi="Arial" w:cs="Arial"/>
          <w:sz w:val="18"/>
        </w:rPr>
      </w:pPr>
    </w:p>
    <w:p w14:paraId="6F025551" w14:textId="77777777" w:rsidR="00616444" w:rsidRDefault="00616444" w:rsidP="00616444">
      <w:pPr>
        <w:pStyle w:val="FP"/>
        <w:framePr w:w="9758" w:wrap="notBeside" w:vAnchor="page" w:hAnchor="page" w:x="1169" w:y="6130"/>
        <w:spacing w:after="240"/>
        <w:jc w:val="center"/>
        <w:rPr>
          <w:rFonts w:ascii="Arial" w:hAnsi="Arial" w:cs="Arial"/>
          <w:sz w:val="18"/>
        </w:rPr>
      </w:pPr>
      <w:r w:rsidRPr="00BF35D9">
        <w:rPr>
          <w:rFonts w:ascii="Arial" w:hAnsi="Arial" w:cs="Arial"/>
          <w:sz w:val="18"/>
        </w:rPr>
        <w:t>Any software contained in this deliverable is provided "AS IS" with no warranties, express or implied, including but not limited to, the warranties of merchantability, fitness for a particular purpose and non-infringement of intellectual property rights and ETSI shall not be held liable in any event for any damages whatsoever (including, without limitation, damages for loss of profits, business interruption, loss of information, or any other pecuniary loss) arising out of or related to the use of or inability to use the software.</w:t>
      </w:r>
    </w:p>
    <w:p w14:paraId="478FEC93" w14:textId="77777777" w:rsidR="00616444" w:rsidRDefault="00616444" w:rsidP="00616444">
      <w:pPr>
        <w:pStyle w:val="FP"/>
        <w:framePr w:w="9758" w:wrap="notBeside" w:vAnchor="page" w:hAnchor="page" w:x="1169" w:y="6130"/>
        <w:pBdr>
          <w:bottom w:val="single" w:sz="6" w:space="1" w:color="auto"/>
        </w:pBdr>
        <w:spacing w:after="120"/>
        <w:jc w:val="center"/>
        <w:rPr>
          <w:rFonts w:ascii="Arial" w:hAnsi="Arial"/>
          <w:b/>
          <w:i/>
        </w:rPr>
      </w:pPr>
      <w:r>
        <w:rPr>
          <w:rFonts w:ascii="Arial" w:hAnsi="Arial"/>
          <w:b/>
          <w:i/>
        </w:rPr>
        <w:t>Copyright Notification</w:t>
      </w:r>
    </w:p>
    <w:p w14:paraId="7773AFD2" w14:textId="77777777" w:rsidR="00616444" w:rsidRDefault="00616444" w:rsidP="00616444">
      <w:pPr>
        <w:pStyle w:val="FP"/>
        <w:framePr w:w="9758" w:wrap="notBeside" w:vAnchor="page" w:hAnchor="page" w:x="1169" w:y="6130"/>
        <w:jc w:val="center"/>
        <w:rPr>
          <w:rFonts w:ascii="Arial" w:hAnsi="Arial" w:cs="Arial"/>
          <w:sz w:val="18"/>
        </w:rPr>
      </w:pPr>
      <w:r>
        <w:rPr>
          <w:rFonts w:ascii="Arial" w:hAnsi="Arial" w:cs="Arial"/>
          <w:sz w:val="18"/>
        </w:rPr>
        <w:t>No part may be reproduced or utilized in any form or by any means, electronic or mechanical, including photocopying and microfilm except as authorized by written permission of ETSI.</w:t>
      </w:r>
      <w:r>
        <w:rPr>
          <w:rFonts w:ascii="Arial" w:hAnsi="Arial" w:cs="Arial"/>
          <w:sz w:val="18"/>
        </w:rPr>
        <w:br/>
        <w:t>The content of the PDF version shall not be modified without the written authorization of ETSI.</w:t>
      </w:r>
      <w:r>
        <w:rPr>
          <w:rFonts w:ascii="Arial" w:hAnsi="Arial" w:cs="Arial"/>
          <w:sz w:val="18"/>
        </w:rPr>
        <w:br/>
        <w:t>The copyright and the foregoing restriction extend to reproduction in all media.</w:t>
      </w:r>
    </w:p>
    <w:p w14:paraId="2C2D0520" w14:textId="77777777" w:rsidR="00616444" w:rsidRDefault="00616444" w:rsidP="00616444">
      <w:pPr>
        <w:pStyle w:val="FP"/>
        <w:framePr w:w="9758" w:wrap="notBeside" w:vAnchor="page" w:hAnchor="page" w:x="1169" w:y="6130"/>
        <w:jc w:val="center"/>
        <w:rPr>
          <w:rFonts w:ascii="Arial" w:hAnsi="Arial" w:cs="Arial"/>
          <w:sz w:val="18"/>
        </w:rPr>
      </w:pPr>
    </w:p>
    <w:p w14:paraId="562A5D96" w14:textId="77777777" w:rsidR="00616444" w:rsidRDefault="00616444" w:rsidP="00616444">
      <w:pPr>
        <w:pStyle w:val="FP"/>
        <w:framePr w:w="9758" w:wrap="notBeside" w:vAnchor="page" w:hAnchor="page" w:x="1169" w:y="6130"/>
        <w:jc w:val="center"/>
        <w:rPr>
          <w:rFonts w:ascii="Arial" w:hAnsi="Arial" w:cs="Arial"/>
          <w:sz w:val="18"/>
        </w:rPr>
      </w:pPr>
      <w:r>
        <w:rPr>
          <w:rFonts w:ascii="Arial" w:hAnsi="Arial" w:cs="Arial"/>
          <w:sz w:val="18"/>
        </w:rPr>
        <w:t>© ETSI 2021.</w:t>
      </w:r>
    </w:p>
    <w:p w14:paraId="32552FD7" w14:textId="77777777" w:rsidR="00616444" w:rsidRDefault="00616444" w:rsidP="00616444">
      <w:pPr>
        <w:pStyle w:val="FP"/>
        <w:framePr w:w="9758" w:wrap="notBeside" w:vAnchor="page" w:hAnchor="page" w:x="1169" w:y="6130"/>
        <w:jc w:val="center"/>
        <w:rPr>
          <w:rFonts w:ascii="Arial" w:hAnsi="Arial" w:cs="Arial"/>
          <w:sz w:val="18"/>
          <w:szCs w:val="18"/>
        </w:rPr>
      </w:pPr>
      <w:r>
        <w:rPr>
          <w:rFonts w:ascii="Arial" w:hAnsi="Arial" w:cs="Arial"/>
          <w:sz w:val="18"/>
        </w:rPr>
        <w:t>All rights reserved.</w:t>
      </w:r>
      <w:r>
        <w:rPr>
          <w:rFonts w:ascii="Arial" w:hAnsi="Arial" w:cs="Arial"/>
          <w:sz w:val="18"/>
        </w:rPr>
        <w:br/>
      </w:r>
    </w:p>
    <w:p w14:paraId="0919179C" w14:textId="77777777" w:rsidR="00616444" w:rsidRDefault="00616444" w:rsidP="00616444">
      <w:pPr>
        <w:overflowPunct/>
        <w:autoSpaceDE/>
        <w:autoSpaceDN/>
        <w:adjustRightInd/>
        <w:spacing w:after="0"/>
        <w:jc w:val="center"/>
        <w:textAlignment w:val="auto"/>
        <w:rPr>
          <w:lang w:val="fr-FR"/>
        </w:rPr>
      </w:pPr>
      <w:r>
        <w:rPr>
          <w:lang w:val="fr-FR"/>
        </w:rPr>
        <w:br w:type="page"/>
      </w:r>
    </w:p>
    <w:p w14:paraId="1576817D" w14:textId="5F7D9C47" w:rsidR="006E5591" w:rsidRPr="00131AE7" w:rsidRDefault="00C14166" w:rsidP="00FC2363">
      <w:pPr>
        <w:pStyle w:val="TT"/>
        <w:spacing w:before="180"/>
        <w:rPr>
          <w:color w:val="000000"/>
        </w:rPr>
      </w:pPr>
      <w:r>
        <w:rPr>
          <w:color w:val="000000"/>
        </w:rPr>
        <w:lastRenderedPageBreak/>
        <w:t>C</w:t>
      </w:r>
      <w:r w:rsidR="006E5591" w:rsidRPr="00131AE7">
        <w:rPr>
          <w:color w:val="000000"/>
        </w:rPr>
        <w:t>ontents</w:t>
      </w:r>
    </w:p>
    <w:p w14:paraId="14DB1C91" w14:textId="5F948D3A" w:rsidR="00C14166" w:rsidRDefault="00C14166" w:rsidP="00C14166">
      <w:pPr>
        <w:pStyle w:val="TOC1"/>
        <w:rPr>
          <w:rFonts w:asciiTheme="minorHAnsi" w:eastAsiaTheme="minorEastAsia" w:hAnsiTheme="minorHAnsi" w:cstheme="minorBidi"/>
          <w:szCs w:val="22"/>
          <w:lang w:eastAsia="en-GB"/>
        </w:rPr>
      </w:pPr>
      <w:r>
        <w:rPr>
          <w:color w:val="000000"/>
        </w:rPr>
        <w:fldChar w:fldCharType="begin"/>
      </w:r>
      <w:r>
        <w:rPr>
          <w:color w:val="000000"/>
        </w:rPr>
        <w:instrText xml:space="preserve"> TOC \o \w "1-9"</w:instrText>
      </w:r>
      <w:r>
        <w:rPr>
          <w:color w:val="000000"/>
        </w:rPr>
        <w:fldChar w:fldCharType="separate"/>
      </w:r>
      <w:r>
        <w:t>Intellectual Property Rights</w:t>
      </w:r>
      <w:r>
        <w:tab/>
      </w:r>
      <w:r>
        <w:fldChar w:fldCharType="begin"/>
      </w:r>
      <w:r>
        <w:instrText xml:space="preserve"> PAGEREF _Toc72306336 \h </w:instrText>
      </w:r>
      <w:r>
        <w:fldChar w:fldCharType="separate"/>
      </w:r>
      <w:r>
        <w:t>5</w:t>
      </w:r>
      <w:r>
        <w:fldChar w:fldCharType="end"/>
      </w:r>
    </w:p>
    <w:p w14:paraId="34E3B2A7" w14:textId="46E04938" w:rsidR="00C14166" w:rsidRDefault="00C14166" w:rsidP="00C14166">
      <w:pPr>
        <w:pStyle w:val="TOC1"/>
        <w:rPr>
          <w:rFonts w:asciiTheme="minorHAnsi" w:eastAsiaTheme="minorEastAsia" w:hAnsiTheme="minorHAnsi" w:cstheme="minorBidi"/>
          <w:szCs w:val="22"/>
          <w:lang w:eastAsia="en-GB"/>
        </w:rPr>
      </w:pPr>
      <w:r>
        <w:t>Foreword</w:t>
      </w:r>
      <w:r>
        <w:tab/>
      </w:r>
      <w:r>
        <w:fldChar w:fldCharType="begin"/>
      </w:r>
      <w:r>
        <w:instrText xml:space="preserve"> PAGEREF _Toc72306337 \h </w:instrText>
      </w:r>
      <w:r>
        <w:fldChar w:fldCharType="separate"/>
      </w:r>
      <w:r>
        <w:t>5</w:t>
      </w:r>
      <w:r>
        <w:fldChar w:fldCharType="end"/>
      </w:r>
    </w:p>
    <w:p w14:paraId="1E49918D" w14:textId="4F12CDBB" w:rsidR="00C14166" w:rsidRDefault="00C14166" w:rsidP="00C14166">
      <w:pPr>
        <w:pStyle w:val="TOC1"/>
        <w:rPr>
          <w:rFonts w:asciiTheme="minorHAnsi" w:eastAsiaTheme="minorEastAsia" w:hAnsiTheme="minorHAnsi" w:cstheme="minorBidi"/>
          <w:szCs w:val="22"/>
          <w:lang w:eastAsia="en-GB"/>
        </w:rPr>
      </w:pPr>
      <w:r>
        <w:t>Modal verbs terminology</w:t>
      </w:r>
      <w:r>
        <w:tab/>
      </w:r>
      <w:r>
        <w:fldChar w:fldCharType="begin"/>
      </w:r>
      <w:r>
        <w:instrText xml:space="preserve"> PAGEREF _Toc72306338 \h </w:instrText>
      </w:r>
      <w:r>
        <w:fldChar w:fldCharType="separate"/>
      </w:r>
      <w:r>
        <w:t>5</w:t>
      </w:r>
      <w:r>
        <w:fldChar w:fldCharType="end"/>
      </w:r>
    </w:p>
    <w:p w14:paraId="0761A2BF" w14:textId="47A1D70E" w:rsidR="00C14166" w:rsidRDefault="00C14166" w:rsidP="00C14166">
      <w:pPr>
        <w:pStyle w:val="TOC1"/>
        <w:rPr>
          <w:rFonts w:asciiTheme="minorHAnsi" w:eastAsiaTheme="minorEastAsia" w:hAnsiTheme="minorHAnsi" w:cstheme="minorBidi"/>
          <w:szCs w:val="22"/>
          <w:lang w:eastAsia="en-GB"/>
        </w:rPr>
      </w:pPr>
      <w:r>
        <w:t>1</w:t>
      </w:r>
      <w:r>
        <w:tab/>
        <w:t>Scope</w:t>
      </w:r>
      <w:r>
        <w:tab/>
      </w:r>
      <w:r>
        <w:fldChar w:fldCharType="begin"/>
      </w:r>
      <w:r>
        <w:instrText xml:space="preserve"> PAGEREF _Toc72306339 \h </w:instrText>
      </w:r>
      <w:r>
        <w:fldChar w:fldCharType="separate"/>
      </w:r>
      <w:r>
        <w:t>6</w:t>
      </w:r>
      <w:r>
        <w:fldChar w:fldCharType="end"/>
      </w:r>
    </w:p>
    <w:p w14:paraId="47AD28AB" w14:textId="4FC4CD64" w:rsidR="00C14166" w:rsidRDefault="00C14166" w:rsidP="00C14166">
      <w:pPr>
        <w:pStyle w:val="TOC1"/>
        <w:rPr>
          <w:rFonts w:asciiTheme="minorHAnsi" w:eastAsiaTheme="minorEastAsia" w:hAnsiTheme="minorHAnsi" w:cstheme="minorBidi"/>
          <w:szCs w:val="22"/>
          <w:lang w:eastAsia="en-GB"/>
        </w:rPr>
      </w:pPr>
      <w:r>
        <w:t>2</w:t>
      </w:r>
      <w:r>
        <w:tab/>
        <w:t>References</w:t>
      </w:r>
      <w:r>
        <w:tab/>
      </w:r>
      <w:r>
        <w:fldChar w:fldCharType="begin"/>
      </w:r>
      <w:r>
        <w:instrText xml:space="preserve"> PAGEREF _Toc72306340 \h </w:instrText>
      </w:r>
      <w:r>
        <w:fldChar w:fldCharType="separate"/>
      </w:r>
      <w:r>
        <w:t>6</w:t>
      </w:r>
      <w:r>
        <w:fldChar w:fldCharType="end"/>
      </w:r>
    </w:p>
    <w:p w14:paraId="58FDF333" w14:textId="3D93D9CA" w:rsidR="00C14166" w:rsidRDefault="00C14166" w:rsidP="00C14166">
      <w:pPr>
        <w:pStyle w:val="TOC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_Toc72306341 \h </w:instrText>
      </w:r>
      <w:r>
        <w:fldChar w:fldCharType="separate"/>
      </w:r>
      <w:r>
        <w:t>6</w:t>
      </w:r>
      <w:r>
        <w:fldChar w:fldCharType="end"/>
      </w:r>
    </w:p>
    <w:p w14:paraId="2167C585" w14:textId="4095BB37" w:rsidR="00C14166" w:rsidRDefault="00C14166" w:rsidP="00C14166">
      <w:pPr>
        <w:pStyle w:val="TOC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_Toc72306342 \h </w:instrText>
      </w:r>
      <w:r>
        <w:fldChar w:fldCharType="separate"/>
      </w:r>
      <w:r>
        <w:t>7</w:t>
      </w:r>
      <w:r>
        <w:fldChar w:fldCharType="end"/>
      </w:r>
    </w:p>
    <w:p w14:paraId="25113890" w14:textId="26B37E8E" w:rsidR="00C14166" w:rsidRDefault="00C14166" w:rsidP="00C14166">
      <w:pPr>
        <w:pStyle w:val="TOC1"/>
        <w:rPr>
          <w:rFonts w:asciiTheme="minorHAnsi" w:eastAsiaTheme="minorEastAsia" w:hAnsiTheme="minorHAnsi" w:cstheme="minorBidi"/>
          <w:szCs w:val="22"/>
          <w:lang w:eastAsia="en-GB"/>
        </w:rPr>
      </w:pPr>
      <w:r>
        <w:t>3</w:t>
      </w:r>
      <w:r>
        <w:tab/>
        <w:t>Definition of terms, symbols and abbreviations</w:t>
      </w:r>
      <w:r>
        <w:tab/>
      </w:r>
      <w:r>
        <w:fldChar w:fldCharType="begin"/>
      </w:r>
      <w:r>
        <w:instrText xml:space="preserve"> PAGEREF _Toc72306343 \h </w:instrText>
      </w:r>
      <w:r>
        <w:fldChar w:fldCharType="separate"/>
      </w:r>
      <w:r>
        <w:t>8</w:t>
      </w:r>
      <w:r>
        <w:fldChar w:fldCharType="end"/>
      </w:r>
    </w:p>
    <w:p w14:paraId="20B3BD76" w14:textId="2A115D64" w:rsidR="00C14166" w:rsidRDefault="00C14166" w:rsidP="00C14166">
      <w:pPr>
        <w:pStyle w:val="TOC2"/>
        <w:rPr>
          <w:rFonts w:asciiTheme="minorHAnsi" w:eastAsiaTheme="minorEastAsia" w:hAnsiTheme="minorHAnsi" w:cstheme="minorBidi"/>
          <w:sz w:val="22"/>
          <w:szCs w:val="22"/>
          <w:lang w:eastAsia="en-GB"/>
        </w:rPr>
      </w:pPr>
      <w:r>
        <w:t>3.1</w:t>
      </w:r>
      <w:r>
        <w:tab/>
        <w:t>Terms</w:t>
      </w:r>
      <w:r>
        <w:tab/>
      </w:r>
      <w:r>
        <w:fldChar w:fldCharType="begin"/>
      </w:r>
      <w:r>
        <w:instrText xml:space="preserve"> PAGEREF _Toc72306344 \h </w:instrText>
      </w:r>
      <w:r>
        <w:fldChar w:fldCharType="separate"/>
      </w:r>
      <w:r>
        <w:t>8</w:t>
      </w:r>
      <w:r>
        <w:fldChar w:fldCharType="end"/>
      </w:r>
    </w:p>
    <w:p w14:paraId="2A7826D8" w14:textId="2BD2882A" w:rsidR="00C14166" w:rsidRDefault="00C14166" w:rsidP="00C14166">
      <w:pPr>
        <w:pStyle w:val="TOC2"/>
        <w:rPr>
          <w:rFonts w:asciiTheme="minorHAnsi" w:eastAsiaTheme="minorEastAsia" w:hAnsiTheme="minorHAnsi" w:cstheme="minorBidi"/>
          <w:sz w:val="22"/>
          <w:szCs w:val="22"/>
          <w:lang w:eastAsia="en-GB"/>
        </w:rPr>
      </w:pPr>
      <w:r>
        <w:t>3.2</w:t>
      </w:r>
      <w:r>
        <w:tab/>
        <w:t>Symbols</w:t>
      </w:r>
      <w:r>
        <w:tab/>
      </w:r>
      <w:r>
        <w:fldChar w:fldCharType="begin"/>
      </w:r>
      <w:r>
        <w:instrText xml:space="preserve"> PAGEREF _Toc72306345 \h </w:instrText>
      </w:r>
      <w:r>
        <w:fldChar w:fldCharType="separate"/>
      </w:r>
      <w:r>
        <w:t>9</w:t>
      </w:r>
      <w:r>
        <w:fldChar w:fldCharType="end"/>
      </w:r>
    </w:p>
    <w:p w14:paraId="5E76F12D" w14:textId="432BC719" w:rsidR="00C14166" w:rsidRDefault="00C14166" w:rsidP="00C14166">
      <w:pPr>
        <w:pStyle w:val="TOC2"/>
        <w:rPr>
          <w:rFonts w:asciiTheme="minorHAnsi" w:eastAsiaTheme="minorEastAsia" w:hAnsiTheme="minorHAnsi" w:cstheme="minorBidi"/>
          <w:sz w:val="22"/>
          <w:szCs w:val="22"/>
          <w:lang w:eastAsia="en-GB"/>
        </w:rPr>
      </w:pPr>
      <w:r>
        <w:t>3.3</w:t>
      </w:r>
      <w:r>
        <w:tab/>
        <w:t>Abbreviations</w:t>
      </w:r>
      <w:r>
        <w:tab/>
      </w:r>
      <w:r>
        <w:fldChar w:fldCharType="begin"/>
      </w:r>
      <w:r>
        <w:instrText xml:space="preserve"> PAGEREF _Toc72306346 \h </w:instrText>
      </w:r>
      <w:r>
        <w:fldChar w:fldCharType="separate"/>
      </w:r>
      <w:r>
        <w:t>9</w:t>
      </w:r>
      <w:r>
        <w:fldChar w:fldCharType="end"/>
      </w:r>
    </w:p>
    <w:p w14:paraId="140F3AD8" w14:textId="365EAF2D" w:rsidR="00C14166" w:rsidRDefault="00C14166" w:rsidP="00C14166">
      <w:pPr>
        <w:pStyle w:val="TOC1"/>
        <w:rPr>
          <w:rFonts w:asciiTheme="minorHAnsi" w:eastAsiaTheme="minorEastAsia" w:hAnsiTheme="minorHAnsi" w:cstheme="minorBidi"/>
          <w:szCs w:val="22"/>
          <w:lang w:eastAsia="en-GB"/>
        </w:rPr>
      </w:pPr>
      <w:r>
        <w:t>4</w:t>
      </w:r>
      <w:r>
        <w:tab/>
        <w:t>Introduction</w:t>
      </w:r>
      <w:r>
        <w:tab/>
      </w:r>
      <w:r>
        <w:fldChar w:fldCharType="begin"/>
      </w:r>
      <w:r>
        <w:instrText xml:space="preserve"> PAGEREF _Toc72306347 \h </w:instrText>
      </w:r>
      <w:r>
        <w:fldChar w:fldCharType="separate"/>
      </w:r>
      <w:r>
        <w:t>9</w:t>
      </w:r>
      <w:r>
        <w:fldChar w:fldCharType="end"/>
      </w:r>
    </w:p>
    <w:p w14:paraId="27512EBC" w14:textId="7428D790" w:rsidR="00C14166" w:rsidRDefault="00C14166" w:rsidP="00C14166">
      <w:pPr>
        <w:pStyle w:val="TOC1"/>
        <w:rPr>
          <w:rFonts w:asciiTheme="minorHAnsi" w:eastAsiaTheme="minorEastAsia" w:hAnsiTheme="minorHAnsi" w:cstheme="minorBidi"/>
          <w:szCs w:val="22"/>
          <w:lang w:eastAsia="en-GB"/>
        </w:rPr>
      </w:pPr>
      <w:r>
        <w:t>5</w:t>
      </w:r>
      <w:r>
        <w:tab/>
        <w:t>General</w:t>
      </w:r>
      <w:r>
        <w:tab/>
      </w:r>
      <w:r>
        <w:fldChar w:fldCharType="begin"/>
      </w:r>
      <w:r>
        <w:instrText xml:space="preserve"> PAGEREF _Toc72306348 \h </w:instrText>
      </w:r>
      <w:r>
        <w:fldChar w:fldCharType="separate"/>
      </w:r>
      <w:r>
        <w:t>10</w:t>
      </w:r>
      <w:r>
        <w:fldChar w:fldCharType="end"/>
      </w:r>
    </w:p>
    <w:p w14:paraId="707AB9F6" w14:textId="4E73A477" w:rsidR="00C14166" w:rsidRDefault="00C14166" w:rsidP="00C14166">
      <w:pPr>
        <w:pStyle w:val="TOC2"/>
        <w:rPr>
          <w:rFonts w:asciiTheme="minorHAnsi" w:eastAsiaTheme="minorEastAsia" w:hAnsiTheme="minorHAnsi" w:cstheme="minorBidi"/>
          <w:sz w:val="22"/>
          <w:szCs w:val="22"/>
          <w:lang w:eastAsia="en-GB"/>
        </w:rPr>
      </w:pPr>
      <w:r>
        <w:t>5.1</w:t>
      </w:r>
      <w:r>
        <w:tab/>
        <w:t>Approach</w:t>
      </w:r>
      <w:r>
        <w:tab/>
      </w:r>
      <w:r>
        <w:fldChar w:fldCharType="begin"/>
      </w:r>
      <w:r>
        <w:instrText xml:space="preserve"> PAGEREF _Toc72306349 \h </w:instrText>
      </w:r>
      <w:r>
        <w:fldChar w:fldCharType="separate"/>
      </w:r>
      <w:r>
        <w:t>10</w:t>
      </w:r>
      <w:r>
        <w:fldChar w:fldCharType="end"/>
      </w:r>
    </w:p>
    <w:p w14:paraId="2F3D0023" w14:textId="6E0C53BB" w:rsidR="00C14166" w:rsidRDefault="00C14166" w:rsidP="00C14166">
      <w:pPr>
        <w:pStyle w:val="TOC2"/>
        <w:rPr>
          <w:rFonts w:asciiTheme="minorHAnsi" w:eastAsiaTheme="minorEastAsia" w:hAnsiTheme="minorHAnsi" w:cstheme="minorBidi"/>
          <w:sz w:val="22"/>
          <w:szCs w:val="22"/>
          <w:lang w:eastAsia="en-GB"/>
        </w:rPr>
      </w:pPr>
      <w:r>
        <w:t>5.2</w:t>
      </w:r>
      <w:r>
        <w:tab/>
        <w:t>Conformance and compatibility</w:t>
      </w:r>
      <w:r>
        <w:tab/>
      </w:r>
      <w:r>
        <w:fldChar w:fldCharType="begin"/>
      </w:r>
      <w:r>
        <w:instrText xml:space="preserve"> PAGEREF _Toc72306350 \h </w:instrText>
      </w:r>
      <w:r>
        <w:fldChar w:fldCharType="separate"/>
      </w:r>
      <w:r>
        <w:t>10</w:t>
      </w:r>
      <w:r>
        <w:fldChar w:fldCharType="end"/>
      </w:r>
    </w:p>
    <w:p w14:paraId="523B1C99" w14:textId="2CD009A4" w:rsidR="00C14166" w:rsidRDefault="00C14166" w:rsidP="00C14166">
      <w:pPr>
        <w:pStyle w:val="TOC1"/>
        <w:rPr>
          <w:rFonts w:asciiTheme="minorHAnsi" w:eastAsiaTheme="minorEastAsia" w:hAnsiTheme="minorHAnsi" w:cstheme="minorBidi"/>
          <w:szCs w:val="22"/>
          <w:lang w:eastAsia="en-GB"/>
        </w:rPr>
      </w:pPr>
      <w:r>
        <w:t>6</w:t>
      </w:r>
      <w:r>
        <w:tab/>
        <w:t>Amendments to the core language</w:t>
      </w:r>
      <w:r>
        <w:tab/>
      </w:r>
      <w:r>
        <w:fldChar w:fldCharType="begin"/>
      </w:r>
      <w:r>
        <w:instrText xml:space="preserve"> PAGEREF _Toc72306351 \h </w:instrText>
      </w:r>
      <w:r>
        <w:fldChar w:fldCharType="separate"/>
      </w:r>
      <w:r>
        <w:t>10</w:t>
      </w:r>
      <w:r>
        <w:fldChar w:fldCharType="end"/>
      </w:r>
    </w:p>
    <w:p w14:paraId="40C50A46" w14:textId="7984EC61" w:rsidR="00C14166" w:rsidRDefault="00C14166" w:rsidP="00C14166">
      <w:pPr>
        <w:pStyle w:val="TOC1"/>
        <w:rPr>
          <w:rFonts w:asciiTheme="minorHAnsi" w:eastAsiaTheme="minorEastAsia" w:hAnsiTheme="minorHAnsi" w:cstheme="minorBidi"/>
          <w:szCs w:val="22"/>
          <w:lang w:eastAsia="en-GB"/>
        </w:rPr>
      </w:pPr>
      <w:r>
        <w:t>7</w:t>
      </w:r>
      <w:r>
        <w:tab/>
        <w:t>Additional TTCN-3 types</w:t>
      </w:r>
      <w:r>
        <w:tab/>
      </w:r>
      <w:r>
        <w:fldChar w:fldCharType="begin"/>
      </w:r>
      <w:r>
        <w:instrText xml:space="preserve"> PAGEREF _Toc72306352 \h </w:instrText>
      </w:r>
      <w:r>
        <w:fldChar w:fldCharType="separate"/>
      </w:r>
      <w:r>
        <w:t>10</w:t>
      </w:r>
      <w:r>
        <w:fldChar w:fldCharType="end"/>
      </w:r>
    </w:p>
    <w:p w14:paraId="62280076" w14:textId="76D3F749" w:rsidR="00C14166" w:rsidRDefault="00C14166" w:rsidP="00C14166">
      <w:pPr>
        <w:pStyle w:val="TOC2"/>
        <w:rPr>
          <w:rFonts w:asciiTheme="minorHAnsi" w:eastAsiaTheme="minorEastAsia" w:hAnsiTheme="minorHAnsi" w:cstheme="minorBidi"/>
          <w:sz w:val="22"/>
          <w:szCs w:val="22"/>
          <w:lang w:eastAsia="en-GB"/>
        </w:rPr>
      </w:pPr>
      <w:r>
        <w:t>7.1</w:t>
      </w:r>
      <w:r>
        <w:tab/>
        <w:t>General</w:t>
      </w:r>
      <w:r>
        <w:tab/>
      </w:r>
      <w:r>
        <w:fldChar w:fldCharType="begin"/>
      </w:r>
      <w:r>
        <w:instrText xml:space="preserve"> PAGEREF _Toc72306353 \h </w:instrText>
      </w:r>
      <w:r>
        <w:fldChar w:fldCharType="separate"/>
      </w:r>
      <w:r>
        <w:t>10</w:t>
      </w:r>
      <w:r>
        <w:fldChar w:fldCharType="end"/>
      </w:r>
    </w:p>
    <w:p w14:paraId="33A69153" w14:textId="780542B8" w:rsidR="00C14166" w:rsidRDefault="00C14166" w:rsidP="00C14166">
      <w:pPr>
        <w:pStyle w:val="TOC2"/>
        <w:rPr>
          <w:rFonts w:asciiTheme="minorHAnsi" w:eastAsiaTheme="minorEastAsia" w:hAnsiTheme="minorHAnsi" w:cstheme="minorBidi"/>
          <w:sz w:val="22"/>
          <w:szCs w:val="22"/>
          <w:lang w:eastAsia="en-GB"/>
        </w:rPr>
      </w:pPr>
      <w:r>
        <w:t>7.2</w:t>
      </w:r>
      <w:r>
        <w:tab/>
        <w:t>The object identifier type</w:t>
      </w:r>
      <w:r>
        <w:tab/>
      </w:r>
      <w:r>
        <w:fldChar w:fldCharType="begin"/>
      </w:r>
      <w:r>
        <w:instrText xml:space="preserve"> PAGEREF _Toc72306354 \h </w:instrText>
      </w:r>
      <w:r>
        <w:fldChar w:fldCharType="separate"/>
      </w:r>
      <w:r>
        <w:t>11</w:t>
      </w:r>
      <w:r>
        <w:fldChar w:fldCharType="end"/>
      </w:r>
    </w:p>
    <w:p w14:paraId="1821EA8E" w14:textId="3636BA83" w:rsidR="00C14166" w:rsidRDefault="00C14166" w:rsidP="00C14166">
      <w:pPr>
        <w:pStyle w:val="TOC3"/>
        <w:rPr>
          <w:rFonts w:asciiTheme="minorHAnsi" w:eastAsiaTheme="minorEastAsia" w:hAnsiTheme="minorHAnsi" w:cstheme="minorBidi"/>
          <w:sz w:val="22"/>
          <w:szCs w:val="22"/>
          <w:lang w:eastAsia="en-GB"/>
        </w:rPr>
      </w:pPr>
      <w:r>
        <w:t>7.2.0</w:t>
      </w:r>
      <w:r>
        <w:tab/>
        <w:t xml:space="preserve">The </w:t>
      </w:r>
      <w:r w:rsidRPr="00015B42">
        <w:rPr>
          <w:rFonts w:ascii="Courier New" w:hAnsi="Courier New" w:cs="Courier New"/>
          <w:b/>
          <w:bCs/>
        </w:rPr>
        <w:t>objid</w:t>
      </w:r>
      <w:r>
        <w:t xml:space="preserve"> type</w:t>
      </w:r>
      <w:r>
        <w:tab/>
      </w:r>
      <w:r>
        <w:fldChar w:fldCharType="begin"/>
      </w:r>
      <w:r>
        <w:instrText xml:space="preserve"> PAGEREF _Toc72306355 \h </w:instrText>
      </w:r>
      <w:r>
        <w:fldChar w:fldCharType="separate"/>
      </w:r>
      <w:r>
        <w:t>11</w:t>
      </w:r>
      <w:r>
        <w:fldChar w:fldCharType="end"/>
      </w:r>
    </w:p>
    <w:p w14:paraId="68301569" w14:textId="3BE2C185" w:rsidR="00C14166" w:rsidRDefault="00C14166" w:rsidP="00C14166">
      <w:pPr>
        <w:pStyle w:val="TOC3"/>
        <w:rPr>
          <w:rFonts w:asciiTheme="minorHAnsi" w:eastAsiaTheme="minorEastAsia" w:hAnsiTheme="minorHAnsi" w:cstheme="minorBidi"/>
          <w:sz w:val="22"/>
          <w:szCs w:val="22"/>
          <w:lang w:eastAsia="en-GB"/>
        </w:rPr>
      </w:pPr>
      <w:r>
        <w:t>7.2.1</w:t>
      </w:r>
      <w:r>
        <w:tab/>
        <w:t xml:space="preserve">Sub-typing of the </w:t>
      </w:r>
      <w:r w:rsidRPr="00015B42">
        <w:rPr>
          <w:rFonts w:ascii="Courier New" w:hAnsi="Courier New" w:cs="Courier New"/>
          <w:b/>
          <w:bCs/>
        </w:rPr>
        <w:t>objid</w:t>
      </w:r>
      <w:r>
        <w:t xml:space="preserve"> type</w:t>
      </w:r>
      <w:r>
        <w:tab/>
      </w:r>
      <w:r>
        <w:fldChar w:fldCharType="begin"/>
      </w:r>
      <w:r>
        <w:instrText xml:space="preserve"> PAGEREF _Toc72306356 \h </w:instrText>
      </w:r>
      <w:r>
        <w:fldChar w:fldCharType="separate"/>
      </w:r>
      <w:r>
        <w:t>11</w:t>
      </w:r>
      <w:r>
        <w:fldChar w:fldCharType="end"/>
      </w:r>
    </w:p>
    <w:p w14:paraId="17B25675" w14:textId="73369C12" w:rsidR="00C14166" w:rsidRDefault="00C14166" w:rsidP="00C14166">
      <w:pPr>
        <w:pStyle w:val="TOC4"/>
        <w:rPr>
          <w:rFonts w:asciiTheme="minorHAnsi" w:eastAsiaTheme="minorEastAsia" w:hAnsiTheme="minorHAnsi" w:cstheme="minorBidi"/>
          <w:sz w:val="22"/>
          <w:szCs w:val="22"/>
          <w:lang w:eastAsia="en-GB"/>
        </w:rPr>
      </w:pPr>
      <w:r>
        <w:t>7.2.1.1</w:t>
      </w:r>
      <w:r>
        <w:tab/>
        <w:t xml:space="preserve">Subtrees of the </w:t>
      </w:r>
      <w:r w:rsidRPr="00015B42">
        <w:rPr>
          <w:rFonts w:ascii="Courier New" w:hAnsi="Courier New" w:cs="Courier New"/>
          <w:b/>
          <w:bCs/>
        </w:rPr>
        <w:t>objid</w:t>
      </w:r>
      <w:r>
        <w:t xml:space="preserve"> type</w:t>
      </w:r>
      <w:r>
        <w:tab/>
      </w:r>
      <w:r>
        <w:fldChar w:fldCharType="begin"/>
      </w:r>
      <w:r>
        <w:instrText xml:space="preserve"> PAGEREF _Toc72306357 \h </w:instrText>
      </w:r>
      <w:r>
        <w:fldChar w:fldCharType="separate"/>
      </w:r>
      <w:r>
        <w:t>11</w:t>
      </w:r>
      <w:r>
        <w:fldChar w:fldCharType="end"/>
      </w:r>
    </w:p>
    <w:p w14:paraId="2FAB7CE7" w14:textId="051DC6DB" w:rsidR="00C14166" w:rsidRDefault="00C14166" w:rsidP="00C14166">
      <w:pPr>
        <w:pStyle w:val="TOC4"/>
        <w:rPr>
          <w:rFonts w:asciiTheme="minorHAnsi" w:eastAsiaTheme="minorEastAsia" w:hAnsiTheme="minorHAnsi" w:cstheme="minorBidi"/>
          <w:sz w:val="22"/>
          <w:szCs w:val="22"/>
          <w:lang w:eastAsia="en-GB"/>
        </w:rPr>
      </w:pPr>
      <w:r>
        <w:t>7.2.1.2</w:t>
      </w:r>
      <w:r>
        <w:tab/>
        <w:t>List subtypes</w:t>
      </w:r>
      <w:r>
        <w:tab/>
      </w:r>
      <w:r>
        <w:fldChar w:fldCharType="begin"/>
      </w:r>
      <w:r>
        <w:instrText xml:space="preserve"> PAGEREF _Toc72306358 \h </w:instrText>
      </w:r>
      <w:r>
        <w:fldChar w:fldCharType="separate"/>
      </w:r>
      <w:r>
        <w:t>12</w:t>
      </w:r>
      <w:r>
        <w:fldChar w:fldCharType="end"/>
      </w:r>
    </w:p>
    <w:p w14:paraId="60E37ECF" w14:textId="407B4763" w:rsidR="00C14166" w:rsidRDefault="00C14166" w:rsidP="00C14166">
      <w:pPr>
        <w:pStyle w:val="TOC4"/>
        <w:rPr>
          <w:rFonts w:asciiTheme="minorHAnsi" w:eastAsiaTheme="minorEastAsia" w:hAnsiTheme="minorHAnsi" w:cstheme="minorBidi"/>
          <w:sz w:val="22"/>
          <w:szCs w:val="22"/>
          <w:lang w:eastAsia="en-GB"/>
        </w:rPr>
      </w:pPr>
      <w:r>
        <w:t>7.2.1.3</w:t>
      </w:r>
      <w:r>
        <w:tab/>
        <w:t>Range subtypes</w:t>
      </w:r>
      <w:r>
        <w:tab/>
      </w:r>
      <w:r>
        <w:fldChar w:fldCharType="begin"/>
      </w:r>
      <w:r>
        <w:instrText xml:space="preserve"> PAGEREF _Toc72306359 \h </w:instrText>
      </w:r>
      <w:r>
        <w:fldChar w:fldCharType="separate"/>
      </w:r>
      <w:r>
        <w:t>12</w:t>
      </w:r>
      <w:r>
        <w:fldChar w:fldCharType="end"/>
      </w:r>
    </w:p>
    <w:p w14:paraId="1284C3B0" w14:textId="51789CA3" w:rsidR="00C14166" w:rsidRDefault="00C14166" w:rsidP="00C14166">
      <w:pPr>
        <w:pStyle w:val="TOC4"/>
        <w:rPr>
          <w:rFonts w:asciiTheme="minorHAnsi" w:eastAsiaTheme="minorEastAsia" w:hAnsiTheme="minorHAnsi" w:cstheme="minorBidi"/>
          <w:sz w:val="22"/>
          <w:szCs w:val="22"/>
          <w:lang w:eastAsia="en-GB"/>
        </w:rPr>
      </w:pPr>
      <w:r>
        <w:t>7.2.1.4</w:t>
      </w:r>
      <w:r>
        <w:tab/>
        <w:t>Mixing list and range subtypings</w:t>
      </w:r>
      <w:r>
        <w:tab/>
      </w:r>
      <w:r>
        <w:fldChar w:fldCharType="begin"/>
      </w:r>
      <w:r>
        <w:instrText xml:space="preserve"> PAGEREF _Toc72306360 \h </w:instrText>
      </w:r>
      <w:r>
        <w:fldChar w:fldCharType="separate"/>
      </w:r>
      <w:r>
        <w:t>12</w:t>
      </w:r>
      <w:r>
        <w:fldChar w:fldCharType="end"/>
      </w:r>
    </w:p>
    <w:p w14:paraId="0A53ED6A" w14:textId="20C4B9FC" w:rsidR="00C14166" w:rsidRDefault="00C14166" w:rsidP="00C14166">
      <w:pPr>
        <w:pStyle w:val="TOC3"/>
        <w:rPr>
          <w:rFonts w:asciiTheme="minorHAnsi" w:eastAsiaTheme="minorEastAsia" w:hAnsiTheme="minorHAnsi" w:cstheme="minorBidi"/>
          <w:sz w:val="22"/>
          <w:szCs w:val="22"/>
          <w:lang w:eastAsia="en-GB"/>
        </w:rPr>
      </w:pPr>
      <w:r>
        <w:t>7.2.2</w:t>
      </w:r>
      <w:r>
        <w:tab/>
        <w:t>Object identifier values</w:t>
      </w:r>
      <w:r>
        <w:tab/>
      </w:r>
      <w:r>
        <w:fldChar w:fldCharType="begin"/>
      </w:r>
      <w:r>
        <w:instrText xml:space="preserve"> PAGEREF _Toc72306361 \h </w:instrText>
      </w:r>
      <w:r>
        <w:fldChar w:fldCharType="separate"/>
      </w:r>
      <w:r>
        <w:t>12</w:t>
      </w:r>
      <w:r>
        <w:fldChar w:fldCharType="end"/>
      </w:r>
    </w:p>
    <w:p w14:paraId="50C7B102" w14:textId="3C642C19" w:rsidR="00C14166" w:rsidRDefault="00C14166" w:rsidP="00C14166">
      <w:pPr>
        <w:pStyle w:val="TOC3"/>
        <w:rPr>
          <w:rFonts w:asciiTheme="minorHAnsi" w:eastAsiaTheme="minorEastAsia" w:hAnsiTheme="minorHAnsi" w:cstheme="minorBidi"/>
          <w:sz w:val="22"/>
          <w:szCs w:val="22"/>
          <w:lang w:eastAsia="en-GB"/>
        </w:rPr>
      </w:pPr>
      <w:r>
        <w:t>7.2.3</w:t>
      </w:r>
      <w:r>
        <w:tab/>
        <w:t xml:space="preserve">Using </w:t>
      </w:r>
      <w:r w:rsidRPr="00015B42">
        <w:rPr>
          <w:rFonts w:ascii="Courier New" w:hAnsi="Courier New" w:cs="Courier New"/>
          <w:b/>
          <w:bCs/>
        </w:rPr>
        <w:t>objid</w:t>
      </w:r>
      <w:r>
        <w:t xml:space="preserve"> values to identify modules</w:t>
      </w:r>
      <w:r>
        <w:tab/>
      </w:r>
      <w:r>
        <w:fldChar w:fldCharType="begin"/>
      </w:r>
      <w:r>
        <w:instrText xml:space="preserve"> PAGEREF _Toc72306362 \h </w:instrText>
      </w:r>
      <w:r>
        <w:fldChar w:fldCharType="separate"/>
      </w:r>
      <w:r>
        <w:t>13</w:t>
      </w:r>
      <w:r>
        <w:fldChar w:fldCharType="end"/>
      </w:r>
    </w:p>
    <w:p w14:paraId="17DE67BB" w14:textId="0E684D82" w:rsidR="00C14166" w:rsidRDefault="00C14166" w:rsidP="00C14166">
      <w:pPr>
        <w:pStyle w:val="TOC4"/>
        <w:rPr>
          <w:rFonts w:asciiTheme="minorHAnsi" w:eastAsiaTheme="minorEastAsia" w:hAnsiTheme="minorHAnsi" w:cstheme="minorBidi"/>
          <w:sz w:val="22"/>
          <w:szCs w:val="22"/>
          <w:lang w:eastAsia="en-GB"/>
        </w:rPr>
      </w:pPr>
      <w:r>
        <w:t>7.2.3.1</w:t>
      </w:r>
      <w:r>
        <w:tab/>
        <w:t>Identifying module definitions</w:t>
      </w:r>
      <w:r>
        <w:tab/>
      </w:r>
      <w:r>
        <w:fldChar w:fldCharType="begin"/>
      </w:r>
      <w:r>
        <w:instrText xml:space="preserve"> PAGEREF _Toc72306363 \h </w:instrText>
      </w:r>
      <w:r>
        <w:fldChar w:fldCharType="separate"/>
      </w:r>
      <w:r>
        <w:t>13</w:t>
      </w:r>
      <w:r>
        <w:fldChar w:fldCharType="end"/>
      </w:r>
    </w:p>
    <w:p w14:paraId="4A3E27C8" w14:textId="6A19CCE0" w:rsidR="00C14166" w:rsidRDefault="00C14166" w:rsidP="00C14166">
      <w:pPr>
        <w:pStyle w:val="TOC4"/>
        <w:rPr>
          <w:rFonts w:asciiTheme="minorHAnsi" w:eastAsiaTheme="minorEastAsia" w:hAnsiTheme="minorHAnsi" w:cstheme="minorBidi"/>
          <w:sz w:val="22"/>
          <w:szCs w:val="22"/>
          <w:lang w:eastAsia="en-GB"/>
        </w:rPr>
      </w:pPr>
      <w:r>
        <w:t>7.2.3.2</w:t>
      </w:r>
      <w:r>
        <w:tab/>
        <w:t>Identifying modules in import statements</w:t>
      </w:r>
      <w:r>
        <w:tab/>
      </w:r>
      <w:r>
        <w:fldChar w:fldCharType="begin"/>
      </w:r>
      <w:r>
        <w:instrText xml:space="preserve"> PAGEREF _Toc72306364 \h </w:instrText>
      </w:r>
      <w:r>
        <w:fldChar w:fldCharType="separate"/>
      </w:r>
      <w:r>
        <w:t>13</w:t>
      </w:r>
      <w:r>
        <w:fldChar w:fldCharType="end"/>
      </w:r>
    </w:p>
    <w:p w14:paraId="4D88FBFF" w14:textId="46519BC3" w:rsidR="00C14166" w:rsidRDefault="00C14166" w:rsidP="00C14166">
      <w:pPr>
        <w:pStyle w:val="TOC3"/>
        <w:rPr>
          <w:rFonts w:asciiTheme="minorHAnsi" w:eastAsiaTheme="minorEastAsia" w:hAnsiTheme="minorHAnsi" w:cstheme="minorBidi"/>
          <w:sz w:val="22"/>
          <w:szCs w:val="22"/>
          <w:lang w:eastAsia="en-GB"/>
        </w:rPr>
      </w:pPr>
      <w:r>
        <w:t>7.2.4</w:t>
      </w:r>
      <w:r>
        <w:tab/>
        <w:t>Object identifier templates</w:t>
      </w:r>
      <w:r>
        <w:tab/>
      </w:r>
      <w:r>
        <w:fldChar w:fldCharType="begin"/>
      </w:r>
      <w:r>
        <w:instrText xml:space="preserve"> PAGEREF _Toc72306365 \h </w:instrText>
      </w:r>
      <w:r>
        <w:fldChar w:fldCharType="separate"/>
      </w:r>
      <w:r>
        <w:t>13</w:t>
      </w:r>
      <w:r>
        <w:fldChar w:fldCharType="end"/>
      </w:r>
    </w:p>
    <w:p w14:paraId="1B384566" w14:textId="0EE83485" w:rsidR="00C14166" w:rsidRDefault="00C14166" w:rsidP="00C14166">
      <w:pPr>
        <w:pStyle w:val="TOC4"/>
        <w:rPr>
          <w:rFonts w:asciiTheme="minorHAnsi" w:eastAsiaTheme="minorEastAsia" w:hAnsiTheme="minorHAnsi" w:cstheme="minorBidi"/>
          <w:sz w:val="22"/>
          <w:szCs w:val="22"/>
          <w:lang w:eastAsia="en-GB"/>
        </w:rPr>
      </w:pPr>
      <w:r>
        <w:t>7.2.4.0</w:t>
      </w:r>
      <w:r>
        <w:tab/>
        <w:t>General</w:t>
      </w:r>
      <w:r>
        <w:tab/>
      </w:r>
      <w:r>
        <w:fldChar w:fldCharType="begin"/>
      </w:r>
      <w:r>
        <w:instrText xml:space="preserve"> PAGEREF _Toc72306366 \h </w:instrText>
      </w:r>
      <w:r>
        <w:fldChar w:fldCharType="separate"/>
      </w:r>
      <w:r>
        <w:t>13</w:t>
      </w:r>
      <w:r>
        <w:fldChar w:fldCharType="end"/>
      </w:r>
    </w:p>
    <w:p w14:paraId="58CB12C6" w14:textId="60426B75" w:rsidR="00C14166" w:rsidRDefault="00C14166" w:rsidP="00C14166">
      <w:pPr>
        <w:pStyle w:val="TOC4"/>
        <w:rPr>
          <w:rFonts w:asciiTheme="minorHAnsi" w:eastAsiaTheme="minorEastAsia" w:hAnsiTheme="minorHAnsi" w:cstheme="minorBidi"/>
          <w:sz w:val="22"/>
          <w:szCs w:val="22"/>
          <w:lang w:eastAsia="en-GB"/>
        </w:rPr>
      </w:pPr>
      <w:r>
        <w:t>7.2.4.1</w:t>
      </w:r>
      <w:r>
        <w:tab/>
        <w:t>In-line templates</w:t>
      </w:r>
      <w:r>
        <w:tab/>
      </w:r>
      <w:r>
        <w:fldChar w:fldCharType="begin"/>
      </w:r>
      <w:r>
        <w:instrText xml:space="preserve"> PAGEREF _Toc72306367 \h </w:instrText>
      </w:r>
      <w:r>
        <w:fldChar w:fldCharType="separate"/>
      </w:r>
      <w:r>
        <w:t>13</w:t>
      </w:r>
      <w:r>
        <w:fldChar w:fldCharType="end"/>
      </w:r>
    </w:p>
    <w:p w14:paraId="019C2308" w14:textId="5203955F" w:rsidR="00C14166" w:rsidRDefault="00C14166" w:rsidP="00C14166">
      <w:pPr>
        <w:pStyle w:val="TOC4"/>
        <w:rPr>
          <w:rFonts w:asciiTheme="minorHAnsi" w:eastAsiaTheme="minorEastAsia" w:hAnsiTheme="minorHAnsi" w:cstheme="minorBidi"/>
          <w:sz w:val="22"/>
          <w:szCs w:val="22"/>
          <w:lang w:eastAsia="en-GB"/>
        </w:rPr>
      </w:pPr>
      <w:r>
        <w:t>7.2.4.2</w:t>
      </w:r>
      <w:r>
        <w:tab/>
        <w:t>Template matching mechanisms</w:t>
      </w:r>
      <w:r>
        <w:tab/>
      </w:r>
      <w:r>
        <w:fldChar w:fldCharType="begin"/>
      </w:r>
      <w:r>
        <w:instrText xml:space="preserve"> PAGEREF _Toc72306368 \h </w:instrText>
      </w:r>
      <w:r>
        <w:fldChar w:fldCharType="separate"/>
      </w:r>
      <w:r>
        <w:t>13</w:t>
      </w:r>
      <w:r>
        <w:fldChar w:fldCharType="end"/>
      </w:r>
    </w:p>
    <w:p w14:paraId="5DF88900" w14:textId="170B9B09" w:rsidR="00C14166" w:rsidRDefault="00C14166" w:rsidP="00C14166">
      <w:pPr>
        <w:pStyle w:val="TOC3"/>
        <w:rPr>
          <w:rFonts w:asciiTheme="minorHAnsi" w:eastAsiaTheme="minorEastAsia" w:hAnsiTheme="minorHAnsi" w:cstheme="minorBidi"/>
          <w:sz w:val="22"/>
          <w:szCs w:val="22"/>
          <w:lang w:eastAsia="en-GB"/>
        </w:rPr>
      </w:pPr>
      <w:r>
        <w:t>7.2.5</w:t>
      </w:r>
      <w:r>
        <w:tab/>
        <w:t xml:space="preserve">Using </w:t>
      </w:r>
      <w:r w:rsidRPr="00015B42">
        <w:rPr>
          <w:rFonts w:ascii="Courier New" w:hAnsi="Courier New" w:cs="Courier New"/>
          <w:b/>
          <w:bCs/>
        </w:rPr>
        <w:t>objid</w:t>
      </w:r>
      <w:r>
        <w:t xml:space="preserve"> with operators</w:t>
      </w:r>
      <w:r>
        <w:tab/>
      </w:r>
      <w:r>
        <w:fldChar w:fldCharType="begin"/>
      </w:r>
      <w:r>
        <w:instrText xml:space="preserve"> PAGEREF _Toc72306369 \h </w:instrText>
      </w:r>
      <w:r>
        <w:fldChar w:fldCharType="separate"/>
      </w:r>
      <w:r>
        <w:t>14</w:t>
      </w:r>
      <w:r>
        <w:fldChar w:fldCharType="end"/>
      </w:r>
    </w:p>
    <w:p w14:paraId="22ACAD74" w14:textId="75F97BBB" w:rsidR="00C14166" w:rsidRDefault="00C14166" w:rsidP="00C14166">
      <w:pPr>
        <w:pStyle w:val="TOC4"/>
        <w:rPr>
          <w:rFonts w:asciiTheme="minorHAnsi" w:eastAsiaTheme="minorEastAsia" w:hAnsiTheme="minorHAnsi" w:cstheme="minorBidi"/>
          <w:sz w:val="22"/>
          <w:szCs w:val="22"/>
          <w:lang w:eastAsia="en-GB"/>
        </w:rPr>
      </w:pPr>
      <w:r>
        <w:t>7.2.5.1</w:t>
      </w:r>
      <w:r>
        <w:tab/>
        <w:t>List operator</w:t>
      </w:r>
      <w:r>
        <w:tab/>
      </w:r>
      <w:r>
        <w:fldChar w:fldCharType="begin"/>
      </w:r>
      <w:r>
        <w:instrText xml:space="preserve"> PAGEREF _Toc72306370 \h </w:instrText>
      </w:r>
      <w:r>
        <w:fldChar w:fldCharType="separate"/>
      </w:r>
      <w:r>
        <w:t>14</w:t>
      </w:r>
      <w:r>
        <w:fldChar w:fldCharType="end"/>
      </w:r>
    </w:p>
    <w:p w14:paraId="55870206" w14:textId="7A9805B1" w:rsidR="00C14166" w:rsidRDefault="00C14166" w:rsidP="00C14166">
      <w:pPr>
        <w:pStyle w:val="TOC4"/>
        <w:rPr>
          <w:rFonts w:asciiTheme="minorHAnsi" w:eastAsiaTheme="minorEastAsia" w:hAnsiTheme="minorHAnsi" w:cstheme="minorBidi"/>
          <w:sz w:val="22"/>
          <w:szCs w:val="22"/>
          <w:lang w:eastAsia="en-GB"/>
        </w:rPr>
      </w:pPr>
      <w:r>
        <w:t>7.2.5.2</w:t>
      </w:r>
      <w:r>
        <w:tab/>
        <w:t>Relational operators</w:t>
      </w:r>
      <w:r>
        <w:tab/>
      </w:r>
      <w:r>
        <w:fldChar w:fldCharType="begin"/>
      </w:r>
      <w:r>
        <w:instrText xml:space="preserve"> PAGEREF _Toc72306371 \h </w:instrText>
      </w:r>
      <w:r>
        <w:fldChar w:fldCharType="separate"/>
      </w:r>
      <w:r>
        <w:t>14</w:t>
      </w:r>
      <w:r>
        <w:fldChar w:fldCharType="end"/>
      </w:r>
    </w:p>
    <w:p w14:paraId="37657393" w14:textId="233F1FFA" w:rsidR="00C14166" w:rsidRDefault="00C14166" w:rsidP="00C14166">
      <w:pPr>
        <w:pStyle w:val="TOC3"/>
        <w:rPr>
          <w:rFonts w:asciiTheme="minorHAnsi" w:eastAsiaTheme="minorEastAsia" w:hAnsiTheme="minorHAnsi" w:cstheme="minorBidi"/>
          <w:sz w:val="22"/>
          <w:szCs w:val="22"/>
          <w:lang w:eastAsia="en-GB"/>
        </w:rPr>
      </w:pPr>
      <w:r>
        <w:t>7.2.6</w:t>
      </w:r>
      <w:r>
        <w:tab/>
        <w:t xml:space="preserve">Using </w:t>
      </w:r>
      <w:r w:rsidRPr="00015B42">
        <w:rPr>
          <w:rFonts w:ascii="Courier New" w:hAnsi="Courier New" w:cs="Courier New"/>
          <w:b/>
          <w:bCs/>
        </w:rPr>
        <w:t>objid</w:t>
      </w:r>
      <w:r>
        <w:t xml:space="preserve"> with predefined functions</w:t>
      </w:r>
      <w:r>
        <w:tab/>
      </w:r>
      <w:r>
        <w:fldChar w:fldCharType="begin"/>
      </w:r>
      <w:r>
        <w:instrText xml:space="preserve"> PAGEREF _Toc72306372 \h </w:instrText>
      </w:r>
      <w:r>
        <w:fldChar w:fldCharType="separate"/>
      </w:r>
      <w:r>
        <w:t>15</w:t>
      </w:r>
      <w:r>
        <w:fldChar w:fldCharType="end"/>
      </w:r>
    </w:p>
    <w:p w14:paraId="4A0FAE9C" w14:textId="7E12A5A7" w:rsidR="00C14166" w:rsidRDefault="00C14166" w:rsidP="00C14166">
      <w:pPr>
        <w:pStyle w:val="TOC4"/>
        <w:rPr>
          <w:rFonts w:asciiTheme="minorHAnsi" w:eastAsiaTheme="minorEastAsia" w:hAnsiTheme="minorHAnsi" w:cstheme="minorBidi"/>
          <w:sz w:val="22"/>
          <w:szCs w:val="22"/>
          <w:lang w:eastAsia="en-GB"/>
        </w:rPr>
      </w:pPr>
      <w:r>
        <w:t>7.2.6.1</w:t>
      </w:r>
      <w:r>
        <w:tab/>
        <w:t xml:space="preserve">Number of components of an </w:t>
      </w:r>
      <w:r w:rsidRPr="00015B42">
        <w:rPr>
          <w:rFonts w:ascii="Courier New" w:hAnsi="Courier New" w:cs="Courier New"/>
          <w:b/>
          <w:bCs/>
        </w:rPr>
        <w:t>objid</w:t>
      </w:r>
      <w:r>
        <w:t xml:space="preserve"> value or template</w:t>
      </w:r>
      <w:r>
        <w:tab/>
      </w:r>
      <w:r>
        <w:fldChar w:fldCharType="begin"/>
      </w:r>
      <w:r>
        <w:instrText xml:space="preserve"> PAGEREF _Toc72306373 \h </w:instrText>
      </w:r>
      <w:r>
        <w:fldChar w:fldCharType="separate"/>
      </w:r>
      <w:r>
        <w:t>15</w:t>
      </w:r>
      <w:r>
        <w:fldChar w:fldCharType="end"/>
      </w:r>
    </w:p>
    <w:p w14:paraId="56AA7934" w14:textId="21DB2D21" w:rsidR="00C14166" w:rsidRDefault="00C14166" w:rsidP="00C14166">
      <w:pPr>
        <w:pStyle w:val="TOC4"/>
        <w:rPr>
          <w:rFonts w:asciiTheme="minorHAnsi" w:eastAsiaTheme="minorEastAsia" w:hAnsiTheme="minorHAnsi" w:cstheme="minorBidi"/>
          <w:sz w:val="22"/>
          <w:szCs w:val="22"/>
          <w:lang w:eastAsia="en-GB"/>
        </w:rPr>
      </w:pPr>
      <w:r>
        <w:t>7.2.6.2</w:t>
      </w:r>
      <w:r>
        <w:tab/>
        <w:t>The Substring function</w:t>
      </w:r>
      <w:r>
        <w:tab/>
      </w:r>
      <w:r>
        <w:fldChar w:fldCharType="begin"/>
      </w:r>
      <w:r>
        <w:instrText xml:space="preserve"> PAGEREF _Toc72306374 \h </w:instrText>
      </w:r>
      <w:r>
        <w:fldChar w:fldCharType="separate"/>
      </w:r>
      <w:r>
        <w:t>15</w:t>
      </w:r>
      <w:r>
        <w:fldChar w:fldCharType="end"/>
      </w:r>
    </w:p>
    <w:p w14:paraId="64F89442" w14:textId="22AD4F57" w:rsidR="00C14166" w:rsidRDefault="00C14166" w:rsidP="00C14166">
      <w:pPr>
        <w:pStyle w:val="TOC4"/>
        <w:rPr>
          <w:rFonts w:asciiTheme="minorHAnsi" w:eastAsiaTheme="minorEastAsia" w:hAnsiTheme="minorHAnsi" w:cstheme="minorBidi"/>
          <w:sz w:val="22"/>
          <w:szCs w:val="22"/>
          <w:lang w:eastAsia="en-GB"/>
        </w:rPr>
      </w:pPr>
      <w:r>
        <w:t>7.2.6.3</w:t>
      </w:r>
      <w:r>
        <w:tab/>
        <w:t>The isvalue function</w:t>
      </w:r>
      <w:r>
        <w:tab/>
      </w:r>
      <w:r>
        <w:fldChar w:fldCharType="begin"/>
      </w:r>
      <w:r>
        <w:instrText xml:space="preserve"> PAGEREF _Toc72306375 \h </w:instrText>
      </w:r>
      <w:r>
        <w:fldChar w:fldCharType="separate"/>
      </w:r>
      <w:r>
        <w:t>16</w:t>
      </w:r>
      <w:r>
        <w:fldChar w:fldCharType="end"/>
      </w:r>
    </w:p>
    <w:p w14:paraId="2F5C960C" w14:textId="6427A470" w:rsidR="00C14166" w:rsidRDefault="00C14166" w:rsidP="00C14166">
      <w:pPr>
        <w:pStyle w:val="TOC3"/>
        <w:rPr>
          <w:rFonts w:asciiTheme="minorHAnsi" w:eastAsiaTheme="minorEastAsia" w:hAnsiTheme="minorHAnsi" w:cstheme="minorBidi"/>
          <w:sz w:val="22"/>
          <w:szCs w:val="22"/>
          <w:lang w:eastAsia="en-GB"/>
        </w:rPr>
      </w:pPr>
      <w:r>
        <w:t>7.2.7</w:t>
      </w:r>
      <w:r>
        <w:tab/>
        <w:t>Supporting objid in TCI</w:t>
      </w:r>
      <w:r>
        <w:tab/>
      </w:r>
      <w:r>
        <w:fldChar w:fldCharType="begin"/>
      </w:r>
      <w:r>
        <w:instrText xml:space="preserve"> PAGEREF _Toc72306376 \h </w:instrText>
      </w:r>
      <w:r>
        <w:fldChar w:fldCharType="separate"/>
      </w:r>
      <w:r>
        <w:t>16</w:t>
      </w:r>
      <w:r>
        <w:fldChar w:fldCharType="end"/>
      </w:r>
    </w:p>
    <w:p w14:paraId="0DF51DAF" w14:textId="1D173094" w:rsidR="00C14166" w:rsidRDefault="00C14166" w:rsidP="00C14166">
      <w:pPr>
        <w:pStyle w:val="TOC4"/>
        <w:rPr>
          <w:rFonts w:asciiTheme="minorHAnsi" w:eastAsiaTheme="minorEastAsia" w:hAnsiTheme="minorHAnsi" w:cstheme="minorBidi"/>
          <w:sz w:val="22"/>
          <w:szCs w:val="22"/>
          <w:lang w:eastAsia="en-GB"/>
        </w:rPr>
      </w:pPr>
      <w:r>
        <w:t>7.2.7.0</w:t>
      </w:r>
      <w:r>
        <w:tab/>
        <w:t>General</w:t>
      </w:r>
      <w:r>
        <w:tab/>
      </w:r>
      <w:r>
        <w:fldChar w:fldCharType="begin"/>
      </w:r>
      <w:r>
        <w:instrText xml:space="preserve"> PAGEREF _Toc72306377 \h </w:instrText>
      </w:r>
      <w:r>
        <w:fldChar w:fldCharType="separate"/>
      </w:r>
      <w:r>
        <w:t>16</w:t>
      </w:r>
      <w:r>
        <w:fldChar w:fldCharType="end"/>
      </w:r>
    </w:p>
    <w:p w14:paraId="0F807574" w14:textId="34FBCB09" w:rsidR="00C14166" w:rsidRDefault="00C14166" w:rsidP="00C14166">
      <w:pPr>
        <w:pStyle w:val="TOC4"/>
        <w:rPr>
          <w:rFonts w:asciiTheme="minorHAnsi" w:eastAsiaTheme="minorEastAsia" w:hAnsiTheme="minorHAnsi" w:cstheme="minorBidi"/>
          <w:sz w:val="22"/>
          <w:szCs w:val="22"/>
          <w:lang w:eastAsia="en-GB"/>
        </w:rPr>
      </w:pPr>
      <w:r>
        <w:t>7.2.7.1</w:t>
      </w:r>
      <w:r>
        <w:tab/>
        <w:t>Adding objid to abstract data types and values</w:t>
      </w:r>
      <w:r>
        <w:tab/>
      </w:r>
      <w:r>
        <w:fldChar w:fldCharType="begin"/>
      </w:r>
      <w:r>
        <w:instrText xml:space="preserve"> PAGEREF _Toc72306378 \h </w:instrText>
      </w:r>
      <w:r>
        <w:fldChar w:fldCharType="separate"/>
      </w:r>
      <w:r>
        <w:t>16</w:t>
      </w:r>
      <w:r>
        <w:fldChar w:fldCharType="end"/>
      </w:r>
    </w:p>
    <w:p w14:paraId="4E26A36E" w14:textId="5898AE08" w:rsidR="00C14166" w:rsidRDefault="00C14166" w:rsidP="00C14166">
      <w:pPr>
        <w:pStyle w:val="TOC4"/>
        <w:rPr>
          <w:rFonts w:asciiTheme="minorHAnsi" w:eastAsiaTheme="minorEastAsia" w:hAnsiTheme="minorHAnsi" w:cstheme="minorBidi"/>
          <w:sz w:val="22"/>
          <w:szCs w:val="22"/>
          <w:lang w:eastAsia="en-GB"/>
        </w:rPr>
      </w:pPr>
      <w:r>
        <w:t>7.2.7.2</w:t>
      </w:r>
      <w:r>
        <w:tab/>
        <w:t>Adding objid to Java language mapping</w:t>
      </w:r>
      <w:r>
        <w:tab/>
      </w:r>
      <w:r>
        <w:fldChar w:fldCharType="begin"/>
      </w:r>
      <w:r>
        <w:instrText xml:space="preserve"> PAGEREF _Toc72306379 \h </w:instrText>
      </w:r>
      <w:r>
        <w:fldChar w:fldCharType="separate"/>
      </w:r>
      <w:r>
        <w:t>17</w:t>
      </w:r>
      <w:r>
        <w:fldChar w:fldCharType="end"/>
      </w:r>
    </w:p>
    <w:p w14:paraId="3B5886F5" w14:textId="2F0E36A1" w:rsidR="00C14166" w:rsidRDefault="00C14166" w:rsidP="00C14166">
      <w:pPr>
        <w:pStyle w:val="TOC4"/>
        <w:rPr>
          <w:rFonts w:asciiTheme="minorHAnsi" w:eastAsiaTheme="minorEastAsia" w:hAnsiTheme="minorHAnsi" w:cstheme="minorBidi"/>
          <w:sz w:val="22"/>
          <w:szCs w:val="22"/>
          <w:lang w:eastAsia="en-GB"/>
        </w:rPr>
      </w:pPr>
      <w:r>
        <w:t>7.2.7.3</w:t>
      </w:r>
      <w:r>
        <w:tab/>
        <w:t>Adding objid to ANSI C language mapping</w:t>
      </w:r>
      <w:r>
        <w:tab/>
      </w:r>
      <w:r>
        <w:fldChar w:fldCharType="begin"/>
      </w:r>
      <w:r>
        <w:instrText xml:space="preserve"> PAGEREF _Toc72306380 \h </w:instrText>
      </w:r>
      <w:r>
        <w:fldChar w:fldCharType="separate"/>
      </w:r>
      <w:r>
        <w:t>18</w:t>
      </w:r>
      <w:r>
        <w:fldChar w:fldCharType="end"/>
      </w:r>
    </w:p>
    <w:p w14:paraId="4E3E303B" w14:textId="5B53B7AD" w:rsidR="00C14166" w:rsidRDefault="00C14166" w:rsidP="00C14166">
      <w:pPr>
        <w:pStyle w:val="TOC1"/>
        <w:rPr>
          <w:rFonts w:asciiTheme="minorHAnsi" w:eastAsiaTheme="minorEastAsia" w:hAnsiTheme="minorHAnsi" w:cstheme="minorBidi"/>
          <w:szCs w:val="22"/>
          <w:lang w:eastAsia="en-GB"/>
        </w:rPr>
      </w:pPr>
      <w:r>
        <w:t>8</w:t>
      </w:r>
      <w:r>
        <w:tab/>
        <w:t>ASN.1 and TTCN-3 type equivalents</w:t>
      </w:r>
      <w:r>
        <w:tab/>
      </w:r>
      <w:r>
        <w:fldChar w:fldCharType="begin"/>
      </w:r>
      <w:r>
        <w:instrText xml:space="preserve"> PAGEREF _Toc72306381 \h </w:instrText>
      </w:r>
      <w:r>
        <w:fldChar w:fldCharType="separate"/>
      </w:r>
      <w:r>
        <w:t>22</w:t>
      </w:r>
      <w:r>
        <w:fldChar w:fldCharType="end"/>
      </w:r>
    </w:p>
    <w:p w14:paraId="42CD2F5C" w14:textId="364C0B53" w:rsidR="00C14166" w:rsidRDefault="00C14166" w:rsidP="00C14166">
      <w:pPr>
        <w:pStyle w:val="TOC2"/>
        <w:rPr>
          <w:rFonts w:asciiTheme="minorHAnsi" w:eastAsiaTheme="minorEastAsia" w:hAnsiTheme="minorHAnsi" w:cstheme="minorBidi"/>
          <w:sz w:val="22"/>
          <w:szCs w:val="22"/>
          <w:lang w:eastAsia="en-GB"/>
        </w:rPr>
      </w:pPr>
      <w:r>
        <w:t>8.1</w:t>
      </w:r>
      <w:r>
        <w:tab/>
        <w:t>General</w:t>
      </w:r>
      <w:r>
        <w:tab/>
      </w:r>
      <w:r>
        <w:fldChar w:fldCharType="begin"/>
      </w:r>
      <w:r>
        <w:instrText xml:space="preserve"> PAGEREF _Toc72306382 \h </w:instrText>
      </w:r>
      <w:r>
        <w:fldChar w:fldCharType="separate"/>
      </w:r>
      <w:r>
        <w:t>22</w:t>
      </w:r>
      <w:r>
        <w:fldChar w:fldCharType="end"/>
      </w:r>
    </w:p>
    <w:p w14:paraId="549EB3CA" w14:textId="3EDFD582" w:rsidR="00C14166" w:rsidRDefault="00C14166" w:rsidP="00C14166">
      <w:pPr>
        <w:pStyle w:val="TOC2"/>
        <w:rPr>
          <w:rFonts w:asciiTheme="minorHAnsi" w:eastAsiaTheme="minorEastAsia" w:hAnsiTheme="minorHAnsi" w:cstheme="minorBidi"/>
          <w:sz w:val="22"/>
          <w:szCs w:val="22"/>
          <w:lang w:eastAsia="en-GB"/>
        </w:rPr>
      </w:pPr>
      <w:r>
        <w:t>8.1.a</w:t>
      </w:r>
      <w:r>
        <w:tab/>
        <w:t>Importing from ASN.1 modules</w:t>
      </w:r>
      <w:r>
        <w:tab/>
      </w:r>
      <w:r>
        <w:fldChar w:fldCharType="begin"/>
      </w:r>
      <w:r>
        <w:instrText xml:space="preserve"> PAGEREF _Toc72306383 \h </w:instrText>
      </w:r>
      <w:r>
        <w:fldChar w:fldCharType="separate"/>
      </w:r>
      <w:r>
        <w:t>23</w:t>
      </w:r>
      <w:r>
        <w:fldChar w:fldCharType="end"/>
      </w:r>
    </w:p>
    <w:p w14:paraId="67641E47" w14:textId="7FB8302E" w:rsidR="00C14166" w:rsidRDefault="00C14166" w:rsidP="00C14166">
      <w:pPr>
        <w:pStyle w:val="TOC3"/>
        <w:rPr>
          <w:rFonts w:asciiTheme="minorHAnsi" w:eastAsiaTheme="minorEastAsia" w:hAnsiTheme="minorHAnsi" w:cstheme="minorBidi"/>
          <w:sz w:val="22"/>
          <w:szCs w:val="22"/>
          <w:lang w:eastAsia="en-GB"/>
        </w:rPr>
      </w:pPr>
      <w:r>
        <w:t>8.1.a.1</w:t>
      </w:r>
      <w:r>
        <w:tab/>
        <w:t>Language specification strings</w:t>
      </w:r>
      <w:r>
        <w:tab/>
      </w:r>
      <w:r>
        <w:fldChar w:fldCharType="begin"/>
      </w:r>
      <w:r>
        <w:instrText xml:space="preserve"> PAGEREF _Toc72306384 \h </w:instrText>
      </w:r>
      <w:r>
        <w:fldChar w:fldCharType="separate"/>
      </w:r>
      <w:r>
        <w:t>23</w:t>
      </w:r>
      <w:r>
        <w:fldChar w:fldCharType="end"/>
      </w:r>
    </w:p>
    <w:p w14:paraId="06EA7817" w14:textId="215FDC22" w:rsidR="00C14166" w:rsidRDefault="00C14166" w:rsidP="00C14166">
      <w:pPr>
        <w:pStyle w:val="TOC3"/>
        <w:rPr>
          <w:rFonts w:asciiTheme="minorHAnsi" w:eastAsiaTheme="minorEastAsia" w:hAnsiTheme="minorHAnsi" w:cstheme="minorBidi"/>
          <w:sz w:val="22"/>
          <w:szCs w:val="22"/>
          <w:lang w:eastAsia="en-GB"/>
        </w:rPr>
      </w:pPr>
      <w:r>
        <w:t>8.1.a.2</w:t>
      </w:r>
      <w:r>
        <w:tab/>
        <w:t>Importing definitions from ASN.1 modules</w:t>
      </w:r>
      <w:r>
        <w:tab/>
      </w:r>
      <w:r>
        <w:fldChar w:fldCharType="begin"/>
      </w:r>
      <w:r>
        <w:instrText xml:space="preserve"> PAGEREF _Toc72306385 \h </w:instrText>
      </w:r>
      <w:r>
        <w:fldChar w:fldCharType="separate"/>
      </w:r>
      <w:r>
        <w:t>23</w:t>
      </w:r>
      <w:r>
        <w:fldChar w:fldCharType="end"/>
      </w:r>
    </w:p>
    <w:p w14:paraId="6C0DCC37" w14:textId="556C9E3D" w:rsidR="00C14166" w:rsidRDefault="00C14166" w:rsidP="00C14166">
      <w:pPr>
        <w:pStyle w:val="TOC3"/>
        <w:rPr>
          <w:rFonts w:asciiTheme="minorHAnsi" w:eastAsiaTheme="minorEastAsia" w:hAnsiTheme="minorHAnsi" w:cstheme="minorBidi"/>
          <w:sz w:val="22"/>
          <w:szCs w:val="22"/>
          <w:lang w:eastAsia="en-GB"/>
        </w:rPr>
      </w:pPr>
      <w:r>
        <w:t>8.1.a.3</w:t>
      </w:r>
      <w:r>
        <w:tab/>
        <w:t>Importing import statements from ASN.1 modules</w:t>
      </w:r>
      <w:r>
        <w:tab/>
      </w:r>
      <w:r>
        <w:fldChar w:fldCharType="begin"/>
      </w:r>
      <w:r>
        <w:instrText xml:space="preserve"> PAGEREF _Toc72306386 \h </w:instrText>
      </w:r>
      <w:r>
        <w:fldChar w:fldCharType="separate"/>
      </w:r>
      <w:r>
        <w:t>24</w:t>
      </w:r>
      <w:r>
        <w:fldChar w:fldCharType="end"/>
      </w:r>
    </w:p>
    <w:p w14:paraId="68604D38" w14:textId="6752A23E" w:rsidR="00C14166" w:rsidRDefault="00C14166" w:rsidP="00C14166">
      <w:pPr>
        <w:pStyle w:val="TOC3"/>
        <w:rPr>
          <w:rFonts w:asciiTheme="minorHAnsi" w:eastAsiaTheme="minorEastAsia" w:hAnsiTheme="minorHAnsi" w:cstheme="minorBidi"/>
          <w:sz w:val="22"/>
          <w:szCs w:val="22"/>
          <w:lang w:eastAsia="en-GB"/>
        </w:rPr>
      </w:pPr>
      <w:r>
        <w:lastRenderedPageBreak/>
        <w:t>8.1.a.4</w:t>
      </w:r>
      <w:r>
        <w:tab/>
        <w:t>Import Visibility of ASN.1 definitions</w:t>
      </w:r>
      <w:r>
        <w:tab/>
      </w:r>
      <w:r>
        <w:fldChar w:fldCharType="begin"/>
      </w:r>
      <w:r>
        <w:instrText xml:space="preserve"> PAGEREF _Toc72306387 \h </w:instrText>
      </w:r>
      <w:r>
        <w:fldChar w:fldCharType="separate"/>
      </w:r>
      <w:r>
        <w:t>24</w:t>
      </w:r>
      <w:r>
        <w:fldChar w:fldCharType="end"/>
      </w:r>
    </w:p>
    <w:p w14:paraId="517F4545" w14:textId="270D16AA" w:rsidR="00C14166" w:rsidRDefault="00C14166" w:rsidP="00C14166">
      <w:pPr>
        <w:pStyle w:val="TOC2"/>
        <w:rPr>
          <w:rFonts w:asciiTheme="minorHAnsi" w:eastAsiaTheme="minorEastAsia" w:hAnsiTheme="minorHAnsi" w:cstheme="minorBidi"/>
          <w:sz w:val="22"/>
          <w:szCs w:val="22"/>
          <w:lang w:eastAsia="en-GB"/>
        </w:rPr>
      </w:pPr>
      <w:r>
        <w:t>8.2</w:t>
      </w:r>
      <w:r>
        <w:tab/>
        <w:t>Identifiers</w:t>
      </w:r>
      <w:r>
        <w:tab/>
      </w:r>
      <w:r>
        <w:fldChar w:fldCharType="begin"/>
      </w:r>
      <w:r>
        <w:instrText xml:space="preserve"> PAGEREF _Toc72306388 \h </w:instrText>
      </w:r>
      <w:r>
        <w:fldChar w:fldCharType="separate"/>
      </w:r>
      <w:r>
        <w:t>24</w:t>
      </w:r>
      <w:r>
        <w:fldChar w:fldCharType="end"/>
      </w:r>
    </w:p>
    <w:p w14:paraId="1A913F6F" w14:textId="32995EB3" w:rsidR="00C14166" w:rsidRDefault="00C14166" w:rsidP="00C14166">
      <w:pPr>
        <w:pStyle w:val="TOC1"/>
        <w:rPr>
          <w:rFonts w:asciiTheme="minorHAnsi" w:eastAsiaTheme="minorEastAsia" w:hAnsiTheme="minorHAnsi" w:cstheme="minorBidi"/>
          <w:szCs w:val="22"/>
          <w:lang w:eastAsia="en-GB"/>
        </w:rPr>
      </w:pPr>
      <w:r>
        <w:t>9</w:t>
      </w:r>
      <w:r>
        <w:tab/>
        <w:t>ASN.1 data types and values</w:t>
      </w:r>
      <w:r>
        <w:tab/>
      </w:r>
      <w:r>
        <w:fldChar w:fldCharType="begin"/>
      </w:r>
      <w:r>
        <w:instrText xml:space="preserve"> PAGEREF _Toc72306389 \h </w:instrText>
      </w:r>
      <w:r>
        <w:fldChar w:fldCharType="separate"/>
      </w:r>
      <w:r>
        <w:t>25</w:t>
      </w:r>
      <w:r>
        <w:fldChar w:fldCharType="end"/>
      </w:r>
    </w:p>
    <w:p w14:paraId="513B5738" w14:textId="3A8170A3" w:rsidR="00C14166" w:rsidRDefault="00C14166" w:rsidP="00C14166">
      <w:pPr>
        <w:pStyle w:val="TOC2"/>
        <w:rPr>
          <w:rFonts w:asciiTheme="minorHAnsi" w:eastAsiaTheme="minorEastAsia" w:hAnsiTheme="minorHAnsi" w:cstheme="minorBidi"/>
          <w:sz w:val="22"/>
          <w:szCs w:val="22"/>
          <w:lang w:eastAsia="en-GB"/>
        </w:rPr>
      </w:pPr>
      <w:r>
        <w:t>9.1</w:t>
      </w:r>
      <w:r>
        <w:tab/>
        <w:t>Transformation rules for ASN.1 types and values</w:t>
      </w:r>
      <w:r>
        <w:tab/>
      </w:r>
      <w:r>
        <w:fldChar w:fldCharType="begin"/>
      </w:r>
      <w:r>
        <w:instrText xml:space="preserve"> PAGEREF _Toc72306390 \h </w:instrText>
      </w:r>
      <w:r>
        <w:fldChar w:fldCharType="separate"/>
      </w:r>
      <w:r>
        <w:t>25</w:t>
      </w:r>
      <w:r>
        <w:fldChar w:fldCharType="end"/>
      </w:r>
    </w:p>
    <w:p w14:paraId="6C8DEDA3" w14:textId="4852A50C" w:rsidR="00C14166" w:rsidRDefault="00C14166" w:rsidP="00C14166">
      <w:pPr>
        <w:pStyle w:val="TOC2"/>
        <w:rPr>
          <w:rFonts w:asciiTheme="minorHAnsi" w:eastAsiaTheme="minorEastAsia" w:hAnsiTheme="minorHAnsi" w:cstheme="minorBidi"/>
          <w:sz w:val="22"/>
          <w:szCs w:val="22"/>
          <w:lang w:eastAsia="en-GB"/>
        </w:rPr>
      </w:pPr>
      <w:r>
        <w:t>9.2</w:t>
      </w:r>
      <w:r>
        <w:tab/>
        <w:t>Transformation rules for values</w:t>
      </w:r>
      <w:r>
        <w:tab/>
      </w:r>
      <w:r>
        <w:fldChar w:fldCharType="begin"/>
      </w:r>
      <w:r>
        <w:instrText xml:space="preserve"> PAGEREF _Toc72306391 \h </w:instrText>
      </w:r>
      <w:r>
        <w:fldChar w:fldCharType="separate"/>
      </w:r>
      <w:r>
        <w:t>34</w:t>
      </w:r>
      <w:r>
        <w:fldChar w:fldCharType="end"/>
      </w:r>
    </w:p>
    <w:p w14:paraId="1BE26E71" w14:textId="6F1646CF" w:rsidR="00C14166" w:rsidRDefault="00C14166" w:rsidP="00C14166">
      <w:pPr>
        <w:pStyle w:val="TOC2"/>
        <w:rPr>
          <w:rFonts w:asciiTheme="minorHAnsi" w:eastAsiaTheme="minorEastAsia" w:hAnsiTheme="minorHAnsi" w:cstheme="minorBidi"/>
          <w:sz w:val="22"/>
          <w:szCs w:val="22"/>
          <w:lang w:eastAsia="en-GB"/>
        </w:rPr>
      </w:pPr>
      <w:r>
        <w:t>9.3</w:t>
      </w:r>
      <w:r>
        <w:tab/>
        <w:t>Scope of ASN.1 identifiers</w:t>
      </w:r>
      <w:r>
        <w:tab/>
      </w:r>
      <w:r>
        <w:fldChar w:fldCharType="begin"/>
      </w:r>
      <w:r>
        <w:instrText xml:space="preserve"> PAGEREF _Toc72306392 \h </w:instrText>
      </w:r>
      <w:r>
        <w:fldChar w:fldCharType="separate"/>
      </w:r>
      <w:r>
        <w:t>34</w:t>
      </w:r>
      <w:r>
        <w:fldChar w:fldCharType="end"/>
      </w:r>
    </w:p>
    <w:p w14:paraId="58B3B200" w14:textId="004FFA06" w:rsidR="00C14166" w:rsidRDefault="00C14166" w:rsidP="00C14166">
      <w:pPr>
        <w:pStyle w:val="TOC1"/>
        <w:rPr>
          <w:rFonts w:asciiTheme="minorHAnsi" w:eastAsiaTheme="minorEastAsia" w:hAnsiTheme="minorHAnsi" w:cstheme="minorBidi"/>
          <w:szCs w:val="22"/>
          <w:lang w:eastAsia="en-GB"/>
        </w:rPr>
      </w:pPr>
      <w:r>
        <w:t>10</w:t>
      </w:r>
      <w:r>
        <w:tab/>
        <w:t>Parameterization in ASN.1</w:t>
      </w:r>
      <w:r>
        <w:tab/>
      </w:r>
      <w:r>
        <w:fldChar w:fldCharType="begin"/>
      </w:r>
      <w:r>
        <w:instrText xml:space="preserve"> PAGEREF _Toc72306393 \h </w:instrText>
      </w:r>
      <w:r>
        <w:fldChar w:fldCharType="separate"/>
      </w:r>
      <w:r>
        <w:t>34</w:t>
      </w:r>
      <w:r>
        <w:fldChar w:fldCharType="end"/>
      </w:r>
    </w:p>
    <w:p w14:paraId="00C098C0" w14:textId="49FA9528" w:rsidR="00C14166" w:rsidRDefault="00C14166" w:rsidP="00C14166">
      <w:pPr>
        <w:pStyle w:val="TOC1"/>
        <w:rPr>
          <w:rFonts w:asciiTheme="minorHAnsi" w:eastAsiaTheme="minorEastAsia" w:hAnsiTheme="minorHAnsi" w:cstheme="minorBidi"/>
          <w:szCs w:val="22"/>
          <w:lang w:eastAsia="en-GB"/>
        </w:rPr>
      </w:pPr>
      <w:r>
        <w:t>11</w:t>
      </w:r>
      <w:r>
        <w:tab/>
        <w:t>Defining ASN.1 message templates</w:t>
      </w:r>
      <w:r>
        <w:tab/>
      </w:r>
      <w:r>
        <w:fldChar w:fldCharType="begin"/>
      </w:r>
      <w:r>
        <w:instrText xml:space="preserve"> PAGEREF _Toc72306394 \h </w:instrText>
      </w:r>
      <w:r>
        <w:fldChar w:fldCharType="separate"/>
      </w:r>
      <w:r>
        <w:t>34</w:t>
      </w:r>
      <w:r>
        <w:fldChar w:fldCharType="end"/>
      </w:r>
    </w:p>
    <w:p w14:paraId="77B09CB1" w14:textId="2396DAED" w:rsidR="00C14166" w:rsidRDefault="00C14166" w:rsidP="00C14166">
      <w:pPr>
        <w:pStyle w:val="TOC2"/>
        <w:rPr>
          <w:rFonts w:asciiTheme="minorHAnsi" w:eastAsiaTheme="minorEastAsia" w:hAnsiTheme="minorHAnsi" w:cstheme="minorBidi"/>
          <w:sz w:val="22"/>
          <w:szCs w:val="22"/>
          <w:lang w:eastAsia="en-GB"/>
        </w:rPr>
      </w:pPr>
      <w:r>
        <w:t>11.1</w:t>
      </w:r>
      <w:r>
        <w:tab/>
        <w:t>General</w:t>
      </w:r>
      <w:r>
        <w:tab/>
      </w:r>
      <w:r>
        <w:fldChar w:fldCharType="begin"/>
      </w:r>
      <w:r>
        <w:instrText xml:space="preserve"> PAGEREF _Toc72306395 \h </w:instrText>
      </w:r>
      <w:r>
        <w:fldChar w:fldCharType="separate"/>
      </w:r>
      <w:r>
        <w:t>34</w:t>
      </w:r>
      <w:r>
        <w:fldChar w:fldCharType="end"/>
      </w:r>
    </w:p>
    <w:p w14:paraId="4D78332E" w14:textId="46FA7AA6" w:rsidR="00C14166" w:rsidRDefault="00C14166" w:rsidP="00C14166">
      <w:pPr>
        <w:pStyle w:val="TOC2"/>
        <w:rPr>
          <w:rFonts w:asciiTheme="minorHAnsi" w:eastAsiaTheme="minorEastAsia" w:hAnsiTheme="minorHAnsi" w:cstheme="minorBidi"/>
          <w:sz w:val="22"/>
          <w:szCs w:val="22"/>
          <w:lang w:eastAsia="en-GB"/>
        </w:rPr>
      </w:pPr>
      <w:r>
        <w:t>11.2</w:t>
      </w:r>
      <w:r>
        <w:tab/>
        <w:t>Receiving messages based on ASN.1 types</w:t>
      </w:r>
      <w:r>
        <w:tab/>
      </w:r>
      <w:r>
        <w:fldChar w:fldCharType="begin"/>
      </w:r>
      <w:r>
        <w:instrText xml:space="preserve"> PAGEREF _Toc72306396 \h </w:instrText>
      </w:r>
      <w:r>
        <w:fldChar w:fldCharType="separate"/>
      </w:r>
      <w:r>
        <w:t>35</w:t>
      </w:r>
      <w:r>
        <w:fldChar w:fldCharType="end"/>
      </w:r>
    </w:p>
    <w:p w14:paraId="17503AEA" w14:textId="02B5DC79" w:rsidR="00C14166" w:rsidRDefault="00C14166" w:rsidP="00C14166">
      <w:pPr>
        <w:pStyle w:val="TOC2"/>
        <w:rPr>
          <w:rFonts w:asciiTheme="minorHAnsi" w:eastAsiaTheme="minorEastAsia" w:hAnsiTheme="minorHAnsi" w:cstheme="minorBidi"/>
          <w:sz w:val="22"/>
          <w:szCs w:val="22"/>
          <w:lang w:eastAsia="en-GB"/>
        </w:rPr>
      </w:pPr>
      <w:r>
        <w:t>11.3</w:t>
      </w:r>
      <w:r>
        <w:tab/>
        <w:t>Ordering of template fields</w:t>
      </w:r>
      <w:r>
        <w:tab/>
      </w:r>
      <w:r>
        <w:fldChar w:fldCharType="begin"/>
      </w:r>
      <w:r>
        <w:instrText xml:space="preserve"> PAGEREF _Toc72306397 \h </w:instrText>
      </w:r>
      <w:r>
        <w:fldChar w:fldCharType="separate"/>
      </w:r>
      <w:r>
        <w:t>35</w:t>
      </w:r>
      <w:r>
        <w:fldChar w:fldCharType="end"/>
      </w:r>
    </w:p>
    <w:p w14:paraId="7BF0D641" w14:textId="6E286DB7" w:rsidR="00C14166" w:rsidRDefault="00C14166" w:rsidP="00C14166">
      <w:pPr>
        <w:pStyle w:val="TOC1"/>
        <w:rPr>
          <w:rFonts w:asciiTheme="minorHAnsi" w:eastAsiaTheme="minorEastAsia" w:hAnsiTheme="minorHAnsi" w:cstheme="minorBidi"/>
          <w:szCs w:val="22"/>
          <w:lang w:eastAsia="en-GB"/>
        </w:rPr>
      </w:pPr>
      <w:r>
        <w:t>12</w:t>
      </w:r>
      <w:r>
        <w:tab/>
        <w:t>Encoding information</w:t>
      </w:r>
      <w:r>
        <w:tab/>
      </w:r>
      <w:r>
        <w:fldChar w:fldCharType="begin"/>
      </w:r>
      <w:r>
        <w:instrText xml:space="preserve"> PAGEREF _Toc72306398 \h </w:instrText>
      </w:r>
      <w:r>
        <w:fldChar w:fldCharType="separate"/>
      </w:r>
      <w:r>
        <w:t>35</w:t>
      </w:r>
      <w:r>
        <w:fldChar w:fldCharType="end"/>
      </w:r>
    </w:p>
    <w:p w14:paraId="6158851B" w14:textId="09EBBDC4" w:rsidR="00C14166" w:rsidRDefault="00C14166" w:rsidP="00C14166">
      <w:pPr>
        <w:pStyle w:val="TOC2"/>
        <w:rPr>
          <w:rFonts w:asciiTheme="minorHAnsi" w:eastAsiaTheme="minorEastAsia" w:hAnsiTheme="minorHAnsi" w:cstheme="minorBidi"/>
          <w:sz w:val="22"/>
          <w:szCs w:val="22"/>
          <w:lang w:eastAsia="en-GB"/>
        </w:rPr>
      </w:pPr>
      <w:r>
        <w:t>12.1</w:t>
      </w:r>
      <w:r>
        <w:tab/>
        <w:t>General</w:t>
      </w:r>
      <w:r>
        <w:tab/>
      </w:r>
      <w:r>
        <w:fldChar w:fldCharType="begin"/>
      </w:r>
      <w:r>
        <w:instrText xml:space="preserve"> PAGEREF _Toc72306399 \h </w:instrText>
      </w:r>
      <w:r>
        <w:fldChar w:fldCharType="separate"/>
      </w:r>
      <w:r>
        <w:t>35</w:t>
      </w:r>
      <w:r>
        <w:fldChar w:fldCharType="end"/>
      </w:r>
    </w:p>
    <w:p w14:paraId="1BF742A3" w14:textId="2B661F99" w:rsidR="00C14166" w:rsidRDefault="00C14166" w:rsidP="00C14166">
      <w:pPr>
        <w:pStyle w:val="TOC2"/>
        <w:rPr>
          <w:rFonts w:asciiTheme="minorHAnsi" w:eastAsiaTheme="minorEastAsia" w:hAnsiTheme="minorHAnsi" w:cstheme="minorBidi"/>
          <w:sz w:val="22"/>
          <w:szCs w:val="22"/>
          <w:lang w:eastAsia="en-GB"/>
        </w:rPr>
      </w:pPr>
      <w:r>
        <w:t>12.2</w:t>
      </w:r>
      <w:r>
        <w:tab/>
        <w:t>ASN.1 encoding attributes</w:t>
      </w:r>
      <w:r>
        <w:tab/>
      </w:r>
      <w:r>
        <w:fldChar w:fldCharType="begin"/>
      </w:r>
      <w:r>
        <w:instrText xml:space="preserve"> PAGEREF _Toc72306400 \h </w:instrText>
      </w:r>
      <w:r>
        <w:fldChar w:fldCharType="separate"/>
      </w:r>
      <w:r>
        <w:t>36</w:t>
      </w:r>
      <w:r>
        <w:fldChar w:fldCharType="end"/>
      </w:r>
    </w:p>
    <w:p w14:paraId="77C43B48" w14:textId="0E24C814" w:rsidR="00C14166" w:rsidRDefault="00C14166" w:rsidP="00C14166">
      <w:pPr>
        <w:pStyle w:val="TOC2"/>
        <w:rPr>
          <w:rFonts w:asciiTheme="minorHAnsi" w:eastAsiaTheme="minorEastAsia" w:hAnsiTheme="minorHAnsi" w:cstheme="minorBidi"/>
          <w:sz w:val="22"/>
          <w:szCs w:val="22"/>
          <w:lang w:eastAsia="en-GB"/>
        </w:rPr>
      </w:pPr>
      <w:r>
        <w:t>12.3</w:t>
      </w:r>
      <w:r>
        <w:tab/>
        <w:t>ASN.1 variant attributes</w:t>
      </w:r>
      <w:r>
        <w:tab/>
      </w:r>
      <w:r>
        <w:fldChar w:fldCharType="begin"/>
      </w:r>
      <w:r>
        <w:instrText xml:space="preserve"> PAGEREF _Toc72306401 \h </w:instrText>
      </w:r>
      <w:r>
        <w:fldChar w:fldCharType="separate"/>
      </w:r>
      <w:r>
        <w:t>36</w:t>
      </w:r>
      <w:r>
        <w:fldChar w:fldCharType="end"/>
      </w:r>
    </w:p>
    <w:p w14:paraId="3E2331B7" w14:textId="10045547" w:rsidR="00C14166" w:rsidRDefault="00C14166" w:rsidP="00C14166">
      <w:pPr>
        <w:pStyle w:val="TOC8"/>
        <w:rPr>
          <w:rFonts w:asciiTheme="minorHAnsi" w:eastAsiaTheme="minorEastAsia" w:hAnsiTheme="minorHAnsi" w:cstheme="minorBidi"/>
          <w:szCs w:val="22"/>
          <w:lang w:eastAsia="en-GB"/>
        </w:rPr>
      </w:pPr>
      <w:r>
        <w:t>Annex A (normative):</w:t>
      </w:r>
      <w:r>
        <w:tab/>
        <w:t>Additional BNF and static semantics</w:t>
      </w:r>
      <w:r>
        <w:tab/>
      </w:r>
      <w:r>
        <w:fldChar w:fldCharType="begin"/>
      </w:r>
      <w:r>
        <w:instrText xml:space="preserve"> PAGEREF _Toc72306402 \h </w:instrText>
      </w:r>
      <w:r>
        <w:fldChar w:fldCharType="separate"/>
      </w:r>
      <w:r>
        <w:t>38</w:t>
      </w:r>
      <w:r>
        <w:fldChar w:fldCharType="end"/>
      </w:r>
    </w:p>
    <w:p w14:paraId="67371D5C" w14:textId="2155A1A0" w:rsidR="00C14166" w:rsidRDefault="00C14166" w:rsidP="00C14166">
      <w:pPr>
        <w:pStyle w:val="TOC1"/>
        <w:rPr>
          <w:rFonts w:asciiTheme="minorHAnsi" w:eastAsiaTheme="minorEastAsia" w:hAnsiTheme="minorHAnsi" w:cstheme="minorBidi"/>
          <w:szCs w:val="22"/>
          <w:lang w:eastAsia="en-GB"/>
        </w:rPr>
      </w:pPr>
      <w:r>
        <w:t>A.0</w:t>
      </w:r>
      <w:r>
        <w:tab/>
        <w:t>General rules</w:t>
      </w:r>
      <w:r>
        <w:tab/>
      </w:r>
      <w:r>
        <w:fldChar w:fldCharType="begin"/>
      </w:r>
      <w:r>
        <w:instrText xml:space="preserve"> PAGEREF _Toc72306403 \h </w:instrText>
      </w:r>
      <w:r>
        <w:fldChar w:fldCharType="separate"/>
      </w:r>
      <w:r>
        <w:t>38</w:t>
      </w:r>
      <w:r>
        <w:fldChar w:fldCharType="end"/>
      </w:r>
    </w:p>
    <w:p w14:paraId="486E3122" w14:textId="361439FA" w:rsidR="00C14166" w:rsidRDefault="00C14166" w:rsidP="00C14166">
      <w:pPr>
        <w:pStyle w:val="TOC1"/>
        <w:rPr>
          <w:rFonts w:asciiTheme="minorHAnsi" w:eastAsiaTheme="minorEastAsia" w:hAnsiTheme="minorHAnsi" w:cstheme="minorBidi"/>
          <w:szCs w:val="22"/>
          <w:lang w:eastAsia="en-GB"/>
        </w:rPr>
      </w:pPr>
      <w:r>
        <w:t>A.1</w:t>
      </w:r>
      <w:r>
        <w:tab/>
        <w:t>New productions for ASN.1 support</w:t>
      </w:r>
      <w:r>
        <w:tab/>
      </w:r>
      <w:r>
        <w:fldChar w:fldCharType="begin"/>
      </w:r>
      <w:r>
        <w:instrText xml:space="preserve"> PAGEREF _Toc72306404 \h </w:instrText>
      </w:r>
      <w:r>
        <w:fldChar w:fldCharType="separate"/>
      </w:r>
      <w:r>
        <w:t>38</w:t>
      </w:r>
      <w:r>
        <w:fldChar w:fldCharType="end"/>
      </w:r>
    </w:p>
    <w:p w14:paraId="465FAF9B" w14:textId="5BF468C9" w:rsidR="00C14166" w:rsidRDefault="00C14166" w:rsidP="00C14166">
      <w:pPr>
        <w:pStyle w:val="TOC1"/>
        <w:rPr>
          <w:rFonts w:asciiTheme="minorHAnsi" w:eastAsiaTheme="minorEastAsia" w:hAnsiTheme="minorHAnsi" w:cstheme="minorBidi"/>
          <w:szCs w:val="22"/>
          <w:lang w:eastAsia="en-GB"/>
        </w:rPr>
      </w:pPr>
      <w:r>
        <w:t>A.2</w:t>
      </w:r>
      <w:r>
        <w:tab/>
        <w:t>Amended core language BNF productions and static semantics</w:t>
      </w:r>
      <w:r>
        <w:tab/>
      </w:r>
      <w:r>
        <w:fldChar w:fldCharType="begin"/>
      </w:r>
      <w:r>
        <w:instrText xml:space="preserve"> PAGEREF _Toc72306405 \h </w:instrText>
      </w:r>
      <w:r>
        <w:fldChar w:fldCharType="separate"/>
      </w:r>
      <w:r>
        <w:t>38</w:t>
      </w:r>
      <w:r>
        <w:fldChar w:fldCharType="end"/>
      </w:r>
    </w:p>
    <w:p w14:paraId="5FE0A75F" w14:textId="617BABB7" w:rsidR="00C14166" w:rsidRDefault="00C14166" w:rsidP="00C14166">
      <w:pPr>
        <w:pStyle w:val="TOC8"/>
        <w:rPr>
          <w:rFonts w:asciiTheme="minorHAnsi" w:eastAsiaTheme="minorEastAsia" w:hAnsiTheme="minorHAnsi" w:cstheme="minorBidi"/>
          <w:szCs w:val="22"/>
          <w:lang w:eastAsia="en-GB"/>
        </w:rPr>
      </w:pPr>
      <w:r>
        <w:t>Annex B (normative):</w:t>
      </w:r>
      <w:r>
        <w:tab/>
        <w:t>Additional Pre-defined TTCN-3 functions</w:t>
      </w:r>
      <w:r>
        <w:tab/>
      </w:r>
      <w:r>
        <w:fldChar w:fldCharType="begin"/>
      </w:r>
      <w:r>
        <w:instrText xml:space="preserve"> PAGEREF _Toc72306406 \h </w:instrText>
      </w:r>
      <w:r>
        <w:fldChar w:fldCharType="separate"/>
      </w:r>
      <w:r>
        <w:t>40</w:t>
      </w:r>
      <w:r>
        <w:fldChar w:fldCharType="end"/>
      </w:r>
    </w:p>
    <w:p w14:paraId="4881CE17" w14:textId="690FECBF" w:rsidR="00C14166" w:rsidRDefault="00C14166" w:rsidP="00C14166">
      <w:pPr>
        <w:pStyle w:val="TOC8"/>
        <w:rPr>
          <w:rFonts w:asciiTheme="minorHAnsi" w:eastAsiaTheme="minorEastAsia" w:hAnsiTheme="minorHAnsi" w:cstheme="minorBidi"/>
          <w:szCs w:val="22"/>
          <w:lang w:eastAsia="en-GB"/>
        </w:rPr>
      </w:pPr>
      <w:r>
        <w:t>Annex C (informative):</w:t>
      </w:r>
      <w:r>
        <w:tab/>
        <w:t>Additional information on object identifiers</w:t>
      </w:r>
      <w:r>
        <w:tab/>
      </w:r>
      <w:r>
        <w:fldChar w:fldCharType="begin"/>
      </w:r>
      <w:r>
        <w:instrText xml:space="preserve"> PAGEREF _Toc72306407 \h </w:instrText>
      </w:r>
      <w:r>
        <w:fldChar w:fldCharType="separate"/>
      </w:r>
      <w:r>
        <w:t>41</w:t>
      </w:r>
      <w:r>
        <w:fldChar w:fldCharType="end"/>
      </w:r>
    </w:p>
    <w:p w14:paraId="36CC1562" w14:textId="2ADCE874" w:rsidR="00C14166" w:rsidRDefault="00C14166" w:rsidP="00C14166">
      <w:pPr>
        <w:pStyle w:val="TOC1"/>
        <w:rPr>
          <w:rFonts w:asciiTheme="minorHAnsi" w:eastAsiaTheme="minorEastAsia" w:hAnsiTheme="minorHAnsi" w:cstheme="minorBidi"/>
          <w:szCs w:val="22"/>
          <w:lang w:eastAsia="en-GB"/>
        </w:rPr>
      </w:pPr>
      <w:r>
        <w:t>C.1</w:t>
      </w:r>
      <w:r>
        <w:tab/>
        <w:t>The top-level arcs of the OID tree</w:t>
      </w:r>
      <w:r>
        <w:tab/>
      </w:r>
      <w:r>
        <w:fldChar w:fldCharType="begin"/>
      </w:r>
      <w:r>
        <w:instrText xml:space="preserve"> PAGEREF _Toc72306408 \h </w:instrText>
      </w:r>
      <w:r>
        <w:fldChar w:fldCharType="separate"/>
      </w:r>
      <w:r>
        <w:t>41</w:t>
      </w:r>
      <w:r>
        <w:fldChar w:fldCharType="end"/>
      </w:r>
    </w:p>
    <w:p w14:paraId="4E5D1FF3" w14:textId="5DF071A6" w:rsidR="00C14166" w:rsidRDefault="00C14166" w:rsidP="00C14166">
      <w:pPr>
        <w:pStyle w:val="TOC1"/>
        <w:rPr>
          <w:rFonts w:asciiTheme="minorHAnsi" w:eastAsiaTheme="minorEastAsia" w:hAnsiTheme="minorHAnsi" w:cstheme="minorBidi"/>
          <w:szCs w:val="22"/>
          <w:lang w:eastAsia="en-GB"/>
        </w:rPr>
      </w:pPr>
      <w:r>
        <w:t>C.2</w:t>
      </w:r>
      <w:r>
        <w:tab/>
        <w:t>Character patterns to match OID IRI-s</w:t>
      </w:r>
      <w:r>
        <w:tab/>
      </w:r>
      <w:r>
        <w:fldChar w:fldCharType="begin"/>
      </w:r>
      <w:r>
        <w:instrText xml:space="preserve"> PAGEREF _Toc72306409 \h </w:instrText>
      </w:r>
      <w:r>
        <w:fldChar w:fldCharType="separate"/>
      </w:r>
      <w:r>
        <w:t>43</w:t>
      </w:r>
      <w:r>
        <w:fldChar w:fldCharType="end"/>
      </w:r>
    </w:p>
    <w:p w14:paraId="659F94D4" w14:textId="2B32D245" w:rsidR="00C14166" w:rsidRDefault="00C14166" w:rsidP="00C14166">
      <w:pPr>
        <w:pStyle w:val="TOC8"/>
        <w:rPr>
          <w:rFonts w:asciiTheme="minorHAnsi" w:eastAsiaTheme="minorEastAsia" w:hAnsiTheme="minorHAnsi" w:cstheme="minorBidi"/>
          <w:szCs w:val="22"/>
          <w:lang w:eastAsia="en-GB"/>
        </w:rPr>
      </w:pPr>
      <w:r>
        <w:t>Annex D (informative):</w:t>
      </w:r>
      <w:r>
        <w:tab/>
        <w:t>Deprecated features</w:t>
      </w:r>
      <w:r>
        <w:tab/>
      </w:r>
      <w:r>
        <w:fldChar w:fldCharType="begin"/>
      </w:r>
      <w:r>
        <w:instrText xml:space="preserve"> PAGEREF _Toc72306410 \h </w:instrText>
      </w:r>
      <w:r>
        <w:fldChar w:fldCharType="separate"/>
      </w:r>
      <w:r>
        <w:t>44</w:t>
      </w:r>
      <w:r>
        <w:fldChar w:fldCharType="end"/>
      </w:r>
    </w:p>
    <w:p w14:paraId="361D63E8" w14:textId="513D07C1" w:rsidR="00C14166" w:rsidRDefault="00C14166" w:rsidP="00C14166">
      <w:pPr>
        <w:pStyle w:val="TOC8"/>
        <w:rPr>
          <w:rFonts w:asciiTheme="minorHAnsi" w:eastAsiaTheme="minorEastAsia" w:hAnsiTheme="minorHAnsi" w:cstheme="minorBidi"/>
          <w:szCs w:val="22"/>
          <w:lang w:eastAsia="en-GB"/>
        </w:rPr>
      </w:pPr>
      <w:r>
        <w:t>Annex E (informative):</w:t>
      </w:r>
      <w:r>
        <w:tab/>
        <w:t>Example patterns for ASN.1 time types</w:t>
      </w:r>
      <w:r>
        <w:tab/>
      </w:r>
      <w:r>
        <w:fldChar w:fldCharType="begin"/>
      </w:r>
      <w:r>
        <w:instrText xml:space="preserve"> PAGEREF _Toc72306411 \h </w:instrText>
      </w:r>
      <w:r>
        <w:fldChar w:fldCharType="separate"/>
      </w:r>
      <w:r>
        <w:t>45</w:t>
      </w:r>
      <w:r>
        <w:fldChar w:fldCharType="end"/>
      </w:r>
    </w:p>
    <w:p w14:paraId="208E7B6C" w14:textId="674D36DE" w:rsidR="00C14166" w:rsidRDefault="00C14166" w:rsidP="00C14166">
      <w:pPr>
        <w:pStyle w:val="TOC1"/>
        <w:rPr>
          <w:rFonts w:asciiTheme="minorHAnsi" w:eastAsiaTheme="minorEastAsia" w:hAnsiTheme="minorHAnsi" w:cstheme="minorBidi"/>
          <w:szCs w:val="22"/>
          <w:lang w:eastAsia="en-GB"/>
        </w:rPr>
      </w:pPr>
      <w:r>
        <w:t>E.0</w:t>
      </w:r>
      <w:r>
        <w:tab/>
        <w:t>General rules</w:t>
      </w:r>
      <w:r>
        <w:tab/>
      </w:r>
      <w:r>
        <w:fldChar w:fldCharType="begin"/>
      </w:r>
      <w:r>
        <w:instrText xml:space="preserve"> PAGEREF _Toc72306412 \h </w:instrText>
      </w:r>
      <w:r>
        <w:fldChar w:fldCharType="separate"/>
      </w:r>
      <w:r>
        <w:t>45</w:t>
      </w:r>
      <w:r>
        <w:fldChar w:fldCharType="end"/>
      </w:r>
    </w:p>
    <w:p w14:paraId="1521A44C" w14:textId="04A17B7A" w:rsidR="00C14166" w:rsidRDefault="00C14166" w:rsidP="00C14166">
      <w:pPr>
        <w:pStyle w:val="TOC1"/>
        <w:rPr>
          <w:rFonts w:asciiTheme="minorHAnsi" w:eastAsiaTheme="minorEastAsia" w:hAnsiTheme="minorHAnsi" w:cstheme="minorBidi"/>
          <w:szCs w:val="22"/>
          <w:lang w:eastAsia="en-GB"/>
        </w:rPr>
      </w:pPr>
      <w:r>
        <w:t>E.1</w:t>
      </w:r>
      <w:r>
        <w:tab/>
        <w:t>Patterns corresponding to unconstrained time types</w:t>
      </w:r>
      <w:r>
        <w:tab/>
      </w:r>
      <w:r>
        <w:fldChar w:fldCharType="begin"/>
      </w:r>
      <w:r>
        <w:instrText xml:space="preserve"> PAGEREF _Toc72306413 \h </w:instrText>
      </w:r>
      <w:r>
        <w:fldChar w:fldCharType="separate"/>
      </w:r>
      <w:r>
        <w:t>45</w:t>
      </w:r>
      <w:r>
        <w:fldChar w:fldCharType="end"/>
      </w:r>
    </w:p>
    <w:p w14:paraId="46A8A4B7" w14:textId="4D2E4B30" w:rsidR="00C14166" w:rsidRDefault="00C14166" w:rsidP="00C14166">
      <w:pPr>
        <w:pStyle w:val="TOC1"/>
        <w:rPr>
          <w:rFonts w:asciiTheme="minorHAnsi" w:eastAsiaTheme="minorEastAsia" w:hAnsiTheme="minorHAnsi" w:cstheme="minorBidi"/>
          <w:szCs w:val="22"/>
          <w:lang w:eastAsia="en-GB"/>
        </w:rPr>
      </w:pPr>
      <w:r>
        <w:t>E.2</w:t>
      </w:r>
      <w:r>
        <w:tab/>
        <w:t>Constructing patterns corresponding to constrained time types</w:t>
      </w:r>
      <w:r>
        <w:tab/>
      </w:r>
      <w:r>
        <w:fldChar w:fldCharType="begin"/>
      </w:r>
      <w:r>
        <w:instrText xml:space="preserve"> PAGEREF _Toc72306414 \h </w:instrText>
      </w:r>
      <w:r>
        <w:fldChar w:fldCharType="separate"/>
      </w:r>
      <w:r>
        <w:t>58</w:t>
      </w:r>
      <w:r>
        <w:fldChar w:fldCharType="end"/>
      </w:r>
    </w:p>
    <w:p w14:paraId="4EC3E7A8" w14:textId="26499AFA" w:rsidR="00C14166" w:rsidRDefault="00C14166" w:rsidP="00C14166">
      <w:pPr>
        <w:pStyle w:val="TOC8"/>
        <w:rPr>
          <w:rFonts w:asciiTheme="minorHAnsi" w:eastAsiaTheme="minorEastAsia" w:hAnsiTheme="minorHAnsi" w:cstheme="minorBidi"/>
          <w:szCs w:val="22"/>
          <w:lang w:eastAsia="en-GB"/>
        </w:rPr>
      </w:pPr>
      <w:r>
        <w:t>Annex F (informative):</w:t>
      </w:r>
      <w:r>
        <w:tab/>
        <w:t>Bibliography</w:t>
      </w:r>
      <w:r>
        <w:tab/>
      </w:r>
      <w:r>
        <w:fldChar w:fldCharType="begin"/>
      </w:r>
      <w:r>
        <w:instrText xml:space="preserve"> PAGEREF _Toc72306415 \h </w:instrText>
      </w:r>
      <w:r>
        <w:fldChar w:fldCharType="separate"/>
      </w:r>
      <w:r>
        <w:t>59</w:t>
      </w:r>
      <w:r>
        <w:fldChar w:fldCharType="end"/>
      </w:r>
    </w:p>
    <w:p w14:paraId="4C9AF671" w14:textId="29F39149" w:rsidR="00C14166" w:rsidRDefault="00C14166" w:rsidP="00C14166">
      <w:pPr>
        <w:pStyle w:val="TOC1"/>
        <w:rPr>
          <w:rFonts w:asciiTheme="minorHAnsi" w:eastAsiaTheme="minorEastAsia" w:hAnsiTheme="minorHAnsi" w:cstheme="minorBidi"/>
          <w:szCs w:val="22"/>
          <w:lang w:eastAsia="en-GB"/>
        </w:rPr>
      </w:pPr>
      <w:r>
        <w:t>History</w:t>
      </w:r>
      <w:r>
        <w:tab/>
      </w:r>
      <w:r>
        <w:fldChar w:fldCharType="begin"/>
      </w:r>
      <w:r>
        <w:instrText xml:space="preserve"> PAGEREF _Toc72306416 \h </w:instrText>
      </w:r>
      <w:r>
        <w:fldChar w:fldCharType="separate"/>
      </w:r>
      <w:r>
        <w:t>60</w:t>
      </w:r>
      <w:r>
        <w:fldChar w:fldCharType="end"/>
      </w:r>
    </w:p>
    <w:p w14:paraId="51C8391B" w14:textId="6FED21CB" w:rsidR="006E5591" w:rsidRPr="00131AE7" w:rsidRDefault="00C14166">
      <w:pPr>
        <w:rPr>
          <w:color w:val="000000"/>
        </w:rPr>
      </w:pPr>
      <w:r>
        <w:rPr>
          <w:color w:val="000000"/>
        </w:rPr>
        <w:fldChar w:fldCharType="end"/>
      </w:r>
    </w:p>
    <w:p w14:paraId="0943B181" w14:textId="77777777" w:rsidR="006E5591" w:rsidRPr="00131AE7" w:rsidRDefault="006E5591" w:rsidP="003B0813">
      <w:pPr>
        <w:pStyle w:val="Heading1"/>
      </w:pPr>
      <w:r w:rsidRPr="00131AE7">
        <w:br w:type="page"/>
      </w:r>
      <w:bookmarkStart w:id="7" w:name="_Toc72306255"/>
      <w:bookmarkStart w:id="8" w:name="_Toc72306336"/>
      <w:r w:rsidRPr="00131AE7">
        <w:lastRenderedPageBreak/>
        <w:t>Intellectual Property Rights</w:t>
      </w:r>
      <w:bookmarkEnd w:id="7"/>
      <w:bookmarkEnd w:id="8"/>
    </w:p>
    <w:p w14:paraId="6825236D" w14:textId="77777777" w:rsidR="00616444" w:rsidRDefault="00616444" w:rsidP="00616444">
      <w:pPr>
        <w:pStyle w:val="H6"/>
      </w:pPr>
      <w:r>
        <w:t xml:space="preserve">Essential patents </w:t>
      </w:r>
    </w:p>
    <w:p w14:paraId="73CD000F" w14:textId="77777777" w:rsidR="00616444" w:rsidRDefault="00616444" w:rsidP="00616444">
      <w:bookmarkStart w:id="9" w:name="IPR_3GPP"/>
      <w:r>
        <w:t xml:space="preserve">IPRs essential or potentially essential to normative deliverables may have been declared to ETSI. The </w:t>
      </w:r>
      <w:bookmarkStart w:id="10" w:name="_Hlk67652472"/>
      <w:bookmarkStart w:id="11" w:name="_Hlk67652820"/>
      <w:r>
        <w:t>declarations</w:t>
      </w:r>
      <w:bookmarkEnd w:id="10"/>
      <w:r>
        <w:t xml:space="preserve"> </w:t>
      </w:r>
      <w:bookmarkEnd w:id="11"/>
      <w:r>
        <w:t xml:space="preserve">pertaining to these essential IPRs, if any, are publicly available for </w:t>
      </w:r>
      <w:r>
        <w:rPr>
          <w:b/>
          <w:bCs/>
        </w:rPr>
        <w:t>ETSI members and non-members</w:t>
      </w:r>
      <w:r>
        <w:t xml:space="preserve">, and can be found in ETSI SR 000 314: </w:t>
      </w:r>
      <w:r>
        <w:rPr>
          <w:i/>
          <w:iCs/>
        </w:rPr>
        <w:t>"Intellectual Property Rights (IPRs); Essential, or potentially Essential, IPRs notified to ETSI in respect of ETSI standards"</w:t>
      </w:r>
      <w:r>
        <w:t>, which is available from the ETSI Secretariat. Latest updates are available on the ETSI Web server (</w:t>
      </w:r>
      <w:hyperlink r:id="rId18" w:history="1">
        <w:r w:rsidRPr="00616444">
          <w:rPr>
            <w:rStyle w:val="Hyperlink"/>
          </w:rPr>
          <w:t>https://ipr.etsi.org/</w:t>
        </w:r>
      </w:hyperlink>
      <w:r>
        <w:t>).</w:t>
      </w:r>
    </w:p>
    <w:p w14:paraId="1A884799" w14:textId="77777777" w:rsidR="00616444" w:rsidRDefault="00616444" w:rsidP="00616444">
      <w:r>
        <w:t xml:space="preserve">Pursuant to the ETSI </w:t>
      </w:r>
      <w:bookmarkStart w:id="12" w:name="_Hlk67652492"/>
      <w:r>
        <w:t xml:space="preserve">Directives including the ETSI </w:t>
      </w:r>
      <w:bookmarkEnd w:id="12"/>
      <w:r>
        <w:t xml:space="preserve">IPR Policy, no investigation </w:t>
      </w:r>
      <w:bookmarkStart w:id="13" w:name="_Hlk67652856"/>
      <w:r>
        <w:t>regarding the essentiality of IPRs</w:t>
      </w:r>
      <w:bookmarkEnd w:id="13"/>
      <w:r>
        <w:t>, including IPR searches, has been carried out by ETSI. No guarantee can be given as to the existence of other IPRs not referenced in ETSI SR 000 314 (or the updates on the ETSI Web server) which are, or may be, or may become, essential to the present document.</w:t>
      </w:r>
    </w:p>
    <w:bookmarkEnd w:id="9"/>
    <w:p w14:paraId="792F6DB4" w14:textId="77777777" w:rsidR="00616444" w:rsidRDefault="00616444" w:rsidP="00616444">
      <w:pPr>
        <w:pStyle w:val="H6"/>
      </w:pPr>
      <w:r>
        <w:t>Trademarks</w:t>
      </w:r>
    </w:p>
    <w:p w14:paraId="2B908A47" w14:textId="77777777" w:rsidR="00616444" w:rsidRDefault="00616444" w:rsidP="00616444">
      <w:r>
        <w:t xml:space="preserve">The present document may include trademarks and/or tradenames which are asserted and/or registered by their owners. </w:t>
      </w:r>
      <w:proofErr w:type="gramStart"/>
      <w:r>
        <w:t>ETSI claims no ownership of these except for any which are indicated as being the property of ETSI, and conveys no right to use or reproduce any trademark and/or tradename.</w:t>
      </w:r>
      <w:proofErr w:type="gramEnd"/>
      <w:r>
        <w:t xml:space="preserve"> Mention of those trademarks in the present document does not constitute an endorsement by ETSI of products, services or organizations associated with those trademarks.</w:t>
      </w:r>
    </w:p>
    <w:p w14:paraId="6315913E" w14:textId="77777777" w:rsidR="00616444" w:rsidRDefault="00616444" w:rsidP="00616444">
      <w:r>
        <w:rPr>
          <w:b/>
          <w:bCs/>
        </w:rPr>
        <w:t>DECT™</w:t>
      </w:r>
      <w:r>
        <w:t xml:space="preserve">, </w:t>
      </w:r>
      <w:r>
        <w:rPr>
          <w:b/>
          <w:bCs/>
        </w:rPr>
        <w:t>PLUGTESTS™</w:t>
      </w:r>
      <w:r>
        <w:t xml:space="preserve">, </w:t>
      </w:r>
      <w:r>
        <w:rPr>
          <w:b/>
          <w:bCs/>
        </w:rPr>
        <w:t>UMTS™</w:t>
      </w:r>
      <w:r>
        <w:t xml:space="preserve"> and the ETSI logo are trademarks of ETSI registered for the benefit of its Members. </w:t>
      </w:r>
      <w:r>
        <w:rPr>
          <w:b/>
          <w:bCs/>
        </w:rPr>
        <w:t>3GPP™</w:t>
      </w:r>
      <w:r>
        <w:rPr>
          <w:vertAlign w:val="superscript"/>
        </w:rPr>
        <w:t xml:space="preserve"> </w:t>
      </w:r>
      <w:r>
        <w:t xml:space="preserve">and </w:t>
      </w:r>
      <w:r>
        <w:rPr>
          <w:b/>
          <w:bCs/>
        </w:rPr>
        <w:t>LTE™</w:t>
      </w:r>
      <w:r>
        <w:t xml:space="preserve"> are trademarks of ETSI registered for the benefit of its Members and of the 3GPP Organizational Partners. </w:t>
      </w:r>
      <w:r>
        <w:rPr>
          <w:b/>
          <w:bCs/>
        </w:rPr>
        <w:t>oneM2M™</w:t>
      </w:r>
      <w:r>
        <w:t xml:space="preserve"> logo is a trademark of ETSI registered for the benefit of its Members and of the oneM2M Partners. </w:t>
      </w:r>
      <w:r>
        <w:rPr>
          <w:b/>
          <w:bCs/>
        </w:rPr>
        <w:t>GSM</w:t>
      </w:r>
      <w:r>
        <w:rPr>
          <w:vertAlign w:val="superscript"/>
        </w:rPr>
        <w:t>®</w:t>
      </w:r>
      <w:r>
        <w:t xml:space="preserve"> and the GSM logo are trademarks registered and owned by the GSM Association.</w:t>
      </w:r>
    </w:p>
    <w:p w14:paraId="020E7EB1" w14:textId="77777777" w:rsidR="006E5591" w:rsidRPr="00131AE7" w:rsidRDefault="006E5591" w:rsidP="003B0813">
      <w:pPr>
        <w:pStyle w:val="Heading1"/>
      </w:pPr>
      <w:bookmarkStart w:id="14" w:name="_Toc72306256"/>
      <w:bookmarkStart w:id="15" w:name="_Toc72306337"/>
      <w:r w:rsidRPr="00131AE7">
        <w:t>Foreword</w:t>
      </w:r>
      <w:bookmarkEnd w:id="14"/>
      <w:bookmarkEnd w:id="15"/>
    </w:p>
    <w:p w14:paraId="30122BCC" w14:textId="77777777" w:rsidR="00616444" w:rsidRDefault="00616444" w:rsidP="00616444">
      <w:r>
        <w:t>This ETSI Standard (ES) has been produced by ETSI Technical Committee Methods for Testing and Specification (MTS).</w:t>
      </w:r>
    </w:p>
    <w:p w14:paraId="1B2DBF27" w14:textId="16BA809C" w:rsidR="006E5591" w:rsidRPr="00131AE7" w:rsidRDefault="005E2297" w:rsidP="00765C6C">
      <w:r w:rsidRPr="00131AE7">
        <w:t>The present document is part 7 of a multi-part deliverable. Full details of the entire series can be found in part 1</w:t>
      </w:r>
      <w:r w:rsidR="005602DA" w:rsidRPr="00131AE7">
        <w:t xml:space="preserve"> [</w:t>
      </w:r>
      <w:r w:rsidR="005602DA" w:rsidRPr="00131AE7">
        <w:fldChar w:fldCharType="begin"/>
      </w:r>
      <w:r w:rsidR="005602DA" w:rsidRPr="00131AE7">
        <w:instrText xml:space="preserve">REF REF_ES201873_1 \h </w:instrText>
      </w:r>
      <w:r w:rsidR="005602DA" w:rsidRPr="00131AE7">
        <w:fldChar w:fldCharType="separate"/>
      </w:r>
      <w:r w:rsidR="005602DA" w:rsidRPr="00131AE7">
        <w:t>1</w:t>
      </w:r>
      <w:r w:rsidR="005602DA" w:rsidRPr="00131AE7">
        <w:fldChar w:fldCharType="end"/>
      </w:r>
      <w:r w:rsidR="005602DA" w:rsidRPr="00131AE7">
        <w:t>]</w:t>
      </w:r>
      <w:r w:rsidR="006E5591" w:rsidRPr="00131AE7">
        <w:t>.</w:t>
      </w:r>
    </w:p>
    <w:p w14:paraId="48722A3B" w14:textId="77777777" w:rsidR="00616444" w:rsidRDefault="00616444" w:rsidP="00616444">
      <w:pPr>
        <w:pStyle w:val="Heading1"/>
      </w:pPr>
      <w:bookmarkStart w:id="16" w:name="_Toc481503921"/>
      <w:bookmarkStart w:id="17" w:name="_Toc487612123"/>
      <w:bookmarkStart w:id="18" w:name="_Toc525223404"/>
      <w:bookmarkStart w:id="19" w:name="_Toc525223854"/>
      <w:bookmarkStart w:id="20" w:name="_Toc527974963"/>
      <w:bookmarkStart w:id="21" w:name="_Toc527980450"/>
      <w:bookmarkStart w:id="22" w:name="_Toc534708585"/>
      <w:bookmarkStart w:id="23" w:name="_Toc534708660"/>
      <w:bookmarkStart w:id="24" w:name="_Toc72306257"/>
      <w:bookmarkStart w:id="25" w:name="_Toc72306338"/>
      <w:r>
        <w:t>Modal verbs terminology</w:t>
      </w:r>
      <w:bookmarkEnd w:id="16"/>
      <w:bookmarkEnd w:id="17"/>
      <w:bookmarkEnd w:id="18"/>
      <w:bookmarkEnd w:id="19"/>
      <w:bookmarkEnd w:id="20"/>
      <w:bookmarkEnd w:id="21"/>
      <w:bookmarkEnd w:id="22"/>
      <w:bookmarkEnd w:id="23"/>
      <w:bookmarkEnd w:id="24"/>
      <w:bookmarkEnd w:id="25"/>
    </w:p>
    <w:p w14:paraId="5ECAFE23" w14:textId="77777777" w:rsidR="00616444" w:rsidRDefault="00616444" w:rsidP="00616444">
      <w:r>
        <w:t>In the present document "</w:t>
      </w:r>
      <w:r>
        <w:rPr>
          <w:b/>
          <w:bCs/>
        </w:rPr>
        <w:t>shall</w:t>
      </w:r>
      <w:r>
        <w:t>", "</w:t>
      </w:r>
      <w:r>
        <w:rPr>
          <w:b/>
          <w:bCs/>
        </w:rPr>
        <w:t>shall not</w:t>
      </w:r>
      <w:r>
        <w:t>", "</w:t>
      </w:r>
      <w:r>
        <w:rPr>
          <w:b/>
          <w:bCs/>
        </w:rPr>
        <w:t>should</w:t>
      </w:r>
      <w:r>
        <w:t>", "</w:t>
      </w:r>
      <w:r>
        <w:rPr>
          <w:b/>
          <w:bCs/>
        </w:rPr>
        <w:t>should not</w:t>
      </w:r>
      <w:r>
        <w:t>", "</w:t>
      </w:r>
      <w:r>
        <w:rPr>
          <w:b/>
          <w:bCs/>
        </w:rPr>
        <w:t>may</w:t>
      </w:r>
      <w:r>
        <w:t>", "</w:t>
      </w:r>
      <w:r>
        <w:rPr>
          <w:b/>
          <w:bCs/>
        </w:rPr>
        <w:t>need not</w:t>
      </w:r>
      <w:r>
        <w:t>", "</w:t>
      </w:r>
      <w:r>
        <w:rPr>
          <w:b/>
          <w:bCs/>
        </w:rPr>
        <w:t>will</w:t>
      </w:r>
      <w:r>
        <w:rPr>
          <w:bCs/>
        </w:rPr>
        <w:t>"</w:t>
      </w:r>
      <w:r>
        <w:t xml:space="preserve">, </w:t>
      </w:r>
      <w:r>
        <w:rPr>
          <w:bCs/>
        </w:rPr>
        <w:t>"</w:t>
      </w:r>
      <w:r>
        <w:rPr>
          <w:b/>
          <w:bCs/>
        </w:rPr>
        <w:t>will not</w:t>
      </w:r>
      <w:r>
        <w:rPr>
          <w:bCs/>
        </w:rPr>
        <w:t>"</w:t>
      </w:r>
      <w:r>
        <w:t>, "</w:t>
      </w:r>
      <w:r>
        <w:rPr>
          <w:b/>
          <w:bCs/>
        </w:rPr>
        <w:t>can</w:t>
      </w:r>
      <w:r>
        <w:t>" and "</w:t>
      </w:r>
      <w:r>
        <w:rPr>
          <w:b/>
          <w:bCs/>
        </w:rPr>
        <w:t>cannot</w:t>
      </w:r>
      <w:r>
        <w:t xml:space="preserve">" are to be interpreted as described in clause 3.2 of the </w:t>
      </w:r>
      <w:hyperlink r:id="rId19" w:history="1">
        <w:r w:rsidRPr="00616444">
          <w:rPr>
            <w:rStyle w:val="Hyperlink"/>
          </w:rPr>
          <w:t>ETSI Drafting Rules</w:t>
        </w:r>
      </w:hyperlink>
      <w:r>
        <w:t xml:space="preserve"> (Verbal forms for the expression of provisions).</w:t>
      </w:r>
    </w:p>
    <w:p w14:paraId="2C84635A" w14:textId="77777777" w:rsidR="00616444" w:rsidRDefault="00616444" w:rsidP="00616444">
      <w:r>
        <w:t>"</w:t>
      </w:r>
      <w:r>
        <w:rPr>
          <w:b/>
          <w:bCs/>
        </w:rPr>
        <w:t>must</w:t>
      </w:r>
      <w:r>
        <w:t>" and "</w:t>
      </w:r>
      <w:r>
        <w:rPr>
          <w:b/>
          <w:bCs/>
        </w:rPr>
        <w:t>must not</w:t>
      </w:r>
      <w:r>
        <w:t xml:space="preserve">" are </w:t>
      </w:r>
      <w:r>
        <w:rPr>
          <w:b/>
          <w:bCs/>
        </w:rPr>
        <w:t>NOT</w:t>
      </w:r>
      <w:r>
        <w:t xml:space="preserve"> allowed in ETSI deliverables except when used in direct citation.</w:t>
      </w:r>
    </w:p>
    <w:p w14:paraId="00DF2BD6" w14:textId="46770A92" w:rsidR="006E5591" w:rsidRPr="00131AE7" w:rsidRDefault="006E5591" w:rsidP="003B0813">
      <w:pPr>
        <w:pStyle w:val="Heading1"/>
      </w:pPr>
      <w:r w:rsidRPr="00131AE7">
        <w:br w:type="page"/>
      </w:r>
      <w:bookmarkStart w:id="26" w:name="_Toc72306258"/>
      <w:bookmarkStart w:id="27" w:name="_Toc72306339"/>
      <w:r w:rsidRPr="00131AE7">
        <w:lastRenderedPageBreak/>
        <w:t>1</w:t>
      </w:r>
      <w:r w:rsidRPr="00131AE7">
        <w:tab/>
        <w:t>Scope</w:t>
      </w:r>
      <w:bookmarkEnd w:id="26"/>
      <w:bookmarkEnd w:id="27"/>
    </w:p>
    <w:p w14:paraId="0CA15D67" w14:textId="493633CC" w:rsidR="006E5591" w:rsidRPr="00131AE7" w:rsidRDefault="006E5591">
      <w:pPr>
        <w:rPr>
          <w:color w:val="000000"/>
        </w:rPr>
      </w:pPr>
      <w:r w:rsidRPr="00131AE7">
        <w:rPr>
          <w:color w:val="000000"/>
        </w:rPr>
        <w:t xml:space="preserve">The present document defines a normative way of using </w:t>
      </w:r>
      <w:r w:rsidRPr="00131AE7">
        <w:t>ASN.1</w:t>
      </w:r>
      <w:r w:rsidRPr="00131AE7">
        <w:rPr>
          <w:color w:val="000000"/>
        </w:rPr>
        <w:t xml:space="preserve"> as defined in </w:t>
      </w:r>
      <w:r w:rsidR="006B0078" w:rsidRPr="00131AE7">
        <w:t>Recommendations ITU-T</w:t>
      </w:r>
      <w:r w:rsidRPr="00131AE7">
        <w:t xml:space="preserve"> X.680</w:t>
      </w:r>
      <w:r w:rsidR="005602DA" w:rsidRPr="00131AE7">
        <w:t xml:space="preserve"> [</w:t>
      </w:r>
      <w:r w:rsidR="005602DA" w:rsidRPr="00131AE7">
        <w:fldChar w:fldCharType="begin"/>
      </w:r>
      <w:r w:rsidR="005602DA" w:rsidRPr="00131AE7">
        <w:instrText xml:space="preserve">REF REF_ITU_TX680 \h </w:instrText>
      </w:r>
      <w:r w:rsidR="005602DA" w:rsidRPr="00131AE7">
        <w:fldChar w:fldCharType="separate"/>
      </w:r>
      <w:r w:rsidR="005602DA" w:rsidRPr="00131AE7">
        <w:t>2</w:t>
      </w:r>
      <w:r w:rsidR="005602DA" w:rsidRPr="00131AE7">
        <w:fldChar w:fldCharType="end"/>
      </w:r>
      <w:r w:rsidR="005602DA" w:rsidRPr="00131AE7">
        <w:t>]</w:t>
      </w:r>
      <w:r w:rsidRPr="00131AE7">
        <w:rPr>
          <w:color w:val="000000"/>
        </w:rPr>
        <w:t xml:space="preserve">, </w:t>
      </w:r>
      <w:r w:rsidRPr="00131AE7">
        <w:t>X.681</w:t>
      </w:r>
      <w:r w:rsidR="005602DA" w:rsidRPr="00131AE7">
        <w:t xml:space="preserve"> [</w:t>
      </w:r>
      <w:r w:rsidR="005602DA" w:rsidRPr="00131AE7">
        <w:fldChar w:fldCharType="begin"/>
      </w:r>
      <w:r w:rsidR="005602DA" w:rsidRPr="00131AE7">
        <w:instrText xml:space="preserve">REF REF_ITU_TX681 \h </w:instrText>
      </w:r>
      <w:r w:rsidR="005602DA" w:rsidRPr="00131AE7">
        <w:fldChar w:fldCharType="separate"/>
      </w:r>
      <w:r w:rsidR="005602DA" w:rsidRPr="00131AE7">
        <w:t>3</w:t>
      </w:r>
      <w:r w:rsidR="005602DA" w:rsidRPr="00131AE7">
        <w:fldChar w:fldCharType="end"/>
      </w:r>
      <w:r w:rsidR="005602DA" w:rsidRPr="00131AE7">
        <w:t>]</w:t>
      </w:r>
      <w:r w:rsidRPr="00131AE7">
        <w:rPr>
          <w:color w:val="000000"/>
        </w:rPr>
        <w:t xml:space="preserve">, </w:t>
      </w:r>
      <w:r w:rsidRPr="00131AE7">
        <w:t xml:space="preserve">X.682 </w:t>
      </w:r>
      <w:r w:rsidR="005602DA" w:rsidRPr="00131AE7">
        <w:t>[</w:t>
      </w:r>
      <w:r w:rsidR="005602DA" w:rsidRPr="00131AE7">
        <w:fldChar w:fldCharType="begin"/>
      </w:r>
      <w:r w:rsidR="005602DA" w:rsidRPr="00131AE7">
        <w:instrText xml:space="preserve">REF REF_ITU_TX682 \h </w:instrText>
      </w:r>
      <w:r w:rsidR="005602DA" w:rsidRPr="00131AE7">
        <w:fldChar w:fldCharType="separate"/>
      </w:r>
      <w:r w:rsidR="005602DA" w:rsidRPr="00131AE7">
        <w:t>4</w:t>
      </w:r>
      <w:r w:rsidR="005602DA" w:rsidRPr="00131AE7">
        <w:fldChar w:fldCharType="end"/>
      </w:r>
      <w:r w:rsidR="005602DA" w:rsidRPr="00131AE7">
        <w:t>]</w:t>
      </w:r>
      <w:r w:rsidRPr="00131AE7">
        <w:rPr>
          <w:color w:val="000000"/>
        </w:rPr>
        <w:t xml:space="preserve"> and </w:t>
      </w:r>
      <w:r w:rsidRPr="00131AE7">
        <w:t>X.683</w:t>
      </w:r>
      <w:r w:rsidR="00D66DBD" w:rsidRPr="00131AE7">
        <w:t xml:space="preserve"> </w:t>
      </w:r>
      <w:r w:rsidR="005602DA" w:rsidRPr="00131AE7">
        <w:t>[</w:t>
      </w:r>
      <w:r w:rsidR="005602DA" w:rsidRPr="00131AE7">
        <w:fldChar w:fldCharType="begin"/>
      </w:r>
      <w:r w:rsidR="005602DA" w:rsidRPr="00131AE7">
        <w:instrText xml:space="preserve">REF REF_ITU_TX683 \h </w:instrText>
      </w:r>
      <w:r w:rsidR="005602DA" w:rsidRPr="00131AE7">
        <w:fldChar w:fldCharType="separate"/>
      </w:r>
      <w:r w:rsidR="005602DA" w:rsidRPr="00131AE7">
        <w:t>5</w:t>
      </w:r>
      <w:r w:rsidR="005602DA" w:rsidRPr="00131AE7">
        <w:fldChar w:fldCharType="end"/>
      </w:r>
      <w:r w:rsidR="005602DA" w:rsidRPr="00131AE7">
        <w:t>]</w:t>
      </w:r>
      <w:r w:rsidRPr="00131AE7">
        <w:rPr>
          <w:color w:val="000000"/>
        </w:rPr>
        <w:t xml:space="preserve"> with </w:t>
      </w:r>
      <w:r w:rsidRPr="00131AE7">
        <w:t>TTCN-3</w:t>
      </w:r>
      <w:r w:rsidRPr="00131AE7">
        <w:rPr>
          <w:color w:val="000000"/>
        </w:rPr>
        <w:t xml:space="preserve">. The harmonization of other languages with </w:t>
      </w:r>
      <w:r w:rsidRPr="00131AE7">
        <w:t>TTCN-3</w:t>
      </w:r>
      <w:r w:rsidRPr="00131AE7">
        <w:rPr>
          <w:color w:val="000000"/>
        </w:rPr>
        <w:t xml:space="preserve"> is not covered by the present document.</w:t>
      </w:r>
    </w:p>
    <w:p w14:paraId="2588F5CA" w14:textId="77777777" w:rsidR="006E5591" w:rsidRPr="00131AE7" w:rsidRDefault="006E5591" w:rsidP="003B0813">
      <w:pPr>
        <w:pStyle w:val="Heading1"/>
      </w:pPr>
      <w:bookmarkStart w:id="28" w:name="_Toc72306259"/>
      <w:bookmarkStart w:id="29" w:name="_Toc72306340"/>
      <w:r w:rsidRPr="00131AE7">
        <w:t>2</w:t>
      </w:r>
      <w:r w:rsidRPr="00131AE7">
        <w:tab/>
        <w:t>References</w:t>
      </w:r>
      <w:bookmarkEnd w:id="28"/>
      <w:bookmarkEnd w:id="29"/>
    </w:p>
    <w:p w14:paraId="1249FC4C" w14:textId="77777777" w:rsidR="004453F2" w:rsidRPr="00131AE7" w:rsidRDefault="004453F2" w:rsidP="003B0813">
      <w:pPr>
        <w:pStyle w:val="Heading2"/>
      </w:pPr>
      <w:bookmarkStart w:id="30" w:name="_Toc72306260"/>
      <w:bookmarkStart w:id="31" w:name="_Toc72306341"/>
      <w:r w:rsidRPr="00131AE7">
        <w:t>2.1</w:t>
      </w:r>
      <w:r w:rsidRPr="00131AE7">
        <w:tab/>
        <w:t>Normative references</w:t>
      </w:r>
      <w:bookmarkEnd w:id="30"/>
      <w:bookmarkEnd w:id="31"/>
    </w:p>
    <w:p w14:paraId="3B60AA64" w14:textId="77777777" w:rsidR="00E40B1F" w:rsidRPr="00131AE7" w:rsidRDefault="00E40B1F" w:rsidP="00E40B1F">
      <w:r w:rsidRPr="00131AE7">
        <w:t>References are either specific (identified by date of publication and/or edition number or version number) or non</w:t>
      </w:r>
      <w:r w:rsidRPr="00131AE7">
        <w:noBreakHyphen/>
        <w:t>specific. For specific references, only the cited version applies. For non-specific references, the latest version of the referenced document (including any amendments) applies.</w:t>
      </w:r>
    </w:p>
    <w:p w14:paraId="0675980F" w14:textId="77777777" w:rsidR="00E40B1F" w:rsidRPr="00131AE7" w:rsidRDefault="00E40B1F" w:rsidP="00E40B1F">
      <w:r w:rsidRPr="00131AE7">
        <w:t xml:space="preserve">Referenced documents which are not found to be publicly available in the expected location might be found at </w:t>
      </w:r>
      <w:hyperlink r:id="rId20" w:history="1">
        <w:r w:rsidRPr="00616444">
          <w:rPr>
            <w:rStyle w:val="Hyperlink"/>
          </w:rPr>
          <w:t>https://docbox.etsi.org/Reference/</w:t>
        </w:r>
      </w:hyperlink>
      <w:r w:rsidRPr="00131AE7">
        <w:t>.</w:t>
      </w:r>
    </w:p>
    <w:p w14:paraId="68572B73" w14:textId="77777777" w:rsidR="00E40B1F" w:rsidRPr="00131AE7" w:rsidRDefault="00E40B1F" w:rsidP="00E40B1F">
      <w:pPr>
        <w:pStyle w:val="NO"/>
      </w:pPr>
      <w:r w:rsidRPr="00131AE7">
        <w:t>NOTE:</w:t>
      </w:r>
      <w:r w:rsidRPr="00131AE7">
        <w:tab/>
        <w:t>While any hyperlinks included in this clause were valid at the time of publication, ETSI cannot guarantee their long term validity.</w:t>
      </w:r>
    </w:p>
    <w:p w14:paraId="732AB6DD" w14:textId="77777777" w:rsidR="00E40B1F" w:rsidRPr="00131AE7" w:rsidRDefault="00E40B1F" w:rsidP="00E40B1F">
      <w:pPr>
        <w:rPr>
          <w:lang w:eastAsia="en-GB"/>
        </w:rPr>
      </w:pPr>
      <w:r w:rsidRPr="00131AE7">
        <w:rPr>
          <w:lang w:eastAsia="en-GB"/>
        </w:rPr>
        <w:t>The following referenced documents are necessary for the application of the present document.</w:t>
      </w:r>
    </w:p>
    <w:p w14:paraId="48B61F31" w14:textId="46F59AB4" w:rsidR="006E5591" w:rsidRPr="00131AE7" w:rsidRDefault="005602DA" w:rsidP="005602DA">
      <w:pPr>
        <w:pStyle w:val="EX"/>
        <w:rPr>
          <w:bCs/>
        </w:rPr>
      </w:pPr>
      <w:r w:rsidRPr="00131AE7">
        <w:t>[</w:t>
      </w:r>
      <w:bookmarkStart w:id="32" w:name="REF_ES201873_1"/>
      <w:r w:rsidRPr="00131AE7">
        <w:fldChar w:fldCharType="begin"/>
      </w:r>
      <w:r w:rsidRPr="00131AE7">
        <w:instrText>SEQ REF</w:instrText>
      </w:r>
      <w:r w:rsidRPr="00131AE7">
        <w:fldChar w:fldCharType="separate"/>
      </w:r>
      <w:r w:rsidRPr="00131AE7">
        <w:t>1</w:t>
      </w:r>
      <w:r w:rsidRPr="00131AE7">
        <w:fldChar w:fldCharType="end"/>
      </w:r>
      <w:bookmarkEnd w:id="32"/>
      <w:r w:rsidRPr="00131AE7">
        <w:t>]</w:t>
      </w:r>
      <w:r w:rsidRPr="00131AE7">
        <w:tab/>
        <w:t>ETSI ES 201 873-1: "Methods for Testing and Specification (MTS); The Testing and Test Control Notation version 3; Part 1: TTCN-3 Core Language".</w:t>
      </w:r>
    </w:p>
    <w:p w14:paraId="0DD76BA7" w14:textId="04083CCE" w:rsidR="006E5591" w:rsidRPr="00131AE7" w:rsidRDefault="005602DA" w:rsidP="005602DA">
      <w:pPr>
        <w:pStyle w:val="EX"/>
        <w:rPr>
          <w:color w:val="000000"/>
        </w:rPr>
      </w:pPr>
      <w:r w:rsidRPr="00131AE7">
        <w:t>[</w:t>
      </w:r>
      <w:bookmarkStart w:id="33" w:name="REF_ITU_TX680"/>
      <w:r w:rsidRPr="00131AE7">
        <w:fldChar w:fldCharType="begin"/>
      </w:r>
      <w:r w:rsidRPr="00131AE7">
        <w:instrText>SEQ REF</w:instrText>
      </w:r>
      <w:r w:rsidRPr="00131AE7">
        <w:fldChar w:fldCharType="separate"/>
      </w:r>
      <w:r w:rsidRPr="00131AE7">
        <w:t>2</w:t>
      </w:r>
      <w:r w:rsidRPr="00131AE7">
        <w:fldChar w:fldCharType="end"/>
      </w:r>
      <w:bookmarkEnd w:id="33"/>
      <w:r w:rsidRPr="00131AE7">
        <w:t>]</w:t>
      </w:r>
      <w:r w:rsidRPr="00131AE7">
        <w:tab/>
        <w:t>Recommendation ITU-T X.680 (2008): "Information technology - Abstract Syntax Notation One (ASN.1): Specification of basic notation".</w:t>
      </w:r>
    </w:p>
    <w:p w14:paraId="1C4998C6" w14:textId="5F4D0610" w:rsidR="006E5591" w:rsidRPr="00131AE7" w:rsidRDefault="005602DA" w:rsidP="005602DA">
      <w:pPr>
        <w:pStyle w:val="EX"/>
        <w:rPr>
          <w:color w:val="000000"/>
        </w:rPr>
      </w:pPr>
      <w:r w:rsidRPr="00131AE7">
        <w:t>[</w:t>
      </w:r>
      <w:bookmarkStart w:id="34" w:name="REF_ITU_TX681"/>
      <w:r w:rsidRPr="00131AE7">
        <w:fldChar w:fldCharType="begin"/>
      </w:r>
      <w:r w:rsidRPr="00131AE7">
        <w:instrText>SEQ REF</w:instrText>
      </w:r>
      <w:r w:rsidRPr="00131AE7">
        <w:fldChar w:fldCharType="separate"/>
      </w:r>
      <w:r w:rsidRPr="00131AE7">
        <w:t>3</w:t>
      </w:r>
      <w:r w:rsidRPr="00131AE7">
        <w:fldChar w:fldCharType="end"/>
      </w:r>
      <w:bookmarkEnd w:id="34"/>
      <w:r w:rsidRPr="00131AE7">
        <w:t>]</w:t>
      </w:r>
      <w:r w:rsidRPr="00131AE7">
        <w:tab/>
        <w:t>Recommendation ITU-T X.681 (2008): "Information technology - Abstract Syntax Notation One (ASN.1): Information object specification".</w:t>
      </w:r>
    </w:p>
    <w:p w14:paraId="4E7692C2" w14:textId="62F097CA" w:rsidR="006E5591" w:rsidRPr="00131AE7" w:rsidRDefault="005602DA" w:rsidP="005602DA">
      <w:pPr>
        <w:pStyle w:val="EX"/>
      </w:pPr>
      <w:r w:rsidRPr="00131AE7">
        <w:t>[</w:t>
      </w:r>
      <w:bookmarkStart w:id="35" w:name="REF_ITU_TX682"/>
      <w:r w:rsidRPr="00131AE7">
        <w:fldChar w:fldCharType="begin"/>
      </w:r>
      <w:r w:rsidRPr="00131AE7">
        <w:instrText>SEQ REF</w:instrText>
      </w:r>
      <w:r w:rsidRPr="00131AE7">
        <w:fldChar w:fldCharType="separate"/>
      </w:r>
      <w:r w:rsidRPr="00131AE7">
        <w:t>4</w:t>
      </w:r>
      <w:r w:rsidRPr="00131AE7">
        <w:fldChar w:fldCharType="end"/>
      </w:r>
      <w:bookmarkEnd w:id="35"/>
      <w:r w:rsidRPr="00131AE7">
        <w:t>]</w:t>
      </w:r>
      <w:r w:rsidRPr="00131AE7">
        <w:tab/>
        <w:t>Recommendation ITU-T X.682 (2008): "Information technology - Abstract Syntax Notation One (ASN.1): Constraint specification".</w:t>
      </w:r>
    </w:p>
    <w:p w14:paraId="35E90A79" w14:textId="58CC4217" w:rsidR="006E5591" w:rsidRPr="00131AE7" w:rsidRDefault="005602DA" w:rsidP="005602DA">
      <w:pPr>
        <w:pStyle w:val="EX"/>
      </w:pPr>
      <w:r w:rsidRPr="00131AE7">
        <w:t>[</w:t>
      </w:r>
      <w:bookmarkStart w:id="36" w:name="REF_ITU_TX683"/>
      <w:r w:rsidRPr="00131AE7">
        <w:fldChar w:fldCharType="begin"/>
      </w:r>
      <w:r w:rsidRPr="00131AE7">
        <w:instrText>SEQ REF</w:instrText>
      </w:r>
      <w:r w:rsidRPr="00131AE7">
        <w:fldChar w:fldCharType="separate"/>
      </w:r>
      <w:r w:rsidRPr="00131AE7">
        <w:t>5</w:t>
      </w:r>
      <w:r w:rsidRPr="00131AE7">
        <w:fldChar w:fldCharType="end"/>
      </w:r>
      <w:bookmarkEnd w:id="36"/>
      <w:r w:rsidRPr="00131AE7">
        <w:t>]</w:t>
      </w:r>
      <w:r w:rsidRPr="00131AE7">
        <w:tab/>
        <w:t>Recommendation ITU-T X.683 (2008): "Information technology - Abstract Syntax Notation One (ASN.1): Parameterization of ASN.1 specifications".</w:t>
      </w:r>
    </w:p>
    <w:p w14:paraId="4843904F" w14:textId="22E269FA" w:rsidR="006E5591" w:rsidRPr="00131AE7" w:rsidRDefault="005602DA" w:rsidP="005602DA">
      <w:pPr>
        <w:pStyle w:val="EX"/>
        <w:rPr>
          <w:color w:val="000000"/>
        </w:rPr>
      </w:pPr>
      <w:r w:rsidRPr="00131AE7">
        <w:t>[</w:t>
      </w:r>
      <w:bookmarkStart w:id="37" w:name="REF_ITU_TX690"/>
      <w:r w:rsidRPr="00131AE7">
        <w:fldChar w:fldCharType="begin"/>
      </w:r>
      <w:r w:rsidRPr="00131AE7">
        <w:instrText>SEQ REF</w:instrText>
      </w:r>
      <w:r w:rsidRPr="00131AE7">
        <w:fldChar w:fldCharType="separate"/>
      </w:r>
      <w:r w:rsidRPr="00131AE7">
        <w:t>6</w:t>
      </w:r>
      <w:r w:rsidRPr="00131AE7">
        <w:fldChar w:fldCharType="end"/>
      </w:r>
      <w:bookmarkEnd w:id="37"/>
      <w:r w:rsidRPr="00131AE7">
        <w:t>]</w:t>
      </w:r>
      <w:r w:rsidRPr="00131AE7">
        <w:tab/>
        <w:t>Recommendation ITU-T X.690 (2008): "Information technology - ASN.1 encoding rules: Specification of Basic Encoding Rules (BER), Canonical Encoding Rules (CER) and Distinguished Encoding Rules (DER)".</w:t>
      </w:r>
    </w:p>
    <w:p w14:paraId="6304040F" w14:textId="56154BE3" w:rsidR="006E5591" w:rsidRPr="00131AE7" w:rsidRDefault="005602DA" w:rsidP="005602DA">
      <w:pPr>
        <w:pStyle w:val="EX"/>
        <w:rPr>
          <w:color w:val="000000"/>
        </w:rPr>
      </w:pPr>
      <w:r w:rsidRPr="00131AE7">
        <w:t>[</w:t>
      </w:r>
      <w:bookmarkStart w:id="38" w:name="REF_ITU_TX691"/>
      <w:r w:rsidRPr="00131AE7">
        <w:fldChar w:fldCharType="begin"/>
      </w:r>
      <w:r w:rsidRPr="00131AE7">
        <w:instrText>SEQ REF</w:instrText>
      </w:r>
      <w:r w:rsidRPr="00131AE7">
        <w:fldChar w:fldCharType="separate"/>
      </w:r>
      <w:r w:rsidRPr="00131AE7">
        <w:t>7</w:t>
      </w:r>
      <w:r w:rsidRPr="00131AE7">
        <w:fldChar w:fldCharType="end"/>
      </w:r>
      <w:bookmarkEnd w:id="38"/>
      <w:r w:rsidRPr="00131AE7">
        <w:t>]</w:t>
      </w:r>
      <w:r w:rsidRPr="00131AE7">
        <w:tab/>
        <w:t>Recommendation ITU-T X.691 (2008): "Information technology - ASN.1 encoding rules: Specification of Packed Encoding Rules (PER)".</w:t>
      </w:r>
    </w:p>
    <w:p w14:paraId="2C1C99BA" w14:textId="332476C7" w:rsidR="006E5591" w:rsidRPr="00131AE7" w:rsidRDefault="005602DA" w:rsidP="005602DA">
      <w:pPr>
        <w:pStyle w:val="EX"/>
      </w:pPr>
      <w:r w:rsidRPr="00131AE7">
        <w:t>[</w:t>
      </w:r>
      <w:bookmarkStart w:id="39" w:name="REF_ITU_TX693"/>
      <w:r w:rsidRPr="00131AE7">
        <w:fldChar w:fldCharType="begin"/>
      </w:r>
      <w:r w:rsidRPr="00131AE7">
        <w:instrText>SEQ REF</w:instrText>
      </w:r>
      <w:r w:rsidRPr="00131AE7">
        <w:fldChar w:fldCharType="separate"/>
      </w:r>
      <w:r w:rsidRPr="00131AE7">
        <w:t>8</w:t>
      </w:r>
      <w:r w:rsidRPr="00131AE7">
        <w:fldChar w:fldCharType="end"/>
      </w:r>
      <w:bookmarkEnd w:id="39"/>
      <w:r w:rsidRPr="00131AE7">
        <w:t>]</w:t>
      </w:r>
      <w:r w:rsidRPr="00131AE7">
        <w:tab/>
        <w:t>Recommendation ITU-T X.693 (2008): "Information technology - ASN.1 encoding rules: XML Encoding Rules (XER)".</w:t>
      </w:r>
    </w:p>
    <w:p w14:paraId="60424C16" w14:textId="6A7D3BAB" w:rsidR="006E5591" w:rsidRPr="00131AE7" w:rsidRDefault="005602DA" w:rsidP="005602DA">
      <w:pPr>
        <w:pStyle w:val="EX"/>
      </w:pPr>
      <w:r w:rsidRPr="00131AE7">
        <w:t>[</w:t>
      </w:r>
      <w:bookmarkStart w:id="40" w:name="REF_ITU_TT100"/>
      <w:r w:rsidRPr="00131AE7">
        <w:fldChar w:fldCharType="begin"/>
      </w:r>
      <w:r w:rsidRPr="00131AE7">
        <w:instrText>SEQ REF</w:instrText>
      </w:r>
      <w:r w:rsidRPr="00131AE7">
        <w:fldChar w:fldCharType="separate"/>
      </w:r>
      <w:r w:rsidRPr="00131AE7">
        <w:t>9</w:t>
      </w:r>
      <w:r w:rsidRPr="00131AE7">
        <w:fldChar w:fldCharType="end"/>
      </w:r>
      <w:bookmarkEnd w:id="40"/>
      <w:r w:rsidRPr="00131AE7">
        <w:t>]</w:t>
      </w:r>
      <w:r w:rsidRPr="00131AE7">
        <w:tab/>
        <w:t>Recommendation ITU-T T.100 (1988): "International information exchange for interactive Videotex".</w:t>
      </w:r>
    </w:p>
    <w:p w14:paraId="6A6DC7D3" w14:textId="49AF95BB" w:rsidR="006E5591" w:rsidRPr="00131AE7" w:rsidRDefault="005602DA" w:rsidP="005602DA">
      <w:pPr>
        <w:pStyle w:val="EX"/>
      </w:pPr>
      <w:r w:rsidRPr="00131AE7">
        <w:t>[</w:t>
      </w:r>
      <w:bookmarkStart w:id="41" w:name="REF_ITU_TT101"/>
      <w:r w:rsidRPr="00131AE7">
        <w:fldChar w:fldCharType="begin"/>
      </w:r>
      <w:r w:rsidRPr="00131AE7">
        <w:instrText>SEQ REF</w:instrText>
      </w:r>
      <w:r w:rsidRPr="00131AE7">
        <w:fldChar w:fldCharType="separate"/>
      </w:r>
      <w:r w:rsidRPr="00131AE7">
        <w:t>10</w:t>
      </w:r>
      <w:r w:rsidRPr="00131AE7">
        <w:fldChar w:fldCharType="end"/>
      </w:r>
      <w:bookmarkEnd w:id="41"/>
      <w:r w:rsidRPr="00131AE7">
        <w:t>]</w:t>
      </w:r>
      <w:r w:rsidRPr="00131AE7">
        <w:tab/>
        <w:t>Recommendation ITU-T T.101 (1994): "International interworking for Videotex services".</w:t>
      </w:r>
    </w:p>
    <w:p w14:paraId="1097CFB5" w14:textId="2F7C2ECE" w:rsidR="00E70ABC" w:rsidRPr="00131AE7" w:rsidRDefault="005602DA" w:rsidP="005602DA">
      <w:pPr>
        <w:pStyle w:val="EX"/>
      </w:pPr>
      <w:r w:rsidRPr="00131AE7">
        <w:t>[</w:t>
      </w:r>
      <w:bookmarkStart w:id="42" w:name="REF_ITU_TX660"/>
      <w:r w:rsidRPr="00131AE7">
        <w:fldChar w:fldCharType="begin"/>
      </w:r>
      <w:r w:rsidRPr="00131AE7">
        <w:instrText>SEQ REF</w:instrText>
      </w:r>
      <w:r w:rsidRPr="00131AE7">
        <w:fldChar w:fldCharType="separate"/>
      </w:r>
      <w:r w:rsidRPr="00131AE7">
        <w:t>11</w:t>
      </w:r>
      <w:r w:rsidRPr="00131AE7">
        <w:fldChar w:fldCharType="end"/>
      </w:r>
      <w:bookmarkEnd w:id="42"/>
      <w:r w:rsidRPr="00131AE7">
        <w:t>]</w:t>
      </w:r>
      <w:r w:rsidRPr="00131AE7">
        <w:tab/>
        <w:t>Recommendation ITU-T X.660 (2011): "Information technology - Procedures for the operation of object identifier registration authorities: General procedures and top arcs of the international object identifier tree".</w:t>
      </w:r>
    </w:p>
    <w:p w14:paraId="2B08155E" w14:textId="3BA7245F" w:rsidR="00E70ABC" w:rsidRPr="00131AE7" w:rsidRDefault="005602DA" w:rsidP="005602DA">
      <w:pPr>
        <w:pStyle w:val="EX"/>
      </w:pPr>
      <w:r w:rsidRPr="00131AE7">
        <w:t>[</w:t>
      </w:r>
      <w:bookmarkStart w:id="43" w:name="REF_ES201873_6"/>
      <w:r w:rsidRPr="00131AE7">
        <w:fldChar w:fldCharType="begin"/>
      </w:r>
      <w:r w:rsidRPr="00131AE7">
        <w:instrText>SEQ REF</w:instrText>
      </w:r>
      <w:r w:rsidRPr="00131AE7">
        <w:fldChar w:fldCharType="separate"/>
      </w:r>
      <w:r w:rsidRPr="00131AE7">
        <w:t>12</w:t>
      </w:r>
      <w:r w:rsidRPr="00131AE7">
        <w:fldChar w:fldCharType="end"/>
      </w:r>
      <w:bookmarkEnd w:id="43"/>
      <w:r w:rsidRPr="00131AE7">
        <w:t>]</w:t>
      </w:r>
      <w:r w:rsidRPr="00131AE7">
        <w:tab/>
        <w:t>ETSI ES 201 873-6: "Methods for Testing and Specification (MTS); The Testing and Test Control Notation version 3; Part 6: TTCN-3 Control Interface (TCI)".</w:t>
      </w:r>
    </w:p>
    <w:p w14:paraId="3D6D563B" w14:textId="0F7DA1F5" w:rsidR="00617999" w:rsidRPr="00131AE7" w:rsidRDefault="005602DA" w:rsidP="005602DA">
      <w:pPr>
        <w:pStyle w:val="EX"/>
      </w:pPr>
      <w:r w:rsidRPr="00131AE7">
        <w:lastRenderedPageBreak/>
        <w:t>[</w:t>
      </w:r>
      <w:bookmarkStart w:id="44" w:name="REF_ITU_TX696"/>
      <w:r w:rsidRPr="00131AE7">
        <w:fldChar w:fldCharType="begin"/>
      </w:r>
      <w:r w:rsidRPr="00131AE7">
        <w:instrText>SEQ REF</w:instrText>
      </w:r>
      <w:r w:rsidRPr="00131AE7">
        <w:fldChar w:fldCharType="separate"/>
      </w:r>
      <w:r w:rsidRPr="00131AE7">
        <w:t>13</w:t>
      </w:r>
      <w:r w:rsidRPr="00131AE7">
        <w:fldChar w:fldCharType="end"/>
      </w:r>
      <w:bookmarkEnd w:id="44"/>
      <w:r w:rsidRPr="00131AE7">
        <w:t>]</w:t>
      </w:r>
      <w:r w:rsidRPr="00131AE7">
        <w:tab/>
        <w:t>Recommendation ITU-T X.696 (2015): "Information technology - ASN.1 encoding rules: Specification of Octet Encoding Rules (OER)".</w:t>
      </w:r>
    </w:p>
    <w:p w14:paraId="5C4F8E1C" w14:textId="77777777" w:rsidR="00EE0C83" w:rsidRPr="00131AE7" w:rsidRDefault="00EE0C83" w:rsidP="003B0813">
      <w:pPr>
        <w:pStyle w:val="Heading2"/>
      </w:pPr>
      <w:bookmarkStart w:id="45" w:name="_Toc72306261"/>
      <w:bookmarkStart w:id="46" w:name="_Toc72306342"/>
      <w:r w:rsidRPr="00131AE7">
        <w:t>2.2</w:t>
      </w:r>
      <w:r w:rsidRPr="00131AE7">
        <w:tab/>
        <w:t>Informative references</w:t>
      </w:r>
      <w:bookmarkEnd w:id="45"/>
      <w:bookmarkEnd w:id="46"/>
    </w:p>
    <w:p w14:paraId="730BBBC9" w14:textId="77777777" w:rsidR="00E40B1F" w:rsidRPr="00131AE7" w:rsidRDefault="00E40B1F" w:rsidP="00E40B1F">
      <w:r w:rsidRPr="00131AE7">
        <w:t>References are either specific (identified by date of publication and/or edition number or version number) or non</w:t>
      </w:r>
      <w:r w:rsidRPr="00131AE7">
        <w:noBreakHyphen/>
        <w:t>specific. For specific references, only the cited version applies. For non-specific references, the latest version of the referenced document (including any amendments) applies.</w:t>
      </w:r>
    </w:p>
    <w:p w14:paraId="242FF247" w14:textId="77777777" w:rsidR="00E40B1F" w:rsidRPr="00131AE7" w:rsidRDefault="00E40B1F" w:rsidP="00E40B1F">
      <w:pPr>
        <w:pStyle w:val="NO"/>
      </w:pPr>
      <w:r w:rsidRPr="00131AE7">
        <w:t>NOTE:</w:t>
      </w:r>
      <w:r w:rsidRPr="00131AE7">
        <w:tab/>
        <w:t>While any hyperlinks included in this clause were valid at the time of publication, ETSI cannot guarantee their long term validity.</w:t>
      </w:r>
    </w:p>
    <w:p w14:paraId="5E6E42C4" w14:textId="77777777" w:rsidR="00E40B1F" w:rsidRPr="00131AE7" w:rsidRDefault="00E40B1F" w:rsidP="00E40B1F">
      <w:pPr>
        <w:rPr>
          <w:lang w:eastAsia="en-GB"/>
        </w:rPr>
      </w:pPr>
      <w:r w:rsidRPr="00131AE7">
        <w:rPr>
          <w:lang w:eastAsia="en-GB"/>
        </w:rPr>
        <w:t xml:space="preserve">The following referenced documents are </w:t>
      </w:r>
      <w:r w:rsidRPr="00131AE7">
        <w:t>not necessary for the application of the present document but they assist the user with regard to a particular subject area</w:t>
      </w:r>
      <w:r w:rsidRPr="00131AE7">
        <w:rPr>
          <w:lang w:eastAsia="en-GB"/>
        </w:rPr>
        <w:t>.</w:t>
      </w:r>
    </w:p>
    <w:p w14:paraId="47044327" w14:textId="56649A84" w:rsidR="00EC1B9E" w:rsidRPr="00131AE7" w:rsidRDefault="005602DA" w:rsidP="005602DA">
      <w:pPr>
        <w:pStyle w:val="EX"/>
      </w:pPr>
      <w:r w:rsidRPr="00131AE7">
        <w:t>[</w:t>
      </w:r>
      <w:bookmarkStart w:id="47" w:name="REF_ISO8601"/>
      <w:r w:rsidRPr="00131AE7">
        <w:t>i.</w:t>
      </w:r>
      <w:r w:rsidRPr="00131AE7">
        <w:fldChar w:fldCharType="begin"/>
      </w:r>
      <w:r w:rsidRPr="00131AE7">
        <w:instrText>SEQ REFI</w:instrText>
      </w:r>
      <w:r w:rsidRPr="00131AE7">
        <w:fldChar w:fldCharType="separate"/>
      </w:r>
      <w:r w:rsidRPr="00131AE7">
        <w:t>1</w:t>
      </w:r>
      <w:r w:rsidRPr="00131AE7">
        <w:fldChar w:fldCharType="end"/>
      </w:r>
      <w:bookmarkEnd w:id="47"/>
      <w:r w:rsidRPr="00131AE7">
        <w:t>]</w:t>
      </w:r>
      <w:r w:rsidRPr="00131AE7">
        <w:tab/>
        <w:t>ISO 8601 (2004): "Data elements and interchange formats - Information interchange - Representation of dates and times".</w:t>
      </w:r>
    </w:p>
    <w:p w14:paraId="099102DE" w14:textId="1B58DE1D" w:rsidR="001D0516" w:rsidRPr="00131AE7" w:rsidRDefault="005602DA" w:rsidP="005602DA">
      <w:pPr>
        <w:pStyle w:val="EX"/>
      </w:pPr>
      <w:r w:rsidRPr="00131AE7">
        <w:t>[</w:t>
      </w:r>
      <w:bookmarkStart w:id="48" w:name="REF_ES201873_10"/>
      <w:r w:rsidRPr="00131AE7">
        <w:t>i.</w:t>
      </w:r>
      <w:r w:rsidRPr="00131AE7">
        <w:fldChar w:fldCharType="begin"/>
      </w:r>
      <w:r w:rsidRPr="00131AE7">
        <w:instrText>SEQ REFI</w:instrText>
      </w:r>
      <w:r w:rsidRPr="00131AE7">
        <w:fldChar w:fldCharType="separate"/>
      </w:r>
      <w:r w:rsidRPr="00131AE7">
        <w:t>2</w:t>
      </w:r>
      <w:r w:rsidRPr="00131AE7">
        <w:fldChar w:fldCharType="end"/>
      </w:r>
      <w:bookmarkEnd w:id="48"/>
      <w:r w:rsidRPr="00131AE7">
        <w:t>]</w:t>
      </w:r>
      <w:r w:rsidRPr="00131AE7">
        <w:tab/>
        <w:t>ETSI ES 201 873-10: "Methods for Testing and Specification (MTS); The Testing and Test Control Notation version 3; Part 10: TTCN-3 Documentation Comment Specification".</w:t>
      </w:r>
    </w:p>
    <w:p w14:paraId="1B27AE01" w14:textId="5995AF5E" w:rsidR="007A3EFA" w:rsidRPr="00131AE7" w:rsidRDefault="005602DA" w:rsidP="005602DA">
      <w:pPr>
        <w:pStyle w:val="EX"/>
      </w:pPr>
      <w:r w:rsidRPr="00131AE7">
        <w:t>[</w:t>
      </w:r>
      <w:bookmarkStart w:id="49" w:name="REF_ISO3166_1"/>
      <w:r w:rsidRPr="00131AE7">
        <w:t>i.</w:t>
      </w:r>
      <w:r w:rsidRPr="00131AE7">
        <w:fldChar w:fldCharType="begin"/>
      </w:r>
      <w:r w:rsidRPr="00131AE7">
        <w:instrText>SEQ REFI</w:instrText>
      </w:r>
      <w:r w:rsidRPr="00131AE7">
        <w:fldChar w:fldCharType="separate"/>
      </w:r>
      <w:r w:rsidRPr="00131AE7">
        <w:t>3</w:t>
      </w:r>
      <w:r w:rsidRPr="00131AE7">
        <w:fldChar w:fldCharType="end"/>
      </w:r>
      <w:bookmarkEnd w:id="49"/>
      <w:r w:rsidRPr="00131AE7">
        <w:t>]</w:t>
      </w:r>
      <w:r w:rsidRPr="00131AE7">
        <w:tab/>
        <w:t>ISO 3166-1: "Codes for the representation of names of countries and their subdivisions - Part 1: Country codes".</w:t>
      </w:r>
    </w:p>
    <w:p w14:paraId="5C4B2E69" w14:textId="20DE5A76" w:rsidR="000C7FD7" w:rsidRPr="00131AE7" w:rsidRDefault="005602DA" w:rsidP="005602DA">
      <w:pPr>
        <w:pStyle w:val="EX"/>
      </w:pPr>
      <w:r w:rsidRPr="00131AE7">
        <w:t>[</w:t>
      </w:r>
      <w:bookmarkStart w:id="50" w:name="REF_ITU_TX121"/>
      <w:r w:rsidRPr="00131AE7">
        <w:t>i.</w:t>
      </w:r>
      <w:r w:rsidRPr="00131AE7">
        <w:fldChar w:fldCharType="begin"/>
      </w:r>
      <w:r w:rsidRPr="00131AE7">
        <w:instrText>SEQ REFI</w:instrText>
      </w:r>
      <w:r w:rsidRPr="00131AE7">
        <w:fldChar w:fldCharType="separate"/>
      </w:r>
      <w:r w:rsidRPr="00131AE7">
        <w:t>4</w:t>
      </w:r>
      <w:r w:rsidRPr="00131AE7">
        <w:fldChar w:fldCharType="end"/>
      </w:r>
      <w:bookmarkEnd w:id="50"/>
      <w:r w:rsidRPr="00131AE7">
        <w:t>]</w:t>
      </w:r>
      <w:r w:rsidRPr="00131AE7">
        <w:tab/>
        <w:t>Recommendation ITU-T X.121: "Public data networks - Network aspects - International numbering plan for public data networks".</w:t>
      </w:r>
    </w:p>
    <w:p w14:paraId="4B404803" w14:textId="77777777" w:rsidR="00DF650F" w:rsidRPr="00131AE7" w:rsidRDefault="00DF650F" w:rsidP="00DF650F">
      <w:pPr>
        <w:pStyle w:val="NO"/>
      </w:pPr>
      <w:r w:rsidRPr="00131AE7">
        <w:t>NOTE:</w:t>
      </w:r>
      <w:r w:rsidRPr="00131AE7">
        <w:tab/>
        <w:t xml:space="preserve">References to Recommendations </w:t>
      </w:r>
      <w:r w:rsidR="006B0078" w:rsidRPr="00131AE7">
        <w:t xml:space="preserve">ITU-T </w:t>
      </w:r>
      <w:r w:rsidRPr="00131AE7">
        <w:t>include the Recommendation and all Amendments and Corrigenda published to the Recommendation except when specified otherwise in other parts of the present document.</w:t>
      </w:r>
    </w:p>
    <w:p w14:paraId="7C177B12" w14:textId="3FEBA299" w:rsidR="00577528" w:rsidRPr="00131AE7" w:rsidRDefault="005602DA" w:rsidP="005602DA">
      <w:pPr>
        <w:pStyle w:val="EX"/>
      </w:pPr>
      <w:r w:rsidRPr="00131AE7">
        <w:t>[</w:t>
      </w:r>
      <w:bookmarkStart w:id="51" w:name="REF_ITU_TX208"/>
      <w:r w:rsidRPr="00131AE7">
        <w:t>i.</w:t>
      </w:r>
      <w:r w:rsidRPr="00131AE7">
        <w:fldChar w:fldCharType="begin"/>
      </w:r>
      <w:r w:rsidRPr="00131AE7">
        <w:instrText>SEQ REFI</w:instrText>
      </w:r>
      <w:r w:rsidRPr="00131AE7">
        <w:fldChar w:fldCharType="separate"/>
      </w:r>
      <w:r w:rsidRPr="00131AE7">
        <w:t>5</w:t>
      </w:r>
      <w:r w:rsidRPr="00131AE7">
        <w:fldChar w:fldCharType="end"/>
      </w:r>
      <w:bookmarkEnd w:id="51"/>
      <w:r w:rsidRPr="00131AE7">
        <w:t>]</w:t>
      </w:r>
      <w:r w:rsidRPr="00131AE7">
        <w:tab/>
        <w:t>Recommendation ITU-T X.208: "Specification of Abstract Syntax Notation One (ASN.1)" (Blue Book).</w:t>
      </w:r>
    </w:p>
    <w:p w14:paraId="2BD95588" w14:textId="1EBBCB52" w:rsidR="00577528" w:rsidRPr="00131AE7" w:rsidRDefault="005602DA" w:rsidP="005602DA">
      <w:pPr>
        <w:pStyle w:val="EX"/>
      </w:pPr>
      <w:r w:rsidRPr="00131AE7">
        <w:t>[</w:t>
      </w:r>
      <w:bookmarkStart w:id="52" w:name="REF_ITU_TX680_19"/>
      <w:r w:rsidRPr="00131AE7">
        <w:t>i.</w:t>
      </w:r>
      <w:r w:rsidRPr="00131AE7">
        <w:fldChar w:fldCharType="begin"/>
      </w:r>
      <w:r w:rsidRPr="00131AE7">
        <w:instrText>SEQ REFI</w:instrText>
      </w:r>
      <w:r w:rsidRPr="00131AE7">
        <w:fldChar w:fldCharType="separate"/>
      </w:r>
      <w:r w:rsidRPr="00131AE7">
        <w:t>6</w:t>
      </w:r>
      <w:r w:rsidRPr="00131AE7">
        <w:fldChar w:fldCharType="end"/>
      </w:r>
      <w:bookmarkEnd w:id="52"/>
      <w:r w:rsidRPr="00131AE7">
        <w:t>]</w:t>
      </w:r>
      <w:r w:rsidRPr="00131AE7">
        <w:tab/>
        <w:t>Recommendation ITU-T X.680 (1994): "Information technology - Abstract Syntax Notation One (ASN.1): Specification of basic notation".</w:t>
      </w:r>
    </w:p>
    <w:p w14:paraId="4BB2FCC6" w14:textId="37BFE0B7" w:rsidR="00577528" w:rsidRPr="00131AE7" w:rsidRDefault="005602DA" w:rsidP="005602DA">
      <w:pPr>
        <w:pStyle w:val="EX"/>
      </w:pPr>
      <w:r w:rsidRPr="00131AE7">
        <w:t>[</w:t>
      </w:r>
      <w:bookmarkStart w:id="53" w:name="REF_ITU_TX680_20"/>
      <w:r w:rsidRPr="00131AE7">
        <w:t>i.</w:t>
      </w:r>
      <w:r w:rsidRPr="00131AE7">
        <w:fldChar w:fldCharType="begin"/>
      </w:r>
      <w:r w:rsidRPr="00131AE7">
        <w:instrText>SEQ REFI</w:instrText>
      </w:r>
      <w:r w:rsidRPr="00131AE7">
        <w:fldChar w:fldCharType="separate"/>
      </w:r>
      <w:r w:rsidRPr="00131AE7">
        <w:t>7</w:t>
      </w:r>
      <w:r w:rsidRPr="00131AE7">
        <w:fldChar w:fldCharType="end"/>
      </w:r>
      <w:bookmarkEnd w:id="53"/>
      <w:r w:rsidRPr="00131AE7">
        <w:t>]</w:t>
      </w:r>
      <w:r w:rsidRPr="00131AE7">
        <w:tab/>
        <w:t>Recommendation ITU-T X.680 (1997): "Information technology - Abstract Syntax Notation One (ASN.1): Specification of basic notation".</w:t>
      </w:r>
    </w:p>
    <w:p w14:paraId="2C9824E0" w14:textId="785BE24D" w:rsidR="00577528" w:rsidRPr="00131AE7" w:rsidRDefault="005602DA" w:rsidP="005602DA">
      <w:pPr>
        <w:pStyle w:val="EX"/>
        <w:rPr>
          <w:color w:val="000000"/>
        </w:rPr>
      </w:pPr>
      <w:r w:rsidRPr="00131AE7">
        <w:t>[</w:t>
      </w:r>
      <w:bookmarkStart w:id="54" w:name="REF_ITU_TX680_21"/>
      <w:r w:rsidRPr="00131AE7">
        <w:t>i.</w:t>
      </w:r>
      <w:r w:rsidRPr="00131AE7">
        <w:fldChar w:fldCharType="begin"/>
      </w:r>
      <w:r w:rsidRPr="00131AE7">
        <w:instrText>SEQ REFI</w:instrText>
      </w:r>
      <w:r w:rsidRPr="00131AE7">
        <w:fldChar w:fldCharType="separate"/>
      </w:r>
      <w:r w:rsidRPr="00131AE7">
        <w:t>8</w:t>
      </w:r>
      <w:r w:rsidRPr="00131AE7">
        <w:fldChar w:fldCharType="end"/>
      </w:r>
      <w:bookmarkEnd w:id="54"/>
      <w:r w:rsidRPr="00131AE7">
        <w:t>]</w:t>
      </w:r>
      <w:r w:rsidRPr="00131AE7">
        <w:tab/>
        <w:t>Recommendation ITU-T X.680 (2002): "Information technology - Abstract Syntax Notation One (ASN.1): Specification of basic notation".</w:t>
      </w:r>
    </w:p>
    <w:p w14:paraId="63CB8342" w14:textId="163FC087" w:rsidR="00577528" w:rsidRPr="00131AE7" w:rsidRDefault="005602DA" w:rsidP="005602DA">
      <w:pPr>
        <w:pStyle w:val="EX"/>
      </w:pPr>
      <w:r w:rsidRPr="00131AE7">
        <w:t>[</w:t>
      </w:r>
      <w:bookmarkStart w:id="55" w:name="REF_ITU_TX681_22"/>
      <w:r w:rsidRPr="00131AE7">
        <w:t>i.</w:t>
      </w:r>
      <w:r w:rsidRPr="00131AE7">
        <w:fldChar w:fldCharType="begin"/>
      </w:r>
      <w:r w:rsidRPr="00131AE7">
        <w:instrText>SEQ REFI</w:instrText>
      </w:r>
      <w:r w:rsidRPr="00131AE7">
        <w:fldChar w:fldCharType="separate"/>
      </w:r>
      <w:r w:rsidRPr="00131AE7">
        <w:t>9</w:t>
      </w:r>
      <w:r w:rsidRPr="00131AE7">
        <w:fldChar w:fldCharType="end"/>
      </w:r>
      <w:bookmarkEnd w:id="55"/>
      <w:r w:rsidRPr="00131AE7">
        <w:t>]</w:t>
      </w:r>
      <w:r w:rsidRPr="00131AE7">
        <w:tab/>
        <w:t>Recommendation ITU-T X.681 (1994): "Information technology - Abstract Syntax Notation One (ASN.1): Information object specification".</w:t>
      </w:r>
    </w:p>
    <w:p w14:paraId="11776BAC" w14:textId="38E8AAA4" w:rsidR="00577528" w:rsidRPr="00131AE7" w:rsidRDefault="005602DA" w:rsidP="005602DA">
      <w:pPr>
        <w:pStyle w:val="EX"/>
      </w:pPr>
      <w:r w:rsidRPr="00131AE7">
        <w:t>[</w:t>
      </w:r>
      <w:bookmarkStart w:id="56" w:name="REF_ITU_TX681_23"/>
      <w:r w:rsidRPr="00131AE7">
        <w:t>i.</w:t>
      </w:r>
      <w:r w:rsidRPr="00131AE7">
        <w:fldChar w:fldCharType="begin"/>
      </w:r>
      <w:r w:rsidRPr="00131AE7">
        <w:instrText>SEQ REFI</w:instrText>
      </w:r>
      <w:r w:rsidRPr="00131AE7">
        <w:fldChar w:fldCharType="separate"/>
      </w:r>
      <w:r w:rsidRPr="00131AE7">
        <w:t>10</w:t>
      </w:r>
      <w:r w:rsidRPr="00131AE7">
        <w:fldChar w:fldCharType="end"/>
      </w:r>
      <w:bookmarkEnd w:id="56"/>
      <w:r w:rsidRPr="00131AE7">
        <w:t>]</w:t>
      </w:r>
      <w:r w:rsidRPr="00131AE7">
        <w:tab/>
        <w:t>Recommendation ITU-T X.681 (1997): "Information technology - Abstract Syntax Notation One (ASN.1): Information object specification".</w:t>
      </w:r>
    </w:p>
    <w:p w14:paraId="2D6A6028" w14:textId="04C1E914" w:rsidR="00577528" w:rsidRPr="00131AE7" w:rsidRDefault="005602DA" w:rsidP="005602DA">
      <w:pPr>
        <w:pStyle w:val="EX"/>
        <w:rPr>
          <w:color w:val="000000"/>
        </w:rPr>
      </w:pPr>
      <w:r w:rsidRPr="00131AE7">
        <w:t>[</w:t>
      </w:r>
      <w:bookmarkStart w:id="57" w:name="REF_ITU_TX681_24"/>
      <w:r w:rsidRPr="00131AE7">
        <w:t>i.</w:t>
      </w:r>
      <w:r w:rsidRPr="00131AE7">
        <w:fldChar w:fldCharType="begin"/>
      </w:r>
      <w:r w:rsidRPr="00131AE7">
        <w:instrText>SEQ REFI</w:instrText>
      </w:r>
      <w:r w:rsidRPr="00131AE7">
        <w:fldChar w:fldCharType="separate"/>
      </w:r>
      <w:r w:rsidRPr="00131AE7">
        <w:t>11</w:t>
      </w:r>
      <w:r w:rsidRPr="00131AE7">
        <w:fldChar w:fldCharType="end"/>
      </w:r>
      <w:bookmarkEnd w:id="57"/>
      <w:r w:rsidRPr="00131AE7">
        <w:t>]</w:t>
      </w:r>
      <w:r w:rsidRPr="00131AE7">
        <w:tab/>
        <w:t>Recommendation ITU-T X.681 (2002): "Information technology - Abstract Syntax Notation One (ASN.1): Information object specification".</w:t>
      </w:r>
    </w:p>
    <w:p w14:paraId="64F79A9F" w14:textId="7E89F948" w:rsidR="00577528" w:rsidRPr="00131AE7" w:rsidRDefault="005602DA" w:rsidP="005602DA">
      <w:pPr>
        <w:pStyle w:val="EX"/>
      </w:pPr>
      <w:r w:rsidRPr="00131AE7">
        <w:t>[</w:t>
      </w:r>
      <w:bookmarkStart w:id="58" w:name="REF_ITU_TX682_25"/>
      <w:r w:rsidRPr="00131AE7">
        <w:t>i.</w:t>
      </w:r>
      <w:r w:rsidRPr="00131AE7">
        <w:fldChar w:fldCharType="begin"/>
      </w:r>
      <w:r w:rsidRPr="00131AE7">
        <w:instrText>SEQ REFI</w:instrText>
      </w:r>
      <w:r w:rsidRPr="00131AE7">
        <w:fldChar w:fldCharType="separate"/>
      </w:r>
      <w:r w:rsidRPr="00131AE7">
        <w:t>12</w:t>
      </w:r>
      <w:r w:rsidRPr="00131AE7">
        <w:fldChar w:fldCharType="end"/>
      </w:r>
      <w:bookmarkEnd w:id="58"/>
      <w:r w:rsidRPr="00131AE7">
        <w:t>]</w:t>
      </w:r>
      <w:r w:rsidRPr="00131AE7">
        <w:tab/>
        <w:t>Recommendation ITU-T X.682 (1994): "Information technology - Abstract Syntax Notation One (ASN.1): Constraint specification".</w:t>
      </w:r>
    </w:p>
    <w:p w14:paraId="09F3B988" w14:textId="798E54FA" w:rsidR="00577528" w:rsidRPr="00131AE7" w:rsidRDefault="005602DA" w:rsidP="005602DA">
      <w:pPr>
        <w:pStyle w:val="EX"/>
      </w:pPr>
      <w:r w:rsidRPr="00131AE7">
        <w:t>[</w:t>
      </w:r>
      <w:bookmarkStart w:id="59" w:name="REF_ITU_TX682_26"/>
      <w:r w:rsidRPr="00131AE7">
        <w:t>i.</w:t>
      </w:r>
      <w:r w:rsidRPr="00131AE7">
        <w:fldChar w:fldCharType="begin"/>
      </w:r>
      <w:r w:rsidRPr="00131AE7">
        <w:instrText>SEQ REFI</w:instrText>
      </w:r>
      <w:r w:rsidRPr="00131AE7">
        <w:fldChar w:fldCharType="separate"/>
      </w:r>
      <w:r w:rsidRPr="00131AE7">
        <w:t>13</w:t>
      </w:r>
      <w:r w:rsidRPr="00131AE7">
        <w:fldChar w:fldCharType="end"/>
      </w:r>
      <w:bookmarkEnd w:id="59"/>
      <w:r w:rsidRPr="00131AE7">
        <w:t>]</w:t>
      </w:r>
      <w:r w:rsidRPr="00131AE7">
        <w:tab/>
        <w:t>Recommendation ITU-T X.682 (1997): "Information technology - Abstract Syntax Notation One (ASN.1): Constraint specification".</w:t>
      </w:r>
    </w:p>
    <w:p w14:paraId="66213BDE" w14:textId="1C50B439" w:rsidR="00577528" w:rsidRPr="00131AE7" w:rsidRDefault="005602DA" w:rsidP="005602DA">
      <w:pPr>
        <w:pStyle w:val="EX"/>
      </w:pPr>
      <w:r w:rsidRPr="00131AE7">
        <w:t>[</w:t>
      </w:r>
      <w:bookmarkStart w:id="60" w:name="REF_ITU_TX682_27"/>
      <w:r w:rsidRPr="00131AE7">
        <w:t>i.</w:t>
      </w:r>
      <w:r w:rsidRPr="00131AE7">
        <w:fldChar w:fldCharType="begin"/>
      </w:r>
      <w:r w:rsidRPr="00131AE7">
        <w:instrText>SEQ REFI</w:instrText>
      </w:r>
      <w:r w:rsidRPr="00131AE7">
        <w:fldChar w:fldCharType="separate"/>
      </w:r>
      <w:r w:rsidRPr="00131AE7">
        <w:t>14</w:t>
      </w:r>
      <w:r w:rsidRPr="00131AE7">
        <w:fldChar w:fldCharType="end"/>
      </w:r>
      <w:bookmarkEnd w:id="60"/>
      <w:r w:rsidRPr="00131AE7">
        <w:t>]</w:t>
      </w:r>
      <w:r w:rsidRPr="00131AE7">
        <w:tab/>
        <w:t>Recommendation ITU-T X.682 (2002): "Information technology - Abstract Syntax Notation One (ASN.1): Constraint specification".</w:t>
      </w:r>
    </w:p>
    <w:p w14:paraId="2402ACF6" w14:textId="2452F674" w:rsidR="00577528" w:rsidRPr="00131AE7" w:rsidRDefault="005602DA" w:rsidP="005602DA">
      <w:pPr>
        <w:pStyle w:val="EX"/>
      </w:pPr>
      <w:r w:rsidRPr="00131AE7">
        <w:t>[</w:t>
      </w:r>
      <w:bookmarkStart w:id="61" w:name="REF_ITU_TX683_28"/>
      <w:r w:rsidRPr="00131AE7">
        <w:t>i.</w:t>
      </w:r>
      <w:r w:rsidRPr="00131AE7">
        <w:fldChar w:fldCharType="begin"/>
      </w:r>
      <w:r w:rsidRPr="00131AE7">
        <w:instrText>SEQ REFI</w:instrText>
      </w:r>
      <w:r w:rsidRPr="00131AE7">
        <w:fldChar w:fldCharType="separate"/>
      </w:r>
      <w:r w:rsidRPr="00131AE7">
        <w:t>15</w:t>
      </w:r>
      <w:r w:rsidRPr="00131AE7">
        <w:fldChar w:fldCharType="end"/>
      </w:r>
      <w:bookmarkEnd w:id="61"/>
      <w:r w:rsidRPr="00131AE7">
        <w:t>]</w:t>
      </w:r>
      <w:r w:rsidRPr="00131AE7">
        <w:tab/>
        <w:t>Recommendation ITU-T X.683 (1994): "Information technology - Abstract Syntax Notation One (ASN.1): Parameterization of ASN.1 specifications".</w:t>
      </w:r>
    </w:p>
    <w:p w14:paraId="15B20FC5" w14:textId="416A9B9E" w:rsidR="00577528" w:rsidRPr="00131AE7" w:rsidRDefault="005602DA" w:rsidP="005602DA">
      <w:pPr>
        <w:pStyle w:val="EX"/>
      </w:pPr>
      <w:r w:rsidRPr="00131AE7">
        <w:lastRenderedPageBreak/>
        <w:t>[</w:t>
      </w:r>
      <w:bookmarkStart w:id="62" w:name="REF_ITU_TX683_29"/>
      <w:r w:rsidRPr="00131AE7">
        <w:t>i.</w:t>
      </w:r>
      <w:r w:rsidRPr="00131AE7">
        <w:fldChar w:fldCharType="begin"/>
      </w:r>
      <w:r w:rsidRPr="00131AE7">
        <w:instrText>SEQ REFI</w:instrText>
      </w:r>
      <w:r w:rsidRPr="00131AE7">
        <w:fldChar w:fldCharType="separate"/>
      </w:r>
      <w:r w:rsidRPr="00131AE7">
        <w:t>16</w:t>
      </w:r>
      <w:r w:rsidRPr="00131AE7">
        <w:fldChar w:fldCharType="end"/>
      </w:r>
      <w:bookmarkEnd w:id="62"/>
      <w:r w:rsidRPr="00131AE7">
        <w:t>]</w:t>
      </w:r>
      <w:r w:rsidRPr="00131AE7">
        <w:tab/>
        <w:t>Recommendation ITU-T X.683 (1997): "Information technology - Abstract Syntax Notation One (ASN.1): Parameterization of ASN.1 specifications".</w:t>
      </w:r>
    </w:p>
    <w:p w14:paraId="6B13A718" w14:textId="78251717" w:rsidR="00577528" w:rsidRPr="00131AE7" w:rsidRDefault="005602DA" w:rsidP="005602DA">
      <w:pPr>
        <w:pStyle w:val="EX"/>
      </w:pPr>
      <w:r w:rsidRPr="00131AE7">
        <w:t>[</w:t>
      </w:r>
      <w:bookmarkStart w:id="63" w:name="REF_ITU_TX683_30"/>
      <w:r w:rsidRPr="00131AE7">
        <w:t>i.</w:t>
      </w:r>
      <w:r w:rsidRPr="00131AE7">
        <w:fldChar w:fldCharType="begin"/>
      </w:r>
      <w:r w:rsidRPr="00131AE7">
        <w:instrText>SEQ REFI</w:instrText>
      </w:r>
      <w:r w:rsidRPr="00131AE7">
        <w:fldChar w:fldCharType="separate"/>
      </w:r>
      <w:r w:rsidRPr="00131AE7">
        <w:t>17</w:t>
      </w:r>
      <w:r w:rsidRPr="00131AE7">
        <w:fldChar w:fldCharType="end"/>
      </w:r>
      <w:bookmarkEnd w:id="63"/>
      <w:r w:rsidRPr="00131AE7">
        <w:t>]</w:t>
      </w:r>
      <w:r w:rsidRPr="00131AE7">
        <w:tab/>
        <w:t>Recommendation ITU-T X.683 (2002): "Information technology - Abstract Syntax Notation One (ASN.1): Parameterization of ASN.1 specifications".</w:t>
      </w:r>
    </w:p>
    <w:p w14:paraId="6BFE3C33" w14:textId="64DEB909" w:rsidR="00577528" w:rsidRPr="00131AE7" w:rsidRDefault="005602DA" w:rsidP="005602DA">
      <w:pPr>
        <w:pStyle w:val="EX"/>
        <w:rPr>
          <w:color w:val="000000"/>
        </w:rPr>
      </w:pPr>
      <w:r w:rsidRPr="00131AE7">
        <w:t>[</w:t>
      </w:r>
      <w:bookmarkStart w:id="64" w:name="REF_ITU_TX690_31"/>
      <w:r w:rsidRPr="00131AE7">
        <w:t>i.</w:t>
      </w:r>
      <w:r w:rsidRPr="00131AE7">
        <w:fldChar w:fldCharType="begin"/>
      </w:r>
      <w:r w:rsidRPr="00131AE7">
        <w:instrText>SEQ REFI</w:instrText>
      </w:r>
      <w:r w:rsidRPr="00131AE7">
        <w:fldChar w:fldCharType="separate"/>
      </w:r>
      <w:r w:rsidRPr="00131AE7">
        <w:t>18</w:t>
      </w:r>
      <w:r w:rsidRPr="00131AE7">
        <w:fldChar w:fldCharType="end"/>
      </w:r>
      <w:bookmarkEnd w:id="64"/>
      <w:r w:rsidRPr="00131AE7">
        <w:t>]</w:t>
      </w:r>
      <w:r w:rsidRPr="00131AE7">
        <w:tab/>
        <w:t>Recommendation ITU-T X.690 (2002): "Information technology - ASN.1 encoding rules: Specification of Basic Encoding Rules (BER), Canonical Encoding Rules (CER) and Distinguished Encoding Rules (DER)".</w:t>
      </w:r>
    </w:p>
    <w:p w14:paraId="135873BB" w14:textId="7D010AAB" w:rsidR="00577528" w:rsidRPr="00131AE7" w:rsidRDefault="005602DA" w:rsidP="005602DA">
      <w:pPr>
        <w:pStyle w:val="EX"/>
      </w:pPr>
      <w:r w:rsidRPr="00131AE7">
        <w:t>[</w:t>
      </w:r>
      <w:bookmarkStart w:id="65" w:name="REF_ITU_TX691_32"/>
      <w:r w:rsidRPr="00131AE7">
        <w:t>i.</w:t>
      </w:r>
      <w:r w:rsidRPr="00131AE7">
        <w:fldChar w:fldCharType="begin"/>
      </w:r>
      <w:r w:rsidRPr="00131AE7">
        <w:instrText>SEQ REFI</w:instrText>
      </w:r>
      <w:r w:rsidRPr="00131AE7">
        <w:fldChar w:fldCharType="separate"/>
      </w:r>
      <w:r w:rsidRPr="00131AE7">
        <w:t>19</w:t>
      </w:r>
      <w:r w:rsidRPr="00131AE7">
        <w:fldChar w:fldCharType="end"/>
      </w:r>
      <w:bookmarkEnd w:id="65"/>
      <w:r w:rsidRPr="00131AE7">
        <w:t>]</w:t>
      </w:r>
      <w:r w:rsidRPr="00131AE7">
        <w:tab/>
        <w:t>Recommendation ITU-T X.691 (2002): "Information technology - ASN.1 encoding rules: Specification of Packed Encoding Rules (PER)".</w:t>
      </w:r>
    </w:p>
    <w:p w14:paraId="435C8282" w14:textId="60603405" w:rsidR="00524262" w:rsidRPr="00131AE7" w:rsidRDefault="005602DA" w:rsidP="005602DA">
      <w:pPr>
        <w:pStyle w:val="EX"/>
        <w:rPr>
          <w:bCs/>
        </w:rPr>
      </w:pPr>
      <w:r w:rsidRPr="00131AE7">
        <w:t>[</w:t>
      </w:r>
      <w:bookmarkStart w:id="66" w:name="REF_ES202781"/>
      <w:r w:rsidRPr="00131AE7">
        <w:t>i.</w:t>
      </w:r>
      <w:r w:rsidRPr="00131AE7">
        <w:fldChar w:fldCharType="begin"/>
      </w:r>
      <w:r w:rsidRPr="00131AE7">
        <w:instrText>SEQ REFI</w:instrText>
      </w:r>
      <w:r w:rsidRPr="00131AE7">
        <w:fldChar w:fldCharType="separate"/>
      </w:r>
      <w:r w:rsidRPr="00131AE7">
        <w:t>20</w:t>
      </w:r>
      <w:r w:rsidRPr="00131AE7">
        <w:fldChar w:fldCharType="end"/>
      </w:r>
      <w:bookmarkEnd w:id="66"/>
      <w:r w:rsidRPr="00131AE7">
        <w:t>]</w:t>
      </w:r>
      <w:r w:rsidRPr="00131AE7">
        <w:tab/>
        <w:t>ETSI ES 202 781: "Methods for Testing and Specification (MTS); The Testing and Test Control Notation version 3; TTCN-3 Language Extensions: Configuration and Deployment Support".</w:t>
      </w:r>
    </w:p>
    <w:p w14:paraId="4F078A32" w14:textId="19CC3184" w:rsidR="00524262" w:rsidRPr="00131AE7" w:rsidRDefault="005602DA" w:rsidP="005602DA">
      <w:pPr>
        <w:pStyle w:val="EX"/>
        <w:rPr>
          <w:bCs/>
        </w:rPr>
      </w:pPr>
      <w:r w:rsidRPr="00131AE7">
        <w:t>[</w:t>
      </w:r>
      <w:bookmarkStart w:id="67" w:name="REF_ES202782"/>
      <w:r w:rsidRPr="00131AE7">
        <w:t>i.</w:t>
      </w:r>
      <w:r w:rsidRPr="00131AE7">
        <w:fldChar w:fldCharType="begin"/>
      </w:r>
      <w:r w:rsidRPr="00131AE7">
        <w:instrText>SEQ REFI</w:instrText>
      </w:r>
      <w:r w:rsidRPr="00131AE7">
        <w:fldChar w:fldCharType="separate"/>
      </w:r>
      <w:r w:rsidRPr="00131AE7">
        <w:t>21</w:t>
      </w:r>
      <w:r w:rsidRPr="00131AE7">
        <w:fldChar w:fldCharType="end"/>
      </w:r>
      <w:bookmarkEnd w:id="67"/>
      <w:r w:rsidRPr="00131AE7">
        <w:t>]</w:t>
      </w:r>
      <w:r w:rsidRPr="00131AE7">
        <w:tab/>
        <w:t>ETSI ES 202 782: "Methods for Testing and Specification (MTS); The Testing and Test Control Notation version 3; TTCN-3 Language Extensions: TTCN-3 Performance and Real Time Testing".</w:t>
      </w:r>
    </w:p>
    <w:p w14:paraId="6F4D7940" w14:textId="3439DA0E" w:rsidR="00F913B3" w:rsidRPr="00131AE7" w:rsidRDefault="005602DA" w:rsidP="005602DA">
      <w:pPr>
        <w:pStyle w:val="EX"/>
      </w:pPr>
      <w:r w:rsidRPr="00131AE7">
        <w:t>[</w:t>
      </w:r>
      <w:bookmarkStart w:id="68" w:name="REF_ES202784"/>
      <w:r w:rsidRPr="00131AE7">
        <w:t>i.</w:t>
      </w:r>
      <w:r w:rsidRPr="00131AE7">
        <w:fldChar w:fldCharType="begin"/>
      </w:r>
      <w:r w:rsidRPr="00131AE7">
        <w:instrText>SEQ REFI</w:instrText>
      </w:r>
      <w:r w:rsidRPr="00131AE7">
        <w:fldChar w:fldCharType="separate"/>
      </w:r>
      <w:r w:rsidRPr="00131AE7">
        <w:t>22</w:t>
      </w:r>
      <w:r w:rsidRPr="00131AE7">
        <w:fldChar w:fldCharType="end"/>
      </w:r>
      <w:bookmarkEnd w:id="68"/>
      <w:r w:rsidRPr="00131AE7">
        <w:t>]</w:t>
      </w:r>
      <w:r w:rsidRPr="00131AE7">
        <w:tab/>
        <w:t>ETSI ES 202 784: "Methods for Testing and Specification (MTS); The Testing and Test Control Notation version 3; TTCN-3 Language Extensions: Advanced Parameterization".</w:t>
      </w:r>
    </w:p>
    <w:p w14:paraId="0A318B55" w14:textId="089243DE" w:rsidR="00F913B3" w:rsidRPr="00131AE7" w:rsidRDefault="005602DA" w:rsidP="005602DA">
      <w:pPr>
        <w:pStyle w:val="EX"/>
      </w:pPr>
      <w:r w:rsidRPr="00131AE7">
        <w:t>[</w:t>
      </w:r>
      <w:bookmarkStart w:id="69" w:name="REF_ES202785"/>
      <w:r w:rsidRPr="00131AE7">
        <w:t>i.</w:t>
      </w:r>
      <w:r w:rsidRPr="00131AE7">
        <w:fldChar w:fldCharType="begin"/>
      </w:r>
      <w:r w:rsidRPr="00131AE7">
        <w:instrText>SEQ REFI</w:instrText>
      </w:r>
      <w:r w:rsidRPr="00131AE7">
        <w:fldChar w:fldCharType="separate"/>
      </w:r>
      <w:r w:rsidRPr="00131AE7">
        <w:t>23</w:t>
      </w:r>
      <w:r w:rsidRPr="00131AE7">
        <w:fldChar w:fldCharType="end"/>
      </w:r>
      <w:bookmarkEnd w:id="69"/>
      <w:r w:rsidRPr="00131AE7">
        <w:t>]</w:t>
      </w:r>
      <w:r w:rsidRPr="00131AE7">
        <w:tab/>
        <w:t>ETSI ES 202 785: "Methods for Testing and Specification (MTS); The Testing and Test Control Notation version 3; TTCN-3 Language Extensions: Behaviour Types".</w:t>
      </w:r>
    </w:p>
    <w:p w14:paraId="29BAF1C1" w14:textId="6C083830" w:rsidR="008754BC" w:rsidRPr="00131AE7" w:rsidRDefault="005602DA" w:rsidP="005602DA">
      <w:pPr>
        <w:pStyle w:val="EX"/>
      </w:pPr>
      <w:r w:rsidRPr="00131AE7">
        <w:t>[</w:t>
      </w:r>
      <w:bookmarkStart w:id="70" w:name="REF_ES202786"/>
      <w:r w:rsidRPr="00131AE7">
        <w:t>i.</w:t>
      </w:r>
      <w:r w:rsidRPr="00131AE7">
        <w:fldChar w:fldCharType="begin"/>
      </w:r>
      <w:r w:rsidRPr="00131AE7">
        <w:instrText>SEQ REFI</w:instrText>
      </w:r>
      <w:r w:rsidRPr="00131AE7">
        <w:fldChar w:fldCharType="separate"/>
      </w:r>
      <w:r w:rsidRPr="00131AE7">
        <w:t>24</w:t>
      </w:r>
      <w:r w:rsidRPr="00131AE7">
        <w:fldChar w:fldCharType="end"/>
      </w:r>
      <w:bookmarkEnd w:id="70"/>
      <w:r w:rsidRPr="00131AE7">
        <w:t>]</w:t>
      </w:r>
      <w:r w:rsidRPr="00131AE7">
        <w:tab/>
        <w:t>ETSI ES 202 786: "Methods for Testing and Specification (MTS); The Testing and Test Control Notation version 3; TTCN-3 Language Extensions: Support of interfaces with continuous signals".</w:t>
      </w:r>
    </w:p>
    <w:p w14:paraId="03D94399" w14:textId="4710CC71" w:rsidR="00FA37DD" w:rsidRPr="00131AE7" w:rsidRDefault="005602DA" w:rsidP="005602DA">
      <w:pPr>
        <w:pStyle w:val="EX"/>
      </w:pPr>
      <w:r w:rsidRPr="00131AE7">
        <w:t>[</w:t>
      </w:r>
      <w:bookmarkStart w:id="71" w:name="REF_ES202789"/>
      <w:r w:rsidRPr="00131AE7">
        <w:t>i.</w:t>
      </w:r>
      <w:r w:rsidRPr="00131AE7">
        <w:fldChar w:fldCharType="begin"/>
      </w:r>
      <w:r w:rsidRPr="00131AE7">
        <w:instrText>SEQ REFI</w:instrText>
      </w:r>
      <w:r w:rsidRPr="00131AE7">
        <w:fldChar w:fldCharType="separate"/>
      </w:r>
      <w:r w:rsidRPr="00131AE7">
        <w:t>25</w:t>
      </w:r>
      <w:r w:rsidRPr="00131AE7">
        <w:fldChar w:fldCharType="end"/>
      </w:r>
      <w:bookmarkEnd w:id="71"/>
      <w:r w:rsidRPr="00131AE7">
        <w:t>]</w:t>
      </w:r>
      <w:r w:rsidRPr="00131AE7">
        <w:tab/>
        <w:t>ETSI ES 202 789: "Methods for Testing and Specification (MTS); The Testing and Test Control Notation version 3; TTCN-3 Language Extensions: Extended TRI".</w:t>
      </w:r>
    </w:p>
    <w:p w14:paraId="4102E6D3" w14:textId="73D1A421" w:rsidR="00C10F97" w:rsidRPr="00131AE7" w:rsidRDefault="005602DA" w:rsidP="005602DA">
      <w:pPr>
        <w:pStyle w:val="EX"/>
      </w:pPr>
      <w:r w:rsidRPr="00131AE7">
        <w:t>[</w:t>
      </w:r>
      <w:bookmarkStart w:id="72" w:name="REF_CCITTBLUEBOOK"/>
      <w:r w:rsidRPr="00131AE7">
        <w:t>i.</w:t>
      </w:r>
      <w:r w:rsidRPr="00131AE7">
        <w:fldChar w:fldCharType="begin"/>
      </w:r>
      <w:r w:rsidRPr="00131AE7">
        <w:instrText>SEQ REFI</w:instrText>
      </w:r>
      <w:r w:rsidRPr="00131AE7">
        <w:fldChar w:fldCharType="separate"/>
      </w:r>
      <w:r w:rsidRPr="00131AE7">
        <w:t>26</w:t>
      </w:r>
      <w:r w:rsidRPr="00131AE7">
        <w:fldChar w:fldCharType="end"/>
      </w:r>
      <w:bookmarkEnd w:id="72"/>
      <w:r w:rsidRPr="00131AE7">
        <w:t>]</w:t>
      </w:r>
      <w:r w:rsidRPr="00131AE7">
        <w:tab/>
        <w:t>CCITT Blue Book.</w:t>
      </w:r>
    </w:p>
    <w:p w14:paraId="275E06DE" w14:textId="05265A42" w:rsidR="00C10F97" w:rsidRPr="00131AE7" w:rsidRDefault="005602DA" w:rsidP="005602DA">
      <w:pPr>
        <w:pStyle w:val="EX"/>
      </w:pPr>
      <w:r w:rsidRPr="00131AE7">
        <w:t>[</w:t>
      </w:r>
      <w:bookmarkStart w:id="73" w:name="REF_ES201873_8"/>
      <w:r w:rsidRPr="00131AE7">
        <w:t>i.</w:t>
      </w:r>
      <w:r w:rsidRPr="00131AE7">
        <w:fldChar w:fldCharType="begin"/>
      </w:r>
      <w:r w:rsidRPr="00131AE7">
        <w:instrText>SEQ REFI</w:instrText>
      </w:r>
      <w:r w:rsidRPr="00131AE7">
        <w:fldChar w:fldCharType="separate"/>
      </w:r>
      <w:r w:rsidRPr="00131AE7">
        <w:t>27</w:t>
      </w:r>
      <w:r w:rsidRPr="00131AE7">
        <w:fldChar w:fldCharType="end"/>
      </w:r>
      <w:bookmarkEnd w:id="73"/>
      <w:r w:rsidRPr="00131AE7">
        <w:t>]</w:t>
      </w:r>
      <w:r w:rsidRPr="00131AE7">
        <w:tab/>
        <w:t>ETSI ES 201 873-8: "Methods for Testing and Specification (MTS); The Testing and Test Control Notation version 3; Part 8: The IDL to TTCN-3 Mapping".</w:t>
      </w:r>
    </w:p>
    <w:p w14:paraId="5D3A40CC" w14:textId="55F86BC6" w:rsidR="00C10F97" w:rsidRPr="00131AE7" w:rsidRDefault="005602DA" w:rsidP="005602DA">
      <w:pPr>
        <w:pStyle w:val="EX"/>
      </w:pPr>
      <w:r w:rsidRPr="00131AE7">
        <w:t>[</w:t>
      </w:r>
      <w:bookmarkStart w:id="74" w:name="REF_ES201873_9"/>
      <w:r w:rsidRPr="00131AE7">
        <w:t>i.</w:t>
      </w:r>
      <w:r w:rsidRPr="00131AE7">
        <w:fldChar w:fldCharType="begin"/>
      </w:r>
      <w:r w:rsidRPr="00131AE7">
        <w:instrText>SEQ REFI</w:instrText>
      </w:r>
      <w:r w:rsidRPr="00131AE7">
        <w:fldChar w:fldCharType="separate"/>
      </w:r>
      <w:r w:rsidRPr="00131AE7">
        <w:t>28</w:t>
      </w:r>
      <w:r w:rsidRPr="00131AE7">
        <w:fldChar w:fldCharType="end"/>
      </w:r>
      <w:bookmarkEnd w:id="74"/>
      <w:r w:rsidRPr="00131AE7">
        <w:t>]</w:t>
      </w:r>
      <w:r w:rsidRPr="00131AE7">
        <w:tab/>
        <w:t>ETSI ES 201 873-9: "Methods for Testing and Specification (MTS); The Testing and Test Control Notation version 3; Part 9: Using XML schema with TTCN-3".</w:t>
      </w:r>
    </w:p>
    <w:p w14:paraId="19E3E969" w14:textId="0FA1DAE8" w:rsidR="00C2703B" w:rsidRPr="00131AE7" w:rsidRDefault="005602DA" w:rsidP="005602DA">
      <w:pPr>
        <w:pStyle w:val="EX"/>
      </w:pPr>
      <w:r w:rsidRPr="00131AE7">
        <w:t>[</w:t>
      </w:r>
      <w:bookmarkStart w:id="75" w:name="REF_ES201873_11"/>
      <w:r w:rsidRPr="00131AE7">
        <w:t>i.</w:t>
      </w:r>
      <w:r w:rsidRPr="00131AE7">
        <w:fldChar w:fldCharType="begin"/>
      </w:r>
      <w:r w:rsidRPr="00131AE7">
        <w:instrText>SEQ REFI</w:instrText>
      </w:r>
      <w:r w:rsidRPr="00131AE7">
        <w:fldChar w:fldCharType="separate"/>
      </w:r>
      <w:r w:rsidRPr="00131AE7">
        <w:t>29</w:t>
      </w:r>
      <w:r w:rsidRPr="00131AE7">
        <w:fldChar w:fldCharType="end"/>
      </w:r>
      <w:bookmarkEnd w:id="75"/>
      <w:r w:rsidRPr="00131AE7">
        <w:t>]</w:t>
      </w:r>
      <w:r w:rsidRPr="00131AE7">
        <w:tab/>
        <w:t>ETSI ES 201 873-11: "Methods for Testing and Specification (MTS); The Testing and Test Control Notation version 3; Part 11: Using JSON with TTCN-3".</w:t>
      </w:r>
    </w:p>
    <w:p w14:paraId="577E1EF6" w14:textId="6E897CE8" w:rsidR="00C2703B" w:rsidRPr="00131AE7" w:rsidRDefault="005602DA" w:rsidP="005602DA">
      <w:pPr>
        <w:pStyle w:val="EX"/>
      </w:pPr>
      <w:r w:rsidRPr="00131AE7">
        <w:t>[</w:t>
      </w:r>
      <w:bookmarkStart w:id="76" w:name="REF_ES203022"/>
      <w:r w:rsidRPr="00131AE7">
        <w:t>i.</w:t>
      </w:r>
      <w:r w:rsidRPr="00131AE7">
        <w:fldChar w:fldCharType="begin"/>
      </w:r>
      <w:r w:rsidRPr="00131AE7">
        <w:instrText>SEQ REFI</w:instrText>
      </w:r>
      <w:r w:rsidRPr="00131AE7">
        <w:fldChar w:fldCharType="separate"/>
      </w:r>
      <w:r w:rsidRPr="00131AE7">
        <w:t>30</w:t>
      </w:r>
      <w:r w:rsidRPr="00131AE7">
        <w:fldChar w:fldCharType="end"/>
      </w:r>
      <w:bookmarkEnd w:id="76"/>
      <w:r w:rsidRPr="00131AE7">
        <w:t>]</w:t>
      </w:r>
      <w:r w:rsidRPr="00131AE7">
        <w:tab/>
        <w:t>ETSI ES 203 022: "Methods for Testing and Specification (MTS); The Testing and Test Control Notation version 3; TTCN-3 Language extension: Advanced Matching".</w:t>
      </w:r>
    </w:p>
    <w:p w14:paraId="1ED4BD42" w14:textId="79376318" w:rsidR="008754BC" w:rsidRPr="00131AE7" w:rsidRDefault="005602DA" w:rsidP="005602DA">
      <w:pPr>
        <w:pStyle w:val="EX"/>
      </w:pPr>
      <w:r w:rsidRPr="00131AE7">
        <w:t>[</w:t>
      </w:r>
      <w:bookmarkStart w:id="77" w:name="REF_ES203790"/>
      <w:r w:rsidRPr="00131AE7">
        <w:t>i.</w:t>
      </w:r>
      <w:r w:rsidRPr="00131AE7">
        <w:fldChar w:fldCharType="begin"/>
      </w:r>
      <w:r w:rsidRPr="00131AE7">
        <w:instrText>SEQ REFI</w:instrText>
      </w:r>
      <w:r w:rsidRPr="00131AE7">
        <w:fldChar w:fldCharType="separate"/>
      </w:r>
      <w:r w:rsidRPr="00131AE7">
        <w:t>31</w:t>
      </w:r>
      <w:r w:rsidRPr="00131AE7">
        <w:fldChar w:fldCharType="end"/>
      </w:r>
      <w:bookmarkEnd w:id="77"/>
      <w:r w:rsidRPr="00131AE7">
        <w:t>]</w:t>
      </w:r>
      <w:r w:rsidRPr="00131AE7">
        <w:tab/>
        <w:t>ETSI ES 203 790: "Methods for Testing and Specification (MTS); The Testing and Test Control Notation version 3; TTCN-3 Language Extensions: Object-Oriented Features".</w:t>
      </w:r>
    </w:p>
    <w:p w14:paraId="626D5D13" w14:textId="49C42BC6" w:rsidR="006E5591" w:rsidRPr="00131AE7" w:rsidRDefault="006E5591" w:rsidP="003B0813">
      <w:pPr>
        <w:pStyle w:val="Heading1"/>
      </w:pPr>
      <w:bookmarkStart w:id="78" w:name="_Toc72306262"/>
      <w:bookmarkStart w:id="79" w:name="_Toc72306343"/>
      <w:r w:rsidRPr="00131AE7">
        <w:t>3</w:t>
      </w:r>
      <w:r w:rsidRPr="00131AE7">
        <w:tab/>
        <w:t>Definition</w:t>
      </w:r>
      <w:r w:rsidR="002B534D" w:rsidRPr="00131AE7">
        <w:t xml:space="preserve"> of terms, symbols</w:t>
      </w:r>
      <w:r w:rsidRPr="00131AE7">
        <w:t xml:space="preserve"> and abbreviations</w:t>
      </w:r>
      <w:bookmarkEnd w:id="78"/>
      <w:bookmarkEnd w:id="79"/>
    </w:p>
    <w:p w14:paraId="1898826A" w14:textId="47A2EEF3" w:rsidR="006E5591" w:rsidRPr="00131AE7" w:rsidRDefault="006E5591" w:rsidP="003B0813">
      <w:pPr>
        <w:pStyle w:val="Heading2"/>
      </w:pPr>
      <w:bookmarkStart w:id="80" w:name="_Toc72306263"/>
      <w:bookmarkStart w:id="81" w:name="_Toc72306344"/>
      <w:r w:rsidRPr="00131AE7">
        <w:t>3.1</w:t>
      </w:r>
      <w:r w:rsidRPr="00131AE7">
        <w:tab/>
      </w:r>
      <w:r w:rsidR="002B534D" w:rsidRPr="00131AE7">
        <w:t>Terms</w:t>
      </w:r>
      <w:bookmarkEnd w:id="80"/>
      <w:bookmarkEnd w:id="81"/>
    </w:p>
    <w:p w14:paraId="2DCFCE30" w14:textId="6A5A391E" w:rsidR="006E5591" w:rsidRPr="00131AE7" w:rsidRDefault="006E5591">
      <w:r w:rsidRPr="00131AE7">
        <w:t xml:space="preserve">For the purposes of the present document, the terms given in </w:t>
      </w:r>
      <w:r w:rsidR="009F6143" w:rsidRPr="00131AE7">
        <w:t xml:space="preserve">ETSI </w:t>
      </w:r>
      <w:r w:rsidRPr="00131AE7">
        <w:t>ES 201 873-1</w:t>
      </w:r>
      <w:r w:rsidR="00620346" w:rsidRPr="00131AE7">
        <w:t xml:space="preserve"> [</w:t>
      </w:r>
      <w:r w:rsidR="00620346" w:rsidRPr="00131AE7">
        <w:fldChar w:fldCharType="begin"/>
      </w:r>
      <w:r w:rsidR="00620346" w:rsidRPr="00131AE7">
        <w:instrText>REF REF_ES201873_1</w:instrText>
      </w:r>
      <w:r w:rsidR="009F6143" w:rsidRPr="00131AE7">
        <w:instrText xml:space="preserve"> \h</w:instrText>
      </w:r>
      <w:r w:rsidR="0050463C" w:rsidRPr="00131AE7">
        <w:instrText xml:space="preserve"> \* MERGEFORMAT </w:instrText>
      </w:r>
      <w:r w:rsidR="00620346" w:rsidRPr="00131AE7">
        <w:fldChar w:fldCharType="separate"/>
      </w:r>
      <w:r w:rsidR="00AA1E5A" w:rsidRPr="00131AE7">
        <w:t>1</w:t>
      </w:r>
      <w:r w:rsidR="00620346" w:rsidRPr="00131AE7">
        <w:fldChar w:fldCharType="end"/>
      </w:r>
      <w:r w:rsidR="00620346" w:rsidRPr="00131AE7">
        <w:t>]</w:t>
      </w:r>
      <w:r w:rsidRPr="00131AE7">
        <w:t>,</w:t>
      </w:r>
      <w:r w:rsidR="003B5ADC" w:rsidRPr="00131AE7">
        <w:t xml:space="preserve"> </w:t>
      </w:r>
      <w:r w:rsidR="006B0078" w:rsidRPr="00131AE7">
        <w:t>Recommendation</w:t>
      </w:r>
      <w:r w:rsidR="006B2F90" w:rsidRPr="00131AE7">
        <w:t> </w:t>
      </w:r>
      <w:r w:rsidR="006B0078" w:rsidRPr="00131AE7">
        <w:t>ITU</w:t>
      </w:r>
      <w:r w:rsidR="00617999" w:rsidRPr="00131AE7">
        <w:noBreakHyphen/>
      </w:r>
      <w:r w:rsidR="006B0078" w:rsidRPr="00131AE7">
        <w:t>T</w:t>
      </w:r>
      <w:r w:rsidR="006B2F90" w:rsidRPr="00131AE7">
        <w:t> </w:t>
      </w:r>
      <w:r w:rsidRPr="00131AE7">
        <w:t>X.660</w:t>
      </w:r>
      <w:r w:rsidR="00617999" w:rsidRPr="00131AE7">
        <w:t> </w:t>
      </w:r>
      <w:r w:rsidR="00620346" w:rsidRPr="00131AE7">
        <w:t>[</w:t>
      </w:r>
      <w:r w:rsidR="00620346" w:rsidRPr="00131AE7">
        <w:fldChar w:fldCharType="begin"/>
      </w:r>
      <w:r w:rsidR="00620346" w:rsidRPr="00131AE7">
        <w:instrText>REF REF_ITU_TX660</w:instrText>
      </w:r>
      <w:r w:rsidR="009F6143" w:rsidRPr="00131AE7">
        <w:instrText xml:space="preserve"> \h</w:instrText>
      </w:r>
      <w:r w:rsidR="0050463C" w:rsidRPr="00131AE7">
        <w:instrText xml:space="preserve"> \* MERGEFORMAT </w:instrText>
      </w:r>
      <w:r w:rsidR="00620346" w:rsidRPr="00131AE7">
        <w:fldChar w:fldCharType="separate"/>
      </w:r>
      <w:r w:rsidR="00AA1E5A" w:rsidRPr="00131AE7">
        <w:t>11</w:t>
      </w:r>
      <w:r w:rsidR="00620346" w:rsidRPr="00131AE7">
        <w:fldChar w:fldCharType="end"/>
      </w:r>
      <w:r w:rsidR="00620346" w:rsidRPr="00131AE7">
        <w:t>]</w:t>
      </w:r>
      <w:r w:rsidRPr="00131AE7">
        <w:t xml:space="preserve"> and the following apply:</w:t>
      </w:r>
    </w:p>
    <w:p w14:paraId="1825CB53" w14:textId="7935F1A5" w:rsidR="003F5051" w:rsidRPr="00131AE7" w:rsidRDefault="003F5051" w:rsidP="003F5051">
      <w:r w:rsidRPr="00131AE7">
        <w:rPr>
          <w:b/>
          <w:bCs/>
          <w:color w:val="000000"/>
        </w:rPr>
        <w:t xml:space="preserve">associated </w:t>
      </w:r>
      <w:r w:rsidRPr="00131AE7">
        <w:rPr>
          <w:b/>
          <w:bCs/>
        </w:rPr>
        <w:t>TTCN-3</w:t>
      </w:r>
      <w:r w:rsidRPr="00131AE7">
        <w:rPr>
          <w:b/>
          <w:bCs/>
          <w:color w:val="000000"/>
        </w:rPr>
        <w:t xml:space="preserve"> </w:t>
      </w:r>
      <w:r w:rsidRPr="00131AE7">
        <w:rPr>
          <w:b/>
          <w:bCs/>
        </w:rPr>
        <w:t>type</w:t>
      </w:r>
      <w:r w:rsidRPr="00131AE7">
        <w:rPr>
          <w:b/>
          <w:bCs/>
          <w:color w:val="000000"/>
        </w:rPr>
        <w:t>:</w:t>
      </w:r>
      <w:r w:rsidRPr="00131AE7">
        <w:t xml:space="preserve"> TTCN-3 type </w:t>
      </w:r>
      <w:r w:rsidR="00A3299F" w:rsidRPr="00131AE7">
        <w:t>equivalent, obtained by</w:t>
      </w:r>
      <w:r w:rsidR="00C5783A" w:rsidRPr="00131AE7">
        <w:t xml:space="preserve"> </w:t>
      </w:r>
      <w:r w:rsidR="00A3299F" w:rsidRPr="00131AE7">
        <w:t xml:space="preserve">transforming </w:t>
      </w:r>
      <w:r w:rsidRPr="00131AE7">
        <w:t xml:space="preserve">of </w:t>
      </w:r>
      <w:r w:rsidR="00A3299F" w:rsidRPr="00131AE7">
        <w:t xml:space="preserve">the corresponding </w:t>
      </w:r>
      <w:r w:rsidRPr="00131AE7">
        <w:t xml:space="preserve">ASN.1 type definition </w:t>
      </w:r>
      <w:r w:rsidR="00A3299F" w:rsidRPr="00131AE7">
        <w:t>according to</w:t>
      </w:r>
      <w:r w:rsidR="00EE0C83" w:rsidRPr="00131AE7">
        <w:t xml:space="preserve"> clause</w:t>
      </w:r>
      <w:r w:rsidR="00AF2C69" w:rsidRPr="00131AE7">
        <w:t xml:space="preserve"> 9.1</w:t>
      </w:r>
      <w:r w:rsidR="00A3299F" w:rsidRPr="00131AE7">
        <w:t xml:space="preserve"> of the </w:t>
      </w:r>
      <w:r w:rsidR="003155D3" w:rsidRPr="00131AE7">
        <w:t>present</w:t>
      </w:r>
      <w:r w:rsidR="00A3299F" w:rsidRPr="00131AE7">
        <w:t xml:space="preserve"> document</w:t>
      </w:r>
    </w:p>
    <w:p w14:paraId="7CF5F85B" w14:textId="77777777" w:rsidR="003F5051" w:rsidRPr="00131AE7" w:rsidRDefault="00EE0C83" w:rsidP="003F5051">
      <w:pPr>
        <w:pStyle w:val="NO"/>
      </w:pPr>
      <w:r w:rsidRPr="00131AE7">
        <w:t>NOTE</w:t>
      </w:r>
      <w:r w:rsidR="003F5051" w:rsidRPr="00131AE7">
        <w:t>:</w:t>
      </w:r>
      <w:r w:rsidR="003F5051" w:rsidRPr="00131AE7">
        <w:tab/>
        <w:t>Associated TTCN-3 types and values may not exist in a visible way; this term is used to identify the part of the abstract information carried by the related ASN.1 type or value, which have significance from the point of view of TTCN-3 (also called the TTCN-3 view).</w:t>
      </w:r>
    </w:p>
    <w:p w14:paraId="0345A6A9" w14:textId="77777777" w:rsidR="00245C92" w:rsidRPr="00131AE7" w:rsidRDefault="006E5591">
      <w:r w:rsidRPr="00131AE7">
        <w:rPr>
          <w:b/>
          <w:bCs/>
        </w:rPr>
        <w:t>metatype "OPEN TYPE"</w:t>
      </w:r>
      <w:r w:rsidRPr="00131AE7">
        <w:rPr>
          <w:b/>
        </w:rPr>
        <w:t>:</w:t>
      </w:r>
      <w:r w:rsidRPr="00131AE7">
        <w:t xml:space="preserve"> used to explain the ASN.1 to TTCN-3 conversion process</w:t>
      </w:r>
    </w:p>
    <w:p w14:paraId="22174E94" w14:textId="77777777" w:rsidR="006E5591" w:rsidRPr="00131AE7" w:rsidRDefault="00245C92" w:rsidP="00245C92">
      <w:pPr>
        <w:pStyle w:val="NO"/>
      </w:pPr>
      <w:r w:rsidRPr="00131AE7">
        <w:lastRenderedPageBreak/>
        <w:t>NOTE:</w:t>
      </w:r>
      <w:r w:rsidRPr="00131AE7">
        <w:tab/>
      </w:r>
      <w:r w:rsidR="006E5591" w:rsidRPr="00131AE7">
        <w:t>It does not exist in the input ASN.1 module or the output TTCN-3 module.</w:t>
      </w:r>
    </w:p>
    <w:p w14:paraId="732E4B8C" w14:textId="50148944" w:rsidR="004C227F" w:rsidRPr="00131AE7" w:rsidRDefault="004C227F" w:rsidP="00A47F63">
      <w:proofErr w:type="gramStart"/>
      <w:r w:rsidRPr="00131AE7">
        <w:rPr>
          <w:b/>
          <w:bCs/>
        </w:rPr>
        <w:t>root</w:t>
      </w:r>
      <w:proofErr w:type="gramEnd"/>
      <w:r w:rsidRPr="00131AE7">
        <w:rPr>
          <w:b/>
          <w:bCs/>
        </w:rPr>
        <w:t xml:space="preserve"> type: </w:t>
      </w:r>
      <w:r w:rsidR="00EE0C83" w:rsidRPr="00131AE7">
        <w:t>D</w:t>
      </w:r>
      <w:r w:rsidRPr="00131AE7">
        <w:t xml:space="preserve">efinition in </w:t>
      </w:r>
      <w:r w:rsidR="009F6143" w:rsidRPr="00131AE7">
        <w:t xml:space="preserve">ETSI </w:t>
      </w:r>
      <w:r w:rsidRPr="00131AE7">
        <w:t>ES 201 873-1</w:t>
      </w:r>
      <w:r w:rsidR="00D66DBD" w:rsidRPr="00131AE7">
        <w:t xml:space="preserve"> </w:t>
      </w:r>
      <w:r w:rsidR="00620346" w:rsidRPr="00131AE7">
        <w:t>[</w:t>
      </w:r>
      <w:r w:rsidR="00620346" w:rsidRPr="00131AE7">
        <w:fldChar w:fldCharType="begin"/>
      </w:r>
      <w:r w:rsidR="00620346" w:rsidRPr="00131AE7">
        <w:instrText>REF REF_ES201873_1</w:instrText>
      </w:r>
      <w:r w:rsidR="009F6143" w:rsidRPr="00131AE7">
        <w:instrText xml:space="preserve"> \h</w:instrText>
      </w:r>
      <w:r w:rsidR="0050463C" w:rsidRPr="00131AE7">
        <w:instrText xml:space="preserve"> \* MERGEFORMAT </w:instrText>
      </w:r>
      <w:r w:rsidR="00620346" w:rsidRPr="00131AE7">
        <w:fldChar w:fldCharType="separate"/>
      </w:r>
      <w:r w:rsidR="00AA1E5A" w:rsidRPr="00131AE7">
        <w:t>1</w:t>
      </w:r>
      <w:r w:rsidR="00620346" w:rsidRPr="00131AE7">
        <w:fldChar w:fldCharType="end"/>
      </w:r>
      <w:r w:rsidR="00620346" w:rsidRPr="00131AE7">
        <w:t>]</w:t>
      </w:r>
      <w:r w:rsidRPr="00131AE7">
        <w:t xml:space="preserve"> applies with the following addition: in case of types based on imported ASN.1 types, the root type is determined from the associ</w:t>
      </w:r>
      <w:r w:rsidR="0090425A" w:rsidRPr="00131AE7">
        <w:t>ated TTCN</w:t>
      </w:r>
      <w:r w:rsidR="0090425A" w:rsidRPr="00131AE7">
        <w:noBreakHyphen/>
        <w:t>3 type (see clause 8)</w:t>
      </w:r>
      <w:r w:rsidR="00C33E3C" w:rsidRPr="00131AE7">
        <w:t>.</w:t>
      </w:r>
    </w:p>
    <w:p w14:paraId="4CC9BD96" w14:textId="2E9F3D19" w:rsidR="002B534D" w:rsidRPr="00131AE7" w:rsidRDefault="006E5591" w:rsidP="009F6143">
      <w:pPr>
        <w:pStyle w:val="Heading2"/>
      </w:pPr>
      <w:bookmarkStart w:id="82" w:name="_Toc72306264"/>
      <w:bookmarkStart w:id="83" w:name="_Toc72306345"/>
      <w:r w:rsidRPr="00131AE7">
        <w:t>3.2</w:t>
      </w:r>
      <w:r w:rsidRPr="00131AE7">
        <w:tab/>
      </w:r>
      <w:r w:rsidR="002B534D" w:rsidRPr="00131AE7">
        <w:t>Symbols</w:t>
      </w:r>
      <w:bookmarkEnd w:id="82"/>
      <w:bookmarkEnd w:id="83"/>
    </w:p>
    <w:p w14:paraId="2DF7AEBE" w14:textId="4A55250A" w:rsidR="002B534D" w:rsidRPr="00131AE7" w:rsidRDefault="002B534D" w:rsidP="002B534D">
      <w:r w:rsidRPr="00131AE7">
        <w:t>Void.</w:t>
      </w:r>
    </w:p>
    <w:p w14:paraId="52152B26" w14:textId="7CB73AAF" w:rsidR="006E5591" w:rsidRPr="00131AE7" w:rsidRDefault="002B534D" w:rsidP="009F6143">
      <w:pPr>
        <w:pStyle w:val="Heading2"/>
      </w:pPr>
      <w:bookmarkStart w:id="84" w:name="_Toc72306265"/>
      <w:bookmarkStart w:id="85" w:name="_Toc72306346"/>
      <w:r w:rsidRPr="00131AE7">
        <w:t>3.3</w:t>
      </w:r>
      <w:r w:rsidRPr="00131AE7">
        <w:tab/>
      </w:r>
      <w:r w:rsidR="006E5591" w:rsidRPr="00131AE7">
        <w:t>Abbreviations</w:t>
      </w:r>
      <w:bookmarkEnd w:id="84"/>
      <w:bookmarkEnd w:id="85"/>
    </w:p>
    <w:p w14:paraId="11254339" w14:textId="494B5BEA" w:rsidR="006E5591" w:rsidRPr="00131AE7" w:rsidRDefault="006E5591" w:rsidP="009F6143">
      <w:pPr>
        <w:keepNext/>
        <w:keepLines/>
        <w:rPr>
          <w:color w:val="000000"/>
        </w:rPr>
      </w:pPr>
      <w:r w:rsidRPr="00131AE7">
        <w:rPr>
          <w:color w:val="000000"/>
        </w:rPr>
        <w:t xml:space="preserve">For the purposes of the present document, the abbreviations given in </w:t>
      </w:r>
      <w:r w:rsidR="009F6143" w:rsidRPr="00131AE7">
        <w:t xml:space="preserve">ETSI </w:t>
      </w:r>
      <w:r w:rsidRPr="00131AE7">
        <w:t>ES 201 873-1</w:t>
      </w:r>
      <w:r w:rsidR="00D66DBD" w:rsidRPr="00131AE7">
        <w:t xml:space="preserve"> </w:t>
      </w:r>
      <w:r w:rsidR="00620346" w:rsidRPr="00131AE7">
        <w:t>[</w:t>
      </w:r>
      <w:r w:rsidR="00620346" w:rsidRPr="00131AE7">
        <w:fldChar w:fldCharType="begin"/>
      </w:r>
      <w:r w:rsidR="00620346" w:rsidRPr="00131AE7">
        <w:instrText>REF REF_ES201873_1</w:instrText>
      </w:r>
      <w:r w:rsidR="009F6143" w:rsidRPr="00131AE7">
        <w:instrText xml:space="preserve"> \h</w:instrText>
      </w:r>
      <w:r w:rsidR="0050463C" w:rsidRPr="00131AE7">
        <w:instrText xml:space="preserve"> \* MERGEFORMAT </w:instrText>
      </w:r>
      <w:r w:rsidR="00620346" w:rsidRPr="00131AE7">
        <w:fldChar w:fldCharType="separate"/>
      </w:r>
      <w:r w:rsidR="00AA1E5A" w:rsidRPr="00131AE7">
        <w:t>1</w:t>
      </w:r>
      <w:r w:rsidR="00620346" w:rsidRPr="00131AE7">
        <w:fldChar w:fldCharType="end"/>
      </w:r>
      <w:r w:rsidR="00620346" w:rsidRPr="00131AE7">
        <w:t>]</w:t>
      </w:r>
      <w:r w:rsidRPr="00131AE7">
        <w:rPr>
          <w:color w:val="000000"/>
        </w:rPr>
        <w:t xml:space="preserve"> and the following apply:</w:t>
      </w:r>
    </w:p>
    <w:p w14:paraId="5D90A331" w14:textId="77777777" w:rsidR="009F6143" w:rsidRPr="00131AE7" w:rsidRDefault="009F6143" w:rsidP="009F6143">
      <w:pPr>
        <w:pStyle w:val="EW"/>
        <w:keepNext/>
      </w:pPr>
      <w:r w:rsidRPr="00131AE7">
        <w:t>ASN.1</w:t>
      </w:r>
      <w:r w:rsidRPr="00131AE7">
        <w:tab/>
        <w:t>Abstract Syntax Notation One</w:t>
      </w:r>
    </w:p>
    <w:p w14:paraId="10D18591" w14:textId="77777777" w:rsidR="009F6143" w:rsidRPr="00131AE7" w:rsidRDefault="009F6143" w:rsidP="00B7122F">
      <w:pPr>
        <w:pStyle w:val="EW"/>
      </w:pPr>
      <w:r w:rsidRPr="00131AE7">
        <w:t>BER</w:t>
      </w:r>
      <w:r w:rsidRPr="00131AE7">
        <w:tab/>
        <w:t>Basic Encoding Rules of ASN.1</w:t>
      </w:r>
    </w:p>
    <w:p w14:paraId="50FDBB54" w14:textId="786EFCEB" w:rsidR="009F6143" w:rsidRPr="00131AE7" w:rsidRDefault="009F6143" w:rsidP="00577528">
      <w:pPr>
        <w:pStyle w:val="EW"/>
      </w:pPr>
      <w:r w:rsidRPr="00131AE7">
        <w:t>CER</w:t>
      </w:r>
      <w:r w:rsidRPr="00131AE7">
        <w:tab/>
        <w:t>Canonical Encoding Rules of ASN.1</w:t>
      </w:r>
    </w:p>
    <w:p w14:paraId="54E9B2B7" w14:textId="491560D7" w:rsidR="005D374B" w:rsidRPr="00131AE7" w:rsidRDefault="005D374B" w:rsidP="00577528">
      <w:pPr>
        <w:pStyle w:val="EW"/>
      </w:pPr>
      <w:r w:rsidRPr="00131AE7">
        <w:t>OER</w:t>
      </w:r>
      <w:r w:rsidRPr="00131AE7">
        <w:tab/>
        <w:t>Octet Encoding Rules of ASN.1</w:t>
      </w:r>
    </w:p>
    <w:p w14:paraId="31087370" w14:textId="77777777" w:rsidR="009F6143" w:rsidRPr="00131AE7" w:rsidRDefault="009F6143" w:rsidP="00B7122F">
      <w:pPr>
        <w:pStyle w:val="EW"/>
      </w:pPr>
      <w:r w:rsidRPr="00131AE7">
        <w:t>OID</w:t>
      </w:r>
      <w:r w:rsidRPr="00131AE7">
        <w:tab/>
        <w:t>Object IDentifier</w:t>
      </w:r>
    </w:p>
    <w:p w14:paraId="2C415513" w14:textId="77777777" w:rsidR="009F6143" w:rsidRPr="00131AE7" w:rsidRDefault="009F6143" w:rsidP="00B7122F">
      <w:pPr>
        <w:pStyle w:val="EW"/>
      </w:pPr>
      <w:r w:rsidRPr="00131AE7">
        <w:t>PER</w:t>
      </w:r>
      <w:r w:rsidRPr="00131AE7">
        <w:tab/>
        <w:t>Packed Encoding Rules of ASN.1</w:t>
      </w:r>
    </w:p>
    <w:p w14:paraId="61697505" w14:textId="77777777" w:rsidR="009F6143" w:rsidRPr="00131AE7" w:rsidRDefault="009F6143" w:rsidP="009F6143">
      <w:pPr>
        <w:pStyle w:val="EX"/>
      </w:pPr>
      <w:r w:rsidRPr="00131AE7">
        <w:t>XER</w:t>
      </w:r>
      <w:r w:rsidRPr="00131AE7">
        <w:tab/>
        <w:t>XML Encoding Rules of ASN.1</w:t>
      </w:r>
    </w:p>
    <w:p w14:paraId="25BB26B9" w14:textId="77777777" w:rsidR="006E5591" w:rsidRPr="00131AE7" w:rsidRDefault="006E5591" w:rsidP="003B0813">
      <w:pPr>
        <w:pStyle w:val="Heading1"/>
      </w:pPr>
      <w:bookmarkStart w:id="86" w:name="_Toc72306266"/>
      <w:bookmarkStart w:id="87" w:name="_Toc72306347"/>
      <w:r w:rsidRPr="00131AE7">
        <w:t>4</w:t>
      </w:r>
      <w:r w:rsidRPr="00131AE7">
        <w:tab/>
        <w:t>Introduction</w:t>
      </w:r>
      <w:bookmarkEnd w:id="86"/>
      <w:bookmarkEnd w:id="87"/>
    </w:p>
    <w:p w14:paraId="17C93BE2" w14:textId="03274672" w:rsidR="009B440D" w:rsidRPr="00131AE7" w:rsidRDefault="006E5591" w:rsidP="009B440D">
      <w:pPr>
        <w:keepLines/>
        <w:rPr>
          <w:color w:val="000000"/>
        </w:rPr>
      </w:pPr>
      <w:r w:rsidRPr="00131AE7">
        <w:t xml:space="preserve">When using ASN.1 with TTCN-3 all features of TTCN-3 and statements given in clause 4 of </w:t>
      </w:r>
      <w:r w:rsidR="00936255" w:rsidRPr="00131AE7">
        <w:t>ETSI ES 201 873</w:t>
      </w:r>
      <w:r w:rsidR="00936255" w:rsidRPr="00131AE7">
        <w:noBreakHyphen/>
        <w:t>1</w:t>
      </w:r>
      <w:r w:rsidRPr="00131AE7">
        <w:t xml:space="preserve"> </w:t>
      </w:r>
      <w:r w:rsidR="00620346" w:rsidRPr="00131AE7">
        <w:t>[</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Pr="00131AE7">
        <w:t xml:space="preserve"> </w:t>
      </w:r>
      <w:r w:rsidR="004478EF" w:rsidRPr="00131AE7">
        <w:t xml:space="preserve">do </w:t>
      </w:r>
      <w:r w:rsidRPr="00131AE7">
        <w:t xml:space="preserve">apply. In addition, when supporting </w:t>
      </w:r>
      <w:r w:rsidR="003E7538" w:rsidRPr="00131AE7">
        <w:t>the present document</w:t>
      </w:r>
      <w:r w:rsidRPr="00131AE7">
        <w:t>, TTCN-3</w:t>
      </w:r>
      <w:r w:rsidRPr="00131AE7">
        <w:rPr>
          <w:color w:val="000000"/>
        </w:rPr>
        <w:t xml:space="preserve"> becomes fully harmonized with </w:t>
      </w:r>
      <w:r w:rsidRPr="00131AE7">
        <w:t>ASN.1</w:t>
      </w:r>
      <w:r w:rsidRPr="00131AE7">
        <w:rPr>
          <w:color w:val="000000"/>
        </w:rPr>
        <w:t xml:space="preserve"> which may be used with </w:t>
      </w:r>
      <w:r w:rsidRPr="00131AE7">
        <w:t>TTCN-3</w:t>
      </w:r>
      <w:r w:rsidRPr="00131AE7">
        <w:rPr>
          <w:color w:val="000000"/>
        </w:rPr>
        <w:t xml:space="preserve"> modules as an alternative data </w:t>
      </w:r>
      <w:r w:rsidRPr="00131AE7">
        <w:t>type</w:t>
      </w:r>
      <w:r w:rsidRPr="00131AE7">
        <w:rPr>
          <w:color w:val="000000"/>
        </w:rPr>
        <w:t xml:space="preserve"> and value syntax. T</w:t>
      </w:r>
      <w:r w:rsidR="003E7538" w:rsidRPr="00131AE7">
        <w:t>he present document</w:t>
      </w:r>
      <w:r w:rsidRPr="00131AE7">
        <w:rPr>
          <w:color w:val="000000"/>
        </w:rPr>
        <w:t xml:space="preserve"> defines the </w:t>
      </w:r>
      <w:r w:rsidR="004478EF" w:rsidRPr="00131AE7">
        <w:rPr>
          <w:color w:val="000000"/>
        </w:rPr>
        <w:t>capabili</w:t>
      </w:r>
      <w:r w:rsidR="009C1B8D" w:rsidRPr="00131AE7">
        <w:rPr>
          <w:color w:val="000000"/>
        </w:rPr>
        <w:t>ti</w:t>
      </w:r>
      <w:r w:rsidR="004478EF" w:rsidRPr="00131AE7">
        <w:rPr>
          <w:color w:val="000000"/>
        </w:rPr>
        <w:t xml:space="preserve">es required in addition of those specified in </w:t>
      </w:r>
      <w:r w:rsidR="00936255" w:rsidRPr="00131AE7">
        <w:t>ETSI ES 201 873-1</w:t>
      </w:r>
      <w:r w:rsidR="004478EF" w:rsidRPr="00131AE7">
        <w:t xml:space="preserve"> </w:t>
      </w:r>
      <w:r w:rsidR="00620346" w:rsidRPr="00131AE7">
        <w:t>[</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004478EF" w:rsidRPr="00131AE7">
        <w:rPr>
          <w:color w:val="000000"/>
        </w:rPr>
        <w:t xml:space="preserve"> when</w:t>
      </w:r>
      <w:r w:rsidRPr="00131AE7">
        <w:rPr>
          <w:color w:val="000000"/>
        </w:rPr>
        <w:t xml:space="preserve"> </w:t>
      </w:r>
      <w:r w:rsidRPr="00131AE7">
        <w:t>ASN.1</w:t>
      </w:r>
      <w:r w:rsidRPr="00131AE7">
        <w:rPr>
          <w:color w:val="000000"/>
        </w:rPr>
        <w:t xml:space="preserve"> </w:t>
      </w:r>
      <w:r w:rsidR="004478EF" w:rsidRPr="00131AE7">
        <w:rPr>
          <w:color w:val="000000"/>
        </w:rPr>
        <w:t>is supported</w:t>
      </w:r>
      <w:r w:rsidRPr="00131AE7">
        <w:rPr>
          <w:color w:val="000000"/>
        </w:rPr>
        <w:t xml:space="preserve">. The approach used to combine </w:t>
      </w:r>
      <w:r w:rsidRPr="00131AE7">
        <w:t>ASN.1</w:t>
      </w:r>
      <w:r w:rsidRPr="00131AE7">
        <w:rPr>
          <w:color w:val="000000"/>
        </w:rPr>
        <w:t xml:space="preserve"> and </w:t>
      </w:r>
      <w:r w:rsidRPr="00131AE7">
        <w:t>TTCN-3</w:t>
      </w:r>
      <w:r w:rsidRPr="00131AE7">
        <w:rPr>
          <w:color w:val="000000"/>
        </w:rPr>
        <w:t xml:space="preserve"> could be applied to support the use of other </w:t>
      </w:r>
      <w:r w:rsidRPr="00131AE7">
        <w:t>type</w:t>
      </w:r>
      <w:r w:rsidRPr="00131AE7">
        <w:rPr>
          <w:color w:val="000000"/>
        </w:rPr>
        <w:t xml:space="preserve"> and value systems with </w:t>
      </w:r>
      <w:r w:rsidRPr="00131AE7">
        <w:t>TTCN-3</w:t>
      </w:r>
      <w:r w:rsidRPr="00131AE7">
        <w:rPr>
          <w:color w:val="000000"/>
        </w:rPr>
        <w:t>. However, the details of this are not defined in the present document.</w:t>
      </w:r>
    </w:p>
    <w:p w14:paraId="1E0B1B2E" w14:textId="487F6BFF" w:rsidR="009B440D" w:rsidRPr="00131AE7" w:rsidRDefault="00936255" w:rsidP="009B440D">
      <w:pPr>
        <w:keepLines/>
        <w:rPr>
          <w:color w:val="000000"/>
        </w:rPr>
      </w:pPr>
      <w:r w:rsidRPr="00131AE7">
        <w:t>ETSI ES 201 873-1</w:t>
      </w:r>
      <w:r w:rsidR="009B440D" w:rsidRPr="00131AE7">
        <w:t xml:space="preserve"> [</w:t>
      </w:r>
      <w:r w:rsidRPr="00131AE7">
        <w:fldChar w:fldCharType="begin"/>
      </w:r>
      <w:r w:rsidRPr="00131AE7">
        <w:instrText xml:space="preserve">REF REF_ES201873_1 \* MERGEFORMAT  \h </w:instrText>
      </w:r>
      <w:r w:rsidRPr="00131AE7">
        <w:fldChar w:fldCharType="separate"/>
      </w:r>
      <w:r w:rsidR="00AA1E5A" w:rsidRPr="00131AE7">
        <w:t>1</w:t>
      </w:r>
      <w:r w:rsidRPr="00131AE7">
        <w:fldChar w:fldCharType="end"/>
      </w:r>
      <w:r w:rsidR="009B440D" w:rsidRPr="00131AE7">
        <w:t xml:space="preserve">] specifies the core capabilities of the TTCN-3 language. </w:t>
      </w:r>
      <w:r w:rsidR="00F170DE" w:rsidRPr="00131AE7">
        <w:t>Other language mappings (see</w:t>
      </w:r>
      <w:r w:rsidR="005602DA" w:rsidRPr="00131AE7">
        <w:t xml:space="preserve"> [</w:t>
      </w:r>
      <w:r w:rsidR="005602DA" w:rsidRPr="00131AE7">
        <w:fldChar w:fldCharType="begin"/>
      </w:r>
      <w:r w:rsidR="005602DA" w:rsidRPr="00131AE7">
        <w:instrText xml:space="preserve">REF REF_ES201873_8 \h </w:instrText>
      </w:r>
      <w:r w:rsidR="005602DA" w:rsidRPr="00131AE7">
        <w:fldChar w:fldCharType="separate"/>
      </w:r>
      <w:r w:rsidR="005602DA" w:rsidRPr="00131AE7">
        <w:t>i.27</w:t>
      </w:r>
      <w:r w:rsidR="005602DA" w:rsidRPr="00131AE7">
        <w:fldChar w:fldCharType="end"/>
      </w:r>
      <w:r w:rsidR="005602DA" w:rsidRPr="00131AE7">
        <w:t>]</w:t>
      </w:r>
      <w:r w:rsidR="00F170DE" w:rsidRPr="00131AE7">
        <w:t xml:space="preserve">, </w:t>
      </w:r>
      <w:r w:rsidR="005602DA" w:rsidRPr="00131AE7">
        <w:t>[</w:t>
      </w:r>
      <w:r w:rsidR="005602DA" w:rsidRPr="00131AE7">
        <w:fldChar w:fldCharType="begin"/>
      </w:r>
      <w:r w:rsidR="005602DA" w:rsidRPr="00131AE7">
        <w:instrText xml:space="preserve">REF REF_ES201873_9 \h </w:instrText>
      </w:r>
      <w:r w:rsidR="005602DA" w:rsidRPr="00131AE7">
        <w:fldChar w:fldCharType="separate"/>
      </w:r>
      <w:r w:rsidR="005602DA" w:rsidRPr="00131AE7">
        <w:t>i.28</w:t>
      </w:r>
      <w:r w:rsidR="005602DA" w:rsidRPr="00131AE7">
        <w:fldChar w:fldCharType="end"/>
      </w:r>
      <w:r w:rsidR="005602DA" w:rsidRPr="00131AE7">
        <w:t>] and [</w:t>
      </w:r>
      <w:r w:rsidR="005602DA" w:rsidRPr="00131AE7">
        <w:fldChar w:fldCharType="begin"/>
      </w:r>
      <w:r w:rsidR="005602DA" w:rsidRPr="00131AE7">
        <w:instrText xml:space="preserve">REF REF_ES201873_11 \h </w:instrText>
      </w:r>
      <w:r w:rsidR="005602DA" w:rsidRPr="00131AE7">
        <w:fldChar w:fldCharType="separate"/>
      </w:r>
      <w:r w:rsidR="005602DA" w:rsidRPr="00131AE7">
        <w:t>i.29</w:t>
      </w:r>
      <w:r w:rsidR="005602DA" w:rsidRPr="00131AE7">
        <w:fldChar w:fldCharType="end"/>
      </w:r>
      <w:r w:rsidR="005602DA" w:rsidRPr="00131AE7">
        <w:t>]</w:t>
      </w:r>
      <w:r w:rsidR="00F170DE" w:rsidRPr="00131AE7">
        <w:t>) and TTCN-3 language packages</w:t>
      </w:r>
      <w:r w:rsidR="00010016" w:rsidRPr="00131AE7">
        <w:t xml:space="preserve"> </w:t>
      </w:r>
      <w:r w:rsidR="009B440D" w:rsidRPr="00131AE7">
        <w:t xml:space="preserve">as </w:t>
      </w:r>
      <w:r w:rsidRPr="00131AE7">
        <w:t>ETSI ES 202 781</w:t>
      </w:r>
      <w:r w:rsidR="009B440D" w:rsidRPr="00131AE7">
        <w:t xml:space="preserve"> [</w:t>
      </w:r>
      <w:r w:rsidR="009B440D" w:rsidRPr="00131AE7">
        <w:fldChar w:fldCharType="begin"/>
      </w:r>
      <w:r w:rsidR="009B440D" w:rsidRPr="00131AE7">
        <w:instrText xml:space="preserve"> REF REF_ES202781 \h </w:instrText>
      </w:r>
      <w:r w:rsidR="009B440D" w:rsidRPr="00131AE7">
        <w:fldChar w:fldCharType="separate"/>
      </w:r>
      <w:r w:rsidR="00AA1E5A" w:rsidRPr="00131AE7">
        <w:t>i.20</w:t>
      </w:r>
      <w:r w:rsidR="009B440D" w:rsidRPr="00131AE7">
        <w:fldChar w:fldCharType="end"/>
      </w:r>
      <w:r w:rsidR="009B440D" w:rsidRPr="00131AE7">
        <w:t xml:space="preserve">], </w:t>
      </w:r>
      <w:r w:rsidRPr="00131AE7">
        <w:t>ETSI ES 202 782</w:t>
      </w:r>
      <w:r w:rsidR="009B440D" w:rsidRPr="00131AE7">
        <w:t xml:space="preserve"> [</w:t>
      </w:r>
      <w:r w:rsidR="009B440D" w:rsidRPr="00131AE7">
        <w:fldChar w:fldCharType="begin"/>
      </w:r>
      <w:r w:rsidR="009B440D" w:rsidRPr="00131AE7">
        <w:instrText xml:space="preserve"> REF REF_ES202782 \h </w:instrText>
      </w:r>
      <w:r w:rsidR="009B440D" w:rsidRPr="00131AE7">
        <w:fldChar w:fldCharType="separate"/>
      </w:r>
      <w:r w:rsidR="00AA1E5A" w:rsidRPr="00131AE7">
        <w:t>i.21</w:t>
      </w:r>
      <w:r w:rsidR="009B440D" w:rsidRPr="00131AE7">
        <w:fldChar w:fldCharType="end"/>
      </w:r>
      <w:r w:rsidR="009B440D" w:rsidRPr="00131AE7">
        <w:t xml:space="preserve">], </w:t>
      </w:r>
      <w:r w:rsidRPr="00131AE7">
        <w:t>ETSI</w:t>
      </w:r>
      <w:r w:rsidR="00CA0A9A" w:rsidRPr="00131AE7">
        <w:t xml:space="preserve"> </w:t>
      </w:r>
      <w:r w:rsidRPr="00131AE7">
        <w:t>ES</w:t>
      </w:r>
      <w:r w:rsidR="00CA0A9A" w:rsidRPr="00131AE7">
        <w:t> </w:t>
      </w:r>
      <w:r w:rsidRPr="00131AE7">
        <w:t>202</w:t>
      </w:r>
      <w:r w:rsidR="00CA0A9A" w:rsidRPr="00131AE7">
        <w:t> </w:t>
      </w:r>
      <w:r w:rsidRPr="00131AE7">
        <w:t>784</w:t>
      </w:r>
      <w:r w:rsidR="00CA0A9A" w:rsidRPr="00131AE7">
        <w:t> </w:t>
      </w:r>
      <w:r w:rsidR="009B440D" w:rsidRPr="00131AE7">
        <w:t>[</w:t>
      </w:r>
      <w:r w:rsidR="009B440D" w:rsidRPr="00131AE7">
        <w:fldChar w:fldCharType="begin"/>
      </w:r>
      <w:r w:rsidR="009B440D" w:rsidRPr="00131AE7">
        <w:instrText xml:space="preserve"> REF REF_ES202784 \h </w:instrText>
      </w:r>
      <w:r w:rsidR="009B440D" w:rsidRPr="00131AE7">
        <w:fldChar w:fldCharType="separate"/>
      </w:r>
      <w:r w:rsidR="00AA1E5A" w:rsidRPr="00131AE7">
        <w:t>i.22</w:t>
      </w:r>
      <w:r w:rsidR="009B440D" w:rsidRPr="00131AE7">
        <w:fldChar w:fldCharType="end"/>
      </w:r>
      <w:r w:rsidR="009B440D" w:rsidRPr="00131AE7">
        <w:t xml:space="preserve">], </w:t>
      </w:r>
      <w:r w:rsidRPr="00131AE7">
        <w:t>ETSI ES 202 785</w:t>
      </w:r>
      <w:r w:rsidR="009B440D" w:rsidRPr="00131AE7">
        <w:t xml:space="preserve"> [</w:t>
      </w:r>
      <w:r w:rsidR="009B440D" w:rsidRPr="00131AE7">
        <w:fldChar w:fldCharType="begin"/>
      </w:r>
      <w:r w:rsidR="009B440D" w:rsidRPr="00131AE7">
        <w:instrText xml:space="preserve"> REF REF_ES202785 \h </w:instrText>
      </w:r>
      <w:r w:rsidR="009B440D" w:rsidRPr="00131AE7">
        <w:fldChar w:fldCharType="separate"/>
      </w:r>
      <w:r w:rsidR="00AA1E5A" w:rsidRPr="00131AE7">
        <w:t>i.23</w:t>
      </w:r>
      <w:r w:rsidR="009B440D" w:rsidRPr="00131AE7">
        <w:fldChar w:fldCharType="end"/>
      </w:r>
      <w:r w:rsidR="009B440D" w:rsidRPr="00131AE7">
        <w:t xml:space="preserve">], </w:t>
      </w:r>
      <w:r w:rsidRPr="00131AE7">
        <w:t>ETSI ES 202 786</w:t>
      </w:r>
      <w:r w:rsidR="009B440D" w:rsidRPr="00131AE7">
        <w:t xml:space="preserve"> [</w:t>
      </w:r>
      <w:r w:rsidR="009B440D" w:rsidRPr="00131AE7">
        <w:fldChar w:fldCharType="begin"/>
      </w:r>
      <w:r w:rsidR="009B440D" w:rsidRPr="00131AE7">
        <w:instrText xml:space="preserve"> REF REF_ES202786 \h </w:instrText>
      </w:r>
      <w:r w:rsidR="009B440D" w:rsidRPr="00131AE7">
        <w:fldChar w:fldCharType="separate"/>
      </w:r>
      <w:r w:rsidR="005602DA" w:rsidRPr="00131AE7">
        <w:t>i.24</w:t>
      </w:r>
      <w:r w:rsidR="009B440D" w:rsidRPr="00131AE7">
        <w:fldChar w:fldCharType="end"/>
      </w:r>
      <w:r w:rsidR="009B440D" w:rsidRPr="00131AE7">
        <w:t xml:space="preserve">], </w:t>
      </w:r>
      <w:r w:rsidRPr="00131AE7">
        <w:t>ETSI ES 202 789</w:t>
      </w:r>
      <w:r w:rsidR="009B440D" w:rsidRPr="00131AE7">
        <w:t xml:space="preserve"> [</w:t>
      </w:r>
      <w:r w:rsidR="009B440D" w:rsidRPr="00131AE7">
        <w:fldChar w:fldCharType="begin"/>
      </w:r>
      <w:r w:rsidR="009B440D" w:rsidRPr="00131AE7">
        <w:instrText xml:space="preserve"> REF REF_ES202789 \h </w:instrText>
      </w:r>
      <w:r w:rsidR="009B440D" w:rsidRPr="00131AE7">
        <w:fldChar w:fldCharType="separate"/>
      </w:r>
      <w:r w:rsidR="005602DA" w:rsidRPr="00131AE7">
        <w:t>i.25</w:t>
      </w:r>
      <w:r w:rsidR="009B440D" w:rsidRPr="00131AE7">
        <w:fldChar w:fldCharType="end"/>
      </w:r>
      <w:r w:rsidR="009B440D" w:rsidRPr="00131AE7">
        <w:t>]</w:t>
      </w:r>
      <w:r w:rsidR="00C2703B" w:rsidRPr="00131AE7">
        <w:t>, ETSI ES 203 022 [</w:t>
      </w:r>
      <w:r w:rsidR="00C2703B" w:rsidRPr="00131AE7">
        <w:fldChar w:fldCharType="begin"/>
      </w:r>
      <w:r w:rsidR="00C2703B" w:rsidRPr="00131AE7">
        <w:instrText xml:space="preserve"> REF REF_ES203022 \h </w:instrText>
      </w:r>
      <w:r w:rsidR="00C2703B" w:rsidRPr="00131AE7">
        <w:fldChar w:fldCharType="separate"/>
      </w:r>
      <w:r w:rsidR="005602DA" w:rsidRPr="00131AE7">
        <w:t>i.30</w:t>
      </w:r>
      <w:r w:rsidR="00C2703B" w:rsidRPr="00131AE7">
        <w:fldChar w:fldCharType="end"/>
      </w:r>
      <w:r w:rsidR="00C2703B" w:rsidRPr="00131AE7">
        <w:t>], ETSI ES 203 790 [</w:t>
      </w:r>
      <w:r w:rsidR="00C2703B" w:rsidRPr="00131AE7">
        <w:fldChar w:fldCharType="begin"/>
      </w:r>
      <w:r w:rsidR="00C2703B" w:rsidRPr="00131AE7">
        <w:instrText xml:space="preserve"> REF REF_ES203790 \h </w:instrText>
      </w:r>
      <w:r w:rsidR="00C2703B" w:rsidRPr="00131AE7">
        <w:fldChar w:fldCharType="separate"/>
      </w:r>
      <w:r w:rsidR="005602DA" w:rsidRPr="00131AE7">
        <w:t>i.31</w:t>
      </w:r>
      <w:r w:rsidR="00C2703B" w:rsidRPr="00131AE7">
        <w:fldChar w:fldCharType="end"/>
      </w:r>
      <w:r w:rsidR="00C2703B" w:rsidRPr="00131AE7">
        <w:t>]</w:t>
      </w:r>
      <w:r w:rsidR="009B440D" w:rsidRPr="00131AE7">
        <w:t xml:space="preserve"> </w:t>
      </w:r>
      <w:r w:rsidR="00F170DE" w:rsidRPr="00131AE7">
        <w:t xml:space="preserve">may </w:t>
      </w:r>
      <w:r w:rsidR="009B440D" w:rsidRPr="00131AE7">
        <w:t xml:space="preserve">specify extensions to the core language that may define additional </w:t>
      </w:r>
      <w:r w:rsidR="00F170DE" w:rsidRPr="00131AE7">
        <w:t xml:space="preserve">rules for the </w:t>
      </w:r>
      <w:r w:rsidR="009B440D" w:rsidRPr="00131AE7">
        <w:t>ASN.1 to TTCN-3 mapping.</w:t>
      </w:r>
      <w:r w:rsidR="00F170DE" w:rsidRPr="00131AE7">
        <w:t xml:space="preserve"> These additional rules are specified in the relevant other documents and need to be supported only if the implementation claims to support the other document.</w:t>
      </w:r>
    </w:p>
    <w:p w14:paraId="3DFCA8D6" w14:textId="77777777" w:rsidR="00C2703B" w:rsidRPr="00131AE7" w:rsidRDefault="00C2703B" w:rsidP="00C2703B">
      <w:pPr>
        <w:pStyle w:val="FL"/>
      </w:pPr>
      <w:r w:rsidRPr="00131AE7">
        <w:rPr>
          <w:noProof/>
          <w:sz w:val="16"/>
          <w:szCs w:val="16"/>
          <w:lang w:eastAsia="en-GB"/>
        </w:rPr>
        <mc:AlternateContent>
          <mc:Choice Requires="wpc">
            <w:drawing>
              <wp:inline distT="0" distB="0" distL="0" distR="0" wp14:anchorId="20E5E127" wp14:editId="31AD579A">
                <wp:extent cx="6120130" cy="2903017"/>
                <wp:effectExtent l="0" t="0" r="0" b="0"/>
                <wp:docPr id="61" name="Canvas 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6" name="Line 60"/>
                        <wps:cNvCnPr>
                          <a:cxnSpLocks noChangeShapeType="1"/>
                          <a:stCxn id="42" idx="2"/>
                        </wps:cNvCnPr>
                        <wps:spPr bwMode="auto">
                          <a:xfrm flipH="1">
                            <a:off x="3048000" y="427812"/>
                            <a:ext cx="414020" cy="250626"/>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 name="Line 61"/>
                        <wps:cNvCnPr>
                          <a:cxnSpLocks noChangeShapeType="1"/>
                          <a:stCxn id="62" idx="2"/>
                        </wps:cNvCnPr>
                        <wps:spPr bwMode="auto">
                          <a:xfrm>
                            <a:off x="461857" y="420625"/>
                            <a:ext cx="2127724" cy="321758"/>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 name="Line 62"/>
                        <wps:cNvCnPr>
                          <a:cxnSpLocks noChangeShapeType="1"/>
                          <a:stCxn id="41" idx="2"/>
                        </wps:cNvCnPr>
                        <wps:spPr bwMode="auto">
                          <a:xfrm>
                            <a:off x="1959293" y="420563"/>
                            <a:ext cx="888682" cy="25287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 name="Line 63"/>
                        <wps:cNvCnPr>
                          <a:cxnSpLocks noChangeShapeType="1"/>
                          <a:stCxn id="47" idx="2"/>
                        </wps:cNvCnPr>
                        <wps:spPr bwMode="auto">
                          <a:xfrm flipH="1">
                            <a:off x="3321101" y="420501"/>
                            <a:ext cx="2341512" cy="329307"/>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0" name="Line 64"/>
                        <wps:cNvCnPr>
                          <a:cxnSpLocks noChangeShapeType="1"/>
                          <a:stCxn id="44" idx="2"/>
                        </wps:cNvCnPr>
                        <wps:spPr bwMode="auto">
                          <a:xfrm>
                            <a:off x="1263015" y="427939"/>
                            <a:ext cx="1334135" cy="2506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 name="Text Box 65"/>
                        <wps:cNvSpPr txBox="1">
                          <a:spLocks noChangeArrowheads="1"/>
                        </wps:cNvSpPr>
                        <wps:spPr bwMode="auto">
                          <a:xfrm>
                            <a:off x="1670685" y="35545"/>
                            <a:ext cx="577215" cy="385018"/>
                          </a:xfrm>
                          <a:prstGeom prst="rect">
                            <a:avLst/>
                          </a:prstGeom>
                          <a:solidFill>
                            <a:schemeClr val="bg1">
                              <a:lumMod val="85000"/>
                            </a:schemeClr>
                          </a:solidFill>
                          <a:ln w="9525">
                            <a:solidFill>
                              <a:srgbClr val="000000"/>
                            </a:solidFill>
                            <a:miter lim="800000"/>
                            <a:headEnd/>
                            <a:tailEnd/>
                          </a:ln>
                        </wps:spPr>
                        <wps:txbx>
                          <w:txbxContent>
                            <w:p w14:paraId="119A8288" w14:textId="77777777" w:rsidR="00F93427" w:rsidRPr="00F9662D" w:rsidRDefault="00F93427" w:rsidP="00C2703B">
                              <w:pPr>
                                <w:pStyle w:val="FP"/>
                                <w:rPr>
                                  <w:b/>
                                  <w:sz w:val="14"/>
                                  <w:szCs w:val="14"/>
                                  <w:lang w:val="en-US"/>
                                </w:rPr>
                              </w:pPr>
                              <w:r w:rsidRPr="00F9662D">
                                <w:rPr>
                                  <w:rFonts w:ascii="Arial" w:hAnsi="Arial"/>
                                  <w:b/>
                                  <w:sz w:val="14"/>
                                  <w:szCs w:val="14"/>
                                  <w:lang w:val="en-US"/>
                                </w:rPr>
                                <w:t>Behavior Types</w:t>
                              </w:r>
                            </w:p>
                          </w:txbxContent>
                        </wps:txbx>
                        <wps:bodyPr rot="0" vert="horz" wrap="square" lIns="91440" tIns="45720" rIns="91440" bIns="45720" anchor="t" anchorCtr="0" upright="1">
                          <a:noAutofit/>
                        </wps:bodyPr>
                      </wps:wsp>
                      <wps:wsp>
                        <wps:cNvPr id="42" name="Text Box 66"/>
                        <wps:cNvSpPr txBox="1">
                          <a:spLocks noChangeArrowheads="1"/>
                        </wps:cNvSpPr>
                        <wps:spPr bwMode="auto">
                          <a:xfrm>
                            <a:off x="3094990" y="35549"/>
                            <a:ext cx="734060" cy="392326"/>
                          </a:xfrm>
                          <a:prstGeom prst="rect">
                            <a:avLst/>
                          </a:prstGeom>
                          <a:solidFill>
                            <a:schemeClr val="bg1">
                              <a:lumMod val="85000"/>
                            </a:schemeClr>
                          </a:solidFill>
                          <a:ln w="9525">
                            <a:solidFill>
                              <a:srgbClr val="000000"/>
                            </a:solidFill>
                            <a:miter lim="800000"/>
                            <a:headEnd/>
                            <a:tailEnd/>
                          </a:ln>
                        </wps:spPr>
                        <wps:txbx>
                          <w:txbxContent>
                            <w:p w14:paraId="405E3251" w14:textId="77777777" w:rsidR="00F93427" w:rsidRPr="00F9662D" w:rsidRDefault="00F93427" w:rsidP="00C2703B">
                              <w:pPr>
                                <w:pStyle w:val="FP"/>
                                <w:rPr>
                                  <w:b/>
                                  <w:sz w:val="14"/>
                                  <w:szCs w:val="14"/>
                                  <w:lang w:val="en-US"/>
                                </w:rPr>
                              </w:pPr>
                              <w:r>
                                <w:rPr>
                                  <w:rFonts w:ascii="Arial" w:hAnsi="Arial"/>
                                  <w:b/>
                                  <w:sz w:val="14"/>
                                  <w:szCs w:val="14"/>
                                  <w:lang w:val="en-US"/>
                                </w:rPr>
                                <w:t>Continuous signals</w:t>
                              </w:r>
                            </w:p>
                          </w:txbxContent>
                        </wps:txbx>
                        <wps:bodyPr rot="0" vert="horz" wrap="square" lIns="91440" tIns="45720" rIns="91440" bIns="45720" anchor="t" anchorCtr="0" upright="1">
                          <a:noAutofit/>
                        </wps:bodyPr>
                      </wps:wsp>
                      <wps:wsp>
                        <wps:cNvPr id="43" name="Text Box 67"/>
                        <wps:cNvSpPr txBox="1">
                          <a:spLocks noChangeArrowheads="1"/>
                        </wps:cNvSpPr>
                        <wps:spPr bwMode="auto">
                          <a:xfrm>
                            <a:off x="4586605" y="26031"/>
                            <a:ext cx="584835" cy="401716"/>
                          </a:xfrm>
                          <a:prstGeom prst="rect">
                            <a:avLst/>
                          </a:prstGeom>
                          <a:solidFill>
                            <a:schemeClr val="bg1">
                              <a:lumMod val="85000"/>
                            </a:schemeClr>
                          </a:solidFill>
                          <a:ln w="9525">
                            <a:solidFill>
                              <a:srgbClr val="000000"/>
                            </a:solidFill>
                            <a:miter lim="800000"/>
                            <a:headEnd/>
                            <a:tailEnd/>
                          </a:ln>
                        </wps:spPr>
                        <wps:txbx>
                          <w:txbxContent>
                            <w:p w14:paraId="0DF3D238" w14:textId="77777777" w:rsidR="00F93427" w:rsidRPr="00F9662D" w:rsidRDefault="00F93427" w:rsidP="00C2703B">
                              <w:pPr>
                                <w:pStyle w:val="FP"/>
                                <w:rPr>
                                  <w:rFonts w:ascii="Arial" w:hAnsi="Arial"/>
                                  <w:b/>
                                  <w:sz w:val="14"/>
                                  <w:szCs w:val="14"/>
                                  <w:lang w:val="en-US"/>
                                </w:rPr>
                              </w:pPr>
                              <w:r w:rsidRPr="00F9662D">
                                <w:rPr>
                                  <w:rFonts w:ascii="Arial" w:hAnsi="Arial"/>
                                  <w:b/>
                                  <w:sz w:val="14"/>
                                  <w:szCs w:val="14"/>
                                  <w:lang w:val="en-US"/>
                                </w:rPr>
                                <w:t>OO</w:t>
                              </w:r>
                            </w:p>
                            <w:p w14:paraId="5DD4724D" w14:textId="77777777" w:rsidR="00F93427" w:rsidRPr="00F9662D" w:rsidRDefault="00F93427" w:rsidP="00C2703B">
                              <w:pPr>
                                <w:pStyle w:val="FP"/>
                                <w:rPr>
                                  <w:b/>
                                  <w:sz w:val="14"/>
                                  <w:szCs w:val="14"/>
                                  <w:lang w:val="en-US"/>
                                </w:rPr>
                              </w:pPr>
                              <w:r w:rsidRPr="00F9662D">
                                <w:rPr>
                                  <w:rFonts w:ascii="Arial" w:hAnsi="Arial"/>
                                  <w:b/>
                                  <w:sz w:val="14"/>
                                  <w:szCs w:val="14"/>
                                  <w:lang w:val="en-US"/>
                                </w:rPr>
                                <w:t>Features</w:t>
                              </w:r>
                            </w:p>
                          </w:txbxContent>
                        </wps:txbx>
                        <wps:bodyPr rot="0" vert="horz" wrap="square" lIns="91440" tIns="45720" rIns="91440" bIns="45720" anchor="t" anchorCtr="0" upright="1">
                          <a:noAutofit/>
                        </wps:bodyPr>
                      </wps:wsp>
                      <wps:wsp>
                        <wps:cNvPr id="44" name="Text Box 68"/>
                        <wps:cNvSpPr txBox="1">
                          <a:spLocks noChangeArrowheads="1"/>
                        </wps:cNvSpPr>
                        <wps:spPr bwMode="auto">
                          <a:xfrm>
                            <a:off x="889635" y="35555"/>
                            <a:ext cx="746760" cy="392384"/>
                          </a:xfrm>
                          <a:prstGeom prst="rect">
                            <a:avLst/>
                          </a:prstGeom>
                          <a:solidFill>
                            <a:schemeClr val="bg1">
                              <a:lumMod val="85000"/>
                            </a:schemeClr>
                          </a:solidFill>
                          <a:ln w="9525">
                            <a:solidFill>
                              <a:srgbClr val="000000"/>
                            </a:solidFill>
                            <a:miter lim="800000"/>
                            <a:headEnd/>
                            <a:tailEnd/>
                          </a:ln>
                        </wps:spPr>
                        <wps:txbx>
                          <w:txbxContent>
                            <w:p w14:paraId="27FE64B4" w14:textId="77777777" w:rsidR="00F93427" w:rsidRDefault="00F93427" w:rsidP="00C2703B">
                              <w:pPr>
                                <w:pStyle w:val="FP"/>
                                <w:rPr>
                                  <w:rFonts w:ascii="Arial" w:hAnsi="Arial"/>
                                  <w:b/>
                                  <w:sz w:val="14"/>
                                  <w:lang w:val="en-US"/>
                                </w:rPr>
                              </w:pPr>
                              <w:r w:rsidRPr="0033799C">
                                <w:rPr>
                                  <w:rFonts w:ascii="Arial" w:hAnsi="Arial"/>
                                  <w:b/>
                                  <w:sz w:val="14"/>
                                  <w:lang w:val="en-US"/>
                                </w:rPr>
                                <w:t>Advanced Parameteri</w:t>
                              </w:r>
                              <w:r>
                                <w:rPr>
                                  <w:rFonts w:ascii="Arial" w:hAnsi="Arial"/>
                                  <w:b/>
                                  <w:sz w:val="14"/>
                                  <w:lang w:val="en-US"/>
                                </w:rPr>
                                <w:t>-</w:t>
                              </w:r>
                            </w:p>
                            <w:p w14:paraId="656A214F" w14:textId="77777777" w:rsidR="00F93427" w:rsidRPr="0033799C" w:rsidRDefault="00F93427" w:rsidP="00C2703B">
                              <w:pPr>
                                <w:pStyle w:val="FP"/>
                                <w:rPr>
                                  <w:b/>
                                  <w:sz w:val="18"/>
                                  <w:lang w:val="en-US"/>
                                </w:rPr>
                              </w:pPr>
                              <w:proofErr w:type="gramStart"/>
                              <w:r w:rsidRPr="0033799C">
                                <w:rPr>
                                  <w:rFonts w:ascii="Arial" w:hAnsi="Arial"/>
                                  <w:b/>
                                  <w:sz w:val="14"/>
                                  <w:lang w:val="en-US"/>
                                </w:rPr>
                                <w:t>zation</w:t>
                              </w:r>
                              <w:proofErr w:type="gramEnd"/>
                            </w:p>
                          </w:txbxContent>
                        </wps:txbx>
                        <wps:bodyPr rot="0" vert="horz" wrap="square" lIns="91440" tIns="45720" rIns="91440" bIns="45720" anchor="t" anchorCtr="0" upright="1">
                          <a:noAutofit/>
                        </wps:bodyPr>
                      </wps:wsp>
                      <wps:wsp>
                        <wps:cNvPr id="45" name="Text Box 69"/>
                        <wps:cNvSpPr txBox="1">
                          <a:spLocks noChangeArrowheads="1"/>
                        </wps:cNvSpPr>
                        <wps:spPr bwMode="auto">
                          <a:xfrm>
                            <a:off x="3886835" y="26030"/>
                            <a:ext cx="641985" cy="401845"/>
                          </a:xfrm>
                          <a:prstGeom prst="rect">
                            <a:avLst/>
                          </a:prstGeom>
                          <a:solidFill>
                            <a:schemeClr val="bg1">
                              <a:lumMod val="85000"/>
                            </a:schemeClr>
                          </a:solidFill>
                          <a:ln w="9525">
                            <a:solidFill>
                              <a:srgbClr val="000000"/>
                            </a:solidFill>
                            <a:miter lim="800000"/>
                            <a:headEnd/>
                            <a:tailEnd/>
                          </a:ln>
                        </wps:spPr>
                        <wps:txbx>
                          <w:txbxContent>
                            <w:p w14:paraId="396E3BD6" w14:textId="77777777" w:rsidR="00F93427" w:rsidRPr="00F9662D" w:rsidRDefault="00F93427" w:rsidP="00C2703B">
                              <w:pPr>
                                <w:pStyle w:val="FP"/>
                                <w:rPr>
                                  <w:b/>
                                  <w:sz w:val="14"/>
                                  <w:szCs w:val="14"/>
                                  <w:lang w:val="en-US"/>
                                </w:rPr>
                              </w:pPr>
                              <w:r>
                                <w:rPr>
                                  <w:rFonts w:ascii="Arial" w:hAnsi="Arial"/>
                                  <w:b/>
                                  <w:sz w:val="14"/>
                                  <w:szCs w:val="14"/>
                                  <w:lang w:val="en-US"/>
                                </w:rPr>
                                <w:t>Advanced Matching</w:t>
                              </w:r>
                            </w:p>
                          </w:txbxContent>
                        </wps:txbx>
                        <wps:bodyPr rot="0" vert="horz" wrap="square" lIns="91440" tIns="45720" rIns="91440" bIns="45720" anchor="t" anchorCtr="0" upright="1">
                          <a:noAutofit/>
                        </wps:bodyPr>
                      </wps:wsp>
                      <wps:wsp>
                        <wps:cNvPr id="46" name="Text Box 70"/>
                        <wps:cNvSpPr txBox="1">
                          <a:spLocks noChangeArrowheads="1"/>
                        </wps:cNvSpPr>
                        <wps:spPr bwMode="auto">
                          <a:xfrm>
                            <a:off x="5151120" y="35560"/>
                            <a:ext cx="22860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3049CB8" w14:textId="77777777" w:rsidR="00F93427" w:rsidRPr="0033799C" w:rsidRDefault="00F93427" w:rsidP="00C2703B">
                              <w:pPr>
                                <w:rPr>
                                  <w:lang w:val="de-DE"/>
                                </w:rPr>
                              </w:pPr>
                              <w:r>
                                <w:rPr>
                                  <w:lang w:val="de-DE"/>
                                </w:rPr>
                                <w:t xml:space="preserve">… </w:t>
                              </w:r>
                            </w:p>
                          </w:txbxContent>
                        </wps:txbx>
                        <wps:bodyPr rot="0" vert="horz" wrap="square" lIns="91440" tIns="45720" rIns="91440" bIns="45720" anchor="t" anchorCtr="0" upright="1">
                          <a:noAutofit/>
                        </wps:bodyPr>
                      </wps:wsp>
                      <wps:wsp>
                        <wps:cNvPr id="47" name="Text Box 71"/>
                        <wps:cNvSpPr txBox="1">
                          <a:spLocks noChangeArrowheads="1"/>
                        </wps:cNvSpPr>
                        <wps:spPr bwMode="auto">
                          <a:xfrm>
                            <a:off x="5334000" y="35555"/>
                            <a:ext cx="657225" cy="385008"/>
                          </a:xfrm>
                          <a:prstGeom prst="rect">
                            <a:avLst/>
                          </a:prstGeom>
                          <a:solidFill>
                            <a:schemeClr val="bg1">
                              <a:lumMod val="85000"/>
                            </a:schemeClr>
                          </a:solidFill>
                          <a:ln w="9525">
                            <a:solidFill>
                              <a:srgbClr val="000000"/>
                            </a:solidFill>
                            <a:miter lim="800000"/>
                            <a:headEnd/>
                            <a:tailEnd/>
                          </a:ln>
                        </wps:spPr>
                        <wps:txbx>
                          <w:txbxContent>
                            <w:p w14:paraId="3D5080CE" w14:textId="77777777" w:rsidR="00F93427" w:rsidRPr="00F9662D" w:rsidRDefault="00F93427" w:rsidP="00C2703B">
                              <w:pPr>
                                <w:pStyle w:val="FP"/>
                                <w:rPr>
                                  <w:rFonts w:ascii="Arial" w:hAnsi="Arial"/>
                                  <w:sz w:val="14"/>
                                  <w:szCs w:val="14"/>
                                  <w:lang w:val="en-US"/>
                                </w:rPr>
                              </w:pPr>
                              <w:r w:rsidRPr="00F9662D">
                                <w:rPr>
                                  <w:rFonts w:ascii="Arial" w:hAnsi="Arial"/>
                                  <w:sz w:val="14"/>
                                  <w:szCs w:val="14"/>
                                  <w:lang w:val="en-US"/>
                                </w:rPr>
                                <w:t>TTCN-3 Packages</w:t>
                              </w:r>
                            </w:p>
                          </w:txbxContent>
                        </wps:txbx>
                        <wps:bodyPr rot="0" vert="horz" wrap="square" lIns="91440" tIns="45720" rIns="91440" bIns="45720" anchor="t" anchorCtr="0" upright="1">
                          <a:noAutofit/>
                        </wps:bodyPr>
                      </wps:wsp>
                      <wps:wsp>
                        <wps:cNvPr id="48" name="Text Box 72"/>
                        <wps:cNvSpPr txBox="1">
                          <a:spLocks noChangeArrowheads="1"/>
                        </wps:cNvSpPr>
                        <wps:spPr bwMode="auto">
                          <a:xfrm>
                            <a:off x="2595880" y="688340"/>
                            <a:ext cx="731520" cy="2064385"/>
                          </a:xfrm>
                          <a:prstGeom prst="rect">
                            <a:avLst/>
                          </a:prstGeom>
                          <a:solidFill>
                            <a:schemeClr val="bg1">
                              <a:lumMod val="85000"/>
                            </a:schemeClr>
                          </a:solidFill>
                          <a:ln w="9525">
                            <a:solidFill>
                              <a:srgbClr val="000000"/>
                            </a:solidFill>
                            <a:miter lim="800000"/>
                            <a:headEnd/>
                            <a:tailEnd/>
                          </a:ln>
                        </wps:spPr>
                        <wps:txbx>
                          <w:txbxContent>
                            <w:p w14:paraId="0ABF6582" w14:textId="77777777" w:rsidR="00F93427" w:rsidRDefault="00F93427" w:rsidP="00C2703B">
                              <w:pPr>
                                <w:pStyle w:val="FP"/>
                                <w:rPr>
                                  <w:rFonts w:ascii="Arial" w:hAnsi="Arial"/>
                                  <w:b/>
                                  <w:sz w:val="16"/>
                                  <w:lang w:val="en-US"/>
                                </w:rPr>
                              </w:pPr>
                            </w:p>
                            <w:p w14:paraId="6BA5E339" w14:textId="77777777" w:rsidR="00F93427" w:rsidRDefault="00F93427" w:rsidP="00C2703B">
                              <w:pPr>
                                <w:pStyle w:val="FP"/>
                                <w:rPr>
                                  <w:rFonts w:ascii="Arial" w:hAnsi="Arial"/>
                                  <w:b/>
                                  <w:sz w:val="16"/>
                                  <w:lang w:val="en-US"/>
                                </w:rPr>
                              </w:pPr>
                            </w:p>
                            <w:p w14:paraId="560AE7FC" w14:textId="77777777" w:rsidR="00F93427" w:rsidRDefault="00F93427" w:rsidP="00C2703B">
                              <w:pPr>
                                <w:pStyle w:val="FP"/>
                                <w:rPr>
                                  <w:rFonts w:ascii="Arial" w:hAnsi="Arial"/>
                                  <w:b/>
                                  <w:sz w:val="16"/>
                                  <w:lang w:val="en-US"/>
                                </w:rPr>
                              </w:pPr>
                            </w:p>
                            <w:p w14:paraId="7B728622" w14:textId="77777777" w:rsidR="00F93427" w:rsidRDefault="00F93427" w:rsidP="00C2703B">
                              <w:pPr>
                                <w:pStyle w:val="FP"/>
                                <w:rPr>
                                  <w:rFonts w:ascii="Arial" w:hAnsi="Arial"/>
                                  <w:b/>
                                  <w:sz w:val="16"/>
                                  <w:lang w:val="en-US"/>
                                </w:rPr>
                              </w:pPr>
                            </w:p>
                            <w:p w14:paraId="7390D383" w14:textId="77777777" w:rsidR="00F93427" w:rsidRDefault="00F93427" w:rsidP="00C2703B">
                              <w:pPr>
                                <w:pStyle w:val="FP"/>
                                <w:rPr>
                                  <w:rFonts w:ascii="Arial" w:hAnsi="Arial"/>
                                  <w:b/>
                                  <w:sz w:val="16"/>
                                  <w:lang w:val="en-US"/>
                                </w:rPr>
                              </w:pPr>
                            </w:p>
                            <w:p w14:paraId="160F50E3" w14:textId="77777777" w:rsidR="00F93427" w:rsidRDefault="00F93427" w:rsidP="00C2703B">
                              <w:pPr>
                                <w:pStyle w:val="FP"/>
                                <w:rPr>
                                  <w:rFonts w:ascii="Arial" w:hAnsi="Arial"/>
                                  <w:b/>
                                  <w:sz w:val="16"/>
                                  <w:lang w:val="en-US"/>
                                </w:rPr>
                              </w:pPr>
                            </w:p>
                            <w:p w14:paraId="649ED786" w14:textId="77777777" w:rsidR="00F93427" w:rsidRDefault="00F93427" w:rsidP="00C2703B">
                              <w:pPr>
                                <w:pStyle w:val="FP"/>
                                <w:rPr>
                                  <w:rFonts w:ascii="Arial" w:hAnsi="Arial"/>
                                  <w:b/>
                                  <w:sz w:val="16"/>
                                  <w:lang w:val="en-US"/>
                                </w:rPr>
                              </w:pPr>
                              <w:r>
                                <w:rPr>
                                  <w:rFonts w:ascii="Arial" w:hAnsi="Arial"/>
                                  <w:b/>
                                  <w:sz w:val="16"/>
                                  <w:lang w:val="en-US"/>
                                </w:rPr>
                                <w:t>TTCN-3 Core</w:t>
                              </w:r>
                            </w:p>
                            <w:p w14:paraId="3CBF1F53" w14:textId="77777777" w:rsidR="00F93427" w:rsidRDefault="00F93427" w:rsidP="00C2703B">
                              <w:pPr>
                                <w:pStyle w:val="FP"/>
                                <w:rPr>
                                  <w:lang w:val="en-US"/>
                                </w:rPr>
                              </w:pPr>
                              <w:r>
                                <w:rPr>
                                  <w:rFonts w:ascii="Arial" w:hAnsi="Arial"/>
                                  <w:b/>
                                  <w:sz w:val="16"/>
                                  <w:lang w:val="en-US"/>
                                </w:rPr>
                                <w:t>Language</w:t>
                              </w:r>
                            </w:p>
                          </w:txbxContent>
                        </wps:txbx>
                        <wps:bodyPr rot="0" vert="horz" wrap="square" lIns="91440" tIns="45720" rIns="91440" bIns="45720" anchor="t" anchorCtr="0" upright="1">
                          <a:noAutofit/>
                        </wps:bodyPr>
                      </wps:wsp>
                      <wps:wsp>
                        <wps:cNvPr id="49" name="Text Box 73"/>
                        <wps:cNvSpPr txBox="1">
                          <a:spLocks noChangeArrowheads="1"/>
                        </wps:cNvSpPr>
                        <wps:spPr bwMode="auto">
                          <a:xfrm>
                            <a:off x="4272280" y="1529715"/>
                            <a:ext cx="1100455"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1F957C" w14:textId="77777777" w:rsidR="00F93427" w:rsidRDefault="00F93427" w:rsidP="00C2703B">
                              <w:pPr>
                                <w:pStyle w:val="FP"/>
                                <w:rPr>
                                  <w:rFonts w:ascii="Arial" w:hAnsi="Arial"/>
                                  <w:lang w:val="en-US"/>
                                </w:rPr>
                              </w:pPr>
                              <w:r>
                                <w:rPr>
                                  <w:rFonts w:ascii="Arial" w:hAnsi="Arial"/>
                                  <w:lang w:val="en-US"/>
                                </w:rPr>
                                <w:t>TTCN-3 User</w:t>
                              </w:r>
                            </w:p>
                          </w:txbxContent>
                        </wps:txbx>
                        <wps:bodyPr rot="0" vert="horz" wrap="square" lIns="91440" tIns="45720" rIns="91440" bIns="45720" anchor="t" anchorCtr="0" upright="1">
                          <a:noAutofit/>
                        </wps:bodyPr>
                      </wps:wsp>
                      <wps:wsp>
                        <wps:cNvPr id="50" name="Line 74"/>
                        <wps:cNvCnPr>
                          <a:cxnSpLocks noChangeShapeType="1"/>
                        </wps:cNvCnPr>
                        <wps:spPr bwMode="auto">
                          <a:xfrm>
                            <a:off x="3327400" y="1668780"/>
                            <a:ext cx="1025525"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1" name="Line 75"/>
                        <wps:cNvCnPr>
                          <a:cxnSpLocks noChangeShapeType="1"/>
                          <a:stCxn id="43" idx="2"/>
                        </wps:cNvCnPr>
                        <wps:spPr bwMode="auto">
                          <a:xfrm flipH="1">
                            <a:off x="3310128" y="427683"/>
                            <a:ext cx="1568895" cy="26055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2" name="Line 76"/>
                        <wps:cNvCnPr>
                          <a:cxnSpLocks noChangeShapeType="1"/>
                          <a:stCxn id="45" idx="2"/>
                        </wps:cNvCnPr>
                        <wps:spPr bwMode="auto">
                          <a:xfrm flipH="1">
                            <a:off x="3211373" y="427811"/>
                            <a:ext cx="996455" cy="250526"/>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3" name="Line 77"/>
                        <wps:cNvCnPr>
                          <a:cxnSpLocks noChangeShapeType="1"/>
                          <a:stCxn id="60" idx="2"/>
                        </wps:cNvCnPr>
                        <wps:spPr bwMode="auto">
                          <a:xfrm>
                            <a:off x="2671445" y="420562"/>
                            <a:ext cx="300355" cy="267572"/>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4" name="Text Box 78"/>
                        <wps:cNvSpPr txBox="1">
                          <a:spLocks noChangeArrowheads="1"/>
                        </wps:cNvSpPr>
                        <wps:spPr bwMode="auto">
                          <a:xfrm>
                            <a:off x="33655" y="2423160"/>
                            <a:ext cx="822960" cy="334645"/>
                          </a:xfrm>
                          <a:prstGeom prst="rect">
                            <a:avLst/>
                          </a:prstGeom>
                          <a:solidFill>
                            <a:schemeClr val="bg1">
                              <a:lumMod val="85000"/>
                            </a:schemeClr>
                          </a:solidFill>
                          <a:ln w="9525">
                            <a:solidFill>
                              <a:srgbClr val="000000"/>
                            </a:solidFill>
                            <a:miter lim="800000"/>
                            <a:headEnd/>
                            <a:tailEnd/>
                          </a:ln>
                        </wps:spPr>
                        <wps:txbx>
                          <w:txbxContent>
                            <w:p w14:paraId="091467A9" w14:textId="77777777" w:rsidR="00F93427" w:rsidRDefault="00F93427" w:rsidP="00C2703B">
                              <w:pPr>
                                <w:pStyle w:val="FP"/>
                                <w:rPr>
                                  <w:lang w:val="en-US"/>
                                </w:rPr>
                              </w:pPr>
                              <w:r>
                                <w:rPr>
                                  <w:rFonts w:ascii="Arial" w:hAnsi="Arial"/>
                                  <w:sz w:val="16"/>
                                  <w:lang w:val="en-US"/>
                                </w:rPr>
                                <w:t>Other types &amp; values</w:t>
                              </w:r>
                            </w:p>
                          </w:txbxContent>
                        </wps:txbx>
                        <wps:bodyPr rot="0" vert="horz" wrap="square" lIns="91440" tIns="45720" rIns="91440" bIns="45720" anchor="t" anchorCtr="0" upright="1">
                          <a:spAutoFit/>
                        </wps:bodyPr>
                      </wps:wsp>
                      <wps:wsp>
                        <wps:cNvPr id="55" name="Line 79"/>
                        <wps:cNvCnPr>
                          <a:cxnSpLocks noChangeShapeType="1"/>
                        </wps:cNvCnPr>
                        <wps:spPr bwMode="auto">
                          <a:xfrm flipV="1">
                            <a:off x="856615" y="2589530"/>
                            <a:ext cx="1720215" cy="184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Line 80"/>
                        <wps:cNvCnPr>
                          <a:cxnSpLocks noChangeShapeType="1"/>
                        </wps:cNvCnPr>
                        <wps:spPr bwMode="auto">
                          <a:xfrm>
                            <a:off x="399415" y="2221230"/>
                            <a:ext cx="635" cy="18288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57" name="Line 81"/>
                        <wps:cNvCnPr>
                          <a:cxnSpLocks noChangeShapeType="1"/>
                        </wps:cNvCnPr>
                        <wps:spPr bwMode="auto">
                          <a:xfrm flipV="1">
                            <a:off x="855345" y="2019300"/>
                            <a:ext cx="1740535" cy="114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 name="Text Box 82"/>
                        <wps:cNvSpPr txBox="1">
                          <a:spLocks noChangeArrowheads="1"/>
                        </wps:cNvSpPr>
                        <wps:spPr bwMode="auto">
                          <a:xfrm>
                            <a:off x="32385" y="1857375"/>
                            <a:ext cx="822960" cy="323850"/>
                          </a:xfrm>
                          <a:prstGeom prst="rect">
                            <a:avLst/>
                          </a:prstGeom>
                          <a:solidFill>
                            <a:schemeClr val="bg1">
                              <a:lumMod val="85000"/>
                            </a:schemeClr>
                          </a:solidFill>
                          <a:ln w="9525">
                            <a:solidFill>
                              <a:srgbClr val="000000"/>
                            </a:solidFill>
                            <a:miter lim="800000"/>
                            <a:headEnd/>
                            <a:tailEnd/>
                          </a:ln>
                        </wps:spPr>
                        <wps:txbx>
                          <w:txbxContent>
                            <w:p w14:paraId="28E6732F" w14:textId="77777777" w:rsidR="00F93427" w:rsidRPr="009459DF" w:rsidRDefault="00F93427" w:rsidP="00C2703B">
                              <w:pPr>
                                <w:pStyle w:val="FP"/>
                                <w:rPr>
                                  <w:b/>
                                  <w:lang w:val="en-US"/>
                                </w:rPr>
                              </w:pPr>
                              <w:r>
                                <w:rPr>
                                  <w:rFonts w:ascii="Arial" w:hAnsi="Arial"/>
                                  <w:b/>
                                  <w:sz w:val="16"/>
                                  <w:lang w:val="en-US"/>
                                </w:rPr>
                                <w:t>JSON</w:t>
                              </w:r>
                              <w:r w:rsidRPr="009459DF">
                                <w:rPr>
                                  <w:rFonts w:ascii="Arial" w:hAnsi="Arial"/>
                                  <w:b/>
                                  <w:sz w:val="16"/>
                                  <w:lang w:val="en-US"/>
                                </w:rPr>
                                <w:t xml:space="preserve"> </w:t>
                              </w:r>
                              <w:r>
                                <w:rPr>
                                  <w:rFonts w:ascii="Arial" w:hAnsi="Arial"/>
                                  <w:b/>
                                  <w:sz w:val="16"/>
                                  <w:lang w:val="en-US"/>
                                </w:rPr>
                                <w:t>t</w:t>
                              </w:r>
                              <w:r w:rsidRPr="009459DF">
                                <w:rPr>
                                  <w:rFonts w:ascii="Arial" w:hAnsi="Arial"/>
                                  <w:b/>
                                  <w:sz w:val="16"/>
                                  <w:lang w:val="en-US"/>
                                </w:rPr>
                                <w:t>ypes</w:t>
                              </w:r>
                              <w:r>
                                <w:rPr>
                                  <w:rFonts w:ascii="Arial" w:hAnsi="Arial"/>
                                  <w:b/>
                                  <w:sz w:val="16"/>
                                  <w:lang w:val="en-US"/>
                                </w:rPr>
                                <w:t xml:space="preserve"> &amp; values</w:t>
                              </w:r>
                            </w:p>
                          </w:txbxContent>
                        </wps:txbx>
                        <wps:bodyPr rot="0" vert="horz" wrap="square" lIns="91440" tIns="45720" rIns="91440" bIns="45720" anchor="t" anchorCtr="0" upright="1">
                          <a:noAutofit/>
                        </wps:bodyPr>
                      </wps:wsp>
                      <wps:wsp>
                        <wps:cNvPr id="59" name="Text Box 83"/>
                        <wps:cNvSpPr txBox="1">
                          <a:spLocks noChangeArrowheads="1"/>
                        </wps:cNvSpPr>
                        <wps:spPr bwMode="auto">
                          <a:xfrm>
                            <a:off x="3717925" y="2242185"/>
                            <a:ext cx="155448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0E303C" w14:textId="77777777" w:rsidR="00F93427" w:rsidRDefault="00F93427" w:rsidP="00C2703B">
                              <w:pPr>
                                <w:pStyle w:val="FP"/>
                                <w:rPr>
                                  <w:rFonts w:ascii="Arial" w:hAnsi="Arial"/>
                                  <w:i/>
                                  <w:sz w:val="16"/>
                                </w:rPr>
                              </w:pPr>
                              <w:r w:rsidRPr="00013BE6">
                                <w:rPr>
                                  <w:rFonts w:ascii="Arial" w:hAnsi="Arial"/>
                                  <w:i/>
                                  <w:sz w:val="16"/>
                                </w:rPr>
                                <w:t>The shaded boxes are not defined in this document</w:t>
                              </w:r>
                            </w:p>
                          </w:txbxContent>
                        </wps:txbx>
                        <wps:bodyPr rot="0" vert="horz" wrap="square" lIns="91440" tIns="45720" rIns="91440" bIns="45720" anchor="t" anchorCtr="0" upright="1">
                          <a:noAutofit/>
                        </wps:bodyPr>
                      </wps:wsp>
                      <wps:wsp>
                        <wps:cNvPr id="60" name="Text Box 84"/>
                        <wps:cNvSpPr txBox="1">
                          <a:spLocks noChangeArrowheads="1"/>
                        </wps:cNvSpPr>
                        <wps:spPr bwMode="auto">
                          <a:xfrm>
                            <a:off x="2294890" y="35550"/>
                            <a:ext cx="753110" cy="385012"/>
                          </a:xfrm>
                          <a:prstGeom prst="rect">
                            <a:avLst/>
                          </a:prstGeom>
                          <a:solidFill>
                            <a:schemeClr val="bg1">
                              <a:lumMod val="85000"/>
                            </a:schemeClr>
                          </a:solidFill>
                          <a:ln w="9525">
                            <a:solidFill>
                              <a:srgbClr val="000000"/>
                            </a:solidFill>
                            <a:miter lim="800000"/>
                            <a:headEnd/>
                            <a:tailEnd/>
                          </a:ln>
                        </wps:spPr>
                        <wps:txbx>
                          <w:txbxContent>
                            <w:p w14:paraId="665D9E3F" w14:textId="77777777" w:rsidR="00F93427" w:rsidRDefault="00F93427" w:rsidP="00C2703B">
                              <w:pPr>
                                <w:pStyle w:val="FP"/>
                                <w:rPr>
                                  <w:rFonts w:ascii="Arial" w:hAnsi="Arial"/>
                                  <w:b/>
                                  <w:sz w:val="14"/>
                                  <w:szCs w:val="14"/>
                                  <w:lang w:val="en-US"/>
                                </w:rPr>
                              </w:pPr>
                              <w:r w:rsidRPr="00F9662D">
                                <w:rPr>
                                  <w:rFonts w:ascii="Arial" w:hAnsi="Arial"/>
                                  <w:b/>
                                  <w:sz w:val="14"/>
                                  <w:szCs w:val="14"/>
                                  <w:lang w:val="en-US"/>
                                </w:rPr>
                                <w:t xml:space="preserve">Performance </w:t>
                              </w:r>
                            </w:p>
                            <w:p w14:paraId="308CD1C5" w14:textId="77777777" w:rsidR="00F93427" w:rsidRPr="00F9662D" w:rsidRDefault="00F93427" w:rsidP="00C2703B">
                              <w:pPr>
                                <w:pStyle w:val="FP"/>
                                <w:rPr>
                                  <w:b/>
                                  <w:sz w:val="14"/>
                                  <w:szCs w:val="14"/>
                                  <w:lang w:val="en-US"/>
                                </w:rPr>
                              </w:pPr>
                              <w:proofErr w:type="gramStart"/>
                              <w:r w:rsidRPr="00F9662D">
                                <w:rPr>
                                  <w:rFonts w:ascii="Arial" w:hAnsi="Arial"/>
                                  <w:b/>
                                  <w:sz w:val="14"/>
                                  <w:szCs w:val="14"/>
                                  <w:lang w:val="en-US"/>
                                </w:rPr>
                                <w:t>and</w:t>
                              </w:r>
                              <w:proofErr w:type="gramEnd"/>
                              <w:r w:rsidRPr="00F9662D">
                                <w:rPr>
                                  <w:rFonts w:ascii="Arial" w:hAnsi="Arial"/>
                                  <w:b/>
                                  <w:sz w:val="14"/>
                                  <w:szCs w:val="14"/>
                                  <w:lang w:val="en-US"/>
                                </w:rPr>
                                <w:t xml:space="preserve"> Real Time T</w:t>
                              </w:r>
                              <w:r>
                                <w:rPr>
                                  <w:rFonts w:ascii="Arial" w:hAnsi="Arial"/>
                                  <w:b/>
                                  <w:sz w:val="14"/>
                                  <w:szCs w:val="14"/>
                                  <w:lang w:val="en-US"/>
                                </w:rPr>
                                <w:t>e</w:t>
                              </w:r>
                              <w:r w:rsidRPr="00F9662D">
                                <w:rPr>
                                  <w:rFonts w:ascii="Arial" w:hAnsi="Arial"/>
                                  <w:b/>
                                  <w:sz w:val="14"/>
                                  <w:szCs w:val="14"/>
                                  <w:lang w:val="en-US"/>
                                </w:rPr>
                                <w:t>sting</w:t>
                              </w:r>
                            </w:p>
                          </w:txbxContent>
                        </wps:txbx>
                        <wps:bodyPr rot="0" vert="horz" wrap="square" lIns="91440" tIns="45720" rIns="91440" bIns="45720" anchor="t" anchorCtr="0" upright="1">
                          <a:noAutofit/>
                        </wps:bodyPr>
                      </wps:wsp>
                      <wps:wsp>
                        <wps:cNvPr id="62" name="Text Box 68"/>
                        <wps:cNvSpPr txBox="1">
                          <a:spLocks noChangeArrowheads="1"/>
                        </wps:cNvSpPr>
                        <wps:spPr bwMode="auto">
                          <a:xfrm>
                            <a:off x="73153" y="36203"/>
                            <a:ext cx="777408" cy="384422"/>
                          </a:xfrm>
                          <a:prstGeom prst="rect">
                            <a:avLst/>
                          </a:prstGeom>
                          <a:solidFill>
                            <a:schemeClr val="bg1">
                              <a:lumMod val="85000"/>
                            </a:schemeClr>
                          </a:solidFill>
                          <a:ln w="9525">
                            <a:solidFill>
                              <a:srgbClr val="000000"/>
                            </a:solidFill>
                            <a:miter lim="800000"/>
                            <a:headEnd/>
                            <a:tailEnd/>
                          </a:ln>
                        </wps:spPr>
                        <wps:txbx>
                          <w:txbxContent>
                            <w:p w14:paraId="46D70AB2" w14:textId="77777777" w:rsidR="00F93427" w:rsidRPr="00693506" w:rsidRDefault="00F93427" w:rsidP="00C2703B">
                              <w:pPr>
                                <w:spacing w:after="0" w:line="216" w:lineRule="auto"/>
                                <w:rPr>
                                  <w:rFonts w:ascii="Arial" w:hAnsi="Arial" w:cs="Arial"/>
                                  <w:b/>
                                  <w:bCs/>
                                  <w:sz w:val="14"/>
                                  <w:szCs w:val="14"/>
                                  <w:lang w:val="en-US"/>
                                </w:rPr>
                              </w:pPr>
                              <w:r w:rsidRPr="00693506">
                                <w:rPr>
                                  <w:rFonts w:ascii="Arial" w:hAnsi="Arial" w:cs="Arial"/>
                                  <w:b/>
                                  <w:bCs/>
                                  <w:sz w:val="14"/>
                                  <w:szCs w:val="14"/>
                                  <w:lang w:val="en-US"/>
                                </w:rPr>
                                <w:t>Configuratio</w:t>
                              </w:r>
                              <w:r>
                                <w:rPr>
                                  <w:rFonts w:ascii="Arial" w:hAnsi="Arial" w:cs="Arial"/>
                                  <w:b/>
                                  <w:bCs/>
                                  <w:sz w:val="14"/>
                                  <w:szCs w:val="14"/>
                                  <w:lang w:val="en-US"/>
                                </w:rPr>
                                <w:t>n</w:t>
                              </w:r>
                              <w:r w:rsidRPr="00693506">
                                <w:rPr>
                                  <w:rFonts w:ascii="Arial" w:hAnsi="Arial" w:cs="Arial"/>
                                  <w:b/>
                                  <w:bCs/>
                                  <w:sz w:val="14"/>
                                  <w:szCs w:val="14"/>
                                  <w:lang w:val="en-US"/>
                                </w:rPr>
                                <w:t xml:space="preserve"> and deploy-ment support</w:t>
                              </w:r>
                            </w:p>
                          </w:txbxContent>
                        </wps:txbx>
                        <wps:bodyPr rot="0" vert="horz" wrap="square" lIns="91440" tIns="45720" rIns="91440" bIns="45720" anchor="t" anchorCtr="0" upright="1">
                          <a:noAutofit/>
                        </wps:bodyPr>
                      </wps:wsp>
                      <wps:wsp>
                        <wps:cNvPr id="65" name="Line 81"/>
                        <wps:cNvCnPr>
                          <a:cxnSpLocks noChangeShapeType="1"/>
                        </wps:cNvCnPr>
                        <wps:spPr bwMode="auto">
                          <a:xfrm flipV="1">
                            <a:off x="856615" y="1636715"/>
                            <a:ext cx="1740535" cy="107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6" name="Text Box 82"/>
                        <wps:cNvSpPr txBox="1">
                          <a:spLocks noChangeArrowheads="1"/>
                        </wps:cNvSpPr>
                        <wps:spPr bwMode="auto">
                          <a:xfrm>
                            <a:off x="33655" y="1474790"/>
                            <a:ext cx="822960" cy="323215"/>
                          </a:xfrm>
                          <a:prstGeom prst="rect">
                            <a:avLst/>
                          </a:prstGeom>
                          <a:solidFill>
                            <a:schemeClr val="bg1">
                              <a:lumMod val="85000"/>
                            </a:schemeClr>
                          </a:solidFill>
                          <a:ln w="9525">
                            <a:solidFill>
                              <a:srgbClr val="000000"/>
                            </a:solidFill>
                            <a:miter lim="800000"/>
                            <a:headEnd/>
                            <a:tailEnd/>
                          </a:ln>
                        </wps:spPr>
                        <wps:txbx>
                          <w:txbxContent>
                            <w:p w14:paraId="2D9E6E47" w14:textId="77777777" w:rsidR="00F93427" w:rsidRPr="00693506" w:rsidRDefault="00F93427" w:rsidP="00C2703B">
                              <w:pPr>
                                <w:rPr>
                                  <w:sz w:val="24"/>
                                  <w:szCs w:val="24"/>
                                  <w:lang w:val="en-US"/>
                                </w:rPr>
                              </w:pPr>
                              <w:r>
                                <w:rPr>
                                  <w:rFonts w:ascii="Arial" w:hAnsi="Arial"/>
                                  <w:b/>
                                  <w:bCs/>
                                  <w:sz w:val="16"/>
                                  <w:szCs w:val="16"/>
                                  <w:lang w:val="en-US"/>
                                </w:rPr>
                                <w:t>XML types</w:t>
                              </w:r>
                            </w:p>
                          </w:txbxContent>
                        </wps:txbx>
                        <wps:bodyPr rot="0" vert="horz" wrap="square" lIns="91440" tIns="45720" rIns="91440" bIns="45720" anchor="t" anchorCtr="0" upright="1">
                          <a:noAutofit/>
                        </wps:bodyPr>
                      </wps:wsp>
                      <wps:wsp>
                        <wps:cNvPr id="67" name="Line 81"/>
                        <wps:cNvCnPr>
                          <a:cxnSpLocks noChangeShapeType="1"/>
                        </wps:cNvCnPr>
                        <wps:spPr bwMode="auto">
                          <a:xfrm flipV="1">
                            <a:off x="860313" y="1259982"/>
                            <a:ext cx="1740535" cy="101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 name="Text Box 82"/>
                        <wps:cNvSpPr txBox="1">
                          <a:spLocks noChangeArrowheads="1"/>
                        </wps:cNvSpPr>
                        <wps:spPr bwMode="auto">
                          <a:xfrm>
                            <a:off x="37353" y="1098057"/>
                            <a:ext cx="822960" cy="322580"/>
                          </a:xfrm>
                          <a:prstGeom prst="rect">
                            <a:avLst/>
                          </a:prstGeom>
                          <a:solidFill>
                            <a:schemeClr val="bg1">
                              <a:lumMod val="85000"/>
                            </a:schemeClr>
                          </a:solidFill>
                          <a:ln w="9525">
                            <a:solidFill>
                              <a:srgbClr val="000000"/>
                            </a:solidFill>
                            <a:miter lim="800000"/>
                            <a:headEnd/>
                            <a:tailEnd/>
                          </a:ln>
                        </wps:spPr>
                        <wps:txbx>
                          <w:txbxContent>
                            <w:p w14:paraId="48886E86" w14:textId="77777777" w:rsidR="00F93427" w:rsidRPr="00693506" w:rsidRDefault="00F93427" w:rsidP="00C2703B">
                              <w:pPr>
                                <w:rPr>
                                  <w:sz w:val="24"/>
                                  <w:szCs w:val="24"/>
                                  <w:lang w:val="en-US"/>
                                </w:rPr>
                              </w:pPr>
                              <w:r>
                                <w:rPr>
                                  <w:rFonts w:ascii="Arial" w:hAnsi="Arial"/>
                                  <w:b/>
                                  <w:bCs/>
                                  <w:sz w:val="16"/>
                                  <w:szCs w:val="16"/>
                                  <w:lang w:val="en-US"/>
                                </w:rPr>
                                <w:t>IDL types</w:t>
                              </w:r>
                            </w:p>
                          </w:txbxContent>
                        </wps:txbx>
                        <wps:bodyPr rot="0" vert="horz" wrap="square" lIns="91440" tIns="45720" rIns="91440" bIns="45720" anchor="t" anchorCtr="0" upright="1">
                          <a:noAutofit/>
                        </wps:bodyPr>
                      </wps:wsp>
                      <wps:wsp>
                        <wps:cNvPr id="69" name="Line 81"/>
                        <wps:cNvCnPr>
                          <a:cxnSpLocks noChangeShapeType="1"/>
                        </wps:cNvCnPr>
                        <wps:spPr bwMode="auto">
                          <a:xfrm flipV="1">
                            <a:off x="856615" y="879592"/>
                            <a:ext cx="1740535" cy="9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0" name="Text Box 82"/>
                        <wps:cNvSpPr txBox="1">
                          <a:spLocks noChangeArrowheads="1"/>
                        </wps:cNvSpPr>
                        <wps:spPr bwMode="auto">
                          <a:xfrm>
                            <a:off x="33655" y="717667"/>
                            <a:ext cx="822960" cy="321945"/>
                          </a:xfrm>
                          <a:prstGeom prst="rect">
                            <a:avLst/>
                          </a:prstGeom>
                          <a:solidFill>
                            <a:schemeClr val="bg1"/>
                          </a:solidFill>
                          <a:ln w="9525">
                            <a:solidFill>
                              <a:srgbClr val="000000"/>
                            </a:solidFill>
                            <a:miter lim="800000"/>
                            <a:headEnd/>
                            <a:tailEnd/>
                          </a:ln>
                        </wps:spPr>
                        <wps:txbx>
                          <w:txbxContent>
                            <w:p w14:paraId="1A54B63F" w14:textId="77777777" w:rsidR="00F93427" w:rsidRPr="00693506" w:rsidRDefault="00F93427" w:rsidP="00C2703B">
                              <w:pPr>
                                <w:rPr>
                                  <w:sz w:val="24"/>
                                  <w:szCs w:val="24"/>
                                  <w:lang w:val="en-US"/>
                                </w:rPr>
                              </w:pPr>
                              <w:r>
                                <w:rPr>
                                  <w:rFonts w:ascii="Arial" w:hAnsi="Arial"/>
                                  <w:b/>
                                  <w:bCs/>
                                  <w:sz w:val="16"/>
                                  <w:szCs w:val="16"/>
                                  <w:lang w:val="en-US"/>
                                </w:rPr>
                                <w:t>ASN.1 types and values</w:t>
                              </w:r>
                            </w:p>
                          </w:txbxContent>
                        </wps:txbx>
                        <wps:bodyPr rot="0" vert="horz" wrap="square" lIns="91440" tIns="45720" rIns="91440" bIns="45720" anchor="t" anchorCtr="0" upright="1">
                          <a:noAutofit/>
                        </wps:bodyPr>
                      </wps:wsp>
                    </wpc:wpc>
                  </a:graphicData>
                </a:graphic>
              </wp:inline>
            </w:drawing>
          </mc:Choice>
          <mc:Fallback>
            <w:pict>
              <v:group id="Canvas 61" o:spid="_x0000_s1026" editas="canvas" style="width:481.9pt;height:228.6pt;mso-position-horizontal-relative:char;mso-position-vertical-relative:line" coordsize="61201,29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201;height:29025;visibility:visible;mso-wrap-style:square">
                  <v:fill o:detectmouseclick="t"/>
                  <v:path o:connecttype="none"/>
                </v:shape>
                <v:line id="Line 60" o:spid="_x0000_s1028" style="position:absolute;flip:x;visibility:visible;mso-wrap-style:square" from="30480,4278" to="34620,6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p/cQAAADbAAAADwAAAGRycy9kb3ducmV2LnhtbESPT2vCQBDF74V+h2UKXkLdaEDa1FXq&#10;PyiIB9Meehyy0yQ0Oxuyo8Zv7xaEHh9v3u/Nmy8H16oz9aHxbGAyTkERl942XBn4+tw9v4AKgmyx&#10;9UwGrhRguXh8mGNu/YWPdC6kUhHCIUcDtUiXax3KmhyGse+Io/fje4cSZV9p2+Mlwl2rp2k60w4b&#10;jg01drSuqfwtTi6+sTvwJsuSldNJ8krbb9mnWowZPQ3vb6CEBvk/vqc/rIFsBn9bIgD0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D+n9xAAAANsAAAAPAAAAAAAAAAAA&#10;AAAAAKECAABkcnMvZG93bnJldi54bWxQSwUGAAAAAAQABAD5AAAAkgMAAAAA&#10;">
                  <v:stroke endarrow="block"/>
                </v:line>
                <v:line id="Line 61" o:spid="_x0000_s1029" style="position:absolute;visibility:visible;mso-wrap-style:square" from="4618,4206" to="25895,74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XMKMQAAADbAAAADwAAAGRycy9kb3ducmV2LnhtbESPQWsCMRSE74X+h/AK3mrWFrq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5cwoxAAAANsAAAAPAAAAAAAAAAAA&#10;AAAAAKECAABkcnMvZG93bnJldi54bWxQSwUGAAAAAAQABAD5AAAAkgMAAAAA&#10;">
                  <v:stroke endarrow="block"/>
                </v:line>
                <v:line id="Line 62" o:spid="_x0000_s1030" style="position:absolute;visibility:visible;mso-wrap-style:square" from="19592,4205" to="28479,6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3pYWsEAAADbAAAADwAAAGRycy9kb3ducmV2LnhtbERPz2vCMBS+C/4P4Qm72dQNptZGEctg&#10;h01Qx87P5q0pa15Kk9Xsv18OA48f3+9yF20nRhp861jBIstBENdOt9wo+Li8zFcgfEDW2DkmBb/k&#10;YbedTkostLvxicZzaEQKYV+gAhNCX0jpa0MWfeZ64sR9ucFiSHBopB7wlsJtJx/z/FlabDk1GOzp&#10;YKj+Pv9YBUtTneRSVm+XYzW2i3V8j5/XtVIPs7jfgAgUw138737VCp7S2P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elhawQAAANsAAAAPAAAAAAAAAAAAAAAA&#10;AKECAABkcnMvZG93bnJldi54bWxQSwUGAAAAAAQABAD5AAAAjwMAAAAA&#10;">
                  <v:stroke endarrow="block"/>
                </v:line>
                <v:line id="Line 63" o:spid="_x0000_s1031" style="position:absolute;flip:x;visibility:visible;mso-wrap-style:square" from="33211,4205" to="56626,7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B9j8QAAADbAAAADwAAAGRycy9kb3ducmV2LnhtbESPQWvCQBCF70L/wzKFXoJubKDU6Cqt&#10;VhBKD009eByy0yQ0Oxuyo6b/3hUEj48373vzFqvBtepEfWg8G5hOUlDEpbcNVwb2P9vxK6ggyBZb&#10;z2TgnwKslg+jBebWn/mbToVUKkI45GigFulyrUNZk8Mw8R1x9H5971Ci7CttezxHuGv1c5q+aIcN&#10;x4YaO1rXVP4VRxff2H7xJsuSd6eTZEYfB/lMtRjz9Di8zUEJDXI/vqV31kA2g+uWCAC9v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kH2PxAAAANsAAAAPAAAAAAAAAAAA&#10;AAAAAKECAABkcnMvZG93bnJldi54bWxQSwUGAAAAAAQABAD5AAAAkgMAAAAA&#10;">
                  <v:stroke endarrow="block"/>
                </v:line>
                <v:line id="Line 64" o:spid="_x0000_s1032" style="position:absolute;visibility:visible;mso-wrap-style:square" from="12630,4279" to="25971,6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onIcEAAADbAAAADwAAAGRycy9kb3ducmV2LnhtbERPz2vCMBS+C/4P4Qm72dQx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CichwQAAANsAAAAPAAAAAAAAAAAAAAAA&#10;AKECAABkcnMvZG93bnJldi54bWxQSwUGAAAAAAQABAD5AAAAjwMAAAAA&#10;">
                  <v:stroke endarrow="block"/>
                </v:line>
                <v:shapetype id="_x0000_t202" coordsize="21600,21600" o:spt="202" path="m,l,21600r21600,l21600,xe">
                  <v:stroke joinstyle="miter"/>
                  <v:path gradientshapeok="t" o:connecttype="rect"/>
                </v:shapetype>
                <v:shape id="Text Box 65" o:spid="_x0000_s1033" type="#_x0000_t202" style="position:absolute;left:16706;top:355;width:5773;height:3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TETsUA&#10;AADbAAAADwAAAGRycy9kb3ducmV2LnhtbESPQWvCQBSE74X+h+UJvYhuIqISXUUKgtAibVqCx2f2&#10;mQSzb8PuVuO/dwuFHoeZ+YZZbXrTiis531hWkI4TEMSl1Q1XCr6/dqMFCB+QNbaWScGdPGzWz08r&#10;zLS98Sdd81CJCGGfoYI6hC6T0pc1GfRj2xFH72ydwRClq6R2eItw08pJksykwYbjQo0dvdZUXvIf&#10;o+D0Pn+bbXfFvNTHoRvmRXooPlKlXgb9dgkiUB/+w3/tvVYwTeH3S/wBcv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xMROxQAAANsAAAAPAAAAAAAAAAAAAAAAAJgCAABkcnMv&#10;ZG93bnJldi54bWxQSwUGAAAAAAQABAD1AAAAigMAAAAA&#10;" fillcolor="#d8d8d8 [2732]">
                  <v:textbox>
                    <w:txbxContent>
                      <w:p w14:paraId="119A8288" w14:textId="77777777" w:rsidR="00F93427" w:rsidRPr="00F9662D" w:rsidRDefault="00F93427" w:rsidP="00C2703B">
                        <w:pPr>
                          <w:pStyle w:val="FP"/>
                          <w:rPr>
                            <w:b/>
                            <w:sz w:val="14"/>
                            <w:szCs w:val="14"/>
                            <w:lang w:val="en-US"/>
                          </w:rPr>
                        </w:pPr>
                        <w:r w:rsidRPr="00F9662D">
                          <w:rPr>
                            <w:rFonts w:ascii="Arial" w:hAnsi="Arial"/>
                            <w:b/>
                            <w:sz w:val="14"/>
                            <w:szCs w:val="14"/>
                            <w:lang w:val="en-US"/>
                          </w:rPr>
                          <w:t>Behavior Types</w:t>
                        </w:r>
                      </w:p>
                    </w:txbxContent>
                  </v:textbox>
                </v:shape>
                <v:shape id="Text Box 66" o:spid="_x0000_s1034" type="#_x0000_t202" style="position:absolute;left:30949;top:355;width:7341;height:39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ZaOcUA&#10;AADbAAAADwAAAGRycy9kb3ducmV2LnhtbESPQWvCQBSE74X+h+UVvIhuIkVLdBUpCAWltGkJHp/Z&#10;ZxLMvg27q6b/visIHoeZ+YZZrHrTigs531hWkI4TEMSl1Q1XCn5/NqM3ED4ga2wtk4I/8rBaPj8t&#10;MNP2yt90yUMlIoR9hgrqELpMSl/WZNCPbUccvaN1BkOUrpLa4TXCTSsnSTKVBhuOCzV29F5TecrP&#10;RsFhN9tO15tiVur90A3zIv0svlKlBi/9eg4iUB8e4Xv7Qyt4ncDtS/wBc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Flo5xQAAANsAAAAPAAAAAAAAAAAAAAAAAJgCAABkcnMv&#10;ZG93bnJldi54bWxQSwUGAAAAAAQABAD1AAAAigMAAAAA&#10;" fillcolor="#d8d8d8 [2732]">
                  <v:textbox>
                    <w:txbxContent>
                      <w:p w14:paraId="405E3251" w14:textId="77777777" w:rsidR="00F93427" w:rsidRPr="00F9662D" w:rsidRDefault="00F93427" w:rsidP="00C2703B">
                        <w:pPr>
                          <w:pStyle w:val="FP"/>
                          <w:rPr>
                            <w:b/>
                            <w:sz w:val="14"/>
                            <w:szCs w:val="14"/>
                            <w:lang w:val="en-US"/>
                          </w:rPr>
                        </w:pPr>
                        <w:r>
                          <w:rPr>
                            <w:rFonts w:ascii="Arial" w:hAnsi="Arial"/>
                            <w:b/>
                            <w:sz w:val="14"/>
                            <w:szCs w:val="14"/>
                            <w:lang w:val="en-US"/>
                          </w:rPr>
                          <w:t>Continuous signals</w:t>
                        </w:r>
                      </w:p>
                    </w:txbxContent>
                  </v:textbox>
                </v:shape>
                <v:shape id="Text Box 67" o:spid="_x0000_s1035" type="#_x0000_t202" style="position:absolute;left:45866;top:260;width:5848;height:4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r/osYA&#10;AADbAAAADwAAAGRycy9kb3ducmV2LnhtbESPQWvCQBSE7wX/w/IEL1I3sUUldRUpCEJL0VSCx2f2&#10;NQnNvg27q6b/vlsoeBxm5htmue5NK67kfGNZQTpJQBCXVjdcKTh+bh8XIHxA1thaJgU/5GG9Gjws&#10;MdP2xge65qESEcI+QwV1CF0mpS9rMugntiOO3pd1BkOUrpLa4S3CTSunSTKTBhuOCzV29FpT+Z1f&#10;jILz+/xtttkW81Kfxm6cF+lHsU+VGg37zQuIQH24h//bO63g+Qn+vsQf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Vr/osYAAADbAAAADwAAAAAAAAAAAAAAAACYAgAAZHJz&#10;L2Rvd25yZXYueG1sUEsFBgAAAAAEAAQA9QAAAIsDAAAAAA==&#10;" fillcolor="#d8d8d8 [2732]">
                  <v:textbox>
                    <w:txbxContent>
                      <w:p w14:paraId="0DF3D238" w14:textId="77777777" w:rsidR="00F93427" w:rsidRPr="00F9662D" w:rsidRDefault="00F93427" w:rsidP="00C2703B">
                        <w:pPr>
                          <w:pStyle w:val="FP"/>
                          <w:rPr>
                            <w:rFonts w:ascii="Arial" w:hAnsi="Arial"/>
                            <w:b/>
                            <w:sz w:val="14"/>
                            <w:szCs w:val="14"/>
                            <w:lang w:val="en-US"/>
                          </w:rPr>
                        </w:pPr>
                        <w:r w:rsidRPr="00F9662D">
                          <w:rPr>
                            <w:rFonts w:ascii="Arial" w:hAnsi="Arial"/>
                            <w:b/>
                            <w:sz w:val="14"/>
                            <w:szCs w:val="14"/>
                            <w:lang w:val="en-US"/>
                          </w:rPr>
                          <w:t>OO</w:t>
                        </w:r>
                      </w:p>
                      <w:p w14:paraId="5DD4724D" w14:textId="77777777" w:rsidR="00F93427" w:rsidRPr="00F9662D" w:rsidRDefault="00F93427" w:rsidP="00C2703B">
                        <w:pPr>
                          <w:pStyle w:val="FP"/>
                          <w:rPr>
                            <w:b/>
                            <w:sz w:val="14"/>
                            <w:szCs w:val="14"/>
                            <w:lang w:val="en-US"/>
                          </w:rPr>
                        </w:pPr>
                        <w:r w:rsidRPr="00F9662D">
                          <w:rPr>
                            <w:rFonts w:ascii="Arial" w:hAnsi="Arial"/>
                            <w:b/>
                            <w:sz w:val="14"/>
                            <w:szCs w:val="14"/>
                            <w:lang w:val="en-US"/>
                          </w:rPr>
                          <w:t>Features</w:t>
                        </w:r>
                      </w:p>
                    </w:txbxContent>
                  </v:textbox>
                </v:shape>
                <v:shape id="Text Box 68" o:spid="_x0000_s1036" type="#_x0000_t202" style="position:absolute;left:8896;top:355;width:7467;height:3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Nn1sYA&#10;AADbAAAADwAAAGRycy9kb3ducmV2LnhtbESPQWvCQBSE70L/w/IKvUizSREtqatIQShURGMJPb5m&#10;n0kw+zbsbjX+e7dQ8DjMzDfMfDmYTpzJ+daygixJQRBXVrdcK/g6rJ9fQfiArLGzTAqu5GG5eBjN&#10;Mdf2wns6F6EWEcI+RwVNCH0upa8aMugT2xNH72idwRClq6V2eIlw08mXNJ1Kgy3HhQZ7em+oOhW/&#10;RsHPZvY5Xa3LWaW/x25clNm23GVKPT0OqzcQgYZwD/+3P7SCyQT+vsQfI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rNn1sYAAADbAAAADwAAAAAAAAAAAAAAAACYAgAAZHJz&#10;L2Rvd25yZXYueG1sUEsFBgAAAAAEAAQA9QAAAIsDAAAAAA==&#10;" fillcolor="#d8d8d8 [2732]">
                  <v:textbox>
                    <w:txbxContent>
                      <w:p w14:paraId="27FE64B4" w14:textId="77777777" w:rsidR="00F93427" w:rsidRDefault="00F93427" w:rsidP="00C2703B">
                        <w:pPr>
                          <w:pStyle w:val="FP"/>
                          <w:rPr>
                            <w:rFonts w:ascii="Arial" w:hAnsi="Arial"/>
                            <w:b/>
                            <w:sz w:val="14"/>
                            <w:lang w:val="en-US"/>
                          </w:rPr>
                        </w:pPr>
                        <w:r w:rsidRPr="0033799C">
                          <w:rPr>
                            <w:rFonts w:ascii="Arial" w:hAnsi="Arial"/>
                            <w:b/>
                            <w:sz w:val="14"/>
                            <w:lang w:val="en-US"/>
                          </w:rPr>
                          <w:t>Advanced Parameteri</w:t>
                        </w:r>
                        <w:r>
                          <w:rPr>
                            <w:rFonts w:ascii="Arial" w:hAnsi="Arial"/>
                            <w:b/>
                            <w:sz w:val="14"/>
                            <w:lang w:val="en-US"/>
                          </w:rPr>
                          <w:t>-</w:t>
                        </w:r>
                      </w:p>
                      <w:p w14:paraId="656A214F" w14:textId="77777777" w:rsidR="00F93427" w:rsidRPr="0033799C" w:rsidRDefault="00F93427" w:rsidP="00C2703B">
                        <w:pPr>
                          <w:pStyle w:val="FP"/>
                          <w:rPr>
                            <w:b/>
                            <w:sz w:val="18"/>
                            <w:lang w:val="en-US"/>
                          </w:rPr>
                        </w:pPr>
                        <w:proofErr w:type="gramStart"/>
                        <w:r w:rsidRPr="0033799C">
                          <w:rPr>
                            <w:rFonts w:ascii="Arial" w:hAnsi="Arial"/>
                            <w:b/>
                            <w:sz w:val="14"/>
                            <w:lang w:val="en-US"/>
                          </w:rPr>
                          <w:t>zation</w:t>
                        </w:r>
                        <w:proofErr w:type="gramEnd"/>
                      </w:p>
                    </w:txbxContent>
                  </v:textbox>
                </v:shape>
                <v:shape id="Text Box 69" o:spid="_x0000_s1037" type="#_x0000_t202" style="position:absolute;left:38868;top:260;width:6420;height:40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CTcYA&#10;AADbAAAADwAAAGRycy9kb3ducmV2LnhtbESPQWvCQBSE7wX/w/IEL1I3kVYldRUpCEJL0VSCx2f2&#10;NQnNvg27q6b/vlsoeBxm5htmue5NK67kfGNZQTpJQBCXVjdcKTh+bh8XIHxA1thaJgU/5GG9Gjws&#10;MdP2xge65qESEcI+QwV1CF0mpS9rMugntiOO3pd1BkOUrpLa4S3CTSunSTKTBhuOCzV29FpT+Z1f&#10;jILz+/xtttkW81Kfxm6cF+lHsU+VGg37zQuIQH24h//bO63g6Rn+vsQf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f/CTcYAAADbAAAADwAAAAAAAAAAAAAAAACYAgAAZHJz&#10;L2Rvd25yZXYueG1sUEsFBgAAAAAEAAQA9QAAAIsDAAAAAA==&#10;" fillcolor="#d8d8d8 [2732]">
                  <v:textbox>
                    <w:txbxContent>
                      <w:p w14:paraId="396E3BD6" w14:textId="77777777" w:rsidR="00F93427" w:rsidRPr="00F9662D" w:rsidRDefault="00F93427" w:rsidP="00C2703B">
                        <w:pPr>
                          <w:pStyle w:val="FP"/>
                          <w:rPr>
                            <w:b/>
                            <w:sz w:val="14"/>
                            <w:szCs w:val="14"/>
                            <w:lang w:val="en-US"/>
                          </w:rPr>
                        </w:pPr>
                        <w:r>
                          <w:rPr>
                            <w:rFonts w:ascii="Arial" w:hAnsi="Arial"/>
                            <w:b/>
                            <w:sz w:val="14"/>
                            <w:szCs w:val="14"/>
                            <w:lang w:val="en-US"/>
                          </w:rPr>
                          <w:t>Advanced Matching</w:t>
                        </w:r>
                      </w:p>
                    </w:txbxContent>
                  </v:textbox>
                </v:shape>
                <v:shape id="Text Box 70" o:spid="_x0000_s1038" type="#_x0000_t202" style="position:absolute;left:51511;top:355;width:228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bHC8IA&#10;AADbAAAADwAAAGRycy9kb3ducmV2LnhtbESPT4vCMBTE7wt+h/CEva2Ji4pWo4iLsCdl/QfeHs2z&#10;LTYvpYm2fnsjLHgcZuY3zGzR2lLcqfaFYw39ngJBnDpTcKbhsF9/jUH4gGywdEwaHuRhMe98zDAx&#10;ruE/uu9CJiKEfYIa8hCqREqf5mTR91xFHL2Lqy2GKOtMmhqbCLel/FZqJC0WHBdyrGiVU3rd3ayG&#10;4+ZyPg3UNvuxw6pxrZJsJ1Lrz267nIII1IZ3+L/9azQMR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lscLwgAAANsAAAAPAAAAAAAAAAAAAAAAAJgCAABkcnMvZG93&#10;bnJldi54bWxQSwUGAAAAAAQABAD1AAAAhwMAAAAA&#10;" filled="f" stroked="f">
                  <v:textbox>
                    <w:txbxContent>
                      <w:p w14:paraId="23049CB8" w14:textId="77777777" w:rsidR="00F93427" w:rsidRPr="0033799C" w:rsidRDefault="00F93427" w:rsidP="00C2703B">
                        <w:pPr>
                          <w:rPr>
                            <w:lang w:val="de-DE"/>
                          </w:rPr>
                        </w:pPr>
                        <w:r>
                          <w:rPr>
                            <w:lang w:val="de-DE"/>
                          </w:rPr>
                          <w:t xml:space="preserve">… </w:t>
                        </w:r>
                      </w:p>
                    </w:txbxContent>
                  </v:textbox>
                </v:shape>
                <v:shape id="Text Box 71" o:spid="_x0000_s1039" type="#_x0000_t202" style="position:absolute;left:53340;top:355;width:6572;height:3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H5ocYA&#10;AADbAAAADwAAAGRycy9kb3ducmV2LnhtbESPQWvCQBSE7wX/w/KEXqRuUoopqauIIBRapI0SPD6z&#10;r0kw+zbsbjX9964g9DjMzDfMfDmYTpzJ+daygnSagCCurG65VrDfbZ5eQfiArLGzTAr+yMNyMXqY&#10;Y67thb/pXIRaRAj7HBU0IfS5lL5qyKCf2p44ej/WGQxRulpqh5cIN518TpKZNNhyXGiwp3VD1an4&#10;NQqOn9nHbLUps0ofJm5SlOm2/EqVehwPqzcQgYbwH76337WClwxuX+IPkI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mH5ocYAAADbAAAADwAAAAAAAAAAAAAAAACYAgAAZHJz&#10;L2Rvd25yZXYueG1sUEsFBgAAAAAEAAQA9QAAAIsDAAAAAA==&#10;" fillcolor="#d8d8d8 [2732]">
                  <v:textbox>
                    <w:txbxContent>
                      <w:p w14:paraId="3D5080CE" w14:textId="77777777" w:rsidR="00F93427" w:rsidRPr="00F9662D" w:rsidRDefault="00F93427" w:rsidP="00C2703B">
                        <w:pPr>
                          <w:pStyle w:val="FP"/>
                          <w:rPr>
                            <w:rFonts w:ascii="Arial" w:hAnsi="Arial"/>
                            <w:sz w:val="14"/>
                            <w:szCs w:val="14"/>
                            <w:lang w:val="en-US"/>
                          </w:rPr>
                        </w:pPr>
                        <w:r w:rsidRPr="00F9662D">
                          <w:rPr>
                            <w:rFonts w:ascii="Arial" w:hAnsi="Arial"/>
                            <w:sz w:val="14"/>
                            <w:szCs w:val="14"/>
                            <w:lang w:val="en-US"/>
                          </w:rPr>
                          <w:t>TTCN-3 Packages</w:t>
                        </w:r>
                      </w:p>
                    </w:txbxContent>
                  </v:textbox>
                </v:shape>
                <v:shape id="Text Box 72" o:spid="_x0000_s1040" type="#_x0000_t202" style="position:absolute;left:25958;top:6883;width:7316;height:206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t08IA&#10;AADbAAAADwAAAGRycy9kb3ducmV2LnhtbERPXWvCMBR9H+w/hDvYi2jaISrVKDIQBhPZOik+Xptr&#10;W2xuSpJp/ffmQfDxcL4Xq9604kLON5YVpKMEBHFpdcOVgv3fZjgD4QOyxtYyKbiRh9Xy9WWBmbZX&#10;/qVLHioRQ9hnqKAOocuk9GVNBv3IdsSRO1lnMEToKqkdXmO4aeVHkkykwYZjQ40dfdZUnvN/o+C4&#10;nX5P1ptiWurDwA3yIt0VP6lS72/9eg4iUB+e4of7SysYx7HxS/wBcn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m3TwgAAANsAAAAPAAAAAAAAAAAAAAAAAJgCAABkcnMvZG93&#10;bnJldi54bWxQSwUGAAAAAAQABAD1AAAAhwMAAAAA&#10;" fillcolor="#d8d8d8 [2732]">
                  <v:textbox>
                    <w:txbxContent>
                      <w:p w14:paraId="0ABF6582" w14:textId="77777777" w:rsidR="00F93427" w:rsidRDefault="00F93427" w:rsidP="00C2703B">
                        <w:pPr>
                          <w:pStyle w:val="FP"/>
                          <w:rPr>
                            <w:rFonts w:ascii="Arial" w:hAnsi="Arial"/>
                            <w:b/>
                            <w:sz w:val="16"/>
                            <w:lang w:val="en-US"/>
                          </w:rPr>
                        </w:pPr>
                      </w:p>
                      <w:p w14:paraId="6BA5E339" w14:textId="77777777" w:rsidR="00F93427" w:rsidRDefault="00F93427" w:rsidP="00C2703B">
                        <w:pPr>
                          <w:pStyle w:val="FP"/>
                          <w:rPr>
                            <w:rFonts w:ascii="Arial" w:hAnsi="Arial"/>
                            <w:b/>
                            <w:sz w:val="16"/>
                            <w:lang w:val="en-US"/>
                          </w:rPr>
                        </w:pPr>
                      </w:p>
                      <w:p w14:paraId="560AE7FC" w14:textId="77777777" w:rsidR="00F93427" w:rsidRDefault="00F93427" w:rsidP="00C2703B">
                        <w:pPr>
                          <w:pStyle w:val="FP"/>
                          <w:rPr>
                            <w:rFonts w:ascii="Arial" w:hAnsi="Arial"/>
                            <w:b/>
                            <w:sz w:val="16"/>
                            <w:lang w:val="en-US"/>
                          </w:rPr>
                        </w:pPr>
                      </w:p>
                      <w:p w14:paraId="7B728622" w14:textId="77777777" w:rsidR="00F93427" w:rsidRDefault="00F93427" w:rsidP="00C2703B">
                        <w:pPr>
                          <w:pStyle w:val="FP"/>
                          <w:rPr>
                            <w:rFonts w:ascii="Arial" w:hAnsi="Arial"/>
                            <w:b/>
                            <w:sz w:val="16"/>
                            <w:lang w:val="en-US"/>
                          </w:rPr>
                        </w:pPr>
                      </w:p>
                      <w:p w14:paraId="7390D383" w14:textId="77777777" w:rsidR="00F93427" w:rsidRDefault="00F93427" w:rsidP="00C2703B">
                        <w:pPr>
                          <w:pStyle w:val="FP"/>
                          <w:rPr>
                            <w:rFonts w:ascii="Arial" w:hAnsi="Arial"/>
                            <w:b/>
                            <w:sz w:val="16"/>
                            <w:lang w:val="en-US"/>
                          </w:rPr>
                        </w:pPr>
                      </w:p>
                      <w:p w14:paraId="160F50E3" w14:textId="77777777" w:rsidR="00F93427" w:rsidRDefault="00F93427" w:rsidP="00C2703B">
                        <w:pPr>
                          <w:pStyle w:val="FP"/>
                          <w:rPr>
                            <w:rFonts w:ascii="Arial" w:hAnsi="Arial"/>
                            <w:b/>
                            <w:sz w:val="16"/>
                            <w:lang w:val="en-US"/>
                          </w:rPr>
                        </w:pPr>
                      </w:p>
                      <w:p w14:paraId="649ED786" w14:textId="77777777" w:rsidR="00F93427" w:rsidRDefault="00F93427" w:rsidP="00C2703B">
                        <w:pPr>
                          <w:pStyle w:val="FP"/>
                          <w:rPr>
                            <w:rFonts w:ascii="Arial" w:hAnsi="Arial"/>
                            <w:b/>
                            <w:sz w:val="16"/>
                            <w:lang w:val="en-US"/>
                          </w:rPr>
                        </w:pPr>
                        <w:r>
                          <w:rPr>
                            <w:rFonts w:ascii="Arial" w:hAnsi="Arial"/>
                            <w:b/>
                            <w:sz w:val="16"/>
                            <w:lang w:val="en-US"/>
                          </w:rPr>
                          <w:t>TTCN-3 Core</w:t>
                        </w:r>
                      </w:p>
                      <w:p w14:paraId="3CBF1F53" w14:textId="77777777" w:rsidR="00F93427" w:rsidRDefault="00F93427" w:rsidP="00C2703B">
                        <w:pPr>
                          <w:pStyle w:val="FP"/>
                          <w:rPr>
                            <w:lang w:val="en-US"/>
                          </w:rPr>
                        </w:pPr>
                        <w:r>
                          <w:rPr>
                            <w:rFonts w:ascii="Arial" w:hAnsi="Arial"/>
                            <w:b/>
                            <w:sz w:val="16"/>
                            <w:lang w:val="en-US"/>
                          </w:rPr>
                          <w:t>Language</w:t>
                        </w:r>
                      </w:p>
                    </w:txbxContent>
                  </v:textbox>
                </v:shape>
                <v:shape id="Text Box 73" o:spid="_x0000_s1041" type="#_x0000_t202" style="position:absolute;left:42722;top:15297;width:11005;height:2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9/cMA&#10;AADbAAAADwAAAGRycy9kb3ducmV2LnhtbESP3YrCMBSE7xd8h3AEbxabKq4/XaPoguJt1Qc4bY5t&#10;2eakNNHWt98Iwl4OM/MNs972phYPal1lWcEkikEQ51ZXXCi4Xg7jJQjnkTXWlknBkxxsN4OPNSba&#10;dpzS4+wLESDsElRQet8kUrq8JIMusg1x8G62NeiDbAupW+wC3NRyGsdzabDisFBiQz8l5b/nu1Fw&#10;O3WfX6suO/rrIp3N91gtMvtUajTsd98gPPX+P/xun7SC2QpeX8IP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h9/cMAAADbAAAADwAAAAAAAAAAAAAAAACYAgAAZHJzL2Rv&#10;d25yZXYueG1sUEsFBgAAAAAEAAQA9QAAAIgDAAAAAA==&#10;" stroked="f">
                  <v:textbox>
                    <w:txbxContent>
                      <w:p w14:paraId="1F1F957C" w14:textId="77777777" w:rsidR="00F93427" w:rsidRDefault="00F93427" w:rsidP="00C2703B">
                        <w:pPr>
                          <w:pStyle w:val="FP"/>
                          <w:rPr>
                            <w:rFonts w:ascii="Arial" w:hAnsi="Arial"/>
                            <w:lang w:val="en-US"/>
                          </w:rPr>
                        </w:pPr>
                        <w:r>
                          <w:rPr>
                            <w:rFonts w:ascii="Arial" w:hAnsi="Arial"/>
                            <w:lang w:val="en-US"/>
                          </w:rPr>
                          <w:t>TTCN-3 User</w:t>
                        </w:r>
                      </w:p>
                    </w:txbxContent>
                  </v:textbox>
                </v:shape>
                <v:line id="Line 74" o:spid="_x0000_s1042" style="position:absolute;visibility:visible;mso-wrap-style:square" from="33274,16687" to="43529,16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5oYWsAAAADbAAAADwAAAGRycy9kb3ducmV2LnhtbERPz2vCMBS+D/wfwhO8zVRBGdUoQ1B6&#10;EZkTz8/mre3WvNQmNnV/vTkIHj++38t1b2rRUesqywom4wQEcW51xYWC0/f2/QOE88gaa8uk4E4O&#10;1qvB2xJTbQN/UXf0hYgh7FJUUHrfpFK6vCSDbmwb4sj92Nagj7AtpG4xxHBTy2mSzKXBimNDiQ1t&#10;Ssr/jjejIAn/O/krs6o7ZPtraC7hPL0GpUbD/nMBwlPvX+KnO9MKZnF9/BJ/gFw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uaGFrAAAAA2wAAAA8AAAAAAAAAAAAAAAAA&#10;oQIAAGRycy9kb3ducmV2LnhtbFBLBQYAAAAABAAEAPkAAACOAwAAAAA=&#10;">
                  <v:stroke startarrow="block" endarrow="block"/>
                </v:line>
                <v:line id="Line 75" o:spid="_x0000_s1043" style="position:absolute;flip:x;visibility:visible;mso-wrap-style:square" from="33101,4276" to="48790,6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mUKcQAAADbAAAADwAAAGRycy9kb3ducmV2LnhtbESPQWvCQBCF70L/wzIFL0E3Viw1dZW2&#10;KhSkh0YPPQ7ZaRKanQ3ZUeO/dwuCx8eb9715i1XvGnWiLtSeDUzGKSjiwtuaSwOH/Xb0AioIssXG&#10;Mxm4UIDV8mGwwMz6M3/TKZdSRQiHDA1UIm2mdSgqchjGviWO3q/vHEqUXalth+cId41+StNn7bDm&#10;2FBhSx8VFX/50cU3tl+8nk6Td6eTZE6bH9mlWowZPvZvr6CEerkf39Kf1sBsAv9bIgD08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OZQpxAAAANsAAAAPAAAAAAAAAAAA&#10;AAAAAKECAABkcnMvZG93bnJldi54bWxQSwUGAAAAAAQABAD5AAAAkgMAAAAA&#10;">
                  <v:stroke endarrow="block"/>
                </v:line>
                <v:line id="Line 76" o:spid="_x0000_s1044" style="position:absolute;flip:x;visibility:visible;mso-wrap-style:square" from="32113,4278" to="42078,6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sKXsQAAADbAAAADwAAAGRycy9kb3ducmV2LnhtbESPT2vCQBDF70K/wzIFL0E3KpWauor9&#10;IwjioeqhxyE7TUKzsyE7avz2rlDw+Hjzfm/efNm5Wp2pDZVnA6NhCoo497biwsDxsB68ggqCbLH2&#10;TAauFGC5eOrNMbP+wt903kuhIoRDhgZKkSbTOuQlOQxD3xBH79e3DiXKttC2xUuEu1qP03SqHVYc&#10;G0ps6KOk/G9/cvGN9Y4/J5Pk3ekkmdHXj2xTLcb0n7vVGyihTh7H/+mNNfAyhv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6wpexAAAANsAAAAPAAAAAAAAAAAA&#10;AAAAAKECAABkcnMvZG93bnJldi54bWxQSwUGAAAAAAQABAD5AAAAkgMAAAAA&#10;">
                  <v:stroke endarrow="block"/>
                </v:line>
                <v:line id="Line 77" o:spid="_x0000_s1045" style="position:absolute;visibility:visible;mso-wrap-style:square" from="26714,4205" to="29718,68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Evi8QAAADbAAAADwAAAGRycy9kb3ducmV2LnhtbESPQWsCMRSE70L/Q3iF3jSrxapbo0gX&#10;wYMV1NLz6+Z1s3TzsmzSNf57Uyh4HGbmG2a5jrYRPXW+dqxgPMpAEJdO11wp+Dhvh3MQPiBrbByT&#10;git5WK8eBkvMtbvwkfpTqESCsM9RgQmhzaX0pSGLfuRa4uR9u85iSLKrpO7wkuC2kZMse5EWa04L&#10;Blt6M1T+nH6tgpkpjnImi/35UPT1eBHf4+fXQqmnx7h5BREohnv4v73TCqbP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AS+LxAAAANsAAAAPAAAAAAAAAAAA&#10;AAAAAKECAABkcnMvZG93bnJldi54bWxQSwUGAAAAAAQABAD5AAAAkgMAAAAA&#10;">
                  <v:stroke endarrow="block"/>
                </v:line>
                <v:shape id="Text Box 78" o:spid="_x0000_s1046" type="#_x0000_t202" style="position:absolute;left:336;top:24231;width:8230;height:3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7XOcYA&#10;AADbAAAADwAAAGRycy9kb3ducmV2LnhtbESPT2vCQBTE74V+h+UVvIjZVK1K6iqiFaUe/Hvo8ZF9&#10;TYLZtyG71fjtXUHocZiZ3zDjaWNKcaHaFZYVvEcxCOLU6oIzBafjsjMC4TyyxtIyKbiRg+nk9WWM&#10;ibZX3tPl4DMRIOwSVJB7XyVSujQngy6yFXHwfm1t0AdZZ1LXeA1wU8puHA+kwYLDQo4VzXNKz4c/&#10;o2A7Wn1vZK89x5/Z7jhcdM+rryxWqvXWzD5BeGr8f/jZXmsFH314fAk/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Z7XOcYAAADbAAAADwAAAAAAAAAAAAAAAACYAgAAZHJz&#10;L2Rvd25yZXYueG1sUEsFBgAAAAAEAAQA9QAAAIsDAAAAAA==&#10;" fillcolor="#d8d8d8 [2732]">
                  <v:textbox style="mso-fit-shape-to-text:t">
                    <w:txbxContent>
                      <w:p w14:paraId="091467A9" w14:textId="77777777" w:rsidR="00F93427" w:rsidRDefault="00F93427" w:rsidP="00C2703B">
                        <w:pPr>
                          <w:pStyle w:val="FP"/>
                          <w:rPr>
                            <w:lang w:val="en-US"/>
                          </w:rPr>
                        </w:pPr>
                        <w:r>
                          <w:rPr>
                            <w:rFonts w:ascii="Arial" w:hAnsi="Arial"/>
                            <w:sz w:val="16"/>
                            <w:lang w:val="en-US"/>
                          </w:rPr>
                          <w:t>Other types &amp; values</w:t>
                        </w:r>
                      </w:p>
                    </w:txbxContent>
                  </v:textbox>
                </v:shape>
                <v:line id="Line 79" o:spid="_x0000_s1047" style="position:absolute;flip:y;visibility:visible;mso-wrap-style:square" from="8566,25895" to="25768,260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KSKsQAAADbAAAADwAAAGRycy9kb3ducmV2LnhtbESPT2vCQBDF74V+h2UKvQTdtGLR6Cr9&#10;JwjSg9GDxyE7JsHsbMhONf32riD0+Hjzfm/efNm7Rp2pC7VnAy/DFBRx4W3NpYH9bjWYgAqCbLHx&#10;TAb+KMBy8fgwx8z6C2/pnEupIoRDhgYqkTbTOhQVOQxD3xJH7+g7hxJlV2rb4SXCXaNf0/RNO6w5&#10;NlTY0mdFxSn/dfGN1Q9/jUbJh9NJMqXvg2xSLcY8P/XvM1BCvfwf39Nra2A8htuWCAC9u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ApIqxAAAANsAAAAPAAAAAAAAAAAA&#10;AAAAAKECAABkcnMvZG93bnJldi54bWxQSwUGAAAAAAQABAD5AAAAkgMAAAAA&#10;">
                  <v:stroke endarrow="block"/>
                </v:line>
                <v:line id="Line 80" o:spid="_x0000_s1048" style="position:absolute;visibility:visible;mso-wrap-style:square" from="3994,22212" to="4000,24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06RsUAAADbAAAADwAAAGRycy9kb3ducmV2LnhtbESPQWvCQBSE74X+h+UVehHdVNog0VVE&#10;Ki096Rqwx9fsMwlm34bsVtP+elcQPA4z8w0zW/S2ESfqfO1YwcsoAUFcOFNzqSDfrYcTED4gG2wc&#10;k4I/8rCYPz7MMDPuzFs66VCKCGGfoYIqhDaT0hcVWfQj1xJH7+A6iyHKrpSmw3OE20aOkySVFmuO&#10;CxW2tKqoOOpfq0DLn/37/+CLPvJ+oPVhg8X3a6rU81O/nIII1Id7+Nb+NAreUrh+iT9Azi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a06RsUAAADbAAAADwAAAAAAAAAA&#10;AAAAAAChAgAAZHJzL2Rvd25yZXYueG1sUEsFBgAAAAAEAAQA+QAAAJMDAAAAAA==&#10;">
                  <v:stroke dashstyle="1 1" endcap="round"/>
                </v:line>
                <v:line id="Line 81" o:spid="_x0000_s1049" style="position:absolute;flip:y;visibility:visible;mso-wrap-style:square" from="8553,20193" to="25958,20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ypxsUAAADbAAAADwAAAGRycy9kb3ducmV2LnhtbESPT2vCQBDF74LfYRnBS6gbK7Y1uor9&#10;Iwilh9oeehyyYxLMzobsqOm3dwXB4+PN+715i1XnanWiNlSeDYxHKSji3NuKCwO/P5uHF1BBkC3W&#10;nsnAPwVYLfu9BWbWn/mbTjspVIRwyNBAKdJkWoe8JIdh5Bvi6O1961CibAttWzxHuKv1Y5o+aYcV&#10;x4YSG3orKT/sji6+sfni98kkeXU6SWb08SefqRZjhoNuPQcl1Mn9+JbeWgPTZ7huiQDQy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pypxsUAAADbAAAADwAAAAAAAAAA&#10;AAAAAAChAgAAZHJzL2Rvd25yZXYueG1sUEsFBgAAAAAEAAQA+QAAAJMDAAAAAA==&#10;">
                  <v:stroke endarrow="block"/>
                </v:line>
                <v:shape id="Text Box 82" o:spid="_x0000_s1050" type="#_x0000_t202" style="position:absolute;left:323;top:18573;width:8230;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f7DsIA&#10;AADbAAAADwAAAGRycy9kb3ducmV2LnhtbERPW2vCMBR+H+w/hDPYi2jagReqUWQgDCaydVJ8PDbH&#10;tticlCTT+u/Ng+Djx3dfrHrTigs531hWkI4SEMSl1Q1XCvZ/m+EMhA/IGlvLpOBGHlbL15cFZtpe&#10;+ZcueahEDGGfoYI6hC6T0pc1GfQj2xFH7mSdwRChq6R2eI3hppUfSTKRBhuODTV29FlTec7/jYLj&#10;dvo9WW+KaakPAzfIi3RX/KRKvb/16zmIQH14ih/uL61gHMfGL/EH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J/sOwgAAANsAAAAPAAAAAAAAAAAAAAAAAJgCAABkcnMvZG93&#10;bnJldi54bWxQSwUGAAAAAAQABAD1AAAAhwMAAAAA&#10;" fillcolor="#d8d8d8 [2732]">
                  <v:textbox>
                    <w:txbxContent>
                      <w:p w14:paraId="28E6732F" w14:textId="77777777" w:rsidR="00F93427" w:rsidRPr="009459DF" w:rsidRDefault="00F93427" w:rsidP="00C2703B">
                        <w:pPr>
                          <w:pStyle w:val="FP"/>
                          <w:rPr>
                            <w:b/>
                            <w:lang w:val="en-US"/>
                          </w:rPr>
                        </w:pPr>
                        <w:r>
                          <w:rPr>
                            <w:rFonts w:ascii="Arial" w:hAnsi="Arial"/>
                            <w:b/>
                            <w:sz w:val="16"/>
                            <w:lang w:val="en-US"/>
                          </w:rPr>
                          <w:t>JSON</w:t>
                        </w:r>
                        <w:r w:rsidRPr="009459DF">
                          <w:rPr>
                            <w:rFonts w:ascii="Arial" w:hAnsi="Arial"/>
                            <w:b/>
                            <w:sz w:val="16"/>
                            <w:lang w:val="en-US"/>
                          </w:rPr>
                          <w:t xml:space="preserve"> </w:t>
                        </w:r>
                        <w:r>
                          <w:rPr>
                            <w:rFonts w:ascii="Arial" w:hAnsi="Arial"/>
                            <w:b/>
                            <w:sz w:val="16"/>
                            <w:lang w:val="en-US"/>
                          </w:rPr>
                          <w:t>t</w:t>
                        </w:r>
                        <w:r w:rsidRPr="009459DF">
                          <w:rPr>
                            <w:rFonts w:ascii="Arial" w:hAnsi="Arial"/>
                            <w:b/>
                            <w:sz w:val="16"/>
                            <w:lang w:val="en-US"/>
                          </w:rPr>
                          <w:t>ypes</w:t>
                        </w:r>
                        <w:r>
                          <w:rPr>
                            <w:rFonts w:ascii="Arial" w:hAnsi="Arial"/>
                            <w:b/>
                            <w:sz w:val="16"/>
                            <w:lang w:val="en-US"/>
                          </w:rPr>
                          <w:t xml:space="preserve"> &amp; values</w:t>
                        </w:r>
                      </w:p>
                    </w:txbxContent>
                  </v:textbox>
                </v:shape>
                <v:shape id="Text Box 83" o:spid="_x0000_s1051" type="#_x0000_t202" style="position:absolute;left:37179;top:22421;width:1554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HrIMEA&#10;AADbAAAADwAAAGRycy9kb3ducmV2LnhtbESP3arCMBCE7wXfIazgjWiqHP+qUVQ44q0/D7A2a1ts&#10;NqWJtr69EQQvh5n5hlmuG1OIJ1Uut6xgOIhAECdW55wquJz/+zMQziNrLCyTghc5WK/arSXG2tZ8&#10;pOfJpyJA2MWoIPO+jKV0SUYG3cCWxMG72cqgD7JKpa6wDnBTyFEUTaTBnMNChiXtMkrup4dRcDvU&#10;vfG8vu79ZXr8m2wxn17tS6lup9ksQHhq/C/8bR+0gvEcPl/CD5C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x6yDBAAAA2wAAAA8AAAAAAAAAAAAAAAAAmAIAAGRycy9kb3du&#10;cmV2LnhtbFBLBQYAAAAABAAEAPUAAACGAwAAAAA=&#10;" stroked="f">
                  <v:textbox>
                    <w:txbxContent>
                      <w:p w14:paraId="6E0E303C" w14:textId="77777777" w:rsidR="00F93427" w:rsidRDefault="00F93427" w:rsidP="00C2703B">
                        <w:pPr>
                          <w:pStyle w:val="FP"/>
                          <w:rPr>
                            <w:rFonts w:ascii="Arial" w:hAnsi="Arial"/>
                            <w:i/>
                            <w:sz w:val="16"/>
                          </w:rPr>
                        </w:pPr>
                        <w:r w:rsidRPr="00013BE6">
                          <w:rPr>
                            <w:rFonts w:ascii="Arial" w:hAnsi="Arial"/>
                            <w:i/>
                            <w:sz w:val="16"/>
                          </w:rPr>
                          <w:t>The shaded boxes are not defined in this document</w:t>
                        </w:r>
                      </w:p>
                    </w:txbxContent>
                  </v:textbox>
                </v:shape>
                <v:shape id="Text Box 84" o:spid="_x0000_s1052" type="#_x0000_t202" style="position:absolute;left:22948;top:355;width:7532;height:3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09tcIA&#10;AADbAAAADwAAAGRycy9kb3ducmV2LnhtbERPz2vCMBS+D/wfwhN2EU3roY5qFBGEgWO4TorHZ/Ns&#10;i81LSTLt/ntzGOz48f1ebQbTiTs531pWkM4SEMSV1S3XCk7f++kbCB+QNXaWScEvedisRy8rzLV9&#10;8Bfdi1CLGMI+RwVNCH0upa8aMuhntieO3NU6gyFCV0vt8BHDTSfnSZJJgy3HhgZ72jVU3Yofo+Dy&#10;sThk2325qPR54iZFmX6Wx1Sp1/GwXYIINIR/8Z/7XSvI4vr4Jf4Au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T21wgAAANsAAAAPAAAAAAAAAAAAAAAAAJgCAABkcnMvZG93&#10;bnJldi54bWxQSwUGAAAAAAQABAD1AAAAhwMAAAAA&#10;" fillcolor="#d8d8d8 [2732]">
                  <v:textbox>
                    <w:txbxContent>
                      <w:p w14:paraId="665D9E3F" w14:textId="77777777" w:rsidR="00F93427" w:rsidRDefault="00F93427" w:rsidP="00C2703B">
                        <w:pPr>
                          <w:pStyle w:val="FP"/>
                          <w:rPr>
                            <w:rFonts w:ascii="Arial" w:hAnsi="Arial"/>
                            <w:b/>
                            <w:sz w:val="14"/>
                            <w:szCs w:val="14"/>
                            <w:lang w:val="en-US"/>
                          </w:rPr>
                        </w:pPr>
                        <w:r w:rsidRPr="00F9662D">
                          <w:rPr>
                            <w:rFonts w:ascii="Arial" w:hAnsi="Arial"/>
                            <w:b/>
                            <w:sz w:val="14"/>
                            <w:szCs w:val="14"/>
                            <w:lang w:val="en-US"/>
                          </w:rPr>
                          <w:t xml:space="preserve">Performance </w:t>
                        </w:r>
                      </w:p>
                      <w:p w14:paraId="308CD1C5" w14:textId="77777777" w:rsidR="00F93427" w:rsidRPr="00F9662D" w:rsidRDefault="00F93427" w:rsidP="00C2703B">
                        <w:pPr>
                          <w:pStyle w:val="FP"/>
                          <w:rPr>
                            <w:b/>
                            <w:sz w:val="14"/>
                            <w:szCs w:val="14"/>
                            <w:lang w:val="en-US"/>
                          </w:rPr>
                        </w:pPr>
                        <w:proofErr w:type="gramStart"/>
                        <w:r w:rsidRPr="00F9662D">
                          <w:rPr>
                            <w:rFonts w:ascii="Arial" w:hAnsi="Arial"/>
                            <w:b/>
                            <w:sz w:val="14"/>
                            <w:szCs w:val="14"/>
                            <w:lang w:val="en-US"/>
                          </w:rPr>
                          <w:t>and</w:t>
                        </w:r>
                        <w:proofErr w:type="gramEnd"/>
                        <w:r w:rsidRPr="00F9662D">
                          <w:rPr>
                            <w:rFonts w:ascii="Arial" w:hAnsi="Arial"/>
                            <w:b/>
                            <w:sz w:val="14"/>
                            <w:szCs w:val="14"/>
                            <w:lang w:val="en-US"/>
                          </w:rPr>
                          <w:t xml:space="preserve"> Real Time T</w:t>
                        </w:r>
                        <w:r>
                          <w:rPr>
                            <w:rFonts w:ascii="Arial" w:hAnsi="Arial"/>
                            <w:b/>
                            <w:sz w:val="14"/>
                            <w:szCs w:val="14"/>
                            <w:lang w:val="en-US"/>
                          </w:rPr>
                          <w:t>e</w:t>
                        </w:r>
                        <w:r w:rsidRPr="00F9662D">
                          <w:rPr>
                            <w:rFonts w:ascii="Arial" w:hAnsi="Arial"/>
                            <w:b/>
                            <w:sz w:val="14"/>
                            <w:szCs w:val="14"/>
                            <w:lang w:val="en-US"/>
                          </w:rPr>
                          <w:t>sting</w:t>
                        </w:r>
                      </w:p>
                    </w:txbxContent>
                  </v:textbox>
                </v:shape>
                <v:shape id="Text Box 68" o:spid="_x0000_s1053" type="#_x0000_t202" style="position:absolute;left:731;top:362;width:7774;height:3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MGWcUA&#10;AADbAAAADwAAAGRycy9kb3ducmV2LnhtbESPQWvCQBSE74X+h+UVvEjdxEOU1FWkIBQUsamEHl+z&#10;zySYfRt2V43/3i0Uehxm5htmsRpMJ67kfGtZQTpJQBBXVrdcKzh+bV7nIHxA1thZJgV38rBaPj8t&#10;MNf2xp90LUItIoR9jgqaEPpcSl81ZNBPbE8cvZN1BkOUrpba4S3CTSenSZJJgy3HhQZ7em+oOhcX&#10;o+BnN9tm6005q/T32I2LMt2Xh1Sp0cuwfgMRaAj/4b/2h1aQTeH3S/wBcv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owZZxQAAANsAAAAPAAAAAAAAAAAAAAAAAJgCAABkcnMv&#10;ZG93bnJldi54bWxQSwUGAAAAAAQABAD1AAAAigMAAAAA&#10;" fillcolor="#d8d8d8 [2732]">
                  <v:textbox>
                    <w:txbxContent>
                      <w:p w14:paraId="46D70AB2" w14:textId="77777777" w:rsidR="00F93427" w:rsidRPr="00693506" w:rsidRDefault="00F93427" w:rsidP="00C2703B">
                        <w:pPr>
                          <w:spacing w:after="0" w:line="216" w:lineRule="auto"/>
                          <w:rPr>
                            <w:rFonts w:ascii="Arial" w:hAnsi="Arial" w:cs="Arial"/>
                            <w:b/>
                            <w:bCs/>
                            <w:sz w:val="14"/>
                            <w:szCs w:val="14"/>
                            <w:lang w:val="en-US"/>
                          </w:rPr>
                        </w:pPr>
                        <w:r w:rsidRPr="00693506">
                          <w:rPr>
                            <w:rFonts w:ascii="Arial" w:hAnsi="Arial" w:cs="Arial"/>
                            <w:b/>
                            <w:bCs/>
                            <w:sz w:val="14"/>
                            <w:szCs w:val="14"/>
                            <w:lang w:val="en-US"/>
                          </w:rPr>
                          <w:t>Configuratio</w:t>
                        </w:r>
                        <w:r>
                          <w:rPr>
                            <w:rFonts w:ascii="Arial" w:hAnsi="Arial" w:cs="Arial"/>
                            <w:b/>
                            <w:bCs/>
                            <w:sz w:val="14"/>
                            <w:szCs w:val="14"/>
                            <w:lang w:val="en-US"/>
                          </w:rPr>
                          <w:t>n</w:t>
                        </w:r>
                        <w:r w:rsidRPr="00693506">
                          <w:rPr>
                            <w:rFonts w:ascii="Arial" w:hAnsi="Arial" w:cs="Arial"/>
                            <w:b/>
                            <w:bCs/>
                            <w:sz w:val="14"/>
                            <w:szCs w:val="14"/>
                            <w:lang w:val="en-US"/>
                          </w:rPr>
                          <w:t xml:space="preserve"> and deploy-ment support</w:t>
                        </w:r>
                      </w:p>
                    </w:txbxContent>
                  </v:textbox>
                </v:shape>
                <v:line id="Line 81" o:spid="_x0000_s1054" style="position:absolute;flip:y;visibility:visible;mso-wrap-style:square" from="8566,16367" to="25971,164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25Yl8UAAADbAAAADwAAAGRycy9kb3ducmV2LnhtbESPT2vCQBDF74V+h2WEXkLdVDHU1FVa&#10;W6EgHvxz8Dhkp0kwOxuyU43f3i0IPT7evN+bN1v0rlFn6kLt2cDLMAVFXHhbc2ngsF89v4IKgmyx&#10;8UwGrhRgMX98mGFu/YW3dN5JqSKEQ44GKpE21zoUFTkMQ98SR+/Hdw4lyq7UtsNLhLtGj9I00w5r&#10;jg0VtrSsqDjtfl18Y7Xhz/E4+XA6Sab0dZR1qsWYp0H//gZKqJf/43v62xrIJvC3JQJAz2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25Yl8UAAADbAAAADwAAAAAAAAAA&#10;AAAAAAChAgAAZHJzL2Rvd25yZXYueG1sUEsFBgAAAAAEAAQA+QAAAJMDAAAAAA==&#10;">
                  <v:stroke endarrow="block"/>
                </v:line>
                <v:shape id="Text Box 82" o:spid="_x0000_s1055" type="#_x0000_t202" style="position:absolute;left:336;top:14747;width:8230;height:3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gAWsUA&#10;AADbAAAADwAAAGRycy9kb3ducmV2LnhtbESPQWvCQBSE74L/YXmFXqRu0kMs0VVEEAotRdMSPD6z&#10;zyQ0+zbsbjX9964geBxm5htmsRpMJ87kfGtZQTpNQBBXVrdcK/j53r68gfABWWNnmRT8k4fVcjxa&#10;YK7thfd0LkItIoR9jgqaEPpcSl81ZNBPbU8cvZN1BkOUrpba4SXCTSdfkySTBluOCw32tGmo+i3+&#10;jILj5+wjW2/LWaUPEzcpyvSr3KVKPT8N6zmIQEN4hO/td60gy+D2Jf4Aub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mABaxQAAANsAAAAPAAAAAAAAAAAAAAAAAJgCAABkcnMv&#10;ZG93bnJldi54bWxQSwUGAAAAAAQABAD1AAAAigMAAAAA&#10;" fillcolor="#d8d8d8 [2732]">
                  <v:textbox>
                    <w:txbxContent>
                      <w:p w14:paraId="2D9E6E47" w14:textId="77777777" w:rsidR="00F93427" w:rsidRPr="00693506" w:rsidRDefault="00F93427" w:rsidP="00C2703B">
                        <w:pPr>
                          <w:rPr>
                            <w:sz w:val="24"/>
                            <w:szCs w:val="24"/>
                            <w:lang w:val="en-US"/>
                          </w:rPr>
                        </w:pPr>
                        <w:r>
                          <w:rPr>
                            <w:rFonts w:ascii="Arial" w:hAnsi="Arial"/>
                            <w:b/>
                            <w:bCs/>
                            <w:sz w:val="16"/>
                            <w:szCs w:val="16"/>
                            <w:lang w:val="en-US"/>
                          </w:rPr>
                          <w:t>XML types</w:t>
                        </w:r>
                      </w:p>
                    </w:txbxContent>
                  </v:textbox>
                </v:shape>
                <v:line id="Line 81" o:spid="_x0000_s1056" style="position:absolute;flip:y;visibility:visible;mso-wrap-style:square" from="8603,12599" to="26008,12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Bje8QAAADbAAAADwAAAGRycy9kb3ducmV2LnhtbESPT2vCQBDF74V+h2UKvQTdtILV6Cr9&#10;JwjSg9GDxyE7JsHsbMhONf32riD0+Hjzfm/efNm7Rp2pC7VnAy/DFBRx4W3NpYH9bjWYgAqCbLHx&#10;TAb+KMBy8fgwx8z6C2/pnEupIoRDhgYqkTbTOhQVOQxD3xJH7+g7hxJlV2rb4SXCXaNf03SsHdYc&#10;Gyps6bOi4pT/uvjG6oe/RqPkw+kkmdL3QTapFmOen/r3GSihXv6P7+m1NTB+g9uWCAC9u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8GN7xAAAANsAAAAPAAAAAAAAAAAA&#10;AAAAAKECAABkcnMvZG93bnJldi54bWxQSwUGAAAAAAQABAD5AAAAkgMAAAAA&#10;">
                  <v:stroke endarrow="block"/>
                </v:line>
                <v:shape id="Text Box 82" o:spid="_x0000_s1057" type="#_x0000_t202" style="position:absolute;left:373;top:10980;width:8230;height:32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sxs8IA&#10;AADbAAAADwAAAGRycy9kb3ducmV2LnhtbERPz2vCMBS+D/wfwhN2EU3roY5qFBGEgWO4TorHZ/Ns&#10;i81LSTLt/ntzGOz48f1ebQbTiTs531pWkM4SEMSV1S3XCk7f++kbCB+QNXaWScEvedisRy8rzLV9&#10;8Bfdi1CLGMI+RwVNCH0upa8aMuhntieO3NU6gyFCV0vt8BHDTSfnSZJJgy3HhgZ72jVU3Yofo+Dy&#10;sThk2325qPR54iZFmX6Wx1Sp1/GwXYIINIR/8Z/7XSvI4tj4Jf4Au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SzGzwgAAANsAAAAPAAAAAAAAAAAAAAAAAJgCAABkcnMvZG93&#10;bnJldi54bWxQSwUGAAAAAAQABAD1AAAAhwMAAAAA&#10;" fillcolor="#d8d8d8 [2732]">
                  <v:textbox>
                    <w:txbxContent>
                      <w:p w14:paraId="48886E86" w14:textId="77777777" w:rsidR="00F93427" w:rsidRPr="00693506" w:rsidRDefault="00F93427" w:rsidP="00C2703B">
                        <w:pPr>
                          <w:rPr>
                            <w:sz w:val="24"/>
                            <w:szCs w:val="24"/>
                            <w:lang w:val="en-US"/>
                          </w:rPr>
                        </w:pPr>
                        <w:r>
                          <w:rPr>
                            <w:rFonts w:ascii="Arial" w:hAnsi="Arial"/>
                            <w:b/>
                            <w:bCs/>
                            <w:sz w:val="16"/>
                            <w:szCs w:val="16"/>
                            <w:lang w:val="en-US"/>
                          </w:rPr>
                          <w:t>IDL types</w:t>
                        </w:r>
                      </w:p>
                    </w:txbxContent>
                  </v:textbox>
                </v:shape>
                <v:line id="Line 81" o:spid="_x0000_s1058" style="position:absolute;flip:y;visibility:visible;mso-wrap-style:square" from="8566,8795" to="25971,88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NSksQAAADbAAAADwAAAGRycy9kb3ducmV2LnhtbESPT2vCQBDF74V+h2UEL0E3rSA1ugn9&#10;o1AoHqoePA7ZMQlmZ0N2qvHbu4VCj4837/fmrYrBtepCfWg8G3iapqCIS28brgwc9pvJC6ggyBZb&#10;z2TgRgGK/PFhhZn1V/6my04qFSEcMjRQi3SZ1qGsyWGY+o44eiffO5Qo+0rbHq8R7lr9nKZz7bDh&#10;2FBjR+81lefdj4tvbLb8MZslb04nyYLWR/lKtRgzHg2vS1BCg/wf/6U/rYH5An63RADo/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I1KSxAAAANsAAAAPAAAAAAAAAAAA&#10;AAAAAKECAABkcnMvZG93bnJldi54bWxQSwUGAAAAAAQABAD5AAAAkgMAAAAA&#10;">
                  <v:stroke endarrow="block"/>
                </v:line>
                <v:shape id="Text Box 82" o:spid="_x0000_s1059" type="#_x0000_t202" style="position:absolute;left:336;top:7176;width:8230;height:32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7jj8AA&#10;AADbAAAADwAAAGRycy9kb3ducmV2LnhtbERPPW/CMBDdkfgP1iF1AydIbSFgImhVqWsJA2yX+Egi&#10;4nOw3ZD++3qo1PHpfW/z0XRiIOdbywrSRQKCuLK65VrBqfiYr0D4gKyxs0wKfshDvptOtphp++Av&#10;Go6hFjGEfYYKmhD6TEpfNWTQL2xPHLmrdQZDhK6W2uEjhptOLpPkRRpsOTY02NNbQ9Xt+G0UlO9p&#10;ezhjeSicKYvLM+Kg13elnmbjfgMi0Bj+xX/uT63gNa6PX+IPkL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D7jj8AAAADbAAAADwAAAAAAAAAAAAAAAACYAgAAZHJzL2Rvd25y&#10;ZXYueG1sUEsFBgAAAAAEAAQA9QAAAIUDAAAAAA==&#10;" fillcolor="white [3212]">
                  <v:textbox>
                    <w:txbxContent>
                      <w:p w14:paraId="1A54B63F" w14:textId="77777777" w:rsidR="00F93427" w:rsidRPr="00693506" w:rsidRDefault="00F93427" w:rsidP="00C2703B">
                        <w:pPr>
                          <w:rPr>
                            <w:sz w:val="24"/>
                            <w:szCs w:val="24"/>
                            <w:lang w:val="en-US"/>
                          </w:rPr>
                        </w:pPr>
                        <w:r>
                          <w:rPr>
                            <w:rFonts w:ascii="Arial" w:hAnsi="Arial"/>
                            <w:b/>
                            <w:bCs/>
                            <w:sz w:val="16"/>
                            <w:szCs w:val="16"/>
                            <w:lang w:val="en-US"/>
                          </w:rPr>
                          <w:t>ASN.1 types and values</w:t>
                        </w:r>
                      </w:p>
                    </w:txbxContent>
                  </v:textbox>
                </v:shape>
                <w10:anchorlock/>
              </v:group>
            </w:pict>
          </mc:Fallback>
        </mc:AlternateContent>
      </w:r>
    </w:p>
    <w:p w14:paraId="49F61C43" w14:textId="29BB18B0" w:rsidR="006E5591" w:rsidRPr="00131AE7" w:rsidRDefault="006E5591" w:rsidP="00223E62">
      <w:pPr>
        <w:pStyle w:val="TF"/>
      </w:pPr>
      <w:r w:rsidRPr="00131AE7">
        <w:t xml:space="preserve">Figure </w:t>
      </w:r>
      <w:bookmarkStart w:id="88" w:name="fig_UsersViewOfTheCoreLanguage"/>
      <w:r w:rsidRPr="00131AE7">
        <w:fldChar w:fldCharType="begin"/>
      </w:r>
      <w:r w:rsidRPr="00131AE7">
        <w:instrText xml:space="preserve"> SEQ fig \* MERGEFORMAT </w:instrText>
      </w:r>
      <w:r w:rsidRPr="00131AE7">
        <w:fldChar w:fldCharType="separate"/>
      </w:r>
      <w:r w:rsidR="00AA1E5A" w:rsidRPr="00131AE7">
        <w:t>1</w:t>
      </w:r>
      <w:r w:rsidRPr="00131AE7">
        <w:fldChar w:fldCharType="end"/>
      </w:r>
      <w:bookmarkEnd w:id="88"/>
      <w:r w:rsidRPr="00131AE7">
        <w:t>: User</w:t>
      </w:r>
      <w:r w:rsidR="006316FF" w:rsidRPr="00131AE7">
        <w:t>'</w:t>
      </w:r>
      <w:r w:rsidRPr="00131AE7">
        <w:t xml:space="preserve">s view of the core language and </w:t>
      </w:r>
      <w:r w:rsidR="00474870" w:rsidRPr="00131AE7">
        <w:rPr>
          <w:color w:val="000000"/>
        </w:rPr>
        <w:t>its packages</w:t>
      </w:r>
    </w:p>
    <w:p w14:paraId="5CD79A8E" w14:textId="77777777" w:rsidR="006E5591" w:rsidRPr="00131AE7" w:rsidRDefault="006E5591" w:rsidP="001A21AF">
      <w:pPr>
        <w:pStyle w:val="Heading1"/>
      </w:pPr>
      <w:bookmarkStart w:id="89" w:name="_Toc72306267"/>
      <w:bookmarkStart w:id="90" w:name="_Toc72306348"/>
      <w:r w:rsidRPr="00131AE7">
        <w:lastRenderedPageBreak/>
        <w:t>5</w:t>
      </w:r>
      <w:r w:rsidRPr="00131AE7">
        <w:tab/>
        <w:t>General</w:t>
      </w:r>
      <w:bookmarkEnd w:id="89"/>
      <w:bookmarkEnd w:id="90"/>
    </w:p>
    <w:p w14:paraId="5A66E94B" w14:textId="77777777" w:rsidR="0048669E" w:rsidRPr="00131AE7" w:rsidRDefault="0048669E" w:rsidP="0048669E">
      <w:pPr>
        <w:pStyle w:val="Heading2"/>
      </w:pPr>
      <w:bookmarkStart w:id="91" w:name="_Toc72306268"/>
      <w:bookmarkStart w:id="92" w:name="_Toc72306349"/>
      <w:r w:rsidRPr="00131AE7">
        <w:t>5.1</w:t>
      </w:r>
      <w:r w:rsidRPr="00131AE7">
        <w:tab/>
        <w:t>Approach</w:t>
      </w:r>
      <w:bookmarkEnd w:id="91"/>
      <w:bookmarkEnd w:id="92"/>
    </w:p>
    <w:p w14:paraId="56512855" w14:textId="73B23C1F" w:rsidR="006E5591" w:rsidRPr="00131AE7" w:rsidRDefault="006E5591" w:rsidP="00754D46">
      <w:pPr>
        <w:keepLines/>
      </w:pPr>
      <w:r w:rsidRPr="00131AE7">
        <w:t>TTCN-3</w:t>
      </w:r>
      <w:r w:rsidRPr="00131AE7">
        <w:rPr>
          <w:color w:val="000000"/>
        </w:rPr>
        <w:t xml:space="preserve"> provides a clean interface for using </w:t>
      </w:r>
      <w:r w:rsidRPr="00131AE7">
        <w:t>ASN.1</w:t>
      </w:r>
      <w:r w:rsidRPr="00131AE7">
        <w:rPr>
          <w:color w:val="000000"/>
        </w:rPr>
        <w:t xml:space="preserve"> </w:t>
      </w:r>
      <w:r w:rsidR="005F441F" w:rsidRPr="00131AE7">
        <w:rPr>
          <w:color w:val="000000"/>
        </w:rPr>
        <w:t>definitions</w:t>
      </w:r>
      <w:r w:rsidRPr="00131AE7">
        <w:rPr>
          <w:color w:val="000000"/>
        </w:rPr>
        <w:t xml:space="preserve"> (as </w:t>
      </w:r>
      <w:r w:rsidR="005F441F" w:rsidRPr="00131AE7">
        <w:rPr>
          <w:color w:val="000000"/>
        </w:rPr>
        <w:t xml:space="preserve">specified </w:t>
      </w:r>
      <w:r w:rsidRPr="00131AE7">
        <w:rPr>
          <w:color w:val="000000"/>
        </w:rPr>
        <w:t xml:space="preserve">in </w:t>
      </w:r>
      <w:r w:rsidR="006B0078" w:rsidRPr="00131AE7">
        <w:t>Recommendations ITU-T</w:t>
      </w:r>
      <w:r w:rsidRPr="00131AE7">
        <w:t xml:space="preserve"> X.680</w:t>
      </w:r>
      <w:r w:rsidR="005602DA" w:rsidRPr="00131AE7">
        <w:t xml:space="preserve"> [</w:t>
      </w:r>
      <w:r w:rsidR="005602DA" w:rsidRPr="00131AE7">
        <w:fldChar w:fldCharType="begin"/>
      </w:r>
      <w:r w:rsidR="005602DA" w:rsidRPr="00131AE7">
        <w:instrText xml:space="preserve">REF REF_ITU_TX680 \h </w:instrText>
      </w:r>
      <w:r w:rsidR="005602DA" w:rsidRPr="00131AE7">
        <w:fldChar w:fldCharType="separate"/>
      </w:r>
      <w:r w:rsidR="005602DA" w:rsidRPr="00131AE7">
        <w:t>2</w:t>
      </w:r>
      <w:r w:rsidR="005602DA" w:rsidRPr="00131AE7">
        <w:fldChar w:fldCharType="end"/>
      </w:r>
      <w:r w:rsidR="005602DA" w:rsidRPr="00131AE7">
        <w:t>]</w:t>
      </w:r>
      <w:r w:rsidRPr="00131AE7">
        <w:rPr>
          <w:color w:val="000000"/>
        </w:rPr>
        <w:t xml:space="preserve">, </w:t>
      </w:r>
      <w:r w:rsidRPr="00131AE7">
        <w:t>X.681</w:t>
      </w:r>
      <w:r w:rsidR="005602DA" w:rsidRPr="00131AE7">
        <w:t xml:space="preserve"> [</w:t>
      </w:r>
      <w:r w:rsidR="005602DA" w:rsidRPr="00131AE7">
        <w:fldChar w:fldCharType="begin"/>
      </w:r>
      <w:r w:rsidR="005602DA" w:rsidRPr="00131AE7">
        <w:instrText xml:space="preserve">REF REF_ITU_TX681 \h </w:instrText>
      </w:r>
      <w:r w:rsidR="005602DA" w:rsidRPr="00131AE7">
        <w:fldChar w:fldCharType="separate"/>
      </w:r>
      <w:r w:rsidR="005602DA" w:rsidRPr="00131AE7">
        <w:t>3</w:t>
      </w:r>
      <w:r w:rsidR="005602DA" w:rsidRPr="00131AE7">
        <w:fldChar w:fldCharType="end"/>
      </w:r>
      <w:r w:rsidR="005602DA" w:rsidRPr="00131AE7">
        <w:t>]</w:t>
      </w:r>
      <w:r w:rsidRPr="00131AE7">
        <w:rPr>
          <w:color w:val="000000"/>
        </w:rPr>
        <w:t xml:space="preserve">, </w:t>
      </w:r>
      <w:r w:rsidRPr="00131AE7">
        <w:t xml:space="preserve">X.682 </w:t>
      </w:r>
      <w:r w:rsidR="005602DA" w:rsidRPr="00131AE7">
        <w:t>[</w:t>
      </w:r>
      <w:r w:rsidR="005602DA" w:rsidRPr="00131AE7">
        <w:fldChar w:fldCharType="begin"/>
      </w:r>
      <w:r w:rsidR="005602DA" w:rsidRPr="00131AE7">
        <w:instrText xml:space="preserve">REF REF_ITU_TX682 \h </w:instrText>
      </w:r>
      <w:r w:rsidR="005602DA" w:rsidRPr="00131AE7">
        <w:fldChar w:fldCharType="separate"/>
      </w:r>
      <w:r w:rsidR="005602DA" w:rsidRPr="00131AE7">
        <w:t>4</w:t>
      </w:r>
      <w:r w:rsidR="005602DA" w:rsidRPr="00131AE7">
        <w:fldChar w:fldCharType="end"/>
      </w:r>
      <w:r w:rsidR="005602DA" w:rsidRPr="00131AE7">
        <w:t>]</w:t>
      </w:r>
      <w:r w:rsidRPr="00131AE7">
        <w:rPr>
          <w:color w:val="000000"/>
        </w:rPr>
        <w:t xml:space="preserve"> and </w:t>
      </w:r>
      <w:r w:rsidRPr="00131AE7">
        <w:t>X.683</w:t>
      </w:r>
      <w:r w:rsidR="005602DA" w:rsidRPr="00131AE7">
        <w:t xml:space="preserve"> [</w:t>
      </w:r>
      <w:r w:rsidR="005602DA" w:rsidRPr="00131AE7">
        <w:fldChar w:fldCharType="begin"/>
      </w:r>
      <w:r w:rsidR="005602DA" w:rsidRPr="00131AE7">
        <w:instrText xml:space="preserve">REF REF_ITU_TX683 \h </w:instrText>
      </w:r>
      <w:r w:rsidR="005602DA" w:rsidRPr="00131AE7">
        <w:fldChar w:fldCharType="separate"/>
      </w:r>
      <w:r w:rsidR="005602DA" w:rsidRPr="00131AE7">
        <w:t>5</w:t>
      </w:r>
      <w:r w:rsidR="005602DA" w:rsidRPr="00131AE7">
        <w:fldChar w:fldCharType="end"/>
      </w:r>
      <w:r w:rsidR="005602DA" w:rsidRPr="00131AE7">
        <w:t>]</w:t>
      </w:r>
      <w:r w:rsidRPr="00131AE7">
        <w:t>) in TTCN-3 modules.</w:t>
      </w:r>
    </w:p>
    <w:p w14:paraId="028515A8" w14:textId="77777777" w:rsidR="00314559" w:rsidRPr="00131AE7" w:rsidRDefault="0037218F" w:rsidP="00754D46">
      <w:pPr>
        <w:keepLines/>
      </w:pPr>
      <w:r w:rsidRPr="00131AE7">
        <w:t xml:space="preserve">In general, there are two approaches to the integration of other languages with TTCN-3, which will be referred to as implicit and explicit mapping. The implicit mapping makes use of the import mechanism of TTCN-3, denoted by the keywords </w:t>
      </w:r>
      <w:r w:rsidRPr="00131AE7">
        <w:rPr>
          <w:i/>
        </w:rPr>
        <w:t>language</w:t>
      </w:r>
      <w:r w:rsidRPr="00131AE7">
        <w:t xml:space="preserve"> and </w:t>
      </w:r>
      <w:r w:rsidRPr="00131AE7">
        <w:rPr>
          <w:i/>
        </w:rPr>
        <w:t>import</w:t>
      </w:r>
      <w:r w:rsidR="00D7015E" w:rsidRPr="00131AE7">
        <w:t xml:space="preserve">, in which case the TTCN-3 tool shall produce an internal representation of the imported </w:t>
      </w:r>
      <w:r w:rsidR="00314559" w:rsidRPr="00131AE7">
        <w:t>objects</w:t>
      </w:r>
      <w:r w:rsidR="00D7015E" w:rsidRPr="00131AE7">
        <w:t xml:space="preserve">, which representation shall retain all the structural and encoding information. </w:t>
      </w:r>
      <w:r w:rsidR="00D7015E" w:rsidRPr="00131AE7">
        <w:rPr>
          <w:rFonts w:eastAsia="Yu Gothic"/>
        </w:rPr>
        <w:t>This internal representation is not accessible by the user.</w:t>
      </w:r>
      <w:r w:rsidRPr="00131AE7">
        <w:t xml:space="preserve"> It facilitates the immediate use of </w:t>
      </w:r>
      <w:r w:rsidR="00D7015E" w:rsidRPr="00131AE7">
        <w:t xml:space="preserve">the abstract </w:t>
      </w:r>
      <w:r w:rsidRPr="00131AE7">
        <w:t xml:space="preserve">data specified in </w:t>
      </w:r>
      <w:r w:rsidR="00D7015E" w:rsidRPr="00131AE7">
        <w:t xml:space="preserve">the </w:t>
      </w:r>
      <w:r w:rsidRPr="00131AE7">
        <w:t xml:space="preserve">other language. Therefore, the definition of a specific data interface for each </w:t>
      </w:r>
      <w:r w:rsidR="00314559" w:rsidRPr="00131AE7">
        <w:t>of these languages is required.</w:t>
      </w:r>
    </w:p>
    <w:p w14:paraId="469C7A2A" w14:textId="77777777" w:rsidR="0037218F" w:rsidRPr="00131AE7" w:rsidRDefault="0037218F" w:rsidP="0037218F">
      <w:r w:rsidRPr="00131AE7">
        <w:t xml:space="preserve">The explicit mapping translates </w:t>
      </w:r>
      <w:r w:rsidR="00D7015E" w:rsidRPr="00131AE7">
        <w:t>the</w:t>
      </w:r>
      <w:r w:rsidRPr="00131AE7">
        <w:t xml:space="preserve"> definitions </w:t>
      </w:r>
      <w:r w:rsidR="00D7015E" w:rsidRPr="00131AE7">
        <w:t xml:space="preserve">of the other language </w:t>
      </w:r>
      <w:r w:rsidRPr="00131AE7">
        <w:t>directly into appropriate TTCN-3 language artefacts.</w:t>
      </w:r>
      <w:r w:rsidR="00D7015E" w:rsidRPr="00131AE7">
        <w:t xml:space="preserve"> </w:t>
      </w:r>
      <w:r w:rsidR="00CF0FF2" w:rsidRPr="00131AE7">
        <w:t>This also means that all information needed for correct encoding and decoding shall be present in the TTCN</w:t>
      </w:r>
      <w:r w:rsidR="00B27FCD" w:rsidRPr="00131AE7">
        <w:noBreakHyphen/>
      </w:r>
      <w:r w:rsidR="00CF0FF2" w:rsidRPr="00131AE7">
        <w:t>3 module(s) generated by this translation.</w:t>
      </w:r>
    </w:p>
    <w:p w14:paraId="7C077692" w14:textId="77777777" w:rsidR="005F27D1" w:rsidRPr="00131AE7" w:rsidRDefault="0037218F" w:rsidP="008F62FE">
      <w:r w:rsidRPr="00131AE7">
        <w:t xml:space="preserve">In case of </w:t>
      </w:r>
      <w:r w:rsidR="00314559" w:rsidRPr="00131AE7">
        <w:t xml:space="preserve">the ASN.1 to TTCN-3 mapping </w:t>
      </w:r>
      <w:r w:rsidR="00365D88" w:rsidRPr="00131AE7">
        <w:t xml:space="preserve">no TTCN-3 encoding instructions are </w:t>
      </w:r>
      <w:r w:rsidR="005F27D1" w:rsidRPr="00131AE7">
        <w:t xml:space="preserve">defined </w:t>
      </w:r>
      <w:r w:rsidR="00314559" w:rsidRPr="00131AE7">
        <w:t xml:space="preserve">by </w:t>
      </w:r>
      <w:r w:rsidR="0021141C" w:rsidRPr="00131AE7">
        <w:t>the present document</w:t>
      </w:r>
      <w:r w:rsidR="00365D88" w:rsidRPr="00131AE7">
        <w:t xml:space="preserve">, hence only the implicit mapping is </w:t>
      </w:r>
      <w:r w:rsidR="005F27D1" w:rsidRPr="00131AE7">
        <w:t>specified</w:t>
      </w:r>
      <w:r w:rsidR="00314559" w:rsidRPr="00131AE7">
        <w:t>.</w:t>
      </w:r>
    </w:p>
    <w:p w14:paraId="024F38B1" w14:textId="77777777" w:rsidR="0048669E" w:rsidRPr="00131AE7" w:rsidRDefault="0048669E" w:rsidP="0048669E">
      <w:pPr>
        <w:pStyle w:val="Heading2"/>
      </w:pPr>
      <w:bookmarkStart w:id="93" w:name="clause_Intro_ConformanceAndCompatibility"/>
      <w:bookmarkStart w:id="94" w:name="_Toc72306269"/>
      <w:bookmarkStart w:id="95" w:name="_Toc72306350"/>
      <w:r w:rsidRPr="00131AE7">
        <w:t>5.2</w:t>
      </w:r>
      <w:bookmarkEnd w:id="93"/>
      <w:r w:rsidRPr="00131AE7">
        <w:tab/>
        <w:t>Conformance and compatibility</w:t>
      </w:r>
      <w:bookmarkEnd w:id="94"/>
      <w:bookmarkEnd w:id="95"/>
    </w:p>
    <w:p w14:paraId="343E8C62" w14:textId="6F4C26C8" w:rsidR="0048669E" w:rsidRPr="00131AE7" w:rsidRDefault="0048669E" w:rsidP="0048669E">
      <w:pPr>
        <w:rPr>
          <w:color w:val="000000"/>
        </w:rPr>
      </w:pPr>
      <w:r w:rsidRPr="00131AE7">
        <w:rPr>
          <w:color w:val="000000"/>
        </w:rPr>
        <w:t xml:space="preserve">For an implementation claiming to support the use of </w:t>
      </w:r>
      <w:r w:rsidRPr="00131AE7">
        <w:t>ASN.1</w:t>
      </w:r>
      <w:r w:rsidRPr="00131AE7">
        <w:rPr>
          <w:color w:val="000000"/>
        </w:rPr>
        <w:t xml:space="preserve"> with </w:t>
      </w:r>
      <w:r w:rsidRPr="00131AE7">
        <w:t>TTCN-3</w:t>
      </w:r>
      <w:r w:rsidRPr="00131AE7">
        <w:rPr>
          <w:color w:val="000000"/>
        </w:rPr>
        <w:t xml:space="preserve">, </w:t>
      </w:r>
      <w:r w:rsidRPr="00131AE7">
        <w:t>all</w:t>
      </w:r>
      <w:r w:rsidRPr="00131AE7">
        <w:rPr>
          <w:color w:val="000000"/>
        </w:rPr>
        <w:t xml:space="preserve"> features specified in the present document will need to be implemented consistently with the requirements given in the present document and in </w:t>
      </w:r>
      <w:r w:rsidRPr="00131AE7">
        <w:t>ETSI ES 201 873</w:t>
      </w:r>
      <w:r w:rsidRPr="00131AE7">
        <w:noBreakHyphen/>
        <w:t>1 [</w:t>
      </w:r>
      <w:r w:rsidRPr="00131AE7">
        <w:fldChar w:fldCharType="begin"/>
      </w:r>
      <w:r w:rsidRPr="00131AE7">
        <w:instrText xml:space="preserve">REF REF_ES201873_1 \* MERGEFORMAT  \h </w:instrText>
      </w:r>
      <w:r w:rsidRPr="00131AE7">
        <w:fldChar w:fldCharType="separate"/>
      </w:r>
      <w:r w:rsidR="00AA1E5A" w:rsidRPr="00131AE7">
        <w:t>1</w:t>
      </w:r>
      <w:r w:rsidRPr="00131AE7">
        <w:fldChar w:fldCharType="end"/>
      </w:r>
      <w:r w:rsidRPr="00131AE7">
        <w:t>]</w:t>
      </w:r>
      <w:r w:rsidRPr="00131AE7">
        <w:rPr>
          <w:color w:val="000000"/>
        </w:rPr>
        <w:t>.</w:t>
      </w:r>
    </w:p>
    <w:p w14:paraId="5E9C5A47" w14:textId="55E5CEA1" w:rsidR="0048669E" w:rsidRPr="00131AE7" w:rsidRDefault="0048669E" w:rsidP="0048669E">
      <w:r w:rsidRPr="00131AE7">
        <w:t>The language mapping presented in the pre</w:t>
      </w:r>
      <w:r w:rsidR="00205083" w:rsidRPr="00131AE7">
        <w:t>sent document is compatible to:</w:t>
      </w:r>
    </w:p>
    <w:p w14:paraId="2F403BFF" w14:textId="7E2D30AC" w:rsidR="0048669E" w:rsidRPr="00131AE7" w:rsidRDefault="0048669E" w:rsidP="0048669E">
      <w:pPr>
        <w:pStyle w:val="B1"/>
      </w:pPr>
      <w:r w:rsidRPr="00131AE7">
        <w:t>ETSI ES 201 873-1 [</w:t>
      </w:r>
      <w:r w:rsidRPr="00131AE7">
        <w:fldChar w:fldCharType="begin"/>
      </w:r>
      <w:r w:rsidRPr="00131AE7">
        <w:instrText xml:space="preserve">REF REF_ES201873_1 \* MERGEFORMAT  \h </w:instrText>
      </w:r>
      <w:r w:rsidRPr="00131AE7">
        <w:fldChar w:fldCharType="separate"/>
      </w:r>
      <w:r w:rsidR="00AA1E5A" w:rsidRPr="00131AE7">
        <w:t>1</w:t>
      </w:r>
      <w:r w:rsidRPr="00131AE7">
        <w:fldChar w:fldCharType="end"/>
      </w:r>
      <w:r w:rsidRPr="00131AE7">
        <w:t>], V4.9.1.</w:t>
      </w:r>
    </w:p>
    <w:p w14:paraId="4E4A762F" w14:textId="08DC2520" w:rsidR="0048669E" w:rsidRPr="00131AE7" w:rsidRDefault="0048669E" w:rsidP="0048669E">
      <w:pPr>
        <w:pStyle w:val="B1"/>
      </w:pPr>
      <w:r w:rsidRPr="00131AE7">
        <w:t>ETSI ES 201 873-10 [</w:t>
      </w:r>
      <w:r w:rsidRPr="00131AE7">
        <w:fldChar w:fldCharType="begin"/>
      </w:r>
      <w:r w:rsidRPr="00131AE7">
        <w:instrText xml:space="preserve"> REF REF_ES201873_10 \h  \* MERGEFORMAT </w:instrText>
      </w:r>
      <w:r w:rsidRPr="00131AE7">
        <w:fldChar w:fldCharType="separate"/>
      </w:r>
      <w:r w:rsidR="00AA1E5A" w:rsidRPr="00131AE7">
        <w:t>i.2</w:t>
      </w:r>
      <w:r w:rsidRPr="00131AE7">
        <w:fldChar w:fldCharType="end"/>
      </w:r>
      <w:r w:rsidRPr="00131AE7">
        <w:t>], V4.</w:t>
      </w:r>
      <w:r w:rsidR="00E25733" w:rsidRPr="00131AE7">
        <w:t>5</w:t>
      </w:r>
      <w:r w:rsidRPr="00131AE7">
        <w:t>.1.</w:t>
      </w:r>
    </w:p>
    <w:p w14:paraId="19A4CD08" w14:textId="34FDAEA0" w:rsidR="0048669E" w:rsidRPr="00131AE7" w:rsidRDefault="0048669E" w:rsidP="0048669E">
      <w:pPr>
        <w:pStyle w:val="NO"/>
      </w:pPr>
      <w:r w:rsidRPr="00131AE7">
        <w:t>NOTE:</w:t>
      </w:r>
      <w:r w:rsidRPr="00131AE7">
        <w:tab/>
        <w:t xml:space="preserve">Only the informative annex </w:t>
      </w:r>
      <w:r w:rsidRPr="00131AE7">
        <w:rPr>
          <w:highlight w:val="yellow"/>
        </w:rPr>
        <w:fldChar w:fldCharType="begin"/>
      </w:r>
      <w:r w:rsidRPr="00131AE7">
        <w:instrText xml:space="preserve"> REF clause_Annex_DateTimePatterns \h </w:instrText>
      </w:r>
      <w:r w:rsidRPr="00131AE7">
        <w:rPr>
          <w:highlight w:val="yellow"/>
        </w:rPr>
      </w:r>
      <w:r w:rsidRPr="00131AE7">
        <w:rPr>
          <w:highlight w:val="yellow"/>
        </w:rPr>
        <w:fldChar w:fldCharType="separate"/>
      </w:r>
      <w:r w:rsidR="00AA1E5A" w:rsidRPr="00131AE7">
        <w:t>E</w:t>
      </w:r>
      <w:r w:rsidRPr="00131AE7">
        <w:rPr>
          <w:highlight w:val="yellow"/>
        </w:rPr>
        <w:fldChar w:fldCharType="end"/>
      </w:r>
      <w:r w:rsidRPr="00131AE7">
        <w:t xml:space="preserve"> uses features from ETSI ES 201 873-10 [</w:t>
      </w:r>
      <w:r w:rsidRPr="00131AE7">
        <w:fldChar w:fldCharType="begin"/>
      </w:r>
      <w:r w:rsidRPr="00131AE7">
        <w:instrText xml:space="preserve">REF REF_ES201873_10 \h </w:instrText>
      </w:r>
      <w:r w:rsidRPr="00131AE7">
        <w:fldChar w:fldCharType="separate"/>
      </w:r>
      <w:r w:rsidR="00AA1E5A" w:rsidRPr="00131AE7">
        <w:t>i.2</w:t>
      </w:r>
      <w:r w:rsidRPr="00131AE7">
        <w:fldChar w:fldCharType="end"/>
      </w:r>
      <w:r w:rsidRPr="00131AE7">
        <w:t>].</w:t>
      </w:r>
    </w:p>
    <w:p w14:paraId="6B2EED37" w14:textId="2704F3DB" w:rsidR="0048669E" w:rsidRPr="00131AE7" w:rsidRDefault="0048669E" w:rsidP="008F62FE">
      <w:r w:rsidRPr="00131AE7">
        <w:t>If later versions of those parts are available and should be used instead, the compatibility of the language mapping presented in the present document has to be checked individually.</w:t>
      </w:r>
    </w:p>
    <w:p w14:paraId="455CC3AA" w14:textId="77777777" w:rsidR="0000736A" w:rsidRPr="00131AE7" w:rsidRDefault="006E5591" w:rsidP="003B0813">
      <w:pPr>
        <w:pStyle w:val="Heading1"/>
      </w:pPr>
      <w:bookmarkStart w:id="96" w:name="_Toc72306270"/>
      <w:bookmarkStart w:id="97" w:name="_Toc72306351"/>
      <w:r w:rsidRPr="00131AE7">
        <w:t>6</w:t>
      </w:r>
      <w:r w:rsidRPr="00131AE7">
        <w:tab/>
        <w:t>Amendments to the core language</w:t>
      </w:r>
      <w:bookmarkEnd w:id="96"/>
      <w:bookmarkEnd w:id="97"/>
    </w:p>
    <w:p w14:paraId="12CB17B8" w14:textId="490BCB88" w:rsidR="006E5591" w:rsidRPr="00131AE7" w:rsidRDefault="00CB124D" w:rsidP="004C6B8B">
      <w:r w:rsidRPr="00131AE7">
        <w:t xml:space="preserve">Using ASN.1 with TTCN-3 is handled </w:t>
      </w:r>
      <w:r w:rsidR="005F5F68" w:rsidRPr="00131AE7">
        <w:t xml:space="preserve">at the static type-value level. Though it mainly means additions described in the subsequent clauses, some of the core language syntactical structures shall also be amended to support the use of ASN.1. These are specified in clause </w:t>
      </w:r>
      <w:r w:rsidR="005F5F68" w:rsidRPr="00131AE7">
        <w:fldChar w:fldCharType="begin"/>
      </w:r>
      <w:r w:rsidR="005F5F68" w:rsidRPr="00131AE7">
        <w:instrText xml:space="preserve"> REF clause_Annex_BNF_coreBNFamendments \h </w:instrText>
      </w:r>
      <w:r w:rsidR="005F5F68" w:rsidRPr="00131AE7">
        <w:fldChar w:fldCharType="separate"/>
      </w:r>
      <w:r w:rsidR="00AA1E5A" w:rsidRPr="00131AE7">
        <w:t>A.2</w:t>
      </w:r>
      <w:r w:rsidR="005F5F68" w:rsidRPr="00131AE7">
        <w:fldChar w:fldCharType="end"/>
      </w:r>
      <w:r w:rsidR="005F5F68" w:rsidRPr="00131AE7">
        <w:t>.</w:t>
      </w:r>
    </w:p>
    <w:p w14:paraId="1459A1D9" w14:textId="77777777" w:rsidR="006E5591" w:rsidRPr="00131AE7" w:rsidRDefault="006E5591" w:rsidP="003B0813">
      <w:pPr>
        <w:pStyle w:val="Heading1"/>
      </w:pPr>
      <w:bookmarkStart w:id="98" w:name="_Toc72306271"/>
      <w:bookmarkStart w:id="99" w:name="_Toc72306352"/>
      <w:r w:rsidRPr="00131AE7">
        <w:t>7</w:t>
      </w:r>
      <w:r w:rsidRPr="00131AE7">
        <w:tab/>
        <w:t>Additional TTCN-3 types</w:t>
      </w:r>
      <w:bookmarkEnd w:id="98"/>
      <w:bookmarkEnd w:id="99"/>
    </w:p>
    <w:p w14:paraId="4DA2B78E" w14:textId="77777777" w:rsidR="006E5591" w:rsidRPr="00131AE7" w:rsidRDefault="006E5591" w:rsidP="003B0813">
      <w:pPr>
        <w:pStyle w:val="Heading2"/>
      </w:pPr>
      <w:bookmarkStart w:id="100" w:name="_Toc72306272"/>
      <w:bookmarkStart w:id="101" w:name="_Toc72306353"/>
      <w:r w:rsidRPr="00131AE7">
        <w:t>7.1</w:t>
      </w:r>
      <w:r w:rsidRPr="00131AE7">
        <w:tab/>
        <w:t>General</w:t>
      </w:r>
      <w:bookmarkEnd w:id="100"/>
      <w:bookmarkEnd w:id="101"/>
    </w:p>
    <w:p w14:paraId="7668A57D" w14:textId="35B5245E" w:rsidR="006E5591" w:rsidRPr="00131AE7" w:rsidRDefault="00254C4F" w:rsidP="00254C4F">
      <w:r w:rsidRPr="00131AE7">
        <w:t>The</w:t>
      </w:r>
      <w:r w:rsidR="0012779C" w:rsidRPr="00131AE7">
        <w:t xml:space="preserve"> </w:t>
      </w:r>
      <w:r w:rsidR="006E5591" w:rsidRPr="00131AE7">
        <w:t xml:space="preserve">TTCN-3 types </w:t>
      </w:r>
      <w:r w:rsidRPr="00131AE7">
        <w:t xml:space="preserve">summarized in table </w:t>
      </w:r>
      <w:fldSimple w:instr=" ref tab_AdditionalTypes  \* MERGEFORMAT ">
        <w:r w:rsidR="00AA1E5A" w:rsidRPr="00131AE7">
          <w:t>1</w:t>
        </w:r>
      </w:fldSimple>
      <w:r w:rsidRPr="00131AE7">
        <w:t xml:space="preserve"> shall be</w:t>
      </w:r>
      <w:r w:rsidR="006E5591" w:rsidRPr="00131AE7">
        <w:t xml:space="preserve"> support</w:t>
      </w:r>
      <w:r w:rsidRPr="00131AE7">
        <w:t>ed</w:t>
      </w:r>
      <w:r w:rsidR="006E5591" w:rsidRPr="00131AE7">
        <w:t xml:space="preserve"> </w:t>
      </w:r>
      <w:r w:rsidRPr="00131AE7">
        <w:t>in addition to</w:t>
      </w:r>
      <w:r w:rsidR="004C6B8B" w:rsidRPr="00131AE7">
        <w:t xml:space="preserve"> those specified in clause 6 of</w:t>
      </w:r>
      <w:r w:rsidR="00EE0C83" w:rsidRPr="00131AE7">
        <w:t xml:space="preserve"> </w:t>
      </w:r>
      <w:r w:rsidR="00936255" w:rsidRPr="00131AE7">
        <w:t>ETSI</w:t>
      </w:r>
      <w:r w:rsidR="00CA0A9A" w:rsidRPr="00131AE7">
        <w:t xml:space="preserve"> </w:t>
      </w:r>
      <w:r w:rsidR="00936255" w:rsidRPr="00131AE7">
        <w:t>ES 201 873</w:t>
      </w:r>
      <w:r w:rsidR="00936255" w:rsidRPr="00131AE7">
        <w:noBreakHyphen/>
        <w:t>1</w:t>
      </w:r>
      <w:r w:rsidR="00EE0C83" w:rsidRPr="00131AE7">
        <w:t> </w:t>
      </w:r>
      <w:r w:rsidR="00620346" w:rsidRPr="00131AE7">
        <w:t>[</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005600B3" w:rsidRPr="00131AE7">
        <w:t>.</w:t>
      </w:r>
    </w:p>
    <w:p w14:paraId="27A1A39F" w14:textId="69C95245" w:rsidR="006E5591" w:rsidRPr="00131AE7" w:rsidRDefault="006E5591">
      <w:pPr>
        <w:pStyle w:val="TH"/>
        <w:rPr>
          <w:color w:val="000000"/>
        </w:rPr>
      </w:pPr>
      <w:r w:rsidRPr="00131AE7">
        <w:rPr>
          <w:color w:val="000000"/>
        </w:rPr>
        <w:t xml:space="preserve">Table </w:t>
      </w:r>
      <w:bookmarkStart w:id="102" w:name="tab_AdditionalTypes"/>
      <w:r w:rsidRPr="00131AE7">
        <w:rPr>
          <w:color w:val="000000"/>
        </w:rPr>
        <w:fldChar w:fldCharType="begin"/>
      </w:r>
      <w:r w:rsidRPr="00131AE7">
        <w:rPr>
          <w:color w:val="000000"/>
        </w:rPr>
        <w:instrText xml:space="preserve"> SEQ tab  \* MERGEFORMAT </w:instrText>
      </w:r>
      <w:r w:rsidRPr="00131AE7">
        <w:rPr>
          <w:color w:val="000000"/>
        </w:rPr>
        <w:fldChar w:fldCharType="separate"/>
      </w:r>
      <w:r w:rsidR="00AA1E5A" w:rsidRPr="00131AE7">
        <w:rPr>
          <w:color w:val="000000"/>
        </w:rPr>
        <w:t>1</w:t>
      </w:r>
      <w:r w:rsidRPr="00131AE7">
        <w:rPr>
          <w:color w:val="000000"/>
        </w:rPr>
        <w:fldChar w:fldCharType="end"/>
      </w:r>
      <w:bookmarkEnd w:id="102"/>
      <w:r w:rsidRPr="00131AE7">
        <w:rPr>
          <w:color w:val="000000"/>
        </w:rPr>
        <w:t xml:space="preserve">: Overview of </w:t>
      </w:r>
      <w:r w:rsidRPr="00131AE7">
        <w:t>TTCN-3</w:t>
      </w:r>
      <w:r w:rsidRPr="00131AE7">
        <w:rPr>
          <w:color w:val="000000"/>
        </w:rPr>
        <w:t xml:space="preserve"> types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82"/>
        <w:gridCol w:w="2183"/>
        <w:gridCol w:w="1661"/>
      </w:tblGrid>
      <w:tr w:rsidR="006E5591" w:rsidRPr="00131AE7" w14:paraId="09D2819E" w14:textId="77777777">
        <w:trPr>
          <w:jc w:val="center"/>
        </w:trPr>
        <w:tc>
          <w:tcPr>
            <w:tcW w:w="2882" w:type="dxa"/>
          </w:tcPr>
          <w:p w14:paraId="7F0EE44C" w14:textId="77777777" w:rsidR="006E5591" w:rsidRPr="00131AE7" w:rsidRDefault="006E5591">
            <w:pPr>
              <w:pStyle w:val="TAH"/>
              <w:rPr>
                <w:color w:val="000000"/>
              </w:rPr>
            </w:pPr>
            <w:r w:rsidRPr="00131AE7">
              <w:rPr>
                <w:color w:val="000000"/>
              </w:rPr>
              <w:t xml:space="preserve">Class of </w:t>
            </w:r>
            <w:r w:rsidRPr="00131AE7">
              <w:t>type</w:t>
            </w:r>
          </w:p>
        </w:tc>
        <w:tc>
          <w:tcPr>
            <w:tcW w:w="2183" w:type="dxa"/>
            <w:tcBorders>
              <w:bottom w:val="single" w:sz="4" w:space="0" w:color="auto"/>
            </w:tcBorders>
          </w:tcPr>
          <w:p w14:paraId="79593A22" w14:textId="77777777" w:rsidR="006E5591" w:rsidRPr="00131AE7" w:rsidRDefault="006E5591">
            <w:pPr>
              <w:pStyle w:val="TAH"/>
              <w:rPr>
                <w:color w:val="000000"/>
              </w:rPr>
            </w:pPr>
            <w:r w:rsidRPr="00131AE7">
              <w:rPr>
                <w:color w:val="000000"/>
              </w:rPr>
              <w:t>Keyword</w:t>
            </w:r>
          </w:p>
        </w:tc>
        <w:tc>
          <w:tcPr>
            <w:tcW w:w="1661" w:type="dxa"/>
          </w:tcPr>
          <w:p w14:paraId="6F18145F" w14:textId="77777777" w:rsidR="006E5591" w:rsidRPr="00131AE7" w:rsidRDefault="006E5591">
            <w:pPr>
              <w:pStyle w:val="TAH"/>
              <w:rPr>
                <w:color w:val="000000"/>
              </w:rPr>
            </w:pPr>
            <w:r w:rsidRPr="00131AE7">
              <w:rPr>
                <w:color w:val="000000"/>
              </w:rPr>
              <w:t>Sub-</w:t>
            </w:r>
            <w:r w:rsidRPr="00131AE7">
              <w:t>type</w:t>
            </w:r>
          </w:p>
        </w:tc>
      </w:tr>
      <w:tr w:rsidR="006E5591" w:rsidRPr="00131AE7" w14:paraId="44352D79" w14:textId="77777777">
        <w:trPr>
          <w:cantSplit/>
          <w:jc w:val="center"/>
        </w:trPr>
        <w:tc>
          <w:tcPr>
            <w:tcW w:w="2882" w:type="dxa"/>
            <w:tcBorders>
              <w:right w:val="nil"/>
            </w:tcBorders>
          </w:tcPr>
          <w:p w14:paraId="6BC33CAC" w14:textId="77777777" w:rsidR="006E5591" w:rsidRPr="00131AE7" w:rsidRDefault="006E5591">
            <w:pPr>
              <w:pStyle w:val="TAL"/>
              <w:rPr>
                <w:color w:val="000000"/>
              </w:rPr>
            </w:pPr>
            <w:r w:rsidRPr="00131AE7">
              <w:rPr>
                <w:color w:val="000000"/>
              </w:rPr>
              <w:t>Simple basic types</w:t>
            </w:r>
          </w:p>
        </w:tc>
        <w:tc>
          <w:tcPr>
            <w:tcW w:w="2183" w:type="dxa"/>
            <w:tcBorders>
              <w:top w:val="single" w:sz="4" w:space="0" w:color="auto"/>
              <w:left w:val="single" w:sz="4" w:space="0" w:color="auto"/>
              <w:bottom w:val="single" w:sz="4" w:space="0" w:color="auto"/>
              <w:right w:val="single" w:sz="4" w:space="0" w:color="auto"/>
            </w:tcBorders>
          </w:tcPr>
          <w:p w14:paraId="3BFB8E1E" w14:textId="77777777" w:rsidR="006E5591" w:rsidRPr="00131AE7" w:rsidRDefault="006E5591" w:rsidP="0048544C">
            <w:pPr>
              <w:pStyle w:val="TAC"/>
              <w:rPr>
                <w:rFonts w:ascii="Courier New" w:hAnsi="Courier New" w:cs="Courier New"/>
                <w:sz w:val="16"/>
                <w:szCs w:val="16"/>
              </w:rPr>
            </w:pPr>
            <w:r w:rsidRPr="00131AE7">
              <w:rPr>
                <w:rFonts w:ascii="Courier New" w:hAnsi="Courier New" w:cs="Courier New"/>
                <w:sz w:val="16"/>
                <w:szCs w:val="16"/>
              </w:rPr>
              <w:t>objid</w:t>
            </w:r>
          </w:p>
        </w:tc>
        <w:tc>
          <w:tcPr>
            <w:tcW w:w="1661" w:type="dxa"/>
            <w:tcBorders>
              <w:left w:val="nil"/>
            </w:tcBorders>
          </w:tcPr>
          <w:p w14:paraId="3C87E3A6" w14:textId="77777777" w:rsidR="006E5591" w:rsidRPr="00131AE7" w:rsidRDefault="006E5591">
            <w:pPr>
              <w:pStyle w:val="TAC"/>
              <w:rPr>
                <w:color w:val="000000"/>
              </w:rPr>
            </w:pPr>
            <w:r w:rsidRPr="00131AE7">
              <w:rPr>
                <w:color w:val="000000"/>
              </w:rPr>
              <w:t>list</w:t>
            </w:r>
            <w:r w:rsidR="00AA26C8" w:rsidRPr="00131AE7">
              <w:rPr>
                <w:color w:val="000000"/>
              </w:rPr>
              <w:t>, range</w:t>
            </w:r>
          </w:p>
        </w:tc>
      </w:tr>
    </w:tbl>
    <w:p w14:paraId="471E5073" w14:textId="77777777" w:rsidR="006E5591" w:rsidRPr="00131AE7" w:rsidRDefault="006E5591" w:rsidP="009528DA"/>
    <w:p w14:paraId="71012F48" w14:textId="77777777" w:rsidR="006E5591" w:rsidRPr="00131AE7" w:rsidRDefault="006E5591" w:rsidP="003B0813">
      <w:pPr>
        <w:pStyle w:val="Heading2"/>
      </w:pPr>
      <w:bookmarkStart w:id="103" w:name="_Toc72306273"/>
      <w:bookmarkStart w:id="104" w:name="_Toc72306354"/>
      <w:r w:rsidRPr="00131AE7">
        <w:lastRenderedPageBreak/>
        <w:t>7.2</w:t>
      </w:r>
      <w:r w:rsidRPr="00131AE7">
        <w:tab/>
      </w:r>
      <w:r w:rsidR="00591B82" w:rsidRPr="00131AE7">
        <w:t xml:space="preserve">The </w:t>
      </w:r>
      <w:r w:rsidR="002656BE" w:rsidRPr="00131AE7">
        <w:t>o</w:t>
      </w:r>
      <w:r w:rsidR="00BE03C8" w:rsidRPr="00131AE7">
        <w:t xml:space="preserve">bject </w:t>
      </w:r>
      <w:r w:rsidR="002656BE" w:rsidRPr="00131AE7">
        <w:t>i</w:t>
      </w:r>
      <w:r w:rsidR="00BE03C8" w:rsidRPr="00131AE7">
        <w:t>dentifier</w:t>
      </w:r>
      <w:r w:rsidRPr="00131AE7">
        <w:t xml:space="preserve"> type</w:t>
      </w:r>
      <w:bookmarkEnd w:id="103"/>
      <w:bookmarkEnd w:id="104"/>
    </w:p>
    <w:p w14:paraId="5448DF4F" w14:textId="77777777" w:rsidR="0048669E" w:rsidRPr="00131AE7" w:rsidRDefault="0048669E" w:rsidP="0048669E">
      <w:pPr>
        <w:pStyle w:val="Heading3"/>
      </w:pPr>
      <w:bookmarkStart w:id="105" w:name="_Toc72306274"/>
      <w:bookmarkStart w:id="106" w:name="_Toc72306355"/>
      <w:r w:rsidRPr="00131AE7">
        <w:t>7.2.0</w:t>
      </w:r>
      <w:r w:rsidRPr="00131AE7">
        <w:tab/>
        <w:t xml:space="preserve">The </w:t>
      </w:r>
      <w:r w:rsidRPr="00131AE7">
        <w:rPr>
          <w:rFonts w:ascii="Courier New" w:hAnsi="Courier New" w:cs="Courier New"/>
          <w:b/>
          <w:bCs/>
        </w:rPr>
        <w:t>objid</w:t>
      </w:r>
      <w:r w:rsidRPr="00131AE7">
        <w:t xml:space="preserve"> type</w:t>
      </w:r>
      <w:bookmarkEnd w:id="105"/>
      <w:bookmarkEnd w:id="106"/>
    </w:p>
    <w:p w14:paraId="557FBF63" w14:textId="77777777" w:rsidR="006E5591" w:rsidRPr="00131AE7" w:rsidRDefault="003F7C2C" w:rsidP="00433BA8">
      <w:pPr>
        <w:keepNext/>
        <w:keepLines/>
      </w:pPr>
      <w:r w:rsidRPr="00131AE7">
        <w:t xml:space="preserve">The </w:t>
      </w:r>
      <w:r w:rsidR="00BE03C8" w:rsidRPr="00131AE7">
        <w:t>object id</w:t>
      </w:r>
      <w:r w:rsidR="00BF39BC" w:rsidRPr="00131AE7">
        <w:t>entifier ty</w:t>
      </w:r>
      <w:r w:rsidR="009C1B8D" w:rsidRPr="00131AE7">
        <w:t>p</w:t>
      </w:r>
      <w:r w:rsidR="00BF39BC" w:rsidRPr="00131AE7">
        <w:t>e shall be supported</w:t>
      </w:r>
      <w:r w:rsidRPr="00131AE7">
        <w:t xml:space="preserve"> as follows</w:t>
      </w:r>
      <w:r w:rsidR="00BF39BC" w:rsidRPr="00131AE7">
        <w:t>:</w:t>
      </w:r>
    </w:p>
    <w:p w14:paraId="20DE17E7" w14:textId="2C77ADAA" w:rsidR="006E5591" w:rsidRPr="00131AE7" w:rsidRDefault="006E5591" w:rsidP="00A53533">
      <w:pPr>
        <w:pStyle w:val="B1"/>
      </w:pPr>
      <w:r w:rsidRPr="00131AE7">
        <w:rPr>
          <w:rFonts w:ascii="Courier New" w:hAnsi="Courier New"/>
          <w:b/>
        </w:rPr>
        <w:t>objid</w:t>
      </w:r>
      <w:r w:rsidRPr="00131AE7">
        <w:rPr>
          <w:b/>
        </w:rPr>
        <w:t>:</w:t>
      </w:r>
      <w:r w:rsidRPr="00131AE7">
        <w:t xml:space="preserve"> a type whose distinguished values are the set of</w:t>
      </w:r>
      <w:r w:rsidR="00F921AC" w:rsidRPr="00131AE7">
        <w:t xml:space="preserve"> </w:t>
      </w:r>
      <w:r w:rsidRPr="00131AE7">
        <w:t>all syntactically correct object identifier values</w:t>
      </w:r>
      <w:r w:rsidR="00F921AC" w:rsidRPr="00131AE7">
        <w:t xml:space="preserve">. The value notations for the objid type shall conform to clause 31 of </w:t>
      </w:r>
      <w:r w:rsidR="00B04B06" w:rsidRPr="00131AE7">
        <w:t>Recommendation ITU-T</w:t>
      </w:r>
      <w:r w:rsidR="00F921AC" w:rsidRPr="00131AE7">
        <w:t xml:space="preserve"> X.680 </w:t>
      </w:r>
      <w:r w:rsidR="00620346" w:rsidRPr="00131AE7">
        <w:t>[</w:t>
      </w:r>
      <w:r w:rsidR="00620346" w:rsidRPr="00131AE7">
        <w:fldChar w:fldCharType="begin"/>
      </w:r>
      <w:r w:rsidR="00936255" w:rsidRPr="00131AE7">
        <w:instrText xml:space="preserve">REF REF_ITU_TX680 \* MERGEFORMAT  \h </w:instrText>
      </w:r>
      <w:r w:rsidR="00620346" w:rsidRPr="00131AE7">
        <w:fldChar w:fldCharType="separate"/>
      </w:r>
      <w:r w:rsidR="00AA1E5A" w:rsidRPr="00131AE7">
        <w:t>2</w:t>
      </w:r>
      <w:r w:rsidR="00620346" w:rsidRPr="00131AE7">
        <w:fldChar w:fldCharType="end"/>
      </w:r>
      <w:r w:rsidR="00620346" w:rsidRPr="00131AE7">
        <w:t>]</w:t>
      </w:r>
      <w:r w:rsidR="00F921AC" w:rsidRPr="00131AE7">
        <w:t xml:space="preserve"> with the exception that hyphens are replaced with underscores.</w:t>
      </w:r>
    </w:p>
    <w:p w14:paraId="0347B1B8" w14:textId="18A4BEFD" w:rsidR="006E5591" w:rsidRPr="00131AE7" w:rsidRDefault="006E5591" w:rsidP="00F921AC">
      <w:pPr>
        <w:pStyle w:val="NO"/>
      </w:pPr>
      <w:r w:rsidRPr="00131AE7">
        <w:t>NOTE</w:t>
      </w:r>
      <w:r w:rsidR="009C1B8D" w:rsidRPr="00131AE7">
        <w:t xml:space="preserve"> 1</w:t>
      </w:r>
      <w:r w:rsidRPr="00131AE7">
        <w:t>:</w:t>
      </w:r>
      <w:r w:rsidRPr="00131AE7">
        <w:tab/>
        <w:t xml:space="preserve">This definition also allows object identifier values outside the collection of values defined in </w:t>
      </w:r>
      <w:r w:rsidR="00B04B06" w:rsidRPr="00131AE7">
        <w:t>Recommendation ITU-T</w:t>
      </w:r>
      <w:r w:rsidRPr="00131AE7">
        <w:t xml:space="preserve"> X.660 </w:t>
      </w:r>
      <w:r w:rsidR="00620346" w:rsidRPr="00131AE7">
        <w:t>[</w:t>
      </w:r>
      <w:r w:rsidR="00620346" w:rsidRPr="00131AE7">
        <w:fldChar w:fldCharType="begin"/>
      </w:r>
      <w:r w:rsidR="00936255" w:rsidRPr="00131AE7">
        <w:instrText xml:space="preserve">REF REF_ITU_TX660 \* MERGEFORMAT  \h </w:instrText>
      </w:r>
      <w:r w:rsidR="00620346" w:rsidRPr="00131AE7">
        <w:fldChar w:fldCharType="separate"/>
      </w:r>
      <w:r w:rsidR="00AA1E5A" w:rsidRPr="00131AE7">
        <w:t>11</w:t>
      </w:r>
      <w:r w:rsidR="00620346" w:rsidRPr="00131AE7">
        <w:fldChar w:fldCharType="end"/>
      </w:r>
      <w:r w:rsidR="00620346" w:rsidRPr="00131AE7">
        <w:t>]</w:t>
      </w:r>
      <w:r w:rsidRPr="00131AE7">
        <w:t xml:space="preserve"> (e.g. with a node beneath the root not defined in </w:t>
      </w:r>
      <w:r w:rsidR="00B04B06" w:rsidRPr="00131AE7">
        <w:t>Recommendation ITU-T</w:t>
      </w:r>
      <w:r w:rsidR="00205083" w:rsidRPr="00131AE7">
        <w:t xml:space="preserve"> </w:t>
      </w:r>
      <w:r w:rsidRPr="00131AE7">
        <w:t>X.660</w:t>
      </w:r>
      <w:r w:rsidR="00620346" w:rsidRPr="00131AE7">
        <w:t xml:space="preserve"> [</w:t>
      </w:r>
      <w:r w:rsidR="00620346" w:rsidRPr="00131AE7">
        <w:fldChar w:fldCharType="begin"/>
      </w:r>
      <w:r w:rsidR="00936255" w:rsidRPr="00131AE7">
        <w:instrText xml:space="preserve">REF REF_ITU_TX660 \* MERGEFORMAT  \h </w:instrText>
      </w:r>
      <w:r w:rsidR="00620346" w:rsidRPr="00131AE7">
        <w:fldChar w:fldCharType="separate"/>
      </w:r>
      <w:r w:rsidR="00AA1E5A" w:rsidRPr="00131AE7">
        <w:t>11</w:t>
      </w:r>
      <w:r w:rsidR="00620346" w:rsidRPr="00131AE7">
        <w:fldChar w:fldCharType="end"/>
      </w:r>
      <w:r w:rsidR="00620346" w:rsidRPr="00131AE7">
        <w:t>]</w:t>
      </w:r>
      <w:r w:rsidRPr="00131AE7">
        <w:t>).</w:t>
      </w:r>
    </w:p>
    <w:p w14:paraId="7079872E" w14:textId="2F9F64D0" w:rsidR="006E5591" w:rsidRPr="00131AE7" w:rsidRDefault="006E5591" w:rsidP="009C1B8D">
      <w:r w:rsidRPr="00131AE7">
        <w:t xml:space="preserve">The name form of object identifier components shall be used only for components defined in </w:t>
      </w:r>
      <w:r w:rsidR="00936255" w:rsidRPr="00131AE7">
        <w:t>Recommendation</w:t>
      </w:r>
      <w:r w:rsidR="00CA0A9A" w:rsidRPr="00131AE7">
        <w:t xml:space="preserve"> </w:t>
      </w:r>
      <w:r w:rsidR="00936255" w:rsidRPr="00131AE7">
        <w:t>ITU</w:t>
      </w:r>
      <w:r w:rsidR="00936255" w:rsidRPr="00131AE7">
        <w:noBreakHyphen/>
        <w:t>T</w:t>
      </w:r>
      <w:r w:rsidR="006E786C" w:rsidRPr="00131AE7">
        <w:t> </w:t>
      </w:r>
      <w:r w:rsidR="00936255" w:rsidRPr="00131AE7">
        <w:t>X.660</w:t>
      </w:r>
      <w:r w:rsidR="00620346" w:rsidRPr="00131AE7">
        <w:t xml:space="preserve"> [</w:t>
      </w:r>
      <w:r w:rsidR="00620346" w:rsidRPr="00131AE7">
        <w:fldChar w:fldCharType="begin"/>
      </w:r>
      <w:r w:rsidR="00936255" w:rsidRPr="00131AE7">
        <w:instrText xml:space="preserve">REF REF_ITU_TX660 \* MERGEFORMAT  \h </w:instrText>
      </w:r>
      <w:r w:rsidR="00620346" w:rsidRPr="00131AE7">
        <w:fldChar w:fldCharType="separate"/>
      </w:r>
      <w:r w:rsidR="00AA1E5A" w:rsidRPr="00131AE7">
        <w:t>11</w:t>
      </w:r>
      <w:r w:rsidR="00620346" w:rsidRPr="00131AE7">
        <w:fldChar w:fldCharType="end"/>
      </w:r>
      <w:r w:rsidR="00620346" w:rsidRPr="00131AE7">
        <w:t>]</w:t>
      </w:r>
      <w:r w:rsidRPr="00131AE7">
        <w:t xml:space="preserve">. These predefined object identifier components are given in annex </w:t>
      </w:r>
      <w:r w:rsidR="00E2515C" w:rsidRPr="00131AE7">
        <w:fldChar w:fldCharType="begin"/>
      </w:r>
      <w:r w:rsidR="00E2515C" w:rsidRPr="00131AE7">
        <w:instrText xml:space="preserve"> REF clause_Annex_predefinedObjidComponents \h  \* MERGEFORMAT </w:instrText>
      </w:r>
      <w:r w:rsidR="00E2515C" w:rsidRPr="00131AE7">
        <w:fldChar w:fldCharType="separate"/>
      </w:r>
      <w:r w:rsidR="00AA1E5A" w:rsidRPr="00131AE7">
        <w:t>C</w:t>
      </w:r>
      <w:r w:rsidR="00E2515C" w:rsidRPr="00131AE7">
        <w:fldChar w:fldCharType="end"/>
      </w:r>
      <w:r w:rsidR="00C808A8" w:rsidRPr="00131AE7">
        <w:t xml:space="preserve"> for information</w:t>
      </w:r>
      <w:r w:rsidRPr="00131AE7">
        <w:t xml:space="preserve">. In case of any conflict between </w:t>
      </w:r>
      <w:r w:rsidR="00B04B06" w:rsidRPr="00131AE7">
        <w:t>Recommendation ITU-T</w:t>
      </w:r>
      <w:r w:rsidRPr="00131AE7">
        <w:t xml:space="preserve"> X.660 </w:t>
      </w:r>
      <w:r w:rsidR="00620346" w:rsidRPr="00131AE7">
        <w:t>[</w:t>
      </w:r>
      <w:r w:rsidR="00620346" w:rsidRPr="00131AE7">
        <w:fldChar w:fldCharType="begin"/>
      </w:r>
      <w:r w:rsidR="00936255" w:rsidRPr="00131AE7">
        <w:instrText xml:space="preserve">REF REF_ITU_TX660 \* MERGEFORMAT  \h </w:instrText>
      </w:r>
      <w:r w:rsidR="00620346" w:rsidRPr="00131AE7">
        <w:fldChar w:fldCharType="separate"/>
      </w:r>
      <w:r w:rsidR="00AA1E5A" w:rsidRPr="00131AE7">
        <w:t>11</w:t>
      </w:r>
      <w:r w:rsidR="00620346" w:rsidRPr="00131AE7">
        <w:fldChar w:fldCharType="end"/>
      </w:r>
      <w:r w:rsidR="00620346" w:rsidRPr="00131AE7">
        <w:t>]</w:t>
      </w:r>
      <w:r w:rsidRPr="00131AE7">
        <w:t xml:space="preserve"> and annex </w:t>
      </w:r>
      <w:r w:rsidR="00E2515C" w:rsidRPr="00131AE7">
        <w:fldChar w:fldCharType="begin"/>
      </w:r>
      <w:r w:rsidR="00E2515C" w:rsidRPr="00131AE7">
        <w:instrText xml:space="preserve"> REF clause_Annex_predefinedObjidComponents \h  \* MERGEFORMAT </w:instrText>
      </w:r>
      <w:r w:rsidR="00E2515C" w:rsidRPr="00131AE7">
        <w:fldChar w:fldCharType="separate"/>
      </w:r>
      <w:r w:rsidR="00AA1E5A" w:rsidRPr="00131AE7">
        <w:t>C</w:t>
      </w:r>
      <w:r w:rsidR="00E2515C" w:rsidRPr="00131AE7">
        <w:fldChar w:fldCharType="end"/>
      </w:r>
      <w:r w:rsidRPr="00131AE7">
        <w:t xml:space="preserve"> of the present document, the former shall take precedence.</w:t>
      </w:r>
    </w:p>
    <w:p w14:paraId="0143D76B" w14:textId="024AD727" w:rsidR="006E5591" w:rsidRPr="00131AE7" w:rsidRDefault="006E5591" w:rsidP="00C33E3C">
      <w:pPr>
        <w:keepLines/>
      </w:pPr>
      <w:r w:rsidRPr="00131AE7">
        <w:t>In cases when the identifier of a value referenced within an object identifier value notation is identical to any of the predefined component names</w:t>
      </w:r>
      <w:r w:rsidR="00AD645E" w:rsidRPr="00131AE7">
        <w:t>,</w:t>
      </w:r>
      <w:r w:rsidRPr="00131AE7">
        <w:t xml:space="preserve"> i.e. independently of the position of the predefined component or the referenced value inside the notation</w:t>
      </w:r>
      <w:r w:rsidR="00AD645E" w:rsidRPr="00131AE7">
        <w:t xml:space="preserve"> (</w:t>
      </w:r>
      <w:r w:rsidR="00B87886" w:rsidRPr="00131AE7">
        <w:t xml:space="preserve">considering name conversion rules in clause </w:t>
      </w:r>
      <w:r w:rsidR="00B87886" w:rsidRPr="00131AE7">
        <w:fldChar w:fldCharType="begin"/>
      </w:r>
      <w:r w:rsidR="00B87886" w:rsidRPr="00131AE7">
        <w:instrText xml:space="preserve"> REF clause_Identifiers \h </w:instrText>
      </w:r>
      <w:r w:rsidR="00DF1752" w:rsidRPr="00131AE7">
        <w:instrText xml:space="preserve"> \* MERGEFORMAT </w:instrText>
      </w:r>
      <w:r w:rsidR="00B87886" w:rsidRPr="00131AE7">
        <w:fldChar w:fldCharType="separate"/>
      </w:r>
      <w:r w:rsidR="00AA1E5A" w:rsidRPr="00131AE7">
        <w:t>8.2</w:t>
      </w:r>
      <w:r w:rsidR="00B87886" w:rsidRPr="00131AE7">
        <w:fldChar w:fldCharType="end"/>
      </w:r>
      <w:r w:rsidRPr="00131AE7">
        <w:t xml:space="preserve">), the name of the referenced value shall be prefixed with the name of the module in which it is defined (see definition of </w:t>
      </w:r>
      <w:r w:rsidR="00DF1752" w:rsidRPr="00131AE7">
        <w:t xml:space="preserve">ASN.1 modules in clause 12 of </w:t>
      </w:r>
      <w:r w:rsidR="00B04B06" w:rsidRPr="00131AE7">
        <w:t>Recommendation ITU-T</w:t>
      </w:r>
      <w:r w:rsidR="00DF1752" w:rsidRPr="00131AE7">
        <w:t xml:space="preserve"> X.680 </w:t>
      </w:r>
      <w:r w:rsidR="00620346" w:rsidRPr="00131AE7">
        <w:t>[</w:t>
      </w:r>
      <w:r w:rsidR="00620346" w:rsidRPr="00131AE7">
        <w:fldChar w:fldCharType="begin"/>
      </w:r>
      <w:r w:rsidR="00936255" w:rsidRPr="00131AE7">
        <w:instrText xml:space="preserve">REF REF_ITU_TX680 \* MERGEFORMAT  \h </w:instrText>
      </w:r>
      <w:r w:rsidR="00620346" w:rsidRPr="00131AE7">
        <w:fldChar w:fldCharType="separate"/>
      </w:r>
      <w:r w:rsidR="00AA1E5A" w:rsidRPr="00131AE7">
        <w:t>2</w:t>
      </w:r>
      <w:r w:rsidR="00620346" w:rsidRPr="00131AE7">
        <w:fldChar w:fldCharType="end"/>
      </w:r>
      <w:r w:rsidR="00620346" w:rsidRPr="00131AE7">
        <w:t>]</w:t>
      </w:r>
      <w:r w:rsidR="00DF1752" w:rsidRPr="00131AE7">
        <w:t xml:space="preserve"> and </w:t>
      </w:r>
      <w:r w:rsidRPr="00131AE7">
        <w:t xml:space="preserve">TTCN-3 modules in clause </w:t>
      </w:r>
      <w:r w:rsidR="00DF1752" w:rsidRPr="00131AE7">
        <w:t xml:space="preserve">8.1 </w:t>
      </w:r>
      <w:r w:rsidRPr="00131AE7">
        <w:t xml:space="preserve">of the core language standard </w:t>
      </w:r>
      <w:r w:rsidR="00936255" w:rsidRPr="00131AE7">
        <w:t>ETSI ES 201 873-1</w:t>
      </w:r>
      <w:r w:rsidRPr="00131AE7">
        <w:t> </w:t>
      </w:r>
      <w:r w:rsidR="00620346" w:rsidRPr="00131AE7">
        <w:t>[</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Pr="00131AE7">
        <w:t xml:space="preserve">). </w:t>
      </w:r>
      <w:r w:rsidRPr="00131AE7">
        <w:rPr>
          <w:color w:val="000000"/>
        </w:rPr>
        <w:t>The prefix and the identifier shall be separated by a dot (.). P</w:t>
      </w:r>
      <w:r w:rsidRPr="00131AE7">
        <w:t xml:space="preserve">redefined object identifier component names may also be prefixed with the name </w:t>
      </w:r>
      <w:r w:rsidR="00836D59" w:rsidRPr="00131AE7">
        <w:t>"X660"</w:t>
      </w:r>
      <w:r w:rsidRPr="00131AE7">
        <w:t>.</w:t>
      </w:r>
    </w:p>
    <w:p w14:paraId="22ABD70D" w14:textId="77777777" w:rsidR="006E5591" w:rsidRPr="00131AE7" w:rsidRDefault="006E5591" w:rsidP="00DF1752">
      <w:pPr>
        <w:pStyle w:val="NO"/>
      </w:pPr>
      <w:r w:rsidRPr="00131AE7">
        <w:t xml:space="preserve">NOTE </w:t>
      </w:r>
      <w:r w:rsidR="009C1B8D" w:rsidRPr="00131AE7">
        <w:t>2</w:t>
      </w:r>
      <w:r w:rsidRPr="00131AE7">
        <w:t>:</w:t>
      </w:r>
      <w:r w:rsidRPr="00131AE7">
        <w:tab/>
        <w:t xml:space="preserve">To increase readability it is recommended to use the </w:t>
      </w:r>
      <w:r w:rsidR="00836D59" w:rsidRPr="00131AE7">
        <w:t>"</w:t>
      </w:r>
      <w:r w:rsidRPr="00131AE7">
        <w:t>X660</w:t>
      </w:r>
      <w:r w:rsidR="00836D59" w:rsidRPr="00131AE7">
        <w:t>"</w:t>
      </w:r>
      <w:r w:rsidRPr="00131AE7">
        <w:t xml:space="preserve"> prefix also in object identifier values referring to a value identifier that is clashing with any of the predefined component names.</w:t>
      </w:r>
    </w:p>
    <w:p w14:paraId="3565C386" w14:textId="7692E609" w:rsidR="006E5591" w:rsidRPr="00131AE7" w:rsidRDefault="006E5591" w:rsidP="00DF1752">
      <w:pPr>
        <w:pStyle w:val="NO"/>
      </w:pPr>
      <w:r w:rsidRPr="00131AE7">
        <w:t xml:space="preserve">NOTE </w:t>
      </w:r>
      <w:r w:rsidR="009C1B8D" w:rsidRPr="00131AE7">
        <w:t>3</w:t>
      </w:r>
      <w:r w:rsidRPr="00131AE7">
        <w:t>:</w:t>
      </w:r>
      <w:r w:rsidRPr="00131AE7">
        <w:tab/>
        <w:t xml:space="preserve">Rules to resolve name clashes caused by imports are defined in clause </w:t>
      </w:r>
      <w:r w:rsidR="0071104D" w:rsidRPr="00131AE7">
        <w:t>8.2.3.1</w:t>
      </w:r>
      <w:r w:rsidRPr="00131AE7">
        <w:t xml:space="preserve"> of the core language standard </w:t>
      </w:r>
      <w:r w:rsidR="00936255" w:rsidRPr="00131AE7">
        <w:t>ETSI ES 201 873-1</w:t>
      </w:r>
      <w:r w:rsidRPr="00131AE7">
        <w:t> </w:t>
      </w:r>
      <w:r w:rsidR="00620346" w:rsidRPr="00131AE7">
        <w:t>[</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Pr="00131AE7">
        <w:t>.</w:t>
      </w:r>
    </w:p>
    <w:p w14:paraId="1C0ABAB2" w14:textId="77777777" w:rsidR="006E5591" w:rsidRPr="00131AE7" w:rsidRDefault="006E5591">
      <w:pPr>
        <w:pStyle w:val="EX"/>
        <w:keepNext/>
      </w:pPr>
      <w:r w:rsidRPr="00131AE7">
        <w:t>EXAMPLE:</w:t>
      </w:r>
    </w:p>
    <w:p w14:paraId="62A8F3B6" w14:textId="77777777" w:rsidR="006E5591" w:rsidRPr="00131AE7" w:rsidRDefault="006E5591">
      <w:pPr>
        <w:pStyle w:val="PL"/>
        <w:keepNext/>
        <w:keepLines/>
        <w:rPr>
          <w:noProof w:val="0"/>
        </w:rPr>
      </w:pPr>
      <w:r w:rsidRPr="00131AE7">
        <w:rPr>
          <w:noProof w:val="0"/>
        </w:rPr>
        <w:tab/>
      </w:r>
      <w:r w:rsidRPr="00131AE7">
        <w:rPr>
          <w:b/>
          <w:noProof w:val="0"/>
        </w:rPr>
        <w:t>objid</w:t>
      </w:r>
      <w:r w:rsidRPr="00131AE7">
        <w:rPr>
          <w:noProof w:val="0"/>
        </w:rPr>
        <w:t>{itu_t(0) identified_organization(4) etsi(0)}</w:t>
      </w:r>
    </w:p>
    <w:p w14:paraId="069A7E0A" w14:textId="77777777" w:rsidR="006E5591" w:rsidRPr="00131AE7" w:rsidRDefault="006E5591">
      <w:pPr>
        <w:pStyle w:val="PL"/>
        <w:keepNext/>
        <w:keepLines/>
        <w:rPr>
          <w:noProof w:val="0"/>
        </w:rPr>
      </w:pPr>
      <w:r w:rsidRPr="00131AE7">
        <w:rPr>
          <w:noProof w:val="0"/>
        </w:rPr>
        <w:tab/>
        <w:t xml:space="preserve">// or alternatively </w:t>
      </w:r>
    </w:p>
    <w:p w14:paraId="6FE1EED7" w14:textId="77777777" w:rsidR="006E5591" w:rsidRPr="00131AE7" w:rsidRDefault="006E5591">
      <w:pPr>
        <w:pStyle w:val="PL"/>
        <w:keepNext/>
        <w:keepLines/>
        <w:rPr>
          <w:noProof w:val="0"/>
        </w:rPr>
      </w:pPr>
      <w:r w:rsidRPr="00131AE7">
        <w:rPr>
          <w:b/>
          <w:noProof w:val="0"/>
        </w:rPr>
        <w:tab/>
        <w:t>objid</w:t>
      </w:r>
      <w:r w:rsidRPr="00131AE7">
        <w:rPr>
          <w:noProof w:val="0"/>
        </w:rPr>
        <w:t xml:space="preserve"> {itu_t identified_organization etsi(0)}</w:t>
      </w:r>
    </w:p>
    <w:p w14:paraId="4994AA90" w14:textId="77777777" w:rsidR="006E5591" w:rsidRPr="00131AE7" w:rsidRDefault="006E5591">
      <w:pPr>
        <w:pStyle w:val="PL"/>
        <w:keepNext/>
        <w:keepLines/>
        <w:rPr>
          <w:noProof w:val="0"/>
        </w:rPr>
      </w:pPr>
      <w:r w:rsidRPr="00131AE7">
        <w:rPr>
          <w:noProof w:val="0"/>
        </w:rPr>
        <w:tab/>
        <w:t>// or alternatively</w:t>
      </w:r>
    </w:p>
    <w:p w14:paraId="676024E9" w14:textId="77777777" w:rsidR="006E5591" w:rsidRPr="00131AE7" w:rsidRDefault="006E5591">
      <w:pPr>
        <w:pStyle w:val="PL"/>
        <w:keepNext/>
        <w:keepLines/>
        <w:rPr>
          <w:noProof w:val="0"/>
        </w:rPr>
      </w:pPr>
      <w:r w:rsidRPr="00131AE7">
        <w:rPr>
          <w:noProof w:val="0"/>
        </w:rPr>
        <w:tab/>
      </w:r>
      <w:r w:rsidRPr="00131AE7">
        <w:rPr>
          <w:b/>
          <w:noProof w:val="0"/>
        </w:rPr>
        <w:t>objid</w:t>
      </w:r>
      <w:r w:rsidRPr="00131AE7">
        <w:rPr>
          <w:noProof w:val="0"/>
        </w:rPr>
        <w:t xml:space="preserve"> { 0 4 0}</w:t>
      </w:r>
    </w:p>
    <w:p w14:paraId="6E74ED3C" w14:textId="77777777" w:rsidR="006E5591" w:rsidRPr="00131AE7" w:rsidRDefault="006E5591">
      <w:pPr>
        <w:pStyle w:val="PL"/>
        <w:keepNext/>
        <w:keepLines/>
        <w:rPr>
          <w:noProof w:val="0"/>
        </w:rPr>
      </w:pPr>
    </w:p>
    <w:p w14:paraId="16BE1AE6" w14:textId="77777777" w:rsidR="006E5591" w:rsidRPr="00131AE7" w:rsidRDefault="006E5591">
      <w:pPr>
        <w:pStyle w:val="PL"/>
        <w:keepNext/>
        <w:keepLines/>
        <w:rPr>
          <w:noProof w:val="0"/>
        </w:rPr>
      </w:pPr>
      <w:r w:rsidRPr="00131AE7">
        <w:rPr>
          <w:noProof w:val="0"/>
        </w:rPr>
        <w:tab/>
        <w:t>// or alternatively</w:t>
      </w:r>
    </w:p>
    <w:p w14:paraId="161AA606" w14:textId="77777777" w:rsidR="006E5591" w:rsidRPr="00131AE7" w:rsidRDefault="006E5591">
      <w:pPr>
        <w:pStyle w:val="PL"/>
        <w:keepNext/>
        <w:keepLines/>
        <w:rPr>
          <w:noProof w:val="0"/>
        </w:rPr>
      </w:pPr>
      <w:r w:rsidRPr="00131AE7">
        <w:rPr>
          <w:noProof w:val="0"/>
        </w:rPr>
        <w:tab/>
      </w:r>
      <w:r w:rsidRPr="00131AE7">
        <w:rPr>
          <w:b/>
          <w:bCs/>
          <w:noProof w:val="0"/>
        </w:rPr>
        <w:t>const</w:t>
      </w:r>
      <w:r w:rsidRPr="00131AE7">
        <w:rPr>
          <w:noProof w:val="0"/>
        </w:rPr>
        <w:t xml:space="preserve"> </w:t>
      </w:r>
      <w:r w:rsidRPr="00131AE7">
        <w:rPr>
          <w:b/>
          <w:bCs/>
          <w:noProof w:val="0"/>
        </w:rPr>
        <w:t>integer</w:t>
      </w:r>
      <w:r w:rsidRPr="00131AE7">
        <w:rPr>
          <w:noProof w:val="0"/>
        </w:rPr>
        <w:t xml:space="preserve"> etsi := 0;</w:t>
      </w:r>
    </w:p>
    <w:p w14:paraId="175FFE10" w14:textId="77777777" w:rsidR="006E5591" w:rsidRPr="00131AE7" w:rsidRDefault="006E5591">
      <w:pPr>
        <w:pStyle w:val="PL"/>
        <w:keepNext/>
        <w:keepLines/>
        <w:rPr>
          <w:noProof w:val="0"/>
        </w:rPr>
      </w:pPr>
      <w:r w:rsidRPr="00131AE7">
        <w:rPr>
          <w:b/>
          <w:bCs/>
          <w:noProof w:val="0"/>
        </w:rPr>
        <w:tab/>
        <w:t>const objid</w:t>
      </w:r>
      <w:r w:rsidRPr="00131AE7">
        <w:rPr>
          <w:noProof w:val="0"/>
        </w:rPr>
        <w:t xml:space="preserve"> itu_idOrg := </w:t>
      </w:r>
      <w:r w:rsidRPr="00131AE7">
        <w:rPr>
          <w:b/>
          <w:bCs/>
          <w:noProof w:val="0"/>
        </w:rPr>
        <w:t>objid</w:t>
      </w:r>
      <w:r w:rsidRPr="00131AE7">
        <w:rPr>
          <w:noProof w:val="0"/>
        </w:rPr>
        <w:t>{ itu_t identified_organization }</w:t>
      </w:r>
    </w:p>
    <w:p w14:paraId="58A26309" w14:textId="77777777" w:rsidR="006E5591" w:rsidRPr="00131AE7" w:rsidRDefault="006E5591">
      <w:pPr>
        <w:pStyle w:val="PL"/>
        <w:keepNext/>
        <w:keepLines/>
        <w:rPr>
          <w:noProof w:val="0"/>
        </w:rPr>
      </w:pPr>
      <w:r w:rsidRPr="00131AE7">
        <w:rPr>
          <w:b/>
          <w:bCs/>
          <w:noProof w:val="0"/>
        </w:rPr>
        <w:tab/>
        <w:t>objid</w:t>
      </w:r>
      <w:r w:rsidRPr="00131AE7">
        <w:rPr>
          <w:noProof w:val="0"/>
        </w:rPr>
        <w:t>{ itu_idOrg etsi }</w:t>
      </w:r>
      <w:r w:rsidRPr="00131AE7">
        <w:rPr>
          <w:noProof w:val="0"/>
        </w:rPr>
        <w:tab/>
        <w:t>// note, that both names are referencing value definitions</w:t>
      </w:r>
    </w:p>
    <w:p w14:paraId="68BE2516" w14:textId="77777777" w:rsidR="006E5591" w:rsidRPr="00131AE7" w:rsidRDefault="006E5591">
      <w:pPr>
        <w:pStyle w:val="PL"/>
        <w:keepNext/>
        <w:keepLines/>
        <w:rPr>
          <w:noProof w:val="0"/>
        </w:rPr>
      </w:pPr>
    </w:p>
    <w:p w14:paraId="61A1AE82" w14:textId="77777777" w:rsidR="006E5591" w:rsidRPr="00131AE7" w:rsidRDefault="006E5591">
      <w:pPr>
        <w:pStyle w:val="PL"/>
        <w:keepNext/>
        <w:keepLines/>
        <w:rPr>
          <w:noProof w:val="0"/>
        </w:rPr>
      </w:pPr>
      <w:r w:rsidRPr="00131AE7">
        <w:rPr>
          <w:b/>
          <w:bCs/>
          <w:noProof w:val="0"/>
        </w:rPr>
        <w:tab/>
        <w:t>const</w:t>
      </w:r>
      <w:r w:rsidRPr="00131AE7">
        <w:rPr>
          <w:noProof w:val="0"/>
        </w:rPr>
        <w:t xml:space="preserve"> </w:t>
      </w:r>
      <w:r w:rsidRPr="00131AE7">
        <w:rPr>
          <w:b/>
          <w:bCs/>
          <w:noProof w:val="0"/>
        </w:rPr>
        <w:t>integer</w:t>
      </w:r>
      <w:r w:rsidRPr="00131AE7">
        <w:rPr>
          <w:noProof w:val="0"/>
        </w:rPr>
        <w:t xml:space="preserve"> x := 162;</w:t>
      </w:r>
    </w:p>
    <w:p w14:paraId="12B09230" w14:textId="77777777" w:rsidR="006E5591" w:rsidRPr="00131AE7" w:rsidRDefault="006E5591">
      <w:pPr>
        <w:pStyle w:val="PL"/>
        <w:keepNext/>
        <w:keepLines/>
        <w:rPr>
          <w:noProof w:val="0"/>
        </w:rPr>
      </w:pPr>
      <w:r w:rsidRPr="00131AE7">
        <w:rPr>
          <w:b/>
          <w:noProof w:val="0"/>
        </w:rPr>
        <w:tab/>
        <w:t>objid</w:t>
      </w:r>
      <w:r w:rsidRPr="00131AE7">
        <w:rPr>
          <w:noProof w:val="0"/>
        </w:rPr>
        <w:t>{ itu_t recommendation x A.x }</w:t>
      </w:r>
      <w:r w:rsidRPr="00131AE7">
        <w:rPr>
          <w:noProof w:val="0"/>
        </w:rPr>
        <w:tab/>
      </w:r>
      <w:r w:rsidRPr="00131AE7">
        <w:rPr>
          <w:noProof w:val="0"/>
        </w:rPr>
        <w:tab/>
      </w:r>
      <w:r w:rsidRPr="00131AE7">
        <w:rPr>
          <w:noProof w:val="0"/>
        </w:rPr>
        <w:tab/>
        <w:t>// it is mandatory to use the module name ('A')</w:t>
      </w:r>
    </w:p>
    <w:p w14:paraId="1AE4F090" w14:textId="77777777" w:rsidR="006E5591" w:rsidRPr="00131AE7" w:rsidRDefault="006E5591">
      <w:pPr>
        <w:pStyle w:val="PL"/>
        <w:keepNext/>
        <w:keepLines/>
        <w:rPr>
          <w:noProof w:val="0"/>
        </w:rPr>
      </w:pPr>
      <w:r w:rsidRPr="00131AE7">
        <w:rPr>
          <w:noProof w:val="0"/>
        </w:rPr>
        <w:tab/>
      </w:r>
      <w:r w:rsidRPr="00131AE7">
        <w:rPr>
          <w:noProof w:val="0"/>
        </w:rPr>
        <w:tab/>
      </w:r>
      <w:r w:rsidRPr="00131AE7">
        <w:rPr>
          <w:noProof w:val="0"/>
        </w:rPr>
        <w:tab/>
      </w:r>
      <w:r w:rsidRPr="00131AE7">
        <w:rPr>
          <w:noProof w:val="0"/>
        </w:rPr>
        <w:tab/>
      </w:r>
      <w:r w:rsidRPr="00131AE7">
        <w:rPr>
          <w:noProof w:val="0"/>
        </w:rPr>
        <w:tab/>
      </w:r>
      <w:r w:rsidRPr="00131AE7">
        <w:rPr>
          <w:noProof w:val="0"/>
        </w:rPr>
        <w:tab/>
      </w:r>
      <w:r w:rsidRPr="00131AE7">
        <w:rPr>
          <w:noProof w:val="0"/>
        </w:rPr>
        <w:tab/>
      </w:r>
      <w:r w:rsidRPr="00131AE7">
        <w:rPr>
          <w:noProof w:val="0"/>
        </w:rPr>
        <w:tab/>
      </w:r>
      <w:r w:rsidRPr="00131AE7">
        <w:rPr>
          <w:noProof w:val="0"/>
        </w:rPr>
        <w:tab/>
      </w:r>
      <w:r w:rsidRPr="00131AE7">
        <w:rPr>
          <w:noProof w:val="0"/>
        </w:rPr>
        <w:tab/>
      </w:r>
      <w:r w:rsidRPr="00131AE7">
        <w:rPr>
          <w:noProof w:val="0"/>
        </w:rPr>
        <w:tab/>
      </w:r>
      <w:r w:rsidRPr="00131AE7">
        <w:rPr>
          <w:noProof w:val="0"/>
        </w:rPr>
        <w:tab/>
        <w:t>// to prefix the ambiguous identifier</w:t>
      </w:r>
    </w:p>
    <w:p w14:paraId="5BED95D5" w14:textId="77777777" w:rsidR="006E5591" w:rsidRPr="00131AE7" w:rsidRDefault="006E5591">
      <w:pPr>
        <w:pStyle w:val="PL"/>
        <w:rPr>
          <w:bCs/>
          <w:noProof w:val="0"/>
        </w:rPr>
      </w:pPr>
      <w:r w:rsidRPr="00131AE7">
        <w:rPr>
          <w:bCs/>
          <w:noProof w:val="0"/>
        </w:rPr>
        <w:tab/>
      </w:r>
      <w:r w:rsidRPr="00131AE7">
        <w:rPr>
          <w:bCs/>
          <w:noProof w:val="0"/>
        </w:rPr>
        <w:tab/>
      </w:r>
      <w:r w:rsidRPr="00131AE7">
        <w:rPr>
          <w:bCs/>
          <w:noProof w:val="0"/>
        </w:rPr>
        <w:tab/>
      </w:r>
      <w:r w:rsidRPr="00131AE7">
        <w:rPr>
          <w:bCs/>
          <w:noProof w:val="0"/>
        </w:rPr>
        <w:tab/>
      </w:r>
      <w:r w:rsidRPr="00131AE7">
        <w:rPr>
          <w:bCs/>
          <w:noProof w:val="0"/>
        </w:rPr>
        <w:tab/>
      </w:r>
      <w:r w:rsidRPr="00131AE7">
        <w:rPr>
          <w:bCs/>
          <w:noProof w:val="0"/>
        </w:rPr>
        <w:tab/>
      </w:r>
      <w:r w:rsidRPr="00131AE7">
        <w:rPr>
          <w:bCs/>
          <w:noProof w:val="0"/>
        </w:rPr>
        <w:tab/>
      </w:r>
      <w:r w:rsidRPr="00131AE7">
        <w:rPr>
          <w:bCs/>
          <w:noProof w:val="0"/>
        </w:rPr>
        <w:tab/>
      </w:r>
      <w:r w:rsidRPr="00131AE7">
        <w:rPr>
          <w:bCs/>
          <w:noProof w:val="0"/>
        </w:rPr>
        <w:tab/>
      </w:r>
      <w:r w:rsidRPr="00131AE7">
        <w:rPr>
          <w:bCs/>
          <w:noProof w:val="0"/>
        </w:rPr>
        <w:tab/>
      </w:r>
      <w:r w:rsidRPr="00131AE7">
        <w:rPr>
          <w:bCs/>
          <w:noProof w:val="0"/>
        </w:rPr>
        <w:tab/>
      </w:r>
      <w:r w:rsidRPr="00131AE7">
        <w:rPr>
          <w:bCs/>
          <w:noProof w:val="0"/>
        </w:rPr>
        <w:tab/>
        <w:t xml:space="preserve">// </w:t>
      </w:r>
      <w:r w:rsidRPr="00131AE7">
        <w:rPr>
          <w:noProof w:val="0"/>
        </w:rPr>
        <w:t>or alternatively</w:t>
      </w:r>
    </w:p>
    <w:p w14:paraId="4499FE32" w14:textId="77777777" w:rsidR="006E5591" w:rsidRPr="00131AE7" w:rsidRDefault="006E5591">
      <w:pPr>
        <w:pStyle w:val="PL"/>
        <w:rPr>
          <w:noProof w:val="0"/>
        </w:rPr>
      </w:pPr>
      <w:r w:rsidRPr="00131AE7">
        <w:rPr>
          <w:b/>
          <w:noProof w:val="0"/>
        </w:rPr>
        <w:tab/>
        <w:t>objid</w:t>
      </w:r>
      <w:r w:rsidRPr="00131AE7">
        <w:rPr>
          <w:noProof w:val="0"/>
        </w:rPr>
        <w:t>{ itu_t recommendation X660.x A.x }</w:t>
      </w:r>
      <w:r w:rsidRPr="00131AE7">
        <w:rPr>
          <w:noProof w:val="0"/>
        </w:rPr>
        <w:tab/>
        <w:t>// the module name shall be present even if</w:t>
      </w:r>
    </w:p>
    <w:p w14:paraId="62B99AA1" w14:textId="77777777" w:rsidR="006E5591" w:rsidRPr="00131AE7" w:rsidRDefault="006E5591">
      <w:pPr>
        <w:pStyle w:val="PL"/>
        <w:rPr>
          <w:noProof w:val="0"/>
        </w:rPr>
      </w:pPr>
      <w:r w:rsidRPr="00131AE7">
        <w:rPr>
          <w:noProof w:val="0"/>
        </w:rPr>
        <w:tab/>
      </w:r>
      <w:r w:rsidRPr="00131AE7">
        <w:rPr>
          <w:noProof w:val="0"/>
        </w:rPr>
        <w:tab/>
      </w:r>
      <w:r w:rsidRPr="00131AE7">
        <w:rPr>
          <w:noProof w:val="0"/>
        </w:rPr>
        <w:tab/>
      </w:r>
      <w:r w:rsidRPr="00131AE7">
        <w:rPr>
          <w:noProof w:val="0"/>
        </w:rPr>
        <w:tab/>
      </w:r>
      <w:r w:rsidRPr="00131AE7">
        <w:rPr>
          <w:noProof w:val="0"/>
        </w:rPr>
        <w:tab/>
      </w:r>
      <w:r w:rsidRPr="00131AE7">
        <w:rPr>
          <w:noProof w:val="0"/>
        </w:rPr>
        <w:tab/>
      </w:r>
      <w:r w:rsidRPr="00131AE7">
        <w:rPr>
          <w:noProof w:val="0"/>
        </w:rPr>
        <w:tab/>
      </w:r>
      <w:r w:rsidRPr="00131AE7">
        <w:rPr>
          <w:noProof w:val="0"/>
        </w:rPr>
        <w:tab/>
      </w:r>
      <w:r w:rsidRPr="00131AE7">
        <w:rPr>
          <w:noProof w:val="0"/>
        </w:rPr>
        <w:tab/>
      </w:r>
      <w:r w:rsidRPr="00131AE7">
        <w:rPr>
          <w:noProof w:val="0"/>
        </w:rPr>
        <w:tab/>
      </w:r>
      <w:r w:rsidRPr="00131AE7">
        <w:rPr>
          <w:noProof w:val="0"/>
        </w:rPr>
        <w:tab/>
      </w:r>
      <w:r w:rsidRPr="00131AE7">
        <w:rPr>
          <w:noProof w:val="0"/>
        </w:rPr>
        <w:tab/>
        <w:t>// the "X660" prefix is used</w:t>
      </w:r>
    </w:p>
    <w:p w14:paraId="056E03DC" w14:textId="77777777" w:rsidR="006E5591" w:rsidRPr="00131AE7" w:rsidRDefault="006E5591">
      <w:pPr>
        <w:pStyle w:val="PL"/>
        <w:rPr>
          <w:noProof w:val="0"/>
        </w:rPr>
      </w:pPr>
    </w:p>
    <w:p w14:paraId="6896BB94" w14:textId="77777777" w:rsidR="006E5591" w:rsidRPr="00131AE7" w:rsidRDefault="006E5591" w:rsidP="003B0813">
      <w:pPr>
        <w:pStyle w:val="Heading3"/>
      </w:pPr>
      <w:bookmarkStart w:id="107" w:name="_Toc72306275"/>
      <w:bookmarkStart w:id="108" w:name="_Toc72306356"/>
      <w:r w:rsidRPr="00131AE7">
        <w:t>7.</w:t>
      </w:r>
      <w:r w:rsidR="00591B82" w:rsidRPr="00131AE7">
        <w:t>2.1</w:t>
      </w:r>
      <w:r w:rsidRPr="00131AE7">
        <w:tab/>
        <w:t xml:space="preserve">Sub-typing of </w:t>
      </w:r>
      <w:r w:rsidR="00BA421D" w:rsidRPr="00131AE7">
        <w:t xml:space="preserve">the </w:t>
      </w:r>
      <w:r w:rsidR="00BA421D" w:rsidRPr="00131AE7">
        <w:rPr>
          <w:rFonts w:ascii="Courier New" w:hAnsi="Courier New" w:cs="Courier New"/>
          <w:b/>
          <w:bCs/>
        </w:rPr>
        <w:t>objid</w:t>
      </w:r>
      <w:r w:rsidR="00BA421D" w:rsidRPr="00131AE7">
        <w:t xml:space="preserve"> </w:t>
      </w:r>
      <w:r w:rsidRPr="00131AE7">
        <w:t>type</w:t>
      </w:r>
      <w:bookmarkEnd w:id="107"/>
      <w:bookmarkEnd w:id="108"/>
    </w:p>
    <w:p w14:paraId="79A7007E" w14:textId="77777777" w:rsidR="006E5591" w:rsidRPr="00131AE7" w:rsidRDefault="006E5591" w:rsidP="003B0813">
      <w:pPr>
        <w:pStyle w:val="Heading4"/>
      </w:pPr>
      <w:bookmarkStart w:id="109" w:name="clause_ObjidSubsets"/>
      <w:bookmarkStart w:id="110" w:name="_Toc72306276"/>
      <w:bookmarkStart w:id="111" w:name="_Toc72306357"/>
      <w:r w:rsidRPr="00131AE7">
        <w:t>7.</w:t>
      </w:r>
      <w:r w:rsidR="00591B82" w:rsidRPr="00131AE7">
        <w:t>2</w:t>
      </w:r>
      <w:r w:rsidRPr="00131AE7">
        <w:t>.</w:t>
      </w:r>
      <w:r w:rsidR="00591B82" w:rsidRPr="00131AE7">
        <w:t>1.</w:t>
      </w:r>
      <w:r w:rsidRPr="00131AE7">
        <w:t>1</w:t>
      </w:r>
      <w:bookmarkEnd w:id="109"/>
      <w:r w:rsidRPr="00131AE7">
        <w:tab/>
      </w:r>
      <w:r w:rsidR="00E30DF3" w:rsidRPr="00131AE7">
        <w:t>Sub</w:t>
      </w:r>
      <w:r w:rsidR="00575D59" w:rsidRPr="00131AE7">
        <w:t>trees</w:t>
      </w:r>
      <w:r w:rsidR="00E30DF3" w:rsidRPr="00131AE7">
        <w:t xml:space="preserve"> of </w:t>
      </w:r>
      <w:r w:rsidR="00BA421D" w:rsidRPr="00131AE7">
        <w:t xml:space="preserve">the </w:t>
      </w:r>
      <w:r w:rsidR="00BA421D" w:rsidRPr="00131AE7">
        <w:rPr>
          <w:rFonts w:ascii="Courier New" w:hAnsi="Courier New" w:cs="Courier New"/>
          <w:b/>
          <w:bCs/>
        </w:rPr>
        <w:t>objid</w:t>
      </w:r>
      <w:r w:rsidR="00BA421D" w:rsidRPr="00131AE7">
        <w:t xml:space="preserve"> type</w:t>
      </w:r>
      <w:bookmarkEnd w:id="110"/>
      <w:bookmarkEnd w:id="111"/>
    </w:p>
    <w:p w14:paraId="16CAD8EA" w14:textId="18088B94" w:rsidR="006E5591" w:rsidRPr="00131AE7" w:rsidRDefault="0069494B" w:rsidP="00DF1752">
      <w:pPr>
        <w:rPr>
          <w:color w:val="000000"/>
        </w:rPr>
      </w:pPr>
      <w:r w:rsidRPr="00131AE7">
        <w:rPr>
          <w:color w:val="000000"/>
        </w:rPr>
        <w:t xml:space="preserve">The object identifier </w:t>
      </w:r>
      <w:r w:rsidRPr="00131AE7">
        <w:t>type</w:t>
      </w:r>
      <w:r w:rsidRPr="00131AE7">
        <w:rPr>
          <w:color w:val="000000"/>
        </w:rPr>
        <w:t xml:space="preserve"> </w:t>
      </w:r>
      <w:r w:rsidR="00C07CB0" w:rsidRPr="00131AE7">
        <w:rPr>
          <w:color w:val="000000"/>
        </w:rPr>
        <w:t xml:space="preserve">is </w:t>
      </w:r>
      <w:r w:rsidR="00F51522" w:rsidRPr="00131AE7">
        <w:rPr>
          <w:color w:val="000000"/>
        </w:rPr>
        <w:t xml:space="preserve">a </w:t>
      </w:r>
      <w:r w:rsidR="00C07CB0" w:rsidRPr="00131AE7">
        <w:rPr>
          <w:color w:val="000000"/>
        </w:rPr>
        <w:t>collection of principally infinite</w:t>
      </w:r>
      <w:r w:rsidR="006E1228" w:rsidRPr="00131AE7">
        <w:rPr>
          <w:color w:val="000000"/>
        </w:rPr>
        <w:t xml:space="preserve"> </w:t>
      </w:r>
      <w:r w:rsidR="00A34F56" w:rsidRPr="00131AE7">
        <w:t>set</w:t>
      </w:r>
      <w:r w:rsidR="00F51522" w:rsidRPr="00131AE7">
        <w:rPr>
          <w:color w:val="000000"/>
        </w:rPr>
        <w:t xml:space="preserve"> of</w:t>
      </w:r>
      <w:r w:rsidR="00A34F56" w:rsidRPr="00131AE7">
        <w:rPr>
          <w:color w:val="000000"/>
        </w:rPr>
        <w:t xml:space="preserve"> unique </w:t>
      </w:r>
      <w:r w:rsidR="00F51522" w:rsidRPr="00131AE7">
        <w:rPr>
          <w:color w:val="000000"/>
        </w:rPr>
        <w:t xml:space="preserve">identifier values, each containing a sequence of </w:t>
      </w:r>
      <w:r w:rsidR="005600B3" w:rsidRPr="00131AE7">
        <w:rPr>
          <w:color w:val="000000"/>
        </w:rPr>
        <w:t>components</w:t>
      </w:r>
      <w:r w:rsidR="00DF1752" w:rsidRPr="00131AE7">
        <w:rPr>
          <w:color w:val="000000"/>
        </w:rPr>
        <w:t xml:space="preserve">; each given sequence of arbitrary length compose an </w:t>
      </w:r>
      <w:r w:rsidR="00F51522" w:rsidRPr="00131AE7">
        <w:rPr>
          <w:color w:val="000000"/>
        </w:rPr>
        <w:t>object identifier node</w:t>
      </w:r>
      <w:r w:rsidR="00EE3C85" w:rsidRPr="00131AE7">
        <w:rPr>
          <w:color w:val="000000"/>
        </w:rPr>
        <w:t xml:space="preserve"> as shown on</w:t>
      </w:r>
      <w:r w:rsidR="00EE0C83" w:rsidRPr="00131AE7">
        <w:rPr>
          <w:color w:val="000000"/>
        </w:rPr>
        <w:t xml:space="preserve"> </w:t>
      </w:r>
      <w:r w:rsidR="00656269" w:rsidRPr="00131AE7">
        <w:rPr>
          <w:color w:val="000000"/>
        </w:rPr>
        <w:t>figure </w:t>
      </w:r>
      <w:r w:rsidR="00C607DB" w:rsidRPr="00131AE7">
        <w:rPr>
          <w:color w:val="000000"/>
        </w:rPr>
        <w:fldChar w:fldCharType="begin"/>
      </w:r>
      <w:r w:rsidR="00C607DB" w:rsidRPr="00131AE7">
        <w:rPr>
          <w:color w:val="000000"/>
        </w:rPr>
        <w:instrText xml:space="preserve"> REF fig_TheObjectIdentifierTree \h </w:instrText>
      </w:r>
      <w:r w:rsidR="004313EE" w:rsidRPr="00131AE7">
        <w:rPr>
          <w:color w:val="000000"/>
        </w:rPr>
        <w:instrText xml:space="preserve"> \* MERGEFORMAT </w:instrText>
      </w:r>
      <w:r w:rsidR="00C607DB" w:rsidRPr="00131AE7">
        <w:rPr>
          <w:color w:val="000000"/>
        </w:rPr>
      </w:r>
      <w:r w:rsidR="00C607DB" w:rsidRPr="00131AE7">
        <w:rPr>
          <w:color w:val="000000"/>
        </w:rPr>
        <w:fldChar w:fldCharType="separate"/>
      </w:r>
      <w:r w:rsidR="00AA1E5A" w:rsidRPr="00131AE7">
        <w:rPr>
          <w:color w:val="000000"/>
        </w:rPr>
        <w:t>2</w:t>
      </w:r>
      <w:r w:rsidR="00C607DB" w:rsidRPr="00131AE7">
        <w:rPr>
          <w:color w:val="000000"/>
        </w:rPr>
        <w:fldChar w:fldCharType="end"/>
      </w:r>
      <w:r w:rsidR="00EE3C85" w:rsidRPr="00131AE7">
        <w:rPr>
          <w:color w:val="000000"/>
        </w:rPr>
        <w:t xml:space="preserve"> (see also </w:t>
      </w:r>
      <w:r w:rsidR="00144BDE" w:rsidRPr="00131AE7">
        <w:rPr>
          <w:color w:val="000000"/>
        </w:rPr>
        <w:t>annex</w:t>
      </w:r>
      <w:r w:rsidR="00EE3C85" w:rsidRPr="00131AE7">
        <w:rPr>
          <w:color w:val="000000"/>
        </w:rPr>
        <w:t xml:space="preserve"> </w:t>
      </w:r>
      <w:r w:rsidR="00846738" w:rsidRPr="00131AE7">
        <w:rPr>
          <w:highlight w:val="yellow"/>
        </w:rPr>
        <w:fldChar w:fldCharType="begin"/>
      </w:r>
      <w:r w:rsidR="00846738" w:rsidRPr="00131AE7">
        <w:rPr>
          <w:highlight w:val="yellow"/>
        </w:rPr>
        <w:instrText xml:space="preserve"> REF clause_Annex_predefinedObjidComponents \h </w:instrText>
      </w:r>
      <w:r w:rsidR="00846738" w:rsidRPr="00131AE7">
        <w:rPr>
          <w:highlight w:val="yellow"/>
        </w:rPr>
      </w:r>
      <w:r w:rsidR="00846738" w:rsidRPr="00131AE7">
        <w:rPr>
          <w:highlight w:val="yellow"/>
        </w:rPr>
        <w:fldChar w:fldCharType="separate"/>
      </w:r>
      <w:r w:rsidR="00AA1E5A" w:rsidRPr="00131AE7">
        <w:t>C</w:t>
      </w:r>
      <w:r w:rsidR="00846738" w:rsidRPr="00131AE7">
        <w:rPr>
          <w:highlight w:val="yellow"/>
        </w:rPr>
        <w:fldChar w:fldCharType="end"/>
      </w:r>
      <w:r w:rsidR="006E1228" w:rsidRPr="00131AE7">
        <w:rPr>
          <w:color w:val="000000"/>
        </w:rPr>
        <w:t>).</w:t>
      </w:r>
      <w:r w:rsidR="00EE3C85" w:rsidRPr="00131AE7">
        <w:rPr>
          <w:color w:val="000000"/>
        </w:rPr>
        <w:t xml:space="preserve"> Thus, each node of the object identifier tree </w:t>
      </w:r>
      <w:r w:rsidR="00B16A77" w:rsidRPr="00131AE7">
        <w:rPr>
          <w:color w:val="000000"/>
        </w:rPr>
        <w:t>-</w:t>
      </w:r>
      <w:r w:rsidR="00EE3C85" w:rsidRPr="00131AE7">
        <w:rPr>
          <w:color w:val="000000"/>
        </w:rPr>
        <w:t xml:space="preserve"> except being a unique identifier itself </w:t>
      </w:r>
      <w:r w:rsidR="00847B38" w:rsidRPr="00131AE7">
        <w:rPr>
          <w:color w:val="000000"/>
        </w:rPr>
        <w:t>-</w:t>
      </w:r>
      <w:r w:rsidR="00EE3C85" w:rsidRPr="00131AE7">
        <w:rPr>
          <w:color w:val="000000"/>
        </w:rPr>
        <w:t xml:space="preserve"> is the root of a subtree, containing a potentially infinite number of unique identifiers. The </w:t>
      </w:r>
      <w:r w:rsidR="00374659" w:rsidRPr="00131AE7">
        <w:rPr>
          <w:color w:val="000000"/>
        </w:rPr>
        <w:t xml:space="preserve">first n components </w:t>
      </w:r>
      <w:r w:rsidR="00EE3C85" w:rsidRPr="00131AE7">
        <w:rPr>
          <w:color w:val="000000"/>
        </w:rPr>
        <w:t xml:space="preserve">of </w:t>
      </w:r>
      <w:r w:rsidR="00EE3C85" w:rsidRPr="00131AE7">
        <w:t>all</w:t>
      </w:r>
      <w:r w:rsidR="00EE3C85" w:rsidRPr="00131AE7">
        <w:rPr>
          <w:color w:val="000000"/>
        </w:rPr>
        <w:t xml:space="preserve"> </w:t>
      </w:r>
      <w:r w:rsidR="00374659" w:rsidRPr="00131AE7">
        <w:rPr>
          <w:color w:val="000000"/>
        </w:rPr>
        <w:t xml:space="preserve">the </w:t>
      </w:r>
      <w:r w:rsidR="00EE3C85" w:rsidRPr="00131AE7">
        <w:rPr>
          <w:color w:val="000000"/>
        </w:rPr>
        <w:t xml:space="preserve">identifiers </w:t>
      </w:r>
      <w:r w:rsidR="00374659" w:rsidRPr="00131AE7">
        <w:rPr>
          <w:color w:val="000000"/>
        </w:rPr>
        <w:t>in the subtree are</w:t>
      </w:r>
      <w:r w:rsidR="00EE3C85" w:rsidRPr="00131AE7">
        <w:rPr>
          <w:color w:val="000000"/>
        </w:rPr>
        <w:t xml:space="preserve"> identical to the components of the node, being the root of the subtree</w:t>
      </w:r>
      <w:r w:rsidR="00374659" w:rsidRPr="00131AE7">
        <w:rPr>
          <w:color w:val="000000"/>
        </w:rPr>
        <w:t>,</w:t>
      </w:r>
      <w:r w:rsidR="00EE3C85" w:rsidRPr="00131AE7">
        <w:rPr>
          <w:color w:val="000000"/>
        </w:rPr>
        <w:t xml:space="preserve"> where n is the number of components of</w:t>
      </w:r>
      <w:r w:rsidR="00374659" w:rsidRPr="00131AE7">
        <w:rPr>
          <w:color w:val="000000"/>
        </w:rPr>
        <w:t xml:space="preserve"> that node</w:t>
      </w:r>
      <w:r w:rsidR="00EE3C85" w:rsidRPr="00131AE7">
        <w:rPr>
          <w:color w:val="000000"/>
        </w:rPr>
        <w:t>.</w:t>
      </w:r>
      <w:r w:rsidR="00E66E4F" w:rsidRPr="00131AE7">
        <w:rPr>
          <w:color w:val="000000"/>
        </w:rPr>
        <w:t xml:space="preserve"> Hence, each object identifier </w:t>
      </w:r>
      <w:r w:rsidR="00295921" w:rsidRPr="00131AE7">
        <w:rPr>
          <w:color w:val="000000"/>
        </w:rPr>
        <w:t>node</w:t>
      </w:r>
      <w:r w:rsidR="00E66E4F" w:rsidRPr="00131AE7">
        <w:rPr>
          <w:color w:val="000000"/>
        </w:rPr>
        <w:t xml:space="preserve"> </w:t>
      </w:r>
      <w:r w:rsidR="00534A32" w:rsidRPr="00131AE7">
        <w:rPr>
          <w:color w:val="000000"/>
        </w:rPr>
        <w:t>distinguishes</w:t>
      </w:r>
      <w:r w:rsidR="00295921" w:rsidRPr="00131AE7">
        <w:rPr>
          <w:color w:val="000000"/>
        </w:rPr>
        <w:t xml:space="preserve"> also </w:t>
      </w:r>
      <w:r w:rsidR="00E66E4F" w:rsidRPr="00131AE7">
        <w:rPr>
          <w:color w:val="000000"/>
        </w:rPr>
        <w:t xml:space="preserve">a </w:t>
      </w:r>
      <w:r w:rsidR="00534A32" w:rsidRPr="00131AE7">
        <w:rPr>
          <w:color w:val="000000"/>
        </w:rPr>
        <w:t xml:space="preserve">unique </w:t>
      </w:r>
      <w:r w:rsidR="00E66E4F" w:rsidRPr="00131AE7">
        <w:rPr>
          <w:color w:val="000000"/>
        </w:rPr>
        <w:t xml:space="preserve">subset </w:t>
      </w:r>
      <w:r w:rsidR="001822F5" w:rsidRPr="00131AE7">
        <w:rPr>
          <w:color w:val="000000"/>
        </w:rPr>
        <w:t xml:space="preserve">(subtype) </w:t>
      </w:r>
      <w:r w:rsidR="00295921" w:rsidRPr="00131AE7">
        <w:rPr>
          <w:color w:val="000000"/>
        </w:rPr>
        <w:t xml:space="preserve">of the </w:t>
      </w:r>
      <w:r w:rsidR="00B91468" w:rsidRPr="00131AE7">
        <w:rPr>
          <w:rFonts w:ascii="Courier New" w:hAnsi="Courier New" w:cs="Courier New"/>
          <w:b/>
          <w:bCs/>
          <w:color w:val="000000"/>
        </w:rPr>
        <w:t>objid</w:t>
      </w:r>
      <w:r w:rsidR="00295921" w:rsidRPr="00131AE7">
        <w:rPr>
          <w:color w:val="000000"/>
        </w:rPr>
        <w:t xml:space="preserve"> </w:t>
      </w:r>
      <w:r w:rsidR="00295921" w:rsidRPr="00131AE7">
        <w:t>type</w:t>
      </w:r>
      <w:r w:rsidR="00F41185" w:rsidRPr="00131AE7">
        <w:rPr>
          <w:color w:val="000000"/>
        </w:rPr>
        <w:t>. Each member of this</w:t>
      </w:r>
      <w:r w:rsidR="00051369" w:rsidRPr="00131AE7">
        <w:rPr>
          <w:color w:val="000000"/>
        </w:rPr>
        <w:t xml:space="preserve"> </w:t>
      </w:r>
      <w:r w:rsidR="00F41185" w:rsidRPr="00131AE7">
        <w:rPr>
          <w:color w:val="000000"/>
        </w:rPr>
        <w:t xml:space="preserve">subtype (the </w:t>
      </w:r>
      <w:r w:rsidR="00051369" w:rsidRPr="00131AE7">
        <w:rPr>
          <w:color w:val="000000"/>
        </w:rPr>
        <w:t>sub</w:t>
      </w:r>
      <w:r w:rsidR="00F41185" w:rsidRPr="00131AE7">
        <w:rPr>
          <w:color w:val="000000"/>
        </w:rPr>
        <w:t xml:space="preserve">tree) </w:t>
      </w:r>
      <w:r w:rsidR="00051369" w:rsidRPr="00131AE7">
        <w:rPr>
          <w:color w:val="000000"/>
        </w:rPr>
        <w:t>is longer than</w:t>
      </w:r>
      <w:r w:rsidR="00C61EB1" w:rsidRPr="00131AE7">
        <w:rPr>
          <w:color w:val="000000"/>
        </w:rPr>
        <w:t xml:space="preserve"> the node identifying the subtree</w:t>
      </w:r>
      <w:r w:rsidR="00051369" w:rsidRPr="00131AE7">
        <w:rPr>
          <w:color w:val="000000"/>
        </w:rPr>
        <w:t>.</w:t>
      </w:r>
    </w:p>
    <w:p w14:paraId="7EF03549" w14:textId="77777777" w:rsidR="00F51522" w:rsidRPr="00131AE7" w:rsidRDefault="00C15BFA" w:rsidP="00B27FCD">
      <w:pPr>
        <w:pStyle w:val="FL"/>
      </w:pPr>
      <w:r w:rsidRPr="00131AE7">
        <w:object w:dxaOrig="8460" w:dyaOrig="2864" w14:anchorId="05D53806">
          <v:shape id="_x0000_i1025" type="#_x0000_t75" style="width:316.9pt;height:99.65pt" o:ole="">
            <v:imagedata r:id="rId21" o:title="" cropbottom="4583f"/>
          </v:shape>
          <o:OLEObject Type="Embed" ProgID="Word.Picture.8" ShapeID="_x0000_i1025" DrawAspect="Content" ObjectID="_1698489214" r:id="rId22"/>
        </w:object>
      </w:r>
    </w:p>
    <w:p w14:paraId="60393F22" w14:textId="1FC5A81E" w:rsidR="00F51522" w:rsidRPr="00131AE7" w:rsidRDefault="00F51522" w:rsidP="00F51522">
      <w:pPr>
        <w:pStyle w:val="TF"/>
        <w:rPr>
          <w:color w:val="000000"/>
        </w:rPr>
      </w:pPr>
      <w:r w:rsidRPr="00131AE7">
        <w:rPr>
          <w:color w:val="000000"/>
        </w:rPr>
        <w:t xml:space="preserve">Figure </w:t>
      </w:r>
      <w:bookmarkStart w:id="112" w:name="fig_TheObjectIdentifierTree"/>
      <w:r w:rsidRPr="00131AE7">
        <w:rPr>
          <w:color w:val="000000"/>
        </w:rPr>
        <w:fldChar w:fldCharType="begin"/>
      </w:r>
      <w:r w:rsidRPr="00131AE7">
        <w:rPr>
          <w:color w:val="000000"/>
        </w:rPr>
        <w:instrText xml:space="preserve"> SEQ fig \* MERGEFORMAT </w:instrText>
      </w:r>
      <w:r w:rsidRPr="00131AE7">
        <w:rPr>
          <w:color w:val="000000"/>
        </w:rPr>
        <w:fldChar w:fldCharType="separate"/>
      </w:r>
      <w:r w:rsidR="00AA1E5A" w:rsidRPr="00131AE7">
        <w:rPr>
          <w:color w:val="000000"/>
        </w:rPr>
        <w:t>2</w:t>
      </w:r>
      <w:r w:rsidRPr="00131AE7">
        <w:rPr>
          <w:color w:val="000000"/>
        </w:rPr>
        <w:fldChar w:fldCharType="end"/>
      </w:r>
      <w:bookmarkEnd w:id="112"/>
      <w:r w:rsidRPr="00131AE7">
        <w:rPr>
          <w:color w:val="000000"/>
        </w:rPr>
        <w:t>: The object identifier tree</w:t>
      </w:r>
    </w:p>
    <w:p w14:paraId="0F37E0E2" w14:textId="77777777" w:rsidR="00F51522" w:rsidRPr="00131AE7" w:rsidRDefault="00DF1752" w:rsidP="0032573C">
      <w:pPr>
        <w:keepNext/>
        <w:keepLines/>
      </w:pPr>
      <w:r w:rsidRPr="00131AE7">
        <w:t>N</w:t>
      </w:r>
      <w:r w:rsidR="003F45CB" w:rsidRPr="00131AE7">
        <w:t xml:space="preserve">ote that object identifiers may also be relative identifiers, </w:t>
      </w:r>
      <w:r w:rsidR="00C15BFA" w:rsidRPr="00131AE7">
        <w:t>i.e.</w:t>
      </w:r>
      <w:r w:rsidR="003F45CB" w:rsidRPr="00131AE7">
        <w:t xml:space="preserve"> when the given objid value contains only </w:t>
      </w:r>
      <w:r w:rsidR="00C40824" w:rsidRPr="00131AE7">
        <w:t xml:space="preserve">the additional </w:t>
      </w:r>
      <w:r w:rsidR="003F45CB" w:rsidRPr="00131AE7">
        <w:t>components relat</w:t>
      </w:r>
      <w:r w:rsidR="00C40824" w:rsidRPr="00131AE7">
        <w:t>ed</w:t>
      </w:r>
      <w:r w:rsidR="003F45CB" w:rsidRPr="00131AE7">
        <w:t xml:space="preserve"> to a defined </w:t>
      </w:r>
      <w:r w:rsidR="00C40824" w:rsidRPr="00131AE7">
        <w:t xml:space="preserve">base </w:t>
      </w:r>
      <w:r w:rsidR="003F45CB" w:rsidRPr="00131AE7">
        <w:t xml:space="preserve">node. </w:t>
      </w:r>
      <w:r w:rsidR="006510E5" w:rsidRPr="00131AE7">
        <w:t xml:space="preserve">However, </w:t>
      </w:r>
      <w:r w:rsidR="00C61EB1" w:rsidRPr="00131AE7">
        <w:t>the</w:t>
      </w:r>
      <w:r w:rsidR="006510E5" w:rsidRPr="00131AE7">
        <w:t xml:space="preserve"> above remains true for relative object identifiers as well, as they also do denote a unique node in the object identifier tree (the node defined by </w:t>
      </w:r>
      <w:r w:rsidR="00C74EE4" w:rsidRPr="00131AE7">
        <w:t xml:space="preserve">the </w:t>
      </w:r>
      <w:r w:rsidR="006510E5" w:rsidRPr="00131AE7">
        <w:t>base node + the relative identifier).</w:t>
      </w:r>
      <w:r w:rsidR="0061423C" w:rsidRPr="00131AE7">
        <w:t xml:space="preserve"> If a node is identified by a relative object identifier, all nodes in its subtree will have relative identifiers too.</w:t>
      </w:r>
    </w:p>
    <w:p w14:paraId="6DBAF64C" w14:textId="77777777" w:rsidR="006E5591" w:rsidRPr="00131AE7" w:rsidRDefault="006E5591" w:rsidP="003B0813">
      <w:pPr>
        <w:pStyle w:val="Heading4"/>
      </w:pPr>
      <w:bookmarkStart w:id="113" w:name="_Toc72306277"/>
      <w:bookmarkStart w:id="114" w:name="_Toc72306358"/>
      <w:r w:rsidRPr="00131AE7">
        <w:t>7.2</w:t>
      </w:r>
      <w:r w:rsidR="00591B82" w:rsidRPr="00131AE7">
        <w:t>.1.2</w:t>
      </w:r>
      <w:r w:rsidRPr="00131AE7">
        <w:tab/>
        <w:t>List</w:t>
      </w:r>
      <w:r w:rsidR="00C61EB1" w:rsidRPr="00131AE7">
        <w:t xml:space="preserve"> </w:t>
      </w:r>
      <w:r w:rsidRPr="00131AE7">
        <w:t>s</w:t>
      </w:r>
      <w:r w:rsidR="00C61EB1" w:rsidRPr="00131AE7">
        <w:t>ubtypes</w:t>
      </w:r>
      <w:bookmarkEnd w:id="113"/>
      <w:bookmarkEnd w:id="114"/>
    </w:p>
    <w:p w14:paraId="3887A44A" w14:textId="046B32CB" w:rsidR="006E5591" w:rsidRPr="00131AE7" w:rsidRDefault="00FA0A8A" w:rsidP="00433372">
      <w:r w:rsidRPr="00131AE7">
        <w:t>In addition to the types listed in clause 6</w:t>
      </w:r>
      <w:r w:rsidR="00E85798" w:rsidRPr="00131AE7">
        <w:t>,</w:t>
      </w:r>
      <w:r w:rsidR="0063766D" w:rsidRPr="00131AE7">
        <w:t xml:space="preserve"> table 3</w:t>
      </w:r>
      <w:r w:rsidRPr="00131AE7">
        <w:t xml:space="preserve"> of </w:t>
      </w:r>
      <w:r w:rsidR="00936255" w:rsidRPr="00131AE7">
        <w:t>ETSI ES 201 873-1</w:t>
      </w:r>
      <w:r w:rsidR="00620346" w:rsidRPr="00131AE7">
        <w:t xml:space="preserve"> [</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Pr="00131AE7">
        <w:t>,</w:t>
      </w:r>
      <w:r w:rsidR="006E5591" w:rsidRPr="00131AE7">
        <w:t xml:space="preserve"> </w:t>
      </w:r>
      <w:r w:rsidRPr="00131AE7">
        <w:t xml:space="preserve">value list subtyping </w:t>
      </w:r>
      <w:r w:rsidR="006E5591" w:rsidRPr="00131AE7">
        <w:t xml:space="preserve">of the </w:t>
      </w:r>
      <w:r w:rsidR="006E5591" w:rsidRPr="00131AE7">
        <w:rPr>
          <w:rFonts w:ascii="Courier New" w:hAnsi="Courier New" w:cs="Courier New"/>
          <w:b/>
          <w:bCs/>
        </w:rPr>
        <w:t>objid</w:t>
      </w:r>
      <w:r w:rsidR="006E5591" w:rsidRPr="00131AE7">
        <w:t xml:space="preserve"> type</w:t>
      </w:r>
      <w:r w:rsidRPr="00131AE7">
        <w:t xml:space="preserve"> shall be supported</w:t>
      </w:r>
      <w:r w:rsidR="006E5591" w:rsidRPr="00131AE7">
        <w:t xml:space="preserve">. </w:t>
      </w:r>
      <w:r w:rsidR="00155CDE" w:rsidRPr="00131AE7">
        <w:t xml:space="preserve">For </w:t>
      </w:r>
      <w:r w:rsidR="00244E95" w:rsidRPr="00131AE7">
        <w:t xml:space="preserve">value lists of the </w:t>
      </w:r>
      <w:r w:rsidR="00155CDE" w:rsidRPr="00131AE7">
        <w:rPr>
          <w:rFonts w:ascii="Courier New" w:hAnsi="Courier New" w:cs="Courier New"/>
          <w:b/>
          <w:bCs/>
        </w:rPr>
        <w:t>objid</w:t>
      </w:r>
      <w:r w:rsidR="00155CDE" w:rsidRPr="00131AE7">
        <w:t xml:space="preserve"> </w:t>
      </w:r>
      <w:r w:rsidR="00244E95" w:rsidRPr="00131AE7">
        <w:t xml:space="preserve">type </w:t>
      </w:r>
      <w:r w:rsidR="009A2AC2" w:rsidRPr="00131AE7">
        <w:t>the rules in this clause apply</w:t>
      </w:r>
      <w:r w:rsidR="006E5591" w:rsidRPr="00131AE7">
        <w:t>.</w:t>
      </w:r>
      <w:r w:rsidR="0069494B" w:rsidRPr="00131AE7">
        <w:t xml:space="preserve"> The </w:t>
      </w:r>
      <w:r w:rsidR="00E96843" w:rsidRPr="00131AE7">
        <w:rPr>
          <w:rFonts w:ascii="Courier New" w:hAnsi="Courier New" w:cs="Courier New"/>
          <w:b/>
          <w:bCs/>
        </w:rPr>
        <w:t>objid</w:t>
      </w:r>
      <w:r w:rsidR="00E96843" w:rsidRPr="00131AE7">
        <w:t xml:space="preserve"> nodes</w:t>
      </w:r>
      <w:r w:rsidR="0069494B" w:rsidRPr="00131AE7">
        <w:t xml:space="preserve"> in the list shall be of </w:t>
      </w:r>
      <w:r w:rsidR="0069494B" w:rsidRPr="00131AE7">
        <w:rPr>
          <w:rFonts w:ascii="Courier New" w:hAnsi="Courier New" w:cs="Courier New"/>
          <w:b/>
          <w:bCs/>
        </w:rPr>
        <w:t>objid</w:t>
      </w:r>
      <w:r w:rsidR="0069494B" w:rsidRPr="00131AE7">
        <w:t xml:space="preserve"> type and shall be a true subset of the values defined by the </w:t>
      </w:r>
      <w:r w:rsidR="00B51180" w:rsidRPr="00131AE7">
        <w:rPr>
          <w:rFonts w:ascii="Courier New" w:hAnsi="Courier New" w:cs="Courier New"/>
          <w:b/>
          <w:bCs/>
        </w:rPr>
        <w:t>objid</w:t>
      </w:r>
      <w:r w:rsidR="00B51180" w:rsidRPr="00131AE7">
        <w:t xml:space="preserve"> type or the </w:t>
      </w:r>
      <w:r w:rsidR="0069494B" w:rsidRPr="00131AE7">
        <w:t xml:space="preserve">base type being </w:t>
      </w:r>
      <w:r w:rsidR="00B51180" w:rsidRPr="00131AE7">
        <w:t>restricted</w:t>
      </w:r>
      <w:r w:rsidR="00847B38" w:rsidRPr="00131AE7">
        <w:t>.</w:t>
      </w:r>
      <w:r w:rsidR="00EE0C83" w:rsidRPr="00131AE7">
        <w:t xml:space="preserve"> </w:t>
      </w:r>
      <w:r w:rsidR="00836D59" w:rsidRPr="00131AE7">
        <w:t>Clause </w:t>
      </w:r>
      <w:r w:rsidR="00CB7893" w:rsidRPr="00131AE7">
        <w:fldChar w:fldCharType="begin"/>
      </w:r>
      <w:r w:rsidR="00CB7893" w:rsidRPr="00131AE7">
        <w:instrText xml:space="preserve"> REF clause_ObjidSubsets \h </w:instrText>
      </w:r>
      <w:r w:rsidR="00FC1E94" w:rsidRPr="00131AE7">
        <w:instrText xml:space="preserve"> \* MERGEFORMAT </w:instrText>
      </w:r>
      <w:r w:rsidR="00CB7893" w:rsidRPr="00131AE7">
        <w:fldChar w:fldCharType="separate"/>
      </w:r>
      <w:r w:rsidR="00AA1E5A" w:rsidRPr="00131AE7">
        <w:t>7.2.1.1</w:t>
      </w:r>
      <w:r w:rsidR="00CB7893" w:rsidRPr="00131AE7">
        <w:fldChar w:fldCharType="end"/>
      </w:r>
      <w:r w:rsidR="00CB7893" w:rsidRPr="00131AE7">
        <w:t xml:space="preserve"> shall </w:t>
      </w:r>
      <w:r w:rsidR="00433372" w:rsidRPr="00131AE7">
        <w:t>govern in determining if the nodes are a true subset.</w:t>
      </w:r>
      <w:r w:rsidR="00CB7893" w:rsidRPr="00131AE7">
        <w:t xml:space="preserve"> </w:t>
      </w:r>
      <w:r w:rsidR="0069494B" w:rsidRPr="00131AE7">
        <w:t xml:space="preserve">The subtype defined by this list restricts the allowed values to the </w:t>
      </w:r>
      <w:r w:rsidR="00F3029C" w:rsidRPr="00131AE7">
        <w:t xml:space="preserve">concrete nodes on the list and the </w:t>
      </w:r>
      <w:r w:rsidR="00FE7499" w:rsidRPr="00131AE7">
        <w:t>subtree</w:t>
      </w:r>
      <w:r w:rsidR="008D696A" w:rsidRPr="00131AE7">
        <w:t>s</w:t>
      </w:r>
      <w:r w:rsidR="0069494B" w:rsidRPr="00131AE7">
        <w:t xml:space="preserve"> identified by </w:t>
      </w:r>
      <w:r w:rsidR="008D696A" w:rsidRPr="00131AE7">
        <w:t>the</w:t>
      </w:r>
      <w:r w:rsidR="00F3029C" w:rsidRPr="00131AE7">
        <w:t>m</w:t>
      </w:r>
      <w:r w:rsidR="0069494B" w:rsidRPr="00131AE7">
        <w:t>.</w:t>
      </w:r>
    </w:p>
    <w:p w14:paraId="46B68D43" w14:textId="77777777" w:rsidR="006E5591" w:rsidRPr="00131AE7" w:rsidRDefault="006E5591" w:rsidP="004453F2">
      <w:pPr>
        <w:pStyle w:val="EX"/>
        <w:keepNext/>
      </w:pPr>
      <w:r w:rsidRPr="00131AE7">
        <w:rPr>
          <w:caps/>
          <w:color w:val="000000"/>
        </w:rPr>
        <w:t>EXAMPLE</w:t>
      </w:r>
      <w:r w:rsidRPr="00131AE7">
        <w:rPr>
          <w:color w:val="000000"/>
        </w:rPr>
        <w:t>:</w:t>
      </w:r>
    </w:p>
    <w:p w14:paraId="64563022" w14:textId="77777777" w:rsidR="0078283E" w:rsidRPr="00131AE7" w:rsidRDefault="0078283E" w:rsidP="004453F2">
      <w:pPr>
        <w:pStyle w:val="PL"/>
        <w:keepNext/>
        <w:keepLines/>
        <w:rPr>
          <w:noProof w:val="0"/>
        </w:rPr>
      </w:pPr>
      <w:r w:rsidRPr="00131AE7">
        <w:rPr>
          <w:noProof w:val="0"/>
        </w:rPr>
        <w:tab/>
        <w:t>//identifies the nodes {</w:t>
      </w:r>
      <w:r w:rsidRPr="00131AE7">
        <w:rPr>
          <w:rFonts w:cs="Courier New"/>
          <w:noProof w:val="0"/>
        </w:rPr>
        <w:t>0 4 0 0</w:t>
      </w:r>
      <w:r w:rsidRPr="00131AE7">
        <w:rPr>
          <w:noProof w:val="0"/>
        </w:rPr>
        <w:t>}, {</w:t>
      </w:r>
      <w:r w:rsidRPr="00131AE7">
        <w:rPr>
          <w:rFonts w:cs="Courier New"/>
          <w:noProof w:val="0"/>
        </w:rPr>
        <w:t>0 4 0 1</w:t>
      </w:r>
      <w:r w:rsidRPr="00131AE7">
        <w:rPr>
          <w:noProof w:val="0"/>
        </w:rPr>
        <w:t>} and all other nodes beneath them</w:t>
      </w:r>
    </w:p>
    <w:p w14:paraId="59817EA9" w14:textId="77777777" w:rsidR="006E5591" w:rsidRPr="00131AE7" w:rsidRDefault="006E5591" w:rsidP="004453F2">
      <w:pPr>
        <w:pStyle w:val="PL"/>
        <w:keepNext/>
        <w:keepLines/>
        <w:rPr>
          <w:noProof w:val="0"/>
        </w:rPr>
      </w:pPr>
      <w:r w:rsidRPr="00131AE7">
        <w:rPr>
          <w:b/>
          <w:noProof w:val="0"/>
        </w:rPr>
        <w:tab/>
        <w:t>type</w:t>
      </w:r>
      <w:r w:rsidRPr="00131AE7">
        <w:rPr>
          <w:noProof w:val="0"/>
        </w:rPr>
        <w:t xml:space="preserve"> </w:t>
      </w:r>
      <w:r w:rsidRPr="00131AE7">
        <w:rPr>
          <w:b/>
          <w:noProof w:val="0"/>
        </w:rPr>
        <w:t>objid</w:t>
      </w:r>
      <w:r w:rsidRPr="00131AE7">
        <w:rPr>
          <w:noProof w:val="0"/>
        </w:rPr>
        <w:t xml:space="preserve"> MyObjids (</w:t>
      </w:r>
      <w:r w:rsidRPr="00131AE7">
        <w:rPr>
          <w:b/>
          <w:bCs/>
          <w:noProof w:val="0"/>
        </w:rPr>
        <w:t>objid</w:t>
      </w:r>
      <w:r w:rsidRPr="00131AE7">
        <w:rPr>
          <w:noProof w:val="0"/>
        </w:rPr>
        <w:t>{</w:t>
      </w:r>
      <w:r w:rsidRPr="00131AE7">
        <w:rPr>
          <w:rFonts w:cs="Courier New"/>
          <w:noProof w:val="0"/>
        </w:rPr>
        <w:t>0 4 0 0</w:t>
      </w:r>
      <w:r w:rsidRPr="00131AE7">
        <w:rPr>
          <w:noProof w:val="0"/>
        </w:rPr>
        <w:t xml:space="preserve">}, </w:t>
      </w:r>
      <w:r w:rsidRPr="00131AE7">
        <w:rPr>
          <w:b/>
          <w:bCs/>
          <w:noProof w:val="0"/>
        </w:rPr>
        <w:t>objid</w:t>
      </w:r>
      <w:r w:rsidRPr="00131AE7">
        <w:rPr>
          <w:noProof w:val="0"/>
        </w:rPr>
        <w:t>{</w:t>
      </w:r>
      <w:r w:rsidRPr="00131AE7">
        <w:rPr>
          <w:rFonts w:cs="Courier New"/>
          <w:noProof w:val="0"/>
        </w:rPr>
        <w:t>0 4 0 1</w:t>
      </w:r>
      <w:r w:rsidRPr="00131AE7">
        <w:rPr>
          <w:noProof w:val="0"/>
        </w:rPr>
        <w:t>});</w:t>
      </w:r>
    </w:p>
    <w:p w14:paraId="57E51254" w14:textId="77777777" w:rsidR="0078283E" w:rsidRPr="00131AE7" w:rsidRDefault="0078283E" w:rsidP="004453F2">
      <w:pPr>
        <w:pStyle w:val="PL"/>
        <w:keepNext/>
        <w:keepLines/>
        <w:rPr>
          <w:noProof w:val="0"/>
        </w:rPr>
      </w:pPr>
    </w:p>
    <w:p w14:paraId="09FD00CD" w14:textId="77777777" w:rsidR="00C74EE4" w:rsidRPr="00131AE7" w:rsidRDefault="00C74EE4" w:rsidP="004453F2">
      <w:pPr>
        <w:pStyle w:val="PL"/>
        <w:keepNext/>
        <w:keepLines/>
        <w:rPr>
          <w:bCs/>
          <w:noProof w:val="0"/>
        </w:rPr>
      </w:pPr>
      <w:r w:rsidRPr="00131AE7">
        <w:rPr>
          <w:bCs/>
          <w:noProof w:val="0"/>
        </w:rPr>
        <w:tab/>
        <w:t>//Further restricting the base type MyObjids</w:t>
      </w:r>
    </w:p>
    <w:p w14:paraId="4A147B9C" w14:textId="77777777" w:rsidR="006E3626" w:rsidRPr="00131AE7" w:rsidRDefault="006E3626" w:rsidP="004453F2">
      <w:pPr>
        <w:pStyle w:val="PL"/>
        <w:keepNext/>
        <w:keepLines/>
        <w:rPr>
          <w:noProof w:val="0"/>
        </w:rPr>
      </w:pPr>
      <w:r w:rsidRPr="00131AE7">
        <w:rPr>
          <w:noProof w:val="0"/>
        </w:rPr>
        <w:tab/>
        <w:t>type MyObjids MyNarrowerObjids (</w:t>
      </w:r>
      <w:r w:rsidR="00C61FAF" w:rsidRPr="00131AE7">
        <w:rPr>
          <w:b/>
          <w:bCs/>
          <w:noProof w:val="0"/>
        </w:rPr>
        <w:t>objid</w:t>
      </w:r>
      <w:r w:rsidR="00C61FAF" w:rsidRPr="00131AE7">
        <w:rPr>
          <w:noProof w:val="0"/>
        </w:rPr>
        <w:t>{</w:t>
      </w:r>
      <w:r w:rsidR="00C61FAF" w:rsidRPr="00131AE7">
        <w:rPr>
          <w:rFonts w:cs="Courier New"/>
          <w:noProof w:val="0"/>
        </w:rPr>
        <w:t xml:space="preserve">0 4 0 0 1 0}, </w:t>
      </w:r>
      <w:r w:rsidRPr="00131AE7">
        <w:rPr>
          <w:b/>
          <w:bCs/>
          <w:noProof w:val="0"/>
        </w:rPr>
        <w:t>objid</w:t>
      </w:r>
      <w:r w:rsidRPr="00131AE7">
        <w:rPr>
          <w:noProof w:val="0"/>
        </w:rPr>
        <w:t>{</w:t>
      </w:r>
      <w:r w:rsidRPr="00131AE7">
        <w:rPr>
          <w:rFonts w:cs="Courier New"/>
          <w:noProof w:val="0"/>
        </w:rPr>
        <w:t>0 4 1 1</w:t>
      </w:r>
      <w:r w:rsidRPr="00131AE7">
        <w:rPr>
          <w:noProof w:val="0"/>
        </w:rPr>
        <w:t xml:space="preserve">}, </w:t>
      </w:r>
      <w:r w:rsidRPr="00131AE7">
        <w:rPr>
          <w:b/>
          <w:bCs/>
          <w:noProof w:val="0"/>
        </w:rPr>
        <w:t>objid</w:t>
      </w:r>
      <w:r w:rsidRPr="00131AE7">
        <w:rPr>
          <w:noProof w:val="0"/>
        </w:rPr>
        <w:t>{</w:t>
      </w:r>
      <w:r w:rsidRPr="00131AE7">
        <w:rPr>
          <w:rFonts w:cs="Courier New"/>
          <w:noProof w:val="0"/>
        </w:rPr>
        <w:t>0 4 1 3</w:t>
      </w:r>
      <w:r w:rsidRPr="00131AE7">
        <w:rPr>
          <w:noProof w:val="0"/>
        </w:rPr>
        <w:t>});</w:t>
      </w:r>
    </w:p>
    <w:p w14:paraId="0ED6DFEC" w14:textId="77777777" w:rsidR="0078283E" w:rsidRPr="00131AE7" w:rsidRDefault="0078283E" w:rsidP="004453F2">
      <w:pPr>
        <w:pStyle w:val="PL"/>
        <w:keepNext/>
        <w:keepLines/>
        <w:rPr>
          <w:noProof w:val="0"/>
        </w:rPr>
      </w:pPr>
    </w:p>
    <w:p w14:paraId="645928D0" w14:textId="77777777" w:rsidR="0078283E" w:rsidRPr="00131AE7" w:rsidRDefault="0078283E" w:rsidP="004453F2">
      <w:pPr>
        <w:pStyle w:val="PL"/>
        <w:keepNext/>
        <w:keepLines/>
        <w:rPr>
          <w:noProof w:val="0"/>
        </w:rPr>
      </w:pPr>
      <w:r w:rsidRPr="00131AE7">
        <w:rPr>
          <w:noProof w:val="0"/>
        </w:rPr>
        <w:tab/>
        <w:t>//invalid definition as the node {</w:t>
      </w:r>
      <w:r w:rsidRPr="00131AE7">
        <w:rPr>
          <w:rFonts w:cs="Courier New"/>
          <w:noProof w:val="0"/>
        </w:rPr>
        <w:t>0 4 2</w:t>
      </w:r>
      <w:r w:rsidRPr="00131AE7">
        <w:rPr>
          <w:noProof w:val="0"/>
        </w:rPr>
        <w:t>} is not member of the type MyObjids</w:t>
      </w:r>
    </w:p>
    <w:p w14:paraId="4B7FA9B9" w14:textId="77777777" w:rsidR="0078283E" w:rsidRPr="00131AE7" w:rsidRDefault="004B08DF" w:rsidP="004B08DF">
      <w:pPr>
        <w:pStyle w:val="PL"/>
        <w:rPr>
          <w:noProof w:val="0"/>
        </w:rPr>
      </w:pPr>
      <w:r w:rsidRPr="00131AE7">
        <w:rPr>
          <w:noProof w:val="0"/>
        </w:rPr>
        <w:tab/>
        <w:t>type MyObjids MyNarrowestObjids (</w:t>
      </w:r>
      <w:r w:rsidRPr="00131AE7">
        <w:rPr>
          <w:b/>
          <w:bCs/>
          <w:noProof w:val="0"/>
        </w:rPr>
        <w:t>objid</w:t>
      </w:r>
      <w:r w:rsidRPr="00131AE7">
        <w:rPr>
          <w:noProof w:val="0"/>
        </w:rPr>
        <w:t>{</w:t>
      </w:r>
      <w:r w:rsidRPr="00131AE7">
        <w:rPr>
          <w:rFonts w:cs="Courier New"/>
          <w:noProof w:val="0"/>
        </w:rPr>
        <w:t>0 4 2 1</w:t>
      </w:r>
      <w:r w:rsidRPr="00131AE7">
        <w:rPr>
          <w:noProof w:val="0"/>
        </w:rPr>
        <w:t>});</w:t>
      </w:r>
    </w:p>
    <w:p w14:paraId="7B9F0934" w14:textId="77777777" w:rsidR="006E3626" w:rsidRPr="00131AE7" w:rsidRDefault="006E3626">
      <w:pPr>
        <w:pStyle w:val="PL"/>
        <w:rPr>
          <w:noProof w:val="0"/>
        </w:rPr>
      </w:pPr>
      <w:r w:rsidRPr="00131AE7">
        <w:rPr>
          <w:noProof w:val="0"/>
        </w:rPr>
        <w:tab/>
      </w:r>
    </w:p>
    <w:p w14:paraId="1F30F86B" w14:textId="77777777" w:rsidR="00E30DF3" w:rsidRPr="00131AE7" w:rsidRDefault="00E30DF3" w:rsidP="003B0813">
      <w:pPr>
        <w:pStyle w:val="Heading4"/>
      </w:pPr>
      <w:bookmarkStart w:id="115" w:name="clause_ObjidRanges"/>
      <w:bookmarkStart w:id="116" w:name="_Toc72306278"/>
      <w:bookmarkStart w:id="117" w:name="_Toc72306359"/>
      <w:r w:rsidRPr="00131AE7">
        <w:t>7.</w:t>
      </w:r>
      <w:r w:rsidR="00591B82" w:rsidRPr="00131AE7">
        <w:t>2</w:t>
      </w:r>
      <w:r w:rsidRPr="00131AE7">
        <w:t>.</w:t>
      </w:r>
      <w:r w:rsidR="00591B82" w:rsidRPr="00131AE7">
        <w:t>1.3</w:t>
      </w:r>
      <w:bookmarkEnd w:id="115"/>
      <w:r w:rsidRPr="00131AE7">
        <w:tab/>
        <w:t>Range s</w:t>
      </w:r>
      <w:r w:rsidR="00C61EB1" w:rsidRPr="00131AE7">
        <w:t>ubtypes</w:t>
      </w:r>
      <w:bookmarkEnd w:id="116"/>
      <w:bookmarkEnd w:id="117"/>
    </w:p>
    <w:p w14:paraId="34B6E355" w14:textId="679AA732" w:rsidR="00565EA6" w:rsidRPr="00131AE7" w:rsidRDefault="00565EA6" w:rsidP="00C74EE4">
      <w:r w:rsidRPr="00131AE7">
        <w:t>In addition to the types listed in clause 6</w:t>
      </w:r>
      <w:r w:rsidR="00E85798" w:rsidRPr="00131AE7">
        <w:t>,</w:t>
      </w:r>
      <w:r w:rsidR="0063766D" w:rsidRPr="00131AE7">
        <w:t xml:space="preserve"> table 3</w:t>
      </w:r>
      <w:r w:rsidRPr="00131AE7">
        <w:t xml:space="preserve"> of </w:t>
      </w:r>
      <w:r w:rsidR="00936255" w:rsidRPr="00131AE7">
        <w:t>ETSI ES 201 873-1</w:t>
      </w:r>
      <w:r w:rsidR="00620346" w:rsidRPr="00131AE7">
        <w:t xml:space="preserve"> [</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Pr="00131AE7">
        <w:t xml:space="preserve">, </w:t>
      </w:r>
      <w:r w:rsidR="006A3260" w:rsidRPr="00131AE7">
        <w:t>range</w:t>
      </w:r>
      <w:r w:rsidRPr="00131AE7">
        <w:t xml:space="preserve"> subtyping of the </w:t>
      </w:r>
      <w:r w:rsidRPr="00131AE7">
        <w:rPr>
          <w:rFonts w:ascii="Courier New" w:hAnsi="Courier New" w:cs="Courier New"/>
          <w:b/>
          <w:bCs/>
        </w:rPr>
        <w:t>objid</w:t>
      </w:r>
      <w:r w:rsidRPr="00131AE7">
        <w:t xml:space="preserve"> type shall be supported. </w:t>
      </w:r>
      <w:r w:rsidR="005D6379" w:rsidRPr="00131AE7">
        <w:t>For range subtyp</w:t>
      </w:r>
      <w:r w:rsidR="00C74EE4" w:rsidRPr="00131AE7">
        <w:t>ing</w:t>
      </w:r>
      <w:r w:rsidR="005D6379" w:rsidRPr="00131AE7">
        <w:t xml:space="preserve"> of the </w:t>
      </w:r>
      <w:r w:rsidR="005D6379" w:rsidRPr="00131AE7">
        <w:rPr>
          <w:rFonts w:ascii="Courier New" w:hAnsi="Courier New" w:cs="Courier New"/>
          <w:b/>
          <w:bCs/>
        </w:rPr>
        <w:t>objid</w:t>
      </w:r>
      <w:r w:rsidR="005D6379" w:rsidRPr="00131AE7">
        <w:t xml:space="preserve"> type the rules in this clause apply. The </w:t>
      </w:r>
      <w:r w:rsidR="005D6379" w:rsidRPr="00131AE7">
        <w:rPr>
          <w:rFonts w:ascii="Courier New" w:hAnsi="Courier New" w:cs="Courier New"/>
          <w:b/>
          <w:bCs/>
        </w:rPr>
        <w:t>objid</w:t>
      </w:r>
      <w:r w:rsidR="005D6379" w:rsidRPr="00131AE7">
        <w:t xml:space="preserve"> nodes </w:t>
      </w:r>
      <w:r w:rsidR="005600B3" w:rsidRPr="00131AE7">
        <w:t>determining</w:t>
      </w:r>
      <w:r w:rsidR="005D6379" w:rsidRPr="00131AE7">
        <w:t xml:space="preserve"> the lower and the upper bounds of the subtype shall be of </w:t>
      </w:r>
      <w:r w:rsidR="005D6379" w:rsidRPr="00131AE7">
        <w:rPr>
          <w:rFonts w:ascii="Courier New" w:hAnsi="Courier New" w:cs="Courier New"/>
          <w:b/>
          <w:bCs/>
        </w:rPr>
        <w:t>objid</w:t>
      </w:r>
      <w:r w:rsidR="005D6379" w:rsidRPr="00131AE7">
        <w:t xml:space="preserve"> </w:t>
      </w:r>
      <w:r w:rsidR="005600B3" w:rsidRPr="00131AE7">
        <w:t>type of</w:t>
      </w:r>
      <w:r w:rsidR="005D6379" w:rsidRPr="00131AE7">
        <w:t xml:space="preserve"> equal length and shall be a true subset of the values defined by the </w:t>
      </w:r>
      <w:r w:rsidR="005D6379" w:rsidRPr="00131AE7">
        <w:rPr>
          <w:rFonts w:ascii="Courier New" w:hAnsi="Courier New" w:cs="Courier New"/>
          <w:b/>
          <w:bCs/>
        </w:rPr>
        <w:t>objid</w:t>
      </w:r>
      <w:r w:rsidR="005D6379" w:rsidRPr="00131AE7">
        <w:t xml:space="preserve"> type or the base type being restricted. Clause </w:t>
      </w:r>
      <w:r w:rsidR="005D6379" w:rsidRPr="00131AE7">
        <w:fldChar w:fldCharType="begin"/>
      </w:r>
      <w:r w:rsidR="005D6379" w:rsidRPr="00131AE7">
        <w:instrText xml:space="preserve"> REF clause_ObjidSubsets \h </w:instrText>
      </w:r>
      <w:r w:rsidR="00FC1E94" w:rsidRPr="00131AE7">
        <w:instrText xml:space="preserve"> \* MERGEFORMAT </w:instrText>
      </w:r>
      <w:r w:rsidR="005D6379" w:rsidRPr="00131AE7">
        <w:fldChar w:fldCharType="separate"/>
      </w:r>
      <w:r w:rsidR="00AA1E5A" w:rsidRPr="00131AE7">
        <w:t>7.2.1.1</w:t>
      </w:r>
      <w:r w:rsidR="005D6379" w:rsidRPr="00131AE7">
        <w:fldChar w:fldCharType="end"/>
      </w:r>
      <w:r w:rsidR="005D6379" w:rsidRPr="00131AE7">
        <w:t xml:space="preserve"> shall govern in determining if the nodes are a true subset. The subtype defined by the range restricts the allowed values to the nodes between the lower and the upper bounds inclusive </w:t>
      </w:r>
      <w:r w:rsidR="007D7C69" w:rsidRPr="00131AE7">
        <w:t>and the subtree</w:t>
      </w:r>
      <w:r w:rsidR="005D6379" w:rsidRPr="00131AE7">
        <w:t xml:space="preserve">s identified by them. </w:t>
      </w:r>
    </w:p>
    <w:p w14:paraId="673C1223" w14:textId="77777777" w:rsidR="00565EA6" w:rsidRPr="00131AE7" w:rsidRDefault="00565EA6" w:rsidP="00565EA6">
      <w:pPr>
        <w:pStyle w:val="EX"/>
      </w:pPr>
      <w:r w:rsidRPr="00131AE7">
        <w:rPr>
          <w:caps/>
          <w:color w:val="000000"/>
        </w:rPr>
        <w:t>EXAMPLE</w:t>
      </w:r>
      <w:r w:rsidRPr="00131AE7">
        <w:rPr>
          <w:color w:val="000000"/>
        </w:rPr>
        <w:t>:</w:t>
      </w:r>
    </w:p>
    <w:p w14:paraId="0690B5E4" w14:textId="77777777" w:rsidR="001F5A7A" w:rsidRPr="00131AE7" w:rsidRDefault="001F5A7A" w:rsidP="001F5A7A">
      <w:pPr>
        <w:pStyle w:val="PL"/>
        <w:rPr>
          <w:noProof w:val="0"/>
        </w:rPr>
      </w:pPr>
      <w:r w:rsidRPr="00131AE7">
        <w:rPr>
          <w:noProof w:val="0"/>
        </w:rPr>
        <w:tab/>
        <w:t>//identifies the nodes {</w:t>
      </w:r>
      <w:r w:rsidRPr="00131AE7">
        <w:rPr>
          <w:rFonts w:cs="Courier New"/>
          <w:noProof w:val="0"/>
        </w:rPr>
        <w:t>0 4 0 0</w:t>
      </w:r>
      <w:r w:rsidRPr="00131AE7">
        <w:rPr>
          <w:noProof w:val="0"/>
        </w:rPr>
        <w:t>}, {</w:t>
      </w:r>
      <w:r w:rsidRPr="00131AE7">
        <w:rPr>
          <w:rFonts w:cs="Courier New"/>
          <w:noProof w:val="0"/>
        </w:rPr>
        <w:t>0 4 0 1</w:t>
      </w:r>
      <w:r w:rsidRPr="00131AE7">
        <w:rPr>
          <w:noProof w:val="0"/>
        </w:rPr>
        <w:t>}</w:t>
      </w:r>
      <w:r w:rsidR="00F3073B" w:rsidRPr="00131AE7">
        <w:rPr>
          <w:noProof w:val="0"/>
        </w:rPr>
        <w:t xml:space="preserve"> </w:t>
      </w:r>
      <w:r w:rsidRPr="00131AE7">
        <w:rPr>
          <w:noProof w:val="0"/>
        </w:rPr>
        <w:t>… {</w:t>
      </w:r>
      <w:r w:rsidRPr="00131AE7">
        <w:rPr>
          <w:rFonts w:cs="Courier New"/>
          <w:noProof w:val="0"/>
        </w:rPr>
        <w:t>0 4 0 5</w:t>
      </w:r>
      <w:r w:rsidRPr="00131AE7">
        <w:rPr>
          <w:noProof w:val="0"/>
        </w:rPr>
        <w:t>} and all other nodes beneath them</w:t>
      </w:r>
    </w:p>
    <w:p w14:paraId="789E91E3" w14:textId="77777777" w:rsidR="00565EA6" w:rsidRPr="00131AE7" w:rsidRDefault="00565EA6" w:rsidP="00B60518">
      <w:pPr>
        <w:pStyle w:val="PL"/>
        <w:rPr>
          <w:noProof w:val="0"/>
        </w:rPr>
      </w:pPr>
      <w:r w:rsidRPr="00131AE7">
        <w:rPr>
          <w:b/>
          <w:noProof w:val="0"/>
        </w:rPr>
        <w:tab/>
        <w:t>type</w:t>
      </w:r>
      <w:r w:rsidRPr="00131AE7">
        <w:rPr>
          <w:noProof w:val="0"/>
        </w:rPr>
        <w:t xml:space="preserve"> </w:t>
      </w:r>
      <w:r w:rsidRPr="00131AE7">
        <w:rPr>
          <w:b/>
          <w:noProof w:val="0"/>
        </w:rPr>
        <w:t>objid</w:t>
      </w:r>
      <w:r w:rsidR="00EA45E1" w:rsidRPr="00131AE7">
        <w:rPr>
          <w:noProof w:val="0"/>
        </w:rPr>
        <w:t xml:space="preserve"> My</w:t>
      </w:r>
      <w:r w:rsidR="00B60518" w:rsidRPr="00131AE7">
        <w:rPr>
          <w:noProof w:val="0"/>
        </w:rPr>
        <w:t>ObjidRange</w:t>
      </w:r>
      <w:r w:rsidRPr="00131AE7">
        <w:rPr>
          <w:noProof w:val="0"/>
        </w:rPr>
        <w:t xml:space="preserve"> (</w:t>
      </w:r>
      <w:r w:rsidRPr="00131AE7">
        <w:rPr>
          <w:b/>
          <w:bCs/>
          <w:noProof w:val="0"/>
        </w:rPr>
        <w:t>objid</w:t>
      </w:r>
      <w:r w:rsidRPr="00131AE7">
        <w:rPr>
          <w:noProof w:val="0"/>
        </w:rPr>
        <w:t>{</w:t>
      </w:r>
      <w:r w:rsidRPr="00131AE7">
        <w:rPr>
          <w:rFonts w:cs="Courier New"/>
          <w:noProof w:val="0"/>
        </w:rPr>
        <w:t>0 4 0 0</w:t>
      </w:r>
      <w:r w:rsidRPr="00131AE7">
        <w:rPr>
          <w:noProof w:val="0"/>
        </w:rPr>
        <w:t xml:space="preserve">} .. </w:t>
      </w:r>
      <w:r w:rsidRPr="00131AE7">
        <w:rPr>
          <w:b/>
          <w:bCs/>
          <w:noProof w:val="0"/>
        </w:rPr>
        <w:t>objid</w:t>
      </w:r>
      <w:r w:rsidRPr="00131AE7">
        <w:rPr>
          <w:noProof w:val="0"/>
        </w:rPr>
        <w:t>{</w:t>
      </w:r>
      <w:r w:rsidRPr="00131AE7">
        <w:rPr>
          <w:rFonts w:cs="Courier New"/>
          <w:noProof w:val="0"/>
        </w:rPr>
        <w:t>0 4 0 5</w:t>
      </w:r>
      <w:r w:rsidRPr="00131AE7">
        <w:rPr>
          <w:noProof w:val="0"/>
        </w:rPr>
        <w:t>});</w:t>
      </w:r>
    </w:p>
    <w:p w14:paraId="764FBC27" w14:textId="77777777" w:rsidR="006E5591" w:rsidRPr="00131AE7" w:rsidRDefault="006E5591">
      <w:pPr>
        <w:pStyle w:val="PL"/>
        <w:rPr>
          <w:noProof w:val="0"/>
        </w:rPr>
      </w:pPr>
    </w:p>
    <w:p w14:paraId="6BF22CC3" w14:textId="77777777" w:rsidR="00C74EE4" w:rsidRPr="00131AE7" w:rsidRDefault="00C74EE4" w:rsidP="003B0813">
      <w:pPr>
        <w:pStyle w:val="Heading4"/>
      </w:pPr>
      <w:bookmarkStart w:id="118" w:name="_Toc72306279"/>
      <w:bookmarkStart w:id="119" w:name="_Toc72306360"/>
      <w:r w:rsidRPr="00131AE7">
        <w:t>7.2.1.4</w:t>
      </w:r>
      <w:r w:rsidRPr="00131AE7">
        <w:tab/>
        <w:t>Mixing list and range subtypings</w:t>
      </w:r>
      <w:bookmarkEnd w:id="118"/>
      <w:bookmarkEnd w:id="119"/>
    </w:p>
    <w:p w14:paraId="44AC13C6" w14:textId="77777777" w:rsidR="00C74EE4" w:rsidRPr="00131AE7" w:rsidRDefault="00C74EE4" w:rsidP="00C74EE4">
      <w:r w:rsidRPr="00131AE7">
        <w:t xml:space="preserve">It is allowed to mix the list and the range subtyping mechanisms for </w:t>
      </w:r>
      <w:r w:rsidRPr="00131AE7">
        <w:rPr>
          <w:rFonts w:ascii="Courier New" w:hAnsi="Courier New" w:cs="Courier New"/>
          <w:b/>
          <w:bCs/>
        </w:rPr>
        <w:t>objid</w:t>
      </w:r>
      <w:r w:rsidRPr="00131AE7">
        <w:t xml:space="preserve"> types. The nodes identified by the different subtyping mechanisms shall not overlap.</w:t>
      </w:r>
    </w:p>
    <w:p w14:paraId="187F722B" w14:textId="77777777" w:rsidR="006B5543" w:rsidRPr="00131AE7" w:rsidRDefault="006B5543" w:rsidP="003B0813">
      <w:pPr>
        <w:pStyle w:val="Heading3"/>
      </w:pPr>
      <w:bookmarkStart w:id="120" w:name="_Toc72306280"/>
      <w:bookmarkStart w:id="121" w:name="_Toc72306361"/>
      <w:r w:rsidRPr="00131AE7">
        <w:t>7.2.2</w:t>
      </w:r>
      <w:r w:rsidRPr="00131AE7">
        <w:tab/>
        <w:t>Object identifier values</w:t>
      </w:r>
      <w:bookmarkEnd w:id="120"/>
      <w:bookmarkEnd w:id="121"/>
    </w:p>
    <w:p w14:paraId="6C4B89ED" w14:textId="750518B4" w:rsidR="009D5F6C" w:rsidRPr="00131AE7" w:rsidRDefault="009D5F6C" w:rsidP="006B5543">
      <w:r w:rsidRPr="00131AE7">
        <w:t>W</w:t>
      </w:r>
      <w:r w:rsidR="00454A73" w:rsidRPr="00131AE7">
        <w:t xml:space="preserve">hen defining </w:t>
      </w:r>
      <w:r w:rsidR="00454A73" w:rsidRPr="00131AE7">
        <w:rPr>
          <w:rFonts w:ascii="Courier New" w:hAnsi="Courier New" w:cs="Courier New"/>
          <w:b/>
          <w:bCs/>
        </w:rPr>
        <w:t>objid</w:t>
      </w:r>
      <w:r w:rsidR="00454A73" w:rsidRPr="00131AE7">
        <w:t xml:space="preserve"> values, </w:t>
      </w:r>
      <w:r w:rsidRPr="00131AE7">
        <w:t xml:space="preserve">rules in clauses </w:t>
      </w:r>
      <w:r w:rsidR="00C74EE4" w:rsidRPr="00131AE7">
        <w:t xml:space="preserve">5.4.1.1, 8.2.1, </w:t>
      </w:r>
      <w:r w:rsidRPr="00131AE7">
        <w:t>10 and 11</w:t>
      </w:r>
      <w:r w:rsidR="00C74EE4" w:rsidRPr="00131AE7">
        <w:t>.1</w:t>
      </w:r>
      <w:r w:rsidRPr="00131AE7">
        <w:t xml:space="preserve"> of </w:t>
      </w:r>
      <w:r w:rsidR="00936255" w:rsidRPr="00131AE7">
        <w:t>ETSI ES 201 873-1</w:t>
      </w:r>
      <w:r w:rsidR="00C15BFA" w:rsidRPr="00131AE7">
        <w:t xml:space="preserve"> </w:t>
      </w:r>
      <w:r w:rsidR="00620346" w:rsidRPr="00131AE7">
        <w:t>[</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Pr="00131AE7">
        <w:t xml:space="preserve"> and in this clause shall apply.</w:t>
      </w:r>
      <w:r w:rsidR="00016582" w:rsidRPr="00131AE7">
        <w:t xml:space="preserve"> In case of inconsistency </w:t>
      </w:r>
      <w:r w:rsidR="008D750C" w:rsidRPr="00131AE7">
        <w:t xml:space="preserve">the present </w:t>
      </w:r>
      <w:r w:rsidR="00016582" w:rsidRPr="00131AE7">
        <w:t>document takes precedence.</w:t>
      </w:r>
    </w:p>
    <w:p w14:paraId="28F72CAE" w14:textId="79B4BF01" w:rsidR="006B5543" w:rsidRPr="00131AE7" w:rsidRDefault="006B5543" w:rsidP="002A19B4">
      <w:r w:rsidRPr="00131AE7">
        <w:t xml:space="preserve">Each object identifier node is an object identifier value. In this case the value </w:t>
      </w:r>
      <w:r w:rsidR="00016582" w:rsidRPr="00131AE7">
        <w:t>identifies</w:t>
      </w:r>
      <w:r w:rsidRPr="00131AE7">
        <w:t xml:space="preserve"> the concrete node (i.e. with a definite number of components) and </w:t>
      </w:r>
      <w:r w:rsidR="00284376" w:rsidRPr="00131AE7">
        <w:t xml:space="preserve">does </w:t>
      </w:r>
      <w:r w:rsidRPr="00131AE7">
        <w:t xml:space="preserve">not </w:t>
      </w:r>
      <w:r w:rsidR="00284376" w:rsidRPr="00131AE7">
        <w:t>denote the</w:t>
      </w:r>
      <w:r w:rsidRPr="00131AE7">
        <w:t xml:space="preserve"> </w:t>
      </w:r>
      <w:r w:rsidRPr="00131AE7">
        <w:rPr>
          <w:rFonts w:ascii="Courier New" w:hAnsi="Courier New" w:cs="Courier New"/>
          <w:b/>
          <w:bCs/>
        </w:rPr>
        <w:t>objid</w:t>
      </w:r>
      <w:r w:rsidRPr="00131AE7">
        <w:t xml:space="preserve"> sub</w:t>
      </w:r>
      <w:r w:rsidR="00284376" w:rsidRPr="00131AE7">
        <w:t xml:space="preserve">tree beneath it (see clause </w:t>
      </w:r>
      <w:r w:rsidR="002A19B4" w:rsidRPr="00131AE7">
        <w:fldChar w:fldCharType="begin"/>
      </w:r>
      <w:r w:rsidR="002A19B4" w:rsidRPr="00131AE7">
        <w:instrText xml:space="preserve"> REF clause_ObjidSubsets \h </w:instrText>
      </w:r>
      <w:r w:rsidR="0050463C" w:rsidRPr="00131AE7">
        <w:instrText xml:space="preserve"> \* MERGEFORMAT </w:instrText>
      </w:r>
      <w:r w:rsidR="002A19B4" w:rsidRPr="00131AE7">
        <w:fldChar w:fldCharType="separate"/>
      </w:r>
      <w:r w:rsidR="00AA1E5A" w:rsidRPr="00131AE7">
        <w:t>7.2.1.1</w:t>
      </w:r>
      <w:r w:rsidR="002A19B4" w:rsidRPr="00131AE7">
        <w:fldChar w:fldCharType="end"/>
      </w:r>
      <w:r w:rsidR="00284376" w:rsidRPr="00131AE7">
        <w:t>)</w:t>
      </w:r>
      <w:r w:rsidRPr="00131AE7">
        <w:t>.</w:t>
      </w:r>
    </w:p>
    <w:p w14:paraId="2D79D220" w14:textId="77777777" w:rsidR="006B5543" w:rsidRPr="00131AE7" w:rsidRDefault="006B5543" w:rsidP="003B0813">
      <w:pPr>
        <w:pStyle w:val="Heading3"/>
      </w:pPr>
      <w:bookmarkStart w:id="122" w:name="_Toc72306281"/>
      <w:bookmarkStart w:id="123" w:name="_Toc72306362"/>
      <w:r w:rsidRPr="00131AE7">
        <w:lastRenderedPageBreak/>
        <w:t>7.2.3</w:t>
      </w:r>
      <w:r w:rsidRPr="00131AE7">
        <w:tab/>
        <w:t xml:space="preserve">Using </w:t>
      </w:r>
      <w:r w:rsidRPr="00131AE7">
        <w:rPr>
          <w:rFonts w:ascii="Courier New" w:hAnsi="Courier New" w:cs="Courier New"/>
          <w:b/>
          <w:bCs/>
        </w:rPr>
        <w:t>objid</w:t>
      </w:r>
      <w:r w:rsidRPr="00131AE7">
        <w:t xml:space="preserve"> values to identify modules</w:t>
      </w:r>
      <w:bookmarkEnd w:id="122"/>
      <w:bookmarkEnd w:id="123"/>
    </w:p>
    <w:p w14:paraId="357ED0F8" w14:textId="77777777" w:rsidR="006B5543" w:rsidRPr="00131AE7" w:rsidRDefault="006B5543" w:rsidP="003B0813">
      <w:pPr>
        <w:pStyle w:val="Heading4"/>
      </w:pPr>
      <w:bookmarkStart w:id="124" w:name="_Toc72306282"/>
      <w:bookmarkStart w:id="125" w:name="_Toc72306363"/>
      <w:r w:rsidRPr="00131AE7">
        <w:t>7.2.3</w:t>
      </w:r>
      <w:r w:rsidR="005B081B" w:rsidRPr="00131AE7">
        <w:t>.1</w:t>
      </w:r>
      <w:r w:rsidRPr="00131AE7">
        <w:tab/>
        <w:t xml:space="preserve">Identifying module </w:t>
      </w:r>
      <w:r w:rsidR="008A1B3A" w:rsidRPr="00131AE7">
        <w:t>definitions</w:t>
      </w:r>
      <w:bookmarkEnd w:id="124"/>
      <w:bookmarkEnd w:id="125"/>
    </w:p>
    <w:p w14:paraId="5D238E89" w14:textId="63F2E805" w:rsidR="00805CFB" w:rsidRPr="00131AE7" w:rsidRDefault="00805CFB" w:rsidP="00570E4C">
      <w:pPr>
        <w:rPr>
          <w:color w:val="000000"/>
        </w:rPr>
      </w:pPr>
      <w:r w:rsidRPr="00131AE7">
        <w:t xml:space="preserve">When ASN.1 is supported, </w:t>
      </w:r>
      <w:r w:rsidR="008A46D4" w:rsidRPr="00131AE7">
        <w:rPr>
          <w:color w:val="000000"/>
        </w:rPr>
        <w:t>m</w:t>
      </w:r>
      <w:r w:rsidRPr="00131AE7">
        <w:rPr>
          <w:color w:val="000000"/>
        </w:rPr>
        <w:t xml:space="preserve">odule names </w:t>
      </w:r>
      <w:r w:rsidR="008A46D4" w:rsidRPr="00131AE7">
        <w:rPr>
          <w:color w:val="000000"/>
        </w:rPr>
        <w:t>(o</w:t>
      </w:r>
      <w:r w:rsidRPr="00131AE7">
        <w:rPr>
          <w:color w:val="000000"/>
        </w:rPr>
        <w:t xml:space="preserve">f the form of a </w:t>
      </w:r>
      <w:r w:rsidRPr="00131AE7">
        <w:t>TTCN</w:t>
      </w:r>
      <w:r w:rsidRPr="00131AE7">
        <w:noBreakHyphen/>
        <w:t>3</w:t>
      </w:r>
      <w:r w:rsidRPr="00131AE7">
        <w:rPr>
          <w:color w:val="000000"/>
        </w:rPr>
        <w:t xml:space="preserve"> identifier</w:t>
      </w:r>
      <w:r w:rsidR="008A46D4" w:rsidRPr="00131AE7">
        <w:rPr>
          <w:color w:val="000000"/>
        </w:rPr>
        <w:t>) may</w:t>
      </w:r>
      <w:r w:rsidRPr="00131AE7">
        <w:rPr>
          <w:color w:val="000000"/>
        </w:rPr>
        <w:t xml:space="preserve"> optionally </w:t>
      </w:r>
      <w:r w:rsidR="008A46D4" w:rsidRPr="00131AE7">
        <w:rPr>
          <w:color w:val="000000"/>
        </w:rPr>
        <w:t xml:space="preserve">be </w:t>
      </w:r>
      <w:r w:rsidRPr="00131AE7">
        <w:rPr>
          <w:color w:val="000000"/>
        </w:rPr>
        <w:t>fo</w:t>
      </w:r>
      <w:r w:rsidR="008A46D4" w:rsidRPr="00131AE7">
        <w:rPr>
          <w:color w:val="000000"/>
        </w:rPr>
        <w:t>llowed by a</w:t>
      </w:r>
      <w:r w:rsidR="00570E4C" w:rsidRPr="00131AE7">
        <w:rPr>
          <w:color w:val="000000"/>
        </w:rPr>
        <w:t>n</w:t>
      </w:r>
      <w:r w:rsidR="008A46D4" w:rsidRPr="00131AE7">
        <w:rPr>
          <w:color w:val="000000"/>
        </w:rPr>
        <w:t xml:space="preserve"> object identifier</w:t>
      </w:r>
      <w:r w:rsidR="00570E4C" w:rsidRPr="00131AE7">
        <w:rPr>
          <w:color w:val="000000"/>
        </w:rPr>
        <w:t xml:space="preserve">, which shall be a valid value as defined in </w:t>
      </w:r>
      <w:r w:rsidR="00B04B06" w:rsidRPr="00131AE7">
        <w:t>Recommendation ITU-T</w:t>
      </w:r>
      <w:r w:rsidR="00570E4C" w:rsidRPr="00131AE7">
        <w:t xml:space="preserve"> X.660</w:t>
      </w:r>
      <w:r w:rsidR="00620346" w:rsidRPr="00131AE7">
        <w:t xml:space="preserve"> [</w:t>
      </w:r>
      <w:r w:rsidR="00620346" w:rsidRPr="00131AE7">
        <w:fldChar w:fldCharType="begin"/>
      </w:r>
      <w:r w:rsidR="00936255" w:rsidRPr="00131AE7">
        <w:instrText xml:space="preserve">REF REF_ITU_TX660 \* MERGEFORMAT  \h </w:instrText>
      </w:r>
      <w:r w:rsidR="00620346" w:rsidRPr="00131AE7">
        <w:fldChar w:fldCharType="separate"/>
      </w:r>
      <w:r w:rsidR="00AA1E5A" w:rsidRPr="00131AE7">
        <w:t>11</w:t>
      </w:r>
      <w:r w:rsidR="00620346" w:rsidRPr="00131AE7">
        <w:fldChar w:fldCharType="end"/>
      </w:r>
      <w:r w:rsidR="00620346" w:rsidRPr="00131AE7">
        <w:t>]</w:t>
      </w:r>
      <w:r w:rsidR="00570E4C" w:rsidRPr="00131AE7">
        <w:t>.</w:t>
      </w:r>
    </w:p>
    <w:p w14:paraId="382012CF" w14:textId="390053CF" w:rsidR="00805CFB" w:rsidRPr="00131AE7" w:rsidRDefault="00805CFB" w:rsidP="00205083">
      <w:pPr>
        <w:pStyle w:val="NO"/>
        <w:rPr>
          <w:snapToGrid w:val="0"/>
          <w:color w:val="000000"/>
        </w:rPr>
      </w:pPr>
      <w:r w:rsidRPr="00131AE7">
        <w:t>NOTE:</w:t>
      </w:r>
      <w:r w:rsidRPr="00131AE7">
        <w:tab/>
      </w:r>
      <w:r w:rsidRPr="00131AE7">
        <w:rPr>
          <w:snapToGrid w:val="0"/>
        </w:rPr>
        <w:t xml:space="preserve">Module names </w:t>
      </w:r>
      <w:r w:rsidR="00A13474" w:rsidRPr="00131AE7">
        <w:rPr>
          <w:snapToGrid w:val="0"/>
        </w:rPr>
        <w:t xml:space="preserve">in a test suite </w:t>
      </w:r>
      <w:r w:rsidRPr="00131AE7">
        <w:rPr>
          <w:snapToGrid w:val="0"/>
        </w:rPr>
        <w:t>may differ in the object identifier part only. However, in this case</w:t>
      </w:r>
      <w:r w:rsidR="00705F4E" w:rsidRPr="00131AE7">
        <w:rPr>
          <w:snapToGrid w:val="0"/>
        </w:rPr>
        <w:t>,</w:t>
      </w:r>
      <w:r w:rsidRPr="00131AE7">
        <w:rPr>
          <w:snapToGrid w:val="0"/>
        </w:rPr>
        <w:t xml:space="preserve"> due precaution has to be exercised at import to avoid name clash, as </w:t>
      </w:r>
      <w:r w:rsidR="000C4848" w:rsidRPr="00131AE7">
        <w:rPr>
          <w:snapToGrid w:val="0"/>
        </w:rPr>
        <w:t>prefixing of TTCN-3 identifiers</w:t>
      </w:r>
      <w:r w:rsidR="00EE0C83" w:rsidRPr="00131AE7">
        <w:rPr>
          <w:snapToGrid w:val="0"/>
        </w:rPr>
        <w:t xml:space="preserve"> (see </w:t>
      </w:r>
      <w:r w:rsidRPr="00131AE7">
        <w:rPr>
          <w:snapToGrid w:val="0"/>
        </w:rPr>
        <w:t xml:space="preserve">clause </w:t>
      </w:r>
      <w:r w:rsidR="00A13474" w:rsidRPr="00131AE7">
        <w:t>8.2.3.1</w:t>
      </w:r>
      <w:r w:rsidR="00705F4E" w:rsidRPr="00131AE7">
        <w:rPr>
          <w:snapToGrid w:val="0"/>
        </w:rPr>
        <w:t xml:space="preserve"> of </w:t>
      </w:r>
      <w:r w:rsidR="00936255" w:rsidRPr="00131AE7">
        <w:rPr>
          <w:snapToGrid w:val="0"/>
        </w:rPr>
        <w:t>ETSI ES 201 873-1</w:t>
      </w:r>
      <w:r w:rsidR="00620346" w:rsidRPr="00131AE7">
        <w:rPr>
          <w:snapToGrid w:val="0"/>
        </w:rPr>
        <w:t xml:space="preserve"> [</w:t>
      </w:r>
      <w:r w:rsidR="00620346" w:rsidRPr="00131AE7">
        <w:rPr>
          <w:snapToGrid w:val="0"/>
        </w:rPr>
        <w:fldChar w:fldCharType="begin"/>
      </w:r>
      <w:r w:rsidR="00936255" w:rsidRPr="00131AE7">
        <w:rPr>
          <w:snapToGrid w:val="0"/>
        </w:rPr>
        <w:instrText xml:space="preserve">REF REF_ES201873_1 \* MERGEFORMAT  \h </w:instrText>
      </w:r>
      <w:r w:rsidR="00620346" w:rsidRPr="00131AE7">
        <w:rPr>
          <w:snapToGrid w:val="0"/>
        </w:rPr>
      </w:r>
      <w:r w:rsidR="00620346" w:rsidRPr="00131AE7">
        <w:rPr>
          <w:snapToGrid w:val="0"/>
        </w:rPr>
        <w:fldChar w:fldCharType="separate"/>
      </w:r>
      <w:r w:rsidR="00AA1E5A" w:rsidRPr="00131AE7">
        <w:t>1</w:t>
      </w:r>
      <w:r w:rsidR="00620346" w:rsidRPr="00131AE7">
        <w:rPr>
          <w:snapToGrid w:val="0"/>
        </w:rPr>
        <w:fldChar w:fldCharType="end"/>
      </w:r>
      <w:r w:rsidR="00620346" w:rsidRPr="00131AE7">
        <w:rPr>
          <w:snapToGrid w:val="0"/>
        </w:rPr>
        <w:t>]</w:t>
      </w:r>
      <w:r w:rsidRPr="00131AE7">
        <w:rPr>
          <w:snapToGrid w:val="0"/>
        </w:rPr>
        <w:t>) is unable to resolve such kind of clashes.</w:t>
      </w:r>
    </w:p>
    <w:p w14:paraId="417E5E66" w14:textId="77777777" w:rsidR="008A1B3A" w:rsidRPr="00131AE7" w:rsidRDefault="008A1B3A" w:rsidP="003B0813">
      <w:pPr>
        <w:pStyle w:val="Heading4"/>
      </w:pPr>
      <w:bookmarkStart w:id="126" w:name="_Toc72306283"/>
      <w:bookmarkStart w:id="127" w:name="_Toc72306364"/>
      <w:r w:rsidRPr="00131AE7">
        <w:t>7.2.3.2</w:t>
      </w:r>
      <w:r w:rsidRPr="00131AE7">
        <w:tab/>
        <w:t>Identifying modules in import statements</w:t>
      </w:r>
      <w:bookmarkEnd w:id="126"/>
      <w:bookmarkEnd w:id="127"/>
    </w:p>
    <w:p w14:paraId="27F848AC" w14:textId="57F05CD6" w:rsidR="00640CB6" w:rsidRPr="00131AE7" w:rsidRDefault="008A1B3A" w:rsidP="00711958">
      <w:r w:rsidRPr="00131AE7">
        <w:t xml:space="preserve">When ASN.1 is supported, </w:t>
      </w:r>
      <w:r w:rsidR="007D3085" w:rsidRPr="00131AE7">
        <w:t>in addition to the module</w:t>
      </w:r>
      <w:r w:rsidR="007B50DC" w:rsidRPr="00131AE7">
        <w:t xml:space="preserve"> name</w:t>
      </w:r>
      <w:r w:rsidR="007D3085" w:rsidRPr="00131AE7">
        <w:t xml:space="preserve">s, their object identifiers </w:t>
      </w:r>
      <w:r w:rsidR="004E5445" w:rsidRPr="00131AE7">
        <w:t>may</w:t>
      </w:r>
      <w:r w:rsidR="007D3085" w:rsidRPr="00131AE7">
        <w:t xml:space="preserve"> also be provided in TTCN</w:t>
      </w:r>
      <w:r w:rsidR="004E5445" w:rsidRPr="00131AE7">
        <w:noBreakHyphen/>
      </w:r>
      <w:r w:rsidR="007D3085" w:rsidRPr="00131AE7">
        <w:t xml:space="preserve">3 import statements. </w:t>
      </w:r>
      <w:r w:rsidR="00640CB6" w:rsidRPr="00131AE7">
        <w:rPr>
          <w:color w:val="000000"/>
        </w:rPr>
        <w:t xml:space="preserve">If an object identifier is </w:t>
      </w:r>
      <w:r w:rsidR="00857392" w:rsidRPr="00131AE7">
        <w:rPr>
          <w:color w:val="000000"/>
        </w:rPr>
        <w:t>used</w:t>
      </w:r>
      <w:r w:rsidR="00640CB6" w:rsidRPr="00131AE7">
        <w:rPr>
          <w:color w:val="000000"/>
        </w:rPr>
        <w:t xml:space="preserve"> as part of the module </w:t>
      </w:r>
      <w:r w:rsidR="00857392" w:rsidRPr="00131AE7">
        <w:rPr>
          <w:color w:val="000000"/>
        </w:rPr>
        <w:t>identifier</w:t>
      </w:r>
      <w:r w:rsidR="00640CB6" w:rsidRPr="00131AE7">
        <w:rPr>
          <w:color w:val="000000"/>
        </w:rPr>
        <w:t>, th</w:t>
      </w:r>
      <w:r w:rsidR="00857392" w:rsidRPr="00131AE7">
        <w:rPr>
          <w:color w:val="000000"/>
        </w:rPr>
        <w:t>is</w:t>
      </w:r>
      <w:r w:rsidR="00640CB6" w:rsidRPr="00131AE7">
        <w:rPr>
          <w:color w:val="000000"/>
        </w:rPr>
        <w:t xml:space="preserve"> object identifier shall be used by </w:t>
      </w:r>
      <w:r w:rsidR="00640CB6" w:rsidRPr="00131AE7">
        <w:t>TTCN-3</w:t>
      </w:r>
      <w:r w:rsidR="00640CB6" w:rsidRPr="00131AE7">
        <w:rPr>
          <w:color w:val="000000"/>
        </w:rPr>
        <w:t xml:space="preserve"> test systems to identify the correct module.</w:t>
      </w:r>
    </w:p>
    <w:p w14:paraId="7B08AB3F" w14:textId="77777777" w:rsidR="00D560C1" w:rsidRPr="00131AE7" w:rsidRDefault="00D560C1" w:rsidP="003B0813">
      <w:pPr>
        <w:pStyle w:val="Heading3"/>
      </w:pPr>
      <w:bookmarkStart w:id="128" w:name="_Toc72306284"/>
      <w:bookmarkStart w:id="129" w:name="_Toc72306365"/>
      <w:r w:rsidRPr="00131AE7">
        <w:t>7.</w:t>
      </w:r>
      <w:r w:rsidR="00591B82" w:rsidRPr="00131AE7">
        <w:t>2.</w:t>
      </w:r>
      <w:r w:rsidR="00BD0B2B" w:rsidRPr="00131AE7">
        <w:t>4</w:t>
      </w:r>
      <w:r w:rsidRPr="00131AE7">
        <w:tab/>
        <w:t>Object identifier templates</w:t>
      </w:r>
      <w:bookmarkEnd w:id="128"/>
      <w:bookmarkEnd w:id="129"/>
    </w:p>
    <w:p w14:paraId="7BD0BBBC" w14:textId="77777777" w:rsidR="0048669E" w:rsidRPr="00131AE7" w:rsidRDefault="0048669E" w:rsidP="0048669E">
      <w:pPr>
        <w:pStyle w:val="Heading4"/>
      </w:pPr>
      <w:bookmarkStart w:id="130" w:name="_Toc72306285"/>
      <w:bookmarkStart w:id="131" w:name="_Toc72306366"/>
      <w:r w:rsidRPr="00131AE7">
        <w:t>7.2.4.0</w:t>
      </w:r>
      <w:r w:rsidRPr="00131AE7">
        <w:tab/>
        <w:t>General</w:t>
      </w:r>
      <w:bookmarkEnd w:id="130"/>
      <w:bookmarkEnd w:id="131"/>
    </w:p>
    <w:p w14:paraId="169E9C01" w14:textId="7DEC67E5" w:rsidR="008B37E9" w:rsidRPr="00131AE7" w:rsidRDefault="008B37E9" w:rsidP="008B37E9">
      <w:r w:rsidRPr="00131AE7">
        <w:t xml:space="preserve">When defining templates of </w:t>
      </w:r>
      <w:r w:rsidRPr="00131AE7">
        <w:rPr>
          <w:rFonts w:ascii="Courier New" w:hAnsi="Courier New" w:cs="Courier New"/>
          <w:b/>
          <w:bCs/>
        </w:rPr>
        <w:t>objid</w:t>
      </w:r>
      <w:r w:rsidRPr="00131AE7">
        <w:t xml:space="preserve"> types, rules in clause 15 </w:t>
      </w:r>
      <w:r w:rsidR="009B3FF5" w:rsidRPr="00131AE7">
        <w:t xml:space="preserve">and </w:t>
      </w:r>
      <w:r w:rsidR="00847B38" w:rsidRPr="00131AE7">
        <w:t>a</w:t>
      </w:r>
      <w:r w:rsidR="009B3FF5" w:rsidRPr="00131AE7">
        <w:t xml:space="preserve">nnex B </w:t>
      </w:r>
      <w:r w:rsidRPr="00131AE7">
        <w:t xml:space="preserve">of </w:t>
      </w:r>
      <w:r w:rsidR="00936255" w:rsidRPr="00131AE7">
        <w:t>ETSI ES 201 873-1</w:t>
      </w:r>
      <w:r w:rsidR="00C77C18" w:rsidRPr="00131AE7">
        <w:t xml:space="preserve"> </w:t>
      </w:r>
      <w:r w:rsidR="00620346" w:rsidRPr="00131AE7">
        <w:t>[</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Pr="00131AE7">
        <w:t xml:space="preserve"> and </w:t>
      </w:r>
      <w:r w:rsidR="00277469" w:rsidRPr="00131AE7">
        <w:t>in this clause shall apply.</w:t>
      </w:r>
      <w:r w:rsidR="00331B93" w:rsidRPr="00131AE7">
        <w:t xml:space="preserve"> In case of inconsistency </w:t>
      </w:r>
      <w:r w:rsidR="0085039F" w:rsidRPr="00131AE7">
        <w:t>the present</w:t>
      </w:r>
      <w:r w:rsidR="00331B93" w:rsidRPr="00131AE7">
        <w:t xml:space="preserve"> document takes precedence.</w:t>
      </w:r>
    </w:p>
    <w:p w14:paraId="5DD39F9D" w14:textId="77777777" w:rsidR="001011DD" w:rsidRPr="00131AE7" w:rsidRDefault="00DA3E6D" w:rsidP="003B0813">
      <w:pPr>
        <w:pStyle w:val="Heading4"/>
      </w:pPr>
      <w:bookmarkStart w:id="132" w:name="_Toc72306286"/>
      <w:bookmarkStart w:id="133" w:name="_Toc72306367"/>
      <w:r w:rsidRPr="00131AE7">
        <w:t>7.2.4.1</w:t>
      </w:r>
      <w:r w:rsidR="00EE6F27" w:rsidRPr="00131AE7">
        <w:tab/>
        <w:t xml:space="preserve">In-line </w:t>
      </w:r>
      <w:r w:rsidR="00912913" w:rsidRPr="00131AE7">
        <w:t>t</w:t>
      </w:r>
      <w:r w:rsidR="00EE6F27" w:rsidRPr="00131AE7">
        <w:t>emplates</w:t>
      </w:r>
      <w:bookmarkEnd w:id="132"/>
      <w:bookmarkEnd w:id="133"/>
    </w:p>
    <w:p w14:paraId="1A9F2E4B" w14:textId="7B3D0589" w:rsidR="000E60D0" w:rsidRPr="00131AE7" w:rsidRDefault="000E60D0" w:rsidP="000E60D0">
      <w:r w:rsidRPr="00131AE7">
        <w:t xml:space="preserve">The type of </w:t>
      </w:r>
      <w:r w:rsidRPr="00131AE7">
        <w:rPr>
          <w:rFonts w:ascii="Courier New" w:hAnsi="Courier New" w:cs="Courier New"/>
          <w:b/>
          <w:bCs/>
        </w:rPr>
        <w:t>objid</w:t>
      </w:r>
      <w:r w:rsidRPr="00131AE7">
        <w:t xml:space="preserve"> values can be identified from the value notation alone, hence in addition to the types listed in note</w:t>
      </w:r>
      <w:r w:rsidR="002F6F53" w:rsidRPr="00131AE7">
        <w:t> </w:t>
      </w:r>
      <w:r w:rsidRPr="00131AE7">
        <w:t xml:space="preserve">2 of clause 15.4 in </w:t>
      </w:r>
      <w:r w:rsidR="00936255" w:rsidRPr="00131AE7">
        <w:t>ETSI ES 201 873-1</w:t>
      </w:r>
      <w:r w:rsidR="00620346" w:rsidRPr="00131AE7">
        <w:t xml:space="preserve"> [</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Pr="00131AE7">
        <w:t xml:space="preserve">, </w:t>
      </w:r>
      <w:r w:rsidR="004355D8" w:rsidRPr="00131AE7">
        <w:t>t</w:t>
      </w:r>
      <w:r w:rsidRPr="00131AE7">
        <w:t>he type specification may also be omitted in case of objid values.</w:t>
      </w:r>
    </w:p>
    <w:p w14:paraId="67BFA812" w14:textId="77777777" w:rsidR="00EE6F27" w:rsidRPr="00131AE7" w:rsidRDefault="001011DD" w:rsidP="003B0813">
      <w:pPr>
        <w:pStyle w:val="Heading4"/>
      </w:pPr>
      <w:bookmarkStart w:id="134" w:name="_Toc72306287"/>
      <w:bookmarkStart w:id="135" w:name="_Toc72306368"/>
      <w:r w:rsidRPr="00131AE7">
        <w:t>7.2.4.</w:t>
      </w:r>
      <w:r w:rsidR="00DA3E6D" w:rsidRPr="00131AE7">
        <w:t>2</w:t>
      </w:r>
      <w:r w:rsidRPr="00131AE7">
        <w:tab/>
      </w:r>
      <w:r w:rsidR="00EE6F27" w:rsidRPr="00131AE7">
        <w:t>Template matching mechanisms</w:t>
      </w:r>
      <w:bookmarkEnd w:id="134"/>
      <w:bookmarkEnd w:id="135"/>
    </w:p>
    <w:p w14:paraId="3E9F968D" w14:textId="636262FA" w:rsidR="00D560C1" w:rsidRPr="00131AE7" w:rsidRDefault="009D47DB" w:rsidP="009D47DB">
      <w:r w:rsidRPr="00131AE7">
        <w:t xml:space="preserve">Applicability of matching mechanisms to templates of </w:t>
      </w:r>
      <w:r w:rsidRPr="00131AE7">
        <w:rPr>
          <w:rFonts w:ascii="Courier New" w:hAnsi="Courier New" w:cs="Courier New"/>
          <w:b/>
          <w:bCs/>
        </w:rPr>
        <w:t>objid</w:t>
      </w:r>
      <w:r w:rsidRPr="00131AE7">
        <w:t xml:space="preserve"> types is defined in table </w:t>
      </w:r>
      <w:r w:rsidRPr="00131AE7">
        <w:fldChar w:fldCharType="begin"/>
      </w:r>
      <w:r w:rsidRPr="00131AE7">
        <w:instrText xml:space="preserve"> REF tab_Matching \h </w:instrText>
      </w:r>
      <w:r w:rsidR="0050463C" w:rsidRPr="00131AE7">
        <w:instrText xml:space="preserve"> \* MERGEFORMAT </w:instrText>
      </w:r>
      <w:r w:rsidRPr="00131AE7">
        <w:fldChar w:fldCharType="separate"/>
      </w:r>
      <w:r w:rsidR="00AA1E5A" w:rsidRPr="00131AE7">
        <w:rPr>
          <w:color w:val="000000"/>
        </w:rPr>
        <w:t>2</w:t>
      </w:r>
      <w:r w:rsidRPr="00131AE7">
        <w:fldChar w:fldCharType="end"/>
      </w:r>
      <w:r w:rsidRPr="00131AE7">
        <w:t>.</w:t>
      </w:r>
    </w:p>
    <w:p w14:paraId="0B5F7B2A" w14:textId="56A8DFB1" w:rsidR="00D23EBF" w:rsidRPr="00131AE7" w:rsidRDefault="00D23EBF" w:rsidP="003305A0">
      <w:pPr>
        <w:pStyle w:val="TH"/>
        <w:rPr>
          <w:color w:val="000000"/>
        </w:rPr>
      </w:pPr>
      <w:r w:rsidRPr="00131AE7">
        <w:rPr>
          <w:color w:val="000000"/>
        </w:rPr>
        <w:t xml:space="preserve">Table </w:t>
      </w:r>
      <w:bookmarkStart w:id="136" w:name="tab_Matching"/>
      <w:r w:rsidR="003305A0" w:rsidRPr="00131AE7">
        <w:rPr>
          <w:color w:val="000000"/>
        </w:rPr>
        <w:fldChar w:fldCharType="begin"/>
      </w:r>
      <w:r w:rsidR="003305A0" w:rsidRPr="00131AE7">
        <w:rPr>
          <w:color w:val="000000"/>
        </w:rPr>
        <w:instrText xml:space="preserve"> SEQ tab \* MERGEFORMAT </w:instrText>
      </w:r>
      <w:r w:rsidR="003305A0" w:rsidRPr="00131AE7">
        <w:rPr>
          <w:color w:val="000000"/>
        </w:rPr>
        <w:fldChar w:fldCharType="separate"/>
      </w:r>
      <w:r w:rsidR="00AA1E5A" w:rsidRPr="00131AE7">
        <w:rPr>
          <w:color w:val="000000"/>
        </w:rPr>
        <w:t>2</w:t>
      </w:r>
      <w:r w:rsidR="003305A0" w:rsidRPr="00131AE7">
        <w:rPr>
          <w:color w:val="000000"/>
        </w:rPr>
        <w:fldChar w:fldCharType="end"/>
      </w:r>
      <w:bookmarkEnd w:id="136"/>
      <w:r w:rsidRPr="00131AE7">
        <w:rPr>
          <w:color w:val="000000"/>
        </w:rPr>
        <w:t xml:space="preserve">: </w:t>
      </w:r>
      <w:r w:rsidRPr="00131AE7">
        <w:t>TTCN</w:t>
      </w:r>
      <w:r w:rsidRPr="00131AE7">
        <w:noBreakHyphen/>
        <w:t>3</w:t>
      </w:r>
      <w:r w:rsidRPr="00131AE7">
        <w:rPr>
          <w:color w:val="000000"/>
        </w:rPr>
        <w:t xml:space="preserve"> Matching Mechanisms</w:t>
      </w:r>
    </w:p>
    <w:tbl>
      <w:tblPr>
        <w:tblW w:w="9786"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843"/>
        <w:gridCol w:w="562"/>
        <w:gridCol w:w="12"/>
        <w:gridCol w:w="562"/>
        <w:gridCol w:w="495"/>
        <w:gridCol w:w="496"/>
        <w:gridCol w:w="495"/>
        <w:gridCol w:w="496"/>
        <w:gridCol w:w="495"/>
        <w:gridCol w:w="496"/>
        <w:gridCol w:w="495"/>
        <w:gridCol w:w="496"/>
        <w:gridCol w:w="566"/>
        <w:gridCol w:w="566"/>
        <w:gridCol w:w="574"/>
        <w:gridCol w:w="566"/>
        <w:gridCol w:w="564"/>
        <w:gridCol w:w="7"/>
      </w:tblGrid>
      <w:tr w:rsidR="00744B52" w:rsidRPr="00131AE7" w14:paraId="7617DF21" w14:textId="77777777" w:rsidTr="00CB17B0">
        <w:trPr>
          <w:gridAfter w:val="1"/>
          <w:wAfter w:w="7" w:type="dxa"/>
          <w:tblHeader/>
          <w:jc w:val="center"/>
        </w:trPr>
        <w:tc>
          <w:tcPr>
            <w:tcW w:w="1843" w:type="dxa"/>
            <w:tcBorders>
              <w:top w:val="single" w:sz="4" w:space="0" w:color="auto"/>
              <w:left w:val="single" w:sz="4" w:space="0" w:color="auto"/>
              <w:bottom w:val="single" w:sz="4" w:space="0" w:color="auto"/>
              <w:right w:val="single" w:sz="4" w:space="0" w:color="auto"/>
            </w:tcBorders>
          </w:tcPr>
          <w:p w14:paraId="6904A8DC" w14:textId="77777777" w:rsidR="00744B52" w:rsidRPr="00131AE7" w:rsidRDefault="00744B52" w:rsidP="00B446B6">
            <w:pPr>
              <w:pStyle w:val="TAC"/>
              <w:rPr>
                <w:b/>
                <w:color w:val="000000"/>
              </w:rPr>
            </w:pPr>
            <w:r w:rsidRPr="00131AE7">
              <w:rPr>
                <w:b/>
                <w:color w:val="000000"/>
              </w:rPr>
              <w:t>Used with values of</w:t>
            </w:r>
          </w:p>
        </w:tc>
        <w:tc>
          <w:tcPr>
            <w:tcW w:w="562" w:type="dxa"/>
            <w:tcBorders>
              <w:top w:val="single" w:sz="4" w:space="0" w:color="auto"/>
              <w:left w:val="single" w:sz="4" w:space="0" w:color="auto"/>
              <w:bottom w:val="single" w:sz="4" w:space="0" w:color="auto"/>
              <w:right w:val="single" w:sz="4" w:space="0" w:color="auto"/>
            </w:tcBorders>
          </w:tcPr>
          <w:p w14:paraId="72CEFF5F" w14:textId="77777777" w:rsidR="00744B52" w:rsidRPr="00131AE7" w:rsidRDefault="00744B52" w:rsidP="00B446B6">
            <w:pPr>
              <w:pStyle w:val="TAC"/>
              <w:rPr>
                <w:b/>
                <w:color w:val="000000"/>
              </w:rPr>
            </w:pPr>
            <w:r w:rsidRPr="00131AE7">
              <w:rPr>
                <w:b/>
                <w:color w:val="000000"/>
              </w:rPr>
              <w:t>Value</w:t>
            </w:r>
          </w:p>
        </w:tc>
        <w:tc>
          <w:tcPr>
            <w:tcW w:w="4538" w:type="dxa"/>
            <w:gridSpan w:val="10"/>
            <w:tcBorders>
              <w:top w:val="single" w:sz="4" w:space="0" w:color="auto"/>
              <w:left w:val="single" w:sz="4" w:space="0" w:color="auto"/>
              <w:bottom w:val="single" w:sz="4" w:space="0" w:color="auto"/>
              <w:right w:val="single" w:sz="4" w:space="0" w:color="auto"/>
            </w:tcBorders>
          </w:tcPr>
          <w:p w14:paraId="0A27DE98" w14:textId="77777777" w:rsidR="00744B52" w:rsidRPr="00131AE7" w:rsidRDefault="00744B52" w:rsidP="00B446B6">
            <w:pPr>
              <w:pStyle w:val="TAC"/>
              <w:rPr>
                <w:b/>
                <w:color w:val="000000"/>
              </w:rPr>
            </w:pPr>
            <w:r w:rsidRPr="00131AE7">
              <w:rPr>
                <w:b/>
                <w:color w:val="000000"/>
              </w:rPr>
              <w:t>Instead of values</w:t>
            </w:r>
          </w:p>
        </w:tc>
        <w:tc>
          <w:tcPr>
            <w:tcW w:w="1706" w:type="dxa"/>
            <w:gridSpan w:val="3"/>
            <w:tcBorders>
              <w:top w:val="single" w:sz="4" w:space="0" w:color="auto"/>
              <w:left w:val="single" w:sz="4" w:space="0" w:color="auto"/>
              <w:bottom w:val="single" w:sz="4" w:space="0" w:color="auto"/>
              <w:right w:val="single" w:sz="4" w:space="0" w:color="auto"/>
            </w:tcBorders>
          </w:tcPr>
          <w:p w14:paraId="36932318" w14:textId="77777777" w:rsidR="00744B52" w:rsidRPr="00131AE7" w:rsidRDefault="00744B52" w:rsidP="00B446B6">
            <w:pPr>
              <w:pStyle w:val="TAC"/>
              <w:rPr>
                <w:b/>
                <w:color w:val="000000"/>
              </w:rPr>
            </w:pPr>
            <w:r w:rsidRPr="00131AE7">
              <w:rPr>
                <w:b/>
                <w:color w:val="000000"/>
              </w:rPr>
              <w:t>Inside values</w:t>
            </w:r>
          </w:p>
        </w:tc>
        <w:tc>
          <w:tcPr>
            <w:tcW w:w="1130" w:type="dxa"/>
            <w:gridSpan w:val="2"/>
            <w:tcBorders>
              <w:top w:val="single" w:sz="4" w:space="0" w:color="auto"/>
              <w:left w:val="single" w:sz="4" w:space="0" w:color="auto"/>
              <w:bottom w:val="single" w:sz="4" w:space="0" w:color="auto"/>
              <w:right w:val="single" w:sz="4" w:space="0" w:color="auto"/>
            </w:tcBorders>
          </w:tcPr>
          <w:p w14:paraId="45B61A33" w14:textId="77777777" w:rsidR="00744B52" w:rsidRPr="00131AE7" w:rsidRDefault="00744B52" w:rsidP="00B446B6">
            <w:pPr>
              <w:pStyle w:val="TAC"/>
              <w:rPr>
                <w:b/>
                <w:color w:val="000000"/>
              </w:rPr>
            </w:pPr>
            <w:r w:rsidRPr="00131AE7">
              <w:rPr>
                <w:b/>
                <w:color w:val="000000"/>
              </w:rPr>
              <w:t>Attributes</w:t>
            </w:r>
          </w:p>
        </w:tc>
      </w:tr>
      <w:tr w:rsidR="00D23EBF" w:rsidRPr="00131AE7" w14:paraId="61F766DC" w14:textId="77777777" w:rsidTr="00CB17B0">
        <w:trPr>
          <w:cantSplit/>
          <w:tblHeader/>
          <w:jc w:val="center"/>
        </w:trPr>
        <w:tc>
          <w:tcPr>
            <w:tcW w:w="1843" w:type="dxa"/>
            <w:tcBorders>
              <w:top w:val="single" w:sz="4" w:space="0" w:color="auto"/>
              <w:left w:val="single" w:sz="4" w:space="0" w:color="auto"/>
              <w:bottom w:val="single" w:sz="4" w:space="0" w:color="auto"/>
              <w:right w:val="single" w:sz="4" w:space="0" w:color="auto"/>
            </w:tcBorders>
          </w:tcPr>
          <w:p w14:paraId="0CD7F592" w14:textId="77777777" w:rsidR="00D23EBF" w:rsidRPr="00131AE7" w:rsidRDefault="00D23EBF" w:rsidP="00B446B6">
            <w:pPr>
              <w:keepNext/>
              <w:jc w:val="center"/>
              <w:rPr>
                <w:color w:val="000000"/>
                <w:sz w:val="16"/>
              </w:rPr>
            </w:pPr>
          </w:p>
        </w:tc>
        <w:tc>
          <w:tcPr>
            <w:tcW w:w="574" w:type="dxa"/>
            <w:gridSpan w:val="2"/>
            <w:tcBorders>
              <w:top w:val="single" w:sz="4" w:space="0" w:color="auto"/>
              <w:left w:val="single" w:sz="4" w:space="0" w:color="auto"/>
              <w:bottom w:val="single" w:sz="4" w:space="0" w:color="auto"/>
              <w:right w:val="single" w:sz="4" w:space="0" w:color="auto"/>
            </w:tcBorders>
          </w:tcPr>
          <w:p w14:paraId="53F489D3" w14:textId="77777777" w:rsidR="00D23EBF" w:rsidRPr="00131AE7" w:rsidRDefault="00D23EBF" w:rsidP="00B446B6">
            <w:pPr>
              <w:pStyle w:val="TAC"/>
            </w:pPr>
            <w:r w:rsidRPr="00131AE7">
              <w:t>S</w:t>
            </w:r>
          </w:p>
          <w:p w14:paraId="67584ECC" w14:textId="77777777" w:rsidR="00D23EBF" w:rsidRPr="00131AE7" w:rsidRDefault="00D23EBF" w:rsidP="00B446B6">
            <w:pPr>
              <w:pStyle w:val="TAC"/>
            </w:pPr>
            <w:r w:rsidRPr="00131AE7">
              <w:t>p</w:t>
            </w:r>
          </w:p>
          <w:p w14:paraId="41D3DE92" w14:textId="77777777" w:rsidR="00D23EBF" w:rsidRPr="00131AE7" w:rsidRDefault="00D23EBF" w:rsidP="00B446B6">
            <w:pPr>
              <w:pStyle w:val="TAC"/>
            </w:pPr>
            <w:r w:rsidRPr="00131AE7">
              <w:t>e</w:t>
            </w:r>
          </w:p>
          <w:p w14:paraId="780E678B" w14:textId="77777777" w:rsidR="00D23EBF" w:rsidRPr="00131AE7" w:rsidRDefault="00D23EBF" w:rsidP="00B446B6">
            <w:pPr>
              <w:pStyle w:val="TAC"/>
            </w:pPr>
            <w:r w:rsidRPr="00131AE7">
              <w:t>c</w:t>
            </w:r>
          </w:p>
          <w:p w14:paraId="5BA73DE6" w14:textId="77777777" w:rsidR="00D23EBF" w:rsidRPr="00131AE7" w:rsidRDefault="00D23EBF" w:rsidP="00B446B6">
            <w:pPr>
              <w:pStyle w:val="TAC"/>
            </w:pPr>
            <w:r w:rsidRPr="00131AE7">
              <w:t>i</w:t>
            </w:r>
          </w:p>
          <w:p w14:paraId="39FE8AE1" w14:textId="77777777" w:rsidR="00D23EBF" w:rsidRPr="00131AE7" w:rsidRDefault="00D23EBF" w:rsidP="00B446B6">
            <w:pPr>
              <w:pStyle w:val="TAC"/>
            </w:pPr>
            <w:r w:rsidRPr="00131AE7">
              <w:t>f</w:t>
            </w:r>
          </w:p>
          <w:p w14:paraId="7522A9E9" w14:textId="77777777" w:rsidR="00D23EBF" w:rsidRPr="00131AE7" w:rsidRDefault="00D23EBF" w:rsidP="00B446B6">
            <w:pPr>
              <w:pStyle w:val="TAC"/>
            </w:pPr>
            <w:r w:rsidRPr="00131AE7">
              <w:t>i</w:t>
            </w:r>
          </w:p>
          <w:p w14:paraId="4DDD371F" w14:textId="77777777" w:rsidR="00D23EBF" w:rsidRPr="00131AE7" w:rsidRDefault="00D23EBF" w:rsidP="00B446B6">
            <w:pPr>
              <w:pStyle w:val="TAC"/>
            </w:pPr>
            <w:r w:rsidRPr="00131AE7">
              <w:t>c</w:t>
            </w:r>
          </w:p>
          <w:p w14:paraId="3A987442" w14:textId="77777777" w:rsidR="00D23EBF" w:rsidRPr="00131AE7" w:rsidRDefault="00D23EBF" w:rsidP="00B446B6">
            <w:pPr>
              <w:pStyle w:val="TAC"/>
            </w:pPr>
            <w:r w:rsidRPr="00131AE7">
              <w:t>V</w:t>
            </w:r>
          </w:p>
          <w:p w14:paraId="05B0D335" w14:textId="77777777" w:rsidR="00D23EBF" w:rsidRPr="00131AE7" w:rsidRDefault="00D23EBF" w:rsidP="00B446B6">
            <w:pPr>
              <w:pStyle w:val="TAC"/>
            </w:pPr>
            <w:r w:rsidRPr="00131AE7">
              <w:t>a</w:t>
            </w:r>
          </w:p>
          <w:p w14:paraId="6BA359D0" w14:textId="77777777" w:rsidR="00D23EBF" w:rsidRPr="00131AE7" w:rsidRDefault="00D23EBF" w:rsidP="00B446B6">
            <w:pPr>
              <w:pStyle w:val="TAC"/>
            </w:pPr>
            <w:r w:rsidRPr="00131AE7">
              <w:t>l</w:t>
            </w:r>
          </w:p>
          <w:p w14:paraId="74B97E4A" w14:textId="77777777" w:rsidR="00D23EBF" w:rsidRPr="00131AE7" w:rsidRDefault="00D23EBF" w:rsidP="00B446B6">
            <w:pPr>
              <w:pStyle w:val="TAC"/>
            </w:pPr>
            <w:r w:rsidRPr="00131AE7">
              <w:t>u</w:t>
            </w:r>
          </w:p>
          <w:p w14:paraId="0B2ED54C" w14:textId="77777777" w:rsidR="00D23EBF" w:rsidRPr="00131AE7" w:rsidRDefault="00D23EBF" w:rsidP="00B446B6">
            <w:pPr>
              <w:pStyle w:val="TAC"/>
            </w:pPr>
            <w:r w:rsidRPr="00131AE7">
              <w:t>e</w:t>
            </w:r>
          </w:p>
        </w:tc>
        <w:tc>
          <w:tcPr>
            <w:tcW w:w="562" w:type="dxa"/>
            <w:tcBorders>
              <w:top w:val="single" w:sz="4" w:space="0" w:color="auto"/>
              <w:left w:val="single" w:sz="4" w:space="0" w:color="auto"/>
              <w:bottom w:val="single" w:sz="4" w:space="0" w:color="auto"/>
              <w:right w:val="single" w:sz="4" w:space="0" w:color="auto"/>
            </w:tcBorders>
          </w:tcPr>
          <w:p w14:paraId="1EB97431" w14:textId="77777777" w:rsidR="00D23EBF" w:rsidRPr="00131AE7" w:rsidRDefault="00D23EBF" w:rsidP="00B446B6">
            <w:pPr>
              <w:pStyle w:val="TAC"/>
            </w:pPr>
            <w:r w:rsidRPr="00131AE7">
              <w:t>O</w:t>
            </w:r>
          </w:p>
          <w:p w14:paraId="4BAB3C63" w14:textId="77777777" w:rsidR="00D23EBF" w:rsidRPr="00131AE7" w:rsidRDefault="00D23EBF" w:rsidP="00B446B6">
            <w:pPr>
              <w:pStyle w:val="TAC"/>
            </w:pPr>
            <w:r w:rsidRPr="00131AE7">
              <w:t>m</w:t>
            </w:r>
          </w:p>
          <w:p w14:paraId="033891D6" w14:textId="77777777" w:rsidR="00D23EBF" w:rsidRPr="00131AE7" w:rsidRDefault="00D23EBF" w:rsidP="00B446B6">
            <w:pPr>
              <w:pStyle w:val="TAC"/>
            </w:pPr>
            <w:r w:rsidRPr="00131AE7">
              <w:t>i</w:t>
            </w:r>
          </w:p>
          <w:p w14:paraId="2C3F797D" w14:textId="77777777" w:rsidR="00D23EBF" w:rsidRPr="00131AE7" w:rsidRDefault="00D23EBF" w:rsidP="00B446B6">
            <w:pPr>
              <w:pStyle w:val="TAC"/>
            </w:pPr>
            <w:r w:rsidRPr="00131AE7">
              <w:t>t</w:t>
            </w:r>
          </w:p>
          <w:p w14:paraId="1A24737A" w14:textId="77777777" w:rsidR="00D23EBF" w:rsidRPr="00131AE7" w:rsidRDefault="00D23EBF" w:rsidP="00B446B6">
            <w:pPr>
              <w:pStyle w:val="TAC"/>
            </w:pPr>
            <w:r w:rsidRPr="00131AE7">
              <w:t>V</w:t>
            </w:r>
          </w:p>
          <w:p w14:paraId="036EC93E" w14:textId="77777777" w:rsidR="00D23EBF" w:rsidRPr="00131AE7" w:rsidRDefault="00D23EBF" w:rsidP="00B446B6">
            <w:pPr>
              <w:pStyle w:val="TAC"/>
            </w:pPr>
            <w:r w:rsidRPr="00131AE7">
              <w:t>a</w:t>
            </w:r>
          </w:p>
          <w:p w14:paraId="4C2B12A9" w14:textId="77777777" w:rsidR="00D23EBF" w:rsidRPr="00131AE7" w:rsidRDefault="00D23EBF" w:rsidP="00B446B6">
            <w:pPr>
              <w:pStyle w:val="TAC"/>
            </w:pPr>
            <w:r w:rsidRPr="00131AE7">
              <w:t>l</w:t>
            </w:r>
          </w:p>
          <w:p w14:paraId="2B77ADA5" w14:textId="77777777" w:rsidR="00D23EBF" w:rsidRPr="00131AE7" w:rsidRDefault="00D23EBF" w:rsidP="00B446B6">
            <w:pPr>
              <w:pStyle w:val="TAC"/>
            </w:pPr>
            <w:r w:rsidRPr="00131AE7">
              <w:t>u</w:t>
            </w:r>
          </w:p>
          <w:p w14:paraId="294D5B06" w14:textId="77777777" w:rsidR="00D23EBF" w:rsidRPr="00131AE7" w:rsidRDefault="00D23EBF" w:rsidP="00B446B6">
            <w:pPr>
              <w:pStyle w:val="TAC"/>
            </w:pPr>
            <w:r w:rsidRPr="00131AE7">
              <w:t>e</w:t>
            </w:r>
          </w:p>
        </w:tc>
        <w:tc>
          <w:tcPr>
            <w:tcW w:w="495" w:type="dxa"/>
            <w:tcBorders>
              <w:top w:val="single" w:sz="4" w:space="0" w:color="auto"/>
              <w:left w:val="single" w:sz="4" w:space="0" w:color="auto"/>
              <w:bottom w:val="single" w:sz="4" w:space="0" w:color="auto"/>
              <w:right w:val="single" w:sz="4" w:space="0" w:color="auto"/>
            </w:tcBorders>
          </w:tcPr>
          <w:p w14:paraId="17A9C4FB" w14:textId="77777777" w:rsidR="00D23EBF" w:rsidRPr="00131AE7" w:rsidRDefault="00D23EBF" w:rsidP="00B446B6">
            <w:pPr>
              <w:pStyle w:val="TAC"/>
            </w:pPr>
            <w:r w:rsidRPr="00131AE7">
              <w:t>C</w:t>
            </w:r>
          </w:p>
          <w:p w14:paraId="66F695D1" w14:textId="77777777" w:rsidR="00D23EBF" w:rsidRPr="00131AE7" w:rsidRDefault="00D23EBF" w:rsidP="00B446B6">
            <w:pPr>
              <w:pStyle w:val="TAC"/>
            </w:pPr>
            <w:r w:rsidRPr="00131AE7">
              <w:t>o</w:t>
            </w:r>
          </w:p>
          <w:p w14:paraId="1CDE5B74" w14:textId="77777777" w:rsidR="00D23EBF" w:rsidRPr="00131AE7" w:rsidRDefault="00D23EBF" w:rsidP="00B446B6">
            <w:pPr>
              <w:pStyle w:val="TAC"/>
            </w:pPr>
            <w:r w:rsidRPr="00131AE7">
              <w:t>m</w:t>
            </w:r>
          </w:p>
          <w:p w14:paraId="19673388" w14:textId="77777777" w:rsidR="00D23EBF" w:rsidRPr="00131AE7" w:rsidRDefault="00D23EBF" w:rsidP="00B446B6">
            <w:pPr>
              <w:pStyle w:val="TAC"/>
            </w:pPr>
            <w:r w:rsidRPr="00131AE7">
              <w:t>p</w:t>
            </w:r>
          </w:p>
          <w:p w14:paraId="27309956" w14:textId="77777777" w:rsidR="00D23EBF" w:rsidRPr="00131AE7" w:rsidRDefault="00D23EBF" w:rsidP="00B446B6">
            <w:pPr>
              <w:pStyle w:val="TAC"/>
            </w:pPr>
            <w:r w:rsidRPr="00131AE7">
              <w:t>l</w:t>
            </w:r>
          </w:p>
          <w:p w14:paraId="0E77432D" w14:textId="77777777" w:rsidR="00D23EBF" w:rsidRPr="00131AE7" w:rsidRDefault="00D23EBF" w:rsidP="00B446B6">
            <w:pPr>
              <w:pStyle w:val="TAC"/>
            </w:pPr>
            <w:r w:rsidRPr="00131AE7">
              <w:t>e</w:t>
            </w:r>
          </w:p>
          <w:p w14:paraId="1058BB0A" w14:textId="77777777" w:rsidR="00D23EBF" w:rsidRPr="00131AE7" w:rsidRDefault="00D23EBF" w:rsidP="00B446B6">
            <w:pPr>
              <w:pStyle w:val="TAC"/>
            </w:pPr>
            <w:r w:rsidRPr="00131AE7">
              <w:t>m</w:t>
            </w:r>
          </w:p>
          <w:p w14:paraId="370C301F" w14:textId="77777777" w:rsidR="00D23EBF" w:rsidRPr="00131AE7" w:rsidRDefault="00D23EBF" w:rsidP="00B446B6">
            <w:pPr>
              <w:pStyle w:val="TAC"/>
            </w:pPr>
            <w:r w:rsidRPr="00131AE7">
              <w:t>e</w:t>
            </w:r>
          </w:p>
          <w:p w14:paraId="699EE5A8" w14:textId="77777777" w:rsidR="00D23EBF" w:rsidRPr="00131AE7" w:rsidRDefault="00D23EBF" w:rsidP="00B446B6">
            <w:pPr>
              <w:pStyle w:val="TAC"/>
            </w:pPr>
            <w:r w:rsidRPr="00131AE7">
              <w:t>n</w:t>
            </w:r>
          </w:p>
          <w:p w14:paraId="0FDD5A6A" w14:textId="77777777" w:rsidR="00D23EBF" w:rsidRPr="00131AE7" w:rsidRDefault="00D23EBF" w:rsidP="00B446B6">
            <w:pPr>
              <w:pStyle w:val="TAC"/>
            </w:pPr>
            <w:r w:rsidRPr="00131AE7">
              <w:t xml:space="preserve">t </w:t>
            </w:r>
          </w:p>
          <w:p w14:paraId="39E25C11" w14:textId="77777777" w:rsidR="00D23EBF" w:rsidRPr="00131AE7" w:rsidRDefault="00D23EBF" w:rsidP="00B446B6">
            <w:pPr>
              <w:pStyle w:val="TAC"/>
            </w:pPr>
            <w:r w:rsidRPr="00131AE7">
              <w:t>e</w:t>
            </w:r>
          </w:p>
          <w:p w14:paraId="3BF2BD8F" w14:textId="77777777" w:rsidR="00D23EBF" w:rsidRPr="00131AE7" w:rsidRDefault="00D23EBF" w:rsidP="00B446B6">
            <w:pPr>
              <w:pStyle w:val="TAC"/>
            </w:pPr>
            <w:r w:rsidRPr="00131AE7">
              <w:t>d</w:t>
            </w:r>
          </w:p>
          <w:p w14:paraId="6A5EF86E" w14:textId="77777777" w:rsidR="00D23EBF" w:rsidRPr="00131AE7" w:rsidRDefault="00D23EBF" w:rsidP="00B446B6">
            <w:pPr>
              <w:pStyle w:val="TAC"/>
            </w:pPr>
            <w:r w:rsidRPr="00131AE7">
              <w:t>L</w:t>
            </w:r>
          </w:p>
          <w:p w14:paraId="586D79DD" w14:textId="77777777" w:rsidR="00D23EBF" w:rsidRPr="00131AE7" w:rsidRDefault="00D23EBF" w:rsidP="00B446B6">
            <w:pPr>
              <w:pStyle w:val="TAC"/>
            </w:pPr>
            <w:r w:rsidRPr="00131AE7">
              <w:t>I</w:t>
            </w:r>
          </w:p>
          <w:p w14:paraId="7AE8EE52" w14:textId="77777777" w:rsidR="00D23EBF" w:rsidRPr="00131AE7" w:rsidRDefault="00D23EBF" w:rsidP="00B446B6">
            <w:pPr>
              <w:pStyle w:val="TAC"/>
            </w:pPr>
            <w:r w:rsidRPr="00131AE7">
              <w:t>s</w:t>
            </w:r>
          </w:p>
          <w:p w14:paraId="550BB43A" w14:textId="77777777" w:rsidR="00D23EBF" w:rsidRPr="00131AE7" w:rsidRDefault="00D23EBF" w:rsidP="00B446B6">
            <w:pPr>
              <w:pStyle w:val="TAC"/>
            </w:pPr>
            <w:r w:rsidRPr="00131AE7">
              <w:t>t</w:t>
            </w:r>
          </w:p>
        </w:tc>
        <w:tc>
          <w:tcPr>
            <w:tcW w:w="496" w:type="dxa"/>
            <w:tcBorders>
              <w:top w:val="single" w:sz="4" w:space="0" w:color="auto"/>
              <w:left w:val="single" w:sz="4" w:space="0" w:color="auto"/>
              <w:bottom w:val="single" w:sz="4" w:space="0" w:color="auto"/>
              <w:right w:val="single" w:sz="4" w:space="0" w:color="auto"/>
            </w:tcBorders>
          </w:tcPr>
          <w:p w14:paraId="3D0DF966" w14:textId="77777777" w:rsidR="00D23EBF" w:rsidRPr="00131AE7" w:rsidRDefault="00D23EBF" w:rsidP="00B446B6">
            <w:pPr>
              <w:pStyle w:val="TAC"/>
            </w:pPr>
            <w:r w:rsidRPr="00131AE7">
              <w:t>V</w:t>
            </w:r>
          </w:p>
          <w:p w14:paraId="5C25A036" w14:textId="77777777" w:rsidR="00D23EBF" w:rsidRPr="00131AE7" w:rsidRDefault="00D23EBF" w:rsidP="00B446B6">
            <w:pPr>
              <w:pStyle w:val="TAC"/>
            </w:pPr>
            <w:r w:rsidRPr="00131AE7">
              <w:t>a</w:t>
            </w:r>
          </w:p>
          <w:p w14:paraId="2A800F82" w14:textId="77777777" w:rsidR="00D23EBF" w:rsidRPr="00131AE7" w:rsidRDefault="00D23EBF" w:rsidP="00B446B6">
            <w:pPr>
              <w:pStyle w:val="TAC"/>
            </w:pPr>
            <w:r w:rsidRPr="00131AE7">
              <w:t>l</w:t>
            </w:r>
          </w:p>
          <w:p w14:paraId="0DDFCA8B" w14:textId="77777777" w:rsidR="00D23EBF" w:rsidRPr="00131AE7" w:rsidRDefault="00D23EBF" w:rsidP="00B446B6">
            <w:pPr>
              <w:pStyle w:val="TAC"/>
            </w:pPr>
            <w:r w:rsidRPr="00131AE7">
              <w:t>u</w:t>
            </w:r>
          </w:p>
          <w:p w14:paraId="5D69E194" w14:textId="77777777" w:rsidR="00D23EBF" w:rsidRPr="00131AE7" w:rsidRDefault="00D23EBF" w:rsidP="00B446B6">
            <w:pPr>
              <w:pStyle w:val="TAC"/>
            </w:pPr>
            <w:r w:rsidRPr="00131AE7">
              <w:t>e</w:t>
            </w:r>
          </w:p>
          <w:p w14:paraId="41FFD59D" w14:textId="77777777" w:rsidR="00D23EBF" w:rsidRPr="00131AE7" w:rsidRDefault="00D23EBF" w:rsidP="00B446B6">
            <w:pPr>
              <w:pStyle w:val="TAC"/>
            </w:pPr>
            <w:r w:rsidRPr="00131AE7">
              <w:t>L</w:t>
            </w:r>
          </w:p>
          <w:p w14:paraId="0EB2C2A0" w14:textId="77777777" w:rsidR="00D23EBF" w:rsidRPr="00131AE7" w:rsidRDefault="00D23EBF" w:rsidP="00B446B6">
            <w:pPr>
              <w:pStyle w:val="TAC"/>
            </w:pPr>
            <w:r w:rsidRPr="00131AE7">
              <w:t>i</w:t>
            </w:r>
          </w:p>
          <w:p w14:paraId="7AE13EC0" w14:textId="77777777" w:rsidR="00D23EBF" w:rsidRPr="00131AE7" w:rsidRDefault="00D23EBF" w:rsidP="00B446B6">
            <w:pPr>
              <w:pStyle w:val="TAC"/>
            </w:pPr>
            <w:r w:rsidRPr="00131AE7">
              <w:t>s</w:t>
            </w:r>
          </w:p>
          <w:p w14:paraId="2E3148A8" w14:textId="77777777" w:rsidR="00D23EBF" w:rsidRPr="00131AE7" w:rsidRDefault="00D23EBF" w:rsidP="00B446B6">
            <w:pPr>
              <w:pStyle w:val="TAC"/>
            </w:pPr>
            <w:r w:rsidRPr="00131AE7">
              <w:t>t</w:t>
            </w:r>
          </w:p>
        </w:tc>
        <w:tc>
          <w:tcPr>
            <w:tcW w:w="495" w:type="dxa"/>
            <w:tcBorders>
              <w:top w:val="single" w:sz="4" w:space="0" w:color="auto"/>
              <w:left w:val="single" w:sz="4" w:space="0" w:color="auto"/>
              <w:bottom w:val="single" w:sz="4" w:space="0" w:color="auto"/>
              <w:right w:val="single" w:sz="4" w:space="0" w:color="auto"/>
            </w:tcBorders>
          </w:tcPr>
          <w:p w14:paraId="33BD2714" w14:textId="77777777" w:rsidR="00D23EBF" w:rsidRPr="00131AE7" w:rsidRDefault="00D23EBF" w:rsidP="00B446B6">
            <w:pPr>
              <w:pStyle w:val="TAC"/>
            </w:pPr>
            <w:r w:rsidRPr="00131AE7">
              <w:t>A</w:t>
            </w:r>
          </w:p>
          <w:p w14:paraId="7A910021" w14:textId="77777777" w:rsidR="00D23EBF" w:rsidRPr="00131AE7" w:rsidRDefault="00D23EBF" w:rsidP="00B446B6">
            <w:pPr>
              <w:pStyle w:val="TAC"/>
            </w:pPr>
            <w:r w:rsidRPr="00131AE7">
              <w:t>n</w:t>
            </w:r>
          </w:p>
          <w:p w14:paraId="27BEF856" w14:textId="77777777" w:rsidR="00D23EBF" w:rsidRPr="00131AE7" w:rsidRDefault="00D23EBF" w:rsidP="00B446B6">
            <w:pPr>
              <w:pStyle w:val="TAC"/>
            </w:pPr>
            <w:r w:rsidRPr="00131AE7">
              <w:t>y</w:t>
            </w:r>
          </w:p>
          <w:p w14:paraId="6449C8F1" w14:textId="77777777" w:rsidR="00D23EBF" w:rsidRPr="00131AE7" w:rsidRDefault="00D23EBF" w:rsidP="00B446B6">
            <w:pPr>
              <w:pStyle w:val="TAC"/>
            </w:pPr>
            <w:r w:rsidRPr="00131AE7">
              <w:t>V</w:t>
            </w:r>
          </w:p>
          <w:p w14:paraId="7DAEAD40" w14:textId="77777777" w:rsidR="00D23EBF" w:rsidRPr="00131AE7" w:rsidRDefault="00D23EBF" w:rsidP="00B446B6">
            <w:pPr>
              <w:pStyle w:val="TAC"/>
            </w:pPr>
            <w:r w:rsidRPr="00131AE7">
              <w:t>a</w:t>
            </w:r>
          </w:p>
          <w:p w14:paraId="31395913" w14:textId="77777777" w:rsidR="00D23EBF" w:rsidRPr="00131AE7" w:rsidRDefault="00D23EBF" w:rsidP="00B446B6">
            <w:pPr>
              <w:pStyle w:val="TAC"/>
            </w:pPr>
            <w:r w:rsidRPr="00131AE7">
              <w:t>l</w:t>
            </w:r>
          </w:p>
          <w:p w14:paraId="001B0C3E" w14:textId="77777777" w:rsidR="00D23EBF" w:rsidRPr="00131AE7" w:rsidRDefault="00D23EBF" w:rsidP="00B446B6">
            <w:pPr>
              <w:pStyle w:val="TAC"/>
            </w:pPr>
            <w:r w:rsidRPr="00131AE7">
              <w:t>u</w:t>
            </w:r>
          </w:p>
          <w:p w14:paraId="28B14DF0" w14:textId="77777777" w:rsidR="00D23EBF" w:rsidRPr="00131AE7" w:rsidRDefault="00D23EBF" w:rsidP="00B446B6">
            <w:pPr>
              <w:pStyle w:val="TAC"/>
            </w:pPr>
            <w:r w:rsidRPr="00131AE7">
              <w:t>e</w:t>
            </w:r>
          </w:p>
          <w:p w14:paraId="3507B87F" w14:textId="77777777" w:rsidR="00D23EBF" w:rsidRPr="00131AE7" w:rsidRDefault="00D23EBF" w:rsidP="00B446B6">
            <w:pPr>
              <w:pStyle w:val="TAC"/>
            </w:pPr>
            <w:r w:rsidRPr="00131AE7">
              <w:t>(?)</w:t>
            </w:r>
          </w:p>
        </w:tc>
        <w:tc>
          <w:tcPr>
            <w:tcW w:w="496" w:type="dxa"/>
            <w:tcBorders>
              <w:top w:val="single" w:sz="4" w:space="0" w:color="auto"/>
              <w:left w:val="single" w:sz="4" w:space="0" w:color="auto"/>
              <w:bottom w:val="single" w:sz="4" w:space="0" w:color="auto"/>
              <w:right w:val="single" w:sz="4" w:space="0" w:color="auto"/>
            </w:tcBorders>
          </w:tcPr>
          <w:p w14:paraId="043DACDE" w14:textId="77777777" w:rsidR="00D23EBF" w:rsidRPr="00131AE7" w:rsidRDefault="00D23EBF" w:rsidP="00B446B6">
            <w:pPr>
              <w:pStyle w:val="TAC"/>
            </w:pPr>
            <w:r w:rsidRPr="00131AE7">
              <w:t>A</w:t>
            </w:r>
          </w:p>
          <w:p w14:paraId="4D1D7420" w14:textId="77777777" w:rsidR="00D23EBF" w:rsidRPr="00131AE7" w:rsidRDefault="00D23EBF" w:rsidP="00B446B6">
            <w:pPr>
              <w:pStyle w:val="TAC"/>
            </w:pPr>
            <w:r w:rsidRPr="00131AE7">
              <w:t>n</w:t>
            </w:r>
          </w:p>
          <w:p w14:paraId="7DFCC14B" w14:textId="77777777" w:rsidR="00D23EBF" w:rsidRPr="00131AE7" w:rsidRDefault="00D23EBF" w:rsidP="00B446B6">
            <w:pPr>
              <w:pStyle w:val="TAC"/>
            </w:pPr>
            <w:r w:rsidRPr="00131AE7">
              <w:t>y</w:t>
            </w:r>
          </w:p>
          <w:p w14:paraId="649059FF" w14:textId="77777777" w:rsidR="00D23EBF" w:rsidRPr="00131AE7" w:rsidRDefault="00D23EBF" w:rsidP="00B446B6">
            <w:pPr>
              <w:pStyle w:val="TAC"/>
            </w:pPr>
            <w:r w:rsidRPr="00131AE7">
              <w:t>V</w:t>
            </w:r>
          </w:p>
          <w:p w14:paraId="10D9804E" w14:textId="77777777" w:rsidR="00D23EBF" w:rsidRPr="00131AE7" w:rsidRDefault="00D23EBF" w:rsidP="00B446B6">
            <w:pPr>
              <w:pStyle w:val="TAC"/>
            </w:pPr>
            <w:r w:rsidRPr="00131AE7">
              <w:t>a</w:t>
            </w:r>
          </w:p>
          <w:p w14:paraId="031BDCB3" w14:textId="77777777" w:rsidR="00D23EBF" w:rsidRPr="00131AE7" w:rsidRDefault="00D23EBF" w:rsidP="00B446B6">
            <w:pPr>
              <w:pStyle w:val="TAC"/>
            </w:pPr>
            <w:r w:rsidRPr="00131AE7">
              <w:t>l</w:t>
            </w:r>
          </w:p>
          <w:p w14:paraId="5EEE6085" w14:textId="77777777" w:rsidR="00D23EBF" w:rsidRPr="00131AE7" w:rsidRDefault="00D23EBF" w:rsidP="00B446B6">
            <w:pPr>
              <w:pStyle w:val="TAC"/>
            </w:pPr>
            <w:r w:rsidRPr="00131AE7">
              <w:t>u</w:t>
            </w:r>
          </w:p>
          <w:p w14:paraId="79F9AF93" w14:textId="77777777" w:rsidR="00D23EBF" w:rsidRPr="00131AE7" w:rsidRDefault="00D23EBF" w:rsidP="00B446B6">
            <w:pPr>
              <w:pStyle w:val="TAC"/>
            </w:pPr>
            <w:r w:rsidRPr="00131AE7">
              <w:t>e</w:t>
            </w:r>
          </w:p>
          <w:p w14:paraId="7AD18266" w14:textId="77777777" w:rsidR="00D23EBF" w:rsidRPr="00131AE7" w:rsidRDefault="00D23EBF" w:rsidP="00B446B6">
            <w:pPr>
              <w:pStyle w:val="TAC"/>
            </w:pPr>
            <w:r w:rsidRPr="00131AE7">
              <w:t>O</w:t>
            </w:r>
          </w:p>
          <w:p w14:paraId="528487C0" w14:textId="77777777" w:rsidR="00D23EBF" w:rsidRPr="00131AE7" w:rsidRDefault="00D23EBF" w:rsidP="00B446B6">
            <w:pPr>
              <w:pStyle w:val="TAC"/>
            </w:pPr>
            <w:r w:rsidRPr="00131AE7">
              <w:t>r</w:t>
            </w:r>
          </w:p>
          <w:p w14:paraId="4158C4F7" w14:textId="77777777" w:rsidR="00D23EBF" w:rsidRPr="00131AE7" w:rsidRDefault="00D23EBF" w:rsidP="00B446B6">
            <w:pPr>
              <w:pStyle w:val="TAC"/>
            </w:pPr>
            <w:r w:rsidRPr="00131AE7">
              <w:t>N</w:t>
            </w:r>
          </w:p>
          <w:p w14:paraId="05890702" w14:textId="77777777" w:rsidR="00D23EBF" w:rsidRPr="00131AE7" w:rsidRDefault="00D23EBF" w:rsidP="00B446B6">
            <w:pPr>
              <w:pStyle w:val="TAC"/>
            </w:pPr>
            <w:r w:rsidRPr="00131AE7">
              <w:t>o</w:t>
            </w:r>
          </w:p>
          <w:p w14:paraId="74DE91F1" w14:textId="77777777" w:rsidR="00D23EBF" w:rsidRPr="00131AE7" w:rsidRDefault="00D23EBF" w:rsidP="00B446B6">
            <w:pPr>
              <w:pStyle w:val="TAC"/>
            </w:pPr>
            <w:r w:rsidRPr="00131AE7">
              <w:t>n</w:t>
            </w:r>
          </w:p>
          <w:p w14:paraId="1991CFED" w14:textId="77777777" w:rsidR="00D23EBF" w:rsidRPr="00131AE7" w:rsidRDefault="00D23EBF" w:rsidP="00B446B6">
            <w:pPr>
              <w:pStyle w:val="TAC"/>
            </w:pPr>
            <w:r w:rsidRPr="00131AE7">
              <w:t>e</w:t>
            </w:r>
          </w:p>
          <w:p w14:paraId="09E276DE" w14:textId="77777777" w:rsidR="00D23EBF" w:rsidRPr="00131AE7" w:rsidRDefault="00D23EBF" w:rsidP="00B446B6">
            <w:pPr>
              <w:pStyle w:val="TAC"/>
            </w:pPr>
            <w:r w:rsidRPr="00131AE7">
              <w:t>(*)</w:t>
            </w:r>
          </w:p>
        </w:tc>
        <w:tc>
          <w:tcPr>
            <w:tcW w:w="495" w:type="dxa"/>
            <w:tcBorders>
              <w:top w:val="single" w:sz="4" w:space="0" w:color="auto"/>
              <w:left w:val="single" w:sz="4" w:space="0" w:color="auto"/>
              <w:bottom w:val="single" w:sz="4" w:space="0" w:color="auto"/>
              <w:right w:val="single" w:sz="4" w:space="0" w:color="auto"/>
            </w:tcBorders>
          </w:tcPr>
          <w:p w14:paraId="4FF6C5DD" w14:textId="77777777" w:rsidR="00D23EBF" w:rsidRPr="00131AE7" w:rsidRDefault="00D23EBF" w:rsidP="00B446B6">
            <w:pPr>
              <w:pStyle w:val="TAC"/>
            </w:pPr>
            <w:r w:rsidRPr="00131AE7">
              <w:t>R</w:t>
            </w:r>
          </w:p>
          <w:p w14:paraId="4911975C" w14:textId="77777777" w:rsidR="00D23EBF" w:rsidRPr="00131AE7" w:rsidRDefault="00D23EBF" w:rsidP="00B446B6">
            <w:pPr>
              <w:pStyle w:val="TAC"/>
            </w:pPr>
            <w:r w:rsidRPr="00131AE7">
              <w:t>a</w:t>
            </w:r>
          </w:p>
          <w:p w14:paraId="42E889BA" w14:textId="77777777" w:rsidR="00D23EBF" w:rsidRPr="00131AE7" w:rsidRDefault="00D23EBF" w:rsidP="00B446B6">
            <w:pPr>
              <w:pStyle w:val="TAC"/>
            </w:pPr>
            <w:r w:rsidRPr="00131AE7">
              <w:t>n</w:t>
            </w:r>
          </w:p>
          <w:p w14:paraId="6DF86E39" w14:textId="77777777" w:rsidR="00D23EBF" w:rsidRPr="00131AE7" w:rsidRDefault="00D23EBF" w:rsidP="00B446B6">
            <w:pPr>
              <w:pStyle w:val="TAC"/>
            </w:pPr>
            <w:r w:rsidRPr="00131AE7">
              <w:t>g</w:t>
            </w:r>
          </w:p>
          <w:p w14:paraId="6EA96FC0" w14:textId="77777777" w:rsidR="00D23EBF" w:rsidRPr="00131AE7" w:rsidRDefault="00D23EBF" w:rsidP="00B446B6">
            <w:pPr>
              <w:pStyle w:val="TAC"/>
            </w:pPr>
            <w:r w:rsidRPr="00131AE7">
              <w:t>e</w:t>
            </w:r>
          </w:p>
        </w:tc>
        <w:tc>
          <w:tcPr>
            <w:tcW w:w="496" w:type="dxa"/>
            <w:tcBorders>
              <w:top w:val="single" w:sz="4" w:space="0" w:color="auto"/>
              <w:left w:val="single" w:sz="4" w:space="0" w:color="auto"/>
              <w:bottom w:val="single" w:sz="4" w:space="0" w:color="auto"/>
              <w:right w:val="single" w:sz="4" w:space="0" w:color="auto"/>
            </w:tcBorders>
          </w:tcPr>
          <w:p w14:paraId="7530FA14" w14:textId="77777777" w:rsidR="00D23EBF" w:rsidRPr="00131AE7" w:rsidRDefault="00D23EBF" w:rsidP="00B446B6">
            <w:pPr>
              <w:pStyle w:val="TAC"/>
            </w:pPr>
            <w:r w:rsidRPr="00131AE7">
              <w:t>S</w:t>
            </w:r>
          </w:p>
          <w:p w14:paraId="72F6CFAB" w14:textId="77777777" w:rsidR="00D23EBF" w:rsidRPr="00131AE7" w:rsidRDefault="00D23EBF" w:rsidP="00B446B6">
            <w:pPr>
              <w:pStyle w:val="TAC"/>
            </w:pPr>
            <w:r w:rsidRPr="00131AE7">
              <w:t>u</w:t>
            </w:r>
          </w:p>
          <w:p w14:paraId="0189BD73" w14:textId="77777777" w:rsidR="00D23EBF" w:rsidRPr="00131AE7" w:rsidRDefault="00D23EBF" w:rsidP="00B446B6">
            <w:pPr>
              <w:pStyle w:val="TAC"/>
            </w:pPr>
            <w:r w:rsidRPr="00131AE7">
              <w:t>p</w:t>
            </w:r>
          </w:p>
          <w:p w14:paraId="1C358EAA" w14:textId="77777777" w:rsidR="00D23EBF" w:rsidRPr="00131AE7" w:rsidRDefault="00D23EBF" w:rsidP="00B446B6">
            <w:pPr>
              <w:pStyle w:val="TAC"/>
            </w:pPr>
            <w:r w:rsidRPr="00131AE7">
              <w:t>e</w:t>
            </w:r>
          </w:p>
          <w:p w14:paraId="4DAED7D7" w14:textId="77777777" w:rsidR="00D23EBF" w:rsidRPr="00131AE7" w:rsidRDefault="00D23EBF" w:rsidP="00B446B6">
            <w:pPr>
              <w:pStyle w:val="TAC"/>
            </w:pPr>
            <w:r w:rsidRPr="00131AE7">
              <w:t>r</w:t>
            </w:r>
          </w:p>
          <w:p w14:paraId="479B2E68" w14:textId="77777777" w:rsidR="00D23EBF" w:rsidRPr="00131AE7" w:rsidRDefault="00D23EBF" w:rsidP="00B446B6">
            <w:pPr>
              <w:pStyle w:val="TAC"/>
            </w:pPr>
            <w:r w:rsidRPr="00131AE7">
              <w:t>s</w:t>
            </w:r>
          </w:p>
          <w:p w14:paraId="27501F1A" w14:textId="77777777" w:rsidR="00D23EBF" w:rsidRPr="00131AE7" w:rsidRDefault="00D23EBF" w:rsidP="00B446B6">
            <w:pPr>
              <w:pStyle w:val="TAC"/>
            </w:pPr>
            <w:r w:rsidRPr="00131AE7">
              <w:t>e</w:t>
            </w:r>
          </w:p>
          <w:p w14:paraId="47C601AF" w14:textId="77777777" w:rsidR="00D23EBF" w:rsidRPr="00131AE7" w:rsidRDefault="00D23EBF" w:rsidP="00B446B6">
            <w:pPr>
              <w:pStyle w:val="TAC"/>
            </w:pPr>
            <w:r w:rsidRPr="00131AE7">
              <w:t>t</w:t>
            </w:r>
          </w:p>
        </w:tc>
        <w:tc>
          <w:tcPr>
            <w:tcW w:w="495" w:type="dxa"/>
            <w:tcBorders>
              <w:left w:val="single" w:sz="4" w:space="0" w:color="auto"/>
              <w:bottom w:val="single" w:sz="4" w:space="0" w:color="auto"/>
              <w:right w:val="single" w:sz="4" w:space="0" w:color="auto"/>
            </w:tcBorders>
            <w:shd w:val="clear" w:color="auto" w:fill="auto"/>
          </w:tcPr>
          <w:p w14:paraId="123B7D3B" w14:textId="77777777" w:rsidR="00D23EBF" w:rsidRPr="00131AE7" w:rsidRDefault="00D23EBF" w:rsidP="00B446B6">
            <w:pPr>
              <w:pStyle w:val="TAC"/>
            </w:pPr>
            <w:r w:rsidRPr="00131AE7">
              <w:t>S</w:t>
            </w:r>
          </w:p>
          <w:p w14:paraId="0F3FEE11" w14:textId="77777777" w:rsidR="00D23EBF" w:rsidRPr="00131AE7" w:rsidRDefault="00D23EBF" w:rsidP="00B446B6">
            <w:pPr>
              <w:pStyle w:val="TAC"/>
            </w:pPr>
            <w:r w:rsidRPr="00131AE7">
              <w:t>u</w:t>
            </w:r>
          </w:p>
          <w:p w14:paraId="229CCD68" w14:textId="77777777" w:rsidR="00D23EBF" w:rsidRPr="00131AE7" w:rsidRDefault="00D23EBF" w:rsidP="00B446B6">
            <w:pPr>
              <w:pStyle w:val="TAC"/>
            </w:pPr>
            <w:r w:rsidRPr="00131AE7">
              <w:t>b</w:t>
            </w:r>
          </w:p>
          <w:p w14:paraId="7480D057" w14:textId="77777777" w:rsidR="00D23EBF" w:rsidRPr="00131AE7" w:rsidRDefault="00D23EBF" w:rsidP="00B446B6">
            <w:pPr>
              <w:pStyle w:val="TAC"/>
            </w:pPr>
            <w:r w:rsidRPr="00131AE7">
              <w:t>t</w:t>
            </w:r>
          </w:p>
          <w:p w14:paraId="0CC59757" w14:textId="77777777" w:rsidR="00D23EBF" w:rsidRPr="00131AE7" w:rsidRDefault="00D23EBF" w:rsidP="00B446B6">
            <w:pPr>
              <w:pStyle w:val="TAC"/>
            </w:pPr>
            <w:r w:rsidRPr="00131AE7">
              <w:t>y</w:t>
            </w:r>
          </w:p>
          <w:p w14:paraId="134B904B" w14:textId="77777777" w:rsidR="00D23EBF" w:rsidRPr="00131AE7" w:rsidRDefault="00D23EBF" w:rsidP="00B446B6">
            <w:pPr>
              <w:pStyle w:val="TAC"/>
            </w:pPr>
            <w:r w:rsidRPr="00131AE7">
              <w:t>p</w:t>
            </w:r>
          </w:p>
          <w:p w14:paraId="54EB3CC0" w14:textId="77777777" w:rsidR="00D23EBF" w:rsidRPr="00131AE7" w:rsidRDefault="00D23EBF" w:rsidP="00B446B6">
            <w:pPr>
              <w:pStyle w:val="TAC"/>
            </w:pPr>
            <w:r w:rsidRPr="00131AE7">
              <w:t>e</w:t>
            </w:r>
          </w:p>
        </w:tc>
        <w:tc>
          <w:tcPr>
            <w:tcW w:w="496" w:type="dxa"/>
            <w:tcBorders>
              <w:left w:val="single" w:sz="4" w:space="0" w:color="auto"/>
              <w:bottom w:val="single" w:sz="4" w:space="0" w:color="auto"/>
              <w:right w:val="single" w:sz="4" w:space="0" w:color="auto"/>
            </w:tcBorders>
            <w:shd w:val="clear" w:color="auto" w:fill="auto"/>
          </w:tcPr>
          <w:p w14:paraId="5F8671BB" w14:textId="77777777" w:rsidR="00D23EBF" w:rsidRPr="00131AE7" w:rsidRDefault="00D23EBF" w:rsidP="00B446B6">
            <w:pPr>
              <w:pStyle w:val="TAC"/>
            </w:pPr>
            <w:r w:rsidRPr="00131AE7">
              <w:t>P</w:t>
            </w:r>
          </w:p>
          <w:p w14:paraId="43C606EC" w14:textId="77777777" w:rsidR="00D23EBF" w:rsidRPr="00131AE7" w:rsidRDefault="00D23EBF" w:rsidP="00B446B6">
            <w:pPr>
              <w:pStyle w:val="TAC"/>
            </w:pPr>
            <w:r w:rsidRPr="00131AE7">
              <w:t>a</w:t>
            </w:r>
          </w:p>
          <w:p w14:paraId="1F046C78" w14:textId="77777777" w:rsidR="00D23EBF" w:rsidRPr="00131AE7" w:rsidRDefault="00D23EBF" w:rsidP="00B446B6">
            <w:pPr>
              <w:pStyle w:val="TAC"/>
            </w:pPr>
            <w:r w:rsidRPr="00131AE7">
              <w:t>t</w:t>
            </w:r>
          </w:p>
          <w:p w14:paraId="07C1FE2E" w14:textId="77777777" w:rsidR="00D23EBF" w:rsidRPr="00131AE7" w:rsidRDefault="00D23EBF" w:rsidP="00B446B6">
            <w:pPr>
              <w:pStyle w:val="TAC"/>
            </w:pPr>
            <w:r w:rsidRPr="00131AE7">
              <w:t>t</w:t>
            </w:r>
          </w:p>
          <w:p w14:paraId="3840E23C" w14:textId="77777777" w:rsidR="00D23EBF" w:rsidRPr="00131AE7" w:rsidRDefault="00D23EBF" w:rsidP="00B446B6">
            <w:pPr>
              <w:pStyle w:val="TAC"/>
            </w:pPr>
            <w:r w:rsidRPr="00131AE7">
              <w:t>e</w:t>
            </w:r>
          </w:p>
          <w:p w14:paraId="2C33E221" w14:textId="77777777" w:rsidR="00D23EBF" w:rsidRPr="00131AE7" w:rsidRDefault="00D23EBF" w:rsidP="00B446B6">
            <w:pPr>
              <w:pStyle w:val="TAC"/>
            </w:pPr>
            <w:r w:rsidRPr="00131AE7">
              <w:t>r</w:t>
            </w:r>
          </w:p>
          <w:p w14:paraId="5D76C6A8" w14:textId="77777777" w:rsidR="00D23EBF" w:rsidRPr="00131AE7" w:rsidRDefault="00D23EBF" w:rsidP="00B446B6">
            <w:pPr>
              <w:pStyle w:val="TAC"/>
            </w:pPr>
            <w:r w:rsidRPr="00131AE7">
              <w:t>n</w:t>
            </w:r>
          </w:p>
        </w:tc>
        <w:tc>
          <w:tcPr>
            <w:tcW w:w="566" w:type="dxa"/>
            <w:tcBorders>
              <w:top w:val="single" w:sz="4" w:space="0" w:color="auto"/>
              <w:left w:val="single" w:sz="4" w:space="0" w:color="auto"/>
              <w:bottom w:val="single" w:sz="4" w:space="0" w:color="auto"/>
              <w:right w:val="single" w:sz="4" w:space="0" w:color="auto"/>
            </w:tcBorders>
          </w:tcPr>
          <w:p w14:paraId="30AFFD7D" w14:textId="77777777" w:rsidR="00D23EBF" w:rsidRPr="00131AE7" w:rsidRDefault="00D23EBF" w:rsidP="00B446B6">
            <w:pPr>
              <w:pStyle w:val="TAC"/>
            </w:pPr>
            <w:r w:rsidRPr="00131AE7">
              <w:t>A</w:t>
            </w:r>
          </w:p>
          <w:p w14:paraId="6A9C71CF" w14:textId="77777777" w:rsidR="00D23EBF" w:rsidRPr="00131AE7" w:rsidRDefault="00D23EBF" w:rsidP="00B446B6">
            <w:pPr>
              <w:pStyle w:val="TAC"/>
            </w:pPr>
            <w:r w:rsidRPr="00131AE7">
              <w:t>n</w:t>
            </w:r>
          </w:p>
          <w:p w14:paraId="0EC70465" w14:textId="77777777" w:rsidR="00D23EBF" w:rsidRPr="00131AE7" w:rsidRDefault="00D23EBF" w:rsidP="00B446B6">
            <w:pPr>
              <w:pStyle w:val="TAC"/>
            </w:pPr>
            <w:r w:rsidRPr="00131AE7">
              <w:t>y</w:t>
            </w:r>
          </w:p>
          <w:p w14:paraId="04004347" w14:textId="77777777" w:rsidR="00D23EBF" w:rsidRPr="00131AE7" w:rsidRDefault="00D23EBF" w:rsidP="00B446B6">
            <w:pPr>
              <w:pStyle w:val="TAC"/>
            </w:pPr>
            <w:r w:rsidRPr="00131AE7">
              <w:t>E</w:t>
            </w:r>
          </w:p>
          <w:p w14:paraId="1921B132" w14:textId="77777777" w:rsidR="00D23EBF" w:rsidRPr="00131AE7" w:rsidRDefault="00D23EBF" w:rsidP="00B446B6">
            <w:pPr>
              <w:pStyle w:val="TAC"/>
            </w:pPr>
            <w:r w:rsidRPr="00131AE7">
              <w:t>l</w:t>
            </w:r>
          </w:p>
          <w:p w14:paraId="3C9779B2" w14:textId="77777777" w:rsidR="00D23EBF" w:rsidRPr="00131AE7" w:rsidRDefault="00D23EBF" w:rsidP="00B446B6">
            <w:pPr>
              <w:pStyle w:val="TAC"/>
            </w:pPr>
            <w:r w:rsidRPr="00131AE7">
              <w:t>e</w:t>
            </w:r>
          </w:p>
          <w:p w14:paraId="1A2473CA" w14:textId="77777777" w:rsidR="00D23EBF" w:rsidRPr="00131AE7" w:rsidRDefault="00D23EBF" w:rsidP="00B446B6">
            <w:pPr>
              <w:pStyle w:val="TAC"/>
            </w:pPr>
            <w:r w:rsidRPr="00131AE7">
              <w:t>m</w:t>
            </w:r>
          </w:p>
          <w:p w14:paraId="037AC2DC" w14:textId="77777777" w:rsidR="00D23EBF" w:rsidRPr="00131AE7" w:rsidRDefault="00D23EBF" w:rsidP="00B446B6">
            <w:pPr>
              <w:pStyle w:val="TAC"/>
            </w:pPr>
            <w:r w:rsidRPr="00131AE7">
              <w:t>e</w:t>
            </w:r>
          </w:p>
          <w:p w14:paraId="1792276C" w14:textId="77777777" w:rsidR="00D23EBF" w:rsidRPr="00131AE7" w:rsidRDefault="00D23EBF" w:rsidP="00B446B6">
            <w:pPr>
              <w:pStyle w:val="TAC"/>
            </w:pPr>
            <w:r w:rsidRPr="00131AE7">
              <w:t>n</w:t>
            </w:r>
          </w:p>
          <w:p w14:paraId="5CFF283C" w14:textId="77777777" w:rsidR="00D23EBF" w:rsidRPr="00131AE7" w:rsidRDefault="00D23EBF" w:rsidP="00B446B6">
            <w:pPr>
              <w:pStyle w:val="TAC"/>
            </w:pPr>
            <w:r w:rsidRPr="00131AE7">
              <w:t>t</w:t>
            </w:r>
          </w:p>
          <w:p w14:paraId="43B76302" w14:textId="77777777" w:rsidR="00D23EBF" w:rsidRPr="00131AE7" w:rsidRDefault="00D23EBF" w:rsidP="00B446B6">
            <w:pPr>
              <w:pStyle w:val="TAC"/>
            </w:pPr>
            <w:r w:rsidRPr="00131AE7">
              <w:t>(?)</w:t>
            </w:r>
          </w:p>
        </w:tc>
        <w:tc>
          <w:tcPr>
            <w:tcW w:w="566" w:type="dxa"/>
            <w:tcBorders>
              <w:top w:val="single" w:sz="4" w:space="0" w:color="auto"/>
              <w:left w:val="single" w:sz="4" w:space="0" w:color="auto"/>
              <w:bottom w:val="single" w:sz="4" w:space="0" w:color="auto"/>
              <w:right w:val="single" w:sz="4" w:space="0" w:color="auto"/>
            </w:tcBorders>
          </w:tcPr>
          <w:p w14:paraId="6D5E1C11" w14:textId="77777777" w:rsidR="00D23EBF" w:rsidRPr="00131AE7" w:rsidRDefault="00D23EBF" w:rsidP="00B446B6">
            <w:pPr>
              <w:pStyle w:val="TAC"/>
            </w:pPr>
            <w:r w:rsidRPr="00131AE7">
              <w:t>A</w:t>
            </w:r>
          </w:p>
          <w:p w14:paraId="4E6797EF" w14:textId="77777777" w:rsidR="00D23EBF" w:rsidRPr="00131AE7" w:rsidRDefault="00D23EBF" w:rsidP="00B446B6">
            <w:pPr>
              <w:pStyle w:val="TAC"/>
            </w:pPr>
            <w:r w:rsidRPr="00131AE7">
              <w:t>n</w:t>
            </w:r>
          </w:p>
          <w:p w14:paraId="773C8B0E" w14:textId="77777777" w:rsidR="00D23EBF" w:rsidRPr="00131AE7" w:rsidRDefault="00D23EBF" w:rsidP="00B446B6">
            <w:pPr>
              <w:pStyle w:val="TAC"/>
            </w:pPr>
            <w:r w:rsidRPr="00131AE7">
              <w:t>y</w:t>
            </w:r>
          </w:p>
          <w:p w14:paraId="68AF931E" w14:textId="77777777" w:rsidR="00D23EBF" w:rsidRPr="00131AE7" w:rsidRDefault="00D23EBF" w:rsidP="00B446B6">
            <w:pPr>
              <w:pStyle w:val="TAC"/>
            </w:pPr>
            <w:r w:rsidRPr="00131AE7">
              <w:t>E</w:t>
            </w:r>
          </w:p>
          <w:p w14:paraId="32ABC9A1" w14:textId="77777777" w:rsidR="00D23EBF" w:rsidRPr="00131AE7" w:rsidRDefault="00D23EBF" w:rsidP="00B446B6">
            <w:pPr>
              <w:pStyle w:val="TAC"/>
            </w:pPr>
            <w:r w:rsidRPr="00131AE7">
              <w:t>l</w:t>
            </w:r>
          </w:p>
          <w:p w14:paraId="0362F644" w14:textId="77777777" w:rsidR="00D23EBF" w:rsidRPr="00131AE7" w:rsidRDefault="00D23EBF" w:rsidP="00B446B6">
            <w:pPr>
              <w:pStyle w:val="TAC"/>
            </w:pPr>
            <w:r w:rsidRPr="00131AE7">
              <w:t>e</w:t>
            </w:r>
          </w:p>
          <w:p w14:paraId="068E3AD7" w14:textId="77777777" w:rsidR="00D23EBF" w:rsidRPr="00131AE7" w:rsidRDefault="00D23EBF" w:rsidP="00B446B6">
            <w:pPr>
              <w:pStyle w:val="TAC"/>
            </w:pPr>
            <w:r w:rsidRPr="00131AE7">
              <w:t>m</w:t>
            </w:r>
          </w:p>
          <w:p w14:paraId="1973FD0F" w14:textId="77777777" w:rsidR="00D23EBF" w:rsidRPr="00131AE7" w:rsidRDefault="00D23EBF" w:rsidP="00B446B6">
            <w:pPr>
              <w:pStyle w:val="TAC"/>
            </w:pPr>
            <w:r w:rsidRPr="00131AE7">
              <w:t>e</w:t>
            </w:r>
          </w:p>
          <w:p w14:paraId="11BFEFB6" w14:textId="77777777" w:rsidR="00D23EBF" w:rsidRPr="00131AE7" w:rsidRDefault="00D23EBF" w:rsidP="00B446B6">
            <w:pPr>
              <w:pStyle w:val="TAC"/>
            </w:pPr>
            <w:r w:rsidRPr="00131AE7">
              <w:t>n</w:t>
            </w:r>
          </w:p>
          <w:p w14:paraId="0B5BC2A2" w14:textId="77777777" w:rsidR="00D23EBF" w:rsidRPr="00131AE7" w:rsidRDefault="00D23EBF" w:rsidP="00B446B6">
            <w:pPr>
              <w:pStyle w:val="TAC"/>
            </w:pPr>
            <w:r w:rsidRPr="00131AE7">
              <w:t>t</w:t>
            </w:r>
          </w:p>
          <w:p w14:paraId="5A466617" w14:textId="77777777" w:rsidR="00D23EBF" w:rsidRPr="00131AE7" w:rsidRDefault="00D23EBF" w:rsidP="00B446B6">
            <w:pPr>
              <w:pStyle w:val="TAC"/>
            </w:pPr>
            <w:r w:rsidRPr="00131AE7">
              <w:t>s</w:t>
            </w:r>
          </w:p>
          <w:p w14:paraId="59C764C2" w14:textId="77777777" w:rsidR="00D23EBF" w:rsidRPr="00131AE7" w:rsidRDefault="00D23EBF" w:rsidP="00B446B6">
            <w:pPr>
              <w:pStyle w:val="TAC"/>
            </w:pPr>
            <w:r w:rsidRPr="00131AE7">
              <w:t>O</w:t>
            </w:r>
          </w:p>
          <w:p w14:paraId="51714F9A" w14:textId="77777777" w:rsidR="00D23EBF" w:rsidRPr="00131AE7" w:rsidRDefault="00D23EBF" w:rsidP="00B446B6">
            <w:pPr>
              <w:pStyle w:val="TAC"/>
            </w:pPr>
            <w:r w:rsidRPr="00131AE7">
              <w:t>r</w:t>
            </w:r>
          </w:p>
          <w:p w14:paraId="03079AB8" w14:textId="77777777" w:rsidR="00D23EBF" w:rsidRPr="00131AE7" w:rsidRDefault="00D23EBF" w:rsidP="00B446B6">
            <w:pPr>
              <w:pStyle w:val="TAC"/>
            </w:pPr>
            <w:r w:rsidRPr="00131AE7">
              <w:t>N</w:t>
            </w:r>
          </w:p>
          <w:p w14:paraId="55C73B2A" w14:textId="77777777" w:rsidR="00D23EBF" w:rsidRPr="00131AE7" w:rsidRDefault="00D23EBF" w:rsidP="00B446B6">
            <w:pPr>
              <w:pStyle w:val="TAC"/>
            </w:pPr>
            <w:r w:rsidRPr="00131AE7">
              <w:t>o</w:t>
            </w:r>
          </w:p>
          <w:p w14:paraId="5735AE8C" w14:textId="77777777" w:rsidR="00D23EBF" w:rsidRPr="00131AE7" w:rsidRDefault="00D23EBF" w:rsidP="00B446B6">
            <w:pPr>
              <w:pStyle w:val="TAC"/>
            </w:pPr>
            <w:r w:rsidRPr="00131AE7">
              <w:t>n</w:t>
            </w:r>
          </w:p>
          <w:p w14:paraId="41761E1B" w14:textId="77777777" w:rsidR="00D23EBF" w:rsidRPr="00131AE7" w:rsidRDefault="00D23EBF" w:rsidP="00B446B6">
            <w:pPr>
              <w:pStyle w:val="TAC"/>
            </w:pPr>
            <w:r w:rsidRPr="00131AE7">
              <w:t>e</w:t>
            </w:r>
          </w:p>
          <w:p w14:paraId="6B6DC534" w14:textId="77777777" w:rsidR="00D23EBF" w:rsidRPr="00131AE7" w:rsidRDefault="00D23EBF" w:rsidP="00B446B6">
            <w:pPr>
              <w:pStyle w:val="TAC"/>
            </w:pPr>
            <w:r w:rsidRPr="00131AE7">
              <w:t>(*)</w:t>
            </w:r>
          </w:p>
        </w:tc>
        <w:tc>
          <w:tcPr>
            <w:tcW w:w="574" w:type="dxa"/>
            <w:tcBorders>
              <w:top w:val="single" w:sz="4" w:space="0" w:color="auto"/>
              <w:left w:val="single" w:sz="4" w:space="0" w:color="auto"/>
              <w:bottom w:val="single" w:sz="4" w:space="0" w:color="auto"/>
              <w:right w:val="single" w:sz="4" w:space="0" w:color="auto"/>
            </w:tcBorders>
          </w:tcPr>
          <w:p w14:paraId="6D333C19" w14:textId="77777777" w:rsidR="00D23EBF" w:rsidRPr="00131AE7" w:rsidRDefault="00D23EBF" w:rsidP="00B446B6">
            <w:pPr>
              <w:pStyle w:val="TAC"/>
            </w:pPr>
            <w:r w:rsidRPr="00131AE7">
              <w:t>P</w:t>
            </w:r>
          </w:p>
          <w:p w14:paraId="61956D9C" w14:textId="77777777" w:rsidR="00D23EBF" w:rsidRPr="00131AE7" w:rsidRDefault="00D23EBF" w:rsidP="00B446B6">
            <w:pPr>
              <w:pStyle w:val="TAC"/>
            </w:pPr>
            <w:r w:rsidRPr="00131AE7">
              <w:t>e</w:t>
            </w:r>
          </w:p>
          <w:p w14:paraId="3C9AF47B" w14:textId="77777777" w:rsidR="00D23EBF" w:rsidRPr="00131AE7" w:rsidRDefault="00D23EBF" w:rsidP="00B446B6">
            <w:pPr>
              <w:pStyle w:val="TAC"/>
            </w:pPr>
            <w:r w:rsidRPr="00131AE7">
              <w:t>r</w:t>
            </w:r>
          </w:p>
          <w:p w14:paraId="1FA1E15C" w14:textId="77777777" w:rsidR="00D23EBF" w:rsidRPr="00131AE7" w:rsidRDefault="00D23EBF" w:rsidP="00B446B6">
            <w:pPr>
              <w:pStyle w:val="TAC"/>
            </w:pPr>
            <w:r w:rsidRPr="00131AE7">
              <w:t>m</w:t>
            </w:r>
          </w:p>
          <w:p w14:paraId="204F55A0" w14:textId="77777777" w:rsidR="00D23EBF" w:rsidRPr="00131AE7" w:rsidRDefault="00D23EBF" w:rsidP="00B446B6">
            <w:pPr>
              <w:pStyle w:val="TAC"/>
            </w:pPr>
            <w:r w:rsidRPr="00131AE7">
              <w:t>u</w:t>
            </w:r>
          </w:p>
          <w:p w14:paraId="1E948E61" w14:textId="77777777" w:rsidR="00D23EBF" w:rsidRPr="00131AE7" w:rsidRDefault="00D23EBF" w:rsidP="00B446B6">
            <w:pPr>
              <w:pStyle w:val="TAC"/>
            </w:pPr>
            <w:r w:rsidRPr="00131AE7">
              <w:t>t</w:t>
            </w:r>
          </w:p>
          <w:p w14:paraId="4426DC01" w14:textId="77777777" w:rsidR="00D23EBF" w:rsidRPr="00131AE7" w:rsidRDefault="00D23EBF" w:rsidP="00B446B6">
            <w:pPr>
              <w:pStyle w:val="TAC"/>
            </w:pPr>
            <w:r w:rsidRPr="00131AE7">
              <w:t>a</w:t>
            </w:r>
          </w:p>
          <w:p w14:paraId="21D2F81E" w14:textId="77777777" w:rsidR="00D23EBF" w:rsidRPr="00131AE7" w:rsidRDefault="00D23EBF" w:rsidP="00B446B6">
            <w:pPr>
              <w:pStyle w:val="TAC"/>
            </w:pPr>
            <w:r w:rsidRPr="00131AE7">
              <w:t>t</w:t>
            </w:r>
          </w:p>
          <w:p w14:paraId="35856400" w14:textId="77777777" w:rsidR="00D23EBF" w:rsidRPr="00131AE7" w:rsidRDefault="00D23EBF" w:rsidP="00B446B6">
            <w:pPr>
              <w:pStyle w:val="TAC"/>
            </w:pPr>
            <w:r w:rsidRPr="00131AE7">
              <w:t>i</w:t>
            </w:r>
          </w:p>
          <w:p w14:paraId="595A2A51" w14:textId="77777777" w:rsidR="00D23EBF" w:rsidRPr="00131AE7" w:rsidRDefault="00D23EBF" w:rsidP="00B446B6">
            <w:pPr>
              <w:pStyle w:val="TAC"/>
            </w:pPr>
            <w:r w:rsidRPr="00131AE7">
              <w:t>o</w:t>
            </w:r>
          </w:p>
          <w:p w14:paraId="731648DA" w14:textId="77777777" w:rsidR="00D23EBF" w:rsidRPr="00131AE7" w:rsidRDefault="00D23EBF" w:rsidP="00B446B6">
            <w:pPr>
              <w:pStyle w:val="TAC"/>
            </w:pPr>
            <w:r w:rsidRPr="00131AE7">
              <w:t>n</w:t>
            </w:r>
          </w:p>
          <w:p w14:paraId="38F5D4D2" w14:textId="77777777" w:rsidR="00D23EBF" w:rsidRPr="00131AE7" w:rsidRDefault="00D23EBF" w:rsidP="00B446B6">
            <w:pPr>
              <w:pStyle w:val="TAC"/>
            </w:pPr>
          </w:p>
        </w:tc>
        <w:tc>
          <w:tcPr>
            <w:tcW w:w="566" w:type="dxa"/>
            <w:tcBorders>
              <w:top w:val="single" w:sz="4" w:space="0" w:color="auto"/>
              <w:left w:val="single" w:sz="4" w:space="0" w:color="auto"/>
              <w:bottom w:val="single" w:sz="4" w:space="0" w:color="auto"/>
              <w:right w:val="single" w:sz="4" w:space="0" w:color="auto"/>
            </w:tcBorders>
          </w:tcPr>
          <w:p w14:paraId="49F25F6B" w14:textId="77777777" w:rsidR="00D23EBF" w:rsidRPr="00131AE7" w:rsidRDefault="00D23EBF" w:rsidP="00B446B6">
            <w:pPr>
              <w:pStyle w:val="TAC"/>
            </w:pPr>
            <w:r w:rsidRPr="00131AE7">
              <w:t>L</w:t>
            </w:r>
          </w:p>
          <w:p w14:paraId="7243719F" w14:textId="77777777" w:rsidR="00D23EBF" w:rsidRPr="00131AE7" w:rsidRDefault="00D23EBF" w:rsidP="00B446B6">
            <w:pPr>
              <w:pStyle w:val="TAC"/>
            </w:pPr>
            <w:r w:rsidRPr="00131AE7">
              <w:t>e</w:t>
            </w:r>
          </w:p>
          <w:p w14:paraId="206AD43A" w14:textId="77777777" w:rsidR="00D23EBF" w:rsidRPr="00131AE7" w:rsidRDefault="00D23EBF" w:rsidP="00B446B6">
            <w:pPr>
              <w:pStyle w:val="TAC"/>
            </w:pPr>
            <w:r w:rsidRPr="00131AE7">
              <w:t>n</w:t>
            </w:r>
          </w:p>
          <w:p w14:paraId="3D5C8B77" w14:textId="77777777" w:rsidR="00D23EBF" w:rsidRPr="00131AE7" w:rsidRDefault="00D23EBF" w:rsidP="00B446B6">
            <w:pPr>
              <w:pStyle w:val="TAC"/>
            </w:pPr>
            <w:r w:rsidRPr="00131AE7">
              <w:t>g</w:t>
            </w:r>
          </w:p>
          <w:p w14:paraId="225F1844" w14:textId="77777777" w:rsidR="00D23EBF" w:rsidRPr="00131AE7" w:rsidRDefault="00D23EBF" w:rsidP="00B446B6">
            <w:pPr>
              <w:pStyle w:val="TAC"/>
            </w:pPr>
            <w:r w:rsidRPr="00131AE7">
              <w:t>t</w:t>
            </w:r>
          </w:p>
          <w:p w14:paraId="3532BFD9" w14:textId="77777777" w:rsidR="00D23EBF" w:rsidRPr="00131AE7" w:rsidRDefault="00D23EBF" w:rsidP="00B446B6">
            <w:pPr>
              <w:pStyle w:val="TAC"/>
            </w:pPr>
            <w:r w:rsidRPr="00131AE7">
              <w:t>h</w:t>
            </w:r>
          </w:p>
          <w:p w14:paraId="76F6A4D2" w14:textId="77777777" w:rsidR="00D23EBF" w:rsidRPr="00131AE7" w:rsidRDefault="00D23EBF" w:rsidP="00B446B6">
            <w:pPr>
              <w:pStyle w:val="TAC"/>
            </w:pPr>
            <w:r w:rsidRPr="00131AE7">
              <w:t>R</w:t>
            </w:r>
          </w:p>
          <w:p w14:paraId="6F1E06F2" w14:textId="77777777" w:rsidR="00D23EBF" w:rsidRPr="00131AE7" w:rsidRDefault="00D23EBF" w:rsidP="00B446B6">
            <w:pPr>
              <w:pStyle w:val="TAC"/>
            </w:pPr>
            <w:r w:rsidRPr="00131AE7">
              <w:t>e</w:t>
            </w:r>
          </w:p>
          <w:p w14:paraId="6DFD5916" w14:textId="77777777" w:rsidR="00D23EBF" w:rsidRPr="00131AE7" w:rsidRDefault="00D23EBF" w:rsidP="00B446B6">
            <w:pPr>
              <w:pStyle w:val="TAC"/>
            </w:pPr>
            <w:r w:rsidRPr="00131AE7">
              <w:t>s</w:t>
            </w:r>
          </w:p>
          <w:p w14:paraId="2B4FA5D7" w14:textId="77777777" w:rsidR="00D23EBF" w:rsidRPr="00131AE7" w:rsidRDefault="00D23EBF" w:rsidP="00B446B6">
            <w:pPr>
              <w:pStyle w:val="TAC"/>
            </w:pPr>
            <w:r w:rsidRPr="00131AE7">
              <w:t>t</w:t>
            </w:r>
          </w:p>
          <w:p w14:paraId="299A04E5" w14:textId="77777777" w:rsidR="00D23EBF" w:rsidRPr="00131AE7" w:rsidRDefault="00D23EBF" w:rsidP="00B446B6">
            <w:pPr>
              <w:pStyle w:val="TAC"/>
            </w:pPr>
            <w:r w:rsidRPr="00131AE7">
              <w:t>r</w:t>
            </w:r>
          </w:p>
          <w:p w14:paraId="14BA8C3A" w14:textId="77777777" w:rsidR="00D23EBF" w:rsidRPr="00131AE7" w:rsidRDefault="00D23EBF" w:rsidP="00B446B6">
            <w:pPr>
              <w:pStyle w:val="TAC"/>
            </w:pPr>
            <w:r w:rsidRPr="00131AE7">
              <w:t>i</w:t>
            </w:r>
          </w:p>
          <w:p w14:paraId="53A2480A" w14:textId="77777777" w:rsidR="00D23EBF" w:rsidRPr="00131AE7" w:rsidRDefault="00D23EBF" w:rsidP="00B446B6">
            <w:pPr>
              <w:pStyle w:val="TAC"/>
            </w:pPr>
            <w:r w:rsidRPr="00131AE7">
              <w:t>c</w:t>
            </w:r>
          </w:p>
          <w:p w14:paraId="13B27F9A" w14:textId="77777777" w:rsidR="00D23EBF" w:rsidRPr="00131AE7" w:rsidRDefault="00D23EBF" w:rsidP="00B446B6">
            <w:pPr>
              <w:pStyle w:val="TAC"/>
            </w:pPr>
            <w:r w:rsidRPr="00131AE7">
              <w:t>t</w:t>
            </w:r>
          </w:p>
          <w:p w14:paraId="41D5F3DD" w14:textId="77777777" w:rsidR="00D23EBF" w:rsidRPr="00131AE7" w:rsidRDefault="00D23EBF" w:rsidP="00B446B6">
            <w:pPr>
              <w:pStyle w:val="TAC"/>
            </w:pPr>
            <w:r w:rsidRPr="00131AE7">
              <w:t>i</w:t>
            </w:r>
          </w:p>
          <w:p w14:paraId="47F9329C" w14:textId="77777777" w:rsidR="00D23EBF" w:rsidRPr="00131AE7" w:rsidRDefault="00D23EBF" w:rsidP="00B446B6">
            <w:pPr>
              <w:pStyle w:val="TAC"/>
            </w:pPr>
            <w:r w:rsidRPr="00131AE7">
              <w:t>o</w:t>
            </w:r>
          </w:p>
          <w:p w14:paraId="3E1775E5" w14:textId="77777777" w:rsidR="00D23EBF" w:rsidRPr="00131AE7" w:rsidRDefault="00D23EBF" w:rsidP="00B446B6">
            <w:pPr>
              <w:pStyle w:val="TAC"/>
            </w:pPr>
            <w:r w:rsidRPr="00131AE7">
              <w:t>n</w:t>
            </w:r>
          </w:p>
        </w:tc>
        <w:tc>
          <w:tcPr>
            <w:tcW w:w="571" w:type="dxa"/>
            <w:gridSpan w:val="2"/>
            <w:tcBorders>
              <w:top w:val="single" w:sz="4" w:space="0" w:color="auto"/>
              <w:left w:val="single" w:sz="4" w:space="0" w:color="auto"/>
              <w:bottom w:val="single" w:sz="4" w:space="0" w:color="auto"/>
              <w:right w:val="single" w:sz="4" w:space="0" w:color="auto"/>
            </w:tcBorders>
          </w:tcPr>
          <w:p w14:paraId="2512A943" w14:textId="77777777" w:rsidR="00D23EBF" w:rsidRPr="00131AE7" w:rsidRDefault="00D23EBF" w:rsidP="00B446B6">
            <w:pPr>
              <w:pStyle w:val="TAC"/>
            </w:pPr>
            <w:r w:rsidRPr="00131AE7">
              <w:t>I</w:t>
            </w:r>
          </w:p>
          <w:p w14:paraId="57F4255D" w14:textId="77777777" w:rsidR="00D23EBF" w:rsidRPr="00131AE7" w:rsidRDefault="00D23EBF" w:rsidP="00B446B6">
            <w:pPr>
              <w:pStyle w:val="TAC"/>
            </w:pPr>
            <w:r w:rsidRPr="00131AE7">
              <w:t>f</w:t>
            </w:r>
          </w:p>
          <w:p w14:paraId="4C4A3933" w14:textId="77777777" w:rsidR="00D23EBF" w:rsidRPr="00131AE7" w:rsidRDefault="00D23EBF" w:rsidP="00B446B6">
            <w:pPr>
              <w:pStyle w:val="TAC"/>
            </w:pPr>
            <w:r w:rsidRPr="00131AE7">
              <w:t>P</w:t>
            </w:r>
          </w:p>
          <w:p w14:paraId="56814041" w14:textId="77777777" w:rsidR="00D23EBF" w:rsidRPr="00131AE7" w:rsidRDefault="00D23EBF" w:rsidP="00B446B6">
            <w:pPr>
              <w:pStyle w:val="TAC"/>
            </w:pPr>
            <w:r w:rsidRPr="00131AE7">
              <w:t>r</w:t>
            </w:r>
          </w:p>
          <w:p w14:paraId="378AD894" w14:textId="77777777" w:rsidR="00D23EBF" w:rsidRPr="00131AE7" w:rsidRDefault="00D23EBF" w:rsidP="00B446B6">
            <w:pPr>
              <w:pStyle w:val="TAC"/>
            </w:pPr>
            <w:r w:rsidRPr="00131AE7">
              <w:t>e</w:t>
            </w:r>
          </w:p>
          <w:p w14:paraId="64A36CDF" w14:textId="77777777" w:rsidR="00D23EBF" w:rsidRPr="00131AE7" w:rsidRDefault="00D23EBF" w:rsidP="00B446B6">
            <w:pPr>
              <w:pStyle w:val="TAC"/>
            </w:pPr>
            <w:r w:rsidRPr="00131AE7">
              <w:t>s</w:t>
            </w:r>
          </w:p>
          <w:p w14:paraId="6C948F4F" w14:textId="77777777" w:rsidR="00D23EBF" w:rsidRPr="00131AE7" w:rsidRDefault="00D23EBF" w:rsidP="00B446B6">
            <w:pPr>
              <w:pStyle w:val="TAC"/>
            </w:pPr>
            <w:r w:rsidRPr="00131AE7">
              <w:t>e</w:t>
            </w:r>
          </w:p>
          <w:p w14:paraId="1A4AC3E9" w14:textId="77777777" w:rsidR="00D23EBF" w:rsidRPr="00131AE7" w:rsidRDefault="00D23EBF" w:rsidP="00B446B6">
            <w:pPr>
              <w:pStyle w:val="TAC"/>
            </w:pPr>
            <w:r w:rsidRPr="00131AE7">
              <w:t>n</w:t>
            </w:r>
          </w:p>
          <w:p w14:paraId="414A7F03" w14:textId="77777777" w:rsidR="00D23EBF" w:rsidRPr="00131AE7" w:rsidRDefault="00D23EBF" w:rsidP="00B446B6">
            <w:pPr>
              <w:pStyle w:val="TAC"/>
            </w:pPr>
            <w:r w:rsidRPr="00131AE7">
              <w:t>t</w:t>
            </w:r>
          </w:p>
        </w:tc>
      </w:tr>
      <w:tr w:rsidR="00D23EBF" w:rsidRPr="00131AE7" w14:paraId="0C52C26D" w14:textId="77777777" w:rsidTr="00CB17B0">
        <w:trPr>
          <w:cantSplit/>
          <w:tblHeader/>
          <w:jc w:val="center"/>
        </w:trPr>
        <w:tc>
          <w:tcPr>
            <w:tcW w:w="1843" w:type="dxa"/>
            <w:tcBorders>
              <w:top w:val="single" w:sz="4" w:space="0" w:color="auto"/>
              <w:left w:val="single" w:sz="4" w:space="0" w:color="auto"/>
              <w:bottom w:val="single" w:sz="4" w:space="0" w:color="auto"/>
              <w:right w:val="single" w:sz="4" w:space="0" w:color="auto"/>
            </w:tcBorders>
          </w:tcPr>
          <w:p w14:paraId="6B31FEC7" w14:textId="77777777" w:rsidR="00D23EBF" w:rsidRPr="00131AE7" w:rsidRDefault="00D23EBF" w:rsidP="00B446B6">
            <w:pPr>
              <w:pStyle w:val="TAL"/>
              <w:rPr>
                <w:b/>
                <w:color w:val="000000"/>
                <w:sz w:val="16"/>
              </w:rPr>
            </w:pPr>
            <w:r w:rsidRPr="00131AE7">
              <w:rPr>
                <w:b/>
                <w:color w:val="000000"/>
                <w:sz w:val="16"/>
              </w:rPr>
              <w:t>objid</w:t>
            </w:r>
          </w:p>
        </w:tc>
        <w:tc>
          <w:tcPr>
            <w:tcW w:w="574" w:type="dxa"/>
            <w:gridSpan w:val="2"/>
            <w:tcBorders>
              <w:top w:val="single" w:sz="4" w:space="0" w:color="auto"/>
              <w:left w:val="single" w:sz="4" w:space="0" w:color="auto"/>
              <w:bottom w:val="single" w:sz="4" w:space="0" w:color="auto"/>
              <w:right w:val="single" w:sz="4" w:space="0" w:color="auto"/>
            </w:tcBorders>
          </w:tcPr>
          <w:p w14:paraId="780817F8" w14:textId="77777777" w:rsidR="00D23EBF" w:rsidRPr="00131AE7" w:rsidRDefault="00D23EBF" w:rsidP="00B446B6">
            <w:pPr>
              <w:pStyle w:val="TAC"/>
              <w:rPr>
                <w:color w:val="000000"/>
              </w:rPr>
            </w:pPr>
            <w:r w:rsidRPr="00131AE7">
              <w:rPr>
                <w:color w:val="000000"/>
              </w:rPr>
              <w:t>Yes</w:t>
            </w:r>
          </w:p>
        </w:tc>
        <w:tc>
          <w:tcPr>
            <w:tcW w:w="562" w:type="dxa"/>
            <w:tcBorders>
              <w:top w:val="single" w:sz="4" w:space="0" w:color="auto"/>
              <w:left w:val="single" w:sz="4" w:space="0" w:color="auto"/>
              <w:bottom w:val="single" w:sz="4" w:space="0" w:color="auto"/>
              <w:right w:val="single" w:sz="4" w:space="0" w:color="auto"/>
            </w:tcBorders>
          </w:tcPr>
          <w:p w14:paraId="698C72B6" w14:textId="77777777" w:rsidR="00744B52" w:rsidRPr="00131AE7" w:rsidRDefault="00D23EBF" w:rsidP="00B446B6">
            <w:pPr>
              <w:pStyle w:val="TAC"/>
              <w:rPr>
                <w:color w:val="000000"/>
              </w:rPr>
            </w:pPr>
            <w:r w:rsidRPr="00131AE7">
              <w:rPr>
                <w:color w:val="000000"/>
              </w:rPr>
              <w:t>Yes</w:t>
            </w:r>
          </w:p>
          <w:p w14:paraId="4C19A66E" w14:textId="77777777" w:rsidR="00D23EBF" w:rsidRPr="00131AE7" w:rsidRDefault="00090595" w:rsidP="00B446B6">
            <w:pPr>
              <w:pStyle w:val="TAC"/>
              <w:rPr>
                <w:color w:val="000000"/>
              </w:rPr>
            </w:pPr>
            <w:r w:rsidRPr="00131AE7">
              <w:rPr>
                <w:color w:val="000000"/>
              </w:rPr>
              <w:t>(see note</w:t>
            </w:r>
            <w:r w:rsidR="00744B52" w:rsidRPr="00131AE7">
              <w:rPr>
                <w:color w:val="000000"/>
              </w:rPr>
              <w:t>)</w:t>
            </w:r>
          </w:p>
        </w:tc>
        <w:tc>
          <w:tcPr>
            <w:tcW w:w="495" w:type="dxa"/>
            <w:tcBorders>
              <w:top w:val="single" w:sz="4" w:space="0" w:color="auto"/>
              <w:left w:val="single" w:sz="4" w:space="0" w:color="auto"/>
              <w:bottom w:val="single" w:sz="4" w:space="0" w:color="auto"/>
              <w:right w:val="single" w:sz="4" w:space="0" w:color="auto"/>
            </w:tcBorders>
          </w:tcPr>
          <w:p w14:paraId="0F129C89" w14:textId="77777777" w:rsidR="00D23EBF" w:rsidRPr="00131AE7" w:rsidRDefault="00D23EBF" w:rsidP="00B446B6">
            <w:pPr>
              <w:pStyle w:val="TAC"/>
              <w:rPr>
                <w:color w:val="000000"/>
              </w:rPr>
            </w:pPr>
            <w:r w:rsidRPr="00131AE7">
              <w:rPr>
                <w:color w:val="000000"/>
              </w:rPr>
              <w:t>Yes</w:t>
            </w:r>
          </w:p>
        </w:tc>
        <w:tc>
          <w:tcPr>
            <w:tcW w:w="496" w:type="dxa"/>
            <w:tcBorders>
              <w:top w:val="single" w:sz="4" w:space="0" w:color="auto"/>
              <w:left w:val="single" w:sz="4" w:space="0" w:color="auto"/>
              <w:bottom w:val="single" w:sz="4" w:space="0" w:color="auto"/>
              <w:right w:val="single" w:sz="4" w:space="0" w:color="auto"/>
            </w:tcBorders>
          </w:tcPr>
          <w:p w14:paraId="580BEDB0" w14:textId="77777777" w:rsidR="00D23EBF" w:rsidRPr="00131AE7" w:rsidRDefault="00D23EBF" w:rsidP="00B446B6">
            <w:pPr>
              <w:pStyle w:val="TAC"/>
              <w:rPr>
                <w:color w:val="000000"/>
              </w:rPr>
            </w:pPr>
            <w:r w:rsidRPr="00131AE7">
              <w:rPr>
                <w:color w:val="000000"/>
              </w:rPr>
              <w:t>Yes</w:t>
            </w:r>
          </w:p>
        </w:tc>
        <w:tc>
          <w:tcPr>
            <w:tcW w:w="495" w:type="dxa"/>
            <w:tcBorders>
              <w:top w:val="single" w:sz="4" w:space="0" w:color="auto"/>
              <w:left w:val="single" w:sz="4" w:space="0" w:color="auto"/>
              <w:bottom w:val="single" w:sz="4" w:space="0" w:color="auto"/>
              <w:right w:val="single" w:sz="4" w:space="0" w:color="auto"/>
            </w:tcBorders>
          </w:tcPr>
          <w:p w14:paraId="5CAA626F" w14:textId="77777777" w:rsidR="00D23EBF" w:rsidRPr="00131AE7" w:rsidRDefault="00D23EBF" w:rsidP="00B446B6">
            <w:pPr>
              <w:pStyle w:val="TAC"/>
              <w:rPr>
                <w:color w:val="000000"/>
              </w:rPr>
            </w:pPr>
            <w:r w:rsidRPr="00131AE7">
              <w:rPr>
                <w:color w:val="000000"/>
              </w:rPr>
              <w:t>Yes</w:t>
            </w:r>
          </w:p>
        </w:tc>
        <w:tc>
          <w:tcPr>
            <w:tcW w:w="496" w:type="dxa"/>
            <w:tcBorders>
              <w:top w:val="single" w:sz="4" w:space="0" w:color="auto"/>
              <w:left w:val="single" w:sz="4" w:space="0" w:color="auto"/>
              <w:bottom w:val="single" w:sz="4" w:space="0" w:color="auto"/>
              <w:right w:val="single" w:sz="4" w:space="0" w:color="auto"/>
            </w:tcBorders>
          </w:tcPr>
          <w:p w14:paraId="0F8F32F0" w14:textId="77777777" w:rsidR="00D23EBF" w:rsidRPr="00131AE7" w:rsidRDefault="00D23EBF" w:rsidP="009370E2">
            <w:pPr>
              <w:pStyle w:val="TAC"/>
              <w:rPr>
                <w:color w:val="000000"/>
              </w:rPr>
            </w:pPr>
            <w:r w:rsidRPr="00131AE7">
              <w:rPr>
                <w:color w:val="000000"/>
              </w:rPr>
              <w:t>Yes</w:t>
            </w:r>
            <w:r w:rsidR="009370E2" w:rsidRPr="00131AE7">
              <w:rPr>
                <w:color w:val="000000"/>
              </w:rPr>
              <w:t xml:space="preserve"> (see note)</w:t>
            </w:r>
          </w:p>
        </w:tc>
        <w:tc>
          <w:tcPr>
            <w:tcW w:w="495" w:type="dxa"/>
            <w:tcBorders>
              <w:top w:val="single" w:sz="4" w:space="0" w:color="auto"/>
              <w:left w:val="single" w:sz="4" w:space="0" w:color="auto"/>
              <w:bottom w:val="single" w:sz="4" w:space="0" w:color="auto"/>
              <w:right w:val="single" w:sz="4" w:space="0" w:color="auto"/>
            </w:tcBorders>
            <w:shd w:val="clear" w:color="auto" w:fill="auto"/>
          </w:tcPr>
          <w:p w14:paraId="03A1E946" w14:textId="77777777" w:rsidR="00D23EBF" w:rsidRPr="00131AE7" w:rsidRDefault="00D23EBF" w:rsidP="00B446B6">
            <w:pPr>
              <w:pStyle w:val="TAC"/>
              <w:rPr>
                <w:color w:val="000000"/>
              </w:rPr>
            </w:pPr>
            <w:r w:rsidRPr="00131AE7">
              <w:rPr>
                <w:color w:val="000000"/>
              </w:rPr>
              <w:t>Yes</w:t>
            </w:r>
          </w:p>
        </w:tc>
        <w:tc>
          <w:tcPr>
            <w:tcW w:w="496" w:type="dxa"/>
            <w:tcBorders>
              <w:top w:val="single" w:sz="4" w:space="0" w:color="auto"/>
              <w:left w:val="single" w:sz="4" w:space="0" w:color="auto"/>
              <w:bottom w:val="single" w:sz="4" w:space="0" w:color="auto"/>
              <w:right w:val="single" w:sz="4" w:space="0" w:color="auto"/>
            </w:tcBorders>
          </w:tcPr>
          <w:p w14:paraId="757ECBDD" w14:textId="77777777" w:rsidR="00D23EBF" w:rsidRPr="00131AE7" w:rsidRDefault="00D23EBF" w:rsidP="00B446B6">
            <w:pPr>
              <w:pStyle w:val="TAC"/>
              <w:rPr>
                <w:color w:val="000000"/>
              </w:rPr>
            </w:pPr>
          </w:p>
        </w:tc>
        <w:tc>
          <w:tcPr>
            <w:tcW w:w="495" w:type="dxa"/>
            <w:tcBorders>
              <w:top w:val="single" w:sz="4" w:space="0" w:color="auto"/>
              <w:left w:val="single" w:sz="4" w:space="0" w:color="auto"/>
              <w:bottom w:val="single" w:sz="4" w:space="0" w:color="auto"/>
              <w:right w:val="single" w:sz="4" w:space="0" w:color="auto"/>
            </w:tcBorders>
          </w:tcPr>
          <w:p w14:paraId="1C5FC849" w14:textId="77777777" w:rsidR="00D23EBF" w:rsidRPr="00131AE7" w:rsidRDefault="00D23EBF" w:rsidP="00B446B6">
            <w:pPr>
              <w:pStyle w:val="TAC"/>
              <w:rPr>
                <w:color w:val="000000"/>
              </w:rPr>
            </w:pPr>
          </w:p>
        </w:tc>
        <w:tc>
          <w:tcPr>
            <w:tcW w:w="496" w:type="dxa"/>
            <w:tcBorders>
              <w:top w:val="single" w:sz="4" w:space="0" w:color="auto"/>
              <w:left w:val="single" w:sz="4" w:space="0" w:color="auto"/>
              <w:bottom w:val="single" w:sz="4" w:space="0" w:color="auto"/>
              <w:right w:val="single" w:sz="4" w:space="0" w:color="auto"/>
            </w:tcBorders>
          </w:tcPr>
          <w:p w14:paraId="21935AAF" w14:textId="77777777" w:rsidR="00D23EBF" w:rsidRPr="00131AE7" w:rsidRDefault="00D23EBF" w:rsidP="00B446B6">
            <w:pPr>
              <w:pStyle w:val="TAC"/>
              <w:rPr>
                <w:color w:val="00000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14:paraId="2D0AADF6" w14:textId="77777777" w:rsidR="00D23EBF" w:rsidRPr="00131AE7" w:rsidRDefault="00D23EBF" w:rsidP="00B446B6">
            <w:pPr>
              <w:pStyle w:val="TAC"/>
              <w:rPr>
                <w:color w:val="000000"/>
              </w:rPr>
            </w:pPr>
            <w:r w:rsidRPr="00131AE7">
              <w:rPr>
                <w:color w:val="000000"/>
              </w:rPr>
              <w:t>Yes</w:t>
            </w:r>
          </w:p>
        </w:tc>
        <w:tc>
          <w:tcPr>
            <w:tcW w:w="566" w:type="dxa"/>
            <w:tcBorders>
              <w:top w:val="single" w:sz="4" w:space="0" w:color="auto"/>
              <w:left w:val="single" w:sz="4" w:space="0" w:color="auto"/>
              <w:bottom w:val="single" w:sz="4" w:space="0" w:color="auto"/>
              <w:right w:val="single" w:sz="4" w:space="0" w:color="auto"/>
            </w:tcBorders>
            <w:shd w:val="clear" w:color="auto" w:fill="auto"/>
          </w:tcPr>
          <w:p w14:paraId="0DC08DA9" w14:textId="77777777" w:rsidR="00D23EBF" w:rsidRPr="00131AE7" w:rsidRDefault="00D23EBF" w:rsidP="00B446B6">
            <w:pPr>
              <w:pStyle w:val="TAC"/>
              <w:rPr>
                <w:color w:val="000000"/>
              </w:rPr>
            </w:pPr>
            <w:r w:rsidRPr="00131AE7">
              <w:rPr>
                <w:color w:val="000000"/>
              </w:rPr>
              <w:t>Yes</w:t>
            </w:r>
          </w:p>
        </w:tc>
        <w:tc>
          <w:tcPr>
            <w:tcW w:w="574" w:type="dxa"/>
            <w:tcBorders>
              <w:top w:val="single" w:sz="4" w:space="0" w:color="auto"/>
              <w:left w:val="single" w:sz="4" w:space="0" w:color="auto"/>
              <w:bottom w:val="single" w:sz="4" w:space="0" w:color="auto"/>
              <w:right w:val="single" w:sz="4" w:space="0" w:color="auto"/>
            </w:tcBorders>
          </w:tcPr>
          <w:p w14:paraId="2F075753" w14:textId="77777777" w:rsidR="00D23EBF" w:rsidRPr="00131AE7" w:rsidRDefault="00D23EBF" w:rsidP="00B446B6">
            <w:pPr>
              <w:pStyle w:val="TAC"/>
              <w:rPr>
                <w:color w:val="00000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14:paraId="47ADD734" w14:textId="77777777" w:rsidR="00D23EBF" w:rsidRPr="00131AE7" w:rsidRDefault="00D23EBF" w:rsidP="00B446B6">
            <w:pPr>
              <w:pStyle w:val="TAC"/>
              <w:rPr>
                <w:color w:val="000000"/>
              </w:rPr>
            </w:pPr>
            <w:r w:rsidRPr="00131AE7">
              <w:rPr>
                <w:color w:val="000000"/>
              </w:rPr>
              <w:t>Yes</w:t>
            </w:r>
          </w:p>
        </w:tc>
        <w:tc>
          <w:tcPr>
            <w:tcW w:w="571" w:type="dxa"/>
            <w:gridSpan w:val="2"/>
            <w:tcBorders>
              <w:top w:val="single" w:sz="4" w:space="0" w:color="auto"/>
              <w:left w:val="single" w:sz="4" w:space="0" w:color="auto"/>
              <w:bottom w:val="single" w:sz="4" w:space="0" w:color="auto"/>
              <w:right w:val="single" w:sz="4" w:space="0" w:color="auto"/>
            </w:tcBorders>
          </w:tcPr>
          <w:p w14:paraId="7325CDBD" w14:textId="77777777" w:rsidR="00D23EBF" w:rsidRPr="00131AE7" w:rsidRDefault="00D23EBF" w:rsidP="009370E2">
            <w:pPr>
              <w:pStyle w:val="TAC"/>
              <w:rPr>
                <w:color w:val="000000"/>
              </w:rPr>
            </w:pPr>
            <w:r w:rsidRPr="00131AE7">
              <w:rPr>
                <w:color w:val="000000"/>
              </w:rPr>
              <w:t>Yes</w:t>
            </w:r>
            <w:r w:rsidR="009370E2" w:rsidRPr="00131AE7">
              <w:rPr>
                <w:color w:val="000000"/>
              </w:rPr>
              <w:t xml:space="preserve"> (see note)</w:t>
            </w:r>
          </w:p>
        </w:tc>
      </w:tr>
      <w:tr w:rsidR="00D23EBF" w:rsidRPr="00131AE7" w14:paraId="4796880A" w14:textId="77777777" w:rsidTr="00CB17B0">
        <w:trPr>
          <w:cantSplit/>
          <w:jc w:val="center"/>
        </w:trPr>
        <w:tc>
          <w:tcPr>
            <w:tcW w:w="9786" w:type="dxa"/>
            <w:gridSpan w:val="18"/>
            <w:tcBorders>
              <w:top w:val="single" w:sz="4" w:space="0" w:color="auto"/>
              <w:left w:val="single" w:sz="4" w:space="0" w:color="auto"/>
              <w:bottom w:val="single" w:sz="4" w:space="0" w:color="auto"/>
              <w:right w:val="single" w:sz="4" w:space="0" w:color="auto"/>
            </w:tcBorders>
          </w:tcPr>
          <w:p w14:paraId="5DF97F53" w14:textId="77777777" w:rsidR="00D23EBF" w:rsidRPr="00131AE7" w:rsidRDefault="00D23EBF" w:rsidP="00B50CC9">
            <w:pPr>
              <w:pStyle w:val="TAN"/>
            </w:pPr>
            <w:r w:rsidRPr="00131AE7">
              <w:t>NOTE:</w:t>
            </w:r>
            <w:r w:rsidRPr="00131AE7">
              <w:tab/>
            </w:r>
            <w:r w:rsidR="00744B52" w:rsidRPr="00131AE7">
              <w:t>Can be assigned to templates, however</w:t>
            </w:r>
            <w:r w:rsidR="00744B52" w:rsidRPr="00131AE7" w:rsidDel="00744B52">
              <w:t xml:space="preserve"> </w:t>
            </w:r>
            <w:r w:rsidR="00744B52" w:rsidRPr="00131AE7">
              <w:t>w</w:t>
            </w:r>
            <w:r w:rsidRPr="00131AE7">
              <w:t>hen used, shall be applied to optional fields of record and set types only (without restriction on the type of that field).</w:t>
            </w:r>
          </w:p>
        </w:tc>
      </w:tr>
    </w:tbl>
    <w:p w14:paraId="74EDCF41" w14:textId="77777777" w:rsidR="00D23EBF" w:rsidRPr="00131AE7" w:rsidRDefault="00D23EBF" w:rsidP="00EE6F27"/>
    <w:p w14:paraId="6234F8D5" w14:textId="61D5A512" w:rsidR="00F47412" w:rsidRPr="00131AE7" w:rsidRDefault="00F47412" w:rsidP="00F47412">
      <w:r w:rsidRPr="00131AE7">
        <w:lastRenderedPageBreak/>
        <w:t xml:space="preserve">The matching mechanisms SpecificValue, OmitValue, AnyValue, AnyValueOrNone and IfPresent are applicable to </w:t>
      </w:r>
      <w:r w:rsidRPr="00131AE7">
        <w:rPr>
          <w:rFonts w:ascii="Courier New" w:hAnsi="Courier New" w:cs="Courier New"/>
          <w:b/>
          <w:bCs/>
        </w:rPr>
        <w:t>objid</w:t>
      </w:r>
      <w:r w:rsidRPr="00131AE7">
        <w:t xml:space="preserve"> fields as well according to the rules defined in </w:t>
      </w:r>
      <w:r w:rsidR="00936255" w:rsidRPr="00131AE7">
        <w:t>ETSI ES 201 873</w:t>
      </w:r>
      <w:r w:rsidR="00936255" w:rsidRPr="00131AE7">
        <w:noBreakHyphen/>
        <w:t>1</w:t>
      </w:r>
      <w:r w:rsidR="00620346" w:rsidRPr="00131AE7">
        <w:t xml:space="preserve"> [</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Pr="00131AE7">
        <w:t>.</w:t>
      </w:r>
    </w:p>
    <w:p w14:paraId="253AE5E9" w14:textId="0086980F" w:rsidR="001311D8" w:rsidRPr="00131AE7" w:rsidRDefault="001311D8" w:rsidP="00F56E13">
      <w:pPr>
        <w:keepNext/>
      </w:pPr>
      <w:r w:rsidRPr="00131AE7">
        <w:t xml:space="preserve">The value list </w:t>
      </w:r>
      <w:r w:rsidR="00F47412" w:rsidRPr="00131AE7">
        <w:t xml:space="preserve">and complemented value list </w:t>
      </w:r>
      <w:r w:rsidRPr="00131AE7">
        <w:t>matching mechanism</w:t>
      </w:r>
      <w:r w:rsidR="00F47412" w:rsidRPr="00131AE7">
        <w:t>s</w:t>
      </w:r>
      <w:r w:rsidRPr="00131AE7">
        <w:t xml:space="preserve"> can also be used for </w:t>
      </w:r>
      <w:r w:rsidRPr="00131AE7">
        <w:rPr>
          <w:rFonts w:ascii="Courier New" w:hAnsi="Courier New" w:cs="Courier New"/>
          <w:b/>
          <w:bCs/>
        </w:rPr>
        <w:t>objid</w:t>
      </w:r>
      <w:r w:rsidRPr="00131AE7">
        <w:t xml:space="preserve"> templates and template fields. Rules </w:t>
      </w:r>
      <w:r w:rsidR="00D744CD" w:rsidRPr="00131AE7">
        <w:t xml:space="preserve">in </w:t>
      </w:r>
      <w:r w:rsidRPr="00131AE7">
        <w:t>clause</w:t>
      </w:r>
      <w:r w:rsidR="00F47412" w:rsidRPr="00131AE7">
        <w:t>s</w:t>
      </w:r>
      <w:r w:rsidRPr="00131AE7">
        <w:t xml:space="preserve"> B.1.2.1 </w:t>
      </w:r>
      <w:r w:rsidR="00F47412" w:rsidRPr="00131AE7">
        <w:t xml:space="preserve">and B.1.2.2 </w:t>
      </w:r>
      <w:r w:rsidRPr="00131AE7">
        <w:t xml:space="preserve">of </w:t>
      </w:r>
      <w:r w:rsidR="00936255" w:rsidRPr="00131AE7">
        <w:t>ETSI ES 201 873</w:t>
      </w:r>
      <w:r w:rsidR="00936255" w:rsidRPr="00131AE7">
        <w:noBreakHyphen/>
        <w:t>1</w:t>
      </w:r>
      <w:r w:rsidR="0042760C" w:rsidRPr="00131AE7">
        <w:t xml:space="preserve"> </w:t>
      </w:r>
      <w:r w:rsidR="00620346" w:rsidRPr="00131AE7">
        <w:t>[</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00D744CD" w:rsidRPr="00131AE7">
        <w:t xml:space="preserve"> also shall apply to </w:t>
      </w:r>
      <w:r w:rsidR="00D744CD" w:rsidRPr="00131AE7">
        <w:rPr>
          <w:rFonts w:ascii="Courier New" w:hAnsi="Courier New" w:cs="Courier New"/>
          <w:b/>
          <w:bCs/>
        </w:rPr>
        <w:t>objid</w:t>
      </w:r>
      <w:r w:rsidR="00F47412" w:rsidRPr="00131AE7">
        <w:t xml:space="preserve"> template</w:t>
      </w:r>
      <w:r w:rsidR="00D744CD" w:rsidRPr="00131AE7">
        <w:t>s.</w:t>
      </w:r>
    </w:p>
    <w:p w14:paraId="5F92F003" w14:textId="77777777" w:rsidR="001311D8" w:rsidRPr="00131AE7" w:rsidRDefault="001311D8" w:rsidP="00A337D0">
      <w:pPr>
        <w:pStyle w:val="NO"/>
      </w:pPr>
      <w:r w:rsidRPr="00131AE7">
        <w:t>NOTE:</w:t>
      </w:r>
      <w:r w:rsidRPr="00131AE7">
        <w:tab/>
      </w:r>
      <w:r w:rsidR="00D744CD" w:rsidRPr="00131AE7">
        <w:t xml:space="preserve">This also means that only the concrete node values </w:t>
      </w:r>
      <w:r w:rsidR="00A337D0" w:rsidRPr="00131AE7">
        <w:t>o</w:t>
      </w:r>
      <w:r w:rsidR="00D744CD" w:rsidRPr="00131AE7">
        <w:t xml:space="preserve">n the list </w:t>
      </w:r>
      <w:r w:rsidR="0085039F" w:rsidRPr="00131AE7">
        <w:t>is to</w:t>
      </w:r>
      <w:r w:rsidR="00D744CD" w:rsidRPr="00131AE7">
        <w:t xml:space="preserve"> be considered but not the </w:t>
      </w:r>
      <w:r w:rsidRPr="00131AE7">
        <w:t xml:space="preserve">subtrees </w:t>
      </w:r>
      <w:r w:rsidR="00D744CD" w:rsidRPr="00131AE7">
        <w:t>identified by them</w:t>
      </w:r>
      <w:r w:rsidRPr="00131AE7">
        <w:t>.</w:t>
      </w:r>
      <w:r w:rsidR="00FA4B99" w:rsidRPr="00131AE7">
        <w:t xml:space="preserve"> I.e. in case of a complemented list, a node within a given subtree will match even if the node being the root of the subtree is on the list.</w:t>
      </w:r>
    </w:p>
    <w:p w14:paraId="230E9129" w14:textId="0A8B434C" w:rsidR="00DF0F4B" w:rsidRPr="00131AE7" w:rsidRDefault="00DF0F4B" w:rsidP="00961A8D">
      <w:r w:rsidRPr="00131AE7">
        <w:t xml:space="preserve">The value range matching mechanism, in addition to types listed in clause B.1.2.5 of </w:t>
      </w:r>
      <w:r w:rsidR="00936255" w:rsidRPr="00131AE7">
        <w:t>ETSI ES 201 873</w:t>
      </w:r>
      <w:r w:rsidR="00936255" w:rsidRPr="00131AE7">
        <w:noBreakHyphen/>
        <w:t>1</w:t>
      </w:r>
      <w:r w:rsidR="00620346" w:rsidRPr="00131AE7">
        <w:t xml:space="preserve"> [</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Pr="00131AE7">
        <w:t xml:space="preserve">, can also be used for </w:t>
      </w:r>
      <w:r w:rsidRPr="00131AE7">
        <w:rPr>
          <w:rFonts w:ascii="Courier New" w:hAnsi="Courier New" w:cs="Courier New"/>
          <w:b/>
          <w:bCs/>
        </w:rPr>
        <w:t>objid</w:t>
      </w:r>
      <w:r w:rsidRPr="00131AE7">
        <w:t xml:space="preserve"> templates. When applied to </w:t>
      </w:r>
      <w:r w:rsidRPr="00131AE7">
        <w:rPr>
          <w:rFonts w:ascii="Courier New" w:hAnsi="Courier New" w:cs="Courier New"/>
          <w:b/>
          <w:bCs/>
        </w:rPr>
        <w:t>objid</w:t>
      </w:r>
      <w:r w:rsidRPr="00131AE7">
        <w:t xml:space="preserve">s, </w:t>
      </w:r>
      <w:r w:rsidR="005334BF" w:rsidRPr="00131AE7">
        <w:t>the values matching the range s</w:t>
      </w:r>
      <w:r w:rsidR="00847B38" w:rsidRPr="00131AE7">
        <w:t>hall be determined according to</w:t>
      </w:r>
      <w:r w:rsidR="00836D59" w:rsidRPr="00131AE7">
        <w:t xml:space="preserve"> clause </w:t>
      </w:r>
      <w:r w:rsidR="005334BF" w:rsidRPr="00131AE7">
        <w:fldChar w:fldCharType="begin"/>
      </w:r>
      <w:r w:rsidR="005334BF" w:rsidRPr="00131AE7">
        <w:instrText xml:space="preserve"> REF clause_ObjidRanges \h  \* MERGEFORMAT </w:instrText>
      </w:r>
      <w:r w:rsidR="005334BF" w:rsidRPr="00131AE7">
        <w:fldChar w:fldCharType="separate"/>
      </w:r>
      <w:r w:rsidR="00AA1E5A" w:rsidRPr="00131AE7">
        <w:t>7.2.1.3</w:t>
      </w:r>
      <w:r w:rsidR="005334BF" w:rsidRPr="00131AE7">
        <w:fldChar w:fldCharType="end"/>
      </w:r>
      <w:r w:rsidR="005334BF" w:rsidRPr="00131AE7">
        <w:t xml:space="preserve"> of the present document, with the exception, that sub</w:t>
      </w:r>
      <w:r w:rsidR="00961A8D" w:rsidRPr="00131AE7">
        <w:t>trees</w:t>
      </w:r>
      <w:r w:rsidR="005334BF" w:rsidRPr="00131AE7">
        <w:t xml:space="preserve"> are not considered.</w:t>
      </w:r>
    </w:p>
    <w:p w14:paraId="00E3A538" w14:textId="68EF0B1E" w:rsidR="009B3FF5" w:rsidRPr="00131AE7" w:rsidRDefault="009B3FF5" w:rsidP="009B561A">
      <w:r w:rsidRPr="00131AE7">
        <w:t xml:space="preserve">The </w:t>
      </w:r>
      <w:r w:rsidR="00764AA1" w:rsidRPr="00131AE7">
        <w:t xml:space="preserve">inside value </w:t>
      </w:r>
      <w:r w:rsidRPr="00131AE7">
        <w:t xml:space="preserve">matching </w:t>
      </w:r>
      <w:r w:rsidR="00764AA1" w:rsidRPr="00131AE7">
        <w:t xml:space="preserve">mechanism </w:t>
      </w:r>
      <w:r w:rsidR="009B561A" w:rsidRPr="00131AE7">
        <w:rPr>
          <w:i/>
          <w:iCs/>
        </w:rPr>
        <w:t>AnyElement</w:t>
      </w:r>
      <w:r w:rsidR="00764AA1" w:rsidRPr="00131AE7">
        <w:t xml:space="preserve">, </w:t>
      </w:r>
      <w:r w:rsidR="002D13F0" w:rsidRPr="00131AE7">
        <w:t xml:space="preserve">in addition to types listed in clause B.1.3.1 of </w:t>
      </w:r>
      <w:r w:rsidR="00936255" w:rsidRPr="00131AE7">
        <w:t>ETSI</w:t>
      </w:r>
      <w:r w:rsidR="00CA0A9A" w:rsidRPr="00131AE7">
        <w:t xml:space="preserve"> </w:t>
      </w:r>
      <w:r w:rsidR="00936255" w:rsidRPr="00131AE7">
        <w:t>ES 201 873</w:t>
      </w:r>
      <w:r w:rsidR="00936255" w:rsidRPr="00131AE7">
        <w:noBreakHyphen/>
        <w:t>1</w:t>
      </w:r>
      <w:r w:rsidR="00CA0A9A" w:rsidRPr="00131AE7">
        <w:t> </w:t>
      </w:r>
      <w:r w:rsidR="00620346" w:rsidRPr="00131AE7">
        <w:t>[</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002D13F0" w:rsidRPr="00131AE7">
        <w:t>, can also be used within objid templates. W</w:t>
      </w:r>
      <w:r w:rsidR="00764AA1" w:rsidRPr="00131AE7">
        <w:t xml:space="preserve">hen applied to </w:t>
      </w:r>
      <w:r w:rsidR="002D13F0" w:rsidRPr="00131AE7">
        <w:t>objids, it replaces exactly one component.</w:t>
      </w:r>
    </w:p>
    <w:p w14:paraId="38460839" w14:textId="58DBDF25" w:rsidR="00B446B6" w:rsidRPr="00131AE7" w:rsidRDefault="00B446B6" w:rsidP="009B561A">
      <w:r w:rsidRPr="00131AE7">
        <w:t xml:space="preserve">The inside value matching mechanism </w:t>
      </w:r>
      <w:r w:rsidR="009B561A" w:rsidRPr="00131AE7">
        <w:rPr>
          <w:i/>
          <w:iCs/>
        </w:rPr>
        <w:t>AnyElementsOrNone</w:t>
      </w:r>
      <w:r w:rsidRPr="00131AE7">
        <w:t xml:space="preserve">, in addition to types listed in clause B.1.3.2 of </w:t>
      </w:r>
      <w:r w:rsidR="00936255" w:rsidRPr="00131AE7">
        <w:t>ETSI</w:t>
      </w:r>
      <w:r w:rsidR="00CA0A9A" w:rsidRPr="00131AE7">
        <w:t xml:space="preserve"> </w:t>
      </w:r>
      <w:r w:rsidR="00936255" w:rsidRPr="00131AE7">
        <w:t>ES 201 873</w:t>
      </w:r>
      <w:r w:rsidR="00936255" w:rsidRPr="00131AE7">
        <w:noBreakHyphen/>
        <w:t>1</w:t>
      </w:r>
      <w:r w:rsidR="00620346" w:rsidRPr="00131AE7">
        <w:t xml:space="preserve"> [</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Pr="00131AE7">
        <w:t>, can also be used within objid templates. When applied to objids, it matches the longest sequence of components possible, according to the pattern as specified by the components surrounding the "*".</w:t>
      </w:r>
    </w:p>
    <w:p w14:paraId="71B632FE" w14:textId="0FDBF5A1" w:rsidR="00DF0F4B" w:rsidRPr="00131AE7" w:rsidRDefault="00DF0F4B" w:rsidP="000F3942">
      <w:r w:rsidRPr="00131AE7">
        <w:t xml:space="preserve">The length </w:t>
      </w:r>
      <w:r w:rsidR="00750EEF" w:rsidRPr="00131AE7">
        <w:t xml:space="preserve">restriction </w:t>
      </w:r>
      <w:r w:rsidRPr="00131AE7">
        <w:t xml:space="preserve">matching </w:t>
      </w:r>
      <w:r w:rsidR="00750EEF" w:rsidRPr="00131AE7">
        <w:t>attribute</w:t>
      </w:r>
      <w:r w:rsidRPr="00131AE7">
        <w:t xml:space="preserve">, in addition to types listed in clause </w:t>
      </w:r>
      <w:r w:rsidR="00750EEF" w:rsidRPr="00131AE7">
        <w:t>B.1.4.1</w:t>
      </w:r>
      <w:r w:rsidRPr="00131AE7">
        <w:t xml:space="preserve"> of </w:t>
      </w:r>
      <w:r w:rsidR="00936255" w:rsidRPr="00131AE7">
        <w:t>ETSI ES 201 873</w:t>
      </w:r>
      <w:r w:rsidR="00936255" w:rsidRPr="00131AE7">
        <w:noBreakHyphen/>
        <w:t>1</w:t>
      </w:r>
      <w:r w:rsidR="00620346" w:rsidRPr="00131AE7">
        <w:t xml:space="preserve"> [</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Pr="00131AE7">
        <w:t>,</w:t>
      </w:r>
      <w:r w:rsidR="00750EEF" w:rsidRPr="00131AE7">
        <w:t xml:space="preserve"> can also be used wit</w:t>
      </w:r>
      <w:r w:rsidR="004355D8" w:rsidRPr="00131AE7">
        <w:t>h</w:t>
      </w:r>
      <w:r w:rsidRPr="00131AE7">
        <w:t xml:space="preserve"> </w:t>
      </w:r>
      <w:r w:rsidRPr="00131AE7">
        <w:rPr>
          <w:rFonts w:ascii="Courier New" w:hAnsi="Courier New" w:cs="Courier New"/>
          <w:b/>
          <w:bCs/>
        </w:rPr>
        <w:t>objid</w:t>
      </w:r>
      <w:r w:rsidRPr="00131AE7">
        <w:t xml:space="preserve"> templates. When applied to objids,</w:t>
      </w:r>
      <w:r w:rsidR="00750EEF" w:rsidRPr="00131AE7">
        <w:t xml:space="preserve"> it identifies the number of components</w:t>
      </w:r>
      <w:r w:rsidR="008B4863" w:rsidRPr="00131AE7">
        <w:t xml:space="preserve"> within an </w:t>
      </w:r>
      <w:r w:rsidR="000F3942" w:rsidRPr="00131AE7">
        <w:rPr>
          <w:rFonts w:ascii="Courier New" w:hAnsi="Courier New" w:cs="Courier New"/>
          <w:b/>
          <w:bCs/>
        </w:rPr>
        <w:t>objid</w:t>
      </w:r>
      <w:r w:rsidR="000F3942" w:rsidRPr="00131AE7">
        <w:t xml:space="preserve"> </w:t>
      </w:r>
      <w:r w:rsidR="008B4863" w:rsidRPr="00131AE7">
        <w:t xml:space="preserve">value matching the </w:t>
      </w:r>
      <w:r w:rsidR="000F3942" w:rsidRPr="00131AE7">
        <w:rPr>
          <w:rFonts w:ascii="Courier New" w:hAnsi="Courier New" w:cs="Courier New"/>
          <w:b/>
          <w:bCs/>
        </w:rPr>
        <w:t>objid</w:t>
      </w:r>
      <w:r w:rsidR="000F3942" w:rsidRPr="00131AE7">
        <w:t xml:space="preserve"> </w:t>
      </w:r>
      <w:r w:rsidR="008B4863" w:rsidRPr="00131AE7">
        <w:t>template</w:t>
      </w:r>
      <w:r w:rsidR="00750EEF" w:rsidRPr="00131AE7">
        <w:t>.</w:t>
      </w:r>
    </w:p>
    <w:p w14:paraId="75CF4018" w14:textId="77777777" w:rsidR="00E36C5D" w:rsidRPr="00131AE7" w:rsidRDefault="00E36C5D" w:rsidP="003B0813">
      <w:pPr>
        <w:pStyle w:val="Heading3"/>
      </w:pPr>
      <w:bookmarkStart w:id="137" w:name="_Toc72306288"/>
      <w:bookmarkStart w:id="138" w:name="_Toc72306369"/>
      <w:r w:rsidRPr="00131AE7">
        <w:t>7.2.</w:t>
      </w:r>
      <w:r w:rsidR="001011DD" w:rsidRPr="00131AE7">
        <w:t>5</w:t>
      </w:r>
      <w:r w:rsidRPr="00131AE7">
        <w:tab/>
        <w:t xml:space="preserve">Using </w:t>
      </w:r>
      <w:r w:rsidRPr="00131AE7">
        <w:rPr>
          <w:rFonts w:ascii="Courier New" w:hAnsi="Courier New" w:cs="Courier New"/>
          <w:b/>
          <w:bCs/>
        </w:rPr>
        <w:t>objid</w:t>
      </w:r>
      <w:r w:rsidRPr="00131AE7">
        <w:t xml:space="preserve"> with operators</w:t>
      </w:r>
      <w:bookmarkEnd w:id="137"/>
      <w:bookmarkEnd w:id="138"/>
    </w:p>
    <w:p w14:paraId="2ADAC272" w14:textId="77777777" w:rsidR="002B23C7" w:rsidRPr="00131AE7" w:rsidRDefault="002B23C7" w:rsidP="003B0813">
      <w:pPr>
        <w:pStyle w:val="Heading4"/>
      </w:pPr>
      <w:bookmarkStart w:id="139" w:name="_Toc72306289"/>
      <w:bookmarkStart w:id="140" w:name="_Toc72306370"/>
      <w:r w:rsidRPr="00131AE7">
        <w:t>7.2.5.1</w:t>
      </w:r>
      <w:r w:rsidRPr="00131AE7">
        <w:tab/>
      </w:r>
      <w:r w:rsidR="00FF40CA" w:rsidRPr="00131AE7">
        <w:t>List</w:t>
      </w:r>
      <w:r w:rsidRPr="00131AE7">
        <w:t xml:space="preserve"> operator</w:t>
      </w:r>
      <w:bookmarkEnd w:id="139"/>
      <w:bookmarkEnd w:id="140"/>
    </w:p>
    <w:p w14:paraId="25624E48" w14:textId="4C278D2A" w:rsidR="00842C87" w:rsidRPr="00131AE7" w:rsidRDefault="00842C87" w:rsidP="009B561A">
      <w:pPr>
        <w:rPr>
          <w:color w:val="000000"/>
        </w:rPr>
      </w:pPr>
      <w:r w:rsidRPr="00131AE7">
        <w:rPr>
          <w:color w:val="000000"/>
        </w:rPr>
        <w:t xml:space="preserve">When </w:t>
      </w:r>
      <w:r w:rsidRPr="00131AE7">
        <w:t>ASN.1</w:t>
      </w:r>
      <w:r w:rsidRPr="00131AE7">
        <w:rPr>
          <w:color w:val="000000"/>
        </w:rPr>
        <w:t xml:space="preserve"> </w:t>
      </w:r>
      <w:r w:rsidR="00EF5F7E" w:rsidRPr="00131AE7">
        <w:rPr>
          <w:color w:val="000000"/>
        </w:rPr>
        <w:t>is supported, t</w:t>
      </w:r>
      <w:r w:rsidRPr="00131AE7">
        <w:rPr>
          <w:color w:val="000000"/>
        </w:rPr>
        <w:t xml:space="preserve">he concatenation operator </w:t>
      </w:r>
      <w:r w:rsidR="00CC5F81" w:rsidRPr="00131AE7">
        <w:rPr>
          <w:color w:val="000000"/>
        </w:rPr>
        <w:t xml:space="preserve">(&amp;) </w:t>
      </w:r>
      <w:r w:rsidR="00FF40CA" w:rsidRPr="00131AE7">
        <w:rPr>
          <w:color w:val="000000"/>
        </w:rPr>
        <w:t xml:space="preserve">specified in clause </w:t>
      </w:r>
      <w:r w:rsidR="00FF40CA" w:rsidRPr="00131AE7">
        <w:t xml:space="preserve">7.1.2 of </w:t>
      </w:r>
      <w:r w:rsidR="00936255" w:rsidRPr="00131AE7">
        <w:t>ETSI</w:t>
      </w:r>
      <w:r w:rsidR="00205083" w:rsidRPr="00131AE7">
        <w:t xml:space="preserve"> </w:t>
      </w:r>
      <w:r w:rsidR="00936255" w:rsidRPr="00131AE7">
        <w:t>ES 201 873-1</w:t>
      </w:r>
      <w:r w:rsidR="00FF40CA" w:rsidRPr="00131AE7">
        <w:t xml:space="preserve"> </w:t>
      </w:r>
      <w:r w:rsidR="00620346" w:rsidRPr="00131AE7">
        <w:t>[</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00FF40CA" w:rsidRPr="00131AE7">
        <w:t xml:space="preserve"> </w:t>
      </w:r>
      <w:r w:rsidRPr="00131AE7">
        <w:rPr>
          <w:color w:val="000000"/>
        </w:rPr>
        <w:t xml:space="preserve">shall </w:t>
      </w:r>
      <w:r w:rsidR="00EF5F7E" w:rsidRPr="00131AE7">
        <w:rPr>
          <w:color w:val="000000"/>
        </w:rPr>
        <w:t xml:space="preserve">be permitted </w:t>
      </w:r>
      <w:r w:rsidRPr="00131AE7">
        <w:rPr>
          <w:color w:val="000000"/>
        </w:rPr>
        <w:t xml:space="preserve">for </w:t>
      </w:r>
      <w:r w:rsidRPr="00131AE7">
        <w:rPr>
          <w:rFonts w:ascii="Courier New" w:hAnsi="Courier New" w:cs="Courier New"/>
          <w:b/>
          <w:bCs/>
          <w:color w:val="000000"/>
        </w:rPr>
        <w:t>objid</w:t>
      </w:r>
      <w:r w:rsidRPr="00131AE7">
        <w:rPr>
          <w:color w:val="000000"/>
        </w:rPr>
        <w:t xml:space="preserve"> values as well. The operation is a simple concatenation </w:t>
      </w:r>
      <w:r w:rsidR="00EF5F7E" w:rsidRPr="00131AE7">
        <w:rPr>
          <w:color w:val="000000"/>
        </w:rPr>
        <w:t xml:space="preserve">of the numerical values of the components </w:t>
      </w:r>
      <w:r w:rsidRPr="00131AE7">
        <w:rPr>
          <w:color w:val="000000"/>
        </w:rPr>
        <w:t xml:space="preserve">from left to right. </w:t>
      </w:r>
      <w:r w:rsidR="00EF5F7E" w:rsidRPr="00131AE7">
        <w:rPr>
          <w:color w:val="000000"/>
        </w:rPr>
        <w:t>If necessary (e.g. for logging purposes)</w:t>
      </w:r>
      <w:r w:rsidR="00F8595A" w:rsidRPr="00131AE7">
        <w:rPr>
          <w:color w:val="000000"/>
        </w:rPr>
        <w:t>,</w:t>
      </w:r>
      <w:r w:rsidR="00EF5F7E" w:rsidRPr="00131AE7">
        <w:rPr>
          <w:color w:val="000000"/>
        </w:rPr>
        <w:t xml:space="preserve"> the names of the components in the resulted </w:t>
      </w:r>
      <w:r w:rsidR="00EF5F7E" w:rsidRPr="00131AE7">
        <w:rPr>
          <w:rFonts w:ascii="Courier New" w:hAnsi="Courier New" w:cs="Courier New"/>
          <w:b/>
          <w:bCs/>
          <w:color w:val="000000"/>
        </w:rPr>
        <w:t>objid</w:t>
      </w:r>
      <w:r w:rsidR="00EF5F7E" w:rsidRPr="00131AE7">
        <w:rPr>
          <w:color w:val="000000"/>
        </w:rPr>
        <w:t xml:space="preserve"> value shall be </w:t>
      </w:r>
      <w:r w:rsidR="00F8595A" w:rsidRPr="00131AE7">
        <w:rPr>
          <w:color w:val="000000"/>
        </w:rPr>
        <w:t xml:space="preserve">determined from the resulted </w:t>
      </w:r>
      <w:r w:rsidR="00F8595A" w:rsidRPr="00131AE7">
        <w:rPr>
          <w:rFonts w:ascii="Courier New" w:hAnsi="Courier New" w:cs="Courier New"/>
          <w:b/>
          <w:bCs/>
          <w:color w:val="000000"/>
        </w:rPr>
        <w:t>objid</w:t>
      </w:r>
      <w:r w:rsidR="00F8595A" w:rsidRPr="00131AE7">
        <w:rPr>
          <w:color w:val="000000"/>
        </w:rPr>
        <w:t xml:space="preserve"> value (i.e. names of the components will change when the component is changing its position</w:t>
      </w:r>
      <w:r w:rsidR="00096EB8" w:rsidRPr="00131AE7">
        <w:rPr>
          <w:color w:val="000000"/>
        </w:rPr>
        <w:t xml:space="preserve"> </w:t>
      </w:r>
      <w:r w:rsidR="009B561A" w:rsidRPr="00131AE7">
        <w:rPr>
          <w:color w:val="000000"/>
        </w:rPr>
        <w:t xml:space="preserve">related to </w:t>
      </w:r>
      <w:r w:rsidR="00096EB8" w:rsidRPr="00131AE7">
        <w:rPr>
          <w:color w:val="000000"/>
        </w:rPr>
        <w:t>the input objid value</w:t>
      </w:r>
      <w:r w:rsidR="00F8595A" w:rsidRPr="00131AE7">
        <w:rPr>
          <w:color w:val="000000"/>
        </w:rPr>
        <w:t xml:space="preserve">). </w:t>
      </w:r>
      <w:r w:rsidR="00EF5F7E" w:rsidRPr="00131AE7">
        <w:rPr>
          <w:color w:val="000000"/>
        </w:rPr>
        <w:t xml:space="preserve">The result </w:t>
      </w:r>
      <w:r w:rsidR="00EF5F7E" w:rsidRPr="00131AE7">
        <w:t>type</w:t>
      </w:r>
      <w:r w:rsidR="00EF5F7E" w:rsidRPr="00131AE7">
        <w:rPr>
          <w:color w:val="000000"/>
        </w:rPr>
        <w:t xml:space="preserve"> is </w:t>
      </w:r>
      <w:r w:rsidR="00EF5F7E" w:rsidRPr="00131AE7">
        <w:rPr>
          <w:rFonts w:ascii="Courier New" w:hAnsi="Courier New" w:cs="Courier New"/>
          <w:b/>
          <w:bCs/>
          <w:color w:val="000000"/>
        </w:rPr>
        <w:t>objid</w:t>
      </w:r>
      <w:r w:rsidRPr="00131AE7">
        <w:rPr>
          <w:color w:val="000000"/>
        </w:rPr>
        <w:t>.</w:t>
      </w:r>
    </w:p>
    <w:p w14:paraId="4761E2D8" w14:textId="77777777" w:rsidR="00842C87" w:rsidRPr="00131AE7" w:rsidRDefault="00842C87" w:rsidP="00842C87">
      <w:pPr>
        <w:pStyle w:val="EX"/>
      </w:pPr>
      <w:r w:rsidRPr="00131AE7">
        <w:t>EXAMPLE:</w:t>
      </w:r>
    </w:p>
    <w:p w14:paraId="11484546" w14:textId="77777777" w:rsidR="00842C87" w:rsidRPr="00131AE7" w:rsidRDefault="00842C87" w:rsidP="008B2C06">
      <w:pPr>
        <w:pStyle w:val="PL"/>
        <w:ind w:left="283"/>
        <w:rPr>
          <w:noProof w:val="0"/>
          <w:szCs w:val="15"/>
        </w:rPr>
      </w:pPr>
      <w:r w:rsidRPr="00131AE7">
        <w:rPr>
          <w:noProof w:val="0"/>
        </w:rPr>
        <w:tab/>
      </w:r>
      <w:r w:rsidR="00EF5F7E" w:rsidRPr="00131AE7">
        <w:rPr>
          <w:b/>
          <w:noProof w:val="0"/>
          <w:snapToGrid w:val="0"/>
        </w:rPr>
        <w:t>objid</w:t>
      </w:r>
      <w:r w:rsidR="00EF5F7E" w:rsidRPr="00131AE7">
        <w:rPr>
          <w:bCs/>
          <w:noProof w:val="0"/>
          <w:snapToGrid w:val="0"/>
        </w:rPr>
        <w:t>{</w:t>
      </w:r>
      <w:r w:rsidR="00EF5F7E" w:rsidRPr="00131AE7">
        <w:rPr>
          <w:noProof w:val="0"/>
        </w:rPr>
        <w:t>itu_t identified_organization etsi(0)}</w:t>
      </w:r>
      <w:r w:rsidRPr="00131AE7">
        <w:rPr>
          <w:noProof w:val="0"/>
        </w:rPr>
        <w:t xml:space="preserve"> &amp; </w:t>
      </w:r>
      <w:r w:rsidR="00EF5F7E" w:rsidRPr="00131AE7">
        <w:rPr>
          <w:b/>
          <w:noProof w:val="0"/>
          <w:snapToGrid w:val="0"/>
        </w:rPr>
        <w:t>objid</w:t>
      </w:r>
      <w:r w:rsidR="00EF5F7E" w:rsidRPr="00131AE7">
        <w:rPr>
          <w:bCs/>
          <w:noProof w:val="0"/>
          <w:snapToGrid w:val="0"/>
        </w:rPr>
        <w:t>{</w:t>
      </w:r>
      <w:r w:rsidR="00EF5F7E" w:rsidRPr="00131AE7">
        <w:rPr>
          <w:noProof w:val="0"/>
          <w:color w:val="000000"/>
        </w:rPr>
        <w:t>inDomain(1)</w:t>
      </w:r>
      <w:r w:rsidR="00EF5F7E" w:rsidRPr="00131AE7">
        <w:rPr>
          <w:noProof w:val="0"/>
          <w:color w:val="000000"/>
          <w:szCs w:val="18"/>
        </w:rPr>
        <w:t xml:space="preserve"> </w:t>
      </w:r>
      <w:r w:rsidR="00EF5F7E" w:rsidRPr="00131AE7">
        <w:rPr>
          <w:noProof w:val="0"/>
          <w:color w:val="000000"/>
        </w:rPr>
        <w:t>in_Network(1)</w:t>
      </w:r>
      <w:r w:rsidR="00EF5F7E" w:rsidRPr="00131AE7">
        <w:rPr>
          <w:noProof w:val="0"/>
          <w:szCs w:val="15"/>
        </w:rPr>
        <w:t>}</w:t>
      </w:r>
      <w:r w:rsidR="00EF5F7E" w:rsidRPr="00131AE7">
        <w:rPr>
          <w:noProof w:val="0"/>
        </w:rPr>
        <w:br/>
      </w:r>
      <w:r w:rsidR="00EF5F7E" w:rsidRPr="00131AE7">
        <w:rPr>
          <w:noProof w:val="0"/>
        </w:rPr>
        <w:tab/>
      </w:r>
      <w:r w:rsidR="00EF5F7E" w:rsidRPr="00131AE7">
        <w:rPr>
          <w:noProof w:val="0"/>
        </w:rPr>
        <w:tab/>
      </w:r>
      <w:r w:rsidRPr="00131AE7">
        <w:rPr>
          <w:noProof w:val="0"/>
        </w:rPr>
        <w:t xml:space="preserve">gives </w:t>
      </w:r>
      <w:r w:rsidR="00EF5F7E" w:rsidRPr="00131AE7">
        <w:rPr>
          <w:bCs/>
          <w:noProof w:val="0"/>
          <w:snapToGrid w:val="0"/>
        </w:rPr>
        <w:t>{</w:t>
      </w:r>
      <w:r w:rsidR="00EF5F7E" w:rsidRPr="00131AE7">
        <w:rPr>
          <w:noProof w:val="0"/>
        </w:rPr>
        <w:t xml:space="preserve">0 4 0 </w:t>
      </w:r>
      <w:r w:rsidR="00EF5F7E" w:rsidRPr="00131AE7">
        <w:rPr>
          <w:noProof w:val="0"/>
          <w:color w:val="000000"/>
        </w:rPr>
        <w:t>1 1</w:t>
      </w:r>
      <w:r w:rsidR="00EF5F7E" w:rsidRPr="00131AE7">
        <w:rPr>
          <w:noProof w:val="0"/>
          <w:szCs w:val="15"/>
        </w:rPr>
        <w:t>}</w:t>
      </w:r>
      <w:r w:rsidR="008B2C06" w:rsidRPr="00131AE7">
        <w:rPr>
          <w:noProof w:val="0"/>
          <w:szCs w:val="15"/>
        </w:rPr>
        <w:t xml:space="preserve"> that can also be presented as </w:t>
      </w:r>
      <w:r w:rsidR="008B2C06" w:rsidRPr="00131AE7">
        <w:rPr>
          <w:b/>
          <w:noProof w:val="0"/>
          <w:snapToGrid w:val="0"/>
        </w:rPr>
        <w:t>objid</w:t>
      </w:r>
      <w:r w:rsidR="008B2C06" w:rsidRPr="00131AE7">
        <w:rPr>
          <w:bCs/>
          <w:noProof w:val="0"/>
          <w:snapToGrid w:val="0"/>
        </w:rPr>
        <w:t>{</w:t>
      </w:r>
      <w:r w:rsidR="008B2C06" w:rsidRPr="00131AE7">
        <w:rPr>
          <w:noProof w:val="0"/>
        </w:rPr>
        <w:t>itu_t identified_organization etsi(0)</w:t>
      </w:r>
      <w:r w:rsidR="008B2C06" w:rsidRPr="00131AE7">
        <w:rPr>
          <w:noProof w:val="0"/>
          <w:color w:val="000000"/>
        </w:rPr>
        <w:t xml:space="preserve"> inDomain(1)</w:t>
      </w:r>
      <w:r w:rsidR="008B2C06" w:rsidRPr="00131AE7">
        <w:rPr>
          <w:noProof w:val="0"/>
          <w:color w:val="000000"/>
          <w:szCs w:val="18"/>
        </w:rPr>
        <w:t xml:space="preserve"> </w:t>
      </w:r>
      <w:r w:rsidR="008B2C06" w:rsidRPr="00131AE7">
        <w:rPr>
          <w:noProof w:val="0"/>
          <w:color w:val="000000"/>
        </w:rPr>
        <w:t>in_Network(1)</w:t>
      </w:r>
      <w:r w:rsidR="008B2C06" w:rsidRPr="00131AE7">
        <w:rPr>
          <w:noProof w:val="0"/>
          <w:szCs w:val="15"/>
        </w:rPr>
        <w:t>}</w:t>
      </w:r>
    </w:p>
    <w:p w14:paraId="1C9648E0" w14:textId="77777777" w:rsidR="008B2C06" w:rsidRPr="00131AE7" w:rsidRDefault="008B2C06" w:rsidP="008B2C06">
      <w:pPr>
        <w:pStyle w:val="PL"/>
        <w:ind w:left="283"/>
        <w:rPr>
          <w:noProof w:val="0"/>
        </w:rPr>
      </w:pPr>
    </w:p>
    <w:p w14:paraId="4C7686ED" w14:textId="77777777" w:rsidR="008B2C06" w:rsidRPr="00131AE7" w:rsidRDefault="008B2C06" w:rsidP="008B2C06">
      <w:pPr>
        <w:pStyle w:val="PL"/>
        <w:ind w:left="283"/>
        <w:rPr>
          <w:noProof w:val="0"/>
          <w:szCs w:val="15"/>
        </w:rPr>
      </w:pPr>
      <w:r w:rsidRPr="00131AE7">
        <w:rPr>
          <w:noProof w:val="0"/>
        </w:rPr>
        <w:tab/>
      </w:r>
      <w:r w:rsidRPr="00131AE7">
        <w:rPr>
          <w:b/>
          <w:noProof w:val="0"/>
          <w:snapToGrid w:val="0"/>
        </w:rPr>
        <w:t>objid</w:t>
      </w:r>
      <w:r w:rsidRPr="00131AE7">
        <w:rPr>
          <w:bCs/>
          <w:noProof w:val="0"/>
          <w:snapToGrid w:val="0"/>
        </w:rPr>
        <w:t>{</w:t>
      </w:r>
      <w:r w:rsidRPr="00131AE7">
        <w:rPr>
          <w:noProof w:val="0"/>
        </w:rPr>
        <w:t xml:space="preserve">itu_t identified_organization etsi(0)} &amp; </w:t>
      </w:r>
      <w:r w:rsidRPr="00131AE7">
        <w:rPr>
          <w:b/>
          <w:noProof w:val="0"/>
          <w:snapToGrid w:val="0"/>
        </w:rPr>
        <w:t>objid</w:t>
      </w:r>
      <w:r w:rsidRPr="00131AE7">
        <w:rPr>
          <w:bCs/>
          <w:noProof w:val="0"/>
          <w:snapToGrid w:val="0"/>
        </w:rPr>
        <w:t>{</w:t>
      </w:r>
      <w:r w:rsidRPr="00131AE7">
        <w:rPr>
          <w:noProof w:val="0"/>
        </w:rPr>
        <w:t>iso</w:t>
      </w:r>
      <w:r w:rsidRPr="00131AE7">
        <w:rPr>
          <w:noProof w:val="0"/>
          <w:color w:val="000000"/>
        </w:rPr>
        <w:t xml:space="preserve">(1) </w:t>
      </w:r>
      <w:r w:rsidRPr="00131AE7">
        <w:rPr>
          <w:iCs/>
          <w:noProof w:val="0"/>
        </w:rPr>
        <w:t>registration_authority(1)</w:t>
      </w:r>
      <w:r w:rsidRPr="00131AE7">
        <w:rPr>
          <w:noProof w:val="0"/>
          <w:szCs w:val="15"/>
        </w:rPr>
        <w:t>}</w:t>
      </w:r>
      <w:r w:rsidRPr="00131AE7">
        <w:rPr>
          <w:noProof w:val="0"/>
        </w:rPr>
        <w:br/>
      </w:r>
      <w:r w:rsidRPr="00131AE7">
        <w:rPr>
          <w:noProof w:val="0"/>
        </w:rPr>
        <w:tab/>
      </w:r>
      <w:r w:rsidRPr="00131AE7">
        <w:rPr>
          <w:noProof w:val="0"/>
        </w:rPr>
        <w:tab/>
        <w:t xml:space="preserve">gives </w:t>
      </w:r>
      <w:r w:rsidRPr="00131AE7">
        <w:rPr>
          <w:bCs/>
          <w:noProof w:val="0"/>
          <w:snapToGrid w:val="0"/>
        </w:rPr>
        <w:t>{</w:t>
      </w:r>
      <w:r w:rsidRPr="00131AE7">
        <w:rPr>
          <w:noProof w:val="0"/>
        </w:rPr>
        <w:t xml:space="preserve">0 4 0 </w:t>
      </w:r>
      <w:r w:rsidRPr="00131AE7">
        <w:rPr>
          <w:noProof w:val="0"/>
          <w:color w:val="000000"/>
        </w:rPr>
        <w:t>1 1</w:t>
      </w:r>
      <w:r w:rsidRPr="00131AE7">
        <w:rPr>
          <w:noProof w:val="0"/>
          <w:szCs w:val="15"/>
        </w:rPr>
        <w:t xml:space="preserve">} that can also be presented as </w:t>
      </w:r>
      <w:r w:rsidRPr="00131AE7">
        <w:rPr>
          <w:b/>
          <w:noProof w:val="0"/>
          <w:snapToGrid w:val="0"/>
        </w:rPr>
        <w:t>objid</w:t>
      </w:r>
      <w:r w:rsidRPr="00131AE7">
        <w:rPr>
          <w:bCs/>
          <w:noProof w:val="0"/>
          <w:snapToGrid w:val="0"/>
        </w:rPr>
        <w:t>{</w:t>
      </w:r>
      <w:r w:rsidRPr="00131AE7">
        <w:rPr>
          <w:noProof w:val="0"/>
        </w:rPr>
        <w:t>itu_t identified_organization etsi(0)</w:t>
      </w:r>
      <w:r w:rsidRPr="00131AE7">
        <w:rPr>
          <w:noProof w:val="0"/>
          <w:color w:val="000000"/>
        </w:rPr>
        <w:t xml:space="preserve"> inDomain(1)</w:t>
      </w:r>
      <w:r w:rsidRPr="00131AE7">
        <w:rPr>
          <w:noProof w:val="0"/>
          <w:color w:val="000000"/>
          <w:szCs w:val="18"/>
        </w:rPr>
        <w:t xml:space="preserve"> </w:t>
      </w:r>
      <w:r w:rsidRPr="00131AE7">
        <w:rPr>
          <w:noProof w:val="0"/>
          <w:color w:val="000000"/>
        </w:rPr>
        <w:t>in_Network(1)</w:t>
      </w:r>
      <w:r w:rsidRPr="00131AE7">
        <w:rPr>
          <w:noProof w:val="0"/>
          <w:szCs w:val="15"/>
        </w:rPr>
        <w:t>}</w:t>
      </w:r>
    </w:p>
    <w:p w14:paraId="7A230BDC" w14:textId="77777777" w:rsidR="00685948" w:rsidRPr="00131AE7" w:rsidRDefault="00685948" w:rsidP="008B2C06">
      <w:pPr>
        <w:pStyle w:val="PL"/>
        <w:ind w:left="283"/>
        <w:rPr>
          <w:noProof w:val="0"/>
        </w:rPr>
      </w:pPr>
    </w:p>
    <w:p w14:paraId="2D8AE7FD" w14:textId="77777777" w:rsidR="002B23C7" w:rsidRPr="00131AE7" w:rsidRDefault="002B23C7" w:rsidP="003B0813">
      <w:pPr>
        <w:pStyle w:val="Heading4"/>
      </w:pPr>
      <w:bookmarkStart w:id="141" w:name="_Toc72306290"/>
      <w:bookmarkStart w:id="142" w:name="_Toc72306371"/>
      <w:r w:rsidRPr="00131AE7">
        <w:t>7.2.5.2</w:t>
      </w:r>
      <w:r w:rsidRPr="00131AE7">
        <w:tab/>
        <w:t>Relational operators</w:t>
      </w:r>
      <w:bookmarkEnd w:id="141"/>
      <w:bookmarkEnd w:id="142"/>
    </w:p>
    <w:p w14:paraId="44F2B27F" w14:textId="77777777" w:rsidR="00E36C5D" w:rsidRPr="00131AE7" w:rsidRDefault="00054B3B" w:rsidP="00054B3B">
      <w:pPr>
        <w:rPr>
          <w:color w:val="000000"/>
        </w:rPr>
      </w:pPr>
      <w:r w:rsidRPr="00131AE7">
        <w:t xml:space="preserve">It is allowed to use </w:t>
      </w:r>
      <w:r w:rsidR="00E36C5D" w:rsidRPr="00131AE7">
        <w:rPr>
          <w:rFonts w:ascii="Courier New" w:hAnsi="Courier New" w:cs="Courier New"/>
          <w:b/>
          <w:bCs/>
        </w:rPr>
        <w:t>objid</w:t>
      </w:r>
      <w:r w:rsidR="00E36C5D" w:rsidRPr="00131AE7">
        <w:t xml:space="preserve"> </w:t>
      </w:r>
      <w:r w:rsidRPr="00131AE7">
        <w:t xml:space="preserve">values </w:t>
      </w:r>
      <w:r w:rsidR="00E36C5D" w:rsidRPr="00131AE7">
        <w:t xml:space="preserve">as operands of relational operators </w:t>
      </w:r>
      <w:r w:rsidRPr="00131AE7">
        <w:t>equality (</w:t>
      </w:r>
      <w:r w:rsidRPr="00131AE7">
        <w:rPr>
          <w:rFonts w:ascii="Courier New" w:hAnsi="Courier New"/>
        </w:rPr>
        <w:t>==</w:t>
      </w:r>
      <w:r w:rsidRPr="00131AE7">
        <w:t>), less than (</w:t>
      </w:r>
      <w:r w:rsidRPr="00131AE7">
        <w:rPr>
          <w:rFonts w:ascii="Courier New" w:hAnsi="Courier New"/>
        </w:rPr>
        <w:t>&lt;</w:t>
      </w:r>
      <w:r w:rsidRPr="00131AE7">
        <w:t>), greater than (</w:t>
      </w:r>
      <w:r w:rsidRPr="00131AE7">
        <w:rPr>
          <w:rFonts w:ascii="Courier New" w:hAnsi="Courier New"/>
        </w:rPr>
        <w:t>&gt;</w:t>
      </w:r>
      <w:r w:rsidRPr="00131AE7">
        <w:t>), non</w:t>
      </w:r>
      <w:r w:rsidRPr="00131AE7">
        <w:noBreakHyphen/>
        <w:t>equality to (</w:t>
      </w:r>
      <w:r w:rsidRPr="00131AE7">
        <w:rPr>
          <w:rFonts w:ascii="Courier New" w:hAnsi="Courier New"/>
        </w:rPr>
        <w:t>!=</w:t>
      </w:r>
      <w:r w:rsidRPr="00131AE7">
        <w:t>), greater than or equal to (</w:t>
      </w:r>
      <w:r w:rsidRPr="00131AE7">
        <w:rPr>
          <w:rFonts w:ascii="Courier New" w:hAnsi="Courier New"/>
        </w:rPr>
        <w:t>&gt;=</w:t>
      </w:r>
      <w:r w:rsidRPr="00131AE7">
        <w:t>) and less than or equal to (</w:t>
      </w:r>
      <w:r w:rsidRPr="00131AE7">
        <w:rPr>
          <w:rFonts w:ascii="Courier New" w:hAnsi="Courier New"/>
        </w:rPr>
        <w:t>&lt;=</w:t>
      </w:r>
      <w:r w:rsidRPr="00131AE7">
        <w:t>)</w:t>
      </w:r>
      <w:r w:rsidR="00E36C5D" w:rsidRPr="00131AE7">
        <w:t>.</w:t>
      </w:r>
    </w:p>
    <w:p w14:paraId="2DB686F5" w14:textId="77777777" w:rsidR="00054B3B" w:rsidRPr="00131AE7" w:rsidRDefault="00E36C5D" w:rsidP="00E36C5D">
      <w:r w:rsidRPr="00131AE7">
        <w:t xml:space="preserve">Two </w:t>
      </w:r>
      <w:r w:rsidRPr="00131AE7">
        <w:rPr>
          <w:rFonts w:ascii="Courier New" w:hAnsi="Courier New"/>
          <w:b/>
        </w:rPr>
        <w:t>objid</w:t>
      </w:r>
      <w:r w:rsidRPr="00131AE7">
        <w:t xml:space="preserve"> values are equal, if they have equal number of components and the primary integer values</w:t>
      </w:r>
      <w:r w:rsidR="00054B3B" w:rsidRPr="00131AE7">
        <w:t xml:space="preserve"> at all positions are the same.</w:t>
      </w:r>
    </w:p>
    <w:p w14:paraId="4E643028" w14:textId="77777777" w:rsidR="00E36C5D" w:rsidRPr="00131AE7" w:rsidRDefault="00E36C5D" w:rsidP="00E36C5D">
      <w:pPr>
        <w:rPr>
          <w:color w:val="000000"/>
        </w:rPr>
      </w:pPr>
      <w:r w:rsidRPr="00131AE7">
        <w:t xml:space="preserve">The </w:t>
      </w:r>
      <w:r w:rsidRPr="00131AE7">
        <w:rPr>
          <w:color w:val="000000"/>
        </w:rPr>
        <w:t>less than (</w:t>
      </w:r>
      <w:r w:rsidRPr="00131AE7">
        <w:rPr>
          <w:rFonts w:ascii="Courier New" w:hAnsi="Courier New"/>
          <w:color w:val="000000"/>
        </w:rPr>
        <w:t>&lt;</w:t>
      </w:r>
      <w:r w:rsidRPr="00131AE7">
        <w:rPr>
          <w:color w:val="000000"/>
        </w:rPr>
        <w:t>), greater than (</w:t>
      </w:r>
      <w:r w:rsidRPr="00131AE7">
        <w:rPr>
          <w:rFonts w:ascii="Courier New" w:hAnsi="Courier New"/>
          <w:color w:val="000000"/>
        </w:rPr>
        <w:t>&gt;</w:t>
      </w:r>
      <w:r w:rsidRPr="00131AE7">
        <w:rPr>
          <w:color w:val="000000"/>
        </w:rPr>
        <w:t>), greater than or equal to (</w:t>
      </w:r>
      <w:r w:rsidRPr="00131AE7">
        <w:rPr>
          <w:rFonts w:ascii="Courier New" w:hAnsi="Courier New"/>
          <w:color w:val="000000"/>
        </w:rPr>
        <w:t>&gt;=</w:t>
      </w:r>
      <w:r w:rsidRPr="00131AE7">
        <w:rPr>
          <w:color w:val="000000"/>
        </w:rPr>
        <w:t>) and less than or equal to (</w:t>
      </w:r>
      <w:r w:rsidRPr="00131AE7">
        <w:rPr>
          <w:rFonts w:ascii="Courier New" w:hAnsi="Courier New"/>
          <w:color w:val="000000"/>
        </w:rPr>
        <w:t>&lt;=</w:t>
      </w:r>
      <w:r w:rsidRPr="00131AE7">
        <w:rPr>
          <w:color w:val="000000"/>
        </w:rPr>
        <w:t>) operations shall use the numerical values of objid value components for the decision</w:t>
      </w:r>
      <w:r w:rsidR="00054B3B" w:rsidRPr="00131AE7">
        <w:rPr>
          <w:color w:val="000000"/>
        </w:rPr>
        <w:t>,</w:t>
      </w:r>
      <w:r w:rsidRPr="00131AE7">
        <w:rPr>
          <w:color w:val="000000"/>
        </w:rPr>
        <w:t xml:space="preserve"> and the decision process shall comply with the following rules:</w:t>
      </w:r>
    </w:p>
    <w:p w14:paraId="74984F7C" w14:textId="77777777" w:rsidR="00E36C5D" w:rsidRPr="00131AE7" w:rsidRDefault="00E36C5D" w:rsidP="00E36C5D">
      <w:pPr>
        <w:pStyle w:val="B1"/>
      </w:pPr>
      <w:r w:rsidRPr="00131AE7">
        <w:t>the comparison shall start by comparing the first primary integer values of the two objid values and shall be continued in a recursive way until the smaller objid value is found or the two objid values are found to be equal;</w:t>
      </w:r>
    </w:p>
    <w:p w14:paraId="122E49E7" w14:textId="77777777" w:rsidR="00E36C5D" w:rsidRPr="00131AE7" w:rsidRDefault="00E36C5D" w:rsidP="00E36C5D">
      <w:pPr>
        <w:pStyle w:val="B1"/>
      </w:pPr>
      <w:r w:rsidRPr="00131AE7">
        <w:t>the objid value in which a smaller primary integer value is found first , is less than the other objid value;</w:t>
      </w:r>
    </w:p>
    <w:p w14:paraId="14D5CE28" w14:textId="77777777" w:rsidR="00E36C5D" w:rsidRPr="00131AE7" w:rsidRDefault="00E36C5D" w:rsidP="00E36C5D">
      <w:pPr>
        <w:pStyle w:val="B1"/>
      </w:pPr>
      <w:r w:rsidRPr="00131AE7">
        <w:lastRenderedPageBreak/>
        <w:t>if all compared pairs of primary integer values of the two objid values are equal and one of the objid values has further primary integer values while the other does not, the shorter objid value is less than the longer objid value.</w:t>
      </w:r>
    </w:p>
    <w:p w14:paraId="69528096" w14:textId="77777777" w:rsidR="00E36C5D" w:rsidRPr="00131AE7" w:rsidRDefault="00E36C5D" w:rsidP="00E36C5D">
      <w:pPr>
        <w:pStyle w:val="EX"/>
      </w:pPr>
      <w:r w:rsidRPr="00131AE7">
        <w:t>EXAMPLE:</w:t>
      </w:r>
    </w:p>
    <w:p w14:paraId="1D1BF334" w14:textId="77777777" w:rsidR="00E36C5D" w:rsidRPr="00131AE7" w:rsidRDefault="00E36C5D" w:rsidP="00E36C5D">
      <w:pPr>
        <w:pStyle w:val="PL"/>
        <w:rPr>
          <w:noProof w:val="0"/>
        </w:rPr>
      </w:pPr>
      <w:r w:rsidRPr="00131AE7">
        <w:rPr>
          <w:noProof w:val="0"/>
        </w:rPr>
        <w:tab/>
        <w:t>// Given</w:t>
      </w:r>
    </w:p>
    <w:p w14:paraId="544DDD44" w14:textId="77777777" w:rsidR="00E36C5D" w:rsidRPr="00131AE7" w:rsidRDefault="00E36C5D" w:rsidP="00E36C5D">
      <w:pPr>
        <w:pStyle w:val="PL"/>
        <w:rPr>
          <w:b/>
          <w:noProof w:val="0"/>
          <w:snapToGrid w:val="0"/>
        </w:rPr>
      </w:pPr>
      <w:r w:rsidRPr="00131AE7">
        <w:rPr>
          <w:noProof w:val="0"/>
        </w:rPr>
        <w:tab/>
      </w:r>
      <w:r w:rsidRPr="00131AE7">
        <w:rPr>
          <w:b/>
          <w:noProof w:val="0"/>
          <w:snapToGrid w:val="0"/>
        </w:rPr>
        <w:t>const objid</w:t>
      </w:r>
      <w:r w:rsidRPr="00131AE7">
        <w:rPr>
          <w:bCs/>
          <w:noProof w:val="0"/>
          <w:snapToGrid w:val="0"/>
        </w:rPr>
        <w:t xml:space="preserve"> c_etsiMobNet := objid{</w:t>
      </w:r>
      <w:r w:rsidRPr="00131AE7">
        <w:rPr>
          <w:noProof w:val="0"/>
        </w:rPr>
        <w:t>itu_t identified_organization etsi(0)</w:t>
      </w:r>
      <w:r w:rsidRPr="00131AE7">
        <w:rPr>
          <w:noProof w:val="0"/>
        </w:rPr>
        <w:br/>
        <w:t xml:space="preserve">                                      </w:t>
      </w:r>
      <w:r w:rsidRPr="00131AE7">
        <w:rPr>
          <w:noProof w:val="0"/>
          <w:color w:val="000000"/>
          <w:szCs w:val="18"/>
        </w:rPr>
        <w:t xml:space="preserve">mobile_domain(0) </w:t>
      </w:r>
      <w:r w:rsidRPr="00131AE7">
        <w:rPr>
          <w:noProof w:val="0"/>
          <w:color w:val="000000"/>
        </w:rPr>
        <w:t>umts_Network(1)</w:t>
      </w:r>
      <w:r w:rsidRPr="00131AE7">
        <w:rPr>
          <w:noProof w:val="0"/>
          <w:szCs w:val="15"/>
        </w:rPr>
        <w:t>}</w:t>
      </w:r>
    </w:p>
    <w:p w14:paraId="4A2E6F91" w14:textId="77777777" w:rsidR="00E36C5D" w:rsidRPr="00131AE7" w:rsidRDefault="00E36C5D" w:rsidP="00E36C5D">
      <w:pPr>
        <w:pStyle w:val="PL"/>
        <w:rPr>
          <w:b/>
          <w:noProof w:val="0"/>
          <w:snapToGrid w:val="0"/>
        </w:rPr>
      </w:pPr>
      <w:r w:rsidRPr="00131AE7">
        <w:rPr>
          <w:noProof w:val="0"/>
        </w:rPr>
        <w:tab/>
      </w:r>
      <w:r w:rsidRPr="00131AE7">
        <w:rPr>
          <w:b/>
          <w:noProof w:val="0"/>
          <w:snapToGrid w:val="0"/>
        </w:rPr>
        <w:t>const objid</w:t>
      </w:r>
      <w:r w:rsidRPr="00131AE7">
        <w:rPr>
          <w:bCs/>
          <w:noProof w:val="0"/>
          <w:snapToGrid w:val="0"/>
        </w:rPr>
        <w:t xml:space="preserve"> c_etsiINNet  := objid{</w:t>
      </w:r>
      <w:r w:rsidRPr="00131AE7">
        <w:rPr>
          <w:noProof w:val="0"/>
        </w:rPr>
        <w:t>itu_t identified_organization etsi(0)</w:t>
      </w:r>
      <w:r w:rsidRPr="00131AE7">
        <w:rPr>
          <w:noProof w:val="0"/>
        </w:rPr>
        <w:br/>
        <w:t xml:space="preserve">                                      </w:t>
      </w:r>
      <w:r w:rsidRPr="00131AE7">
        <w:rPr>
          <w:noProof w:val="0"/>
          <w:color w:val="000000"/>
        </w:rPr>
        <w:t>inDomain(1)</w:t>
      </w:r>
      <w:r w:rsidRPr="00131AE7">
        <w:rPr>
          <w:noProof w:val="0"/>
          <w:color w:val="000000"/>
          <w:szCs w:val="18"/>
        </w:rPr>
        <w:t xml:space="preserve"> </w:t>
      </w:r>
      <w:r w:rsidRPr="00131AE7">
        <w:rPr>
          <w:noProof w:val="0"/>
          <w:color w:val="000000"/>
        </w:rPr>
        <w:t>in_Network(1)</w:t>
      </w:r>
      <w:r w:rsidRPr="00131AE7">
        <w:rPr>
          <w:noProof w:val="0"/>
          <w:szCs w:val="15"/>
        </w:rPr>
        <w:t>}</w:t>
      </w:r>
    </w:p>
    <w:p w14:paraId="727ADCCC" w14:textId="77777777" w:rsidR="00E36C5D" w:rsidRPr="00131AE7" w:rsidRDefault="00E36C5D" w:rsidP="00E36C5D">
      <w:pPr>
        <w:pStyle w:val="PL"/>
        <w:rPr>
          <w:b/>
          <w:noProof w:val="0"/>
          <w:snapToGrid w:val="0"/>
        </w:rPr>
      </w:pPr>
      <w:r w:rsidRPr="00131AE7">
        <w:rPr>
          <w:noProof w:val="0"/>
        </w:rPr>
        <w:tab/>
      </w:r>
      <w:r w:rsidRPr="00131AE7">
        <w:rPr>
          <w:b/>
          <w:noProof w:val="0"/>
          <w:snapToGrid w:val="0"/>
        </w:rPr>
        <w:t>const objid</w:t>
      </w:r>
      <w:r w:rsidRPr="00131AE7">
        <w:rPr>
          <w:bCs/>
          <w:noProof w:val="0"/>
          <w:snapToGrid w:val="0"/>
        </w:rPr>
        <w:t xml:space="preserve"> c_etsiIN     := objid{</w:t>
      </w:r>
      <w:r w:rsidRPr="00131AE7">
        <w:rPr>
          <w:noProof w:val="0"/>
        </w:rPr>
        <w:t>itu_t identified_organization etsi(0)</w:t>
      </w:r>
      <w:r w:rsidRPr="00131AE7">
        <w:rPr>
          <w:noProof w:val="0"/>
        </w:rPr>
        <w:br/>
        <w:t xml:space="preserve">                                      </w:t>
      </w:r>
      <w:r w:rsidRPr="00131AE7">
        <w:rPr>
          <w:noProof w:val="0"/>
          <w:color w:val="000000"/>
        </w:rPr>
        <w:t>inDomain(1)</w:t>
      </w:r>
      <w:r w:rsidRPr="00131AE7">
        <w:rPr>
          <w:noProof w:val="0"/>
          <w:szCs w:val="15"/>
        </w:rPr>
        <w:t>}</w:t>
      </w:r>
    </w:p>
    <w:p w14:paraId="6E75771E" w14:textId="77777777" w:rsidR="00E36C5D" w:rsidRPr="00131AE7" w:rsidRDefault="00E36C5D" w:rsidP="00E36C5D">
      <w:pPr>
        <w:pStyle w:val="PL"/>
        <w:rPr>
          <w:noProof w:val="0"/>
        </w:rPr>
      </w:pPr>
      <w:r w:rsidRPr="00131AE7">
        <w:rPr>
          <w:noProof w:val="0"/>
        </w:rPr>
        <w:tab/>
      </w:r>
      <w:r w:rsidRPr="00131AE7">
        <w:rPr>
          <w:b/>
          <w:noProof w:val="0"/>
          <w:snapToGrid w:val="0"/>
        </w:rPr>
        <w:t>var objid</w:t>
      </w:r>
      <w:r w:rsidRPr="00131AE7">
        <w:rPr>
          <w:bCs/>
          <w:noProof w:val="0"/>
          <w:snapToGrid w:val="0"/>
        </w:rPr>
        <w:t xml:space="preserve">   v_etsiInIso</w:t>
      </w:r>
      <w:r w:rsidRPr="00131AE7">
        <w:rPr>
          <w:noProof w:val="0"/>
          <w:color w:val="000000"/>
        </w:rPr>
        <w:t xml:space="preserve">  := </w:t>
      </w:r>
      <w:r w:rsidRPr="00131AE7">
        <w:rPr>
          <w:bCs/>
          <w:noProof w:val="0"/>
          <w:snapToGrid w:val="0"/>
        </w:rPr>
        <w:t>objid</w:t>
      </w:r>
      <w:r w:rsidRPr="00131AE7">
        <w:rPr>
          <w:noProof w:val="0"/>
          <w:color w:val="000000"/>
        </w:rPr>
        <w:t xml:space="preserve">{ </w:t>
      </w:r>
      <w:r w:rsidRPr="00131AE7">
        <w:rPr>
          <w:noProof w:val="0"/>
        </w:rPr>
        <w:t>iso</w:t>
      </w:r>
      <w:r w:rsidRPr="00131AE7">
        <w:rPr>
          <w:noProof w:val="0"/>
          <w:color w:val="000000"/>
        </w:rPr>
        <w:t xml:space="preserve"> identified_organization dod(6)</w:t>
      </w:r>
      <w:r w:rsidRPr="00131AE7">
        <w:rPr>
          <w:noProof w:val="0"/>
          <w:color w:val="000000"/>
        </w:rPr>
        <w:br/>
        <w:t xml:space="preserve">                                       internet(1) private(4) enterprise(1) etsi(13019)}</w:t>
      </w:r>
    </w:p>
    <w:p w14:paraId="2B67A13A" w14:textId="77777777" w:rsidR="00E36C5D" w:rsidRPr="00131AE7" w:rsidRDefault="00E36C5D" w:rsidP="006E6D62">
      <w:pPr>
        <w:pStyle w:val="PL"/>
        <w:keepNext/>
        <w:keepLines/>
        <w:rPr>
          <w:noProof w:val="0"/>
        </w:rPr>
      </w:pPr>
      <w:r w:rsidRPr="00131AE7">
        <w:rPr>
          <w:noProof w:val="0"/>
        </w:rPr>
        <w:tab/>
        <w:t>// then</w:t>
      </w:r>
    </w:p>
    <w:p w14:paraId="41A0F421" w14:textId="77777777" w:rsidR="00E36C5D" w:rsidRPr="00131AE7" w:rsidRDefault="00E36C5D" w:rsidP="006E6D62">
      <w:pPr>
        <w:pStyle w:val="PL"/>
        <w:keepNext/>
        <w:keepLines/>
        <w:rPr>
          <w:bCs/>
          <w:noProof w:val="0"/>
          <w:snapToGrid w:val="0"/>
        </w:rPr>
      </w:pPr>
      <w:r w:rsidRPr="00131AE7">
        <w:rPr>
          <w:noProof w:val="0"/>
        </w:rPr>
        <w:tab/>
      </w:r>
      <w:r w:rsidRPr="00131AE7">
        <w:rPr>
          <w:bCs/>
          <w:noProof w:val="0"/>
          <w:snapToGrid w:val="0"/>
        </w:rPr>
        <w:t>c_etsiMobNet == c_etsiINNet // returns false</w:t>
      </w:r>
    </w:p>
    <w:p w14:paraId="56C26975" w14:textId="77777777" w:rsidR="00E36C5D" w:rsidRPr="00131AE7" w:rsidRDefault="00E36C5D" w:rsidP="00E36C5D">
      <w:pPr>
        <w:pStyle w:val="PL"/>
        <w:rPr>
          <w:noProof w:val="0"/>
          <w:color w:val="000000"/>
          <w:szCs w:val="18"/>
        </w:rPr>
      </w:pPr>
      <w:r w:rsidRPr="00131AE7">
        <w:rPr>
          <w:noProof w:val="0"/>
        </w:rPr>
        <w:tab/>
      </w:r>
      <w:r w:rsidRPr="00131AE7">
        <w:rPr>
          <w:bCs/>
          <w:noProof w:val="0"/>
          <w:snapToGrid w:val="0"/>
        </w:rPr>
        <w:t xml:space="preserve">c_etsiMobNet &lt;  c_etsiINNet // returns true as the </w:t>
      </w:r>
      <w:r w:rsidRPr="00131AE7">
        <w:rPr>
          <w:noProof w:val="0"/>
          <w:color w:val="000000"/>
          <w:szCs w:val="18"/>
        </w:rPr>
        <w:t>mobile_domain(0) component is numerically</w:t>
      </w:r>
    </w:p>
    <w:p w14:paraId="7B5494AD" w14:textId="77777777" w:rsidR="00E36C5D" w:rsidRPr="00131AE7" w:rsidRDefault="00E36C5D" w:rsidP="00E36C5D">
      <w:pPr>
        <w:pStyle w:val="PL"/>
        <w:rPr>
          <w:noProof w:val="0"/>
        </w:rPr>
      </w:pPr>
      <w:r w:rsidRPr="00131AE7">
        <w:rPr>
          <w:noProof w:val="0"/>
          <w:color w:val="000000"/>
          <w:szCs w:val="18"/>
        </w:rPr>
        <w:t xml:space="preserve">                                // smaller than the </w:t>
      </w:r>
      <w:r w:rsidRPr="00131AE7">
        <w:rPr>
          <w:noProof w:val="0"/>
          <w:color w:val="000000"/>
        </w:rPr>
        <w:t>inDomain(1) component</w:t>
      </w:r>
    </w:p>
    <w:p w14:paraId="76D8B59E" w14:textId="77777777" w:rsidR="00E36C5D" w:rsidRPr="00131AE7" w:rsidRDefault="00E36C5D" w:rsidP="00E36C5D">
      <w:pPr>
        <w:pStyle w:val="PL"/>
        <w:rPr>
          <w:noProof w:val="0"/>
        </w:rPr>
      </w:pPr>
      <w:r w:rsidRPr="00131AE7">
        <w:rPr>
          <w:noProof w:val="0"/>
        </w:rPr>
        <w:tab/>
      </w:r>
      <w:r w:rsidRPr="00131AE7">
        <w:rPr>
          <w:bCs/>
          <w:noProof w:val="0"/>
          <w:snapToGrid w:val="0"/>
        </w:rPr>
        <w:t>c_etsiINNet ==  c_etsiIN    // returns false as c_etsiINNet has more components</w:t>
      </w:r>
    </w:p>
    <w:p w14:paraId="72BC6981" w14:textId="77777777" w:rsidR="00E36C5D" w:rsidRPr="00131AE7" w:rsidRDefault="00E36C5D" w:rsidP="00E36C5D">
      <w:pPr>
        <w:pStyle w:val="PL"/>
        <w:rPr>
          <w:noProof w:val="0"/>
        </w:rPr>
      </w:pPr>
      <w:r w:rsidRPr="00131AE7">
        <w:rPr>
          <w:noProof w:val="0"/>
        </w:rPr>
        <w:tab/>
      </w:r>
      <w:r w:rsidRPr="00131AE7">
        <w:rPr>
          <w:bCs/>
          <w:noProof w:val="0"/>
          <w:snapToGrid w:val="0"/>
        </w:rPr>
        <w:t>c_etsiINNet  &gt;   c_etsiIN   // returns true as c_etsiINNet has more components</w:t>
      </w:r>
    </w:p>
    <w:p w14:paraId="4128647D" w14:textId="77777777" w:rsidR="00E36C5D" w:rsidRPr="00131AE7" w:rsidRDefault="00E36C5D" w:rsidP="00E36C5D">
      <w:pPr>
        <w:pStyle w:val="PL"/>
        <w:rPr>
          <w:noProof w:val="0"/>
        </w:rPr>
      </w:pPr>
      <w:r w:rsidRPr="00131AE7">
        <w:rPr>
          <w:noProof w:val="0"/>
        </w:rPr>
        <w:tab/>
      </w:r>
      <w:r w:rsidRPr="00131AE7">
        <w:rPr>
          <w:bCs/>
          <w:noProof w:val="0"/>
          <w:snapToGrid w:val="0"/>
        </w:rPr>
        <w:t xml:space="preserve">v_etsiInIso &lt;= c_etsiMobNet // returns false as the component </w:t>
      </w:r>
      <w:r w:rsidRPr="00131AE7">
        <w:rPr>
          <w:noProof w:val="0"/>
        </w:rPr>
        <w:t>itu_t(0) is numerically smaller</w:t>
      </w:r>
    </w:p>
    <w:p w14:paraId="45A3D52B" w14:textId="77777777" w:rsidR="00E36C5D" w:rsidRPr="00131AE7" w:rsidRDefault="00E36C5D" w:rsidP="00E36C5D">
      <w:pPr>
        <w:pStyle w:val="PL"/>
        <w:rPr>
          <w:noProof w:val="0"/>
          <w:color w:val="000000"/>
        </w:rPr>
      </w:pPr>
      <w:r w:rsidRPr="00131AE7">
        <w:rPr>
          <w:noProof w:val="0"/>
        </w:rPr>
        <w:t xml:space="preserve">                                // than the component iso</w:t>
      </w:r>
      <w:r w:rsidRPr="00131AE7">
        <w:rPr>
          <w:noProof w:val="0"/>
          <w:color w:val="000000"/>
        </w:rPr>
        <w:t>(1))</w:t>
      </w:r>
    </w:p>
    <w:p w14:paraId="3935B095" w14:textId="77777777" w:rsidR="00E36C5D" w:rsidRPr="00131AE7" w:rsidRDefault="00E36C5D" w:rsidP="00E36C5D">
      <w:pPr>
        <w:pStyle w:val="PL"/>
        <w:rPr>
          <w:noProof w:val="0"/>
          <w:color w:val="000000"/>
        </w:rPr>
      </w:pPr>
    </w:p>
    <w:p w14:paraId="5BC4156D" w14:textId="77777777" w:rsidR="00FA11AB" w:rsidRPr="00131AE7" w:rsidRDefault="00FA11AB" w:rsidP="003B0813">
      <w:pPr>
        <w:pStyle w:val="Heading3"/>
      </w:pPr>
      <w:bookmarkStart w:id="143" w:name="_Toc72306291"/>
      <w:bookmarkStart w:id="144" w:name="_Toc72306372"/>
      <w:r w:rsidRPr="00131AE7">
        <w:t>7.2.</w:t>
      </w:r>
      <w:r w:rsidR="004955C5" w:rsidRPr="00131AE7">
        <w:t>6</w:t>
      </w:r>
      <w:r w:rsidRPr="00131AE7">
        <w:tab/>
        <w:t xml:space="preserve">Using </w:t>
      </w:r>
      <w:r w:rsidRPr="00131AE7">
        <w:rPr>
          <w:rFonts w:ascii="Courier New" w:hAnsi="Courier New" w:cs="Courier New"/>
          <w:b/>
          <w:bCs/>
        </w:rPr>
        <w:t>objid</w:t>
      </w:r>
      <w:r w:rsidRPr="00131AE7">
        <w:t xml:space="preserve"> with predefined functions</w:t>
      </w:r>
      <w:bookmarkEnd w:id="143"/>
      <w:bookmarkEnd w:id="144"/>
    </w:p>
    <w:p w14:paraId="0C76D383" w14:textId="77777777" w:rsidR="00E36C5D" w:rsidRPr="00131AE7" w:rsidRDefault="00E36C5D" w:rsidP="003B0813">
      <w:pPr>
        <w:pStyle w:val="Heading4"/>
      </w:pPr>
      <w:bookmarkStart w:id="145" w:name="clause_LengthofPredefFunction"/>
      <w:bookmarkStart w:id="146" w:name="_Toc72306292"/>
      <w:bookmarkStart w:id="147" w:name="_Toc72306373"/>
      <w:r w:rsidRPr="00131AE7">
        <w:t>7.2.</w:t>
      </w:r>
      <w:r w:rsidR="004955C5" w:rsidRPr="00131AE7">
        <w:t>6</w:t>
      </w:r>
      <w:r w:rsidRPr="00131AE7">
        <w:t>.1</w:t>
      </w:r>
      <w:bookmarkEnd w:id="145"/>
      <w:r w:rsidRPr="00131AE7">
        <w:tab/>
        <w:t xml:space="preserve">Number of components of an </w:t>
      </w:r>
      <w:r w:rsidRPr="00131AE7">
        <w:rPr>
          <w:rFonts w:ascii="Courier New" w:hAnsi="Courier New" w:cs="Courier New"/>
          <w:b/>
          <w:bCs/>
        </w:rPr>
        <w:t>objid</w:t>
      </w:r>
      <w:r w:rsidRPr="00131AE7">
        <w:t xml:space="preserve"> value</w:t>
      </w:r>
      <w:r w:rsidR="00D97260" w:rsidRPr="00131AE7">
        <w:t xml:space="preserve"> or template</w:t>
      </w:r>
      <w:bookmarkEnd w:id="146"/>
      <w:bookmarkEnd w:id="147"/>
    </w:p>
    <w:p w14:paraId="459D050F" w14:textId="66AB6A39" w:rsidR="0079379C" w:rsidRPr="00131AE7" w:rsidRDefault="004A7B4D" w:rsidP="00D86A2D">
      <w:pPr>
        <w:keepNext/>
        <w:rPr>
          <w:color w:val="000000"/>
        </w:rPr>
      </w:pPr>
      <w:r w:rsidRPr="00131AE7">
        <w:t xml:space="preserve">In </w:t>
      </w:r>
      <w:r w:rsidR="008D6FF0" w:rsidRPr="00131AE7">
        <w:t>ex</w:t>
      </w:r>
      <w:r w:rsidRPr="00131AE7">
        <w:t xml:space="preserve">cess the input parameter types given in </w:t>
      </w:r>
      <w:r w:rsidR="00AB3272" w:rsidRPr="00131AE7">
        <w:t>clause C.2</w:t>
      </w:r>
      <w:r w:rsidR="00D7064F" w:rsidRPr="00131AE7">
        <w:t>8</w:t>
      </w:r>
      <w:r w:rsidR="00AB3272" w:rsidRPr="00131AE7">
        <w:t xml:space="preserve"> </w:t>
      </w:r>
      <w:r w:rsidRPr="00131AE7">
        <w:t xml:space="preserve">of </w:t>
      </w:r>
      <w:r w:rsidR="00936255" w:rsidRPr="00131AE7">
        <w:t>ETSI ES 201 873-1</w:t>
      </w:r>
      <w:r w:rsidR="00620346" w:rsidRPr="00131AE7">
        <w:t xml:space="preserve"> [</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Pr="00131AE7">
        <w:t xml:space="preserve">, the </w:t>
      </w:r>
      <w:r w:rsidR="003F5F0A" w:rsidRPr="00131AE7">
        <w:rPr>
          <w:rFonts w:ascii="Courier New" w:hAnsi="Courier New" w:cs="Courier New"/>
          <w:b/>
          <w:bCs/>
        </w:rPr>
        <w:t>lengthof</w:t>
      </w:r>
      <w:r w:rsidRPr="00131AE7">
        <w:t xml:space="preserve"> predefined function shall allow values </w:t>
      </w:r>
      <w:r w:rsidR="00D97260" w:rsidRPr="00131AE7">
        <w:t xml:space="preserve">and templates </w:t>
      </w:r>
      <w:r w:rsidRPr="00131AE7">
        <w:t xml:space="preserve">of </w:t>
      </w:r>
      <w:r w:rsidRPr="00131AE7">
        <w:rPr>
          <w:rFonts w:ascii="Courier New" w:hAnsi="Courier New" w:cs="Courier New"/>
          <w:b/>
          <w:bCs/>
        </w:rPr>
        <w:t>objid</w:t>
      </w:r>
      <w:r w:rsidRPr="00131AE7">
        <w:t xml:space="preserve"> types as input parameter</w:t>
      </w:r>
      <w:r w:rsidR="00E36C5D" w:rsidRPr="00131AE7">
        <w:t>.</w:t>
      </w:r>
      <w:r w:rsidR="00DA3E6D" w:rsidRPr="00131AE7">
        <w:t xml:space="preserve"> </w:t>
      </w:r>
      <w:r w:rsidR="00D97260" w:rsidRPr="00131AE7">
        <w:rPr>
          <w:color w:val="000000"/>
        </w:rPr>
        <w:t>T</w:t>
      </w:r>
      <w:r w:rsidR="0079379C" w:rsidRPr="00131AE7">
        <w:rPr>
          <w:color w:val="000000"/>
        </w:rPr>
        <w:t>he actual value to be returned is the sequential number of the last component.</w:t>
      </w:r>
    </w:p>
    <w:p w14:paraId="33D7DA54" w14:textId="77777777" w:rsidR="00C955AE" w:rsidRPr="00131AE7" w:rsidRDefault="00C955AE" w:rsidP="00D86A2D">
      <w:pPr>
        <w:keepNext/>
      </w:pPr>
      <w:r w:rsidRPr="00131AE7">
        <w:t xml:space="preserve">When the function </w:t>
      </w:r>
      <w:r w:rsidRPr="00131AE7">
        <w:rPr>
          <w:rFonts w:ascii="Courier New" w:hAnsi="Courier New" w:cs="Courier New"/>
          <w:b/>
          <w:bCs/>
        </w:rPr>
        <w:t>lengthof</w:t>
      </w:r>
      <w:r w:rsidRPr="00131AE7">
        <w:t xml:space="preserve"> is applied to templates of </w:t>
      </w:r>
      <w:r w:rsidRPr="00131AE7">
        <w:rPr>
          <w:rFonts w:ascii="Courier New" w:hAnsi="Courier New" w:cs="Courier New"/>
          <w:b/>
          <w:bCs/>
        </w:rPr>
        <w:t>objid</w:t>
      </w:r>
      <w:r w:rsidRPr="00131AE7">
        <w:t xml:space="preserve"> types, </w:t>
      </w:r>
      <w:r w:rsidRPr="00131AE7">
        <w:rPr>
          <w:rFonts w:ascii="Courier New" w:hAnsi="Courier New" w:cs="Courier New"/>
        </w:rPr>
        <w:t>inpar</w:t>
      </w:r>
      <w:r w:rsidRPr="00131AE7">
        <w:t xml:space="preserve"> shall only contain the matching mechanisms: </w:t>
      </w:r>
      <w:r w:rsidR="0069635D" w:rsidRPr="00131AE7">
        <w:t>S</w:t>
      </w:r>
      <w:r w:rsidRPr="00131AE7">
        <w:t>pecific</w:t>
      </w:r>
      <w:r w:rsidR="0069635D" w:rsidRPr="00131AE7">
        <w:t>V</w:t>
      </w:r>
      <w:r w:rsidRPr="00131AE7">
        <w:t xml:space="preserve">alue, value list, </w:t>
      </w:r>
      <w:r w:rsidR="00301AB5" w:rsidRPr="00131AE7">
        <w:t xml:space="preserve">complemented list, </w:t>
      </w:r>
      <w:r w:rsidRPr="00131AE7">
        <w:rPr>
          <w:i/>
          <w:iCs/>
        </w:rPr>
        <w:t>AnyValue</w:t>
      </w:r>
      <w:r w:rsidRPr="00131AE7">
        <w:t xml:space="preserve">, </w:t>
      </w:r>
      <w:r w:rsidRPr="00131AE7">
        <w:rPr>
          <w:i/>
          <w:iCs/>
        </w:rPr>
        <w:t>AnyValueOrNone</w:t>
      </w:r>
      <w:r w:rsidRPr="00131AE7">
        <w:t xml:space="preserve">, </w:t>
      </w:r>
      <w:r w:rsidRPr="00131AE7">
        <w:rPr>
          <w:i/>
          <w:iCs/>
        </w:rPr>
        <w:t>AnyElement</w:t>
      </w:r>
      <w:r w:rsidRPr="00131AE7">
        <w:t xml:space="preserve"> and </w:t>
      </w:r>
      <w:r w:rsidRPr="00131AE7">
        <w:rPr>
          <w:i/>
          <w:iCs/>
        </w:rPr>
        <w:t>AnyElementsOrNone</w:t>
      </w:r>
      <w:r w:rsidRPr="00131AE7">
        <w:t xml:space="preserve"> and the length matching attribute. The parameter </w:t>
      </w:r>
      <w:r w:rsidRPr="00131AE7">
        <w:rPr>
          <w:rFonts w:ascii="Courier New" w:hAnsi="Courier New" w:cs="Courier New"/>
        </w:rPr>
        <w:t>inpar</w:t>
      </w:r>
      <w:r w:rsidRPr="00131AE7">
        <w:t xml:space="preserve"> shall only match values, for which the </w:t>
      </w:r>
      <w:r w:rsidRPr="00131AE7">
        <w:rPr>
          <w:rFonts w:ascii="Courier New" w:hAnsi="Courier New" w:cs="Courier New"/>
          <w:b/>
          <w:bCs/>
        </w:rPr>
        <w:t>lengthof</w:t>
      </w:r>
      <w:r w:rsidRPr="00131AE7">
        <w:t xml:space="preserve"> function would give the same result.</w:t>
      </w:r>
    </w:p>
    <w:p w14:paraId="7ADFA619" w14:textId="77777777" w:rsidR="00D97260" w:rsidRPr="00131AE7" w:rsidRDefault="00AF2C69" w:rsidP="00D86A2D">
      <w:pPr>
        <w:keepNext/>
        <w:rPr>
          <w:color w:val="000000"/>
        </w:rPr>
      </w:pPr>
      <w:r w:rsidRPr="00131AE7">
        <w:rPr>
          <w:color w:val="000000"/>
        </w:rPr>
        <w:t>Additional error cases are:</w:t>
      </w:r>
    </w:p>
    <w:p w14:paraId="70F40843" w14:textId="77777777" w:rsidR="00D97260" w:rsidRPr="00131AE7" w:rsidRDefault="00D97260" w:rsidP="002F5839">
      <w:pPr>
        <w:pStyle w:val="B1"/>
        <w:rPr>
          <w:color w:val="000000"/>
        </w:rPr>
      </w:pPr>
      <w:r w:rsidRPr="00131AE7">
        <w:rPr>
          <w:rFonts w:ascii="Courier New" w:hAnsi="Courier New" w:cs="Courier New"/>
          <w:color w:val="000000"/>
        </w:rPr>
        <w:t>inpar</w:t>
      </w:r>
      <w:r w:rsidRPr="00131AE7">
        <w:rPr>
          <w:color w:val="000000"/>
        </w:rPr>
        <w:t xml:space="preserve"> </w:t>
      </w:r>
      <w:r w:rsidRPr="00131AE7">
        <w:t xml:space="preserve">can match </w:t>
      </w:r>
      <w:r w:rsidRPr="00131AE7">
        <w:rPr>
          <w:rFonts w:ascii="Courier New" w:hAnsi="Courier New" w:cs="Courier New"/>
          <w:b/>
          <w:bCs/>
        </w:rPr>
        <w:t>objid</w:t>
      </w:r>
      <w:r w:rsidRPr="00131AE7">
        <w:t xml:space="preserve"> values </w:t>
      </w:r>
      <w:r w:rsidR="00472AAD" w:rsidRPr="00131AE7">
        <w:t>with</w:t>
      </w:r>
      <w:r w:rsidRPr="00131AE7">
        <w:t xml:space="preserve"> different number of components.</w:t>
      </w:r>
    </w:p>
    <w:p w14:paraId="5CEDE3DB" w14:textId="77777777" w:rsidR="00E36C5D" w:rsidRPr="00131AE7" w:rsidRDefault="00E36C5D" w:rsidP="0079379C">
      <w:pPr>
        <w:keepNext/>
        <w:keepLines/>
      </w:pPr>
      <w:r w:rsidRPr="00131AE7">
        <w:t>EXAMPLE:</w:t>
      </w:r>
    </w:p>
    <w:p w14:paraId="2D4B2998" w14:textId="77777777" w:rsidR="00E36C5D" w:rsidRPr="00131AE7" w:rsidRDefault="00E36C5D" w:rsidP="00E36C5D">
      <w:pPr>
        <w:pStyle w:val="PL"/>
        <w:keepNext/>
        <w:keepLines/>
        <w:ind w:left="284"/>
        <w:rPr>
          <w:noProof w:val="0"/>
          <w:color w:val="000000"/>
        </w:rPr>
      </w:pPr>
      <w:r w:rsidRPr="00131AE7">
        <w:rPr>
          <w:noProof w:val="0"/>
          <w:color w:val="000000"/>
        </w:rPr>
        <w:t>// Given</w:t>
      </w:r>
    </w:p>
    <w:p w14:paraId="37876850" w14:textId="77777777" w:rsidR="00E36C5D" w:rsidRPr="00131AE7" w:rsidRDefault="00E36C5D" w:rsidP="00E36C5D">
      <w:pPr>
        <w:pStyle w:val="PL"/>
        <w:keepNext/>
        <w:keepLines/>
        <w:rPr>
          <w:noProof w:val="0"/>
        </w:rPr>
      </w:pPr>
      <w:r w:rsidRPr="00131AE7">
        <w:rPr>
          <w:rFonts w:cs="Courier New"/>
          <w:b/>
          <w:noProof w:val="0"/>
          <w:snapToGrid w:val="0"/>
        </w:rPr>
        <w:tab/>
        <w:t>var objid</w:t>
      </w:r>
      <w:r w:rsidRPr="00131AE7">
        <w:rPr>
          <w:rFonts w:cs="Courier New"/>
          <w:bCs/>
          <w:noProof w:val="0"/>
          <w:snapToGrid w:val="0"/>
        </w:rPr>
        <w:t xml:space="preserve"> v_etsiMobNet := objid{</w:t>
      </w:r>
      <w:r w:rsidRPr="00131AE7">
        <w:rPr>
          <w:rFonts w:cs="Courier New"/>
          <w:noProof w:val="0"/>
        </w:rPr>
        <w:t>itu_t identified_organization etsi(0)</w:t>
      </w:r>
      <w:r w:rsidRPr="00131AE7">
        <w:rPr>
          <w:rFonts w:cs="Courier New"/>
          <w:noProof w:val="0"/>
        </w:rPr>
        <w:br/>
      </w:r>
      <w:r w:rsidRPr="00131AE7">
        <w:rPr>
          <w:rFonts w:cs="Courier New"/>
          <w:noProof w:val="0"/>
        </w:rPr>
        <w:tab/>
        <w:t xml:space="preserve">                                </w:t>
      </w:r>
      <w:r w:rsidRPr="00131AE7">
        <w:rPr>
          <w:rFonts w:cs="Courier New"/>
          <w:noProof w:val="0"/>
          <w:color w:val="000000"/>
          <w:szCs w:val="18"/>
        </w:rPr>
        <w:t xml:space="preserve">mobile_domain(0) </w:t>
      </w:r>
      <w:r w:rsidRPr="00131AE7">
        <w:rPr>
          <w:rFonts w:cs="Courier New"/>
          <w:noProof w:val="0"/>
          <w:color w:val="000000"/>
        </w:rPr>
        <w:t>umts_Network (1)</w:t>
      </w:r>
      <w:r w:rsidRPr="00131AE7">
        <w:rPr>
          <w:rFonts w:cs="Courier New"/>
          <w:noProof w:val="0"/>
          <w:szCs w:val="15"/>
        </w:rPr>
        <w:t>}</w:t>
      </w:r>
    </w:p>
    <w:p w14:paraId="60B99276" w14:textId="77777777" w:rsidR="00E36C5D" w:rsidRPr="00131AE7" w:rsidRDefault="00E36C5D" w:rsidP="00E36C5D">
      <w:pPr>
        <w:pStyle w:val="PL"/>
        <w:rPr>
          <w:noProof w:val="0"/>
          <w:color w:val="000000"/>
        </w:rPr>
      </w:pPr>
      <w:r w:rsidRPr="00131AE7">
        <w:rPr>
          <w:noProof w:val="0"/>
        </w:rPr>
        <w:tab/>
      </w:r>
      <w:r w:rsidRPr="00131AE7">
        <w:rPr>
          <w:noProof w:val="0"/>
          <w:color w:val="000000"/>
        </w:rPr>
        <w:t xml:space="preserve">// then </w:t>
      </w:r>
    </w:p>
    <w:p w14:paraId="4A34AB0F" w14:textId="77777777" w:rsidR="00E36C5D" w:rsidRPr="00131AE7" w:rsidRDefault="00E36C5D" w:rsidP="003F5F0A">
      <w:pPr>
        <w:pStyle w:val="PL"/>
        <w:rPr>
          <w:noProof w:val="0"/>
          <w:color w:val="000000"/>
        </w:rPr>
      </w:pPr>
      <w:r w:rsidRPr="00131AE7">
        <w:rPr>
          <w:noProof w:val="0"/>
          <w:color w:val="000000"/>
        </w:rPr>
        <w:tab/>
        <w:t>numElements</w:t>
      </w:r>
      <w:r w:rsidRPr="00131AE7">
        <w:rPr>
          <w:b/>
          <w:noProof w:val="0"/>
          <w:color w:val="000000"/>
        </w:rPr>
        <w:t xml:space="preserve"> := </w:t>
      </w:r>
      <w:r w:rsidR="003F5F0A" w:rsidRPr="00131AE7">
        <w:rPr>
          <w:b/>
          <w:noProof w:val="0"/>
          <w:color w:val="000000"/>
        </w:rPr>
        <w:t>lengthof</w:t>
      </w:r>
      <w:r w:rsidRPr="00131AE7">
        <w:rPr>
          <w:noProof w:val="0"/>
          <w:color w:val="000000"/>
        </w:rPr>
        <w:t>(</w:t>
      </w:r>
      <w:r w:rsidRPr="00131AE7">
        <w:rPr>
          <w:rFonts w:cs="Courier New"/>
          <w:bCs/>
          <w:noProof w:val="0"/>
          <w:snapToGrid w:val="0"/>
        </w:rPr>
        <w:t>v_etsiMobNet</w:t>
      </w:r>
      <w:r w:rsidRPr="00131AE7">
        <w:rPr>
          <w:noProof w:val="0"/>
          <w:color w:val="000000"/>
        </w:rPr>
        <w:t>); // returns 5</w:t>
      </w:r>
    </w:p>
    <w:p w14:paraId="61933165" w14:textId="77777777" w:rsidR="001716B7" w:rsidRPr="00131AE7" w:rsidRDefault="001716B7" w:rsidP="003F5F0A">
      <w:pPr>
        <w:pStyle w:val="PL"/>
        <w:rPr>
          <w:noProof w:val="0"/>
        </w:rPr>
      </w:pPr>
    </w:p>
    <w:p w14:paraId="66DACC73" w14:textId="77777777" w:rsidR="00B601A1" w:rsidRPr="00131AE7" w:rsidRDefault="00B601A1" w:rsidP="003B0813">
      <w:pPr>
        <w:pStyle w:val="Heading4"/>
      </w:pPr>
      <w:bookmarkStart w:id="148" w:name="clause_SubstrPredefFunction"/>
      <w:bookmarkStart w:id="149" w:name="_Toc72306293"/>
      <w:bookmarkStart w:id="150" w:name="_Toc72306374"/>
      <w:r w:rsidRPr="00131AE7">
        <w:t>7.2.</w:t>
      </w:r>
      <w:r w:rsidR="004955C5" w:rsidRPr="00131AE7">
        <w:t>6</w:t>
      </w:r>
      <w:r w:rsidRPr="00131AE7">
        <w:t>.2</w:t>
      </w:r>
      <w:bookmarkEnd w:id="148"/>
      <w:r w:rsidRPr="00131AE7">
        <w:tab/>
      </w:r>
      <w:r w:rsidR="00D34F98" w:rsidRPr="00131AE7">
        <w:t>The Substring function</w:t>
      </w:r>
      <w:bookmarkEnd w:id="149"/>
      <w:bookmarkEnd w:id="150"/>
    </w:p>
    <w:p w14:paraId="72E25308" w14:textId="07F9A655" w:rsidR="00500108" w:rsidRPr="00131AE7" w:rsidRDefault="00500108" w:rsidP="002D234C">
      <w:pPr>
        <w:rPr>
          <w:snapToGrid w:val="0"/>
        </w:rPr>
      </w:pPr>
      <w:r w:rsidRPr="00131AE7">
        <w:rPr>
          <w:snapToGrid w:val="0"/>
        </w:rPr>
        <w:t xml:space="preserve">When ASN.1 is supported, the </w:t>
      </w:r>
      <w:r w:rsidRPr="00131AE7">
        <w:rPr>
          <w:rFonts w:ascii="Courier New" w:hAnsi="Courier New" w:cs="Courier New"/>
          <w:b/>
          <w:bCs/>
          <w:snapToGrid w:val="0"/>
        </w:rPr>
        <w:t>substr</w:t>
      </w:r>
      <w:r w:rsidRPr="00131AE7">
        <w:rPr>
          <w:snapToGrid w:val="0"/>
        </w:rPr>
        <w:t xml:space="preserve"> predefined function shall support </w:t>
      </w:r>
      <w:r w:rsidRPr="00131AE7">
        <w:rPr>
          <w:rFonts w:ascii="Courier New" w:hAnsi="Courier New" w:cs="Courier New"/>
          <w:b/>
          <w:bCs/>
          <w:snapToGrid w:val="0"/>
        </w:rPr>
        <w:t>objid</w:t>
      </w:r>
      <w:r w:rsidRPr="00131AE7">
        <w:rPr>
          <w:snapToGrid w:val="0"/>
        </w:rPr>
        <w:t xml:space="preserve"> types, i.e. it shall allow objid as type of the input parameter</w:t>
      </w:r>
      <w:r w:rsidR="00E60D57" w:rsidRPr="00131AE7">
        <w:rPr>
          <w:snapToGrid w:val="0"/>
        </w:rPr>
        <w:t xml:space="preserve"> and</w:t>
      </w:r>
      <w:r w:rsidRPr="00131AE7">
        <w:rPr>
          <w:snapToGrid w:val="0"/>
        </w:rPr>
        <w:t xml:space="preserve"> </w:t>
      </w:r>
      <w:r w:rsidR="001716B7" w:rsidRPr="00131AE7">
        <w:rPr>
          <w:snapToGrid w:val="0"/>
        </w:rPr>
        <w:t>return</w:t>
      </w:r>
      <w:r w:rsidRPr="00131AE7">
        <w:rPr>
          <w:snapToGrid w:val="0"/>
        </w:rPr>
        <w:t xml:space="preserve"> an object identifier value containing a fragment (sequence of components) of the input </w:t>
      </w:r>
      <w:r w:rsidR="001716B7" w:rsidRPr="00131AE7">
        <w:rPr>
          <w:snapToGrid w:val="0"/>
        </w:rPr>
        <w:t xml:space="preserve">parameter </w:t>
      </w:r>
      <w:r w:rsidRPr="00131AE7">
        <w:rPr>
          <w:rFonts w:ascii="Courier New" w:hAnsi="Courier New" w:cs="Courier New"/>
          <w:snapToGrid w:val="0"/>
        </w:rPr>
        <w:t>in</w:t>
      </w:r>
      <w:r w:rsidR="00E60D57" w:rsidRPr="00131AE7">
        <w:rPr>
          <w:rFonts w:ascii="Courier New" w:hAnsi="Courier New" w:cs="Courier New"/>
          <w:snapToGrid w:val="0"/>
        </w:rPr>
        <w:t>par</w:t>
      </w:r>
      <w:r w:rsidRPr="00131AE7">
        <w:rPr>
          <w:snapToGrid w:val="0"/>
        </w:rPr>
        <w:t xml:space="preserve">. </w:t>
      </w:r>
      <w:r w:rsidR="00E60D57" w:rsidRPr="00131AE7">
        <w:rPr>
          <w:snapToGrid w:val="0"/>
        </w:rPr>
        <w:t>Rules specified in clause C.3</w:t>
      </w:r>
      <w:r w:rsidR="002D234C" w:rsidRPr="00131AE7">
        <w:rPr>
          <w:snapToGrid w:val="0"/>
        </w:rPr>
        <w:t>3</w:t>
      </w:r>
      <w:r w:rsidR="00E60D57" w:rsidRPr="00131AE7">
        <w:rPr>
          <w:snapToGrid w:val="0"/>
        </w:rPr>
        <w:t xml:space="preserve"> </w:t>
      </w:r>
      <w:r w:rsidR="00E60D57" w:rsidRPr="00131AE7">
        <w:t xml:space="preserve">of </w:t>
      </w:r>
      <w:r w:rsidR="00936255" w:rsidRPr="00131AE7">
        <w:t>ETSI ES 201 873-1</w:t>
      </w:r>
      <w:r w:rsidR="0042760C" w:rsidRPr="00131AE7">
        <w:t xml:space="preserve"> </w:t>
      </w:r>
      <w:r w:rsidR="00620346" w:rsidRPr="00131AE7">
        <w:t>[</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00E60D57" w:rsidRPr="00131AE7">
        <w:t xml:space="preserve"> shall apply with the following exceptions: </w:t>
      </w:r>
      <w:r w:rsidR="00EA3411" w:rsidRPr="00131AE7">
        <w:rPr>
          <w:rFonts w:ascii="Courier New" w:hAnsi="Courier New" w:cs="Courier New"/>
          <w:snapToGrid w:val="0"/>
        </w:rPr>
        <w:t>index</w:t>
      </w:r>
      <w:r w:rsidRPr="00131AE7">
        <w:rPr>
          <w:snapToGrid w:val="0"/>
        </w:rPr>
        <w:t xml:space="preserve"> zero identifies the first component of the input object identifier value</w:t>
      </w:r>
      <w:r w:rsidR="002D234C" w:rsidRPr="00131AE7">
        <w:rPr>
          <w:snapToGrid w:val="0"/>
        </w:rPr>
        <w:t xml:space="preserve"> or template</w:t>
      </w:r>
      <w:r w:rsidRPr="00131AE7">
        <w:rPr>
          <w:snapToGrid w:val="0"/>
        </w:rPr>
        <w:t>. The third input parameter (</w:t>
      </w:r>
      <w:r w:rsidRPr="00131AE7">
        <w:rPr>
          <w:rFonts w:ascii="Courier New" w:hAnsi="Courier New" w:cs="Courier New"/>
          <w:snapToGrid w:val="0"/>
        </w:rPr>
        <w:t>count</w:t>
      </w:r>
      <w:r w:rsidRPr="00131AE7">
        <w:rPr>
          <w:snapToGrid w:val="0"/>
        </w:rPr>
        <w:t xml:space="preserve">) defines the number of components in the returned </w:t>
      </w:r>
      <w:r w:rsidRPr="00131AE7">
        <w:rPr>
          <w:rFonts w:ascii="Courier New" w:hAnsi="Courier New" w:cs="Courier New"/>
          <w:b/>
          <w:bCs/>
          <w:snapToGrid w:val="0"/>
        </w:rPr>
        <w:t>objid</w:t>
      </w:r>
      <w:r w:rsidRPr="00131AE7">
        <w:rPr>
          <w:snapToGrid w:val="0"/>
        </w:rPr>
        <w:t xml:space="preserve"> value.</w:t>
      </w:r>
    </w:p>
    <w:p w14:paraId="6F985263" w14:textId="77777777" w:rsidR="00500108" w:rsidRPr="00131AE7" w:rsidRDefault="00500108" w:rsidP="00500108">
      <w:pPr>
        <w:pStyle w:val="EX"/>
        <w:ind w:left="284" w:firstLine="0"/>
        <w:rPr>
          <w:snapToGrid w:val="0"/>
        </w:rPr>
      </w:pPr>
      <w:r w:rsidRPr="00131AE7">
        <w:rPr>
          <w:caps/>
          <w:snapToGrid w:val="0"/>
        </w:rPr>
        <w:t>EXAMPLE</w:t>
      </w:r>
      <w:r w:rsidRPr="00131AE7">
        <w:rPr>
          <w:snapToGrid w:val="0"/>
        </w:rPr>
        <w:t>:</w:t>
      </w:r>
    </w:p>
    <w:p w14:paraId="419DA32A" w14:textId="77777777" w:rsidR="00500108" w:rsidRPr="00131AE7" w:rsidRDefault="00500108" w:rsidP="00500108">
      <w:pPr>
        <w:pStyle w:val="PL"/>
        <w:rPr>
          <w:b/>
          <w:noProof w:val="0"/>
          <w:snapToGrid w:val="0"/>
        </w:rPr>
      </w:pPr>
      <w:r w:rsidRPr="00131AE7">
        <w:rPr>
          <w:b/>
          <w:noProof w:val="0"/>
          <w:snapToGrid w:val="0"/>
        </w:rPr>
        <w:tab/>
        <w:t>var objid</w:t>
      </w:r>
      <w:r w:rsidRPr="00131AE7">
        <w:rPr>
          <w:bCs/>
          <w:noProof w:val="0"/>
          <w:snapToGrid w:val="0"/>
        </w:rPr>
        <w:t xml:space="preserve"> v_etsiMobNet := objid{</w:t>
      </w:r>
      <w:r w:rsidRPr="00131AE7">
        <w:rPr>
          <w:noProof w:val="0"/>
        </w:rPr>
        <w:t>itu_t identified_organization etsi(0)</w:t>
      </w:r>
      <w:r w:rsidRPr="00131AE7">
        <w:rPr>
          <w:noProof w:val="0"/>
        </w:rPr>
        <w:br/>
      </w:r>
      <w:r w:rsidRPr="00131AE7">
        <w:rPr>
          <w:noProof w:val="0"/>
        </w:rPr>
        <w:tab/>
        <w:t xml:space="preserve">                                </w:t>
      </w:r>
      <w:r w:rsidRPr="00131AE7">
        <w:rPr>
          <w:noProof w:val="0"/>
          <w:color w:val="000000"/>
          <w:szCs w:val="18"/>
        </w:rPr>
        <w:t xml:space="preserve">mobile_domain(0) </w:t>
      </w:r>
      <w:r w:rsidRPr="00131AE7">
        <w:rPr>
          <w:noProof w:val="0"/>
          <w:color w:val="000000"/>
        </w:rPr>
        <w:t>umts_Network (1)</w:t>
      </w:r>
      <w:r w:rsidRPr="00131AE7">
        <w:rPr>
          <w:noProof w:val="0"/>
          <w:szCs w:val="15"/>
        </w:rPr>
        <w:t>}</w:t>
      </w:r>
    </w:p>
    <w:p w14:paraId="57895E32" w14:textId="77777777" w:rsidR="00500108" w:rsidRPr="00131AE7" w:rsidRDefault="00500108" w:rsidP="00500108">
      <w:pPr>
        <w:pStyle w:val="PL"/>
        <w:rPr>
          <w:b/>
          <w:noProof w:val="0"/>
          <w:snapToGrid w:val="0"/>
        </w:rPr>
      </w:pPr>
    </w:p>
    <w:p w14:paraId="4BEF7922" w14:textId="77777777" w:rsidR="00500108" w:rsidRPr="00131AE7" w:rsidRDefault="00500108" w:rsidP="00500108">
      <w:pPr>
        <w:pStyle w:val="PL"/>
        <w:rPr>
          <w:noProof w:val="0"/>
          <w:snapToGrid w:val="0"/>
        </w:rPr>
      </w:pPr>
      <w:r w:rsidRPr="00131AE7">
        <w:rPr>
          <w:b/>
          <w:noProof w:val="0"/>
          <w:snapToGrid w:val="0"/>
        </w:rPr>
        <w:tab/>
        <w:t>substr</w:t>
      </w:r>
      <w:r w:rsidRPr="00131AE7">
        <w:rPr>
          <w:noProof w:val="0"/>
          <w:snapToGrid w:val="0"/>
        </w:rPr>
        <w:t xml:space="preserve"> (</w:t>
      </w:r>
      <w:r w:rsidRPr="00131AE7">
        <w:rPr>
          <w:bCs/>
          <w:noProof w:val="0"/>
          <w:snapToGrid w:val="0"/>
        </w:rPr>
        <w:t>v_etsiMobNet</w:t>
      </w:r>
      <w:r w:rsidRPr="00131AE7">
        <w:rPr>
          <w:noProof w:val="0"/>
          <w:snapToGrid w:val="0"/>
        </w:rPr>
        <w:t xml:space="preserve">, 0, 2)  // returns </w:t>
      </w:r>
      <w:r w:rsidRPr="00131AE7">
        <w:rPr>
          <w:bCs/>
          <w:noProof w:val="0"/>
          <w:snapToGrid w:val="0"/>
        </w:rPr>
        <w:t>{</w:t>
      </w:r>
      <w:r w:rsidRPr="00131AE7">
        <w:rPr>
          <w:bCs/>
          <w:noProof w:val="0"/>
        </w:rPr>
        <w:t>i</w:t>
      </w:r>
      <w:r w:rsidRPr="00131AE7">
        <w:rPr>
          <w:noProof w:val="0"/>
        </w:rPr>
        <w:t>tu_t identified_organization}</w:t>
      </w:r>
    </w:p>
    <w:p w14:paraId="3D06E671" w14:textId="77777777" w:rsidR="00500108" w:rsidRPr="00131AE7" w:rsidRDefault="00500108" w:rsidP="00500108">
      <w:pPr>
        <w:pStyle w:val="PL"/>
        <w:rPr>
          <w:noProof w:val="0"/>
          <w:snapToGrid w:val="0"/>
        </w:rPr>
      </w:pPr>
    </w:p>
    <w:p w14:paraId="4CC355C4" w14:textId="77777777" w:rsidR="00500108" w:rsidRPr="00131AE7" w:rsidRDefault="00500108" w:rsidP="00500108">
      <w:pPr>
        <w:pStyle w:val="PL"/>
        <w:rPr>
          <w:noProof w:val="0"/>
          <w:snapToGrid w:val="0"/>
        </w:rPr>
      </w:pPr>
      <w:r w:rsidRPr="00131AE7">
        <w:rPr>
          <w:b/>
          <w:noProof w:val="0"/>
          <w:snapToGrid w:val="0"/>
        </w:rPr>
        <w:tab/>
        <w:t>substr</w:t>
      </w:r>
      <w:r w:rsidRPr="00131AE7">
        <w:rPr>
          <w:noProof w:val="0"/>
          <w:snapToGrid w:val="0"/>
        </w:rPr>
        <w:t xml:space="preserve"> (</w:t>
      </w:r>
      <w:r w:rsidRPr="00131AE7">
        <w:rPr>
          <w:bCs/>
          <w:noProof w:val="0"/>
          <w:snapToGrid w:val="0"/>
        </w:rPr>
        <w:t>v_etsiMobNet</w:t>
      </w:r>
      <w:r w:rsidRPr="00131AE7">
        <w:rPr>
          <w:noProof w:val="0"/>
          <w:snapToGrid w:val="0"/>
        </w:rPr>
        <w:t>, 2, 3)  // returns {</w:t>
      </w:r>
      <w:r w:rsidRPr="00131AE7">
        <w:rPr>
          <w:noProof w:val="0"/>
        </w:rPr>
        <w:t xml:space="preserve">etsi(0) </w:t>
      </w:r>
      <w:r w:rsidRPr="00131AE7">
        <w:rPr>
          <w:noProof w:val="0"/>
          <w:color w:val="000000"/>
          <w:szCs w:val="18"/>
        </w:rPr>
        <w:t xml:space="preserve">mobile_domain(0) </w:t>
      </w:r>
      <w:r w:rsidRPr="00131AE7">
        <w:rPr>
          <w:noProof w:val="0"/>
          <w:color w:val="000000"/>
        </w:rPr>
        <w:t>umts_Network (1)</w:t>
      </w:r>
      <w:r w:rsidRPr="00131AE7">
        <w:rPr>
          <w:noProof w:val="0"/>
          <w:szCs w:val="15"/>
        </w:rPr>
        <w:t>}</w:t>
      </w:r>
    </w:p>
    <w:p w14:paraId="7CBE1C70" w14:textId="77777777" w:rsidR="00500108" w:rsidRPr="00131AE7" w:rsidRDefault="00500108" w:rsidP="00500108">
      <w:pPr>
        <w:pStyle w:val="PL"/>
        <w:rPr>
          <w:noProof w:val="0"/>
          <w:snapToGrid w:val="0"/>
        </w:rPr>
      </w:pPr>
    </w:p>
    <w:p w14:paraId="2455E588" w14:textId="77777777" w:rsidR="00500108" w:rsidRPr="00131AE7" w:rsidRDefault="00500108" w:rsidP="007B4D60">
      <w:pPr>
        <w:pStyle w:val="PL"/>
        <w:keepNext/>
        <w:rPr>
          <w:noProof w:val="0"/>
          <w:snapToGrid w:val="0"/>
        </w:rPr>
      </w:pPr>
      <w:r w:rsidRPr="00131AE7">
        <w:rPr>
          <w:b/>
          <w:noProof w:val="0"/>
          <w:snapToGrid w:val="0"/>
        </w:rPr>
        <w:lastRenderedPageBreak/>
        <w:tab/>
        <w:t>substr</w:t>
      </w:r>
      <w:r w:rsidRPr="00131AE7">
        <w:rPr>
          <w:noProof w:val="0"/>
          <w:snapToGrid w:val="0"/>
        </w:rPr>
        <w:t xml:space="preserve"> (</w:t>
      </w:r>
      <w:r w:rsidRPr="00131AE7">
        <w:rPr>
          <w:bCs/>
          <w:noProof w:val="0"/>
          <w:snapToGrid w:val="0"/>
        </w:rPr>
        <w:t>v_etsiMobNet</w:t>
      </w:r>
      <w:r w:rsidRPr="00131AE7">
        <w:rPr>
          <w:noProof w:val="0"/>
          <w:snapToGrid w:val="0"/>
        </w:rPr>
        <w:t>, 0, 0)  // causes error as the number of components to be returned</w:t>
      </w:r>
    </w:p>
    <w:p w14:paraId="0E535B2A" w14:textId="77777777" w:rsidR="00500108" w:rsidRPr="00131AE7" w:rsidRDefault="00500108" w:rsidP="007B4D60">
      <w:pPr>
        <w:pStyle w:val="PL"/>
        <w:keepNext/>
        <w:rPr>
          <w:noProof w:val="0"/>
          <w:snapToGrid w:val="0"/>
        </w:rPr>
      </w:pPr>
      <w:r w:rsidRPr="00131AE7">
        <w:rPr>
          <w:noProof w:val="0"/>
          <w:snapToGrid w:val="0"/>
        </w:rPr>
        <w:tab/>
        <w:t xml:space="preserve">                             // shall be more than 0</w:t>
      </w:r>
    </w:p>
    <w:p w14:paraId="2EDD1C0C" w14:textId="77777777" w:rsidR="00500108" w:rsidRPr="00131AE7" w:rsidRDefault="00500108" w:rsidP="00500108">
      <w:pPr>
        <w:pStyle w:val="PL"/>
        <w:rPr>
          <w:noProof w:val="0"/>
          <w:snapToGrid w:val="0"/>
        </w:rPr>
      </w:pPr>
    </w:p>
    <w:p w14:paraId="7389BE44" w14:textId="77777777" w:rsidR="00500108" w:rsidRPr="00131AE7" w:rsidRDefault="00500108" w:rsidP="00500108">
      <w:pPr>
        <w:pStyle w:val="PL"/>
        <w:rPr>
          <w:noProof w:val="0"/>
          <w:snapToGrid w:val="0"/>
        </w:rPr>
      </w:pPr>
      <w:r w:rsidRPr="00131AE7">
        <w:rPr>
          <w:b/>
          <w:noProof w:val="0"/>
          <w:snapToGrid w:val="0"/>
        </w:rPr>
        <w:tab/>
        <w:t>substr</w:t>
      </w:r>
      <w:r w:rsidRPr="00131AE7">
        <w:rPr>
          <w:noProof w:val="0"/>
          <w:snapToGrid w:val="0"/>
        </w:rPr>
        <w:t xml:space="preserve"> (</w:t>
      </w:r>
      <w:r w:rsidRPr="00131AE7">
        <w:rPr>
          <w:bCs/>
          <w:noProof w:val="0"/>
          <w:snapToGrid w:val="0"/>
        </w:rPr>
        <w:t>v_etsiMobNet</w:t>
      </w:r>
      <w:r w:rsidRPr="00131AE7">
        <w:rPr>
          <w:noProof w:val="0"/>
          <w:snapToGrid w:val="0"/>
        </w:rPr>
        <w:t>, 0, 6)  // causes error as the input objid value contains less</w:t>
      </w:r>
    </w:p>
    <w:p w14:paraId="0655229B" w14:textId="77777777" w:rsidR="00500108" w:rsidRPr="00131AE7" w:rsidRDefault="00500108" w:rsidP="00500108">
      <w:pPr>
        <w:pStyle w:val="PL"/>
        <w:rPr>
          <w:noProof w:val="0"/>
          <w:snapToGrid w:val="0"/>
        </w:rPr>
      </w:pPr>
      <w:r w:rsidRPr="00131AE7">
        <w:rPr>
          <w:noProof w:val="0"/>
          <w:snapToGrid w:val="0"/>
        </w:rPr>
        <w:tab/>
        <w:t xml:space="preserve">                             // than 6 components</w:t>
      </w:r>
    </w:p>
    <w:p w14:paraId="0B1D3701" w14:textId="77777777" w:rsidR="00500108" w:rsidRPr="00131AE7" w:rsidRDefault="00500108" w:rsidP="00500108">
      <w:pPr>
        <w:pStyle w:val="PL"/>
        <w:rPr>
          <w:noProof w:val="0"/>
          <w:snapToGrid w:val="0"/>
        </w:rPr>
      </w:pPr>
    </w:p>
    <w:p w14:paraId="7AD3D8A8" w14:textId="77777777" w:rsidR="00C437BC" w:rsidRPr="00131AE7" w:rsidRDefault="00C437BC" w:rsidP="003B0813">
      <w:pPr>
        <w:pStyle w:val="Heading4"/>
      </w:pPr>
      <w:bookmarkStart w:id="151" w:name="_Toc72306294"/>
      <w:bookmarkStart w:id="152" w:name="_Toc72306375"/>
      <w:r w:rsidRPr="00131AE7">
        <w:t>7.2.</w:t>
      </w:r>
      <w:r w:rsidR="004955C5" w:rsidRPr="00131AE7">
        <w:t>6</w:t>
      </w:r>
      <w:r w:rsidRPr="00131AE7">
        <w:t>.3</w:t>
      </w:r>
      <w:r w:rsidRPr="00131AE7">
        <w:tab/>
        <w:t>The is</w:t>
      </w:r>
      <w:r w:rsidR="001A1A10" w:rsidRPr="00131AE7">
        <w:t>value</w:t>
      </w:r>
      <w:r w:rsidRPr="00131AE7">
        <w:t xml:space="preserve"> function</w:t>
      </w:r>
      <w:bookmarkEnd w:id="151"/>
      <w:bookmarkEnd w:id="152"/>
    </w:p>
    <w:p w14:paraId="2C2BA72F" w14:textId="6124ACC9" w:rsidR="00C437BC" w:rsidRPr="00131AE7" w:rsidRDefault="00C437BC" w:rsidP="0047261E">
      <w:r w:rsidRPr="00131AE7">
        <w:rPr>
          <w:snapToGrid w:val="0"/>
        </w:rPr>
        <w:t xml:space="preserve">When ASN.1 is supported, the </w:t>
      </w:r>
      <w:r w:rsidRPr="00131AE7">
        <w:rPr>
          <w:rFonts w:ascii="Courier New" w:hAnsi="Courier New" w:cs="Courier New"/>
          <w:b/>
          <w:bCs/>
          <w:snapToGrid w:val="0"/>
        </w:rPr>
        <w:t>is</w:t>
      </w:r>
      <w:r w:rsidR="0047261E" w:rsidRPr="00131AE7">
        <w:rPr>
          <w:rFonts w:ascii="Courier New" w:hAnsi="Courier New" w:cs="Courier New"/>
          <w:b/>
          <w:bCs/>
          <w:snapToGrid w:val="0"/>
        </w:rPr>
        <w:t>value</w:t>
      </w:r>
      <w:r w:rsidRPr="00131AE7">
        <w:rPr>
          <w:snapToGrid w:val="0"/>
        </w:rPr>
        <w:t xml:space="preserve"> predefined function shall </w:t>
      </w:r>
      <w:r w:rsidR="0047261E" w:rsidRPr="00131AE7">
        <w:rPr>
          <w:snapToGrid w:val="0"/>
        </w:rPr>
        <w:t xml:space="preserve">be </w:t>
      </w:r>
      <w:r w:rsidRPr="00131AE7">
        <w:rPr>
          <w:snapToGrid w:val="0"/>
        </w:rPr>
        <w:t>support</w:t>
      </w:r>
      <w:r w:rsidR="0047261E" w:rsidRPr="00131AE7">
        <w:rPr>
          <w:snapToGrid w:val="0"/>
        </w:rPr>
        <w:t>ed for</w:t>
      </w:r>
      <w:r w:rsidRPr="00131AE7">
        <w:rPr>
          <w:snapToGrid w:val="0"/>
        </w:rPr>
        <w:t xml:space="preserve"> </w:t>
      </w:r>
      <w:r w:rsidRPr="00131AE7">
        <w:rPr>
          <w:rFonts w:ascii="Courier New" w:hAnsi="Courier New" w:cs="Courier New"/>
          <w:b/>
          <w:bCs/>
          <w:snapToGrid w:val="0"/>
        </w:rPr>
        <w:t>objid</w:t>
      </w:r>
      <w:r w:rsidRPr="00131AE7">
        <w:rPr>
          <w:snapToGrid w:val="0"/>
        </w:rPr>
        <w:t xml:space="preserve"> t</w:t>
      </w:r>
      <w:r w:rsidR="0047261E" w:rsidRPr="00131AE7">
        <w:rPr>
          <w:snapToGrid w:val="0"/>
        </w:rPr>
        <w:t>emplates too</w:t>
      </w:r>
      <w:r w:rsidRPr="00131AE7">
        <w:rPr>
          <w:snapToGrid w:val="0"/>
        </w:rPr>
        <w:t xml:space="preserve">. </w:t>
      </w:r>
      <w:r w:rsidR="003F561C" w:rsidRPr="00131AE7">
        <w:rPr>
          <w:snapToGrid w:val="0"/>
        </w:rPr>
        <w:t xml:space="preserve">Rules specified in clause C.37 </w:t>
      </w:r>
      <w:r w:rsidR="003F561C" w:rsidRPr="00131AE7">
        <w:t xml:space="preserve">of </w:t>
      </w:r>
      <w:r w:rsidR="00936255" w:rsidRPr="00131AE7">
        <w:t>ETSI ES 201 873-1</w:t>
      </w:r>
      <w:r w:rsidR="0042760C" w:rsidRPr="00131AE7">
        <w:t xml:space="preserve"> </w:t>
      </w:r>
      <w:r w:rsidR="00620346" w:rsidRPr="00131AE7">
        <w:t>[</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003F561C" w:rsidRPr="00131AE7">
        <w:t xml:space="preserve"> shall apply</w:t>
      </w:r>
      <w:r w:rsidR="00957931" w:rsidRPr="00131AE7">
        <w:t>.</w:t>
      </w:r>
    </w:p>
    <w:p w14:paraId="21B97D2F" w14:textId="77777777" w:rsidR="00E70ABC" w:rsidRPr="00131AE7" w:rsidRDefault="00EE0C83" w:rsidP="003B0813">
      <w:pPr>
        <w:pStyle w:val="Heading3"/>
      </w:pPr>
      <w:bookmarkStart w:id="153" w:name="_Toc72306295"/>
      <w:bookmarkStart w:id="154" w:name="_Toc72306376"/>
      <w:r w:rsidRPr="00131AE7">
        <w:t>7.2.7</w:t>
      </w:r>
      <w:r w:rsidRPr="00131AE7">
        <w:tab/>
      </w:r>
      <w:r w:rsidR="00E70ABC" w:rsidRPr="00131AE7">
        <w:t>Supporting objid in TCI</w:t>
      </w:r>
      <w:bookmarkEnd w:id="153"/>
      <w:bookmarkEnd w:id="154"/>
    </w:p>
    <w:p w14:paraId="6CCDE0F7" w14:textId="77777777" w:rsidR="0048669E" w:rsidRPr="00131AE7" w:rsidRDefault="0048669E" w:rsidP="0048669E">
      <w:pPr>
        <w:pStyle w:val="Heading4"/>
      </w:pPr>
      <w:bookmarkStart w:id="155" w:name="_Toc72306296"/>
      <w:bookmarkStart w:id="156" w:name="_Toc72306377"/>
      <w:r w:rsidRPr="00131AE7">
        <w:t>7.2.7.0</w:t>
      </w:r>
      <w:r w:rsidRPr="00131AE7">
        <w:tab/>
        <w:t>General</w:t>
      </w:r>
      <w:bookmarkEnd w:id="155"/>
      <w:bookmarkEnd w:id="156"/>
    </w:p>
    <w:p w14:paraId="64043602" w14:textId="62292BF5" w:rsidR="009638AD" w:rsidRPr="00131AE7" w:rsidRDefault="00F053DA" w:rsidP="009638AD">
      <w:r w:rsidRPr="00131AE7">
        <w:t>This clause describes the c</w:t>
      </w:r>
      <w:r w:rsidR="009638AD" w:rsidRPr="00131AE7">
        <w:t xml:space="preserve">hanges </w:t>
      </w:r>
      <w:r w:rsidRPr="00131AE7">
        <w:t xml:space="preserve">in </w:t>
      </w:r>
      <w:r w:rsidR="009638AD" w:rsidRPr="00131AE7">
        <w:t xml:space="preserve">and additions </w:t>
      </w:r>
      <w:r w:rsidRPr="00131AE7">
        <w:t>to</w:t>
      </w:r>
      <w:r w:rsidR="009638AD" w:rsidRPr="00131AE7">
        <w:t xml:space="preserve"> </w:t>
      </w:r>
      <w:r w:rsidR="00936255" w:rsidRPr="00131AE7">
        <w:t>ETSI</w:t>
      </w:r>
      <w:r w:rsidR="00205083" w:rsidRPr="00131AE7">
        <w:t xml:space="preserve"> </w:t>
      </w:r>
      <w:r w:rsidR="00936255" w:rsidRPr="00131AE7">
        <w:t>ES 201 873</w:t>
      </w:r>
      <w:r w:rsidR="00936255" w:rsidRPr="00131AE7">
        <w:noBreakHyphen/>
        <w:t>6</w:t>
      </w:r>
      <w:r w:rsidR="009638AD" w:rsidRPr="00131AE7">
        <w:t xml:space="preserve"> [</w:t>
      </w:r>
      <w:r w:rsidR="00936255" w:rsidRPr="00131AE7">
        <w:fldChar w:fldCharType="begin"/>
      </w:r>
      <w:r w:rsidR="00936255" w:rsidRPr="00131AE7">
        <w:instrText xml:space="preserve">REF REF_ES201873_6 \* MERGEFORMAT  \h </w:instrText>
      </w:r>
      <w:r w:rsidR="00936255" w:rsidRPr="00131AE7">
        <w:fldChar w:fldCharType="separate"/>
      </w:r>
      <w:r w:rsidR="00AA1E5A" w:rsidRPr="00131AE7">
        <w:t>12</w:t>
      </w:r>
      <w:r w:rsidR="00936255" w:rsidRPr="00131AE7">
        <w:fldChar w:fldCharType="end"/>
      </w:r>
      <w:r w:rsidR="009638AD" w:rsidRPr="00131AE7">
        <w:t xml:space="preserve">] </w:t>
      </w:r>
      <w:r w:rsidRPr="00131AE7">
        <w:t>that shall be undertaken to support the objid type and values in TCI.</w:t>
      </w:r>
    </w:p>
    <w:p w14:paraId="1098E4F0" w14:textId="77777777" w:rsidR="00E70ABC" w:rsidRPr="00131AE7" w:rsidRDefault="00E70ABC" w:rsidP="003B0813">
      <w:pPr>
        <w:pStyle w:val="Heading4"/>
      </w:pPr>
      <w:bookmarkStart w:id="157" w:name="_Toc72306297"/>
      <w:bookmarkStart w:id="158" w:name="_Toc72306378"/>
      <w:r w:rsidRPr="00131AE7">
        <w:t>7.2.7.1</w:t>
      </w:r>
      <w:r w:rsidRPr="00131AE7">
        <w:tab/>
      </w:r>
      <w:r w:rsidR="0086084B" w:rsidRPr="00131AE7">
        <w:t xml:space="preserve">Adding </w:t>
      </w:r>
      <w:r w:rsidRPr="00131AE7">
        <w:t xml:space="preserve">objid </w:t>
      </w:r>
      <w:r w:rsidR="0086084B" w:rsidRPr="00131AE7">
        <w:t>to abstract data types and values</w:t>
      </w:r>
      <w:bookmarkEnd w:id="157"/>
      <w:bookmarkEnd w:id="158"/>
    </w:p>
    <w:p w14:paraId="5493887A" w14:textId="3AEBD0C7" w:rsidR="00E70ABC" w:rsidRPr="00131AE7" w:rsidRDefault="0086084B" w:rsidP="00E338DC">
      <w:pPr>
        <w:keepNext/>
        <w:keepLines/>
        <w:widowControl w:val="0"/>
      </w:pPr>
      <w:r w:rsidRPr="00131AE7">
        <w:t>I</w:t>
      </w:r>
      <w:r w:rsidR="00E70ABC" w:rsidRPr="00131AE7">
        <w:t xml:space="preserve">n clause </w:t>
      </w:r>
      <w:r w:rsidR="002F6F53" w:rsidRPr="00131AE7">
        <w:t>"</w:t>
      </w:r>
      <w:r w:rsidR="00E70ABC" w:rsidRPr="00131AE7">
        <w:t>7.2.2.1 Abstract TTCN</w:t>
      </w:r>
      <w:r w:rsidR="00E70ABC" w:rsidRPr="00131AE7">
        <w:noBreakHyphen/>
        <w:t>3 data types</w:t>
      </w:r>
      <w:r w:rsidR="002F6F53" w:rsidRPr="00131AE7">
        <w:t>"</w:t>
      </w:r>
      <w:r w:rsidR="005602DA" w:rsidRPr="00131AE7">
        <w:t xml:space="preserve"> [</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at the operation </w:t>
      </w:r>
      <w:r w:rsidRPr="00131AE7">
        <w:rPr>
          <w:rFonts w:ascii="Courier New" w:hAnsi="Courier New" w:cs="Courier New"/>
        </w:rPr>
        <w:t xml:space="preserve">TciTypeClassType </w:t>
      </w:r>
      <w:proofErr w:type="gramStart"/>
      <w:r w:rsidRPr="00131AE7">
        <w:rPr>
          <w:rFonts w:ascii="Courier New" w:hAnsi="Courier New" w:cs="Courier New"/>
        </w:rPr>
        <w:t>getTypeClass(</w:t>
      </w:r>
      <w:proofErr w:type="gramEnd"/>
      <w:r w:rsidRPr="00131AE7">
        <w:rPr>
          <w:rFonts w:ascii="Courier New" w:hAnsi="Courier New" w:cs="Courier New"/>
        </w:rPr>
        <w:t>),</w:t>
      </w:r>
      <w:r w:rsidR="00E70ABC" w:rsidRPr="00131AE7">
        <w:t xml:space="preserve"> </w:t>
      </w:r>
      <w:r w:rsidRPr="00131AE7">
        <w:t xml:space="preserve">the list of values of </w:t>
      </w:r>
      <w:r w:rsidRPr="00131AE7">
        <w:rPr>
          <w:rFonts w:ascii="Courier New" w:hAnsi="Courier New" w:cs="Courier New"/>
        </w:rPr>
        <w:t>TciTypeClassType</w:t>
      </w:r>
      <w:r w:rsidRPr="00131AE7">
        <w:t xml:space="preserve"> shall be </w:t>
      </w:r>
      <w:r w:rsidR="00E70ABC" w:rsidRPr="00131AE7">
        <w:t xml:space="preserve">extended with the constant </w:t>
      </w:r>
      <w:r w:rsidR="00E70ABC" w:rsidRPr="00131AE7">
        <w:rPr>
          <w:rFonts w:ascii="Courier New" w:hAnsi="Courier New" w:cs="Courier New"/>
        </w:rPr>
        <w:t>OBJID</w:t>
      </w:r>
      <w:r w:rsidR="00E70ABC" w:rsidRPr="00131AE7">
        <w:t>.</w:t>
      </w:r>
    </w:p>
    <w:p w14:paraId="3AE7A07D" w14:textId="02A712F1" w:rsidR="0086084B" w:rsidRPr="00131AE7" w:rsidRDefault="0086084B" w:rsidP="00E338DC">
      <w:pPr>
        <w:keepNext/>
        <w:keepLines/>
        <w:widowControl w:val="0"/>
      </w:pPr>
      <w:r w:rsidRPr="00131AE7">
        <w:t xml:space="preserve">The hierarchy of abstract TTCN-3 values, presented on </w:t>
      </w:r>
      <w:r w:rsidR="002F4152" w:rsidRPr="00131AE7">
        <w:t>f</w:t>
      </w:r>
      <w:r w:rsidRPr="00131AE7">
        <w:t>igure 3 in clause 7.2.2.2</w:t>
      </w:r>
      <w:r w:rsidR="00C63FB4" w:rsidRPr="00131AE7">
        <w:t xml:space="preserve"> </w:t>
      </w:r>
      <w:r w:rsidR="00110F66" w:rsidRPr="00131AE7">
        <w:t>"</w:t>
      </w:r>
      <w:r w:rsidRPr="00131AE7">
        <w:t>Abstract TTCN-3 values</w:t>
      </w:r>
      <w:r w:rsidR="002F6F53" w:rsidRPr="00131AE7">
        <w:t>"</w:t>
      </w:r>
      <w:r w:rsidR="005602DA" w:rsidRPr="00131AE7">
        <w:t xml:space="preserve"> [</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shall be extended with the </w:t>
      </w:r>
      <w:r w:rsidR="00B968C4" w:rsidRPr="00131AE7">
        <w:rPr>
          <w:rFonts w:ascii="Courier New" w:hAnsi="Courier New" w:cs="Courier New"/>
        </w:rPr>
        <w:t>ObjidValue</w:t>
      </w:r>
      <w:r w:rsidRPr="00131AE7">
        <w:t xml:space="preserve"> as shown on figure </w:t>
      </w:r>
      <w:r w:rsidR="00874F1B" w:rsidRPr="00131AE7">
        <w:fldChar w:fldCharType="begin"/>
      </w:r>
      <w:r w:rsidR="00874F1B" w:rsidRPr="00131AE7">
        <w:instrText xml:space="preserve"> REF fige_AddingObjid2AbstractValueHierarchy \h </w:instrText>
      </w:r>
      <w:r w:rsidR="00874F1B" w:rsidRPr="00131AE7">
        <w:fldChar w:fldCharType="separate"/>
      </w:r>
      <w:r w:rsidR="00AA1E5A" w:rsidRPr="00131AE7">
        <w:rPr>
          <w:color w:val="000000"/>
        </w:rPr>
        <w:t>3</w:t>
      </w:r>
      <w:r w:rsidR="00874F1B" w:rsidRPr="00131AE7">
        <w:fldChar w:fldCharType="end"/>
      </w:r>
      <w:r w:rsidR="009F4CA7" w:rsidRPr="00131AE7">
        <w:t>.</w:t>
      </w:r>
      <w:r w:rsidR="00874F1B" w:rsidRPr="00131AE7">
        <w:t xml:space="preserve"> Please note that </w:t>
      </w:r>
      <w:r w:rsidR="00B968C4" w:rsidRPr="00131AE7">
        <w:t xml:space="preserve">the abstract data type </w:t>
      </w:r>
      <w:r w:rsidR="00B968C4" w:rsidRPr="00131AE7">
        <w:rPr>
          <w:rFonts w:ascii="Courier New" w:hAnsi="Courier New" w:cs="Courier New"/>
        </w:rPr>
        <w:t>Value</w:t>
      </w:r>
      <w:r w:rsidR="00B968C4" w:rsidRPr="00131AE7">
        <w:t xml:space="preserve"> is </w:t>
      </w:r>
      <w:r w:rsidR="002F4152" w:rsidRPr="00131AE7">
        <w:t>present</w:t>
      </w:r>
      <w:r w:rsidR="00B968C4" w:rsidRPr="00131AE7">
        <w:t xml:space="preserve"> on </w:t>
      </w:r>
      <w:r w:rsidR="00874F1B" w:rsidRPr="00131AE7">
        <w:t xml:space="preserve">figure </w:t>
      </w:r>
      <w:r w:rsidR="00874F1B" w:rsidRPr="00131AE7">
        <w:fldChar w:fldCharType="begin"/>
      </w:r>
      <w:r w:rsidR="00874F1B" w:rsidRPr="00131AE7">
        <w:instrText xml:space="preserve"> REF fige_AddingObjid2AbstractValueHierarchy \h </w:instrText>
      </w:r>
      <w:r w:rsidR="00874F1B" w:rsidRPr="00131AE7">
        <w:fldChar w:fldCharType="separate"/>
      </w:r>
      <w:r w:rsidR="00AA1E5A" w:rsidRPr="00131AE7">
        <w:rPr>
          <w:color w:val="000000"/>
        </w:rPr>
        <w:t>3</w:t>
      </w:r>
      <w:r w:rsidR="00874F1B" w:rsidRPr="00131AE7">
        <w:fldChar w:fldCharType="end"/>
      </w:r>
      <w:r w:rsidR="009F4CA7" w:rsidRPr="00131AE7">
        <w:t xml:space="preserve"> </w:t>
      </w:r>
      <w:r w:rsidR="00B968C4" w:rsidRPr="00131AE7">
        <w:t xml:space="preserve">to illustrate the </w:t>
      </w:r>
      <w:r w:rsidR="00874F1B" w:rsidRPr="00131AE7">
        <w:t>addi</w:t>
      </w:r>
      <w:r w:rsidR="00B968C4" w:rsidRPr="00131AE7">
        <w:t>tion of</w:t>
      </w:r>
      <w:r w:rsidR="00874F1B" w:rsidRPr="00131AE7">
        <w:t xml:space="preserve"> </w:t>
      </w:r>
      <w:r w:rsidR="00B968C4" w:rsidRPr="00131AE7">
        <w:rPr>
          <w:rFonts w:ascii="Courier New" w:hAnsi="Courier New" w:cs="Courier New"/>
        </w:rPr>
        <w:t>ObjidValue</w:t>
      </w:r>
      <w:r w:rsidR="009F4CA7" w:rsidRPr="00131AE7">
        <w:t xml:space="preserve"> </w:t>
      </w:r>
      <w:r w:rsidR="00B968C4" w:rsidRPr="00131AE7">
        <w:t xml:space="preserve">only, but </w:t>
      </w:r>
      <w:r w:rsidR="002F4152" w:rsidRPr="00131AE7">
        <w:t xml:space="preserve">it is defined in </w:t>
      </w:r>
      <w:r w:rsidR="00CA0A9A" w:rsidRPr="00131AE7">
        <w:t xml:space="preserve">ETSI </w:t>
      </w:r>
      <w:r w:rsidR="00936255" w:rsidRPr="00131AE7">
        <w:t>ES 201 873</w:t>
      </w:r>
      <w:r w:rsidR="00936255" w:rsidRPr="00131AE7">
        <w:noBreakHyphen/>
        <w:t>6</w:t>
      </w:r>
      <w:r w:rsidR="002F4152" w:rsidRPr="00131AE7">
        <w:t xml:space="preserve"> [</w:t>
      </w:r>
      <w:r w:rsidR="00936255" w:rsidRPr="00131AE7">
        <w:fldChar w:fldCharType="begin"/>
      </w:r>
      <w:r w:rsidR="00936255" w:rsidRPr="00131AE7">
        <w:instrText xml:space="preserve">REF REF_ES201873_6 \* MERGEFORMAT  \h </w:instrText>
      </w:r>
      <w:r w:rsidR="00936255" w:rsidRPr="00131AE7">
        <w:fldChar w:fldCharType="separate"/>
      </w:r>
      <w:r w:rsidR="00AA1E5A" w:rsidRPr="00131AE7">
        <w:t>12</w:t>
      </w:r>
      <w:r w:rsidR="00936255" w:rsidRPr="00131AE7">
        <w:fldChar w:fldCharType="end"/>
      </w:r>
      <w:r w:rsidR="002F4152" w:rsidRPr="00131AE7">
        <w:t>].</w:t>
      </w:r>
    </w:p>
    <w:p w14:paraId="6304B207" w14:textId="77777777" w:rsidR="009F4CA7" w:rsidRPr="00131AE7" w:rsidRDefault="00613301" w:rsidP="002F6F53">
      <w:pPr>
        <w:pStyle w:val="FL"/>
      </w:pPr>
      <w:r w:rsidRPr="00131AE7">
        <w:object w:dxaOrig="2924" w:dyaOrig="3857" w14:anchorId="5FD2EC1C">
          <v:shape id="_x0000_i1026" type="#_x0000_t75" style="width:2in;height:195.65pt" o:ole="">
            <v:imagedata r:id="rId23" o:title=""/>
          </v:shape>
          <o:OLEObject Type="Embed" ProgID="Word.Picture.8" ShapeID="_x0000_i1026" DrawAspect="Content" ObjectID="_1698489215" r:id="rId24"/>
        </w:object>
      </w:r>
    </w:p>
    <w:p w14:paraId="462E8F7C" w14:textId="68CB5C29" w:rsidR="009F4CA7" w:rsidRPr="00131AE7" w:rsidRDefault="009F4CA7" w:rsidP="009F4CA7">
      <w:pPr>
        <w:pStyle w:val="TF"/>
        <w:rPr>
          <w:color w:val="000000"/>
        </w:rPr>
      </w:pPr>
      <w:r w:rsidRPr="00131AE7">
        <w:rPr>
          <w:color w:val="000000"/>
        </w:rPr>
        <w:t xml:space="preserve">Figure </w:t>
      </w:r>
      <w:bookmarkStart w:id="159" w:name="fige_AddingObjid2AbstractValueHierarchy"/>
      <w:r w:rsidRPr="00131AE7">
        <w:rPr>
          <w:color w:val="000000"/>
        </w:rPr>
        <w:fldChar w:fldCharType="begin"/>
      </w:r>
      <w:r w:rsidRPr="00131AE7">
        <w:rPr>
          <w:color w:val="000000"/>
        </w:rPr>
        <w:instrText xml:space="preserve"> SEQ fig \* MERGEFORMAT </w:instrText>
      </w:r>
      <w:r w:rsidRPr="00131AE7">
        <w:rPr>
          <w:color w:val="000000"/>
        </w:rPr>
        <w:fldChar w:fldCharType="separate"/>
      </w:r>
      <w:r w:rsidR="00AA1E5A" w:rsidRPr="00131AE7">
        <w:rPr>
          <w:color w:val="000000"/>
        </w:rPr>
        <w:t>3</w:t>
      </w:r>
      <w:r w:rsidRPr="00131AE7">
        <w:rPr>
          <w:color w:val="000000"/>
        </w:rPr>
        <w:fldChar w:fldCharType="end"/>
      </w:r>
      <w:bookmarkEnd w:id="159"/>
      <w:r w:rsidRPr="00131AE7">
        <w:rPr>
          <w:color w:val="000000"/>
        </w:rPr>
        <w:t xml:space="preserve">: </w:t>
      </w:r>
      <w:r w:rsidR="00874F1B" w:rsidRPr="00131AE7">
        <w:rPr>
          <w:color w:val="000000"/>
        </w:rPr>
        <w:t xml:space="preserve">Adding </w:t>
      </w:r>
      <w:r w:rsidRPr="00131AE7">
        <w:rPr>
          <w:color w:val="000000"/>
        </w:rPr>
        <w:t>obj</w:t>
      </w:r>
      <w:r w:rsidR="00874F1B" w:rsidRPr="00131AE7">
        <w:rPr>
          <w:color w:val="000000"/>
        </w:rPr>
        <w:t>id</w:t>
      </w:r>
      <w:r w:rsidRPr="00131AE7">
        <w:rPr>
          <w:color w:val="000000"/>
        </w:rPr>
        <w:t xml:space="preserve"> </w:t>
      </w:r>
      <w:r w:rsidR="00874F1B" w:rsidRPr="00131AE7">
        <w:rPr>
          <w:color w:val="000000"/>
        </w:rPr>
        <w:t>to the abstract value hierarchy</w:t>
      </w:r>
    </w:p>
    <w:p w14:paraId="034352D4" w14:textId="062C1039" w:rsidR="00E70ABC" w:rsidRPr="00131AE7" w:rsidRDefault="002F4152" w:rsidP="00E70ABC">
      <w:pPr>
        <w:widowControl w:val="0"/>
      </w:pPr>
      <w:r w:rsidRPr="00131AE7">
        <w:t>C</w:t>
      </w:r>
      <w:r w:rsidR="00E70ABC" w:rsidRPr="00131AE7">
        <w:t xml:space="preserve">lause 7.2.2.2 </w:t>
      </w:r>
      <w:r w:rsidR="00110F66" w:rsidRPr="00131AE7">
        <w:t>"</w:t>
      </w:r>
      <w:r w:rsidR="00E70ABC" w:rsidRPr="00131AE7">
        <w:t>Abstract TTCN 3 values</w:t>
      </w:r>
      <w:r w:rsidR="002F6F53" w:rsidRPr="00131AE7">
        <w:t>"</w:t>
      </w:r>
      <w:r w:rsidR="00CA0A9A" w:rsidRPr="00131AE7">
        <w:t xml:space="preserve"> </w:t>
      </w:r>
      <w:r w:rsidR="00E70ABC" w:rsidRPr="00131AE7">
        <w:t>s</w:t>
      </w:r>
      <w:r w:rsidRPr="00131AE7">
        <w:t>hall be</w:t>
      </w:r>
      <w:r w:rsidR="00E70ABC" w:rsidRPr="00131AE7">
        <w:t xml:space="preserve"> extended by the </w:t>
      </w:r>
      <w:r w:rsidR="00E70ABC" w:rsidRPr="00131AE7">
        <w:rPr>
          <w:rFonts w:ascii="Courier New" w:hAnsi="Courier New" w:cs="Courier New"/>
        </w:rPr>
        <w:t>ObjidValue</w:t>
      </w:r>
      <w:r w:rsidR="007B4D60" w:rsidRPr="00131AE7">
        <w:t xml:space="preserve"> abstract type</w:t>
      </w:r>
      <w:r w:rsidRPr="00131AE7">
        <w:t xml:space="preserve"> as </w:t>
      </w:r>
      <w:r w:rsidR="005924D2" w:rsidRPr="00131AE7">
        <w:t>the last clause of cl</w:t>
      </w:r>
      <w:r w:rsidR="00404C8A" w:rsidRPr="00131AE7">
        <w:t>a</w:t>
      </w:r>
      <w:r w:rsidR="005924D2" w:rsidRPr="00131AE7">
        <w:t>u</w:t>
      </w:r>
      <w:r w:rsidR="00404C8A" w:rsidRPr="00131AE7">
        <w:t xml:space="preserve">se 7.2.2.2 </w:t>
      </w:r>
      <w:r w:rsidR="0093112E" w:rsidRPr="00131AE7">
        <w:t xml:space="preserve">in </w:t>
      </w:r>
      <w:r w:rsidR="005602DA" w:rsidRPr="00131AE7">
        <w:t>[</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005924D2" w:rsidRPr="00131AE7">
        <w:t xml:space="preserve"> </w:t>
      </w:r>
      <w:r w:rsidR="00404C8A" w:rsidRPr="00131AE7">
        <w:t xml:space="preserve">as </w:t>
      </w:r>
      <w:r w:rsidRPr="00131AE7">
        <w:t>follows:</w:t>
      </w:r>
    </w:p>
    <w:p w14:paraId="48CD4D22" w14:textId="56DD8741" w:rsidR="002F4152" w:rsidRPr="00131AE7" w:rsidRDefault="002F4152" w:rsidP="006D50FB">
      <w:pPr>
        <w:pBdr>
          <w:top w:val="single" w:sz="4" w:space="1" w:color="auto"/>
        </w:pBdr>
        <w:ind w:left="567"/>
        <w:rPr>
          <w:rFonts w:ascii="Arial" w:hAnsi="Arial" w:cs="Arial"/>
          <w:sz w:val="22"/>
          <w:szCs w:val="22"/>
        </w:rPr>
      </w:pPr>
      <w:r w:rsidRPr="00131AE7">
        <w:rPr>
          <w:rFonts w:ascii="Arial" w:hAnsi="Arial" w:cs="Arial"/>
          <w:sz w:val="22"/>
          <w:szCs w:val="22"/>
        </w:rPr>
        <w:t>7.2.2.2.</w:t>
      </w:r>
      <w:r w:rsidR="00930911" w:rsidRPr="00131AE7">
        <w:rPr>
          <w:rFonts w:ascii="Arial" w:hAnsi="Arial" w:cs="Arial"/>
          <w:sz w:val="22"/>
          <w:szCs w:val="22"/>
        </w:rPr>
        <w:t>x</w:t>
      </w:r>
      <w:r w:rsidRPr="00131AE7">
        <w:rPr>
          <w:rFonts w:ascii="Arial" w:hAnsi="Arial" w:cs="Arial"/>
          <w:sz w:val="22"/>
          <w:szCs w:val="22"/>
        </w:rPr>
        <w:tab/>
        <w:t>The abstract data type ObjidValue</w:t>
      </w:r>
    </w:p>
    <w:p w14:paraId="0714DB16" w14:textId="77777777" w:rsidR="002F4152" w:rsidRPr="00131AE7" w:rsidRDefault="002F4152" w:rsidP="006B2F90">
      <w:pPr>
        <w:spacing w:beforeLines="20" w:before="48" w:afterLines="20" w:after="48"/>
        <w:ind w:left="567"/>
      </w:pPr>
      <w:r w:rsidRPr="00131AE7">
        <w:t xml:space="preserve">The abstract data type </w:t>
      </w:r>
      <w:r w:rsidRPr="00131AE7">
        <w:rPr>
          <w:rFonts w:ascii="Courier New" w:hAnsi="Courier New" w:cs="Courier New"/>
        </w:rPr>
        <w:t xml:space="preserve">ObjidValue </w:t>
      </w:r>
      <w:r w:rsidRPr="00131AE7">
        <w:t xml:space="preserve">is based on the abstract data type </w:t>
      </w:r>
      <w:r w:rsidRPr="00131AE7">
        <w:rPr>
          <w:rFonts w:ascii="Courier New" w:hAnsi="Courier New" w:cs="Courier New"/>
        </w:rPr>
        <w:t>Value</w:t>
      </w:r>
      <w:r w:rsidRPr="00131AE7">
        <w:t xml:space="preserve">. It represents TTCN-3 </w:t>
      </w:r>
      <w:r w:rsidRPr="00131AE7">
        <w:rPr>
          <w:rFonts w:ascii="Courier New" w:hAnsi="Courier New" w:cs="Courier New"/>
        </w:rPr>
        <w:t xml:space="preserve">objid </w:t>
      </w:r>
      <w:r w:rsidRPr="00131AE7">
        <w:t>values.</w:t>
      </w:r>
    </w:p>
    <w:p w14:paraId="46259B48" w14:textId="77777777" w:rsidR="002F4152" w:rsidRPr="00131AE7" w:rsidRDefault="002F4152" w:rsidP="006B2F90">
      <w:pPr>
        <w:spacing w:beforeLines="20" w:before="48" w:afterLines="20" w:after="48"/>
        <w:ind w:left="567"/>
      </w:pPr>
      <w:r w:rsidRPr="00131AE7">
        <w:t xml:space="preserve">The following operations are defined on the abstract data type </w:t>
      </w:r>
      <w:r w:rsidRPr="00131AE7">
        <w:rPr>
          <w:rFonts w:ascii="Courier New" w:hAnsi="Courier New" w:cs="Courier New"/>
        </w:rPr>
        <w:t>ObjidValue</w:t>
      </w:r>
      <w:r w:rsidRPr="00131AE7">
        <w:t>:</w:t>
      </w:r>
    </w:p>
    <w:p w14:paraId="2BC2ED27" w14:textId="77777777" w:rsidR="002F4152" w:rsidRPr="00131AE7" w:rsidRDefault="002F4152" w:rsidP="006B2F90">
      <w:pPr>
        <w:pStyle w:val="FP"/>
        <w:tabs>
          <w:tab w:val="left" w:pos="4500"/>
        </w:tabs>
        <w:spacing w:beforeLines="60" w:before="144" w:after="80"/>
        <w:ind w:left="5103" w:hanging="4536"/>
      </w:pPr>
      <w:r w:rsidRPr="00131AE7">
        <w:rPr>
          <w:rFonts w:ascii="Courier New" w:hAnsi="Courier New" w:cs="Courier New"/>
        </w:rPr>
        <w:t>TObjid getObjid()</w:t>
      </w:r>
      <w:r w:rsidRPr="00131AE7">
        <w:rPr>
          <w:rFonts w:ascii="Courier New" w:hAnsi="Courier New" w:cs="Courier New"/>
        </w:rPr>
        <w:tab/>
      </w:r>
      <w:r w:rsidRPr="00131AE7">
        <w:t xml:space="preserve">Returns the object id value of the TTCN-3 </w:t>
      </w:r>
      <w:r w:rsidRPr="00131AE7">
        <w:rPr>
          <w:rFonts w:ascii="Courier New" w:hAnsi="Courier New" w:cs="Courier New"/>
        </w:rPr>
        <w:t>objid</w:t>
      </w:r>
    </w:p>
    <w:p w14:paraId="7010BC65" w14:textId="77777777" w:rsidR="002F4152" w:rsidRPr="00131AE7" w:rsidRDefault="002F4152" w:rsidP="006B2F90">
      <w:pPr>
        <w:pStyle w:val="FP"/>
        <w:tabs>
          <w:tab w:val="left" w:pos="4536"/>
        </w:tabs>
        <w:spacing w:beforeLines="60" w:before="144" w:after="60"/>
        <w:ind w:left="4536" w:hanging="3969"/>
        <w:rPr>
          <w:rFonts w:ascii="Courier New" w:hAnsi="Courier New" w:cs="Courier New"/>
        </w:rPr>
      </w:pPr>
      <w:r w:rsidRPr="00131AE7">
        <w:rPr>
          <w:rFonts w:ascii="Courier New" w:hAnsi="Courier New" w:cs="Courier New"/>
        </w:rPr>
        <w:t>void setObjid(in TObjid value)</w:t>
      </w:r>
      <w:r w:rsidRPr="00131AE7">
        <w:rPr>
          <w:rFonts w:ascii="Courier New" w:hAnsi="Courier New" w:cs="Courier New"/>
        </w:rPr>
        <w:tab/>
      </w:r>
      <w:r w:rsidRPr="00131AE7">
        <w:t xml:space="preserve">Sets this </w:t>
      </w:r>
      <w:r w:rsidRPr="00131AE7">
        <w:rPr>
          <w:rFonts w:ascii="Courier New" w:hAnsi="Courier New" w:cs="Courier New"/>
        </w:rPr>
        <w:t>ObjidValue</w:t>
      </w:r>
      <w:r w:rsidRPr="00131AE7">
        <w:t xml:space="preserve"> to </w:t>
      </w:r>
      <w:r w:rsidRPr="00131AE7">
        <w:rPr>
          <w:rFonts w:ascii="Courier New" w:hAnsi="Courier New" w:cs="Courier New"/>
        </w:rPr>
        <w:t>value</w:t>
      </w:r>
    </w:p>
    <w:p w14:paraId="4D18569E" w14:textId="77777777" w:rsidR="002F4152" w:rsidRPr="00131AE7" w:rsidRDefault="002F4152" w:rsidP="001B07BA">
      <w:pPr>
        <w:pStyle w:val="FP"/>
        <w:pBdr>
          <w:top w:val="single" w:sz="4" w:space="1" w:color="auto"/>
        </w:pBdr>
        <w:tabs>
          <w:tab w:val="left" w:pos="5103"/>
        </w:tabs>
        <w:spacing w:before="120" w:after="120"/>
        <w:ind w:left="5103" w:hanging="4536"/>
      </w:pPr>
    </w:p>
    <w:p w14:paraId="39BFC2D7" w14:textId="613F788D" w:rsidR="002F4152" w:rsidRPr="00131AE7" w:rsidRDefault="001B07BA" w:rsidP="00E70ABC">
      <w:pPr>
        <w:widowControl w:val="0"/>
        <w:rPr>
          <w:szCs w:val="18"/>
        </w:rPr>
      </w:pPr>
      <w:r w:rsidRPr="00131AE7">
        <w:lastRenderedPageBreak/>
        <w:t>I</w:t>
      </w:r>
      <w:r w:rsidR="002F4152" w:rsidRPr="00131AE7">
        <w:t xml:space="preserve">n clause 7.3.2.1.1 </w:t>
      </w:r>
      <w:r w:rsidR="00110F66" w:rsidRPr="00131AE7">
        <w:t>"</w:t>
      </w:r>
      <w:r w:rsidR="002F4152" w:rsidRPr="00131AE7">
        <w:t>getTypeForName</w:t>
      </w:r>
      <w:r w:rsidR="002F6F53" w:rsidRPr="00131AE7">
        <w:t>"</w:t>
      </w:r>
      <w:r w:rsidR="005602DA" w:rsidRPr="00131AE7">
        <w:t xml:space="preserve"> [</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001E55DF" w:rsidRPr="00131AE7">
        <w:t>,</w:t>
      </w:r>
      <w:r w:rsidRPr="00131AE7">
        <w:t xml:space="preserve"> in the </w:t>
      </w:r>
      <w:r w:rsidR="002F6F53" w:rsidRPr="00131AE7">
        <w:t>"</w:t>
      </w:r>
      <w:r w:rsidRPr="00131AE7">
        <w:t>In Parameters</w:t>
      </w:r>
      <w:r w:rsidR="002F6F53" w:rsidRPr="00131AE7">
        <w:t>"</w:t>
      </w:r>
      <w:r w:rsidRPr="00131AE7">
        <w:t xml:space="preserve"> row, the list of reserved type names that </w:t>
      </w:r>
      <w:r w:rsidRPr="00131AE7">
        <w:rPr>
          <w:szCs w:val="18"/>
        </w:rPr>
        <w:t xml:space="preserve">shall return a predefined </w:t>
      </w:r>
      <w:proofErr w:type="gramStart"/>
      <w:r w:rsidRPr="00131AE7">
        <w:rPr>
          <w:szCs w:val="18"/>
        </w:rPr>
        <w:t>type,</w:t>
      </w:r>
      <w:proofErr w:type="gramEnd"/>
      <w:r w:rsidRPr="00131AE7">
        <w:rPr>
          <w:szCs w:val="18"/>
        </w:rPr>
        <w:t xml:space="preserve"> shall be extended by </w:t>
      </w:r>
      <w:r w:rsidR="002F6F53" w:rsidRPr="00131AE7">
        <w:rPr>
          <w:szCs w:val="18"/>
        </w:rPr>
        <w:t>"</w:t>
      </w:r>
      <w:r w:rsidRPr="00131AE7">
        <w:rPr>
          <w:szCs w:val="18"/>
        </w:rPr>
        <w:t>objid</w:t>
      </w:r>
      <w:r w:rsidR="002F6F53" w:rsidRPr="00131AE7">
        <w:rPr>
          <w:szCs w:val="18"/>
        </w:rPr>
        <w:t>"</w:t>
      </w:r>
      <w:r w:rsidRPr="00131AE7">
        <w:rPr>
          <w:szCs w:val="18"/>
        </w:rPr>
        <w:t>.</w:t>
      </w:r>
    </w:p>
    <w:p w14:paraId="0CA28AF9" w14:textId="0120EAA1" w:rsidR="001B07BA" w:rsidRPr="00131AE7" w:rsidRDefault="001B07BA" w:rsidP="006E6D62">
      <w:pPr>
        <w:keepNext/>
        <w:keepLines/>
        <w:widowControl w:val="0"/>
      </w:pPr>
      <w:r w:rsidRPr="00131AE7">
        <w:rPr>
          <w:szCs w:val="18"/>
        </w:rPr>
        <w:t xml:space="preserve">Clause </w:t>
      </w:r>
      <w:r w:rsidRPr="00131AE7">
        <w:t xml:space="preserve">7.3.2.1 </w:t>
      </w:r>
      <w:r w:rsidR="00110F66" w:rsidRPr="00131AE7">
        <w:t>"</w:t>
      </w:r>
      <w:r w:rsidRPr="00131AE7">
        <w:t>TCI-CD required</w:t>
      </w:r>
      <w:r w:rsidR="002F6F53" w:rsidRPr="00131AE7">
        <w:t>"</w:t>
      </w:r>
      <w:r w:rsidR="001E55DF" w:rsidRPr="00131AE7">
        <w:t xml:space="preserve"> </w:t>
      </w:r>
      <w:r w:rsidR="005602DA" w:rsidRPr="00131AE7">
        <w:t>[</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shall be extended with the following operation:</w:t>
      </w:r>
    </w:p>
    <w:p w14:paraId="52BA3644" w14:textId="77777777" w:rsidR="001B07BA" w:rsidRPr="00131AE7" w:rsidRDefault="001B07BA" w:rsidP="006E6D62">
      <w:pPr>
        <w:keepNext/>
        <w:keepLines/>
        <w:pBdr>
          <w:top w:val="single" w:sz="4" w:space="1" w:color="auto"/>
        </w:pBdr>
        <w:ind w:left="567"/>
        <w:rPr>
          <w:rFonts w:ascii="Arial" w:hAnsi="Arial" w:cs="Arial"/>
          <w:sz w:val="22"/>
          <w:szCs w:val="22"/>
        </w:rPr>
      </w:pPr>
      <w:r w:rsidRPr="00131AE7">
        <w:rPr>
          <w:rFonts w:ascii="Arial" w:hAnsi="Arial" w:cs="Arial"/>
          <w:sz w:val="22"/>
          <w:szCs w:val="22"/>
        </w:rPr>
        <w:t>7.3.2.1.</w:t>
      </w:r>
      <w:r w:rsidR="00E16B21" w:rsidRPr="00131AE7">
        <w:rPr>
          <w:rFonts w:ascii="Arial" w:hAnsi="Arial" w:cs="Arial"/>
          <w:sz w:val="22"/>
          <w:szCs w:val="22"/>
        </w:rPr>
        <w:t>5</w:t>
      </w:r>
      <w:r w:rsidRPr="00131AE7">
        <w:rPr>
          <w:rFonts w:ascii="Arial" w:hAnsi="Arial" w:cs="Arial"/>
          <w:sz w:val="22"/>
          <w:szCs w:val="22"/>
        </w:rPr>
        <w:tab/>
        <w:t>getObjid</w:t>
      </w:r>
    </w:p>
    <w:tbl>
      <w:tblPr>
        <w:tblW w:w="86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898"/>
        <w:gridCol w:w="6728"/>
      </w:tblGrid>
      <w:tr w:rsidR="001B07BA" w:rsidRPr="00131AE7" w14:paraId="286BFD79" w14:textId="77777777" w:rsidTr="006D50FB">
        <w:trPr>
          <w:jc w:val="center"/>
        </w:trPr>
        <w:tc>
          <w:tcPr>
            <w:tcW w:w="1898" w:type="dxa"/>
            <w:tcBorders>
              <w:top w:val="single" w:sz="6" w:space="0" w:color="000000"/>
              <w:left w:val="single" w:sz="6" w:space="0" w:color="000000"/>
              <w:bottom w:val="single" w:sz="6" w:space="0" w:color="000000"/>
              <w:right w:val="single" w:sz="6" w:space="0" w:color="000000"/>
            </w:tcBorders>
          </w:tcPr>
          <w:p w14:paraId="4CC0B74D" w14:textId="77777777" w:rsidR="001B07BA" w:rsidRPr="00131AE7" w:rsidRDefault="001B07BA" w:rsidP="006D50FB">
            <w:pPr>
              <w:pStyle w:val="TAH"/>
              <w:ind w:left="33"/>
              <w:jc w:val="left"/>
            </w:pPr>
            <w:r w:rsidRPr="00131AE7">
              <w:t>Signature</w:t>
            </w:r>
          </w:p>
        </w:tc>
        <w:tc>
          <w:tcPr>
            <w:tcW w:w="6728" w:type="dxa"/>
            <w:tcBorders>
              <w:top w:val="single" w:sz="6" w:space="0" w:color="000000"/>
              <w:left w:val="single" w:sz="6" w:space="0" w:color="000000"/>
              <w:bottom w:val="single" w:sz="6" w:space="0" w:color="000000"/>
              <w:right w:val="single" w:sz="6" w:space="0" w:color="000000"/>
            </w:tcBorders>
          </w:tcPr>
          <w:p w14:paraId="1844F4B2" w14:textId="77777777" w:rsidR="001B07BA" w:rsidRPr="00131AE7" w:rsidRDefault="001B07BA" w:rsidP="00010166">
            <w:pPr>
              <w:pStyle w:val="PL"/>
              <w:rPr>
                <w:noProof w:val="0"/>
              </w:rPr>
            </w:pPr>
            <w:r w:rsidRPr="00131AE7">
              <w:rPr>
                <w:noProof w:val="0"/>
              </w:rPr>
              <w:t>Type getObjid()</w:t>
            </w:r>
          </w:p>
        </w:tc>
      </w:tr>
      <w:tr w:rsidR="001B07BA" w:rsidRPr="00131AE7" w14:paraId="77A98E41" w14:textId="77777777" w:rsidTr="006D50FB">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51E7D642" w14:textId="77777777" w:rsidR="001B07BA" w:rsidRPr="00131AE7" w:rsidRDefault="001B07BA" w:rsidP="006D50FB">
            <w:pPr>
              <w:pStyle w:val="TAH"/>
              <w:ind w:left="33"/>
              <w:jc w:val="left"/>
            </w:pPr>
            <w:r w:rsidRPr="00131AE7">
              <w:t>Return Value</w:t>
            </w:r>
          </w:p>
        </w:tc>
        <w:tc>
          <w:tcPr>
            <w:tcW w:w="6728" w:type="dxa"/>
            <w:tcBorders>
              <w:top w:val="single" w:sz="6" w:space="0" w:color="000000"/>
              <w:left w:val="single" w:sz="6" w:space="0" w:color="000000"/>
              <w:bottom w:val="single" w:sz="6" w:space="0" w:color="000000"/>
              <w:right w:val="single" w:sz="6" w:space="0" w:color="000000"/>
            </w:tcBorders>
          </w:tcPr>
          <w:p w14:paraId="461390DF" w14:textId="77777777" w:rsidR="001B07BA" w:rsidRPr="00131AE7" w:rsidRDefault="001B07BA" w:rsidP="00010166">
            <w:pPr>
              <w:pStyle w:val="TAL"/>
            </w:pPr>
            <w:r w:rsidRPr="00131AE7">
              <w:t xml:space="preserve">An instance of </w:t>
            </w:r>
            <w:r w:rsidRPr="00131AE7">
              <w:rPr>
                <w:rFonts w:ascii="Courier New" w:hAnsi="Courier New" w:cs="Courier New"/>
                <w:szCs w:val="18"/>
              </w:rPr>
              <w:t>Type</w:t>
            </w:r>
            <w:r w:rsidRPr="00131AE7">
              <w:t xml:space="preserve"> representing a TTCN-3 object id type.</w:t>
            </w:r>
          </w:p>
        </w:tc>
      </w:tr>
      <w:tr w:rsidR="001B07BA" w:rsidRPr="00131AE7" w14:paraId="6E3FA1C1" w14:textId="77777777" w:rsidTr="006D50FB">
        <w:trPr>
          <w:jc w:val="center"/>
        </w:trPr>
        <w:tc>
          <w:tcPr>
            <w:tcW w:w="1898" w:type="dxa"/>
            <w:tcBorders>
              <w:top w:val="single" w:sz="6" w:space="0" w:color="000000"/>
              <w:left w:val="single" w:sz="6" w:space="0" w:color="000000"/>
              <w:bottom w:val="single" w:sz="6" w:space="0" w:color="000000"/>
              <w:right w:val="single" w:sz="6" w:space="0" w:color="000000"/>
            </w:tcBorders>
          </w:tcPr>
          <w:p w14:paraId="3EC34C40" w14:textId="77777777" w:rsidR="001B07BA" w:rsidRPr="00131AE7" w:rsidRDefault="001B07BA" w:rsidP="006D50FB">
            <w:pPr>
              <w:pStyle w:val="TAH"/>
              <w:ind w:left="33"/>
              <w:jc w:val="left"/>
            </w:pPr>
            <w:r w:rsidRPr="00131AE7">
              <w:t>Effect</w:t>
            </w:r>
          </w:p>
        </w:tc>
        <w:tc>
          <w:tcPr>
            <w:tcW w:w="6728" w:type="dxa"/>
            <w:tcBorders>
              <w:top w:val="single" w:sz="6" w:space="0" w:color="000000"/>
              <w:left w:val="single" w:sz="6" w:space="0" w:color="000000"/>
              <w:bottom w:val="single" w:sz="6" w:space="0" w:color="000000"/>
              <w:right w:val="single" w:sz="6" w:space="0" w:color="000000"/>
            </w:tcBorders>
          </w:tcPr>
          <w:p w14:paraId="6550F7CF" w14:textId="77777777" w:rsidR="001B07BA" w:rsidRPr="00131AE7" w:rsidRDefault="001B07BA" w:rsidP="00010166">
            <w:pPr>
              <w:pStyle w:val="TAL"/>
            </w:pPr>
            <w:r w:rsidRPr="00131AE7">
              <w:t>Constructs and returns a basic TTCN-3 object id type.</w:t>
            </w:r>
          </w:p>
        </w:tc>
      </w:tr>
    </w:tbl>
    <w:p w14:paraId="1A2D55FD" w14:textId="77777777" w:rsidR="001B07BA" w:rsidRPr="00131AE7" w:rsidRDefault="001B07BA" w:rsidP="001B07BA">
      <w:pPr>
        <w:pBdr>
          <w:bottom w:val="single" w:sz="4" w:space="1" w:color="auto"/>
        </w:pBdr>
        <w:ind w:left="567"/>
      </w:pPr>
    </w:p>
    <w:p w14:paraId="57722D1F" w14:textId="77777777" w:rsidR="00872B0B" w:rsidRPr="00131AE7" w:rsidRDefault="00872B0B" w:rsidP="00872B0B"/>
    <w:p w14:paraId="58487B8A" w14:textId="1EE1CC95" w:rsidR="00272635" w:rsidRPr="00131AE7" w:rsidRDefault="00272635" w:rsidP="003B0813">
      <w:pPr>
        <w:pStyle w:val="Heading4"/>
      </w:pPr>
      <w:bookmarkStart w:id="160" w:name="_Toc72306298"/>
      <w:bookmarkStart w:id="161" w:name="_Toc72306379"/>
      <w:r w:rsidRPr="00131AE7">
        <w:t>7.2.7.2</w:t>
      </w:r>
      <w:r w:rsidRPr="00131AE7">
        <w:tab/>
        <w:t>Adding objid to Java language mapping</w:t>
      </w:r>
      <w:bookmarkEnd w:id="160"/>
      <w:bookmarkEnd w:id="161"/>
    </w:p>
    <w:p w14:paraId="6FB8328C" w14:textId="315E1F0C" w:rsidR="001B07BA" w:rsidRPr="00131AE7" w:rsidRDefault="00272635" w:rsidP="00E338DC">
      <w:pPr>
        <w:keepNext/>
      </w:pPr>
      <w:r w:rsidRPr="00131AE7">
        <w:t>Add the following sentence to clause 8.2.1</w:t>
      </w:r>
      <w:r w:rsidR="001E55DF" w:rsidRPr="00131AE7">
        <w:t xml:space="preserve"> </w:t>
      </w:r>
      <w:r w:rsidR="00110F66" w:rsidRPr="00131AE7">
        <w:t>"</w:t>
      </w:r>
      <w:r w:rsidRPr="00131AE7">
        <w:t>Basic type mapping</w:t>
      </w:r>
      <w:r w:rsidR="002F6F53" w:rsidRPr="00131AE7">
        <w:t>"</w:t>
      </w:r>
      <w:r w:rsidR="005602DA" w:rsidRPr="00131AE7">
        <w:t xml:space="preserve"> [</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w:t>
      </w:r>
      <w:r w:rsidR="002F6F53" w:rsidRPr="00131AE7">
        <w:t>"</w:t>
      </w:r>
      <w:r w:rsidRPr="00131AE7">
        <w:t>The native type TObjId is defined in the respective section of the ObjidValue interface</w:t>
      </w:r>
      <w:r w:rsidR="002F6F53" w:rsidRPr="00131AE7">
        <w:t>"</w:t>
      </w:r>
      <w:r w:rsidRPr="00131AE7">
        <w:t>.</w:t>
      </w:r>
    </w:p>
    <w:p w14:paraId="087827C3" w14:textId="2433EB4C" w:rsidR="00586779" w:rsidRPr="00131AE7" w:rsidRDefault="00586779" w:rsidP="00E338DC">
      <w:pPr>
        <w:keepNext/>
      </w:pPr>
      <w:r w:rsidRPr="00131AE7">
        <w:t xml:space="preserve">Add to clause 8.2.2.4 </w:t>
      </w:r>
      <w:r w:rsidR="00110F66" w:rsidRPr="00131AE7">
        <w:t>"</w:t>
      </w:r>
      <w:r w:rsidRPr="00131AE7">
        <w:t>TciTypeClassType</w:t>
      </w:r>
      <w:r w:rsidR="002F6F53" w:rsidRPr="00131AE7">
        <w:t>"</w:t>
      </w:r>
      <w:r w:rsidR="005602DA" w:rsidRPr="00131AE7">
        <w:t xml:space="preserve"> [</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within </w:t>
      </w:r>
      <w:r w:rsidRPr="00131AE7">
        <w:rPr>
          <w:rFonts w:ascii="Courier New" w:hAnsi="Courier New" w:cs="Courier New"/>
        </w:rPr>
        <w:t>public interface TciTypeClass</w:t>
      </w:r>
      <w:r w:rsidRPr="00131AE7">
        <w:t xml:space="preserve">: </w:t>
      </w:r>
    </w:p>
    <w:p w14:paraId="049A23E8" w14:textId="77777777" w:rsidR="00586779" w:rsidRPr="00131AE7" w:rsidRDefault="002F6F53" w:rsidP="00586779">
      <w:pPr>
        <w:pStyle w:val="PL"/>
        <w:keepNext/>
        <w:keepLines/>
        <w:ind w:left="567"/>
        <w:rPr>
          <w:noProof w:val="0"/>
        </w:rPr>
      </w:pPr>
      <w:r w:rsidRPr="00131AE7">
        <w:rPr>
          <w:noProof w:val="0"/>
        </w:rPr>
        <w:t>"</w:t>
      </w:r>
      <w:r w:rsidR="00586779" w:rsidRPr="00131AE7">
        <w:rPr>
          <w:noProof w:val="0"/>
        </w:rPr>
        <w:tab/>
        <w:t>public final static int OBJID</w:t>
      </w:r>
      <w:r w:rsidR="00586779" w:rsidRPr="00131AE7">
        <w:rPr>
          <w:noProof w:val="0"/>
        </w:rPr>
        <w:tab/>
      </w:r>
      <w:r w:rsidR="00586779" w:rsidRPr="00131AE7">
        <w:rPr>
          <w:noProof w:val="0"/>
        </w:rPr>
        <w:tab/>
      </w:r>
      <w:r w:rsidR="00586779" w:rsidRPr="00131AE7">
        <w:rPr>
          <w:noProof w:val="0"/>
        </w:rPr>
        <w:tab/>
        <w:t>= 11 ;</w:t>
      </w:r>
      <w:r w:rsidRPr="00131AE7">
        <w:rPr>
          <w:noProof w:val="0"/>
        </w:rPr>
        <w:t>"</w:t>
      </w:r>
    </w:p>
    <w:p w14:paraId="4C06E68D" w14:textId="77777777" w:rsidR="00872B0B" w:rsidRPr="00131AE7" w:rsidRDefault="00872B0B" w:rsidP="00872B0B">
      <w:pPr>
        <w:pStyle w:val="PL"/>
        <w:keepNext/>
        <w:keepLines/>
        <w:ind w:left="567"/>
        <w:rPr>
          <w:noProof w:val="0"/>
        </w:rPr>
      </w:pPr>
    </w:p>
    <w:p w14:paraId="0EAC261B" w14:textId="3206627A" w:rsidR="00586779" w:rsidRPr="00131AE7" w:rsidRDefault="00586779" w:rsidP="00272635">
      <w:r w:rsidRPr="00131AE7">
        <w:t>In clause 8.2.3.1</w:t>
      </w:r>
      <w:r w:rsidR="001E55DF" w:rsidRPr="00131AE7">
        <w:t xml:space="preserve"> </w:t>
      </w:r>
      <w:r w:rsidR="00110F66" w:rsidRPr="00131AE7">
        <w:t>"</w:t>
      </w:r>
      <w:r w:rsidRPr="00131AE7">
        <w:t>Type</w:t>
      </w:r>
      <w:r w:rsidR="002F6F53" w:rsidRPr="00131AE7">
        <w:t>"</w:t>
      </w:r>
      <w:r w:rsidRPr="00131AE7">
        <w:t xml:space="preserve"> of</w:t>
      </w:r>
      <w:r w:rsidR="005602DA" w:rsidRPr="00131AE7">
        <w:t xml:space="preserve"> [</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for the </w:t>
      </w:r>
      <w:proofErr w:type="gramStart"/>
      <w:r w:rsidRPr="00131AE7">
        <w:rPr>
          <w:rFonts w:ascii="Courier New" w:hAnsi="Courier New"/>
        </w:rPr>
        <w:t>getTypeClass(</w:t>
      </w:r>
      <w:proofErr w:type="gramEnd"/>
      <w:r w:rsidRPr="00131AE7">
        <w:rPr>
          <w:rFonts w:ascii="Courier New" w:hAnsi="Courier New"/>
        </w:rPr>
        <w:t>)</w:t>
      </w:r>
      <w:r w:rsidRPr="00131AE7">
        <w:t xml:space="preserve"> method, add </w:t>
      </w:r>
      <w:r w:rsidRPr="00131AE7">
        <w:rPr>
          <w:rFonts w:ascii="Courier New" w:hAnsi="Courier New"/>
        </w:rPr>
        <w:t>OBJID</w:t>
      </w:r>
      <w:r w:rsidRPr="00131AE7">
        <w:t xml:space="preserve"> to the list of allowed constants that </w:t>
      </w:r>
      <w:r w:rsidRPr="00131AE7">
        <w:rPr>
          <w:rFonts w:ascii="Courier New" w:hAnsi="Courier New"/>
        </w:rPr>
        <w:t>TciTypeClassType</w:t>
      </w:r>
      <w:r w:rsidRPr="00131AE7">
        <w:t xml:space="preserve"> can take.</w:t>
      </w:r>
    </w:p>
    <w:p w14:paraId="7D3E9A3E" w14:textId="0B4A8A59" w:rsidR="00586779" w:rsidRPr="00131AE7" w:rsidRDefault="00BB140E" w:rsidP="00272635">
      <w:r w:rsidRPr="00131AE7">
        <w:t xml:space="preserve">Extend clause 8.2.4 </w:t>
      </w:r>
      <w:r w:rsidR="00110F66" w:rsidRPr="00131AE7">
        <w:t>"</w:t>
      </w:r>
      <w:r w:rsidRPr="00131AE7">
        <w:t>Abstract value mapping</w:t>
      </w:r>
      <w:r w:rsidR="002F6F53" w:rsidRPr="00131AE7">
        <w:t>"</w:t>
      </w:r>
      <w:r w:rsidR="001E55DF" w:rsidRPr="00131AE7">
        <w:t xml:space="preserve"> </w:t>
      </w:r>
      <w:r w:rsidR="005602DA" w:rsidRPr="00131AE7">
        <w:t>[</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with the following clauses:</w:t>
      </w:r>
    </w:p>
    <w:p w14:paraId="65B044D1" w14:textId="77777777" w:rsidR="00BB140E" w:rsidRPr="00131AE7" w:rsidRDefault="00BB140E" w:rsidP="006D50FB">
      <w:pPr>
        <w:pBdr>
          <w:top w:val="single" w:sz="4" w:space="1" w:color="auto"/>
        </w:pBdr>
        <w:ind w:left="567"/>
        <w:rPr>
          <w:rFonts w:ascii="Arial" w:hAnsi="Arial" w:cs="Arial"/>
          <w:sz w:val="24"/>
          <w:szCs w:val="24"/>
        </w:rPr>
      </w:pPr>
      <w:r w:rsidRPr="00131AE7">
        <w:rPr>
          <w:rFonts w:ascii="Arial" w:hAnsi="Arial" w:cs="Arial"/>
          <w:sz w:val="24"/>
          <w:szCs w:val="24"/>
        </w:rPr>
        <w:t>8.2.4.5</w:t>
      </w:r>
      <w:r w:rsidRPr="00131AE7">
        <w:rPr>
          <w:rFonts w:ascii="Arial" w:hAnsi="Arial" w:cs="Arial"/>
          <w:sz w:val="24"/>
          <w:szCs w:val="24"/>
        </w:rPr>
        <w:tab/>
        <w:t>ObjidValue</w:t>
      </w:r>
    </w:p>
    <w:p w14:paraId="364CEF5A" w14:textId="77777777" w:rsidR="00BB140E" w:rsidRPr="00131AE7" w:rsidRDefault="00BB140E" w:rsidP="006D50FB">
      <w:pPr>
        <w:ind w:left="567"/>
      </w:pPr>
      <w:r w:rsidRPr="00131AE7">
        <w:rPr>
          <w:rFonts w:ascii="Courier New" w:hAnsi="Courier New"/>
          <w:b/>
        </w:rPr>
        <w:t xml:space="preserve">ObjidValue </w:t>
      </w:r>
      <w:r w:rsidRPr="00131AE7">
        <w:t>is mapped to the following interface:</w:t>
      </w:r>
    </w:p>
    <w:p w14:paraId="408718FA" w14:textId="77777777" w:rsidR="00BB140E" w:rsidRPr="00131AE7" w:rsidRDefault="00BB140E" w:rsidP="006D50FB">
      <w:pPr>
        <w:pStyle w:val="PL"/>
        <w:ind w:left="567"/>
        <w:rPr>
          <w:noProof w:val="0"/>
        </w:rPr>
      </w:pPr>
      <w:r w:rsidRPr="00131AE7">
        <w:rPr>
          <w:noProof w:val="0"/>
        </w:rPr>
        <w:t>// TCI IDL ObjidValue</w:t>
      </w:r>
    </w:p>
    <w:p w14:paraId="19D5FB06" w14:textId="77777777" w:rsidR="00BB140E" w:rsidRPr="00131AE7" w:rsidRDefault="00BB140E" w:rsidP="006D50FB">
      <w:pPr>
        <w:pStyle w:val="PL"/>
        <w:ind w:left="567"/>
        <w:rPr>
          <w:noProof w:val="0"/>
        </w:rPr>
      </w:pPr>
      <w:r w:rsidRPr="00131AE7">
        <w:rPr>
          <w:noProof w:val="0"/>
        </w:rPr>
        <w:t>package org.etsi.ttcn.tci;</w:t>
      </w:r>
    </w:p>
    <w:p w14:paraId="410BE49B" w14:textId="77777777" w:rsidR="00BB140E" w:rsidRPr="00131AE7" w:rsidRDefault="00BB140E" w:rsidP="006D50FB">
      <w:pPr>
        <w:pStyle w:val="PL"/>
        <w:ind w:left="567"/>
        <w:rPr>
          <w:noProof w:val="0"/>
        </w:rPr>
      </w:pPr>
      <w:r w:rsidRPr="00131AE7">
        <w:rPr>
          <w:noProof w:val="0"/>
        </w:rPr>
        <w:t>public interface ObjidValue {</w:t>
      </w:r>
    </w:p>
    <w:p w14:paraId="004DD678" w14:textId="77777777" w:rsidR="00BB140E" w:rsidRPr="00131AE7" w:rsidRDefault="00BB140E" w:rsidP="006D50FB">
      <w:pPr>
        <w:pStyle w:val="PL"/>
        <w:ind w:left="567"/>
        <w:rPr>
          <w:noProof w:val="0"/>
        </w:rPr>
      </w:pPr>
      <w:r w:rsidRPr="00131AE7">
        <w:rPr>
          <w:noProof w:val="0"/>
        </w:rPr>
        <w:tab/>
        <w:t>TciObjId</w:t>
      </w:r>
      <w:r w:rsidRPr="00131AE7">
        <w:rPr>
          <w:noProof w:val="0"/>
        </w:rPr>
        <w:tab/>
        <w:t>getObjid ();</w:t>
      </w:r>
    </w:p>
    <w:p w14:paraId="452969FF" w14:textId="77777777" w:rsidR="00BB140E" w:rsidRPr="00131AE7" w:rsidRDefault="00BB140E" w:rsidP="006D50FB">
      <w:pPr>
        <w:pStyle w:val="PL"/>
        <w:ind w:left="567"/>
        <w:rPr>
          <w:noProof w:val="0"/>
        </w:rPr>
      </w:pPr>
      <w:r w:rsidRPr="00131AE7">
        <w:rPr>
          <w:noProof w:val="0"/>
        </w:rPr>
        <w:tab/>
        <w:t>void</w:t>
      </w:r>
      <w:r w:rsidRPr="00131AE7">
        <w:rPr>
          <w:noProof w:val="0"/>
        </w:rPr>
        <w:tab/>
      </w:r>
      <w:r w:rsidRPr="00131AE7">
        <w:rPr>
          <w:noProof w:val="0"/>
        </w:rPr>
        <w:tab/>
        <w:t>setObjid (TciObjId value);</w:t>
      </w:r>
    </w:p>
    <w:p w14:paraId="60D44283" w14:textId="6AE361DC" w:rsidR="00BB140E" w:rsidRPr="00131AE7" w:rsidRDefault="00BB140E" w:rsidP="006D50FB">
      <w:pPr>
        <w:pStyle w:val="PL"/>
        <w:ind w:left="567"/>
        <w:rPr>
          <w:noProof w:val="0"/>
        </w:rPr>
      </w:pPr>
      <w:r w:rsidRPr="00131AE7">
        <w:rPr>
          <w:noProof w:val="0"/>
        </w:rPr>
        <w:t>}</w:t>
      </w:r>
    </w:p>
    <w:p w14:paraId="302E15A8" w14:textId="77777777" w:rsidR="006316FF" w:rsidRPr="00131AE7" w:rsidRDefault="006316FF" w:rsidP="006D50FB">
      <w:pPr>
        <w:pStyle w:val="PL"/>
        <w:ind w:left="567"/>
        <w:rPr>
          <w:noProof w:val="0"/>
        </w:rPr>
      </w:pPr>
    </w:p>
    <w:p w14:paraId="4A0892E0" w14:textId="77777777" w:rsidR="00BB140E" w:rsidRPr="00131AE7" w:rsidRDefault="00BB140E" w:rsidP="006D50FB">
      <w:pPr>
        <w:ind w:left="567"/>
        <w:rPr>
          <w:b/>
        </w:rPr>
      </w:pPr>
      <w:r w:rsidRPr="00131AE7">
        <w:rPr>
          <w:b/>
        </w:rPr>
        <w:t>Methods:</w:t>
      </w:r>
    </w:p>
    <w:p w14:paraId="45F77BCF" w14:textId="77777777" w:rsidR="00BB140E" w:rsidRPr="00131AE7" w:rsidRDefault="00BB140E" w:rsidP="006D50FB">
      <w:pPr>
        <w:pStyle w:val="B1"/>
        <w:tabs>
          <w:tab w:val="clear" w:pos="737"/>
          <w:tab w:val="num" w:pos="1276"/>
          <w:tab w:val="left" w:pos="3600"/>
        </w:tabs>
        <w:ind w:left="1276"/>
      </w:pPr>
      <w:r w:rsidRPr="00131AE7">
        <w:rPr>
          <w:rFonts w:ascii="Courier New" w:hAnsi="Courier New"/>
        </w:rPr>
        <w:t>getObjid()</w:t>
      </w:r>
      <w:r w:rsidRPr="00131AE7">
        <w:rPr>
          <w:rFonts w:ascii="Courier New" w:hAnsi="Courier New"/>
        </w:rPr>
        <w:tab/>
      </w:r>
      <w:r w:rsidRPr="00131AE7">
        <w:t xml:space="preserve">Returns the object id value of the TTCN-3 </w:t>
      </w:r>
      <w:r w:rsidRPr="00131AE7">
        <w:rPr>
          <w:rFonts w:ascii="Courier New" w:hAnsi="Courier New"/>
        </w:rPr>
        <w:t>objid</w:t>
      </w:r>
      <w:r w:rsidR="00E16B21" w:rsidRPr="00131AE7">
        <w:t>.</w:t>
      </w:r>
    </w:p>
    <w:p w14:paraId="42558546" w14:textId="77777777" w:rsidR="00BB140E" w:rsidRPr="00131AE7" w:rsidRDefault="00BB140E" w:rsidP="000C2F88">
      <w:pPr>
        <w:pStyle w:val="B1"/>
        <w:tabs>
          <w:tab w:val="clear" w:pos="737"/>
          <w:tab w:val="num" w:pos="1276"/>
          <w:tab w:val="left" w:pos="3600"/>
        </w:tabs>
        <w:ind w:left="1276" w:hanging="454"/>
      </w:pPr>
      <w:r w:rsidRPr="00131AE7">
        <w:rPr>
          <w:rFonts w:ascii="Courier New" w:hAnsi="Courier New"/>
        </w:rPr>
        <w:t>setObjid(</w:t>
      </w:r>
      <w:r w:rsidRPr="00131AE7">
        <w:t>TciObjId</w:t>
      </w:r>
      <w:r w:rsidRPr="00131AE7">
        <w:rPr>
          <w:rFonts w:ascii="Courier New" w:hAnsi="Courier New"/>
        </w:rPr>
        <w:t xml:space="preserve"> value)</w:t>
      </w:r>
      <w:r w:rsidRPr="00131AE7">
        <w:rPr>
          <w:rFonts w:ascii="Courier New" w:hAnsi="Courier New"/>
        </w:rPr>
        <w:tab/>
      </w:r>
      <w:r w:rsidRPr="00131AE7">
        <w:t xml:space="preserve">Sets this </w:t>
      </w:r>
      <w:r w:rsidRPr="00131AE7">
        <w:rPr>
          <w:rFonts w:ascii="Courier New" w:hAnsi="Courier New"/>
        </w:rPr>
        <w:t>ObjidValue</w:t>
      </w:r>
      <w:r w:rsidRPr="00131AE7">
        <w:t xml:space="preserve"> to </w:t>
      </w:r>
      <w:r w:rsidRPr="00131AE7">
        <w:rPr>
          <w:rFonts w:ascii="Courier New" w:hAnsi="Courier New"/>
        </w:rPr>
        <w:t>value</w:t>
      </w:r>
      <w:r w:rsidRPr="00131AE7">
        <w:t>.</w:t>
      </w:r>
    </w:p>
    <w:p w14:paraId="65E6966F" w14:textId="77777777" w:rsidR="00BB140E" w:rsidRPr="00131AE7" w:rsidRDefault="00BB140E" w:rsidP="006D50FB">
      <w:pPr>
        <w:ind w:left="567"/>
        <w:rPr>
          <w:rFonts w:ascii="Arial" w:hAnsi="Arial" w:cs="Arial"/>
          <w:sz w:val="24"/>
          <w:szCs w:val="24"/>
        </w:rPr>
      </w:pPr>
      <w:r w:rsidRPr="00131AE7">
        <w:rPr>
          <w:rFonts w:ascii="Arial" w:hAnsi="Arial" w:cs="Arial"/>
          <w:sz w:val="24"/>
          <w:szCs w:val="24"/>
        </w:rPr>
        <w:t>8.2.4.6</w:t>
      </w:r>
      <w:r w:rsidRPr="00131AE7">
        <w:rPr>
          <w:rFonts w:ascii="Arial" w:hAnsi="Arial" w:cs="Arial"/>
          <w:sz w:val="24"/>
          <w:szCs w:val="24"/>
        </w:rPr>
        <w:tab/>
        <w:t>TciObjId</w:t>
      </w:r>
    </w:p>
    <w:p w14:paraId="5A260F84" w14:textId="77777777" w:rsidR="00BB140E" w:rsidRPr="00131AE7" w:rsidRDefault="00BB140E" w:rsidP="006D50FB">
      <w:pPr>
        <w:ind w:left="567"/>
      </w:pPr>
      <w:r w:rsidRPr="00131AE7">
        <w:rPr>
          <w:rFonts w:ascii="Courier New" w:hAnsi="Courier New"/>
          <w:b/>
        </w:rPr>
        <w:t xml:space="preserve">TciObjId </w:t>
      </w:r>
      <w:r w:rsidRPr="00131AE7">
        <w:t xml:space="preserve">is mapped to the following interface. The native java representation of a TTCN-3 ObjectId consists of an ordered sequence of </w:t>
      </w:r>
      <w:r w:rsidRPr="00131AE7">
        <w:rPr>
          <w:rFonts w:ascii="Courier New" w:hAnsi="Courier New"/>
          <w:sz w:val="16"/>
        </w:rPr>
        <w:t>TciObjIdElement</w:t>
      </w:r>
      <w:r w:rsidRPr="00131AE7">
        <w:t>s.</w:t>
      </w:r>
    </w:p>
    <w:p w14:paraId="012E2A13" w14:textId="77777777" w:rsidR="00BB140E" w:rsidRPr="00131AE7" w:rsidRDefault="00BB140E" w:rsidP="006D50FB">
      <w:pPr>
        <w:pStyle w:val="PL"/>
        <w:ind w:left="567"/>
        <w:rPr>
          <w:noProof w:val="0"/>
        </w:rPr>
      </w:pPr>
      <w:r w:rsidRPr="00131AE7">
        <w:rPr>
          <w:noProof w:val="0"/>
        </w:rPr>
        <w:t>package org.etsi.ttcn.tci;</w:t>
      </w:r>
    </w:p>
    <w:p w14:paraId="6310DCB0" w14:textId="77777777" w:rsidR="00BB140E" w:rsidRPr="00131AE7" w:rsidRDefault="00BB140E" w:rsidP="006D50FB">
      <w:pPr>
        <w:pStyle w:val="PL"/>
        <w:ind w:left="567"/>
        <w:rPr>
          <w:noProof w:val="0"/>
        </w:rPr>
      </w:pPr>
      <w:r w:rsidRPr="00131AE7">
        <w:rPr>
          <w:noProof w:val="0"/>
        </w:rPr>
        <w:t>public interface TciObjId {</w:t>
      </w:r>
    </w:p>
    <w:p w14:paraId="18EF3836" w14:textId="77777777" w:rsidR="00BB140E" w:rsidRPr="00131AE7" w:rsidRDefault="00BB140E" w:rsidP="006D50FB">
      <w:pPr>
        <w:pStyle w:val="PL"/>
        <w:ind w:left="567"/>
        <w:rPr>
          <w:noProof w:val="0"/>
        </w:rPr>
      </w:pPr>
      <w:r w:rsidRPr="00131AE7">
        <w:rPr>
          <w:noProof w:val="0"/>
        </w:rPr>
        <w:tab/>
        <w:t>public int</w:t>
      </w:r>
      <w:r w:rsidRPr="00131AE7">
        <w:rPr>
          <w:noProof w:val="0"/>
        </w:rPr>
        <w:tab/>
      </w:r>
      <w:r w:rsidRPr="00131AE7">
        <w:rPr>
          <w:noProof w:val="0"/>
        </w:rPr>
        <w:tab/>
      </w:r>
      <w:r w:rsidRPr="00131AE7">
        <w:rPr>
          <w:noProof w:val="0"/>
        </w:rPr>
        <w:tab/>
      </w:r>
      <w:r w:rsidRPr="00131AE7">
        <w:rPr>
          <w:noProof w:val="0"/>
        </w:rPr>
        <w:tab/>
        <w:t>size() ;</w:t>
      </w:r>
    </w:p>
    <w:p w14:paraId="2C4C409E" w14:textId="77777777" w:rsidR="00BB140E" w:rsidRPr="00131AE7" w:rsidRDefault="00BB140E" w:rsidP="006D50FB">
      <w:pPr>
        <w:pStyle w:val="PL"/>
        <w:ind w:left="567"/>
        <w:rPr>
          <w:noProof w:val="0"/>
        </w:rPr>
      </w:pPr>
      <w:r w:rsidRPr="00131AE7">
        <w:rPr>
          <w:noProof w:val="0"/>
        </w:rPr>
        <w:tab/>
        <w:t>public void</w:t>
      </w:r>
      <w:r w:rsidRPr="00131AE7">
        <w:rPr>
          <w:noProof w:val="0"/>
        </w:rPr>
        <w:tab/>
      </w:r>
      <w:r w:rsidRPr="00131AE7">
        <w:rPr>
          <w:noProof w:val="0"/>
        </w:rPr>
        <w:tab/>
      </w:r>
      <w:r w:rsidRPr="00131AE7">
        <w:rPr>
          <w:noProof w:val="0"/>
        </w:rPr>
        <w:tab/>
      </w:r>
      <w:r w:rsidRPr="00131AE7">
        <w:rPr>
          <w:noProof w:val="0"/>
        </w:rPr>
        <w:tab/>
        <w:t>setObjElement(TciObjIdElement[] objElemens) ;</w:t>
      </w:r>
    </w:p>
    <w:p w14:paraId="0457AE71" w14:textId="77777777" w:rsidR="00BB140E" w:rsidRPr="00131AE7" w:rsidRDefault="00BB140E" w:rsidP="006D50FB">
      <w:pPr>
        <w:pStyle w:val="PL"/>
        <w:ind w:left="567"/>
        <w:rPr>
          <w:noProof w:val="0"/>
        </w:rPr>
      </w:pPr>
      <w:r w:rsidRPr="00131AE7">
        <w:rPr>
          <w:noProof w:val="0"/>
        </w:rPr>
        <w:tab/>
        <w:t>public TciObjIdElement</w:t>
      </w:r>
      <w:r w:rsidRPr="00131AE7">
        <w:rPr>
          <w:noProof w:val="0"/>
        </w:rPr>
        <w:tab/>
        <w:t>getObjElement(int index) ;</w:t>
      </w:r>
    </w:p>
    <w:p w14:paraId="32CBCBA4" w14:textId="6078D270" w:rsidR="00BB140E" w:rsidRPr="00131AE7" w:rsidRDefault="00BB140E" w:rsidP="006D50FB">
      <w:pPr>
        <w:pStyle w:val="PL"/>
        <w:ind w:left="567"/>
        <w:rPr>
          <w:noProof w:val="0"/>
        </w:rPr>
      </w:pPr>
      <w:r w:rsidRPr="00131AE7">
        <w:rPr>
          <w:noProof w:val="0"/>
        </w:rPr>
        <w:t>}</w:t>
      </w:r>
    </w:p>
    <w:p w14:paraId="162E0D33" w14:textId="77777777" w:rsidR="006316FF" w:rsidRPr="00131AE7" w:rsidRDefault="006316FF" w:rsidP="006D50FB">
      <w:pPr>
        <w:pStyle w:val="PL"/>
        <w:ind w:left="567"/>
        <w:rPr>
          <w:noProof w:val="0"/>
        </w:rPr>
      </w:pPr>
    </w:p>
    <w:p w14:paraId="4F501AF5" w14:textId="77777777" w:rsidR="00BB140E" w:rsidRPr="00131AE7" w:rsidRDefault="00BB140E" w:rsidP="006D50FB">
      <w:pPr>
        <w:ind w:left="567"/>
        <w:rPr>
          <w:b/>
        </w:rPr>
      </w:pPr>
      <w:r w:rsidRPr="00131AE7">
        <w:rPr>
          <w:b/>
        </w:rPr>
        <w:t>Methods:</w:t>
      </w:r>
    </w:p>
    <w:p w14:paraId="4F2714AD" w14:textId="77777777" w:rsidR="00BB140E" w:rsidRPr="00131AE7" w:rsidRDefault="00BB140E" w:rsidP="006D50FB">
      <w:pPr>
        <w:pStyle w:val="B1"/>
        <w:tabs>
          <w:tab w:val="clear" w:pos="737"/>
          <w:tab w:val="num" w:pos="1276"/>
          <w:tab w:val="left" w:pos="3600"/>
        </w:tabs>
        <w:ind w:left="1134" w:hanging="425"/>
      </w:pPr>
      <w:r w:rsidRPr="00131AE7">
        <w:rPr>
          <w:rFonts w:ascii="Courier New" w:hAnsi="Courier New"/>
        </w:rPr>
        <w:t>size()</w:t>
      </w:r>
      <w:r w:rsidRPr="00131AE7">
        <w:rPr>
          <w:rFonts w:ascii="Courier New" w:hAnsi="Courier New"/>
        </w:rPr>
        <w:tab/>
      </w:r>
      <w:r w:rsidRPr="00131AE7">
        <w:t>Returns the size of thi</w:t>
      </w:r>
      <w:r w:rsidR="00E16B21" w:rsidRPr="00131AE7">
        <w:t>s Object Id in TciObjIdElements.</w:t>
      </w:r>
    </w:p>
    <w:p w14:paraId="29510B5D" w14:textId="77777777" w:rsidR="00BB140E" w:rsidRPr="00131AE7" w:rsidRDefault="00BB140E" w:rsidP="006D50FB">
      <w:pPr>
        <w:pStyle w:val="B1"/>
        <w:tabs>
          <w:tab w:val="clear" w:pos="737"/>
          <w:tab w:val="num" w:pos="1276"/>
          <w:tab w:val="left" w:pos="3600"/>
        </w:tabs>
        <w:ind w:left="1134" w:hanging="425"/>
      </w:pPr>
      <w:r w:rsidRPr="00131AE7">
        <w:rPr>
          <w:rFonts w:ascii="Courier New" w:hAnsi="Courier New"/>
        </w:rPr>
        <w:t>setObjElement(TciObjIdElement[] objElements)</w:t>
      </w:r>
      <w:r w:rsidRPr="00131AE7">
        <w:rPr>
          <w:rFonts w:ascii="Courier New" w:hAnsi="Courier New"/>
        </w:rPr>
        <w:br/>
      </w:r>
      <w:r w:rsidR="00E16B21" w:rsidRPr="00131AE7">
        <w:rPr>
          <w:rFonts w:ascii="Courier New" w:hAnsi="Courier New"/>
        </w:rPr>
        <w:tab/>
      </w:r>
      <w:r w:rsidRPr="00131AE7">
        <w:rPr>
          <w:rFonts w:ascii="Courier New" w:hAnsi="Courier New"/>
        </w:rPr>
        <w:tab/>
      </w:r>
      <w:r w:rsidRPr="00131AE7">
        <w:t>Sets this O</w:t>
      </w:r>
      <w:r w:rsidR="00E16B21" w:rsidRPr="00131AE7">
        <w:t>bjId to the list of objElements.</w:t>
      </w:r>
    </w:p>
    <w:p w14:paraId="252DB273" w14:textId="77777777" w:rsidR="00BB140E" w:rsidRPr="00131AE7" w:rsidRDefault="00BB140E" w:rsidP="006D50FB">
      <w:pPr>
        <w:pStyle w:val="B1"/>
        <w:tabs>
          <w:tab w:val="clear" w:pos="737"/>
          <w:tab w:val="num" w:pos="1276"/>
          <w:tab w:val="left" w:pos="3600"/>
        </w:tabs>
        <w:ind w:left="1134" w:hanging="425"/>
      </w:pPr>
      <w:r w:rsidRPr="00131AE7">
        <w:rPr>
          <w:rFonts w:ascii="Courier New" w:hAnsi="Courier New"/>
        </w:rPr>
        <w:t>getObjElement(int index)</w:t>
      </w:r>
      <w:r w:rsidRPr="00131AE7">
        <w:rPr>
          <w:rFonts w:ascii="Courier New" w:hAnsi="Courier New"/>
        </w:rPr>
        <w:tab/>
      </w:r>
      <w:r w:rsidRPr="00131AE7">
        <w:t xml:space="preserve">Return the TciObjIdElement at position </w:t>
      </w:r>
      <w:r w:rsidRPr="00131AE7">
        <w:rPr>
          <w:rFonts w:ascii="Courier New" w:hAnsi="Courier New"/>
          <w:sz w:val="16"/>
        </w:rPr>
        <w:t>index</w:t>
      </w:r>
      <w:r w:rsidRPr="00131AE7">
        <w:t>.</w:t>
      </w:r>
    </w:p>
    <w:p w14:paraId="65239A13" w14:textId="77777777" w:rsidR="00BB140E" w:rsidRPr="00131AE7" w:rsidRDefault="00BB140E" w:rsidP="006E6D62">
      <w:pPr>
        <w:keepNext/>
        <w:keepLines/>
        <w:ind w:left="567"/>
        <w:rPr>
          <w:rFonts w:ascii="Arial" w:hAnsi="Arial" w:cs="Arial"/>
          <w:sz w:val="24"/>
          <w:szCs w:val="24"/>
        </w:rPr>
      </w:pPr>
      <w:r w:rsidRPr="00131AE7">
        <w:rPr>
          <w:rFonts w:ascii="Arial" w:hAnsi="Arial" w:cs="Arial"/>
          <w:sz w:val="24"/>
          <w:szCs w:val="24"/>
        </w:rPr>
        <w:lastRenderedPageBreak/>
        <w:t>8.2.4.7</w:t>
      </w:r>
      <w:r w:rsidRPr="00131AE7">
        <w:rPr>
          <w:rFonts w:ascii="Arial" w:hAnsi="Arial" w:cs="Arial"/>
          <w:sz w:val="24"/>
          <w:szCs w:val="24"/>
        </w:rPr>
        <w:tab/>
        <w:t>TciObjIdElement</w:t>
      </w:r>
    </w:p>
    <w:p w14:paraId="21DAC2DD" w14:textId="77777777" w:rsidR="00BB140E" w:rsidRPr="00131AE7" w:rsidRDefault="00BB140E" w:rsidP="006E6D62">
      <w:pPr>
        <w:keepNext/>
        <w:keepLines/>
        <w:ind w:left="567"/>
      </w:pPr>
      <w:r w:rsidRPr="00131AE7">
        <w:t>A TciObjIdElement represent a single object element within a TTCN-3 ObjId value. It can be set using different representations like the ASCII representation or as integer.</w:t>
      </w:r>
    </w:p>
    <w:p w14:paraId="60726AB4" w14:textId="77777777" w:rsidR="00BB140E" w:rsidRPr="00131AE7" w:rsidRDefault="00BB140E" w:rsidP="00F56E13">
      <w:pPr>
        <w:keepNext/>
        <w:ind w:left="567"/>
      </w:pPr>
      <w:r w:rsidRPr="00131AE7">
        <w:rPr>
          <w:rFonts w:ascii="Courier New" w:hAnsi="Courier New"/>
          <w:b/>
        </w:rPr>
        <w:t xml:space="preserve">TciObjIdElement </w:t>
      </w:r>
      <w:r w:rsidRPr="00131AE7">
        <w:t>is mapped to the following interface:</w:t>
      </w:r>
    </w:p>
    <w:p w14:paraId="2074741A" w14:textId="77777777" w:rsidR="00BB140E" w:rsidRPr="00131AE7" w:rsidRDefault="00BB140E" w:rsidP="006D50FB">
      <w:pPr>
        <w:pStyle w:val="PL"/>
        <w:ind w:left="567"/>
        <w:rPr>
          <w:noProof w:val="0"/>
        </w:rPr>
      </w:pPr>
      <w:r w:rsidRPr="00131AE7">
        <w:rPr>
          <w:noProof w:val="0"/>
        </w:rPr>
        <w:t>package org.etsi.ttcn.tci;</w:t>
      </w:r>
    </w:p>
    <w:p w14:paraId="2E96D4D3" w14:textId="77777777" w:rsidR="00BB140E" w:rsidRPr="00131AE7" w:rsidRDefault="00BB140E" w:rsidP="006D50FB">
      <w:pPr>
        <w:pStyle w:val="PL"/>
        <w:ind w:left="567"/>
        <w:rPr>
          <w:noProof w:val="0"/>
        </w:rPr>
      </w:pPr>
      <w:r w:rsidRPr="00131AE7">
        <w:rPr>
          <w:noProof w:val="0"/>
        </w:rPr>
        <w:t>public interface TciObjIdElement {</w:t>
      </w:r>
    </w:p>
    <w:p w14:paraId="6B6F7226" w14:textId="77777777" w:rsidR="00BB140E" w:rsidRPr="00131AE7" w:rsidRDefault="00BB140E" w:rsidP="006D50FB">
      <w:pPr>
        <w:pStyle w:val="PL"/>
        <w:ind w:left="567"/>
        <w:rPr>
          <w:noProof w:val="0"/>
        </w:rPr>
      </w:pPr>
      <w:r w:rsidRPr="00131AE7">
        <w:rPr>
          <w:noProof w:val="0"/>
        </w:rPr>
        <w:tab/>
        <w:t>public void</w:t>
      </w:r>
      <w:r w:rsidRPr="00131AE7">
        <w:rPr>
          <w:noProof w:val="0"/>
        </w:rPr>
        <w:tab/>
      </w:r>
      <w:r w:rsidRPr="00131AE7">
        <w:rPr>
          <w:noProof w:val="0"/>
        </w:rPr>
        <w:tab/>
        <w:t>setElementAsAscii(String element) ;</w:t>
      </w:r>
    </w:p>
    <w:p w14:paraId="2D7B114B" w14:textId="77777777" w:rsidR="00BB140E" w:rsidRPr="00131AE7" w:rsidRDefault="00BB140E" w:rsidP="006D50FB">
      <w:pPr>
        <w:pStyle w:val="PL"/>
        <w:ind w:left="567"/>
        <w:rPr>
          <w:noProof w:val="0"/>
        </w:rPr>
      </w:pPr>
      <w:r w:rsidRPr="00131AE7">
        <w:rPr>
          <w:noProof w:val="0"/>
        </w:rPr>
        <w:tab/>
        <w:t>public void</w:t>
      </w:r>
      <w:r w:rsidRPr="00131AE7">
        <w:rPr>
          <w:noProof w:val="0"/>
        </w:rPr>
        <w:tab/>
      </w:r>
      <w:r w:rsidRPr="00131AE7">
        <w:rPr>
          <w:noProof w:val="0"/>
        </w:rPr>
        <w:tab/>
        <w:t>setElementAsNumber(int element) ;</w:t>
      </w:r>
    </w:p>
    <w:p w14:paraId="65533CE4" w14:textId="77777777" w:rsidR="00BB140E" w:rsidRPr="00131AE7" w:rsidRDefault="00BB140E" w:rsidP="006D50FB">
      <w:pPr>
        <w:pStyle w:val="PL"/>
        <w:ind w:left="567"/>
        <w:rPr>
          <w:noProof w:val="0"/>
        </w:rPr>
      </w:pPr>
      <w:r w:rsidRPr="00131AE7">
        <w:rPr>
          <w:noProof w:val="0"/>
        </w:rPr>
        <w:tab/>
        <w:t>public String</w:t>
      </w:r>
      <w:r w:rsidRPr="00131AE7">
        <w:rPr>
          <w:noProof w:val="0"/>
        </w:rPr>
        <w:tab/>
        <w:t>getElementAsAscii() ;</w:t>
      </w:r>
    </w:p>
    <w:p w14:paraId="4553DE14" w14:textId="77777777" w:rsidR="00BB140E" w:rsidRPr="00131AE7" w:rsidRDefault="00BB140E" w:rsidP="006D50FB">
      <w:pPr>
        <w:pStyle w:val="PL"/>
        <w:ind w:left="567"/>
        <w:rPr>
          <w:noProof w:val="0"/>
        </w:rPr>
      </w:pPr>
      <w:r w:rsidRPr="00131AE7">
        <w:rPr>
          <w:noProof w:val="0"/>
        </w:rPr>
        <w:tab/>
        <w:t>public int</w:t>
      </w:r>
      <w:r w:rsidRPr="00131AE7">
        <w:rPr>
          <w:noProof w:val="0"/>
        </w:rPr>
        <w:tab/>
      </w:r>
      <w:r w:rsidRPr="00131AE7">
        <w:rPr>
          <w:noProof w:val="0"/>
        </w:rPr>
        <w:tab/>
        <w:t>getElementAsNumber() ;</w:t>
      </w:r>
    </w:p>
    <w:p w14:paraId="3D7B8AA5" w14:textId="4756A383" w:rsidR="00BB140E" w:rsidRPr="00131AE7" w:rsidRDefault="00BB140E" w:rsidP="006D50FB">
      <w:pPr>
        <w:pStyle w:val="PL"/>
        <w:ind w:left="567"/>
        <w:rPr>
          <w:noProof w:val="0"/>
        </w:rPr>
      </w:pPr>
      <w:r w:rsidRPr="00131AE7">
        <w:rPr>
          <w:noProof w:val="0"/>
        </w:rPr>
        <w:t>}</w:t>
      </w:r>
    </w:p>
    <w:p w14:paraId="61CBB0A1" w14:textId="77777777" w:rsidR="006316FF" w:rsidRPr="00131AE7" w:rsidRDefault="006316FF" w:rsidP="006D50FB">
      <w:pPr>
        <w:pStyle w:val="PL"/>
        <w:ind w:left="567"/>
        <w:rPr>
          <w:noProof w:val="0"/>
        </w:rPr>
      </w:pPr>
    </w:p>
    <w:p w14:paraId="4782AC90" w14:textId="77777777" w:rsidR="00BB140E" w:rsidRPr="00131AE7" w:rsidRDefault="00BB140E" w:rsidP="006D50FB">
      <w:pPr>
        <w:keepNext/>
        <w:keepLines/>
        <w:ind w:left="567"/>
        <w:rPr>
          <w:b/>
        </w:rPr>
      </w:pPr>
      <w:r w:rsidRPr="00131AE7">
        <w:rPr>
          <w:b/>
        </w:rPr>
        <w:t>Methods:</w:t>
      </w:r>
    </w:p>
    <w:p w14:paraId="7B22FB3B" w14:textId="77777777" w:rsidR="00BB140E" w:rsidRPr="00131AE7" w:rsidRDefault="00BB140E" w:rsidP="006D50FB">
      <w:pPr>
        <w:pStyle w:val="B1"/>
        <w:keepNext/>
        <w:keepLines/>
        <w:tabs>
          <w:tab w:val="clear" w:pos="737"/>
          <w:tab w:val="num" w:pos="1134"/>
          <w:tab w:val="left" w:pos="5245"/>
        </w:tabs>
        <w:ind w:left="1134" w:hanging="425"/>
      </w:pPr>
      <w:r w:rsidRPr="00131AE7">
        <w:rPr>
          <w:rFonts w:ascii="Courier New" w:hAnsi="Courier New"/>
        </w:rPr>
        <w:t>setElementAsAscii(String element)</w:t>
      </w:r>
      <w:r w:rsidRPr="00131AE7">
        <w:rPr>
          <w:rFonts w:ascii="Courier New" w:hAnsi="Courier New"/>
        </w:rPr>
        <w:tab/>
      </w:r>
      <w:r w:rsidRPr="00131AE7">
        <w:t>Sets the internal representation of this ObjIdElement</w:t>
      </w:r>
      <w:r w:rsidR="006D50FB" w:rsidRPr="00131AE7">
        <w:br/>
      </w:r>
      <w:r w:rsidR="006D50FB" w:rsidRPr="00131AE7">
        <w:tab/>
      </w:r>
      <w:r w:rsidRPr="00131AE7">
        <w:t xml:space="preserve">to string value </w:t>
      </w:r>
      <w:r w:rsidRPr="00131AE7">
        <w:rPr>
          <w:rFonts w:ascii="Courier New" w:hAnsi="Courier New"/>
          <w:sz w:val="16"/>
        </w:rPr>
        <w:t>element</w:t>
      </w:r>
      <w:r w:rsidR="00E16B21" w:rsidRPr="00131AE7">
        <w:t>.</w:t>
      </w:r>
    </w:p>
    <w:p w14:paraId="080D0E5B" w14:textId="77777777" w:rsidR="00BB140E" w:rsidRPr="00131AE7" w:rsidRDefault="00BB140E" w:rsidP="00D86A2D">
      <w:pPr>
        <w:pStyle w:val="B1"/>
        <w:tabs>
          <w:tab w:val="clear" w:pos="737"/>
          <w:tab w:val="num" w:pos="1134"/>
          <w:tab w:val="left" w:pos="4900"/>
        </w:tabs>
        <w:ind w:left="1134" w:hanging="425"/>
      </w:pPr>
      <w:r w:rsidRPr="00131AE7">
        <w:rPr>
          <w:rFonts w:ascii="Courier New" w:hAnsi="Courier New"/>
        </w:rPr>
        <w:t>setElementAsNumber(int element)</w:t>
      </w:r>
      <w:r w:rsidRPr="00131AE7">
        <w:rPr>
          <w:rFonts w:ascii="Courier New" w:hAnsi="Courier New"/>
        </w:rPr>
        <w:tab/>
      </w:r>
      <w:r w:rsidRPr="00131AE7">
        <w:t xml:space="preserve">Set this the internal representation of this ObjIdElement to </w:t>
      </w:r>
      <w:r w:rsidRPr="00131AE7">
        <w:br/>
      </w:r>
      <w:r w:rsidRPr="00131AE7">
        <w:tab/>
        <w:t xml:space="preserve">the integer value </w:t>
      </w:r>
      <w:r w:rsidRPr="00131AE7">
        <w:rPr>
          <w:rFonts w:ascii="Courier New" w:hAnsi="Courier New"/>
          <w:sz w:val="16"/>
        </w:rPr>
        <w:t>element</w:t>
      </w:r>
      <w:r w:rsidR="00E16B21" w:rsidRPr="00131AE7">
        <w:t>.</w:t>
      </w:r>
    </w:p>
    <w:p w14:paraId="77EC7FB6" w14:textId="77777777" w:rsidR="00BB140E" w:rsidRPr="00131AE7" w:rsidRDefault="00BB140E" w:rsidP="006D50FB">
      <w:pPr>
        <w:pStyle w:val="B1"/>
        <w:tabs>
          <w:tab w:val="clear" w:pos="737"/>
          <w:tab w:val="num" w:pos="1134"/>
          <w:tab w:val="left" w:pos="4900"/>
        </w:tabs>
        <w:ind w:left="1134" w:hanging="425"/>
      </w:pPr>
      <w:r w:rsidRPr="00131AE7">
        <w:rPr>
          <w:rFonts w:ascii="Courier New" w:hAnsi="Courier New"/>
        </w:rPr>
        <w:t>getElementAsAscii()</w:t>
      </w:r>
      <w:r w:rsidRPr="00131AE7">
        <w:rPr>
          <w:rFonts w:ascii="Courier New" w:hAnsi="Courier New"/>
        </w:rPr>
        <w:tab/>
      </w:r>
      <w:r w:rsidRPr="00131AE7">
        <w:t>Returns the internal representation o</w:t>
      </w:r>
      <w:r w:rsidR="00E16B21" w:rsidRPr="00131AE7">
        <w:t xml:space="preserve">f this ObjIdElement as </w:t>
      </w:r>
      <w:r w:rsidR="00E16B21" w:rsidRPr="00131AE7">
        <w:br/>
      </w:r>
      <w:r w:rsidR="00E16B21" w:rsidRPr="00131AE7">
        <w:tab/>
        <w:t>string.</w:t>
      </w:r>
    </w:p>
    <w:p w14:paraId="46EC7455" w14:textId="77777777" w:rsidR="00BB140E" w:rsidRPr="00131AE7" w:rsidRDefault="00BB140E" w:rsidP="006D50FB">
      <w:pPr>
        <w:pStyle w:val="B1"/>
        <w:tabs>
          <w:tab w:val="clear" w:pos="737"/>
          <w:tab w:val="num" w:pos="1134"/>
          <w:tab w:val="left" w:pos="4900"/>
        </w:tabs>
        <w:ind w:left="1134" w:hanging="425"/>
      </w:pPr>
      <w:r w:rsidRPr="00131AE7">
        <w:rPr>
          <w:rFonts w:ascii="Courier New" w:hAnsi="Courier New"/>
        </w:rPr>
        <w:t>getElementAsNumber()</w:t>
      </w:r>
      <w:r w:rsidRPr="00131AE7">
        <w:rPr>
          <w:rFonts w:ascii="Courier New" w:hAnsi="Courier New"/>
        </w:rPr>
        <w:tab/>
      </w:r>
      <w:r w:rsidRPr="00131AE7">
        <w:t xml:space="preserve">Returns the internal representation of this ObjIdElement as </w:t>
      </w:r>
      <w:r w:rsidRPr="00131AE7">
        <w:br/>
      </w:r>
      <w:r w:rsidRPr="00131AE7">
        <w:tab/>
        <w:t>integer.</w:t>
      </w:r>
    </w:p>
    <w:p w14:paraId="7837CD99" w14:textId="77777777" w:rsidR="001E16C7" w:rsidRPr="00131AE7" w:rsidRDefault="001E16C7" w:rsidP="00930911">
      <w:pPr>
        <w:pStyle w:val="B1"/>
        <w:numPr>
          <w:ilvl w:val="0"/>
          <w:numId w:val="0"/>
        </w:numPr>
        <w:pBdr>
          <w:top w:val="single" w:sz="4" w:space="1" w:color="auto"/>
        </w:pBdr>
        <w:tabs>
          <w:tab w:val="left" w:pos="4900"/>
        </w:tabs>
        <w:ind w:left="709"/>
      </w:pPr>
    </w:p>
    <w:p w14:paraId="0FD755EE" w14:textId="1DD3CCEE" w:rsidR="00BB140E" w:rsidRPr="00131AE7" w:rsidRDefault="00010166" w:rsidP="00272635">
      <w:r w:rsidRPr="00131AE7">
        <w:t xml:space="preserve">In clause </w:t>
      </w:r>
      <w:r w:rsidR="002F6F53" w:rsidRPr="00131AE7">
        <w:t>"</w:t>
      </w:r>
      <w:r w:rsidRPr="00131AE7">
        <w:t>8.3 Constants</w:t>
      </w:r>
      <w:r w:rsidR="002F6F53" w:rsidRPr="00131AE7">
        <w:t>"</w:t>
      </w:r>
      <w:r w:rsidR="005602DA" w:rsidRPr="00131AE7">
        <w:t xml:space="preserve"> [</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w:t>
      </w:r>
      <w:r w:rsidR="00C63FB4" w:rsidRPr="00131AE7">
        <w:t>the list of constants that shall be used for value handling, shall be extended with:</w:t>
      </w:r>
    </w:p>
    <w:p w14:paraId="53083BF0" w14:textId="77777777" w:rsidR="00010166" w:rsidRPr="00131AE7" w:rsidRDefault="00010166" w:rsidP="00010166">
      <w:pPr>
        <w:pStyle w:val="B1"/>
        <w:rPr>
          <w:rFonts w:ascii="Courier New" w:hAnsi="Courier New" w:cs="Courier New"/>
        </w:rPr>
      </w:pPr>
      <w:r w:rsidRPr="00131AE7">
        <w:rPr>
          <w:rFonts w:ascii="Courier New" w:hAnsi="Courier New" w:cs="Courier New"/>
        </w:rPr>
        <w:t>org.etsi.ttcn.tci.TciTypeClass.OBJID;</w:t>
      </w:r>
    </w:p>
    <w:p w14:paraId="7DF05407" w14:textId="3126DC37" w:rsidR="00010166" w:rsidRPr="00131AE7" w:rsidRDefault="00C63FB4" w:rsidP="00272635">
      <w:r w:rsidRPr="00131AE7">
        <w:t xml:space="preserve">In clause </w:t>
      </w:r>
      <w:r w:rsidR="002F6F53" w:rsidRPr="00131AE7">
        <w:t>"</w:t>
      </w:r>
      <w:r w:rsidRPr="00131AE7">
        <w:t>8.4.2.2 TCI-CD required</w:t>
      </w:r>
      <w:r w:rsidR="002F6F53" w:rsidRPr="00131AE7">
        <w:t>"</w:t>
      </w:r>
      <w:r w:rsidR="001E55DF" w:rsidRPr="00131AE7">
        <w:t xml:space="preserve"> </w:t>
      </w:r>
      <w:r w:rsidR="00CA0A9A" w:rsidRPr="00131AE7">
        <w:t>of</w:t>
      </w:r>
      <w:r w:rsidR="005602DA" w:rsidRPr="00131AE7">
        <w:t xml:space="preserve"> [</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within </w:t>
      </w:r>
      <w:r w:rsidRPr="00131AE7">
        <w:rPr>
          <w:rFonts w:ascii="Courier New" w:hAnsi="Courier New" w:cs="Courier New"/>
        </w:rPr>
        <w:t>public interface TciCDRequired</w:t>
      </w:r>
      <w:r w:rsidRPr="00131AE7">
        <w:t>, the following shall be added:</w:t>
      </w:r>
    </w:p>
    <w:p w14:paraId="07D49BB0" w14:textId="77777777" w:rsidR="00C63FB4" w:rsidRPr="00131AE7" w:rsidRDefault="00C63FB4" w:rsidP="00C63FB4">
      <w:pPr>
        <w:pStyle w:val="PL"/>
        <w:keepNext/>
        <w:keepLines/>
        <w:ind w:left="567"/>
        <w:rPr>
          <w:noProof w:val="0"/>
        </w:rPr>
      </w:pPr>
      <w:r w:rsidRPr="00131AE7">
        <w:rPr>
          <w:noProof w:val="0"/>
        </w:rPr>
        <w:tab/>
        <w:t>public Type</w:t>
      </w:r>
      <w:r w:rsidRPr="00131AE7">
        <w:rPr>
          <w:noProof w:val="0"/>
        </w:rPr>
        <w:tab/>
      </w:r>
      <w:r w:rsidRPr="00131AE7">
        <w:rPr>
          <w:noProof w:val="0"/>
        </w:rPr>
        <w:tab/>
        <w:t>getObjid ();</w:t>
      </w:r>
    </w:p>
    <w:p w14:paraId="02656E42" w14:textId="77777777" w:rsidR="00930911" w:rsidRPr="00131AE7" w:rsidRDefault="00930911" w:rsidP="00C63FB4">
      <w:pPr>
        <w:pStyle w:val="PL"/>
        <w:keepNext/>
        <w:keepLines/>
        <w:ind w:left="567"/>
        <w:rPr>
          <w:noProof w:val="0"/>
        </w:rPr>
      </w:pPr>
    </w:p>
    <w:p w14:paraId="084379C0" w14:textId="77777777" w:rsidR="00C63FB4" w:rsidRPr="00131AE7" w:rsidRDefault="00C63FB4" w:rsidP="003B0813">
      <w:pPr>
        <w:pStyle w:val="Heading4"/>
      </w:pPr>
      <w:bookmarkStart w:id="162" w:name="_Toc72306299"/>
      <w:bookmarkStart w:id="163" w:name="_Toc72306380"/>
      <w:r w:rsidRPr="00131AE7">
        <w:t>7.2.7.3</w:t>
      </w:r>
      <w:r w:rsidRPr="00131AE7">
        <w:tab/>
        <w:t>Adding objid to ANSI C language mapping</w:t>
      </w:r>
      <w:bookmarkEnd w:id="162"/>
      <w:bookmarkEnd w:id="163"/>
    </w:p>
    <w:p w14:paraId="1FA26ED4" w14:textId="5FC61D8D" w:rsidR="00C63FB4" w:rsidRPr="00131AE7" w:rsidRDefault="00147D4F" w:rsidP="00272635">
      <w:r w:rsidRPr="00131AE7">
        <w:t>C</w:t>
      </w:r>
      <w:r w:rsidR="00C63FB4" w:rsidRPr="00131AE7">
        <w:t xml:space="preserve">lause </w:t>
      </w:r>
      <w:r w:rsidR="002F6F53" w:rsidRPr="00131AE7">
        <w:t>"</w:t>
      </w:r>
      <w:r w:rsidR="00C63FB4" w:rsidRPr="00131AE7">
        <w:t>9.2 Value interface</w:t>
      </w:r>
      <w:r w:rsidR="002F6F53" w:rsidRPr="00131AE7">
        <w:t>"</w:t>
      </w:r>
      <w:r w:rsidR="001E55DF" w:rsidRPr="00131AE7">
        <w:t xml:space="preserve"> </w:t>
      </w:r>
      <w:r w:rsidR="005602DA" w:rsidRPr="00131AE7">
        <w:t>[</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shall be extended with </w:t>
      </w:r>
      <w:r w:rsidR="00C63FB4" w:rsidRPr="00131AE7">
        <w:t>the following</w:t>
      </w:r>
      <w:r w:rsidRPr="00131AE7">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3523"/>
        <w:gridCol w:w="4253"/>
        <w:gridCol w:w="970"/>
      </w:tblGrid>
      <w:tr w:rsidR="00147D4F" w:rsidRPr="00131AE7" w14:paraId="6CA955DC" w14:textId="77777777" w:rsidTr="00147D4F">
        <w:trPr>
          <w:cantSplit/>
          <w:jc w:val="center"/>
        </w:trPr>
        <w:tc>
          <w:tcPr>
            <w:tcW w:w="8746" w:type="dxa"/>
            <w:gridSpan w:val="3"/>
          </w:tcPr>
          <w:p w14:paraId="35828EB4" w14:textId="77777777" w:rsidR="00147D4F" w:rsidRPr="00131AE7" w:rsidRDefault="00147D4F" w:rsidP="00147D4F">
            <w:pPr>
              <w:pStyle w:val="TAH"/>
              <w:keepNext w:val="0"/>
              <w:keepLines w:val="0"/>
              <w:ind w:right="448"/>
              <w:rPr>
                <w:rFonts w:ascii="Comic Sans MS" w:hAnsi="Comic Sans MS"/>
                <w:b w:val="0"/>
                <w:bCs/>
                <w:sz w:val="16"/>
              </w:rPr>
            </w:pPr>
            <w:r w:rsidRPr="00131AE7">
              <w:t>ObjidValue</w:t>
            </w:r>
          </w:p>
        </w:tc>
      </w:tr>
      <w:tr w:rsidR="00147D4F" w:rsidRPr="00131AE7" w14:paraId="39A377DD" w14:textId="77777777" w:rsidTr="00147D4F">
        <w:trPr>
          <w:cantSplit/>
          <w:jc w:val="center"/>
        </w:trPr>
        <w:tc>
          <w:tcPr>
            <w:tcW w:w="3523" w:type="dxa"/>
          </w:tcPr>
          <w:p w14:paraId="374FBF93" w14:textId="77777777" w:rsidR="00147D4F" w:rsidRPr="00131AE7" w:rsidRDefault="00147D4F" w:rsidP="00F15D35">
            <w:pPr>
              <w:pStyle w:val="TAC"/>
              <w:keepNext w:val="0"/>
              <w:keepLines w:val="0"/>
              <w:jc w:val="left"/>
            </w:pPr>
            <w:r w:rsidRPr="00131AE7">
              <w:t>TObjid getObjid()</w:t>
            </w:r>
          </w:p>
        </w:tc>
        <w:tc>
          <w:tcPr>
            <w:tcW w:w="4253" w:type="dxa"/>
          </w:tcPr>
          <w:p w14:paraId="09753E8D" w14:textId="77777777" w:rsidR="00147D4F" w:rsidRPr="00131AE7" w:rsidRDefault="00147D4F" w:rsidP="00F15D35">
            <w:pPr>
              <w:pStyle w:val="TAC"/>
              <w:keepNext w:val="0"/>
              <w:keepLines w:val="0"/>
              <w:jc w:val="left"/>
              <w:rPr>
                <w:rFonts w:ascii="Courier New" w:hAnsi="Courier New" w:cs="Courier New"/>
                <w:sz w:val="16"/>
              </w:rPr>
            </w:pPr>
            <w:r w:rsidRPr="00131AE7">
              <w:rPr>
                <w:rFonts w:ascii="Courier New" w:hAnsi="Courier New" w:cs="Courier New"/>
                <w:sz w:val="16"/>
              </w:rPr>
              <w:t>TciOb</w:t>
            </w:r>
            <w:r w:rsidR="00E16B21" w:rsidRPr="00131AE7">
              <w:rPr>
                <w:rFonts w:ascii="Courier New" w:hAnsi="Courier New" w:cs="Courier New"/>
                <w:sz w:val="16"/>
              </w:rPr>
              <w:t>jidValue tciGetTciObjidValue(</w:t>
            </w:r>
            <w:r w:rsidRPr="00131AE7">
              <w:rPr>
                <w:rFonts w:ascii="Courier New" w:hAnsi="Courier New" w:cs="Courier New"/>
                <w:sz w:val="16"/>
              </w:rPr>
              <w:t>Value inst)</w:t>
            </w:r>
          </w:p>
        </w:tc>
        <w:tc>
          <w:tcPr>
            <w:tcW w:w="970" w:type="dxa"/>
          </w:tcPr>
          <w:p w14:paraId="71ED5A05" w14:textId="77777777" w:rsidR="00147D4F" w:rsidRPr="00131AE7" w:rsidRDefault="00147D4F" w:rsidP="00F15D35">
            <w:pPr>
              <w:pStyle w:val="TAC"/>
              <w:keepNext w:val="0"/>
              <w:keepLines w:val="0"/>
              <w:jc w:val="left"/>
            </w:pPr>
          </w:p>
        </w:tc>
      </w:tr>
      <w:tr w:rsidR="00147D4F" w:rsidRPr="00131AE7" w14:paraId="351256C4" w14:textId="77777777" w:rsidTr="00147D4F">
        <w:trPr>
          <w:cantSplit/>
          <w:jc w:val="center"/>
        </w:trPr>
        <w:tc>
          <w:tcPr>
            <w:tcW w:w="3523" w:type="dxa"/>
          </w:tcPr>
          <w:p w14:paraId="4F3A317A" w14:textId="77777777" w:rsidR="00147D4F" w:rsidRPr="00131AE7" w:rsidRDefault="00147D4F" w:rsidP="00F15D35">
            <w:pPr>
              <w:pStyle w:val="TAC"/>
              <w:keepNext w:val="0"/>
              <w:keepLines w:val="0"/>
              <w:jc w:val="left"/>
            </w:pPr>
            <w:r w:rsidRPr="00131AE7">
              <w:t>void setObjid(in TObjid value)</w:t>
            </w:r>
          </w:p>
        </w:tc>
        <w:tc>
          <w:tcPr>
            <w:tcW w:w="4253" w:type="dxa"/>
          </w:tcPr>
          <w:p w14:paraId="0688E725" w14:textId="77777777" w:rsidR="00147D4F" w:rsidRPr="00131AE7" w:rsidRDefault="00E16B21" w:rsidP="00F15D35">
            <w:pPr>
              <w:pStyle w:val="TAC"/>
              <w:keepNext w:val="0"/>
              <w:keepLines w:val="0"/>
              <w:jc w:val="left"/>
              <w:rPr>
                <w:rFonts w:ascii="Courier New" w:hAnsi="Courier New" w:cs="Courier New"/>
                <w:sz w:val="16"/>
              </w:rPr>
            </w:pPr>
            <w:r w:rsidRPr="00131AE7">
              <w:rPr>
                <w:rFonts w:ascii="Courier New" w:hAnsi="Courier New" w:cs="Courier New"/>
                <w:sz w:val="16"/>
              </w:rPr>
              <w:t>void tciSetObjidValue(</w:t>
            </w:r>
            <w:r w:rsidR="00147D4F" w:rsidRPr="00131AE7">
              <w:rPr>
                <w:rFonts w:ascii="Courier New" w:hAnsi="Courier New" w:cs="Courier New"/>
                <w:sz w:val="16"/>
              </w:rPr>
              <w:t>Value inst, TciObjidValue value)</w:t>
            </w:r>
          </w:p>
        </w:tc>
        <w:tc>
          <w:tcPr>
            <w:tcW w:w="970" w:type="dxa"/>
          </w:tcPr>
          <w:p w14:paraId="4D183767" w14:textId="77777777" w:rsidR="00147D4F" w:rsidRPr="00131AE7" w:rsidRDefault="00147D4F" w:rsidP="00F15D35">
            <w:pPr>
              <w:pStyle w:val="TAC"/>
              <w:keepNext w:val="0"/>
              <w:keepLines w:val="0"/>
              <w:jc w:val="left"/>
            </w:pPr>
          </w:p>
        </w:tc>
      </w:tr>
    </w:tbl>
    <w:p w14:paraId="1B9769B5" w14:textId="77777777" w:rsidR="00147D4F" w:rsidRPr="00131AE7" w:rsidRDefault="00147D4F" w:rsidP="00272635"/>
    <w:p w14:paraId="1ABF09B1" w14:textId="1DE171AC" w:rsidR="00F15D35" w:rsidRPr="00131AE7" w:rsidRDefault="00F15D35" w:rsidP="00272635">
      <w:r w:rsidRPr="00131AE7">
        <w:t xml:space="preserve">The TCI-CD Required interface in clause 9.4.2.2 </w:t>
      </w:r>
      <w:r w:rsidR="00110F66" w:rsidRPr="00131AE7">
        <w:t>"</w:t>
      </w:r>
      <w:r w:rsidRPr="00131AE7">
        <w:t>TCI</w:t>
      </w:r>
      <w:r w:rsidRPr="00131AE7">
        <w:noBreakHyphen/>
        <w:t>CD required</w:t>
      </w:r>
      <w:r w:rsidR="002F6F53" w:rsidRPr="00131AE7">
        <w:t>"</w:t>
      </w:r>
      <w:r w:rsidR="001E55DF" w:rsidRPr="00131AE7">
        <w:t xml:space="preserve"> </w:t>
      </w:r>
      <w:r w:rsidR="005602DA" w:rsidRPr="00131AE7">
        <w:t>[</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shall be extended by: </w:t>
      </w:r>
    </w:p>
    <w:p w14:paraId="2DE382F9" w14:textId="77777777" w:rsidR="00F15D35" w:rsidRPr="00131AE7" w:rsidRDefault="00F15D35" w:rsidP="00F15D35">
      <w:pPr>
        <w:ind w:left="567"/>
        <w:rPr>
          <w:rFonts w:ascii="Courier New" w:hAnsi="Courier New" w:cs="Courier New"/>
        </w:rPr>
      </w:pPr>
      <w:r w:rsidRPr="00131AE7">
        <w:rPr>
          <w:rFonts w:ascii="Courier New" w:hAnsi="Courier New" w:cs="Courier New"/>
        </w:rPr>
        <w:t>Type tciGetTciObjidType()</w:t>
      </w:r>
    </w:p>
    <w:p w14:paraId="0C2462BA" w14:textId="1FDAD302" w:rsidR="00F15D35" w:rsidRPr="00131AE7" w:rsidRDefault="00F15D35" w:rsidP="00F15D35">
      <w:r w:rsidRPr="00131AE7">
        <w:t xml:space="preserve">In clause 9.5 </w:t>
      </w:r>
      <w:r w:rsidR="00110F66" w:rsidRPr="00131AE7">
        <w:t>"</w:t>
      </w:r>
      <w:r w:rsidRPr="00131AE7">
        <w:t>Data</w:t>
      </w:r>
      <w:r w:rsidR="002F6F53" w:rsidRPr="00131AE7">
        <w:t>"</w:t>
      </w:r>
      <w:r w:rsidR="005602DA" w:rsidRPr="00131AE7">
        <w:t xml:space="preserve"> [</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the type definition of </w:t>
      </w:r>
      <w:r w:rsidRPr="00131AE7">
        <w:rPr>
          <w:rFonts w:ascii="Courier New" w:hAnsi="Courier New" w:cs="Courier New"/>
        </w:rPr>
        <w:t>TciTypeClassType</w:t>
      </w:r>
      <w:r w:rsidRPr="00131AE7">
        <w:t xml:space="preserve"> shall be extended with the value: </w:t>
      </w:r>
      <w:r w:rsidR="002F6F53" w:rsidRPr="00131AE7">
        <w:t>"</w:t>
      </w:r>
      <w:r w:rsidRPr="00131AE7">
        <w:rPr>
          <w:rFonts w:ascii="Courier New" w:hAnsi="Courier New" w:cs="Courier New"/>
          <w:sz w:val="16"/>
        </w:rPr>
        <w:t>TCI_OBJID_TYPE</w:t>
      </w:r>
      <w:r w:rsidR="002F6F53" w:rsidRPr="00131AE7">
        <w:t>"</w:t>
      </w:r>
      <w:r w:rsidRPr="00131AE7">
        <w:t>.</w:t>
      </w:r>
    </w:p>
    <w:p w14:paraId="6AEC2BFF" w14:textId="164CA8C2" w:rsidR="00AA47E7" w:rsidRPr="00131AE7" w:rsidRDefault="00AA47E7" w:rsidP="006E6D62">
      <w:pPr>
        <w:keepNext/>
        <w:keepLines/>
      </w:pPr>
      <w:r w:rsidRPr="00131AE7">
        <w:lastRenderedPageBreak/>
        <w:t>Clause 9.</w:t>
      </w:r>
      <w:r w:rsidR="00F15D35" w:rsidRPr="00131AE7">
        <w:t>6</w:t>
      </w:r>
      <w:r w:rsidRPr="00131AE7">
        <w:t xml:space="preserve"> </w:t>
      </w:r>
      <w:r w:rsidR="00110F66" w:rsidRPr="00131AE7">
        <w:t>"</w:t>
      </w:r>
      <w:r w:rsidRPr="00131AE7">
        <w:t>Miscellaneous</w:t>
      </w:r>
      <w:r w:rsidR="002F6F53" w:rsidRPr="00131AE7">
        <w:t>"</w:t>
      </w:r>
      <w:r w:rsidR="001E55DF" w:rsidRPr="00131AE7">
        <w:t xml:space="preserve"> </w:t>
      </w:r>
      <w:r w:rsidR="005602DA" w:rsidRPr="00131AE7">
        <w:t>[</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shall be extended with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2440"/>
        <w:gridCol w:w="3981"/>
        <w:gridCol w:w="2375"/>
      </w:tblGrid>
      <w:tr w:rsidR="00AA47E7" w:rsidRPr="00131AE7" w14:paraId="769FFCD3" w14:textId="77777777" w:rsidTr="00CB17B0">
        <w:trPr>
          <w:cantSplit/>
          <w:jc w:val="center"/>
        </w:trPr>
        <w:tc>
          <w:tcPr>
            <w:tcW w:w="8796" w:type="dxa"/>
            <w:gridSpan w:val="3"/>
          </w:tcPr>
          <w:p w14:paraId="0160B8D9" w14:textId="77777777" w:rsidR="00AA47E7" w:rsidRPr="00131AE7" w:rsidRDefault="00AA47E7" w:rsidP="00F15D35">
            <w:pPr>
              <w:pStyle w:val="TAH"/>
            </w:pPr>
            <w:r w:rsidRPr="00131AE7">
              <w:t>Objid representation</w:t>
            </w:r>
          </w:p>
        </w:tc>
      </w:tr>
      <w:tr w:rsidR="00AA47E7" w:rsidRPr="00131AE7" w14:paraId="64003022" w14:textId="77777777" w:rsidTr="00CB17B0">
        <w:trPr>
          <w:cantSplit/>
          <w:jc w:val="center"/>
        </w:trPr>
        <w:tc>
          <w:tcPr>
            <w:tcW w:w="2440" w:type="dxa"/>
          </w:tcPr>
          <w:p w14:paraId="72B319FF" w14:textId="77777777" w:rsidR="00AA47E7" w:rsidRPr="00131AE7" w:rsidRDefault="00AA47E7" w:rsidP="00F15D35">
            <w:pPr>
              <w:pStyle w:val="TAC"/>
              <w:jc w:val="left"/>
            </w:pPr>
            <w:r w:rsidRPr="00131AE7">
              <w:t>Objid</w:t>
            </w:r>
          </w:p>
        </w:tc>
        <w:tc>
          <w:tcPr>
            <w:tcW w:w="3981" w:type="dxa"/>
          </w:tcPr>
          <w:p w14:paraId="5BF92DDE" w14:textId="77777777" w:rsidR="00AA47E7" w:rsidRPr="00131AE7" w:rsidRDefault="00AA47E7" w:rsidP="00F15D35">
            <w:pPr>
              <w:pStyle w:val="TAC"/>
              <w:jc w:val="left"/>
              <w:rPr>
                <w:rFonts w:ascii="Courier New" w:hAnsi="Courier New" w:cs="Courier New"/>
                <w:sz w:val="16"/>
              </w:rPr>
            </w:pPr>
            <w:r w:rsidRPr="00131AE7">
              <w:rPr>
                <w:rFonts w:ascii="Courier New" w:hAnsi="Courier New" w:cs="Courier New"/>
                <w:sz w:val="16"/>
              </w:rPr>
              <w:t>typedef struct TciObjidValue</w:t>
            </w:r>
          </w:p>
          <w:p w14:paraId="01617C96" w14:textId="77777777" w:rsidR="00AA47E7" w:rsidRPr="00131AE7" w:rsidRDefault="00AA47E7" w:rsidP="00F15D35">
            <w:pPr>
              <w:pStyle w:val="TAC"/>
              <w:jc w:val="left"/>
              <w:rPr>
                <w:rFonts w:ascii="Courier New" w:hAnsi="Courier New" w:cs="Courier New"/>
                <w:sz w:val="16"/>
              </w:rPr>
            </w:pPr>
            <w:r w:rsidRPr="00131AE7">
              <w:rPr>
                <w:rFonts w:ascii="Courier New" w:hAnsi="Courier New" w:cs="Courier New"/>
                <w:sz w:val="16"/>
              </w:rPr>
              <w:t>{</w:t>
            </w:r>
          </w:p>
          <w:p w14:paraId="13F53F4A" w14:textId="77777777" w:rsidR="00AA47E7" w:rsidRPr="00131AE7" w:rsidRDefault="00A4712C" w:rsidP="00F15D35">
            <w:pPr>
              <w:pStyle w:val="TAC"/>
              <w:jc w:val="left"/>
              <w:rPr>
                <w:rFonts w:ascii="Courier New" w:hAnsi="Courier New" w:cs="Courier New"/>
                <w:sz w:val="16"/>
              </w:rPr>
            </w:pPr>
            <w:r w:rsidRPr="00131AE7">
              <w:rPr>
                <w:rFonts w:ascii="Courier New" w:hAnsi="Courier New" w:cs="Courier New"/>
                <w:sz w:val="16"/>
              </w:rPr>
              <w:t xml:space="preserve">  long int      </w:t>
            </w:r>
            <w:r w:rsidR="00AA47E7" w:rsidRPr="00131AE7">
              <w:rPr>
                <w:rFonts w:ascii="Courier New" w:hAnsi="Courier New" w:cs="Courier New"/>
                <w:sz w:val="16"/>
              </w:rPr>
              <w:t>length;</w:t>
            </w:r>
          </w:p>
          <w:p w14:paraId="4289C796" w14:textId="77777777" w:rsidR="00AA47E7" w:rsidRPr="00131AE7" w:rsidRDefault="00A4712C" w:rsidP="00F15D35">
            <w:pPr>
              <w:pStyle w:val="TAC"/>
              <w:jc w:val="left"/>
              <w:rPr>
                <w:rFonts w:ascii="Courier New" w:hAnsi="Courier New" w:cs="Courier New"/>
                <w:sz w:val="16"/>
              </w:rPr>
            </w:pPr>
            <w:r w:rsidRPr="00131AE7">
              <w:rPr>
                <w:rFonts w:ascii="Courier New" w:hAnsi="Courier New" w:cs="Courier New"/>
                <w:sz w:val="16"/>
              </w:rPr>
              <w:t xml:space="preserve">  TciObjidElem</w:t>
            </w:r>
            <w:r w:rsidR="00AA47E7" w:rsidRPr="00131AE7">
              <w:rPr>
                <w:rFonts w:ascii="Courier New" w:hAnsi="Courier New" w:cs="Courier New"/>
                <w:sz w:val="16"/>
              </w:rPr>
              <w:t xml:space="preserve"> </w:t>
            </w:r>
            <w:r w:rsidRPr="00131AE7">
              <w:rPr>
                <w:rFonts w:ascii="Courier New" w:hAnsi="Courier New" w:cs="Courier New"/>
                <w:sz w:val="16"/>
              </w:rPr>
              <w:t xml:space="preserve"> *</w:t>
            </w:r>
            <w:r w:rsidR="00AA47E7" w:rsidRPr="00131AE7">
              <w:rPr>
                <w:rFonts w:ascii="Courier New" w:hAnsi="Courier New" w:cs="Courier New"/>
                <w:sz w:val="16"/>
              </w:rPr>
              <w:t>elements;</w:t>
            </w:r>
          </w:p>
          <w:p w14:paraId="3ABA9255" w14:textId="77777777" w:rsidR="00AA47E7" w:rsidRPr="00131AE7" w:rsidRDefault="00AA47E7" w:rsidP="00F15D35">
            <w:pPr>
              <w:pStyle w:val="TAC"/>
              <w:jc w:val="left"/>
              <w:rPr>
                <w:rFonts w:ascii="Courier New" w:hAnsi="Courier New" w:cs="Courier New"/>
                <w:sz w:val="16"/>
              </w:rPr>
            </w:pPr>
            <w:r w:rsidRPr="00131AE7">
              <w:rPr>
                <w:rFonts w:ascii="Courier New" w:hAnsi="Courier New" w:cs="Courier New"/>
                <w:sz w:val="16"/>
              </w:rPr>
              <w:t>} TciObjidValue;</w:t>
            </w:r>
          </w:p>
          <w:p w14:paraId="228C97F4" w14:textId="77777777" w:rsidR="00AA47E7" w:rsidRPr="00131AE7" w:rsidRDefault="00AA47E7" w:rsidP="00F15D35">
            <w:pPr>
              <w:pStyle w:val="TAC"/>
              <w:jc w:val="left"/>
              <w:rPr>
                <w:rFonts w:ascii="Courier New" w:hAnsi="Courier New" w:cs="Courier New"/>
                <w:sz w:val="16"/>
              </w:rPr>
            </w:pPr>
          </w:p>
        </w:tc>
        <w:tc>
          <w:tcPr>
            <w:tcW w:w="2375" w:type="dxa"/>
          </w:tcPr>
          <w:p w14:paraId="06AE33A7" w14:textId="77777777" w:rsidR="00AA47E7" w:rsidRPr="00131AE7" w:rsidRDefault="00AA47E7" w:rsidP="00E3143E">
            <w:pPr>
              <w:pStyle w:val="TAC"/>
              <w:jc w:val="left"/>
            </w:pPr>
            <w:r w:rsidRPr="00131AE7">
              <w:t xml:space="preserve">Since the Objid value is returned "as is" via the Objid value interface, a representation </w:t>
            </w:r>
            <w:r w:rsidR="00E3143E" w:rsidRPr="00131AE7">
              <w:t>shall</w:t>
            </w:r>
            <w:r w:rsidRPr="00131AE7">
              <w:t xml:space="preserve"> be defined.</w:t>
            </w:r>
          </w:p>
        </w:tc>
      </w:tr>
      <w:tr w:rsidR="00AA47E7" w:rsidRPr="00131AE7" w14:paraId="2254CECE" w14:textId="77777777" w:rsidTr="00CB17B0">
        <w:trPr>
          <w:cantSplit/>
          <w:jc w:val="center"/>
        </w:trPr>
        <w:tc>
          <w:tcPr>
            <w:tcW w:w="2440" w:type="dxa"/>
          </w:tcPr>
          <w:p w14:paraId="76437778" w14:textId="77777777" w:rsidR="00AA47E7" w:rsidRPr="00131AE7" w:rsidRDefault="00AA47E7" w:rsidP="00F15D35">
            <w:pPr>
              <w:pStyle w:val="TAC"/>
              <w:jc w:val="left"/>
            </w:pPr>
            <w:r w:rsidRPr="00131AE7">
              <w:t>TciObjidElem</w:t>
            </w:r>
          </w:p>
        </w:tc>
        <w:tc>
          <w:tcPr>
            <w:tcW w:w="3981" w:type="dxa"/>
          </w:tcPr>
          <w:p w14:paraId="154B1EBF" w14:textId="77777777" w:rsidR="00AA47E7" w:rsidRPr="00131AE7" w:rsidRDefault="00AA47E7" w:rsidP="00F15D35">
            <w:pPr>
              <w:pStyle w:val="TAC"/>
              <w:jc w:val="left"/>
              <w:rPr>
                <w:rFonts w:ascii="Courier New" w:hAnsi="Courier New" w:cs="Courier New"/>
                <w:sz w:val="16"/>
              </w:rPr>
            </w:pPr>
            <w:r w:rsidRPr="00131AE7">
              <w:rPr>
                <w:rFonts w:ascii="Courier New" w:hAnsi="Courier New" w:cs="Courier New"/>
                <w:sz w:val="16"/>
              </w:rPr>
              <w:t>typedef struct TciObjidElemValue</w:t>
            </w:r>
          </w:p>
          <w:p w14:paraId="7DE74B71" w14:textId="77777777" w:rsidR="00AA47E7" w:rsidRPr="00131AE7" w:rsidRDefault="00AA47E7" w:rsidP="00F15D35">
            <w:pPr>
              <w:pStyle w:val="TAC"/>
              <w:jc w:val="left"/>
              <w:rPr>
                <w:rFonts w:ascii="Courier New" w:hAnsi="Courier New" w:cs="Courier New"/>
                <w:sz w:val="16"/>
              </w:rPr>
            </w:pPr>
            <w:r w:rsidRPr="00131AE7">
              <w:rPr>
                <w:rFonts w:ascii="Courier New" w:hAnsi="Courier New" w:cs="Courier New"/>
                <w:sz w:val="16"/>
              </w:rPr>
              <w:t>{</w:t>
            </w:r>
          </w:p>
          <w:p w14:paraId="2D4627E3" w14:textId="77777777" w:rsidR="00AA47E7" w:rsidRPr="00131AE7" w:rsidRDefault="00AA47E7" w:rsidP="00F15D35">
            <w:pPr>
              <w:pStyle w:val="TAC"/>
              <w:jc w:val="left"/>
              <w:rPr>
                <w:rFonts w:ascii="Courier New" w:hAnsi="Courier New" w:cs="Courier New"/>
                <w:sz w:val="16"/>
              </w:rPr>
            </w:pPr>
            <w:r w:rsidRPr="00131AE7">
              <w:rPr>
                <w:rFonts w:ascii="Courier New" w:hAnsi="Courier New" w:cs="Courier New"/>
                <w:sz w:val="16"/>
              </w:rPr>
              <w:t xml:space="preserve">  char*    elem_as_ascii;</w:t>
            </w:r>
          </w:p>
          <w:p w14:paraId="7774F06D" w14:textId="77777777" w:rsidR="00AA47E7" w:rsidRPr="00131AE7" w:rsidRDefault="00AA47E7" w:rsidP="00F15D35">
            <w:pPr>
              <w:pStyle w:val="TAC"/>
              <w:jc w:val="left"/>
              <w:rPr>
                <w:rFonts w:ascii="Courier New" w:hAnsi="Courier New" w:cs="Courier New"/>
                <w:sz w:val="16"/>
              </w:rPr>
            </w:pPr>
            <w:r w:rsidRPr="00131AE7">
              <w:rPr>
                <w:rFonts w:ascii="Courier New" w:hAnsi="Courier New" w:cs="Courier New"/>
                <w:sz w:val="16"/>
              </w:rPr>
              <w:t xml:space="preserve">  long int elem_as_number;</w:t>
            </w:r>
          </w:p>
          <w:p w14:paraId="5C3871F1" w14:textId="77777777" w:rsidR="00AA47E7" w:rsidRPr="00131AE7" w:rsidRDefault="00AA47E7" w:rsidP="00F15D35">
            <w:pPr>
              <w:pStyle w:val="TAC"/>
              <w:jc w:val="left"/>
              <w:rPr>
                <w:rFonts w:ascii="Courier New" w:hAnsi="Courier New" w:cs="Courier New"/>
                <w:sz w:val="16"/>
              </w:rPr>
            </w:pPr>
            <w:r w:rsidRPr="00131AE7">
              <w:rPr>
                <w:rFonts w:ascii="Courier New" w:hAnsi="Courier New" w:cs="Courier New"/>
                <w:sz w:val="16"/>
              </w:rPr>
              <w:t xml:space="preserve">  void*    aux;</w:t>
            </w:r>
          </w:p>
          <w:p w14:paraId="7C781D90" w14:textId="77777777" w:rsidR="00AA47E7" w:rsidRPr="00131AE7" w:rsidRDefault="00AA47E7" w:rsidP="00F15D35">
            <w:pPr>
              <w:pStyle w:val="TAC"/>
              <w:jc w:val="left"/>
              <w:rPr>
                <w:rFonts w:ascii="Courier New" w:hAnsi="Courier New" w:cs="Courier New"/>
                <w:sz w:val="16"/>
              </w:rPr>
            </w:pPr>
            <w:r w:rsidRPr="00131AE7">
              <w:rPr>
                <w:rFonts w:ascii="Courier New" w:hAnsi="Courier New" w:cs="Courier New"/>
                <w:sz w:val="16"/>
              </w:rPr>
              <w:t>} TciObjidElemValue;</w:t>
            </w:r>
          </w:p>
        </w:tc>
        <w:tc>
          <w:tcPr>
            <w:tcW w:w="2375" w:type="dxa"/>
          </w:tcPr>
          <w:p w14:paraId="2713168C" w14:textId="77777777" w:rsidR="00AA47E7" w:rsidRPr="00131AE7" w:rsidRDefault="00AA47E7" w:rsidP="00F15D35">
            <w:pPr>
              <w:pStyle w:val="TAC"/>
              <w:jc w:val="left"/>
            </w:pPr>
          </w:p>
        </w:tc>
      </w:tr>
    </w:tbl>
    <w:p w14:paraId="2A8E756D" w14:textId="77777777" w:rsidR="00AA47E7" w:rsidRPr="00131AE7" w:rsidRDefault="00AA47E7" w:rsidP="00272635"/>
    <w:p w14:paraId="363BA01A" w14:textId="5369E4A0" w:rsidR="00A4712C" w:rsidRPr="00131AE7" w:rsidRDefault="00A4712C" w:rsidP="00BE537D">
      <w:pPr>
        <w:keepNext/>
        <w:keepLines/>
      </w:pPr>
      <w:r w:rsidRPr="00131AE7">
        <w:t xml:space="preserve">In clause 10.3.3.1 </w:t>
      </w:r>
      <w:r w:rsidR="00110F66" w:rsidRPr="00131AE7">
        <w:t>"</w:t>
      </w:r>
      <w:r w:rsidRPr="00131AE7">
        <w:t>Value</w:t>
      </w:r>
      <w:r w:rsidR="002F6F53" w:rsidRPr="00131AE7">
        <w:t>"</w:t>
      </w:r>
      <w:r w:rsidR="005602DA" w:rsidRPr="00131AE7">
        <w:t xml:space="preserve"> [</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the </w:t>
      </w:r>
      <w:r w:rsidRPr="00131AE7">
        <w:rPr>
          <w:rFonts w:ascii="Courier New" w:hAnsi="Courier New" w:cs="Courier New"/>
        </w:rPr>
        <w:t>&lt;</w:t>
      </w:r>
      <w:r w:rsidR="005C200F" w:rsidRPr="00131AE7">
        <w:rPr>
          <w:rFonts w:ascii="Courier New" w:hAnsi="Courier New" w:cs="Courier New"/>
        </w:rPr>
        <w:t>xsd:</w:t>
      </w:r>
      <w:r w:rsidRPr="00131AE7">
        <w:rPr>
          <w:rFonts w:ascii="Courier New" w:hAnsi="Courier New" w:cs="Courier New"/>
        </w:rPr>
        <w:t>choice&gt;</w:t>
      </w:r>
      <w:r w:rsidRPr="00131AE7">
        <w:t xml:space="preserve"> child element of the complex type definition </w:t>
      </w:r>
      <w:r w:rsidR="002F6F53" w:rsidRPr="00131AE7">
        <w:t>"</w:t>
      </w:r>
      <w:r w:rsidRPr="00131AE7">
        <w:rPr>
          <w:rFonts w:ascii="Courier New" w:hAnsi="Courier New" w:cs="Courier New"/>
        </w:rPr>
        <w:t>Value</w:t>
      </w:r>
      <w:r w:rsidR="002F6F53" w:rsidRPr="00131AE7">
        <w:t>"</w:t>
      </w:r>
      <w:r w:rsidRPr="00131AE7">
        <w:t xml:space="preserve"> shall be extended by the local element </w:t>
      </w:r>
      <w:r w:rsidR="002F6F53" w:rsidRPr="00131AE7">
        <w:t>"</w:t>
      </w:r>
      <w:r w:rsidRPr="00131AE7">
        <w:t>objid</w:t>
      </w:r>
      <w:r w:rsidR="002F6F53" w:rsidRPr="00131AE7">
        <w:t>"</w:t>
      </w:r>
      <w:r w:rsidRPr="00131AE7">
        <w:t xml:space="preserve"> as follows:</w:t>
      </w:r>
    </w:p>
    <w:p w14:paraId="2879E68E" w14:textId="17DD2033" w:rsidR="00A4712C" w:rsidRPr="00131AE7" w:rsidRDefault="00A4712C" w:rsidP="00BE537D">
      <w:pPr>
        <w:pStyle w:val="PL"/>
        <w:keepNext/>
        <w:keepLines/>
        <w:widowControl w:val="0"/>
        <w:rPr>
          <w:noProof w:val="0"/>
        </w:rPr>
      </w:pPr>
      <w:r w:rsidRPr="00131AE7">
        <w:rPr>
          <w:noProof w:val="0"/>
        </w:rPr>
        <w:tab/>
      </w:r>
      <w:r w:rsidRPr="00131AE7">
        <w:rPr>
          <w:noProof w:val="0"/>
        </w:rPr>
        <w:tab/>
      </w:r>
      <w:r w:rsidRPr="00131AE7">
        <w:rPr>
          <w:noProof w:val="0"/>
        </w:rPr>
        <w:tab/>
        <w:t>&lt;xsd:element name="objid" type="Values:ObjidValue"/&gt;</w:t>
      </w:r>
    </w:p>
    <w:p w14:paraId="1928F47C" w14:textId="77777777" w:rsidR="00872B0B" w:rsidRPr="00131AE7" w:rsidRDefault="00872B0B" w:rsidP="00BE537D">
      <w:pPr>
        <w:pStyle w:val="PL"/>
        <w:keepNext/>
        <w:keepLines/>
        <w:widowControl w:val="0"/>
        <w:rPr>
          <w:noProof w:val="0"/>
        </w:rPr>
      </w:pPr>
    </w:p>
    <w:p w14:paraId="6482E195" w14:textId="77777777" w:rsidR="00A4712C" w:rsidRPr="00131AE7" w:rsidRDefault="00807882" w:rsidP="00BE537D">
      <w:pPr>
        <w:keepNext/>
        <w:keepLines/>
      </w:pPr>
      <w:r w:rsidRPr="00131AE7">
        <w:t xml:space="preserve">In the same clause the following shall be added to the list of </w:t>
      </w:r>
      <w:r w:rsidR="002F6F53" w:rsidRPr="00131AE7">
        <w:t>"</w:t>
      </w:r>
      <w:r w:rsidRPr="00131AE7">
        <w:t>Choice of Elements</w:t>
      </w:r>
      <w:r w:rsidR="002F6F53" w:rsidRPr="00131AE7">
        <w:t>"</w:t>
      </w:r>
      <w:r w:rsidRPr="00131AE7">
        <w:t>:</w:t>
      </w:r>
    </w:p>
    <w:p w14:paraId="0C1503B3" w14:textId="77777777" w:rsidR="00807882" w:rsidRPr="00131AE7" w:rsidRDefault="00807882" w:rsidP="00807882">
      <w:pPr>
        <w:pStyle w:val="B1"/>
        <w:widowControl w:val="0"/>
        <w:tabs>
          <w:tab w:val="left" w:pos="2835"/>
        </w:tabs>
      </w:pPr>
      <w:r w:rsidRPr="00131AE7">
        <w:rPr>
          <w:rFonts w:ascii="Courier New" w:hAnsi="Courier New" w:cs="Courier New"/>
          <w:sz w:val="16"/>
          <w:szCs w:val="16"/>
        </w:rPr>
        <w:t>objid</w:t>
      </w:r>
      <w:r w:rsidRPr="00131AE7">
        <w:tab/>
        <w:t>An objid value.</w:t>
      </w:r>
    </w:p>
    <w:p w14:paraId="1D3B9317" w14:textId="7AB90252" w:rsidR="00A4712C" w:rsidRPr="00131AE7" w:rsidRDefault="00524DD1" w:rsidP="00272635">
      <w:r w:rsidRPr="00131AE7">
        <w:t xml:space="preserve">Add the following new clause to clause </w:t>
      </w:r>
      <w:r w:rsidR="009638AD" w:rsidRPr="00131AE7">
        <w:t xml:space="preserve">10.3.3 </w:t>
      </w:r>
      <w:r w:rsidR="00110F66" w:rsidRPr="00131AE7">
        <w:t>"</w:t>
      </w:r>
      <w:r w:rsidR="009638AD" w:rsidRPr="00131AE7">
        <w:t>Abstract value mapping</w:t>
      </w:r>
      <w:r w:rsidR="00BE537D" w:rsidRPr="00131AE7">
        <w:t>"</w:t>
      </w:r>
      <w:r w:rsidR="005602DA" w:rsidRPr="00131AE7">
        <w:t xml:space="preserve"> [</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009638AD" w:rsidRPr="00131AE7">
        <w:t>:</w:t>
      </w:r>
    </w:p>
    <w:p w14:paraId="1186A184" w14:textId="77777777" w:rsidR="00524DD1" w:rsidRPr="00131AE7" w:rsidRDefault="00524DD1" w:rsidP="00524DD1">
      <w:pPr>
        <w:pBdr>
          <w:top w:val="single" w:sz="4" w:space="1" w:color="auto"/>
        </w:pBdr>
        <w:ind w:left="567"/>
        <w:rPr>
          <w:rFonts w:ascii="Arial" w:hAnsi="Arial" w:cs="Arial"/>
          <w:sz w:val="24"/>
          <w:szCs w:val="24"/>
        </w:rPr>
      </w:pPr>
      <w:r w:rsidRPr="00131AE7">
        <w:rPr>
          <w:rFonts w:ascii="Arial" w:hAnsi="Arial" w:cs="Arial"/>
          <w:sz w:val="24"/>
          <w:szCs w:val="24"/>
        </w:rPr>
        <w:t>10.3.3.5</w:t>
      </w:r>
      <w:r w:rsidRPr="00131AE7">
        <w:rPr>
          <w:rFonts w:ascii="Arial" w:hAnsi="Arial" w:cs="Arial"/>
          <w:sz w:val="24"/>
          <w:szCs w:val="24"/>
        </w:rPr>
        <w:tab/>
        <w:t>ObjidValue</w:t>
      </w:r>
    </w:p>
    <w:p w14:paraId="74EEF55B" w14:textId="77777777" w:rsidR="00524DD1" w:rsidRPr="00131AE7" w:rsidRDefault="00524DD1" w:rsidP="00524DD1">
      <w:pPr>
        <w:widowControl w:val="0"/>
        <w:ind w:left="567"/>
      </w:pPr>
      <w:r w:rsidRPr="00131AE7">
        <w:rPr>
          <w:rFonts w:ascii="Courier New" w:hAnsi="Courier New"/>
          <w:b/>
        </w:rPr>
        <w:t xml:space="preserve">ObjidValue </w:t>
      </w:r>
      <w:r w:rsidRPr="00131AE7">
        <w:t>is mapped to the following complex type:</w:t>
      </w:r>
    </w:p>
    <w:p w14:paraId="0E478AF0" w14:textId="77777777" w:rsidR="00524DD1" w:rsidRPr="00131AE7" w:rsidRDefault="00524DD1" w:rsidP="00524DD1">
      <w:pPr>
        <w:pStyle w:val="PL"/>
        <w:widowControl w:val="0"/>
        <w:ind w:left="567"/>
        <w:rPr>
          <w:noProof w:val="0"/>
        </w:rPr>
      </w:pPr>
      <w:r w:rsidRPr="00131AE7">
        <w:rPr>
          <w:noProof w:val="0"/>
        </w:rPr>
        <w:tab/>
        <w:t>&lt;xsd:complexType name="ObjidValue"&gt;</w:t>
      </w:r>
    </w:p>
    <w:p w14:paraId="69A9DBCC" w14:textId="77777777" w:rsidR="00524DD1" w:rsidRPr="00131AE7" w:rsidRDefault="00524DD1" w:rsidP="00524DD1">
      <w:pPr>
        <w:pStyle w:val="PL"/>
        <w:widowControl w:val="0"/>
        <w:ind w:left="567"/>
        <w:rPr>
          <w:noProof w:val="0"/>
        </w:rPr>
      </w:pPr>
      <w:r w:rsidRPr="00131AE7">
        <w:rPr>
          <w:noProof w:val="0"/>
        </w:rPr>
        <w:tab/>
      </w:r>
      <w:r w:rsidRPr="00131AE7">
        <w:rPr>
          <w:noProof w:val="0"/>
        </w:rPr>
        <w:tab/>
        <w:t>&lt;xsd:simpleContent&gt;</w:t>
      </w:r>
    </w:p>
    <w:p w14:paraId="34620D4F" w14:textId="77777777" w:rsidR="00524DD1" w:rsidRPr="00131AE7" w:rsidRDefault="00524DD1" w:rsidP="00524DD1">
      <w:pPr>
        <w:pStyle w:val="PL"/>
        <w:widowControl w:val="0"/>
        <w:ind w:left="567"/>
        <w:rPr>
          <w:noProof w:val="0"/>
        </w:rPr>
      </w:pPr>
      <w:r w:rsidRPr="00131AE7">
        <w:rPr>
          <w:noProof w:val="0"/>
        </w:rPr>
        <w:tab/>
      </w:r>
      <w:r w:rsidRPr="00131AE7">
        <w:rPr>
          <w:noProof w:val="0"/>
        </w:rPr>
        <w:tab/>
      </w:r>
      <w:r w:rsidRPr="00131AE7">
        <w:rPr>
          <w:noProof w:val="0"/>
        </w:rPr>
        <w:tab/>
        <w:t>&lt;xsd:extension base="SimpleTypes:TString"&gt;</w:t>
      </w:r>
    </w:p>
    <w:p w14:paraId="30A54E44" w14:textId="77777777" w:rsidR="00524DD1" w:rsidRPr="00131AE7" w:rsidRDefault="00524DD1" w:rsidP="00524DD1">
      <w:pPr>
        <w:pStyle w:val="PL"/>
        <w:widowControl w:val="0"/>
        <w:ind w:left="567"/>
        <w:rPr>
          <w:noProof w:val="0"/>
        </w:rPr>
      </w:pPr>
      <w:r w:rsidRPr="00131AE7">
        <w:rPr>
          <w:noProof w:val="0"/>
        </w:rPr>
        <w:tab/>
      </w:r>
      <w:r w:rsidRPr="00131AE7">
        <w:rPr>
          <w:noProof w:val="0"/>
        </w:rPr>
        <w:tab/>
      </w:r>
      <w:r w:rsidRPr="00131AE7">
        <w:rPr>
          <w:noProof w:val="0"/>
        </w:rPr>
        <w:tab/>
      </w:r>
      <w:r w:rsidRPr="00131AE7">
        <w:rPr>
          <w:noProof w:val="0"/>
        </w:rPr>
        <w:tab/>
      </w:r>
      <w:r w:rsidRPr="00131AE7">
        <w:rPr>
          <w:noProof w:val="0"/>
        </w:rPr>
        <w:tab/>
        <w:t>&lt;xsd:attributeGroup ref="Values:ValueAtts"/&gt;</w:t>
      </w:r>
    </w:p>
    <w:p w14:paraId="50B853E1" w14:textId="77777777" w:rsidR="00524DD1" w:rsidRPr="00131AE7" w:rsidRDefault="00524DD1" w:rsidP="00524DD1">
      <w:pPr>
        <w:pStyle w:val="PL"/>
        <w:widowControl w:val="0"/>
        <w:ind w:left="567"/>
        <w:rPr>
          <w:noProof w:val="0"/>
        </w:rPr>
      </w:pPr>
      <w:r w:rsidRPr="00131AE7">
        <w:rPr>
          <w:noProof w:val="0"/>
        </w:rPr>
        <w:tab/>
      </w:r>
      <w:r w:rsidRPr="00131AE7">
        <w:rPr>
          <w:noProof w:val="0"/>
        </w:rPr>
        <w:tab/>
      </w:r>
      <w:r w:rsidRPr="00131AE7">
        <w:rPr>
          <w:noProof w:val="0"/>
        </w:rPr>
        <w:tab/>
        <w:t>&lt;/xsd:extension&gt;</w:t>
      </w:r>
    </w:p>
    <w:p w14:paraId="4A76BC06" w14:textId="77777777" w:rsidR="00524DD1" w:rsidRPr="00131AE7" w:rsidRDefault="00524DD1" w:rsidP="00524DD1">
      <w:pPr>
        <w:pStyle w:val="PL"/>
        <w:widowControl w:val="0"/>
        <w:ind w:left="567"/>
        <w:rPr>
          <w:noProof w:val="0"/>
        </w:rPr>
      </w:pPr>
      <w:r w:rsidRPr="00131AE7">
        <w:rPr>
          <w:noProof w:val="0"/>
        </w:rPr>
        <w:tab/>
      </w:r>
      <w:r w:rsidRPr="00131AE7">
        <w:rPr>
          <w:noProof w:val="0"/>
        </w:rPr>
        <w:tab/>
        <w:t>&lt;/xsd:simpleContent&gt;</w:t>
      </w:r>
    </w:p>
    <w:p w14:paraId="4818117D" w14:textId="77777777" w:rsidR="00524DD1" w:rsidRPr="00131AE7" w:rsidRDefault="00524DD1" w:rsidP="00524DD1">
      <w:pPr>
        <w:pStyle w:val="PL"/>
        <w:widowControl w:val="0"/>
        <w:ind w:left="567"/>
        <w:rPr>
          <w:noProof w:val="0"/>
        </w:rPr>
      </w:pPr>
      <w:r w:rsidRPr="00131AE7">
        <w:rPr>
          <w:noProof w:val="0"/>
        </w:rPr>
        <w:tab/>
        <w:t>&lt;/xsd:complexType&gt;</w:t>
      </w:r>
    </w:p>
    <w:p w14:paraId="5E63C40C" w14:textId="77777777" w:rsidR="00524DD1" w:rsidRPr="00131AE7" w:rsidRDefault="00524DD1" w:rsidP="00524DD1">
      <w:pPr>
        <w:pStyle w:val="PL"/>
        <w:widowControl w:val="0"/>
        <w:ind w:left="567"/>
        <w:rPr>
          <w:noProof w:val="0"/>
        </w:rPr>
      </w:pPr>
    </w:p>
    <w:p w14:paraId="3464DFD2" w14:textId="77777777" w:rsidR="00524DD1" w:rsidRPr="00131AE7" w:rsidRDefault="00524DD1" w:rsidP="00524DD1">
      <w:pPr>
        <w:widowControl w:val="0"/>
        <w:ind w:left="567"/>
        <w:rPr>
          <w:b/>
        </w:rPr>
      </w:pPr>
      <w:r w:rsidRPr="00131AE7">
        <w:rPr>
          <w:b/>
        </w:rPr>
        <w:t>Simple Content:</w:t>
      </w:r>
    </w:p>
    <w:p w14:paraId="1CEB3E81" w14:textId="77777777" w:rsidR="00524DD1" w:rsidRPr="00131AE7" w:rsidRDefault="00524DD1" w:rsidP="00524DD1">
      <w:pPr>
        <w:pStyle w:val="B1"/>
        <w:widowControl w:val="0"/>
        <w:tabs>
          <w:tab w:val="clear" w:pos="737"/>
          <w:tab w:val="num" w:pos="1276"/>
          <w:tab w:val="left" w:pos="1701"/>
        </w:tabs>
        <w:ind w:left="1276"/>
      </w:pPr>
      <w:r w:rsidRPr="00131AE7">
        <w:rPr>
          <w:rFonts w:ascii="Courier New" w:hAnsi="Courier New" w:cs="Courier New"/>
          <w:sz w:val="16"/>
          <w:szCs w:val="16"/>
        </w:rPr>
        <w:t>value</w:t>
      </w:r>
      <w:r w:rsidRPr="00131AE7">
        <w:tab/>
        <w:t>The objid value as string.</w:t>
      </w:r>
    </w:p>
    <w:p w14:paraId="07C98BB8" w14:textId="77777777" w:rsidR="00524DD1" w:rsidRPr="00131AE7" w:rsidRDefault="00524DD1" w:rsidP="00524DD1">
      <w:pPr>
        <w:pStyle w:val="B1"/>
        <w:widowControl w:val="0"/>
        <w:tabs>
          <w:tab w:val="clear" w:pos="737"/>
          <w:tab w:val="num" w:pos="1276"/>
          <w:tab w:val="left" w:pos="1701"/>
        </w:tabs>
        <w:ind w:left="1276"/>
      </w:pPr>
      <w:r w:rsidRPr="00131AE7">
        <w:rPr>
          <w:rFonts w:ascii="Courier New" w:hAnsi="Courier New" w:cs="Courier New"/>
          <w:sz w:val="16"/>
          <w:szCs w:val="16"/>
        </w:rPr>
        <w:t>null</w:t>
      </w:r>
      <w:r w:rsidRPr="00131AE7">
        <w:rPr>
          <w:rFonts w:ascii="Courier New" w:hAnsi="Courier New" w:cs="Courier New"/>
          <w:sz w:val="16"/>
          <w:szCs w:val="16"/>
        </w:rPr>
        <w:tab/>
      </w:r>
      <w:r w:rsidRPr="00131AE7">
        <w:t>If no value is given.</w:t>
      </w:r>
    </w:p>
    <w:p w14:paraId="5A01D5CD" w14:textId="77777777" w:rsidR="00524DD1" w:rsidRPr="00131AE7" w:rsidRDefault="00524DD1" w:rsidP="00524DD1">
      <w:pPr>
        <w:pStyle w:val="B1"/>
        <w:widowControl w:val="0"/>
        <w:tabs>
          <w:tab w:val="clear" w:pos="737"/>
          <w:tab w:val="num" w:pos="1276"/>
          <w:tab w:val="left" w:pos="1701"/>
        </w:tabs>
        <w:ind w:left="1276"/>
      </w:pPr>
      <w:r w:rsidRPr="00131AE7">
        <w:rPr>
          <w:rFonts w:ascii="Courier New" w:hAnsi="Courier New" w:cs="Courier New"/>
          <w:sz w:val="16"/>
          <w:szCs w:val="16"/>
        </w:rPr>
        <w:t>omit</w:t>
      </w:r>
      <w:r w:rsidRPr="00131AE7">
        <w:rPr>
          <w:rFonts w:ascii="Courier New" w:hAnsi="Courier New" w:cs="Courier New"/>
          <w:sz w:val="16"/>
          <w:szCs w:val="16"/>
        </w:rPr>
        <w:tab/>
      </w:r>
      <w:r w:rsidRPr="00131AE7">
        <w:t>If the value is omitted.</w:t>
      </w:r>
    </w:p>
    <w:p w14:paraId="13741003" w14:textId="77777777" w:rsidR="00524DD1" w:rsidRPr="00131AE7" w:rsidRDefault="00524DD1" w:rsidP="00524DD1">
      <w:pPr>
        <w:widowControl w:val="0"/>
        <w:ind w:left="567"/>
        <w:rPr>
          <w:b/>
        </w:rPr>
      </w:pPr>
      <w:r w:rsidRPr="00131AE7">
        <w:rPr>
          <w:b/>
        </w:rPr>
        <w:t>Attributes:</w:t>
      </w:r>
    </w:p>
    <w:p w14:paraId="66970433" w14:textId="77777777" w:rsidR="00524DD1" w:rsidRPr="00131AE7" w:rsidRDefault="00524DD1" w:rsidP="00524DD1">
      <w:pPr>
        <w:pStyle w:val="B1"/>
        <w:widowControl w:val="0"/>
        <w:tabs>
          <w:tab w:val="clear" w:pos="737"/>
          <w:tab w:val="num" w:pos="1276"/>
          <w:tab w:val="left" w:pos="4500"/>
        </w:tabs>
        <w:ind w:left="1276"/>
      </w:pPr>
      <w:r w:rsidRPr="00131AE7">
        <w:t>The same attributes as those of Value.</w:t>
      </w:r>
    </w:p>
    <w:p w14:paraId="4A8912CF" w14:textId="77777777" w:rsidR="00A4712C" w:rsidRPr="00131AE7" w:rsidRDefault="00A4712C" w:rsidP="009638AD">
      <w:pPr>
        <w:pBdr>
          <w:top w:val="single" w:sz="4" w:space="1" w:color="auto"/>
        </w:pBdr>
        <w:ind w:left="567"/>
      </w:pPr>
    </w:p>
    <w:p w14:paraId="07A379D3" w14:textId="5502919B" w:rsidR="005C200F" w:rsidRPr="00131AE7" w:rsidRDefault="005C200F" w:rsidP="005C200F">
      <w:r w:rsidRPr="00131AE7">
        <w:t xml:space="preserve">In clause 10.3.3.12 </w:t>
      </w:r>
      <w:r w:rsidR="00110F66" w:rsidRPr="00131AE7">
        <w:t>"</w:t>
      </w:r>
      <w:r w:rsidRPr="00131AE7">
        <w:t>RecordValue</w:t>
      </w:r>
      <w:r w:rsidR="002F6F53" w:rsidRPr="00131AE7">
        <w:t>"</w:t>
      </w:r>
      <w:r w:rsidR="005602DA" w:rsidRPr="00131AE7">
        <w:t xml:space="preserve"> [</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the </w:t>
      </w:r>
      <w:r w:rsidRPr="00131AE7">
        <w:rPr>
          <w:rFonts w:ascii="Courier New" w:hAnsi="Courier New" w:cs="Courier New"/>
        </w:rPr>
        <w:t>&lt;xsd</w:t>
      </w:r>
      <w:proofErr w:type="gramStart"/>
      <w:r w:rsidRPr="00131AE7">
        <w:rPr>
          <w:rFonts w:ascii="Courier New" w:hAnsi="Courier New" w:cs="Courier New"/>
        </w:rPr>
        <w:t>:choice</w:t>
      </w:r>
      <w:proofErr w:type="gramEnd"/>
      <w:r w:rsidRPr="00131AE7">
        <w:rPr>
          <w:rFonts w:ascii="Courier New" w:hAnsi="Courier New" w:cs="Courier New"/>
        </w:rPr>
        <w:t>&gt;</w:t>
      </w:r>
      <w:r w:rsidRPr="00131AE7">
        <w:t xml:space="preserve"> child element of the complex type definition </w:t>
      </w:r>
      <w:r w:rsidR="002F6F53" w:rsidRPr="00131AE7">
        <w:t>"</w:t>
      </w:r>
      <w:r w:rsidRPr="00131AE7">
        <w:rPr>
          <w:rFonts w:ascii="Courier New" w:hAnsi="Courier New" w:cs="Courier New"/>
        </w:rPr>
        <w:t>RecordValue</w:t>
      </w:r>
      <w:r w:rsidR="002F6F53" w:rsidRPr="00131AE7">
        <w:t>"</w:t>
      </w:r>
      <w:r w:rsidRPr="00131AE7">
        <w:t xml:space="preserve"> shall be extended by the local element </w:t>
      </w:r>
      <w:r w:rsidR="002F6F53" w:rsidRPr="00131AE7">
        <w:t>"</w:t>
      </w:r>
      <w:r w:rsidRPr="00131AE7">
        <w:t>objid</w:t>
      </w:r>
      <w:r w:rsidR="002F6F53" w:rsidRPr="00131AE7">
        <w:t>"</w:t>
      </w:r>
      <w:r w:rsidRPr="00131AE7">
        <w:t xml:space="preserve"> as follows:</w:t>
      </w:r>
    </w:p>
    <w:p w14:paraId="25855956" w14:textId="77777777" w:rsidR="005C200F" w:rsidRPr="00131AE7" w:rsidRDefault="005C200F" w:rsidP="005C200F">
      <w:pPr>
        <w:pStyle w:val="PL"/>
        <w:widowControl w:val="0"/>
        <w:rPr>
          <w:noProof w:val="0"/>
        </w:rPr>
      </w:pPr>
      <w:r w:rsidRPr="00131AE7">
        <w:rPr>
          <w:noProof w:val="0"/>
        </w:rPr>
        <w:tab/>
      </w:r>
      <w:r w:rsidRPr="00131AE7">
        <w:rPr>
          <w:noProof w:val="0"/>
        </w:rPr>
        <w:tab/>
      </w:r>
      <w:r w:rsidRPr="00131AE7">
        <w:rPr>
          <w:noProof w:val="0"/>
        </w:rPr>
        <w:tab/>
      </w:r>
      <w:r w:rsidRPr="00131AE7">
        <w:rPr>
          <w:noProof w:val="0"/>
        </w:rPr>
        <w:tab/>
        <w:t>&lt;xsd:element name="objid" type="Values:ObjidValue"/&gt;</w:t>
      </w:r>
    </w:p>
    <w:p w14:paraId="78A1FC9F" w14:textId="77777777" w:rsidR="00110F66" w:rsidRPr="00131AE7" w:rsidRDefault="00110F66" w:rsidP="005C200F">
      <w:pPr>
        <w:pStyle w:val="PL"/>
        <w:widowControl w:val="0"/>
        <w:rPr>
          <w:noProof w:val="0"/>
        </w:rPr>
      </w:pPr>
    </w:p>
    <w:p w14:paraId="14724638" w14:textId="66B545D3" w:rsidR="005C200F" w:rsidRPr="00131AE7" w:rsidRDefault="005C200F" w:rsidP="005C200F">
      <w:r w:rsidRPr="00131AE7">
        <w:t xml:space="preserve">In the same clause the following shall be added to the list of </w:t>
      </w:r>
      <w:r w:rsidR="002F6F53" w:rsidRPr="00131AE7">
        <w:t>"</w:t>
      </w:r>
      <w:r w:rsidRPr="00131AE7">
        <w:t>Sequence of Elements</w:t>
      </w:r>
      <w:r w:rsidR="002F6F53" w:rsidRPr="00131AE7">
        <w:t>"</w:t>
      </w:r>
      <w:r w:rsidRPr="00131AE7">
        <w:t>:</w:t>
      </w:r>
    </w:p>
    <w:p w14:paraId="7EFC8883" w14:textId="77777777" w:rsidR="005C200F" w:rsidRPr="00131AE7" w:rsidRDefault="005C200F" w:rsidP="005C200F">
      <w:pPr>
        <w:pStyle w:val="B1"/>
        <w:widowControl w:val="0"/>
        <w:tabs>
          <w:tab w:val="left" w:pos="2835"/>
        </w:tabs>
      </w:pPr>
      <w:r w:rsidRPr="00131AE7">
        <w:rPr>
          <w:rFonts w:ascii="Courier New" w:hAnsi="Courier New" w:cs="Courier New"/>
          <w:sz w:val="16"/>
          <w:szCs w:val="16"/>
        </w:rPr>
        <w:t>objid</w:t>
      </w:r>
      <w:r w:rsidRPr="00131AE7">
        <w:tab/>
        <w:t>An objid value.</w:t>
      </w:r>
    </w:p>
    <w:p w14:paraId="390E164E" w14:textId="224E8D55" w:rsidR="005C200F" w:rsidRPr="00131AE7" w:rsidRDefault="005C200F" w:rsidP="005C200F">
      <w:r w:rsidRPr="00131AE7">
        <w:t xml:space="preserve">In clause 10.3.3.13 </w:t>
      </w:r>
      <w:r w:rsidR="00110F66" w:rsidRPr="00131AE7">
        <w:t>"</w:t>
      </w:r>
      <w:r w:rsidRPr="00131AE7">
        <w:t>RecordOfValue</w:t>
      </w:r>
      <w:r w:rsidR="002F6F53" w:rsidRPr="00131AE7">
        <w:t>"</w:t>
      </w:r>
      <w:r w:rsidR="005602DA" w:rsidRPr="00131AE7">
        <w:t xml:space="preserve"> [</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the </w:t>
      </w:r>
      <w:r w:rsidRPr="00131AE7">
        <w:rPr>
          <w:rFonts w:ascii="Courier New" w:hAnsi="Courier New" w:cs="Courier New"/>
        </w:rPr>
        <w:t>&lt;xsd</w:t>
      </w:r>
      <w:proofErr w:type="gramStart"/>
      <w:r w:rsidRPr="00131AE7">
        <w:rPr>
          <w:rFonts w:ascii="Courier New" w:hAnsi="Courier New" w:cs="Courier New"/>
        </w:rPr>
        <w:t>:choice</w:t>
      </w:r>
      <w:proofErr w:type="gramEnd"/>
      <w:r w:rsidRPr="00131AE7">
        <w:rPr>
          <w:rFonts w:ascii="Courier New" w:hAnsi="Courier New" w:cs="Courier New"/>
        </w:rPr>
        <w:t>&gt;</w:t>
      </w:r>
      <w:r w:rsidRPr="00131AE7">
        <w:t xml:space="preserve"> child element of the complex type definition </w:t>
      </w:r>
      <w:r w:rsidR="002F6F53" w:rsidRPr="00131AE7">
        <w:t>"</w:t>
      </w:r>
      <w:r w:rsidRPr="00131AE7">
        <w:rPr>
          <w:rFonts w:ascii="Courier New" w:hAnsi="Courier New" w:cs="Courier New"/>
        </w:rPr>
        <w:t>RecordOfValue</w:t>
      </w:r>
      <w:r w:rsidR="002F6F53" w:rsidRPr="00131AE7">
        <w:t>"</w:t>
      </w:r>
      <w:r w:rsidRPr="00131AE7">
        <w:t xml:space="preserve"> shall be extended by the local element </w:t>
      </w:r>
      <w:r w:rsidR="002F6F53" w:rsidRPr="00131AE7">
        <w:t>"</w:t>
      </w:r>
      <w:r w:rsidRPr="00131AE7">
        <w:t>objid</w:t>
      </w:r>
      <w:r w:rsidR="002F6F53" w:rsidRPr="00131AE7">
        <w:t>"</w:t>
      </w:r>
      <w:r w:rsidRPr="00131AE7">
        <w:t xml:space="preserve"> as follows:</w:t>
      </w:r>
    </w:p>
    <w:p w14:paraId="6C7A8CF8" w14:textId="77777777" w:rsidR="005C200F" w:rsidRPr="00131AE7" w:rsidRDefault="005C200F" w:rsidP="005C200F">
      <w:pPr>
        <w:pStyle w:val="PL"/>
        <w:keepNext/>
        <w:keepLines/>
        <w:widowControl w:val="0"/>
        <w:rPr>
          <w:noProof w:val="0"/>
        </w:rPr>
      </w:pPr>
      <w:r w:rsidRPr="00131AE7">
        <w:rPr>
          <w:noProof w:val="0"/>
        </w:rPr>
        <w:tab/>
      </w:r>
      <w:r w:rsidRPr="00131AE7">
        <w:rPr>
          <w:noProof w:val="0"/>
        </w:rPr>
        <w:tab/>
      </w:r>
      <w:r w:rsidRPr="00131AE7">
        <w:rPr>
          <w:noProof w:val="0"/>
        </w:rPr>
        <w:tab/>
        <w:t xml:space="preserve">&lt;xsd:element name="objid" type="Values:ObjidValue" minOccurs="0" </w:t>
      </w:r>
    </w:p>
    <w:p w14:paraId="347EEFBE" w14:textId="77777777" w:rsidR="005C200F" w:rsidRPr="00131AE7" w:rsidRDefault="005C200F" w:rsidP="005C200F">
      <w:pPr>
        <w:pStyle w:val="PL"/>
        <w:widowControl w:val="0"/>
        <w:rPr>
          <w:noProof w:val="0"/>
        </w:rPr>
      </w:pPr>
      <w:r w:rsidRPr="00131AE7">
        <w:rPr>
          <w:noProof w:val="0"/>
        </w:rPr>
        <w:tab/>
      </w:r>
      <w:r w:rsidRPr="00131AE7">
        <w:rPr>
          <w:noProof w:val="0"/>
        </w:rPr>
        <w:tab/>
      </w:r>
      <w:r w:rsidRPr="00131AE7">
        <w:rPr>
          <w:noProof w:val="0"/>
        </w:rPr>
        <w:tab/>
      </w:r>
      <w:r w:rsidRPr="00131AE7">
        <w:rPr>
          <w:noProof w:val="0"/>
        </w:rPr>
        <w:tab/>
      </w:r>
      <w:r w:rsidRPr="00131AE7">
        <w:rPr>
          <w:noProof w:val="0"/>
        </w:rPr>
        <w:tab/>
        <w:t>maxOccurs="unbounded"/&gt;</w:t>
      </w:r>
    </w:p>
    <w:p w14:paraId="3B3927B9" w14:textId="77777777" w:rsidR="00110F66" w:rsidRPr="00131AE7" w:rsidRDefault="00110F66" w:rsidP="005C200F">
      <w:pPr>
        <w:pStyle w:val="PL"/>
        <w:widowControl w:val="0"/>
        <w:rPr>
          <w:noProof w:val="0"/>
        </w:rPr>
      </w:pPr>
    </w:p>
    <w:p w14:paraId="5B25D932" w14:textId="77777777" w:rsidR="005C200F" w:rsidRPr="00131AE7" w:rsidRDefault="005C200F" w:rsidP="00872B0B">
      <w:pPr>
        <w:keepNext/>
      </w:pPr>
      <w:r w:rsidRPr="00131AE7">
        <w:lastRenderedPageBreak/>
        <w:t xml:space="preserve">In the same clause the following shall be added to the list of </w:t>
      </w:r>
      <w:r w:rsidR="002F6F53" w:rsidRPr="00131AE7">
        <w:t>"</w:t>
      </w:r>
      <w:r w:rsidRPr="00131AE7">
        <w:t>Choice of Sequence of Elements</w:t>
      </w:r>
      <w:r w:rsidR="002F6F53" w:rsidRPr="00131AE7">
        <w:t>"</w:t>
      </w:r>
      <w:r w:rsidRPr="00131AE7">
        <w:t>:</w:t>
      </w:r>
    </w:p>
    <w:p w14:paraId="560A41D5" w14:textId="77777777" w:rsidR="005C200F" w:rsidRPr="00131AE7" w:rsidRDefault="005C200F" w:rsidP="005C200F">
      <w:pPr>
        <w:pStyle w:val="B1"/>
        <w:widowControl w:val="0"/>
        <w:tabs>
          <w:tab w:val="left" w:pos="2835"/>
        </w:tabs>
      </w:pPr>
      <w:r w:rsidRPr="00131AE7">
        <w:rPr>
          <w:rFonts w:ascii="Courier New" w:hAnsi="Courier New" w:cs="Courier New"/>
          <w:sz w:val="16"/>
          <w:szCs w:val="16"/>
        </w:rPr>
        <w:t>objid</w:t>
      </w:r>
      <w:r w:rsidRPr="00131AE7">
        <w:tab/>
        <w:t>An objid value.</w:t>
      </w:r>
    </w:p>
    <w:p w14:paraId="628C6D15" w14:textId="13562216" w:rsidR="005C200F" w:rsidRPr="00131AE7" w:rsidRDefault="005C200F" w:rsidP="005C200F">
      <w:r w:rsidRPr="00131AE7">
        <w:t xml:space="preserve">In clause 10.3.3.14 </w:t>
      </w:r>
      <w:r w:rsidR="00110F66" w:rsidRPr="00131AE7">
        <w:t>"</w:t>
      </w:r>
      <w:r w:rsidRPr="00131AE7">
        <w:t>SetValue</w:t>
      </w:r>
      <w:r w:rsidR="002F6F53" w:rsidRPr="00131AE7">
        <w:t>"</w:t>
      </w:r>
      <w:r w:rsidR="005602DA" w:rsidRPr="00131AE7">
        <w:t xml:space="preserve"> [</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the </w:t>
      </w:r>
      <w:r w:rsidRPr="00131AE7">
        <w:rPr>
          <w:rFonts w:ascii="Courier New" w:hAnsi="Courier New" w:cs="Courier New"/>
        </w:rPr>
        <w:t>&lt;xsd</w:t>
      </w:r>
      <w:proofErr w:type="gramStart"/>
      <w:r w:rsidRPr="00131AE7">
        <w:rPr>
          <w:rFonts w:ascii="Courier New" w:hAnsi="Courier New" w:cs="Courier New"/>
        </w:rPr>
        <w:t>:choice</w:t>
      </w:r>
      <w:proofErr w:type="gramEnd"/>
      <w:r w:rsidRPr="00131AE7">
        <w:rPr>
          <w:rFonts w:ascii="Courier New" w:hAnsi="Courier New" w:cs="Courier New"/>
        </w:rPr>
        <w:t>&gt;</w:t>
      </w:r>
      <w:r w:rsidRPr="00131AE7">
        <w:t xml:space="preserve"> child element of the complex type definition </w:t>
      </w:r>
      <w:r w:rsidR="002F6F53" w:rsidRPr="00131AE7">
        <w:t>"</w:t>
      </w:r>
      <w:r w:rsidRPr="00131AE7">
        <w:rPr>
          <w:rFonts w:ascii="Courier New" w:hAnsi="Courier New" w:cs="Courier New"/>
        </w:rPr>
        <w:t>SetValue</w:t>
      </w:r>
      <w:r w:rsidR="002F6F53" w:rsidRPr="00131AE7">
        <w:t>"</w:t>
      </w:r>
      <w:r w:rsidRPr="00131AE7">
        <w:t xml:space="preserve"> shall be extended by the local element </w:t>
      </w:r>
      <w:r w:rsidR="002F6F53" w:rsidRPr="00131AE7">
        <w:t>"</w:t>
      </w:r>
      <w:r w:rsidRPr="00131AE7">
        <w:t>objid</w:t>
      </w:r>
      <w:r w:rsidR="002F6F53" w:rsidRPr="00131AE7">
        <w:t>"</w:t>
      </w:r>
      <w:r w:rsidRPr="00131AE7">
        <w:t xml:space="preserve"> as follows:</w:t>
      </w:r>
    </w:p>
    <w:p w14:paraId="40419D43" w14:textId="77777777" w:rsidR="005C200F" w:rsidRPr="00131AE7" w:rsidRDefault="005C200F" w:rsidP="005C200F">
      <w:pPr>
        <w:pStyle w:val="PL"/>
        <w:widowControl w:val="0"/>
        <w:rPr>
          <w:noProof w:val="0"/>
        </w:rPr>
      </w:pPr>
      <w:r w:rsidRPr="00131AE7">
        <w:rPr>
          <w:noProof w:val="0"/>
        </w:rPr>
        <w:tab/>
      </w:r>
      <w:r w:rsidRPr="00131AE7">
        <w:rPr>
          <w:noProof w:val="0"/>
        </w:rPr>
        <w:tab/>
      </w:r>
      <w:r w:rsidRPr="00131AE7">
        <w:rPr>
          <w:noProof w:val="0"/>
        </w:rPr>
        <w:tab/>
      </w:r>
      <w:r w:rsidRPr="00131AE7">
        <w:rPr>
          <w:noProof w:val="0"/>
        </w:rPr>
        <w:tab/>
        <w:t>&lt;xsd:element name="objid" type="Values:ObjidValue"/&gt;</w:t>
      </w:r>
    </w:p>
    <w:p w14:paraId="2FDE5DF1" w14:textId="77777777" w:rsidR="00110F66" w:rsidRPr="00131AE7" w:rsidRDefault="00110F66" w:rsidP="005C200F">
      <w:pPr>
        <w:pStyle w:val="PL"/>
        <w:widowControl w:val="0"/>
        <w:rPr>
          <w:noProof w:val="0"/>
        </w:rPr>
      </w:pPr>
    </w:p>
    <w:p w14:paraId="62085418" w14:textId="77777777" w:rsidR="005C200F" w:rsidRPr="00131AE7" w:rsidRDefault="005C200F" w:rsidP="005C200F">
      <w:r w:rsidRPr="00131AE7">
        <w:t xml:space="preserve">In the same clause the following shall be added to the list of </w:t>
      </w:r>
      <w:r w:rsidR="002F6F53" w:rsidRPr="00131AE7">
        <w:t>"</w:t>
      </w:r>
      <w:r w:rsidRPr="00131AE7">
        <w:t>Sequence of Elements</w:t>
      </w:r>
      <w:r w:rsidR="002F6F53" w:rsidRPr="00131AE7">
        <w:t>"</w:t>
      </w:r>
      <w:r w:rsidRPr="00131AE7">
        <w:t>:</w:t>
      </w:r>
    </w:p>
    <w:p w14:paraId="748F02EB" w14:textId="77777777" w:rsidR="005C200F" w:rsidRPr="00131AE7" w:rsidRDefault="005C200F" w:rsidP="005C200F">
      <w:pPr>
        <w:pStyle w:val="B1"/>
        <w:widowControl w:val="0"/>
        <w:tabs>
          <w:tab w:val="left" w:pos="2835"/>
        </w:tabs>
      </w:pPr>
      <w:r w:rsidRPr="00131AE7">
        <w:rPr>
          <w:rFonts w:ascii="Courier New" w:hAnsi="Courier New" w:cs="Courier New"/>
          <w:sz w:val="16"/>
          <w:szCs w:val="16"/>
        </w:rPr>
        <w:t>objid</w:t>
      </w:r>
      <w:r w:rsidRPr="00131AE7">
        <w:tab/>
        <w:t>An objid value.</w:t>
      </w:r>
    </w:p>
    <w:p w14:paraId="2D6FE849" w14:textId="2C1B3CC9" w:rsidR="005C200F" w:rsidRPr="00131AE7" w:rsidRDefault="005C200F" w:rsidP="005C200F">
      <w:r w:rsidRPr="00131AE7">
        <w:t xml:space="preserve">In clause 10.3.3.15 </w:t>
      </w:r>
      <w:r w:rsidR="00110F66" w:rsidRPr="00131AE7">
        <w:t>"</w:t>
      </w:r>
      <w:r w:rsidRPr="00131AE7">
        <w:t>SetOfValue</w:t>
      </w:r>
      <w:r w:rsidR="002F6F53" w:rsidRPr="00131AE7">
        <w:t>"</w:t>
      </w:r>
      <w:r w:rsidR="005602DA" w:rsidRPr="00131AE7">
        <w:t xml:space="preserve"> [</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the </w:t>
      </w:r>
      <w:r w:rsidRPr="00131AE7">
        <w:rPr>
          <w:rFonts w:ascii="Courier New" w:hAnsi="Courier New" w:cs="Courier New"/>
        </w:rPr>
        <w:t>&lt;xsd</w:t>
      </w:r>
      <w:proofErr w:type="gramStart"/>
      <w:r w:rsidRPr="00131AE7">
        <w:rPr>
          <w:rFonts w:ascii="Courier New" w:hAnsi="Courier New" w:cs="Courier New"/>
        </w:rPr>
        <w:t>:choice</w:t>
      </w:r>
      <w:proofErr w:type="gramEnd"/>
      <w:r w:rsidRPr="00131AE7">
        <w:rPr>
          <w:rFonts w:ascii="Courier New" w:hAnsi="Courier New" w:cs="Courier New"/>
        </w:rPr>
        <w:t>&gt;</w:t>
      </w:r>
      <w:r w:rsidRPr="00131AE7">
        <w:t xml:space="preserve"> child element of the complex type definition </w:t>
      </w:r>
      <w:r w:rsidR="002F6F53" w:rsidRPr="00131AE7">
        <w:t>"</w:t>
      </w:r>
      <w:r w:rsidRPr="00131AE7">
        <w:rPr>
          <w:rFonts w:ascii="Courier New" w:hAnsi="Courier New" w:cs="Courier New"/>
        </w:rPr>
        <w:t>SetOfValue</w:t>
      </w:r>
      <w:r w:rsidR="002F6F53" w:rsidRPr="00131AE7">
        <w:t>"</w:t>
      </w:r>
      <w:r w:rsidRPr="00131AE7">
        <w:t xml:space="preserve"> shall be extended by the local element </w:t>
      </w:r>
      <w:r w:rsidR="002F6F53" w:rsidRPr="00131AE7">
        <w:t>"</w:t>
      </w:r>
      <w:r w:rsidRPr="00131AE7">
        <w:t>objid</w:t>
      </w:r>
      <w:r w:rsidR="002F6F53" w:rsidRPr="00131AE7">
        <w:t>"</w:t>
      </w:r>
      <w:r w:rsidRPr="00131AE7">
        <w:t xml:space="preserve"> as follows:</w:t>
      </w:r>
    </w:p>
    <w:p w14:paraId="392EF630" w14:textId="77777777" w:rsidR="005C200F" w:rsidRPr="00131AE7" w:rsidRDefault="005C200F" w:rsidP="005C200F">
      <w:pPr>
        <w:pStyle w:val="PL"/>
        <w:widowControl w:val="0"/>
        <w:rPr>
          <w:noProof w:val="0"/>
        </w:rPr>
      </w:pPr>
      <w:r w:rsidRPr="00131AE7">
        <w:rPr>
          <w:noProof w:val="0"/>
        </w:rPr>
        <w:tab/>
      </w:r>
      <w:r w:rsidRPr="00131AE7">
        <w:rPr>
          <w:noProof w:val="0"/>
        </w:rPr>
        <w:tab/>
      </w:r>
      <w:r w:rsidRPr="00131AE7">
        <w:rPr>
          <w:noProof w:val="0"/>
        </w:rPr>
        <w:tab/>
        <w:t xml:space="preserve">&lt;xsd:element name="objid" type="Values:ObjidValue" minOccurs="0" </w:t>
      </w:r>
    </w:p>
    <w:p w14:paraId="59A755B8" w14:textId="77777777" w:rsidR="005C200F" w:rsidRPr="00131AE7" w:rsidRDefault="005C200F" w:rsidP="005C200F">
      <w:pPr>
        <w:pStyle w:val="PL"/>
        <w:widowControl w:val="0"/>
        <w:rPr>
          <w:noProof w:val="0"/>
        </w:rPr>
      </w:pPr>
      <w:r w:rsidRPr="00131AE7">
        <w:rPr>
          <w:noProof w:val="0"/>
        </w:rPr>
        <w:tab/>
      </w:r>
      <w:r w:rsidRPr="00131AE7">
        <w:rPr>
          <w:noProof w:val="0"/>
        </w:rPr>
        <w:tab/>
      </w:r>
      <w:r w:rsidRPr="00131AE7">
        <w:rPr>
          <w:noProof w:val="0"/>
        </w:rPr>
        <w:tab/>
      </w:r>
      <w:r w:rsidRPr="00131AE7">
        <w:rPr>
          <w:noProof w:val="0"/>
        </w:rPr>
        <w:tab/>
        <w:t>maxOccurs="unbounded"/&gt;</w:t>
      </w:r>
    </w:p>
    <w:p w14:paraId="3C793E8B" w14:textId="77777777" w:rsidR="00110F66" w:rsidRPr="00131AE7" w:rsidRDefault="00110F66" w:rsidP="005C200F">
      <w:pPr>
        <w:pStyle w:val="PL"/>
        <w:widowControl w:val="0"/>
        <w:rPr>
          <w:noProof w:val="0"/>
        </w:rPr>
      </w:pPr>
    </w:p>
    <w:p w14:paraId="542EAB28" w14:textId="77777777" w:rsidR="005C200F" w:rsidRPr="00131AE7" w:rsidRDefault="005C200F" w:rsidP="005C200F">
      <w:r w:rsidRPr="00131AE7">
        <w:t xml:space="preserve">In the same clause the following shall be added to the list of </w:t>
      </w:r>
      <w:r w:rsidR="002F6F53" w:rsidRPr="00131AE7">
        <w:t>"</w:t>
      </w:r>
      <w:r w:rsidRPr="00131AE7">
        <w:t>Choice of Sequence of Elements</w:t>
      </w:r>
      <w:r w:rsidR="002F6F53" w:rsidRPr="00131AE7">
        <w:t>"</w:t>
      </w:r>
      <w:r w:rsidRPr="00131AE7">
        <w:t>:</w:t>
      </w:r>
    </w:p>
    <w:p w14:paraId="1D68FD11" w14:textId="77777777" w:rsidR="005C200F" w:rsidRPr="00131AE7" w:rsidRDefault="005C200F" w:rsidP="005C200F">
      <w:pPr>
        <w:pStyle w:val="B1"/>
        <w:widowControl w:val="0"/>
        <w:tabs>
          <w:tab w:val="left" w:pos="2835"/>
        </w:tabs>
      </w:pPr>
      <w:r w:rsidRPr="00131AE7">
        <w:rPr>
          <w:rFonts w:ascii="Courier New" w:hAnsi="Courier New" w:cs="Courier New"/>
          <w:sz w:val="16"/>
          <w:szCs w:val="16"/>
        </w:rPr>
        <w:t>objid</w:t>
      </w:r>
      <w:r w:rsidRPr="00131AE7">
        <w:tab/>
        <w:t>An objid value.</w:t>
      </w:r>
    </w:p>
    <w:p w14:paraId="5FC13F5A" w14:textId="04070A82" w:rsidR="005C200F" w:rsidRPr="00131AE7" w:rsidRDefault="005C200F" w:rsidP="005C200F">
      <w:r w:rsidRPr="00131AE7">
        <w:t xml:space="preserve">In clause 10.3.3.17 </w:t>
      </w:r>
      <w:r w:rsidR="00110F66" w:rsidRPr="00131AE7">
        <w:t>"</w:t>
      </w:r>
      <w:r w:rsidRPr="00131AE7">
        <w:t>UnionValue</w:t>
      </w:r>
      <w:r w:rsidR="002F6F53" w:rsidRPr="00131AE7">
        <w:t>"</w:t>
      </w:r>
      <w:r w:rsidR="005602DA" w:rsidRPr="00131AE7">
        <w:t xml:space="preserve"> [</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the </w:t>
      </w:r>
      <w:r w:rsidRPr="00131AE7">
        <w:rPr>
          <w:rFonts w:ascii="Courier New" w:hAnsi="Courier New" w:cs="Courier New"/>
        </w:rPr>
        <w:t>&lt;xsd</w:t>
      </w:r>
      <w:proofErr w:type="gramStart"/>
      <w:r w:rsidRPr="00131AE7">
        <w:rPr>
          <w:rFonts w:ascii="Courier New" w:hAnsi="Courier New" w:cs="Courier New"/>
        </w:rPr>
        <w:t>:choice</w:t>
      </w:r>
      <w:proofErr w:type="gramEnd"/>
      <w:r w:rsidRPr="00131AE7">
        <w:rPr>
          <w:rFonts w:ascii="Courier New" w:hAnsi="Courier New" w:cs="Courier New"/>
        </w:rPr>
        <w:t>&gt;</w:t>
      </w:r>
      <w:r w:rsidRPr="00131AE7">
        <w:t xml:space="preserve"> child element of the complex type definition </w:t>
      </w:r>
      <w:r w:rsidR="002F6F53" w:rsidRPr="00131AE7">
        <w:t>"</w:t>
      </w:r>
      <w:r w:rsidRPr="00131AE7">
        <w:rPr>
          <w:rFonts w:ascii="Courier New" w:hAnsi="Courier New" w:cs="Courier New"/>
        </w:rPr>
        <w:t>UnionValue</w:t>
      </w:r>
      <w:r w:rsidR="002F6F53" w:rsidRPr="00131AE7">
        <w:t>"</w:t>
      </w:r>
      <w:r w:rsidRPr="00131AE7">
        <w:t xml:space="preserve"> shall be extended by the local element </w:t>
      </w:r>
      <w:r w:rsidR="002F6F53" w:rsidRPr="00131AE7">
        <w:t>"</w:t>
      </w:r>
      <w:r w:rsidRPr="00131AE7">
        <w:t>objid</w:t>
      </w:r>
      <w:r w:rsidR="002F6F53" w:rsidRPr="00131AE7">
        <w:t>"</w:t>
      </w:r>
      <w:r w:rsidRPr="00131AE7">
        <w:t xml:space="preserve"> as follows:</w:t>
      </w:r>
    </w:p>
    <w:p w14:paraId="13A85928" w14:textId="77777777" w:rsidR="005C200F" w:rsidRPr="00131AE7" w:rsidRDefault="005C200F" w:rsidP="005C200F">
      <w:pPr>
        <w:pStyle w:val="PL"/>
        <w:widowControl w:val="0"/>
        <w:rPr>
          <w:noProof w:val="0"/>
        </w:rPr>
      </w:pPr>
      <w:r w:rsidRPr="00131AE7">
        <w:rPr>
          <w:noProof w:val="0"/>
        </w:rPr>
        <w:tab/>
      </w:r>
      <w:r w:rsidRPr="00131AE7">
        <w:rPr>
          <w:noProof w:val="0"/>
        </w:rPr>
        <w:tab/>
      </w:r>
      <w:r w:rsidRPr="00131AE7">
        <w:rPr>
          <w:noProof w:val="0"/>
        </w:rPr>
        <w:tab/>
        <w:t>&lt;xsd:element name="objid" type="Values:ObjidValue"/&gt;</w:t>
      </w:r>
    </w:p>
    <w:p w14:paraId="41F42266" w14:textId="77777777" w:rsidR="00110F66" w:rsidRPr="00131AE7" w:rsidRDefault="00110F66" w:rsidP="005C200F">
      <w:pPr>
        <w:pStyle w:val="PL"/>
        <w:widowControl w:val="0"/>
        <w:rPr>
          <w:noProof w:val="0"/>
        </w:rPr>
      </w:pPr>
    </w:p>
    <w:p w14:paraId="59AD6C4D" w14:textId="77777777" w:rsidR="005C200F" w:rsidRPr="00131AE7" w:rsidRDefault="005C200F" w:rsidP="005C200F">
      <w:r w:rsidRPr="00131AE7">
        <w:t xml:space="preserve">In the same clause the following shall be added to the list of </w:t>
      </w:r>
      <w:r w:rsidR="002F6F53" w:rsidRPr="00131AE7">
        <w:t>"</w:t>
      </w:r>
      <w:r w:rsidRPr="00131AE7">
        <w:t>Choice of Elements</w:t>
      </w:r>
      <w:r w:rsidR="002F6F53" w:rsidRPr="00131AE7">
        <w:t>"</w:t>
      </w:r>
      <w:r w:rsidRPr="00131AE7">
        <w:t>:</w:t>
      </w:r>
    </w:p>
    <w:p w14:paraId="6D2098D7" w14:textId="77777777" w:rsidR="005C200F" w:rsidRPr="00131AE7" w:rsidRDefault="005C200F" w:rsidP="005C200F">
      <w:pPr>
        <w:pStyle w:val="B1"/>
        <w:widowControl w:val="0"/>
        <w:tabs>
          <w:tab w:val="left" w:pos="2835"/>
        </w:tabs>
      </w:pPr>
      <w:r w:rsidRPr="00131AE7">
        <w:rPr>
          <w:rFonts w:ascii="Courier New" w:hAnsi="Courier New" w:cs="Courier New"/>
          <w:sz w:val="16"/>
          <w:szCs w:val="16"/>
        </w:rPr>
        <w:t>objid</w:t>
      </w:r>
      <w:r w:rsidRPr="00131AE7">
        <w:tab/>
        <w:t>An objid value.</w:t>
      </w:r>
    </w:p>
    <w:p w14:paraId="16946C44" w14:textId="47355E11" w:rsidR="005C200F" w:rsidRPr="00131AE7" w:rsidRDefault="005C200F" w:rsidP="005C200F">
      <w:r w:rsidRPr="00131AE7">
        <w:t>In clause 10.3.3.</w:t>
      </w:r>
      <w:r w:rsidR="0096648A" w:rsidRPr="00131AE7">
        <w:t xml:space="preserve">18 </w:t>
      </w:r>
      <w:r w:rsidR="00110F66" w:rsidRPr="00131AE7">
        <w:t>"</w:t>
      </w:r>
      <w:r w:rsidRPr="00131AE7">
        <w:t>AnytypeValue</w:t>
      </w:r>
      <w:r w:rsidR="002F6F53" w:rsidRPr="00131AE7">
        <w:t>"</w:t>
      </w:r>
      <w:r w:rsidR="005602DA" w:rsidRPr="00131AE7">
        <w:t xml:space="preserve"> [</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the </w:t>
      </w:r>
      <w:r w:rsidRPr="00131AE7">
        <w:rPr>
          <w:rFonts w:ascii="Courier New" w:hAnsi="Courier New" w:cs="Courier New"/>
        </w:rPr>
        <w:t>&lt;xsd</w:t>
      </w:r>
      <w:proofErr w:type="gramStart"/>
      <w:r w:rsidRPr="00131AE7">
        <w:rPr>
          <w:rFonts w:ascii="Courier New" w:hAnsi="Courier New" w:cs="Courier New"/>
        </w:rPr>
        <w:t>:choice</w:t>
      </w:r>
      <w:proofErr w:type="gramEnd"/>
      <w:r w:rsidRPr="00131AE7">
        <w:rPr>
          <w:rFonts w:ascii="Courier New" w:hAnsi="Courier New" w:cs="Courier New"/>
        </w:rPr>
        <w:t>&gt;</w:t>
      </w:r>
      <w:r w:rsidRPr="00131AE7">
        <w:t xml:space="preserve"> child element of the complex type definition </w:t>
      </w:r>
      <w:r w:rsidR="002F6F53" w:rsidRPr="00131AE7">
        <w:t>"</w:t>
      </w:r>
      <w:r w:rsidRPr="00131AE7">
        <w:rPr>
          <w:rFonts w:ascii="Courier New" w:hAnsi="Courier New" w:cs="Courier New"/>
        </w:rPr>
        <w:t>AnytypeValue</w:t>
      </w:r>
      <w:r w:rsidR="002F6F53" w:rsidRPr="00131AE7">
        <w:t>"</w:t>
      </w:r>
      <w:r w:rsidRPr="00131AE7">
        <w:t xml:space="preserve"> shall be extended by the local element </w:t>
      </w:r>
      <w:r w:rsidR="002F6F53" w:rsidRPr="00131AE7">
        <w:t>"</w:t>
      </w:r>
      <w:r w:rsidRPr="00131AE7">
        <w:t>objid</w:t>
      </w:r>
      <w:r w:rsidR="002F6F53" w:rsidRPr="00131AE7">
        <w:t>"</w:t>
      </w:r>
      <w:r w:rsidRPr="00131AE7">
        <w:t xml:space="preserve"> as follows:</w:t>
      </w:r>
    </w:p>
    <w:p w14:paraId="570A1F6E" w14:textId="77777777" w:rsidR="005C200F" w:rsidRPr="00131AE7" w:rsidRDefault="005C200F" w:rsidP="005C200F">
      <w:pPr>
        <w:pStyle w:val="PL"/>
        <w:widowControl w:val="0"/>
        <w:rPr>
          <w:noProof w:val="0"/>
        </w:rPr>
      </w:pPr>
      <w:r w:rsidRPr="00131AE7">
        <w:rPr>
          <w:noProof w:val="0"/>
        </w:rPr>
        <w:tab/>
      </w:r>
      <w:r w:rsidRPr="00131AE7">
        <w:rPr>
          <w:noProof w:val="0"/>
        </w:rPr>
        <w:tab/>
      </w:r>
      <w:r w:rsidRPr="00131AE7">
        <w:rPr>
          <w:noProof w:val="0"/>
        </w:rPr>
        <w:tab/>
        <w:t>&lt;xsd:element name="objid" type="Values:ObjidValue"/&gt;</w:t>
      </w:r>
    </w:p>
    <w:p w14:paraId="2C3C90A0" w14:textId="77777777" w:rsidR="00110F66" w:rsidRPr="00131AE7" w:rsidRDefault="00110F66" w:rsidP="005C200F">
      <w:pPr>
        <w:pStyle w:val="PL"/>
        <w:widowControl w:val="0"/>
        <w:rPr>
          <w:noProof w:val="0"/>
        </w:rPr>
      </w:pPr>
    </w:p>
    <w:p w14:paraId="401BA416" w14:textId="77777777" w:rsidR="005C200F" w:rsidRPr="00131AE7" w:rsidRDefault="005C200F" w:rsidP="005C200F">
      <w:r w:rsidRPr="00131AE7">
        <w:t xml:space="preserve">In the same clause the following shall be added to the list of </w:t>
      </w:r>
      <w:r w:rsidR="002F6F53" w:rsidRPr="00131AE7">
        <w:t>"</w:t>
      </w:r>
      <w:r w:rsidRPr="00131AE7">
        <w:t>Choice of Elements</w:t>
      </w:r>
      <w:r w:rsidR="002F6F53" w:rsidRPr="00131AE7">
        <w:t>"</w:t>
      </w:r>
      <w:r w:rsidRPr="00131AE7">
        <w:t>:</w:t>
      </w:r>
    </w:p>
    <w:p w14:paraId="7F72AA78" w14:textId="77777777" w:rsidR="005C200F" w:rsidRPr="00131AE7" w:rsidRDefault="005C200F" w:rsidP="005C200F">
      <w:pPr>
        <w:pStyle w:val="B1"/>
        <w:widowControl w:val="0"/>
        <w:tabs>
          <w:tab w:val="left" w:pos="2835"/>
        </w:tabs>
      </w:pPr>
      <w:r w:rsidRPr="00131AE7">
        <w:rPr>
          <w:rFonts w:ascii="Courier New" w:hAnsi="Courier New" w:cs="Courier New"/>
          <w:sz w:val="16"/>
          <w:szCs w:val="16"/>
        </w:rPr>
        <w:t>objid</w:t>
      </w:r>
      <w:r w:rsidRPr="00131AE7">
        <w:tab/>
        <w:t>An objid value.</w:t>
      </w:r>
    </w:p>
    <w:p w14:paraId="6D02AC8F" w14:textId="73BA5003" w:rsidR="005C200F" w:rsidRPr="00131AE7" w:rsidRDefault="005C200F" w:rsidP="005C200F">
      <w:r w:rsidRPr="00131AE7">
        <w:t xml:space="preserve">In clause </w:t>
      </w:r>
      <w:r w:rsidR="002F6F53" w:rsidRPr="00131AE7">
        <w:t>"</w:t>
      </w:r>
      <w:r w:rsidR="00C238A7" w:rsidRPr="00131AE7">
        <w:t>1</w:t>
      </w:r>
      <w:r w:rsidRPr="00131AE7">
        <w:t>0.3.3.19</w:t>
      </w:r>
      <w:r w:rsidR="0096648A" w:rsidRPr="00131AE7">
        <w:t xml:space="preserve"> </w:t>
      </w:r>
      <w:r w:rsidR="00110F66" w:rsidRPr="00131AE7">
        <w:t>"</w:t>
      </w:r>
      <w:r w:rsidRPr="00131AE7">
        <w:t>AddressValue</w:t>
      </w:r>
      <w:r w:rsidR="002F6F53" w:rsidRPr="00131AE7">
        <w:t>"</w:t>
      </w:r>
      <w:r w:rsidR="005602DA" w:rsidRPr="00131AE7">
        <w:t xml:space="preserve"> [</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the </w:t>
      </w:r>
      <w:r w:rsidRPr="00131AE7">
        <w:rPr>
          <w:rFonts w:ascii="Courier New" w:hAnsi="Courier New" w:cs="Courier New"/>
        </w:rPr>
        <w:t>&lt;xsd</w:t>
      </w:r>
      <w:proofErr w:type="gramStart"/>
      <w:r w:rsidRPr="00131AE7">
        <w:rPr>
          <w:rFonts w:ascii="Courier New" w:hAnsi="Courier New" w:cs="Courier New"/>
        </w:rPr>
        <w:t>:choice</w:t>
      </w:r>
      <w:proofErr w:type="gramEnd"/>
      <w:r w:rsidRPr="00131AE7">
        <w:rPr>
          <w:rFonts w:ascii="Courier New" w:hAnsi="Courier New" w:cs="Courier New"/>
        </w:rPr>
        <w:t>&gt;</w:t>
      </w:r>
      <w:r w:rsidRPr="00131AE7">
        <w:t xml:space="preserve"> child element of the complex type definition </w:t>
      </w:r>
      <w:r w:rsidR="002F6F53" w:rsidRPr="00131AE7">
        <w:t>"</w:t>
      </w:r>
      <w:r w:rsidRPr="00131AE7">
        <w:rPr>
          <w:rFonts w:ascii="Courier New" w:hAnsi="Courier New" w:cs="Courier New"/>
        </w:rPr>
        <w:t>AddressValue</w:t>
      </w:r>
      <w:r w:rsidR="002F6F53" w:rsidRPr="00131AE7">
        <w:t>"</w:t>
      </w:r>
      <w:r w:rsidRPr="00131AE7">
        <w:t xml:space="preserve"> shall be extended by the local element </w:t>
      </w:r>
      <w:r w:rsidR="002F6F53" w:rsidRPr="00131AE7">
        <w:t>"</w:t>
      </w:r>
      <w:r w:rsidRPr="00131AE7">
        <w:t>objid</w:t>
      </w:r>
      <w:r w:rsidR="002F6F53" w:rsidRPr="00131AE7">
        <w:t>"</w:t>
      </w:r>
      <w:r w:rsidRPr="00131AE7">
        <w:t xml:space="preserve"> as follows:</w:t>
      </w:r>
    </w:p>
    <w:p w14:paraId="1AA2EA9B" w14:textId="77777777" w:rsidR="005C200F" w:rsidRPr="00131AE7" w:rsidRDefault="005C200F" w:rsidP="005C200F">
      <w:pPr>
        <w:pStyle w:val="PL"/>
        <w:widowControl w:val="0"/>
        <w:rPr>
          <w:noProof w:val="0"/>
        </w:rPr>
      </w:pPr>
      <w:r w:rsidRPr="00131AE7">
        <w:rPr>
          <w:noProof w:val="0"/>
        </w:rPr>
        <w:tab/>
      </w:r>
      <w:r w:rsidRPr="00131AE7">
        <w:rPr>
          <w:noProof w:val="0"/>
        </w:rPr>
        <w:tab/>
      </w:r>
      <w:r w:rsidRPr="00131AE7">
        <w:rPr>
          <w:noProof w:val="0"/>
        </w:rPr>
        <w:tab/>
        <w:t>&lt;xsd:element name="objid" type="Values:ObjidValue"/&gt;</w:t>
      </w:r>
    </w:p>
    <w:p w14:paraId="5344A67D" w14:textId="77777777" w:rsidR="000C2F88" w:rsidRPr="00131AE7" w:rsidRDefault="000C2F88" w:rsidP="005C200F">
      <w:pPr>
        <w:pStyle w:val="PL"/>
        <w:widowControl w:val="0"/>
        <w:rPr>
          <w:noProof w:val="0"/>
        </w:rPr>
      </w:pPr>
    </w:p>
    <w:p w14:paraId="125F8BB6" w14:textId="77777777" w:rsidR="005C200F" w:rsidRPr="00131AE7" w:rsidRDefault="005C200F" w:rsidP="005C200F">
      <w:r w:rsidRPr="00131AE7">
        <w:t xml:space="preserve">In the same clause the following shall be added to the list of </w:t>
      </w:r>
      <w:r w:rsidR="002F6F53" w:rsidRPr="00131AE7">
        <w:t>"</w:t>
      </w:r>
      <w:r w:rsidRPr="00131AE7">
        <w:t>Choice of Elements</w:t>
      </w:r>
      <w:r w:rsidR="002F6F53" w:rsidRPr="00131AE7">
        <w:t>"</w:t>
      </w:r>
      <w:r w:rsidRPr="00131AE7">
        <w:t>:</w:t>
      </w:r>
    </w:p>
    <w:p w14:paraId="767F9177" w14:textId="77777777" w:rsidR="005C200F" w:rsidRPr="00131AE7" w:rsidRDefault="005C200F" w:rsidP="005C200F">
      <w:pPr>
        <w:pStyle w:val="B1"/>
        <w:widowControl w:val="0"/>
        <w:tabs>
          <w:tab w:val="left" w:pos="2835"/>
        </w:tabs>
      </w:pPr>
      <w:r w:rsidRPr="00131AE7">
        <w:rPr>
          <w:rFonts w:ascii="Courier New" w:hAnsi="Courier New" w:cs="Courier New"/>
          <w:sz w:val="16"/>
          <w:szCs w:val="16"/>
        </w:rPr>
        <w:t>objid</w:t>
      </w:r>
      <w:r w:rsidRPr="00131AE7">
        <w:tab/>
        <w:t>An objid value.</w:t>
      </w:r>
    </w:p>
    <w:p w14:paraId="16FC85F5" w14:textId="57E90F3D" w:rsidR="0096648A" w:rsidRPr="00131AE7" w:rsidRDefault="0096648A" w:rsidP="0096648A">
      <w:r w:rsidRPr="00131AE7">
        <w:t xml:space="preserve">In clause 10.3.4.1 </w:t>
      </w:r>
      <w:r w:rsidR="00110F66" w:rsidRPr="00131AE7">
        <w:t>"</w:t>
      </w:r>
      <w:r w:rsidRPr="00131AE7">
        <w:t>TciValueTemplate</w:t>
      </w:r>
      <w:r w:rsidR="002F6F53" w:rsidRPr="00131AE7">
        <w:t>"</w:t>
      </w:r>
      <w:r w:rsidR="005602DA" w:rsidRPr="00131AE7">
        <w:t xml:space="preserve"> [</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the </w:t>
      </w:r>
      <w:r w:rsidRPr="00131AE7">
        <w:rPr>
          <w:rFonts w:ascii="Courier New" w:hAnsi="Courier New" w:cs="Courier New"/>
        </w:rPr>
        <w:t>&lt;xsd</w:t>
      </w:r>
      <w:proofErr w:type="gramStart"/>
      <w:r w:rsidRPr="00131AE7">
        <w:rPr>
          <w:rFonts w:ascii="Courier New" w:hAnsi="Courier New" w:cs="Courier New"/>
        </w:rPr>
        <w:t>:choice</w:t>
      </w:r>
      <w:proofErr w:type="gramEnd"/>
      <w:r w:rsidRPr="00131AE7">
        <w:rPr>
          <w:rFonts w:ascii="Courier New" w:hAnsi="Courier New" w:cs="Courier New"/>
          <w:szCs w:val="16"/>
        </w:rPr>
        <w:t xml:space="preserve"> minOccurs="0"</w:t>
      </w:r>
      <w:r w:rsidRPr="00131AE7">
        <w:rPr>
          <w:rFonts w:ascii="Courier New" w:hAnsi="Courier New" w:cs="Courier New"/>
        </w:rPr>
        <w:t>&gt;</w:t>
      </w:r>
      <w:r w:rsidRPr="00131AE7">
        <w:t xml:space="preserve"> element shall be extended by the local element </w:t>
      </w:r>
      <w:r w:rsidR="002F6F53" w:rsidRPr="00131AE7">
        <w:t>"</w:t>
      </w:r>
      <w:r w:rsidRPr="00131AE7">
        <w:t>objid</w:t>
      </w:r>
      <w:r w:rsidR="002F6F53" w:rsidRPr="00131AE7">
        <w:t>"</w:t>
      </w:r>
      <w:r w:rsidRPr="00131AE7">
        <w:t xml:space="preserve"> as follows:</w:t>
      </w:r>
    </w:p>
    <w:p w14:paraId="70ABC811" w14:textId="77777777" w:rsidR="0096648A" w:rsidRPr="00131AE7" w:rsidRDefault="0096648A" w:rsidP="0096648A">
      <w:pPr>
        <w:pStyle w:val="PL"/>
        <w:widowControl w:val="0"/>
        <w:rPr>
          <w:noProof w:val="0"/>
        </w:rPr>
      </w:pPr>
      <w:r w:rsidRPr="00131AE7">
        <w:rPr>
          <w:noProof w:val="0"/>
        </w:rPr>
        <w:tab/>
      </w:r>
      <w:r w:rsidRPr="00131AE7">
        <w:rPr>
          <w:noProof w:val="0"/>
        </w:rPr>
        <w:tab/>
      </w:r>
      <w:r w:rsidRPr="00131AE7">
        <w:rPr>
          <w:noProof w:val="0"/>
        </w:rPr>
        <w:tab/>
      </w:r>
      <w:r w:rsidRPr="00131AE7">
        <w:rPr>
          <w:noProof w:val="0"/>
        </w:rPr>
        <w:tab/>
        <w:t>&lt;xsd:element name="objid" type="Templates:ObjidTemplate"/&gt;</w:t>
      </w:r>
    </w:p>
    <w:p w14:paraId="0BB3E666" w14:textId="77777777" w:rsidR="000C2F88" w:rsidRPr="00131AE7" w:rsidRDefault="000C2F88" w:rsidP="0096648A">
      <w:pPr>
        <w:pStyle w:val="PL"/>
        <w:widowControl w:val="0"/>
        <w:rPr>
          <w:noProof w:val="0"/>
        </w:rPr>
      </w:pPr>
    </w:p>
    <w:p w14:paraId="3C0F0D3B" w14:textId="77777777" w:rsidR="0096648A" w:rsidRPr="00131AE7" w:rsidRDefault="0096648A" w:rsidP="0096648A">
      <w:r w:rsidRPr="00131AE7">
        <w:t xml:space="preserve">In the same clause the following shall be added to the list of </w:t>
      </w:r>
      <w:r w:rsidR="002F6F53" w:rsidRPr="00131AE7">
        <w:t>"</w:t>
      </w:r>
      <w:r w:rsidRPr="00131AE7">
        <w:t>Choice of Elements</w:t>
      </w:r>
      <w:r w:rsidR="002F6F53" w:rsidRPr="00131AE7">
        <w:t>"</w:t>
      </w:r>
      <w:r w:rsidRPr="00131AE7">
        <w:t>:</w:t>
      </w:r>
    </w:p>
    <w:p w14:paraId="287B5ECF" w14:textId="77777777" w:rsidR="0096648A" w:rsidRPr="00131AE7" w:rsidRDefault="0096648A" w:rsidP="0096648A">
      <w:pPr>
        <w:pStyle w:val="B1"/>
        <w:widowControl w:val="0"/>
        <w:tabs>
          <w:tab w:val="left" w:pos="2835"/>
        </w:tabs>
      </w:pPr>
      <w:r w:rsidRPr="00131AE7">
        <w:rPr>
          <w:rFonts w:ascii="Courier New" w:hAnsi="Courier New" w:cs="Courier New"/>
          <w:sz w:val="16"/>
          <w:szCs w:val="16"/>
        </w:rPr>
        <w:t>objid</w:t>
      </w:r>
      <w:r w:rsidRPr="00131AE7">
        <w:tab/>
        <w:t>An objid value.</w:t>
      </w:r>
    </w:p>
    <w:p w14:paraId="1FF104E4" w14:textId="0B0C9D91" w:rsidR="000B5DC8" w:rsidRPr="00131AE7" w:rsidRDefault="00AA47E7" w:rsidP="00272635">
      <w:r w:rsidRPr="00131AE7">
        <w:t xml:space="preserve">In </w:t>
      </w:r>
      <w:r w:rsidR="000C2F88" w:rsidRPr="00131AE7">
        <w:t>a</w:t>
      </w:r>
      <w:r w:rsidR="004A18A6" w:rsidRPr="00131AE7">
        <w:t xml:space="preserve">nnex </w:t>
      </w:r>
      <w:proofErr w:type="gramStart"/>
      <w:r w:rsidR="004A18A6" w:rsidRPr="00131AE7">
        <w:t>A</w:t>
      </w:r>
      <w:proofErr w:type="gramEnd"/>
      <w:r w:rsidRPr="00131AE7">
        <w:t xml:space="preserve"> </w:t>
      </w:r>
      <w:r w:rsidR="002F6F53" w:rsidRPr="00131AE7">
        <w:t>"</w:t>
      </w:r>
      <w:r w:rsidR="004A18A6" w:rsidRPr="00131AE7">
        <w:t>IDL Specification of TCI</w:t>
      </w:r>
      <w:r w:rsidR="002F6F53" w:rsidRPr="00131AE7">
        <w:t>"</w:t>
      </w:r>
      <w:r w:rsidR="005602DA" w:rsidRPr="00131AE7">
        <w:t xml:space="preserve"> [</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within </w:t>
      </w:r>
      <w:r w:rsidRPr="00131AE7">
        <w:rPr>
          <w:rFonts w:ascii="Courier New" w:hAnsi="Courier New" w:cs="Courier New"/>
        </w:rPr>
        <w:t>module tciInterface</w:t>
      </w:r>
      <w:r w:rsidRPr="00131AE7">
        <w:t xml:space="preserve">, </w:t>
      </w:r>
      <w:r w:rsidR="00BC1714" w:rsidRPr="00131AE7">
        <w:t xml:space="preserve">below </w:t>
      </w:r>
      <w:r w:rsidR="002F6F53" w:rsidRPr="00131AE7">
        <w:rPr>
          <w:rFonts w:ascii="Courier New" w:hAnsi="Courier New" w:cs="Courier New"/>
        </w:rPr>
        <w:t>"</w:t>
      </w:r>
      <w:r w:rsidR="00BC1714" w:rsidRPr="00131AE7">
        <w:rPr>
          <w:rFonts w:ascii="Courier New" w:hAnsi="Courier New" w:cs="Courier New"/>
        </w:rPr>
        <w:t>General Abstract Data Types</w:t>
      </w:r>
      <w:r w:rsidR="002F6F53" w:rsidRPr="00131AE7">
        <w:t>"</w:t>
      </w:r>
      <w:r w:rsidR="000C2F88" w:rsidRPr="00131AE7">
        <w:t>:</w:t>
      </w:r>
    </w:p>
    <w:p w14:paraId="7C55628F" w14:textId="77777777" w:rsidR="00AA47E7" w:rsidRPr="00131AE7" w:rsidRDefault="000B5DC8" w:rsidP="000B5DC8">
      <w:pPr>
        <w:pStyle w:val="B1"/>
      </w:pPr>
      <w:r w:rsidRPr="00131AE7">
        <w:t>ad</w:t>
      </w:r>
      <w:r w:rsidRPr="00131AE7">
        <w:rPr>
          <w:rStyle w:val="B1Char"/>
        </w:rPr>
        <w:t xml:space="preserve">d </w:t>
      </w:r>
      <w:r w:rsidR="00BC1714" w:rsidRPr="00131AE7">
        <w:t xml:space="preserve">the basic definition </w:t>
      </w:r>
      <w:r w:rsidR="002F6F53" w:rsidRPr="00131AE7">
        <w:t>"</w:t>
      </w:r>
      <w:r w:rsidR="00BC1714" w:rsidRPr="00131AE7">
        <w:rPr>
          <w:rFonts w:ascii="Courier New" w:hAnsi="Courier New" w:cs="Courier New"/>
        </w:rPr>
        <w:t>native TObjid;</w:t>
      </w:r>
      <w:r w:rsidR="002F6F53" w:rsidRPr="00131AE7">
        <w:t>"</w:t>
      </w:r>
      <w:r w:rsidRPr="00131AE7">
        <w:t>, and</w:t>
      </w:r>
    </w:p>
    <w:p w14:paraId="72B30FF1" w14:textId="77777777" w:rsidR="000B5DC8" w:rsidRPr="00131AE7" w:rsidRDefault="000B5DC8" w:rsidP="000B5DC8">
      <w:pPr>
        <w:pStyle w:val="B1"/>
      </w:pPr>
      <w:r w:rsidRPr="00131AE7">
        <w:t xml:space="preserve">extend the type </w:t>
      </w:r>
      <w:r w:rsidRPr="00131AE7">
        <w:rPr>
          <w:rFonts w:ascii="Courier New" w:hAnsi="Courier New" w:cs="Courier New"/>
        </w:rPr>
        <w:t>enum TciTypeClassType</w:t>
      </w:r>
      <w:r w:rsidRPr="00131AE7">
        <w:t xml:space="preserve"> with </w:t>
      </w:r>
      <w:r w:rsidR="00326AC5" w:rsidRPr="00131AE7">
        <w:t xml:space="preserve">the value </w:t>
      </w:r>
      <w:r w:rsidR="002F6F53" w:rsidRPr="00131AE7">
        <w:t>"</w:t>
      </w:r>
      <w:r w:rsidRPr="00131AE7">
        <w:rPr>
          <w:rFonts w:ascii="Courier New" w:hAnsi="Courier New" w:cs="Courier New"/>
        </w:rPr>
        <w:t>OBJID_CLASS,</w:t>
      </w:r>
      <w:r w:rsidR="002F6F53" w:rsidRPr="00131AE7">
        <w:t>"</w:t>
      </w:r>
    </w:p>
    <w:p w14:paraId="5A778477" w14:textId="7EEF3754" w:rsidR="00A07428" w:rsidRPr="00131AE7" w:rsidRDefault="004A18A6" w:rsidP="006E6D62">
      <w:pPr>
        <w:keepNext/>
        <w:keepLines/>
      </w:pPr>
      <w:r w:rsidRPr="00131AE7">
        <w:lastRenderedPageBreak/>
        <w:t xml:space="preserve">In </w:t>
      </w:r>
      <w:r w:rsidR="009528DA" w:rsidRPr="00131AE7">
        <w:t>a</w:t>
      </w:r>
      <w:r w:rsidRPr="00131AE7">
        <w:t xml:space="preserve">nnex </w:t>
      </w:r>
      <w:proofErr w:type="gramStart"/>
      <w:r w:rsidRPr="00131AE7">
        <w:t>A</w:t>
      </w:r>
      <w:proofErr w:type="gramEnd"/>
      <w:r w:rsidRPr="00131AE7">
        <w:t xml:space="preserve"> </w:t>
      </w:r>
      <w:r w:rsidR="002F6F53" w:rsidRPr="00131AE7">
        <w:t>"</w:t>
      </w:r>
      <w:r w:rsidRPr="00131AE7">
        <w:t>IDL Specification of TCI</w:t>
      </w:r>
      <w:r w:rsidR="002F6F53" w:rsidRPr="00131AE7">
        <w:t>"</w:t>
      </w:r>
      <w:r w:rsidR="005602DA" w:rsidRPr="00131AE7">
        <w:t xml:space="preserve"> [</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within </w:t>
      </w:r>
      <w:r w:rsidRPr="00131AE7">
        <w:rPr>
          <w:rFonts w:ascii="Courier New" w:hAnsi="Courier New" w:cs="Courier New"/>
        </w:rPr>
        <w:t>module tciInterface</w:t>
      </w:r>
      <w:r w:rsidRPr="00131AE7">
        <w:t>,</w:t>
      </w:r>
      <w:r w:rsidR="00A07428" w:rsidRPr="00131AE7">
        <w:t xml:space="preserve"> below </w:t>
      </w:r>
      <w:r w:rsidR="002F6F53" w:rsidRPr="00131AE7">
        <w:rPr>
          <w:rFonts w:ascii="Courier New" w:hAnsi="Courier New" w:cs="Courier New"/>
        </w:rPr>
        <w:t>"</w:t>
      </w:r>
      <w:r w:rsidR="00A07428" w:rsidRPr="00131AE7">
        <w:rPr>
          <w:rFonts w:ascii="Courier New" w:hAnsi="Courier New" w:cs="Courier New"/>
        </w:rPr>
        <w:t>Abstract TTCN-3 Data Types And Values</w:t>
      </w:r>
      <w:r w:rsidR="002F6F53" w:rsidRPr="00131AE7">
        <w:t>"</w:t>
      </w:r>
      <w:r w:rsidR="00A07428" w:rsidRPr="00131AE7">
        <w:t>, add the following declaration:</w:t>
      </w:r>
    </w:p>
    <w:p w14:paraId="3621A312" w14:textId="77777777" w:rsidR="00A07428" w:rsidRPr="00131AE7" w:rsidRDefault="00A07428" w:rsidP="00A07428">
      <w:pPr>
        <w:pStyle w:val="PL"/>
        <w:pBdr>
          <w:top w:val="single" w:sz="4" w:space="1" w:color="auto"/>
        </w:pBdr>
        <w:ind w:left="567"/>
        <w:rPr>
          <w:noProof w:val="0"/>
        </w:rPr>
      </w:pPr>
      <w:r w:rsidRPr="00131AE7">
        <w:rPr>
          <w:noProof w:val="0"/>
        </w:rPr>
        <w:t xml:space="preserve">  interface ObjidValue : Value {</w:t>
      </w:r>
    </w:p>
    <w:p w14:paraId="4379BB36" w14:textId="77777777" w:rsidR="00A07428" w:rsidRPr="00131AE7" w:rsidRDefault="00A07428" w:rsidP="00A07428">
      <w:pPr>
        <w:pStyle w:val="PL"/>
        <w:ind w:left="567"/>
        <w:rPr>
          <w:noProof w:val="0"/>
        </w:rPr>
      </w:pPr>
      <w:r w:rsidRPr="00131AE7">
        <w:rPr>
          <w:noProof w:val="0"/>
        </w:rPr>
        <w:t xml:space="preserve">    TObjid getObjid ();</w:t>
      </w:r>
    </w:p>
    <w:p w14:paraId="300FE002" w14:textId="77777777" w:rsidR="00A07428" w:rsidRPr="00131AE7" w:rsidRDefault="00A07428" w:rsidP="00A07428">
      <w:pPr>
        <w:pStyle w:val="PL"/>
        <w:ind w:left="567"/>
        <w:rPr>
          <w:noProof w:val="0"/>
        </w:rPr>
      </w:pPr>
      <w:r w:rsidRPr="00131AE7">
        <w:rPr>
          <w:noProof w:val="0"/>
        </w:rPr>
        <w:t xml:space="preserve">    void   setObjid (in TObjid value);</w:t>
      </w:r>
    </w:p>
    <w:p w14:paraId="6C117AF3" w14:textId="77777777" w:rsidR="00A07428" w:rsidRPr="00131AE7" w:rsidRDefault="00A07428" w:rsidP="00A07428">
      <w:pPr>
        <w:pStyle w:val="PL"/>
        <w:ind w:left="567"/>
        <w:rPr>
          <w:noProof w:val="0"/>
        </w:rPr>
      </w:pPr>
      <w:r w:rsidRPr="00131AE7">
        <w:rPr>
          <w:noProof w:val="0"/>
        </w:rPr>
        <w:t xml:space="preserve">  };</w:t>
      </w:r>
    </w:p>
    <w:p w14:paraId="75A6AE64" w14:textId="77777777" w:rsidR="00A07428" w:rsidRPr="00131AE7" w:rsidRDefault="00A07428" w:rsidP="00A07428">
      <w:pPr>
        <w:pStyle w:val="PL"/>
        <w:pBdr>
          <w:top w:val="single" w:sz="4" w:space="1" w:color="auto"/>
        </w:pBdr>
        <w:ind w:left="567"/>
        <w:rPr>
          <w:noProof w:val="0"/>
        </w:rPr>
      </w:pPr>
    </w:p>
    <w:p w14:paraId="167D24BF" w14:textId="6C8A0FBF" w:rsidR="000414B2" w:rsidRPr="00131AE7" w:rsidRDefault="004A18A6" w:rsidP="000414B2">
      <w:r w:rsidRPr="00131AE7">
        <w:t xml:space="preserve">In </w:t>
      </w:r>
      <w:r w:rsidR="009528DA" w:rsidRPr="00131AE7">
        <w:t>a</w:t>
      </w:r>
      <w:r w:rsidRPr="00131AE7">
        <w:t xml:space="preserve">nnex A </w:t>
      </w:r>
      <w:r w:rsidR="002F6F53" w:rsidRPr="00131AE7">
        <w:t>"</w:t>
      </w:r>
      <w:r w:rsidRPr="00131AE7">
        <w:t>IDL Specification of TCI</w:t>
      </w:r>
      <w:r w:rsidR="002F6F53" w:rsidRPr="00131AE7">
        <w:t>"</w:t>
      </w:r>
      <w:r w:rsidR="005602DA" w:rsidRPr="00131AE7">
        <w:t xml:space="preserve"> [</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within </w:t>
      </w:r>
      <w:r w:rsidRPr="00131AE7">
        <w:rPr>
          <w:rFonts w:ascii="Courier New" w:hAnsi="Courier New" w:cs="Courier New"/>
        </w:rPr>
        <w:t>module tciInterface</w:t>
      </w:r>
      <w:r w:rsidRPr="00131AE7">
        <w:t xml:space="preserve">, </w:t>
      </w:r>
      <w:r w:rsidR="000414B2" w:rsidRPr="00131AE7">
        <w:t xml:space="preserve">below </w:t>
      </w:r>
      <w:r w:rsidR="002F6F53" w:rsidRPr="00131AE7">
        <w:rPr>
          <w:rFonts w:ascii="Courier New" w:hAnsi="Courier New" w:cs="Courier New"/>
        </w:rPr>
        <w:t>"</w:t>
      </w:r>
      <w:r w:rsidR="000414B2" w:rsidRPr="00131AE7">
        <w:rPr>
          <w:rFonts w:ascii="Courier New" w:hAnsi="Courier New" w:cs="Courier New"/>
        </w:rPr>
        <w:t>Coding Decoding Interface - Required</w:t>
      </w:r>
      <w:r w:rsidR="002F6F53" w:rsidRPr="00131AE7">
        <w:t>"</w:t>
      </w:r>
      <w:r w:rsidR="000414B2" w:rsidRPr="00131AE7">
        <w:t xml:space="preserve">, within </w:t>
      </w:r>
      <w:r w:rsidR="000414B2" w:rsidRPr="00131AE7">
        <w:rPr>
          <w:rFonts w:ascii="Courier New" w:hAnsi="Courier New" w:cs="Courier New"/>
        </w:rPr>
        <w:t>interface TCI_CD_Required</w:t>
      </w:r>
      <w:r w:rsidR="000414B2" w:rsidRPr="00131AE7">
        <w:t xml:space="preserve">, add: </w:t>
      </w:r>
      <w:r w:rsidR="002F6F53" w:rsidRPr="00131AE7">
        <w:t>"</w:t>
      </w:r>
      <w:r w:rsidR="000414B2" w:rsidRPr="00131AE7">
        <w:rPr>
          <w:rFonts w:ascii="Courier New" w:hAnsi="Courier New" w:cs="Courier New"/>
        </w:rPr>
        <w:t>Type getObjid ();</w:t>
      </w:r>
      <w:proofErr w:type="gramStart"/>
      <w:r w:rsidR="002F6F53" w:rsidRPr="00131AE7">
        <w:t>"</w:t>
      </w:r>
      <w:r w:rsidR="00E85798" w:rsidRPr="00131AE7">
        <w:t>.</w:t>
      </w:r>
      <w:proofErr w:type="gramEnd"/>
    </w:p>
    <w:p w14:paraId="59F774F3" w14:textId="7CE1A7D5" w:rsidR="00E221F6" w:rsidRPr="00131AE7" w:rsidRDefault="00E221F6" w:rsidP="00E221F6">
      <w:r w:rsidRPr="00131AE7">
        <w:t xml:space="preserve">In clause B.3 </w:t>
      </w:r>
      <w:r w:rsidR="00110F66" w:rsidRPr="00131AE7">
        <w:t>"</w:t>
      </w:r>
      <w:r w:rsidRPr="00131AE7">
        <w:t>TCI</w:t>
      </w:r>
      <w:r w:rsidRPr="00131AE7">
        <w:noBreakHyphen/>
        <w:t>TL XML Schema for Values</w:t>
      </w:r>
      <w:r w:rsidR="002F6F53" w:rsidRPr="00131AE7">
        <w:t>"</w:t>
      </w:r>
      <w:r w:rsidR="005602DA" w:rsidRPr="00131AE7">
        <w:t xml:space="preserve"> [</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the </w:t>
      </w:r>
      <w:r w:rsidRPr="00131AE7">
        <w:rPr>
          <w:rFonts w:ascii="Courier New" w:hAnsi="Courier New" w:cs="Courier New"/>
        </w:rPr>
        <w:t>&lt;xsd:choice&gt;</w:t>
      </w:r>
      <w:r w:rsidRPr="00131AE7">
        <w:t xml:space="preserve"> child element of the complex type definition </w:t>
      </w:r>
      <w:r w:rsidR="002F6F53" w:rsidRPr="00131AE7">
        <w:t>"</w:t>
      </w:r>
      <w:r w:rsidRPr="00131AE7">
        <w:rPr>
          <w:rFonts w:ascii="Courier New" w:hAnsi="Courier New" w:cs="Courier New"/>
        </w:rPr>
        <w:t>Value</w:t>
      </w:r>
      <w:r w:rsidR="002F6F53" w:rsidRPr="00131AE7">
        <w:t>"</w:t>
      </w:r>
      <w:r w:rsidRPr="00131AE7">
        <w:t xml:space="preserve"> shall be extended by the local element </w:t>
      </w:r>
      <w:r w:rsidR="002F6F53" w:rsidRPr="00131AE7">
        <w:t>"</w:t>
      </w:r>
      <w:r w:rsidRPr="00131AE7">
        <w:t>objid</w:t>
      </w:r>
      <w:r w:rsidR="002F6F53" w:rsidRPr="00131AE7">
        <w:t>"</w:t>
      </w:r>
      <w:r w:rsidRPr="00131AE7">
        <w:t xml:space="preserve"> as follows:</w:t>
      </w:r>
    </w:p>
    <w:p w14:paraId="054E65A6" w14:textId="77777777" w:rsidR="00E221F6" w:rsidRPr="00131AE7" w:rsidRDefault="00E221F6" w:rsidP="00E221F6">
      <w:pPr>
        <w:pStyle w:val="PL"/>
        <w:widowControl w:val="0"/>
        <w:rPr>
          <w:noProof w:val="0"/>
          <w:szCs w:val="16"/>
        </w:rPr>
      </w:pPr>
      <w:r w:rsidRPr="00131AE7">
        <w:rPr>
          <w:noProof w:val="0"/>
          <w:szCs w:val="16"/>
        </w:rPr>
        <w:tab/>
      </w:r>
      <w:r w:rsidRPr="00131AE7">
        <w:rPr>
          <w:noProof w:val="0"/>
          <w:szCs w:val="16"/>
        </w:rPr>
        <w:tab/>
      </w:r>
      <w:r w:rsidRPr="00131AE7">
        <w:rPr>
          <w:noProof w:val="0"/>
          <w:szCs w:val="16"/>
        </w:rPr>
        <w:tab/>
        <w:t>&lt;xsd:element name="objid" type="Values:ObjidValue"/&gt;</w:t>
      </w:r>
    </w:p>
    <w:p w14:paraId="1052AE6A" w14:textId="77777777" w:rsidR="000C2F88" w:rsidRPr="00131AE7" w:rsidRDefault="000C2F88" w:rsidP="00E221F6">
      <w:pPr>
        <w:pStyle w:val="PL"/>
        <w:widowControl w:val="0"/>
        <w:rPr>
          <w:noProof w:val="0"/>
          <w:szCs w:val="16"/>
        </w:rPr>
      </w:pPr>
    </w:p>
    <w:p w14:paraId="7090CC09" w14:textId="77777777" w:rsidR="00E221F6" w:rsidRPr="00131AE7" w:rsidRDefault="00E221F6" w:rsidP="00C238A7">
      <w:pPr>
        <w:keepNext/>
      </w:pPr>
      <w:r w:rsidRPr="00131AE7">
        <w:t>In the same clause add the new complex type definition:</w:t>
      </w:r>
    </w:p>
    <w:p w14:paraId="7DF05D7E" w14:textId="77777777" w:rsidR="00E221F6" w:rsidRPr="00131AE7" w:rsidRDefault="00E221F6" w:rsidP="00E221F6">
      <w:pPr>
        <w:pStyle w:val="PL"/>
        <w:widowControl w:val="0"/>
        <w:ind w:left="567"/>
        <w:rPr>
          <w:noProof w:val="0"/>
          <w:szCs w:val="16"/>
        </w:rPr>
      </w:pPr>
      <w:r w:rsidRPr="00131AE7">
        <w:rPr>
          <w:noProof w:val="0"/>
          <w:szCs w:val="16"/>
        </w:rPr>
        <w:tab/>
        <w:t>&lt;xsd:complexType name="ObjidValue"&gt;</w:t>
      </w:r>
    </w:p>
    <w:p w14:paraId="093F9E17" w14:textId="77777777" w:rsidR="00E221F6" w:rsidRPr="00131AE7" w:rsidRDefault="00E221F6" w:rsidP="00E221F6">
      <w:pPr>
        <w:pStyle w:val="PL"/>
        <w:widowControl w:val="0"/>
        <w:ind w:left="567"/>
        <w:rPr>
          <w:noProof w:val="0"/>
          <w:szCs w:val="16"/>
        </w:rPr>
      </w:pPr>
      <w:r w:rsidRPr="00131AE7">
        <w:rPr>
          <w:noProof w:val="0"/>
          <w:szCs w:val="16"/>
        </w:rPr>
        <w:tab/>
      </w:r>
      <w:r w:rsidRPr="00131AE7">
        <w:rPr>
          <w:noProof w:val="0"/>
          <w:szCs w:val="16"/>
        </w:rPr>
        <w:tab/>
        <w:t>&lt;xsd:choice&gt;</w:t>
      </w:r>
    </w:p>
    <w:p w14:paraId="68A0A0CF" w14:textId="77777777" w:rsidR="00E221F6" w:rsidRPr="00131AE7" w:rsidRDefault="00E221F6" w:rsidP="00E221F6">
      <w:pPr>
        <w:pStyle w:val="PL"/>
        <w:widowControl w:val="0"/>
        <w:ind w:left="567"/>
        <w:rPr>
          <w:noProof w:val="0"/>
        </w:rPr>
      </w:pPr>
      <w:r w:rsidRPr="00131AE7">
        <w:rPr>
          <w:noProof w:val="0"/>
        </w:rPr>
        <w:tab/>
      </w:r>
      <w:r w:rsidRPr="00131AE7">
        <w:rPr>
          <w:noProof w:val="0"/>
        </w:rPr>
        <w:tab/>
      </w:r>
      <w:r w:rsidRPr="00131AE7">
        <w:rPr>
          <w:noProof w:val="0"/>
        </w:rPr>
        <w:tab/>
        <w:t>&lt;xsd:element name="value" type="SimpleTypes:TString"/&gt;</w:t>
      </w:r>
    </w:p>
    <w:p w14:paraId="754617D6" w14:textId="77777777" w:rsidR="00E221F6" w:rsidRPr="00131AE7" w:rsidRDefault="00E221F6" w:rsidP="00E221F6">
      <w:pPr>
        <w:pStyle w:val="PL"/>
        <w:widowControl w:val="0"/>
        <w:ind w:left="567"/>
        <w:rPr>
          <w:noProof w:val="0"/>
        </w:rPr>
      </w:pPr>
      <w:r w:rsidRPr="00131AE7">
        <w:rPr>
          <w:noProof w:val="0"/>
        </w:rPr>
        <w:tab/>
      </w:r>
      <w:r w:rsidRPr="00131AE7">
        <w:rPr>
          <w:noProof w:val="0"/>
        </w:rPr>
        <w:tab/>
      </w:r>
      <w:r w:rsidRPr="00131AE7">
        <w:rPr>
          <w:noProof w:val="0"/>
        </w:rPr>
        <w:tab/>
        <w:t>&lt;xsd:element name="null"</w:t>
      </w:r>
      <w:r w:rsidRPr="00131AE7">
        <w:rPr>
          <w:noProof w:val="0"/>
          <w:szCs w:val="16"/>
        </w:rPr>
        <w:t xml:space="preserve"> type="Templates:null</w:t>
      </w:r>
      <w:r w:rsidRPr="00131AE7">
        <w:rPr>
          <w:noProof w:val="0"/>
        </w:rPr>
        <w:t>"/&gt;</w:t>
      </w:r>
    </w:p>
    <w:p w14:paraId="1D0D6980" w14:textId="77777777" w:rsidR="00E221F6" w:rsidRPr="00131AE7" w:rsidRDefault="00E221F6" w:rsidP="00E221F6">
      <w:pPr>
        <w:pStyle w:val="PL"/>
        <w:widowControl w:val="0"/>
        <w:ind w:left="567"/>
        <w:rPr>
          <w:noProof w:val="0"/>
        </w:rPr>
      </w:pPr>
      <w:r w:rsidRPr="00131AE7">
        <w:rPr>
          <w:noProof w:val="0"/>
        </w:rPr>
        <w:tab/>
      </w:r>
      <w:r w:rsidRPr="00131AE7">
        <w:rPr>
          <w:noProof w:val="0"/>
        </w:rPr>
        <w:tab/>
      </w:r>
      <w:r w:rsidRPr="00131AE7">
        <w:rPr>
          <w:noProof w:val="0"/>
        </w:rPr>
        <w:tab/>
        <w:t>&lt;xsd:element name="omit"</w:t>
      </w:r>
      <w:r w:rsidRPr="00131AE7">
        <w:rPr>
          <w:noProof w:val="0"/>
          <w:szCs w:val="16"/>
        </w:rPr>
        <w:t xml:space="preserve"> type="Templates:omit</w:t>
      </w:r>
      <w:r w:rsidRPr="00131AE7">
        <w:rPr>
          <w:noProof w:val="0"/>
        </w:rPr>
        <w:t>"/&gt;</w:t>
      </w:r>
    </w:p>
    <w:p w14:paraId="2695179D" w14:textId="77777777" w:rsidR="00E221F6" w:rsidRPr="00131AE7" w:rsidRDefault="00E221F6" w:rsidP="00E221F6">
      <w:pPr>
        <w:pStyle w:val="PL"/>
        <w:widowControl w:val="0"/>
        <w:ind w:left="567"/>
        <w:rPr>
          <w:noProof w:val="0"/>
          <w:szCs w:val="16"/>
        </w:rPr>
      </w:pPr>
      <w:r w:rsidRPr="00131AE7">
        <w:rPr>
          <w:noProof w:val="0"/>
          <w:szCs w:val="16"/>
        </w:rPr>
        <w:tab/>
      </w:r>
      <w:r w:rsidRPr="00131AE7">
        <w:rPr>
          <w:noProof w:val="0"/>
          <w:szCs w:val="16"/>
        </w:rPr>
        <w:tab/>
        <w:t>&lt;/xsd:choice&gt;</w:t>
      </w:r>
    </w:p>
    <w:p w14:paraId="40B799C8" w14:textId="77777777" w:rsidR="00E221F6" w:rsidRPr="00131AE7" w:rsidRDefault="00E221F6" w:rsidP="00E221F6">
      <w:pPr>
        <w:pStyle w:val="PL"/>
        <w:widowControl w:val="0"/>
        <w:ind w:left="567"/>
        <w:rPr>
          <w:noProof w:val="0"/>
          <w:szCs w:val="16"/>
        </w:rPr>
      </w:pPr>
      <w:r w:rsidRPr="00131AE7">
        <w:rPr>
          <w:noProof w:val="0"/>
          <w:szCs w:val="16"/>
        </w:rPr>
        <w:tab/>
      </w:r>
      <w:r w:rsidRPr="00131AE7">
        <w:rPr>
          <w:noProof w:val="0"/>
          <w:szCs w:val="16"/>
        </w:rPr>
        <w:tab/>
        <w:t>&lt;xsd:attributeGroup ref="Values:ValueAtts"/&gt;</w:t>
      </w:r>
    </w:p>
    <w:p w14:paraId="5E936CE3" w14:textId="77777777" w:rsidR="00E221F6" w:rsidRPr="00131AE7" w:rsidRDefault="00E221F6" w:rsidP="00E221F6">
      <w:pPr>
        <w:pStyle w:val="PL"/>
        <w:widowControl w:val="0"/>
        <w:ind w:left="567"/>
        <w:rPr>
          <w:noProof w:val="0"/>
          <w:szCs w:val="16"/>
        </w:rPr>
      </w:pPr>
      <w:r w:rsidRPr="00131AE7">
        <w:rPr>
          <w:noProof w:val="0"/>
          <w:szCs w:val="16"/>
        </w:rPr>
        <w:tab/>
        <w:t>&lt;/xsd:complexType&gt;</w:t>
      </w:r>
    </w:p>
    <w:p w14:paraId="4EF9DCFE" w14:textId="77777777" w:rsidR="000C2F88" w:rsidRPr="00131AE7" w:rsidRDefault="000C2F88" w:rsidP="00E221F6">
      <w:pPr>
        <w:pStyle w:val="PL"/>
        <w:widowControl w:val="0"/>
        <w:ind w:left="567"/>
        <w:rPr>
          <w:noProof w:val="0"/>
          <w:szCs w:val="16"/>
        </w:rPr>
      </w:pPr>
    </w:p>
    <w:p w14:paraId="21885AB8" w14:textId="77777777" w:rsidR="00174E2B" w:rsidRPr="00131AE7" w:rsidRDefault="00174E2B" w:rsidP="00174E2B">
      <w:r w:rsidRPr="00131AE7">
        <w:t xml:space="preserve">In the same clause, the </w:t>
      </w:r>
      <w:r w:rsidRPr="00131AE7">
        <w:rPr>
          <w:rFonts w:ascii="Courier New" w:hAnsi="Courier New" w:cs="Courier New"/>
        </w:rPr>
        <w:t xml:space="preserve">&lt;xsd:choice </w:t>
      </w:r>
      <w:r w:rsidRPr="00131AE7">
        <w:rPr>
          <w:rFonts w:ascii="Courier New" w:hAnsi="Courier New" w:cs="Courier New"/>
          <w:szCs w:val="16"/>
        </w:rPr>
        <w:t>minOccurs="0" maxOccurs="unbounded"</w:t>
      </w:r>
      <w:r w:rsidRPr="00131AE7">
        <w:rPr>
          <w:rFonts w:ascii="Courier New" w:hAnsi="Courier New" w:cs="Courier New"/>
        </w:rPr>
        <w:t>&gt;</w:t>
      </w:r>
      <w:r w:rsidRPr="00131AE7">
        <w:t xml:space="preserve"> element of the complex type definition </w:t>
      </w:r>
      <w:r w:rsidR="002F6F53" w:rsidRPr="00131AE7">
        <w:t>"</w:t>
      </w:r>
      <w:r w:rsidRPr="00131AE7">
        <w:t>Record</w:t>
      </w:r>
      <w:r w:rsidRPr="00131AE7">
        <w:rPr>
          <w:rFonts w:ascii="Courier New" w:hAnsi="Courier New" w:cs="Courier New"/>
        </w:rPr>
        <w:t>Value</w:t>
      </w:r>
      <w:r w:rsidR="002F6F53" w:rsidRPr="00131AE7">
        <w:t>"</w:t>
      </w:r>
      <w:r w:rsidRPr="00131AE7">
        <w:t xml:space="preserve"> shall be extended by the local element </w:t>
      </w:r>
      <w:r w:rsidR="002F6F53" w:rsidRPr="00131AE7">
        <w:t>"</w:t>
      </w:r>
      <w:r w:rsidRPr="00131AE7">
        <w:t>objid</w:t>
      </w:r>
      <w:r w:rsidR="002F6F53" w:rsidRPr="00131AE7">
        <w:t>"</w:t>
      </w:r>
      <w:r w:rsidRPr="00131AE7">
        <w:t xml:space="preserve"> as follows:</w:t>
      </w:r>
    </w:p>
    <w:p w14:paraId="070D07AF" w14:textId="77777777" w:rsidR="00174E2B" w:rsidRPr="00131AE7" w:rsidRDefault="00174E2B" w:rsidP="00174E2B">
      <w:pPr>
        <w:pStyle w:val="PL"/>
        <w:widowControl w:val="0"/>
        <w:rPr>
          <w:noProof w:val="0"/>
          <w:szCs w:val="16"/>
        </w:rPr>
      </w:pPr>
      <w:r w:rsidRPr="00131AE7">
        <w:rPr>
          <w:noProof w:val="0"/>
          <w:szCs w:val="16"/>
        </w:rPr>
        <w:tab/>
      </w:r>
      <w:r w:rsidRPr="00131AE7">
        <w:rPr>
          <w:noProof w:val="0"/>
          <w:szCs w:val="16"/>
        </w:rPr>
        <w:tab/>
      </w:r>
      <w:r w:rsidRPr="00131AE7">
        <w:rPr>
          <w:noProof w:val="0"/>
          <w:szCs w:val="16"/>
        </w:rPr>
        <w:tab/>
      </w:r>
      <w:r w:rsidRPr="00131AE7">
        <w:rPr>
          <w:noProof w:val="0"/>
          <w:szCs w:val="16"/>
        </w:rPr>
        <w:tab/>
        <w:t>&lt;xsd:element name="objid" type="Values:ObjidValue"/&gt;</w:t>
      </w:r>
    </w:p>
    <w:p w14:paraId="65CA358C" w14:textId="77777777" w:rsidR="000C2F88" w:rsidRPr="00131AE7" w:rsidRDefault="000C2F88" w:rsidP="00174E2B">
      <w:pPr>
        <w:pStyle w:val="PL"/>
        <w:widowControl w:val="0"/>
        <w:rPr>
          <w:noProof w:val="0"/>
          <w:szCs w:val="16"/>
        </w:rPr>
      </w:pPr>
    </w:p>
    <w:p w14:paraId="1FE8DAD8" w14:textId="77777777" w:rsidR="00174E2B" w:rsidRPr="00131AE7" w:rsidRDefault="00174E2B" w:rsidP="00174E2B">
      <w:r w:rsidRPr="00131AE7">
        <w:t xml:space="preserve">In the same clause, the </w:t>
      </w:r>
      <w:r w:rsidRPr="00131AE7">
        <w:rPr>
          <w:rFonts w:ascii="Courier New" w:hAnsi="Courier New" w:cs="Courier New"/>
        </w:rPr>
        <w:t>&lt;xsd:choice&gt;</w:t>
      </w:r>
      <w:r w:rsidRPr="00131AE7">
        <w:t xml:space="preserve"> element of the complex type definition </w:t>
      </w:r>
      <w:r w:rsidR="002F6F53" w:rsidRPr="00131AE7">
        <w:t>"</w:t>
      </w:r>
      <w:r w:rsidRPr="00131AE7">
        <w:t>RecordOf</w:t>
      </w:r>
      <w:r w:rsidRPr="00131AE7">
        <w:rPr>
          <w:rFonts w:ascii="Courier New" w:hAnsi="Courier New" w:cs="Courier New"/>
        </w:rPr>
        <w:t>Value</w:t>
      </w:r>
      <w:r w:rsidR="002F6F53" w:rsidRPr="00131AE7">
        <w:t>"</w:t>
      </w:r>
      <w:r w:rsidRPr="00131AE7">
        <w:t xml:space="preserve"> shall be extended by the local element </w:t>
      </w:r>
      <w:r w:rsidR="002F6F53" w:rsidRPr="00131AE7">
        <w:t>"</w:t>
      </w:r>
      <w:r w:rsidRPr="00131AE7">
        <w:t>objid</w:t>
      </w:r>
      <w:r w:rsidR="002F6F53" w:rsidRPr="00131AE7">
        <w:t>"</w:t>
      </w:r>
      <w:r w:rsidRPr="00131AE7">
        <w:t xml:space="preserve"> as follows:</w:t>
      </w:r>
    </w:p>
    <w:p w14:paraId="43205EC5" w14:textId="77777777" w:rsidR="00174E2B" w:rsidRPr="00131AE7" w:rsidRDefault="00174E2B" w:rsidP="00174E2B">
      <w:pPr>
        <w:pStyle w:val="PL"/>
        <w:widowControl w:val="0"/>
        <w:rPr>
          <w:noProof w:val="0"/>
          <w:szCs w:val="16"/>
        </w:rPr>
      </w:pPr>
      <w:r w:rsidRPr="00131AE7">
        <w:rPr>
          <w:noProof w:val="0"/>
          <w:szCs w:val="16"/>
        </w:rPr>
        <w:tab/>
      </w:r>
      <w:r w:rsidRPr="00131AE7">
        <w:rPr>
          <w:noProof w:val="0"/>
          <w:szCs w:val="16"/>
        </w:rPr>
        <w:tab/>
      </w:r>
      <w:r w:rsidRPr="00131AE7">
        <w:rPr>
          <w:noProof w:val="0"/>
          <w:szCs w:val="16"/>
        </w:rPr>
        <w:tab/>
        <w:t xml:space="preserve">&lt;xsd:element name="objid" type="Values:ObjidValue" minOccurs="0" </w:t>
      </w:r>
    </w:p>
    <w:p w14:paraId="4BE07E49" w14:textId="77777777" w:rsidR="00174E2B" w:rsidRPr="00131AE7" w:rsidRDefault="00174E2B" w:rsidP="00174E2B">
      <w:pPr>
        <w:pStyle w:val="PL"/>
        <w:widowControl w:val="0"/>
        <w:rPr>
          <w:noProof w:val="0"/>
          <w:szCs w:val="16"/>
        </w:rPr>
      </w:pPr>
      <w:r w:rsidRPr="00131AE7">
        <w:rPr>
          <w:noProof w:val="0"/>
          <w:szCs w:val="16"/>
        </w:rPr>
        <w:tab/>
      </w:r>
      <w:r w:rsidRPr="00131AE7">
        <w:rPr>
          <w:noProof w:val="0"/>
          <w:szCs w:val="16"/>
        </w:rPr>
        <w:tab/>
      </w:r>
      <w:r w:rsidRPr="00131AE7">
        <w:rPr>
          <w:noProof w:val="0"/>
          <w:szCs w:val="16"/>
        </w:rPr>
        <w:tab/>
      </w:r>
      <w:r w:rsidRPr="00131AE7">
        <w:rPr>
          <w:noProof w:val="0"/>
          <w:szCs w:val="16"/>
        </w:rPr>
        <w:tab/>
        <w:t>maxOccurs="unbounded"/&gt;</w:t>
      </w:r>
    </w:p>
    <w:p w14:paraId="19753432" w14:textId="77777777" w:rsidR="000C2F88" w:rsidRPr="00131AE7" w:rsidRDefault="000C2F88" w:rsidP="00174E2B">
      <w:pPr>
        <w:pStyle w:val="PL"/>
        <w:widowControl w:val="0"/>
        <w:rPr>
          <w:noProof w:val="0"/>
          <w:szCs w:val="16"/>
        </w:rPr>
      </w:pPr>
    </w:p>
    <w:p w14:paraId="5011C7EB" w14:textId="77777777" w:rsidR="00174E2B" w:rsidRPr="00131AE7" w:rsidRDefault="00174E2B" w:rsidP="00174E2B">
      <w:r w:rsidRPr="00131AE7">
        <w:t xml:space="preserve">In the same clause, the </w:t>
      </w:r>
      <w:r w:rsidRPr="00131AE7">
        <w:rPr>
          <w:rFonts w:ascii="Courier New" w:hAnsi="Courier New" w:cs="Courier New"/>
        </w:rPr>
        <w:t xml:space="preserve">&lt;xsd:choice </w:t>
      </w:r>
      <w:r w:rsidRPr="00131AE7">
        <w:rPr>
          <w:rFonts w:ascii="Courier New" w:hAnsi="Courier New" w:cs="Courier New"/>
          <w:szCs w:val="16"/>
        </w:rPr>
        <w:t>minOccurs="0" maxOccurs="unbounded"</w:t>
      </w:r>
      <w:r w:rsidRPr="00131AE7">
        <w:rPr>
          <w:rFonts w:ascii="Courier New" w:hAnsi="Courier New" w:cs="Courier New"/>
        </w:rPr>
        <w:t>&gt;</w:t>
      </w:r>
      <w:r w:rsidRPr="00131AE7">
        <w:t xml:space="preserve"> element of the complex type definition </w:t>
      </w:r>
      <w:r w:rsidR="002F6F53" w:rsidRPr="00131AE7">
        <w:t>"</w:t>
      </w:r>
      <w:r w:rsidRPr="00131AE7">
        <w:t>Set</w:t>
      </w:r>
      <w:r w:rsidRPr="00131AE7">
        <w:rPr>
          <w:rFonts w:ascii="Courier New" w:hAnsi="Courier New" w:cs="Courier New"/>
        </w:rPr>
        <w:t>Value</w:t>
      </w:r>
      <w:r w:rsidR="002F6F53" w:rsidRPr="00131AE7">
        <w:t>"</w:t>
      </w:r>
      <w:r w:rsidRPr="00131AE7">
        <w:t xml:space="preserve"> shall be extended by the local element </w:t>
      </w:r>
      <w:r w:rsidR="002F6F53" w:rsidRPr="00131AE7">
        <w:t>"</w:t>
      </w:r>
      <w:r w:rsidRPr="00131AE7">
        <w:t>objid</w:t>
      </w:r>
      <w:r w:rsidR="002F6F53" w:rsidRPr="00131AE7">
        <w:t>"</w:t>
      </w:r>
      <w:r w:rsidRPr="00131AE7">
        <w:t xml:space="preserve"> as follows:</w:t>
      </w:r>
    </w:p>
    <w:p w14:paraId="552F5384" w14:textId="77777777" w:rsidR="00174E2B" w:rsidRPr="00131AE7" w:rsidRDefault="00174E2B" w:rsidP="00174E2B">
      <w:pPr>
        <w:pStyle w:val="PL"/>
        <w:widowControl w:val="0"/>
        <w:rPr>
          <w:noProof w:val="0"/>
          <w:szCs w:val="16"/>
        </w:rPr>
      </w:pPr>
      <w:r w:rsidRPr="00131AE7">
        <w:rPr>
          <w:noProof w:val="0"/>
          <w:szCs w:val="16"/>
        </w:rPr>
        <w:tab/>
      </w:r>
      <w:r w:rsidRPr="00131AE7">
        <w:rPr>
          <w:noProof w:val="0"/>
          <w:szCs w:val="16"/>
        </w:rPr>
        <w:tab/>
      </w:r>
      <w:r w:rsidRPr="00131AE7">
        <w:rPr>
          <w:noProof w:val="0"/>
          <w:szCs w:val="16"/>
        </w:rPr>
        <w:tab/>
      </w:r>
      <w:r w:rsidRPr="00131AE7">
        <w:rPr>
          <w:noProof w:val="0"/>
          <w:szCs w:val="16"/>
        </w:rPr>
        <w:tab/>
        <w:t>&lt;xsd:element name="objid" type="Values:ObjidValue"/&gt;</w:t>
      </w:r>
    </w:p>
    <w:p w14:paraId="40603110" w14:textId="77777777" w:rsidR="000C2F88" w:rsidRPr="00131AE7" w:rsidRDefault="000C2F88" w:rsidP="00174E2B">
      <w:pPr>
        <w:pStyle w:val="PL"/>
        <w:widowControl w:val="0"/>
        <w:rPr>
          <w:noProof w:val="0"/>
          <w:szCs w:val="16"/>
        </w:rPr>
      </w:pPr>
    </w:p>
    <w:p w14:paraId="1179D5F5" w14:textId="77777777" w:rsidR="00174E2B" w:rsidRPr="00131AE7" w:rsidRDefault="00174E2B" w:rsidP="00174E2B">
      <w:r w:rsidRPr="00131AE7">
        <w:t xml:space="preserve">In the same clause, the </w:t>
      </w:r>
      <w:r w:rsidRPr="00131AE7">
        <w:rPr>
          <w:rFonts w:ascii="Courier New" w:hAnsi="Courier New" w:cs="Courier New"/>
        </w:rPr>
        <w:t>&lt;xsd:choice&gt;</w:t>
      </w:r>
      <w:r w:rsidRPr="00131AE7">
        <w:t xml:space="preserve"> element of the complex type definition </w:t>
      </w:r>
      <w:r w:rsidR="002F6F53" w:rsidRPr="00131AE7">
        <w:t>"</w:t>
      </w:r>
      <w:r w:rsidRPr="00131AE7">
        <w:t>SetOf</w:t>
      </w:r>
      <w:r w:rsidRPr="00131AE7">
        <w:rPr>
          <w:rFonts w:ascii="Courier New" w:hAnsi="Courier New" w:cs="Courier New"/>
        </w:rPr>
        <w:t>Value</w:t>
      </w:r>
      <w:r w:rsidR="002F6F53" w:rsidRPr="00131AE7">
        <w:t>"</w:t>
      </w:r>
      <w:r w:rsidRPr="00131AE7">
        <w:t xml:space="preserve"> shall be extended by the local element </w:t>
      </w:r>
      <w:r w:rsidR="002F6F53" w:rsidRPr="00131AE7">
        <w:t>"</w:t>
      </w:r>
      <w:r w:rsidRPr="00131AE7">
        <w:t>objid</w:t>
      </w:r>
      <w:r w:rsidR="002F6F53" w:rsidRPr="00131AE7">
        <w:t>"</w:t>
      </w:r>
      <w:r w:rsidRPr="00131AE7">
        <w:t xml:space="preserve"> as follows:</w:t>
      </w:r>
    </w:p>
    <w:p w14:paraId="0A11E123" w14:textId="77777777" w:rsidR="00174E2B" w:rsidRPr="00131AE7" w:rsidRDefault="00174E2B" w:rsidP="00174E2B">
      <w:pPr>
        <w:pStyle w:val="PL"/>
        <w:widowControl w:val="0"/>
        <w:rPr>
          <w:noProof w:val="0"/>
          <w:szCs w:val="16"/>
        </w:rPr>
      </w:pPr>
      <w:r w:rsidRPr="00131AE7">
        <w:rPr>
          <w:noProof w:val="0"/>
          <w:szCs w:val="16"/>
        </w:rPr>
        <w:tab/>
      </w:r>
      <w:r w:rsidRPr="00131AE7">
        <w:rPr>
          <w:noProof w:val="0"/>
          <w:szCs w:val="16"/>
        </w:rPr>
        <w:tab/>
      </w:r>
      <w:r w:rsidRPr="00131AE7">
        <w:rPr>
          <w:noProof w:val="0"/>
          <w:szCs w:val="16"/>
        </w:rPr>
        <w:tab/>
      </w:r>
      <w:r w:rsidRPr="00131AE7">
        <w:rPr>
          <w:noProof w:val="0"/>
          <w:szCs w:val="16"/>
        </w:rPr>
        <w:tab/>
        <w:t xml:space="preserve">&lt;xsd:element name="objid" type="Values:ObjidValue" minOccurs="0" </w:t>
      </w:r>
    </w:p>
    <w:p w14:paraId="6AF6B9FA" w14:textId="77777777" w:rsidR="00174E2B" w:rsidRPr="00131AE7" w:rsidRDefault="00174E2B" w:rsidP="00174E2B">
      <w:pPr>
        <w:pStyle w:val="PL"/>
        <w:widowControl w:val="0"/>
        <w:rPr>
          <w:noProof w:val="0"/>
          <w:szCs w:val="16"/>
        </w:rPr>
      </w:pPr>
      <w:r w:rsidRPr="00131AE7">
        <w:rPr>
          <w:noProof w:val="0"/>
          <w:szCs w:val="16"/>
        </w:rPr>
        <w:tab/>
      </w:r>
      <w:r w:rsidRPr="00131AE7">
        <w:rPr>
          <w:noProof w:val="0"/>
          <w:szCs w:val="16"/>
        </w:rPr>
        <w:tab/>
      </w:r>
      <w:r w:rsidRPr="00131AE7">
        <w:rPr>
          <w:noProof w:val="0"/>
          <w:szCs w:val="16"/>
        </w:rPr>
        <w:tab/>
      </w:r>
      <w:r w:rsidRPr="00131AE7">
        <w:rPr>
          <w:noProof w:val="0"/>
          <w:szCs w:val="16"/>
        </w:rPr>
        <w:tab/>
      </w:r>
      <w:r w:rsidRPr="00131AE7">
        <w:rPr>
          <w:noProof w:val="0"/>
          <w:szCs w:val="16"/>
        </w:rPr>
        <w:tab/>
        <w:t>maxOccurs="unbounded"/&gt;</w:t>
      </w:r>
    </w:p>
    <w:p w14:paraId="454716EB" w14:textId="77777777" w:rsidR="000C2F88" w:rsidRPr="00131AE7" w:rsidRDefault="000C2F88" w:rsidP="00174E2B">
      <w:pPr>
        <w:pStyle w:val="PL"/>
        <w:widowControl w:val="0"/>
        <w:rPr>
          <w:noProof w:val="0"/>
          <w:szCs w:val="16"/>
        </w:rPr>
      </w:pPr>
    </w:p>
    <w:p w14:paraId="2305D7C1" w14:textId="77777777" w:rsidR="00174E2B" w:rsidRPr="00131AE7" w:rsidRDefault="00174E2B" w:rsidP="00174E2B">
      <w:r w:rsidRPr="00131AE7">
        <w:t xml:space="preserve">In the same clause, the </w:t>
      </w:r>
      <w:r w:rsidRPr="00131AE7">
        <w:rPr>
          <w:rFonts w:ascii="Courier New" w:hAnsi="Courier New" w:cs="Courier New"/>
        </w:rPr>
        <w:t>&lt;xsd:choice&gt;</w:t>
      </w:r>
      <w:r w:rsidRPr="00131AE7">
        <w:t xml:space="preserve"> element of the complex type definition </w:t>
      </w:r>
      <w:r w:rsidR="002F6F53" w:rsidRPr="00131AE7">
        <w:t>"</w:t>
      </w:r>
      <w:r w:rsidRPr="00131AE7">
        <w:t>Union</w:t>
      </w:r>
      <w:r w:rsidRPr="00131AE7">
        <w:rPr>
          <w:rFonts w:ascii="Courier New" w:hAnsi="Courier New" w:cs="Courier New"/>
        </w:rPr>
        <w:t>Value</w:t>
      </w:r>
      <w:r w:rsidR="002F6F53" w:rsidRPr="00131AE7">
        <w:t>"</w:t>
      </w:r>
      <w:r w:rsidRPr="00131AE7">
        <w:t xml:space="preserve"> shall be extended by the local element </w:t>
      </w:r>
      <w:r w:rsidR="002F6F53" w:rsidRPr="00131AE7">
        <w:t>"</w:t>
      </w:r>
      <w:r w:rsidRPr="00131AE7">
        <w:t>objid</w:t>
      </w:r>
      <w:r w:rsidR="002F6F53" w:rsidRPr="00131AE7">
        <w:t>"</w:t>
      </w:r>
      <w:r w:rsidRPr="00131AE7">
        <w:t xml:space="preserve"> as follows:</w:t>
      </w:r>
    </w:p>
    <w:p w14:paraId="3232CC80" w14:textId="77777777" w:rsidR="00174E2B" w:rsidRPr="00131AE7" w:rsidRDefault="00174E2B" w:rsidP="00174E2B">
      <w:pPr>
        <w:pStyle w:val="PL"/>
        <w:widowControl w:val="0"/>
        <w:rPr>
          <w:noProof w:val="0"/>
          <w:szCs w:val="16"/>
        </w:rPr>
      </w:pPr>
      <w:r w:rsidRPr="00131AE7">
        <w:rPr>
          <w:noProof w:val="0"/>
          <w:szCs w:val="16"/>
        </w:rPr>
        <w:tab/>
      </w:r>
      <w:r w:rsidRPr="00131AE7">
        <w:rPr>
          <w:noProof w:val="0"/>
          <w:szCs w:val="16"/>
        </w:rPr>
        <w:tab/>
      </w:r>
      <w:r w:rsidRPr="00131AE7">
        <w:rPr>
          <w:noProof w:val="0"/>
          <w:szCs w:val="16"/>
        </w:rPr>
        <w:tab/>
      </w:r>
      <w:r w:rsidRPr="00131AE7">
        <w:rPr>
          <w:noProof w:val="0"/>
          <w:szCs w:val="16"/>
        </w:rPr>
        <w:tab/>
        <w:t>&lt;xsd:element name="objid" type="Values:ObjidValue"/&gt;</w:t>
      </w:r>
    </w:p>
    <w:p w14:paraId="6CA91DCA" w14:textId="77777777" w:rsidR="000C2F88" w:rsidRPr="00131AE7" w:rsidRDefault="000C2F88" w:rsidP="00174E2B">
      <w:pPr>
        <w:pStyle w:val="PL"/>
        <w:widowControl w:val="0"/>
        <w:rPr>
          <w:noProof w:val="0"/>
          <w:szCs w:val="16"/>
        </w:rPr>
      </w:pPr>
    </w:p>
    <w:p w14:paraId="50D0644D" w14:textId="77777777" w:rsidR="00174E2B" w:rsidRPr="00131AE7" w:rsidRDefault="00174E2B" w:rsidP="00174E2B">
      <w:r w:rsidRPr="00131AE7">
        <w:t xml:space="preserve">In the same clause, the </w:t>
      </w:r>
      <w:r w:rsidRPr="00131AE7">
        <w:rPr>
          <w:rFonts w:ascii="Courier New" w:hAnsi="Courier New" w:cs="Courier New"/>
        </w:rPr>
        <w:t xml:space="preserve">&lt;xsd:choice </w:t>
      </w:r>
      <w:r w:rsidRPr="00131AE7">
        <w:rPr>
          <w:rFonts w:ascii="Courier New" w:hAnsi="Courier New" w:cs="Courier New"/>
          <w:szCs w:val="16"/>
        </w:rPr>
        <w:t>minOccurs="0" maxOccurs="unbounded"</w:t>
      </w:r>
      <w:r w:rsidRPr="00131AE7">
        <w:rPr>
          <w:rFonts w:ascii="Courier New" w:hAnsi="Courier New" w:cs="Courier New"/>
        </w:rPr>
        <w:t>&gt;</w:t>
      </w:r>
      <w:r w:rsidRPr="00131AE7">
        <w:t xml:space="preserve"> element of the complex type definition </w:t>
      </w:r>
      <w:r w:rsidR="002F6F53" w:rsidRPr="00131AE7">
        <w:t>"</w:t>
      </w:r>
      <w:r w:rsidRPr="00131AE7">
        <w:t>Anytype</w:t>
      </w:r>
      <w:r w:rsidRPr="00131AE7">
        <w:rPr>
          <w:rFonts w:ascii="Courier New" w:hAnsi="Courier New" w:cs="Courier New"/>
        </w:rPr>
        <w:t>Value</w:t>
      </w:r>
      <w:r w:rsidR="002F6F53" w:rsidRPr="00131AE7">
        <w:t>"</w:t>
      </w:r>
      <w:r w:rsidRPr="00131AE7">
        <w:t xml:space="preserve"> shall be extended by the local element </w:t>
      </w:r>
      <w:r w:rsidR="002F6F53" w:rsidRPr="00131AE7">
        <w:t>"</w:t>
      </w:r>
      <w:r w:rsidRPr="00131AE7">
        <w:t>objid</w:t>
      </w:r>
      <w:r w:rsidR="002F6F53" w:rsidRPr="00131AE7">
        <w:t>"</w:t>
      </w:r>
      <w:r w:rsidRPr="00131AE7">
        <w:t xml:space="preserve"> as follows:</w:t>
      </w:r>
    </w:p>
    <w:p w14:paraId="65A4B902" w14:textId="77777777" w:rsidR="00174E2B" w:rsidRPr="00131AE7" w:rsidRDefault="00174E2B" w:rsidP="00174E2B">
      <w:pPr>
        <w:pStyle w:val="PL"/>
        <w:widowControl w:val="0"/>
        <w:rPr>
          <w:noProof w:val="0"/>
          <w:szCs w:val="16"/>
        </w:rPr>
      </w:pPr>
      <w:r w:rsidRPr="00131AE7">
        <w:rPr>
          <w:noProof w:val="0"/>
          <w:szCs w:val="16"/>
        </w:rPr>
        <w:tab/>
      </w:r>
      <w:r w:rsidRPr="00131AE7">
        <w:rPr>
          <w:noProof w:val="0"/>
          <w:szCs w:val="16"/>
        </w:rPr>
        <w:tab/>
      </w:r>
      <w:r w:rsidRPr="00131AE7">
        <w:rPr>
          <w:noProof w:val="0"/>
          <w:szCs w:val="16"/>
        </w:rPr>
        <w:tab/>
        <w:t>&lt;xsd:element name="objid" type="Values:ObjidValue"/&gt;</w:t>
      </w:r>
    </w:p>
    <w:p w14:paraId="2EE8C9B7" w14:textId="77777777" w:rsidR="000C2F88" w:rsidRPr="00131AE7" w:rsidRDefault="000C2F88" w:rsidP="00174E2B">
      <w:pPr>
        <w:pStyle w:val="PL"/>
        <w:widowControl w:val="0"/>
        <w:rPr>
          <w:noProof w:val="0"/>
          <w:szCs w:val="16"/>
        </w:rPr>
      </w:pPr>
    </w:p>
    <w:p w14:paraId="58740D70" w14:textId="77777777" w:rsidR="00174E2B" w:rsidRPr="00131AE7" w:rsidRDefault="00174E2B" w:rsidP="00174E2B">
      <w:r w:rsidRPr="00131AE7">
        <w:t xml:space="preserve">In the same clause, the </w:t>
      </w:r>
      <w:r w:rsidRPr="00131AE7">
        <w:rPr>
          <w:rFonts w:ascii="Courier New" w:hAnsi="Courier New" w:cs="Courier New"/>
        </w:rPr>
        <w:t xml:space="preserve">&lt;xsd:choice </w:t>
      </w:r>
      <w:r w:rsidRPr="00131AE7">
        <w:rPr>
          <w:rFonts w:ascii="Courier New" w:hAnsi="Courier New" w:cs="Courier New"/>
          <w:szCs w:val="16"/>
        </w:rPr>
        <w:t>minOccurs="0" maxOccurs="unbounded"</w:t>
      </w:r>
      <w:r w:rsidRPr="00131AE7">
        <w:rPr>
          <w:rFonts w:ascii="Courier New" w:hAnsi="Courier New" w:cs="Courier New"/>
        </w:rPr>
        <w:t>&gt;</w:t>
      </w:r>
      <w:r w:rsidRPr="00131AE7">
        <w:t xml:space="preserve"> element of the complex type definition </w:t>
      </w:r>
      <w:r w:rsidR="002F6F53" w:rsidRPr="00131AE7">
        <w:t>"</w:t>
      </w:r>
      <w:r w:rsidRPr="00131AE7">
        <w:t>Address</w:t>
      </w:r>
      <w:r w:rsidRPr="00131AE7">
        <w:rPr>
          <w:rFonts w:ascii="Courier New" w:hAnsi="Courier New" w:cs="Courier New"/>
        </w:rPr>
        <w:t>Value</w:t>
      </w:r>
      <w:r w:rsidR="002F6F53" w:rsidRPr="00131AE7">
        <w:t>"</w:t>
      </w:r>
      <w:r w:rsidRPr="00131AE7">
        <w:t xml:space="preserve"> shall be extended by the local element </w:t>
      </w:r>
      <w:r w:rsidR="002F6F53" w:rsidRPr="00131AE7">
        <w:t>"</w:t>
      </w:r>
      <w:r w:rsidRPr="00131AE7">
        <w:t>objid</w:t>
      </w:r>
      <w:r w:rsidR="002F6F53" w:rsidRPr="00131AE7">
        <w:t>"</w:t>
      </w:r>
      <w:r w:rsidRPr="00131AE7">
        <w:t xml:space="preserve"> as follows:</w:t>
      </w:r>
    </w:p>
    <w:p w14:paraId="773455FB" w14:textId="77777777" w:rsidR="00174E2B" w:rsidRPr="00131AE7" w:rsidRDefault="00174E2B" w:rsidP="00174E2B">
      <w:pPr>
        <w:pStyle w:val="PL"/>
        <w:widowControl w:val="0"/>
        <w:rPr>
          <w:noProof w:val="0"/>
          <w:szCs w:val="16"/>
        </w:rPr>
      </w:pPr>
      <w:r w:rsidRPr="00131AE7">
        <w:rPr>
          <w:noProof w:val="0"/>
          <w:szCs w:val="16"/>
        </w:rPr>
        <w:tab/>
      </w:r>
      <w:r w:rsidRPr="00131AE7">
        <w:rPr>
          <w:noProof w:val="0"/>
          <w:szCs w:val="16"/>
        </w:rPr>
        <w:tab/>
      </w:r>
      <w:r w:rsidRPr="00131AE7">
        <w:rPr>
          <w:noProof w:val="0"/>
          <w:szCs w:val="16"/>
        </w:rPr>
        <w:tab/>
        <w:t>&lt;xsd:element name="objid" type="Values:ObjidValue"/&gt;</w:t>
      </w:r>
    </w:p>
    <w:p w14:paraId="338F4AB9" w14:textId="77777777" w:rsidR="000C2F88" w:rsidRPr="00131AE7" w:rsidRDefault="000C2F88" w:rsidP="00174E2B">
      <w:pPr>
        <w:pStyle w:val="PL"/>
        <w:widowControl w:val="0"/>
        <w:rPr>
          <w:noProof w:val="0"/>
          <w:szCs w:val="16"/>
        </w:rPr>
      </w:pPr>
    </w:p>
    <w:p w14:paraId="21E178F7" w14:textId="2F4A9137" w:rsidR="00174E2B" w:rsidRPr="00131AE7" w:rsidRDefault="00174E2B" w:rsidP="00174E2B">
      <w:r w:rsidRPr="00131AE7">
        <w:t xml:space="preserve">In clause B.4 </w:t>
      </w:r>
      <w:r w:rsidR="00110F66" w:rsidRPr="00131AE7">
        <w:t>"</w:t>
      </w:r>
      <w:r w:rsidRPr="00131AE7">
        <w:t>TCI</w:t>
      </w:r>
      <w:r w:rsidRPr="00131AE7">
        <w:noBreakHyphen/>
        <w:t>TL XML Schema for Templates</w:t>
      </w:r>
      <w:r w:rsidR="002F6F53" w:rsidRPr="00131AE7">
        <w:t>"</w:t>
      </w:r>
      <w:r w:rsidR="005602DA" w:rsidRPr="00131AE7">
        <w:t xml:space="preserve"> [</w:t>
      </w:r>
      <w:r w:rsidR="005602DA" w:rsidRPr="00131AE7">
        <w:fldChar w:fldCharType="begin"/>
      </w:r>
      <w:r w:rsidR="005602DA" w:rsidRPr="00131AE7">
        <w:instrText xml:space="preserve">REF REF_ES201873_6 \h </w:instrText>
      </w:r>
      <w:r w:rsidR="005602DA" w:rsidRPr="00131AE7">
        <w:fldChar w:fldCharType="separate"/>
      </w:r>
      <w:r w:rsidR="005602DA" w:rsidRPr="00131AE7">
        <w:t>12</w:t>
      </w:r>
      <w:r w:rsidR="005602DA" w:rsidRPr="00131AE7">
        <w:fldChar w:fldCharType="end"/>
      </w:r>
      <w:r w:rsidR="005602DA" w:rsidRPr="00131AE7">
        <w:t>]</w:t>
      </w:r>
      <w:r w:rsidRPr="00131AE7">
        <w:t xml:space="preserve">, the </w:t>
      </w:r>
      <w:r w:rsidRPr="00131AE7">
        <w:rPr>
          <w:rFonts w:ascii="Courier New" w:hAnsi="Courier New" w:cs="Courier New"/>
        </w:rPr>
        <w:t>&lt;xsd</w:t>
      </w:r>
      <w:proofErr w:type="gramStart"/>
      <w:r w:rsidRPr="00131AE7">
        <w:rPr>
          <w:rFonts w:ascii="Courier New" w:hAnsi="Courier New" w:cs="Courier New"/>
        </w:rPr>
        <w:t>:choice</w:t>
      </w:r>
      <w:proofErr w:type="gramEnd"/>
      <w:r w:rsidRPr="00131AE7">
        <w:rPr>
          <w:rFonts w:ascii="Courier New" w:hAnsi="Courier New" w:cs="Courier New"/>
        </w:rPr>
        <w:t>&gt;</w:t>
      </w:r>
      <w:r w:rsidRPr="00131AE7">
        <w:t xml:space="preserve"> child element of the complex type definition </w:t>
      </w:r>
      <w:r w:rsidR="002F6F53" w:rsidRPr="00131AE7">
        <w:t>"</w:t>
      </w:r>
      <w:r w:rsidR="008E4FBB" w:rsidRPr="00131AE7">
        <w:rPr>
          <w:rFonts w:ascii="Courier New" w:hAnsi="Courier New" w:cs="Courier New"/>
          <w:szCs w:val="16"/>
        </w:rPr>
        <w:t>TciValueTemplate</w:t>
      </w:r>
      <w:r w:rsidR="002F6F53" w:rsidRPr="00131AE7">
        <w:t>"</w:t>
      </w:r>
      <w:r w:rsidRPr="00131AE7">
        <w:t xml:space="preserve"> shall be extended by the local element </w:t>
      </w:r>
      <w:r w:rsidR="002F6F53" w:rsidRPr="00131AE7">
        <w:t>"</w:t>
      </w:r>
      <w:r w:rsidRPr="00131AE7">
        <w:t>objid</w:t>
      </w:r>
      <w:r w:rsidR="002F6F53" w:rsidRPr="00131AE7">
        <w:t>"</w:t>
      </w:r>
      <w:r w:rsidRPr="00131AE7">
        <w:t xml:space="preserve"> as follows:</w:t>
      </w:r>
    </w:p>
    <w:p w14:paraId="61EA4E3B" w14:textId="77777777" w:rsidR="008E4FBB" w:rsidRPr="00131AE7" w:rsidRDefault="008E4FBB" w:rsidP="008E4FBB">
      <w:pPr>
        <w:pStyle w:val="PL"/>
        <w:widowControl w:val="0"/>
        <w:rPr>
          <w:noProof w:val="0"/>
          <w:szCs w:val="16"/>
        </w:rPr>
      </w:pPr>
      <w:r w:rsidRPr="00131AE7">
        <w:rPr>
          <w:noProof w:val="0"/>
          <w:szCs w:val="16"/>
        </w:rPr>
        <w:t xml:space="preserve">        </w:t>
      </w:r>
      <w:r w:rsidRPr="00131AE7">
        <w:rPr>
          <w:noProof w:val="0"/>
          <w:szCs w:val="16"/>
        </w:rPr>
        <w:tab/>
      </w:r>
      <w:r w:rsidRPr="00131AE7">
        <w:rPr>
          <w:noProof w:val="0"/>
          <w:szCs w:val="16"/>
        </w:rPr>
        <w:tab/>
        <w:t>&lt;xsd:element name="objid" type="Templates:ObjidTemplate"/&gt;</w:t>
      </w:r>
    </w:p>
    <w:p w14:paraId="1B325B80" w14:textId="77777777" w:rsidR="000C2F88" w:rsidRPr="00131AE7" w:rsidRDefault="000C2F88" w:rsidP="008E4FBB">
      <w:pPr>
        <w:pStyle w:val="PL"/>
        <w:widowControl w:val="0"/>
        <w:rPr>
          <w:noProof w:val="0"/>
          <w:szCs w:val="16"/>
        </w:rPr>
      </w:pPr>
    </w:p>
    <w:p w14:paraId="74C8179B" w14:textId="77777777" w:rsidR="00174E2B" w:rsidRPr="00131AE7" w:rsidRDefault="00174E2B" w:rsidP="006E6D62">
      <w:pPr>
        <w:keepNext/>
        <w:keepLines/>
      </w:pPr>
      <w:r w:rsidRPr="00131AE7">
        <w:lastRenderedPageBreak/>
        <w:t>In the same clause add the new complex type definition:</w:t>
      </w:r>
    </w:p>
    <w:p w14:paraId="3B3E7DE9" w14:textId="77777777" w:rsidR="008E4FBB" w:rsidRPr="00131AE7" w:rsidRDefault="008E4FBB" w:rsidP="008E4FBB">
      <w:pPr>
        <w:pStyle w:val="PL"/>
        <w:keepNext/>
        <w:keepLines/>
        <w:widowControl w:val="0"/>
        <w:ind w:left="567"/>
        <w:rPr>
          <w:noProof w:val="0"/>
          <w:szCs w:val="16"/>
        </w:rPr>
      </w:pPr>
      <w:r w:rsidRPr="00131AE7">
        <w:rPr>
          <w:noProof w:val="0"/>
          <w:szCs w:val="16"/>
        </w:rPr>
        <w:tab/>
        <w:t>&lt;xsd:complexType name="ObjidTemplate"&gt;</w:t>
      </w:r>
    </w:p>
    <w:p w14:paraId="67711CFF" w14:textId="77777777" w:rsidR="008E4FBB" w:rsidRPr="00131AE7" w:rsidRDefault="008E4FBB" w:rsidP="008E4FBB">
      <w:pPr>
        <w:pStyle w:val="PL"/>
        <w:keepNext/>
        <w:keepLines/>
        <w:widowControl w:val="0"/>
        <w:ind w:left="567"/>
        <w:rPr>
          <w:noProof w:val="0"/>
          <w:szCs w:val="16"/>
        </w:rPr>
      </w:pPr>
      <w:r w:rsidRPr="00131AE7">
        <w:rPr>
          <w:noProof w:val="0"/>
          <w:szCs w:val="16"/>
        </w:rPr>
        <w:tab/>
      </w:r>
      <w:r w:rsidRPr="00131AE7">
        <w:rPr>
          <w:noProof w:val="0"/>
          <w:szCs w:val="16"/>
        </w:rPr>
        <w:tab/>
        <w:t>&lt;xsd:choice&gt;</w:t>
      </w:r>
    </w:p>
    <w:p w14:paraId="79725C2B" w14:textId="77777777" w:rsidR="008E4FBB" w:rsidRPr="00131AE7" w:rsidRDefault="008E4FBB" w:rsidP="008E4FBB">
      <w:pPr>
        <w:pStyle w:val="PL"/>
        <w:keepNext/>
        <w:keepLines/>
        <w:widowControl w:val="0"/>
        <w:ind w:left="567"/>
        <w:rPr>
          <w:noProof w:val="0"/>
          <w:szCs w:val="16"/>
        </w:rPr>
      </w:pPr>
      <w:r w:rsidRPr="00131AE7">
        <w:rPr>
          <w:noProof w:val="0"/>
          <w:szCs w:val="16"/>
        </w:rPr>
        <w:tab/>
      </w:r>
      <w:r w:rsidRPr="00131AE7">
        <w:rPr>
          <w:noProof w:val="0"/>
          <w:szCs w:val="16"/>
        </w:rPr>
        <w:tab/>
      </w:r>
      <w:r w:rsidRPr="00131AE7">
        <w:rPr>
          <w:noProof w:val="0"/>
          <w:szCs w:val="16"/>
        </w:rPr>
        <w:tab/>
        <w:t>&lt;xsd:element name="value" type="SimpleTypes:TString"/&gt;</w:t>
      </w:r>
    </w:p>
    <w:p w14:paraId="3346CF4A" w14:textId="77777777" w:rsidR="008E4FBB" w:rsidRPr="00131AE7" w:rsidRDefault="008E4FBB" w:rsidP="008E4FBB">
      <w:pPr>
        <w:pStyle w:val="PL"/>
        <w:keepNext/>
        <w:keepLines/>
        <w:widowControl w:val="0"/>
        <w:ind w:left="567"/>
        <w:rPr>
          <w:noProof w:val="0"/>
          <w:szCs w:val="16"/>
        </w:rPr>
      </w:pPr>
      <w:r w:rsidRPr="00131AE7">
        <w:rPr>
          <w:noProof w:val="0"/>
          <w:szCs w:val="16"/>
        </w:rPr>
        <w:tab/>
      </w:r>
      <w:r w:rsidRPr="00131AE7">
        <w:rPr>
          <w:noProof w:val="0"/>
          <w:szCs w:val="16"/>
        </w:rPr>
        <w:tab/>
      </w:r>
      <w:r w:rsidRPr="00131AE7">
        <w:rPr>
          <w:noProof w:val="0"/>
          <w:szCs w:val="16"/>
        </w:rPr>
        <w:tab/>
        <w:t>&lt;xsd:element name="templateDef" type="SimpleTypes:TString"/&gt;</w:t>
      </w:r>
    </w:p>
    <w:p w14:paraId="3E8B127D" w14:textId="77777777" w:rsidR="008E4FBB" w:rsidRPr="00131AE7" w:rsidRDefault="008E4FBB" w:rsidP="008E4FBB">
      <w:pPr>
        <w:pStyle w:val="PL"/>
        <w:keepNext/>
        <w:keepLines/>
        <w:widowControl w:val="0"/>
        <w:ind w:left="567"/>
        <w:rPr>
          <w:noProof w:val="0"/>
          <w:szCs w:val="16"/>
        </w:rPr>
      </w:pPr>
      <w:r w:rsidRPr="00131AE7">
        <w:rPr>
          <w:noProof w:val="0"/>
          <w:szCs w:val="16"/>
        </w:rPr>
        <w:tab/>
      </w:r>
      <w:r w:rsidRPr="00131AE7">
        <w:rPr>
          <w:noProof w:val="0"/>
          <w:szCs w:val="16"/>
        </w:rPr>
        <w:tab/>
      </w:r>
      <w:r w:rsidRPr="00131AE7">
        <w:rPr>
          <w:noProof w:val="0"/>
          <w:szCs w:val="16"/>
        </w:rPr>
        <w:tab/>
        <w:t>&lt;xsd:element name="omit" type="Templates:omit"/&gt;</w:t>
      </w:r>
    </w:p>
    <w:p w14:paraId="78511F9F" w14:textId="77777777" w:rsidR="008E4FBB" w:rsidRPr="00131AE7" w:rsidRDefault="008E4FBB" w:rsidP="008E4FBB">
      <w:pPr>
        <w:pStyle w:val="PL"/>
        <w:keepNext/>
        <w:keepLines/>
        <w:widowControl w:val="0"/>
        <w:ind w:left="567"/>
        <w:rPr>
          <w:noProof w:val="0"/>
          <w:szCs w:val="16"/>
        </w:rPr>
      </w:pPr>
      <w:r w:rsidRPr="00131AE7">
        <w:rPr>
          <w:noProof w:val="0"/>
          <w:szCs w:val="16"/>
        </w:rPr>
        <w:tab/>
      </w:r>
      <w:r w:rsidRPr="00131AE7">
        <w:rPr>
          <w:noProof w:val="0"/>
          <w:szCs w:val="16"/>
        </w:rPr>
        <w:tab/>
      </w:r>
      <w:r w:rsidRPr="00131AE7">
        <w:rPr>
          <w:noProof w:val="0"/>
          <w:szCs w:val="16"/>
        </w:rPr>
        <w:tab/>
        <w:t>&lt;xsd:element name="any" type="Templates:any"/&gt;</w:t>
      </w:r>
    </w:p>
    <w:p w14:paraId="5B370B46" w14:textId="77777777" w:rsidR="008E4FBB" w:rsidRPr="00131AE7" w:rsidRDefault="008E4FBB" w:rsidP="008E4FBB">
      <w:pPr>
        <w:pStyle w:val="PL"/>
        <w:keepNext/>
        <w:keepLines/>
        <w:widowControl w:val="0"/>
        <w:ind w:left="567"/>
        <w:rPr>
          <w:noProof w:val="0"/>
          <w:szCs w:val="16"/>
        </w:rPr>
      </w:pPr>
      <w:r w:rsidRPr="00131AE7">
        <w:rPr>
          <w:noProof w:val="0"/>
          <w:szCs w:val="16"/>
        </w:rPr>
        <w:tab/>
      </w:r>
      <w:r w:rsidRPr="00131AE7">
        <w:rPr>
          <w:noProof w:val="0"/>
          <w:szCs w:val="16"/>
        </w:rPr>
        <w:tab/>
      </w:r>
      <w:r w:rsidRPr="00131AE7">
        <w:rPr>
          <w:noProof w:val="0"/>
          <w:szCs w:val="16"/>
        </w:rPr>
        <w:tab/>
        <w:t>&lt;xsd:element name="anyoromit" type="Templates:anyoromit"/&gt;</w:t>
      </w:r>
    </w:p>
    <w:p w14:paraId="69B867A6" w14:textId="77777777" w:rsidR="008E4FBB" w:rsidRPr="00131AE7" w:rsidRDefault="008E4FBB" w:rsidP="008E4FBB">
      <w:pPr>
        <w:pStyle w:val="PL"/>
        <w:widowControl w:val="0"/>
        <w:ind w:left="567"/>
        <w:rPr>
          <w:noProof w:val="0"/>
          <w:szCs w:val="16"/>
        </w:rPr>
      </w:pPr>
      <w:r w:rsidRPr="00131AE7">
        <w:rPr>
          <w:noProof w:val="0"/>
          <w:szCs w:val="16"/>
        </w:rPr>
        <w:tab/>
      </w:r>
      <w:r w:rsidRPr="00131AE7">
        <w:rPr>
          <w:noProof w:val="0"/>
          <w:szCs w:val="16"/>
        </w:rPr>
        <w:tab/>
      </w:r>
      <w:r w:rsidRPr="00131AE7">
        <w:rPr>
          <w:noProof w:val="0"/>
          <w:szCs w:val="16"/>
        </w:rPr>
        <w:tab/>
        <w:t>&lt;xsd:element name="null</w:t>
      </w:r>
      <w:r w:rsidRPr="00131AE7">
        <w:rPr>
          <w:noProof w:val="0"/>
        </w:rPr>
        <w:t>"</w:t>
      </w:r>
      <w:r w:rsidRPr="00131AE7">
        <w:rPr>
          <w:noProof w:val="0"/>
          <w:szCs w:val="16"/>
        </w:rPr>
        <w:t xml:space="preserve"> type="Templates:null"/&gt;</w:t>
      </w:r>
    </w:p>
    <w:p w14:paraId="626D48BC" w14:textId="77777777" w:rsidR="008E4FBB" w:rsidRPr="00131AE7" w:rsidRDefault="008E4FBB" w:rsidP="008E4FBB">
      <w:pPr>
        <w:pStyle w:val="PL"/>
        <w:widowControl w:val="0"/>
        <w:ind w:left="567"/>
        <w:rPr>
          <w:noProof w:val="0"/>
          <w:szCs w:val="16"/>
        </w:rPr>
      </w:pPr>
      <w:r w:rsidRPr="00131AE7">
        <w:rPr>
          <w:noProof w:val="0"/>
          <w:szCs w:val="16"/>
        </w:rPr>
        <w:tab/>
      </w:r>
      <w:r w:rsidRPr="00131AE7">
        <w:rPr>
          <w:noProof w:val="0"/>
          <w:szCs w:val="16"/>
        </w:rPr>
        <w:tab/>
        <w:t>&lt;/xsd:choice&gt;</w:t>
      </w:r>
    </w:p>
    <w:p w14:paraId="158C30B0" w14:textId="77777777" w:rsidR="008E4FBB" w:rsidRPr="00131AE7" w:rsidRDefault="008E4FBB" w:rsidP="008E4FBB">
      <w:pPr>
        <w:pStyle w:val="PL"/>
        <w:widowControl w:val="0"/>
        <w:ind w:left="567"/>
        <w:rPr>
          <w:noProof w:val="0"/>
          <w:szCs w:val="16"/>
        </w:rPr>
      </w:pPr>
      <w:r w:rsidRPr="00131AE7">
        <w:rPr>
          <w:noProof w:val="0"/>
          <w:szCs w:val="16"/>
        </w:rPr>
        <w:tab/>
      </w:r>
      <w:r w:rsidRPr="00131AE7">
        <w:rPr>
          <w:noProof w:val="0"/>
          <w:szCs w:val="16"/>
        </w:rPr>
        <w:tab/>
        <w:t>&lt;xsd:attributeGroup ref="Values:ValueAtts"/&gt;</w:t>
      </w:r>
    </w:p>
    <w:p w14:paraId="3E3481FD" w14:textId="77777777" w:rsidR="008E4FBB" w:rsidRPr="00131AE7" w:rsidRDefault="008E4FBB" w:rsidP="008E4FBB">
      <w:pPr>
        <w:pStyle w:val="PL"/>
        <w:widowControl w:val="0"/>
        <w:ind w:left="567"/>
        <w:rPr>
          <w:noProof w:val="0"/>
          <w:szCs w:val="16"/>
        </w:rPr>
      </w:pPr>
      <w:r w:rsidRPr="00131AE7">
        <w:rPr>
          <w:noProof w:val="0"/>
          <w:szCs w:val="16"/>
        </w:rPr>
        <w:tab/>
        <w:t>&lt;/xsd:complexType&gt;</w:t>
      </w:r>
    </w:p>
    <w:p w14:paraId="75ECEB21" w14:textId="77777777" w:rsidR="000C2F88" w:rsidRPr="00131AE7" w:rsidRDefault="000C2F88" w:rsidP="008E4FBB">
      <w:pPr>
        <w:pStyle w:val="PL"/>
        <w:widowControl w:val="0"/>
        <w:ind w:left="567"/>
        <w:rPr>
          <w:noProof w:val="0"/>
          <w:szCs w:val="16"/>
        </w:rPr>
      </w:pPr>
    </w:p>
    <w:p w14:paraId="60F1212D" w14:textId="77777777" w:rsidR="00174E2B" w:rsidRPr="00131AE7" w:rsidRDefault="00174E2B" w:rsidP="00174E2B">
      <w:r w:rsidRPr="00131AE7">
        <w:t xml:space="preserve">In the same clause, the </w:t>
      </w:r>
      <w:r w:rsidRPr="00131AE7">
        <w:rPr>
          <w:rFonts w:ascii="Courier New" w:hAnsi="Courier New" w:cs="Courier New"/>
        </w:rPr>
        <w:t xml:space="preserve">&lt;xsd:choice </w:t>
      </w:r>
      <w:r w:rsidRPr="00131AE7">
        <w:rPr>
          <w:rFonts w:ascii="Courier New" w:hAnsi="Courier New" w:cs="Courier New"/>
          <w:szCs w:val="16"/>
        </w:rPr>
        <w:t>minOccurs="0"</w:t>
      </w:r>
      <w:r w:rsidRPr="00131AE7">
        <w:rPr>
          <w:rFonts w:ascii="Courier New" w:hAnsi="Courier New" w:cs="Courier New"/>
        </w:rPr>
        <w:t>&gt;</w:t>
      </w:r>
      <w:r w:rsidRPr="00131AE7">
        <w:t xml:space="preserve"> element of the complex type definition </w:t>
      </w:r>
      <w:r w:rsidR="002F6F53" w:rsidRPr="00131AE7">
        <w:t>"</w:t>
      </w:r>
      <w:r w:rsidR="00CC361B" w:rsidRPr="00131AE7">
        <w:rPr>
          <w:rFonts w:ascii="Courier New" w:hAnsi="Courier New" w:cs="Courier New"/>
          <w:szCs w:val="16"/>
        </w:rPr>
        <w:t>RecordTemplate</w:t>
      </w:r>
      <w:r w:rsidR="002F6F53" w:rsidRPr="00131AE7">
        <w:t>"</w:t>
      </w:r>
      <w:r w:rsidRPr="00131AE7">
        <w:t xml:space="preserve"> shall be extended by the local element </w:t>
      </w:r>
      <w:r w:rsidR="002F6F53" w:rsidRPr="00131AE7">
        <w:t>"</w:t>
      </w:r>
      <w:r w:rsidRPr="00131AE7">
        <w:t>objid</w:t>
      </w:r>
      <w:r w:rsidR="002F6F53" w:rsidRPr="00131AE7">
        <w:t>"</w:t>
      </w:r>
      <w:r w:rsidRPr="00131AE7">
        <w:t xml:space="preserve"> as follows:</w:t>
      </w:r>
    </w:p>
    <w:p w14:paraId="1D92A8F8" w14:textId="77777777" w:rsidR="00CC361B" w:rsidRPr="00131AE7" w:rsidRDefault="00CC361B" w:rsidP="00CC361B">
      <w:pPr>
        <w:pStyle w:val="PL"/>
        <w:widowControl w:val="0"/>
        <w:rPr>
          <w:noProof w:val="0"/>
          <w:szCs w:val="16"/>
        </w:rPr>
      </w:pPr>
      <w:r w:rsidRPr="00131AE7">
        <w:rPr>
          <w:noProof w:val="0"/>
          <w:szCs w:val="16"/>
        </w:rPr>
        <w:t xml:space="preserve">        </w:t>
      </w:r>
      <w:r w:rsidRPr="00131AE7">
        <w:rPr>
          <w:noProof w:val="0"/>
          <w:szCs w:val="16"/>
        </w:rPr>
        <w:tab/>
      </w:r>
      <w:r w:rsidRPr="00131AE7">
        <w:rPr>
          <w:noProof w:val="0"/>
          <w:szCs w:val="16"/>
        </w:rPr>
        <w:tab/>
      </w:r>
      <w:r w:rsidRPr="00131AE7">
        <w:rPr>
          <w:noProof w:val="0"/>
          <w:szCs w:val="16"/>
        </w:rPr>
        <w:tab/>
      </w:r>
      <w:r w:rsidRPr="00131AE7">
        <w:rPr>
          <w:noProof w:val="0"/>
          <w:szCs w:val="16"/>
        </w:rPr>
        <w:tab/>
        <w:t>&lt;xsd:element name="objid" type="Templates:ObjidTemplate"/&gt;</w:t>
      </w:r>
    </w:p>
    <w:p w14:paraId="1D054295" w14:textId="77777777" w:rsidR="000C2F88" w:rsidRPr="00131AE7" w:rsidRDefault="000C2F88" w:rsidP="00CC361B">
      <w:pPr>
        <w:pStyle w:val="PL"/>
        <w:widowControl w:val="0"/>
        <w:rPr>
          <w:noProof w:val="0"/>
          <w:szCs w:val="16"/>
        </w:rPr>
      </w:pPr>
    </w:p>
    <w:p w14:paraId="3D7D52B2" w14:textId="77777777" w:rsidR="00174E2B" w:rsidRPr="00131AE7" w:rsidRDefault="00174E2B" w:rsidP="00174E2B">
      <w:r w:rsidRPr="00131AE7">
        <w:t xml:space="preserve">In the same clause, the </w:t>
      </w:r>
      <w:r w:rsidR="00CC361B" w:rsidRPr="00131AE7">
        <w:rPr>
          <w:szCs w:val="16"/>
        </w:rPr>
        <w:t xml:space="preserve">&lt;xsd:choice minOccurs="0" maxOccurs="unbounded"&gt; </w:t>
      </w:r>
      <w:r w:rsidRPr="00131AE7">
        <w:t xml:space="preserve">element of the complex type definition </w:t>
      </w:r>
      <w:r w:rsidR="002F6F53" w:rsidRPr="00131AE7">
        <w:t>"</w:t>
      </w:r>
      <w:r w:rsidR="00CC361B" w:rsidRPr="00131AE7">
        <w:rPr>
          <w:rFonts w:ascii="Courier New" w:hAnsi="Courier New" w:cs="Courier New"/>
          <w:szCs w:val="16"/>
        </w:rPr>
        <w:t>RecordOfTemplate</w:t>
      </w:r>
      <w:r w:rsidR="002F6F53" w:rsidRPr="00131AE7">
        <w:t>"</w:t>
      </w:r>
      <w:r w:rsidRPr="00131AE7">
        <w:t xml:space="preserve"> shall be extended by the local element </w:t>
      </w:r>
      <w:r w:rsidR="002F6F53" w:rsidRPr="00131AE7">
        <w:t>"</w:t>
      </w:r>
      <w:r w:rsidRPr="00131AE7">
        <w:t>objid</w:t>
      </w:r>
      <w:r w:rsidR="002F6F53" w:rsidRPr="00131AE7">
        <w:t>"</w:t>
      </w:r>
      <w:r w:rsidRPr="00131AE7">
        <w:t xml:space="preserve"> as follows:</w:t>
      </w:r>
    </w:p>
    <w:p w14:paraId="0BDA5B12" w14:textId="77777777" w:rsidR="00CC361B" w:rsidRPr="00131AE7" w:rsidRDefault="00CC361B" w:rsidP="00CC361B">
      <w:pPr>
        <w:pStyle w:val="PL"/>
        <w:widowControl w:val="0"/>
        <w:rPr>
          <w:noProof w:val="0"/>
          <w:szCs w:val="16"/>
        </w:rPr>
      </w:pPr>
      <w:r w:rsidRPr="00131AE7">
        <w:rPr>
          <w:noProof w:val="0"/>
          <w:szCs w:val="16"/>
        </w:rPr>
        <w:t xml:space="preserve">        </w:t>
      </w:r>
      <w:r w:rsidRPr="00131AE7">
        <w:rPr>
          <w:noProof w:val="0"/>
          <w:szCs w:val="16"/>
        </w:rPr>
        <w:tab/>
      </w:r>
      <w:r w:rsidRPr="00131AE7">
        <w:rPr>
          <w:noProof w:val="0"/>
          <w:szCs w:val="16"/>
        </w:rPr>
        <w:tab/>
      </w:r>
      <w:r w:rsidRPr="00131AE7">
        <w:rPr>
          <w:noProof w:val="0"/>
          <w:szCs w:val="16"/>
        </w:rPr>
        <w:tab/>
        <w:t xml:space="preserve">&lt;xsd:element name="objid" type="Templates:ObjidTemplate" minOccurs="0" </w:t>
      </w:r>
    </w:p>
    <w:p w14:paraId="52E4844D" w14:textId="77777777" w:rsidR="00CC361B" w:rsidRPr="00131AE7" w:rsidRDefault="00CC361B" w:rsidP="00CC361B">
      <w:pPr>
        <w:pStyle w:val="PL"/>
        <w:widowControl w:val="0"/>
        <w:rPr>
          <w:noProof w:val="0"/>
          <w:szCs w:val="16"/>
        </w:rPr>
      </w:pPr>
      <w:r w:rsidRPr="00131AE7">
        <w:rPr>
          <w:noProof w:val="0"/>
          <w:szCs w:val="16"/>
        </w:rPr>
        <w:t xml:space="preserve">        </w:t>
      </w:r>
      <w:r w:rsidRPr="00131AE7">
        <w:rPr>
          <w:noProof w:val="0"/>
          <w:szCs w:val="16"/>
        </w:rPr>
        <w:tab/>
      </w:r>
      <w:r w:rsidRPr="00131AE7">
        <w:rPr>
          <w:noProof w:val="0"/>
          <w:szCs w:val="16"/>
        </w:rPr>
        <w:tab/>
      </w:r>
      <w:r w:rsidRPr="00131AE7">
        <w:rPr>
          <w:noProof w:val="0"/>
          <w:szCs w:val="16"/>
        </w:rPr>
        <w:tab/>
      </w:r>
      <w:r w:rsidRPr="00131AE7">
        <w:rPr>
          <w:noProof w:val="0"/>
          <w:szCs w:val="16"/>
        </w:rPr>
        <w:tab/>
      </w:r>
      <w:r w:rsidRPr="00131AE7">
        <w:rPr>
          <w:noProof w:val="0"/>
          <w:szCs w:val="16"/>
        </w:rPr>
        <w:tab/>
        <w:t>maxOccurs="unbounded"/&gt;</w:t>
      </w:r>
    </w:p>
    <w:p w14:paraId="6DD80FB0" w14:textId="77777777" w:rsidR="000C2F88" w:rsidRPr="00131AE7" w:rsidRDefault="000C2F88" w:rsidP="00CC361B">
      <w:pPr>
        <w:pStyle w:val="PL"/>
        <w:widowControl w:val="0"/>
        <w:rPr>
          <w:noProof w:val="0"/>
          <w:szCs w:val="16"/>
        </w:rPr>
      </w:pPr>
    </w:p>
    <w:p w14:paraId="57B0C2B5" w14:textId="77777777" w:rsidR="00174E2B" w:rsidRPr="00131AE7" w:rsidRDefault="00174E2B" w:rsidP="00174E2B">
      <w:r w:rsidRPr="00131AE7">
        <w:t xml:space="preserve">In the same clause, the </w:t>
      </w:r>
      <w:r w:rsidRPr="00131AE7">
        <w:rPr>
          <w:rFonts w:ascii="Courier New" w:hAnsi="Courier New" w:cs="Courier New"/>
        </w:rPr>
        <w:t xml:space="preserve">&lt;xsd:choice </w:t>
      </w:r>
      <w:r w:rsidRPr="00131AE7">
        <w:rPr>
          <w:rFonts w:ascii="Courier New" w:hAnsi="Courier New" w:cs="Courier New"/>
          <w:szCs w:val="16"/>
        </w:rPr>
        <w:t>minOccurs="0"</w:t>
      </w:r>
      <w:r w:rsidRPr="00131AE7">
        <w:rPr>
          <w:rFonts w:ascii="Courier New" w:hAnsi="Courier New" w:cs="Courier New"/>
        </w:rPr>
        <w:t>&gt;</w:t>
      </w:r>
      <w:r w:rsidRPr="00131AE7">
        <w:t xml:space="preserve"> element of the complex type definition </w:t>
      </w:r>
      <w:r w:rsidR="002F6F53" w:rsidRPr="00131AE7">
        <w:t>"</w:t>
      </w:r>
      <w:r w:rsidR="00DA5B35" w:rsidRPr="00131AE7">
        <w:rPr>
          <w:rFonts w:ascii="Courier New" w:hAnsi="Courier New" w:cs="Courier New"/>
          <w:szCs w:val="16"/>
        </w:rPr>
        <w:t>SetTemplate</w:t>
      </w:r>
      <w:r w:rsidR="002F6F53" w:rsidRPr="00131AE7">
        <w:t>"</w:t>
      </w:r>
      <w:r w:rsidRPr="00131AE7">
        <w:t xml:space="preserve"> shall be extended by the local element </w:t>
      </w:r>
      <w:r w:rsidR="002F6F53" w:rsidRPr="00131AE7">
        <w:t>"</w:t>
      </w:r>
      <w:r w:rsidRPr="00131AE7">
        <w:t>objid</w:t>
      </w:r>
      <w:r w:rsidR="002F6F53" w:rsidRPr="00131AE7">
        <w:t>"</w:t>
      </w:r>
      <w:r w:rsidRPr="00131AE7">
        <w:t xml:space="preserve"> as follows:</w:t>
      </w:r>
    </w:p>
    <w:p w14:paraId="332A8E0B" w14:textId="77777777" w:rsidR="00DA5B35" w:rsidRPr="00131AE7" w:rsidRDefault="00DA5B35" w:rsidP="00DA5B35">
      <w:pPr>
        <w:pStyle w:val="PL"/>
        <w:widowControl w:val="0"/>
        <w:rPr>
          <w:noProof w:val="0"/>
          <w:szCs w:val="16"/>
        </w:rPr>
      </w:pPr>
      <w:r w:rsidRPr="00131AE7">
        <w:rPr>
          <w:noProof w:val="0"/>
          <w:szCs w:val="16"/>
        </w:rPr>
        <w:t xml:space="preserve">        </w:t>
      </w:r>
      <w:r w:rsidRPr="00131AE7">
        <w:rPr>
          <w:noProof w:val="0"/>
          <w:szCs w:val="16"/>
        </w:rPr>
        <w:tab/>
      </w:r>
      <w:r w:rsidRPr="00131AE7">
        <w:rPr>
          <w:noProof w:val="0"/>
          <w:szCs w:val="16"/>
        </w:rPr>
        <w:tab/>
      </w:r>
      <w:r w:rsidRPr="00131AE7">
        <w:rPr>
          <w:noProof w:val="0"/>
          <w:szCs w:val="16"/>
        </w:rPr>
        <w:tab/>
      </w:r>
      <w:r w:rsidRPr="00131AE7">
        <w:rPr>
          <w:noProof w:val="0"/>
          <w:szCs w:val="16"/>
        </w:rPr>
        <w:tab/>
        <w:t>&lt;xsd:element name="objid" type="Templates:ObjidTemplate"/&gt;</w:t>
      </w:r>
    </w:p>
    <w:p w14:paraId="14DED0AC" w14:textId="77777777" w:rsidR="000C2F88" w:rsidRPr="00131AE7" w:rsidRDefault="000C2F88" w:rsidP="00DA5B35">
      <w:pPr>
        <w:pStyle w:val="PL"/>
        <w:widowControl w:val="0"/>
        <w:rPr>
          <w:noProof w:val="0"/>
          <w:szCs w:val="16"/>
        </w:rPr>
      </w:pPr>
    </w:p>
    <w:p w14:paraId="1F008AA0" w14:textId="77777777" w:rsidR="00174E2B" w:rsidRPr="00131AE7" w:rsidRDefault="00174E2B" w:rsidP="00174E2B">
      <w:r w:rsidRPr="00131AE7">
        <w:t xml:space="preserve">In the same clause, the </w:t>
      </w:r>
      <w:r w:rsidRPr="00131AE7">
        <w:rPr>
          <w:rFonts w:ascii="Courier New" w:hAnsi="Courier New" w:cs="Courier New"/>
        </w:rPr>
        <w:t>&lt;xsd:choice</w:t>
      </w:r>
      <w:r w:rsidR="008D0608" w:rsidRPr="00131AE7">
        <w:rPr>
          <w:rFonts w:ascii="Courier New" w:hAnsi="Courier New" w:cs="Courier New"/>
        </w:rPr>
        <w:t xml:space="preserve"> </w:t>
      </w:r>
      <w:r w:rsidR="008D0608" w:rsidRPr="00131AE7">
        <w:rPr>
          <w:rFonts w:ascii="Courier New" w:hAnsi="Courier New" w:cs="Courier New"/>
          <w:szCs w:val="16"/>
        </w:rPr>
        <w:t>minOccurs="0" maxOccurs="unbounded"</w:t>
      </w:r>
      <w:r w:rsidRPr="00131AE7">
        <w:rPr>
          <w:rFonts w:ascii="Courier New" w:hAnsi="Courier New" w:cs="Courier New"/>
        </w:rPr>
        <w:t>&gt;</w:t>
      </w:r>
      <w:r w:rsidRPr="00131AE7">
        <w:t xml:space="preserve"> element of the complex type definition </w:t>
      </w:r>
      <w:r w:rsidR="002F6F53" w:rsidRPr="00131AE7">
        <w:t>"</w:t>
      </w:r>
      <w:r w:rsidR="008D0608" w:rsidRPr="00131AE7">
        <w:rPr>
          <w:rFonts w:ascii="Courier New" w:hAnsi="Courier New" w:cs="Courier New"/>
          <w:szCs w:val="16"/>
        </w:rPr>
        <w:t>SetOfTemplate</w:t>
      </w:r>
      <w:r w:rsidR="002F6F53" w:rsidRPr="00131AE7">
        <w:t>"</w:t>
      </w:r>
      <w:r w:rsidRPr="00131AE7">
        <w:t xml:space="preserve"> shall be extended by the local element </w:t>
      </w:r>
      <w:r w:rsidR="002F6F53" w:rsidRPr="00131AE7">
        <w:t>"</w:t>
      </w:r>
      <w:r w:rsidRPr="00131AE7">
        <w:t>objid</w:t>
      </w:r>
      <w:r w:rsidR="002F6F53" w:rsidRPr="00131AE7">
        <w:t>"</w:t>
      </w:r>
      <w:r w:rsidRPr="00131AE7">
        <w:t xml:space="preserve"> as follows:</w:t>
      </w:r>
    </w:p>
    <w:p w14:paraId="72D2D525" w14:textId="77777777" w:rsidR="008D0608" w:rsidRPr="00131AE7" w:rsidRDefault="008D0608" w:rsidP="008D0608">
      <w:pPr>
        <w:pStyle w:val="PL"/>
        <w:widowControl w:val="0"/>
        <w:rPr>
          <w:noProof w:val="0"/>
          <w:szCs w:val="16"/>
        </w:rPr>
      </w:pPr>
      <w:r w:rsidRPr="00131AE7">
        <w:rPr>
          <w:noProof w:val="0"/>
          <w:szCs w:val="16"/>
        </w:rPr>
        <w:t xml:space="preserve">        </w:t>
      </w:r>
      <w:r w:rsidRPr="00131AE7">
        <w:rPr>
          <w:noProof w:val="0"/>
          <w:szCs w:val="16"/>
        </w:rPr>
        <w:tab/>
      </w:r>
      <w:r w:rsidRPr="00131AE7">
        <w:rPr>
          <w:noProof w:val="0"/>
          <w:szCs w:val="16"/>
        </w:rPr>
        <w:tab/>
      </w:r>
      <w:r w:rsidRPr="00131AE7">
        <w:rPr>
          <w:noProof w:val="0"/>
          <w:szCs w:val="16"/>
        </w:rPr>
        <w:tab/>
        <w:t xml:space="preserve">&lt;xsd:element name="objid" type="Templates:ObjidTemplate" minOccurs="0" </w:t>
      </w:r>
    </w:p>
    <w:p w14:paraId="1D47E60D" w14:textId="77777777" w:rsidR="008D0608" w:rsidRPr="00131AE7" w:rsidRDefault="008D0608" w:rsidP="008D0608">
      <w:pPr>
        <w:pStyle w:val="PL"/>
        <w:widowControl w:val="0"/>
        <w:rPr>
          <w:noProof w:val="0"/>
          <w:szCs w:val="16"/>
        </w:rPr>
      </w:pPr>
      <w:r w:rsidRPr="00131AE7">
        <w:rPr>
          <w:noProof w:val="0"/>
          <w:szCs w:val="16"/>
        </w:rPr>
        <w:t xml:space="preserve">        </w:t>
      </w:r>
      <w:r w:rsidRPr="00131AE7">
        <w:rPr>
          <w:noProof w:val="0"/>
          <w:szCs w:val="16"/>
        </w:rPr>
        <w:tab/>
      </w:r>
      <w:r w:rsidRPr="00131AE7">
        <w:rPr>
          <w:noProof w:val="0"/>
          <w:szCs w:val="16"/>
        </w:rPr>
        <w:tab/>
      </w:r>
      <w:r w:rsidRPr="00131AE7">
        <w:rPr>
          <w:noProof w:val="0"/>
          <w:szCs w:val="16"/>
        </w:rPr>
        <w:tab/>
      </w:r>
      <w:r w:rsidRPr="00131AE7">
        <w:rPr>
          <w:noProof w:val="0"/>
          <w:szCs w:val="16"/>
        </w:rPr>
        <w:tab/>
      </w:r>
      <w:r w:rsidRPr="00131AE7">
        <w:rPr>
          <w:noProof w:val="0"/>
          <w:szCs w:val="16"/>
        </w:rPr>
        <w:tab/>
        <w:t>maxOccurs="unbounded"/&gt;</w:t>
      </w:r>
    </w:p>
    <w:p w14:paraId="42F8022B" w14:textId="77777777" w:rsidR="000C2F88" w:rsidRPr="00131AE7" w:rsidRDefault="000C2F88" w:rsidP="008D0608">
      <w:pPr>
        <w:pStyle w:val="PL"/>
        <w:widowControl w:val="0"/>
        <w:rPr>
          <w:noProof w:val="0"/>
          <w:szCs w:val="16"/>
        </w:rPr>
      </w:pPr>
    </w:p>
    <w:p w14:paraId="4CECA4EB" w14:textId="77777777" w:rsidR="00174E2B" w:rsidRPr="00131AE7" w:rsidRDefault="00174E2B" w:rsidP="00174E2B">
      <w:r w:rsidRPr="00131AE7">
        <w:t xml:space="preserve">In the same clause, the </w:t>
      </w:r>
      <w:r w:rsidRPr="00131AE7">
        <w:rPr>
          <w:rFonts w:ascii="Courier New" w:hAnsi="Courier New" w:cs="Courier New"/>
        </w:rPr>
        <w:t>&lt;xsd:choice</w:t>
      </w:r>
      <w:r w:rsidR="000069F8" w:rsidRPr="00131AE7">
        <w:rPr>
          <w:rFonts w:ascii="Courier New" w:hAnsi="Courier New" w:cs="Courier New"/>
        </w:rPr>
        <w:t xml:space="preserve"> </w:t>
      </w:r>
      <w:r w:rsidR="000069F8" w:rsidRPr="00131AE7">
        <w:rPr>
          <w:rFonts w:ascii="Courier New" w:hAnsi="Courier New" w:cs="Courier New"/>
          <w:szCs w:val="16"/>
        </w:rPr>
        <w:t>minOccurs="0"</w:t>
      </w:r>
      <w:r w:rsidRPr="00131AE7">
        <w:rPr>
          <w:rFonts w:ascii="Courier New" w:hAnsi="Courier New" w:cs="Courier New"/>
        </w:rPr>
        <w:t>&gt;</w:t>
      </w:r>
      <w:r w:rsidRPr="00131AE7">
        <w:t xml:space="preserve"> element of the complex type definition </w:t>
      </w:r>
      <w:r w:rsidR="002F6F53" w:rsidRPr="00131AE7">
        <w:t>"</w:t>
      </w:r>
      <w:r w:rsidR="000069F8" w:rsidRPr="00131AE7">
        <w:rPr>
          <w:rFonts w:ascii="Courier New" w:hAnsi="Courier New" w:cs="Courier New"/>
          <w:szCs w:val="16"/>
        </w:rPr>
        <w:t>UnionTemplate</w:t>
      </w:r>
      <w:r w:rsidR="002F6F53" w:rsidRPr="00131AE7">
        <w:t>"</w:t>
      </w:r>
      <w:r w:rsidRPr="00131AE7">
        <w:t xml:space="preserve"> shall be extended by the local element </w:t>
      </w:r>
      <w:r w:rsidR="002F6F53" w:rsidRPr="00131AE7">
        <w:t>"</w:t>
      </w:r>
      <w:r w:rsidRPr="00131AE7">
        <w:t>objid</w:t>
      </w:r>
      <w:r w:rsidR="002F6F53" w:rsidRPr="00131AE7">
        <w:t>"</w:t>
      </w:r>
      <w:r w:rsidRPr="00131AE7">
        <w:t xml:space="preserve"> as follows:</w:t>
      </w:r>
    </w:p>
    <w:p w14:paraId="2D7F9ADF" w14:textId="77777777" w:rsidR="000069F8" w:rsidRPr="00131AE7" w:rsidRDefault="000069F8" w:rsidP="000069F8">
      <w:pPr>
        <w:pStyle w:val="PL"/>
        <w:widowControl w:val="0"/>
        <w:rPr>
          <w:noProof w:val="0"/>
          <w:szCs w:val="16"/>
        </w:rPr>
      </w:pPr>
      <w:r w:rsidRPr="00131AE7">
        <w:rPr>
          <w:noProof w:val="0"/>
          <w:szCs w:val="16"/>
        </w:rPr>
        <w:t xml:space="preserve">        </w:t>
      </w:r>
      <w:r w:rsidRPr="00131AE7">
        <w:rPr>
          <w:noProof w:val="0"/>
          <w:szCs w:val="16"/>
        </w:rPr>
        <w:tab/>
      </w:r>
      <w:r w:rsidRPr="00131AE7">
        <w:rPr>
          <w:noProof w:val="0"/>
          <w:szCs w:val="16"/>
        </w:rPr>
        <w:tab/>
      </w:r>
      <w:r w:rsidRPr="00131AE7">
        <w:rPr>
          <w:noProof w:val="0"/>
          <w:szCs w:val="16"/>
        </w:rPr>
        <w:tab/>
        <w:t>&lt;xsd:element name="objid" type="Templates:ObjidTemplate"/&gt;</w:t>
      </w:r>
    </w:p>
    <w:p w14:paraId="3F78017D" w14:textId="77777777" w:rsidR="000C2F88" w:rsidRPr="00131AE7" w:rsidRDefault="000C2F88" w:rsidP="000069F8">
      <w:pPr>
        <w:pStyle w:val="PL"/>
        <w:widowControl w:val="0"/>
        <w:rPr>
          <w:noProof w:val="0"/>
          <w:szCs w:val="16"/>
        </w:rPr>
      </w:pPr>
    </w:p>
    <w:p w14:paraId="2B5B0D5D" w14:textId="77777777" w:rsidR="00174E2B" w:rsidRPr="00131AE7" w:rsidRDefault="00174E2B" w:rsidP="00174E2B">
      <w:r w:rsidRPr="00131AE7">
        <w:t xml:space="preserve">In the same clause, the </w:t>
      </w:r>
      <w:r w:rsidRPr="00131AE7">
        <w:rPr>
          <w:rFonts w:ascii="Courier New" w:hAnsi="Courier New" w:cs="Courier New"/>
        </w:rPr>
        <w:t xml:space="preserve">&lt;xsd:choice </w:t>
      </w:r>
      <w:r w:rsidRPr="00131AE7">
        <w:rPr>
          <w:rFonts w:ascii="Courier New" w:hAnsi="Courier New" w:cs="Courier New"/>
          <w:szCs w:val="16"/>
        </w:rPr>
        <w:t>minOccurs="0"</w:t>
      </w:r>
      <w:r w:rsidRPr="00131AE7">
        <w:rPr>
          <w:rFonts w:ascii="Courier New" w:hAnsi="Courier New" w:cs="Courier New"/>
        </w:rPr>
        <w:t>&gt;</w:t>
      </w:r>
      <w:r w:rsidRPr="00131AE7">
        <w:t xml:space="preserve"> element of the complex type definition </w:t>
      </w:r>
      <w:r w:rsidR="002F6F53" w:rsidRPr="00131AE7">
        <w:t>"</w:t>
      </w:r>
      <w:r w:rsidR="00F21235" w:rsidRPr="00131AE7">
        <w:rPr>
          <w:rFonts w:ascii="Courier New" w:hAnsi="Courier New" w:cs="Courier New"/>
          <w:szCs w:val="16"/>
        </w:rPr>
        <w:t>AnytypeTemplate</w:t>
      </w:r>
      <w:r w:rsidR="002F6F53" w:rsidRPr="00131AE7">
        <w:t>"</w:t>
      </w:r>
      <w:r w:rsidRPr="00131AE7">
        <w:t xml:space="preserve"> shall be extended by the local element </w:t>
      </w:r>
      <w:r w:rsidR="002F6F53" w:rsidRPr="00131AE7">
        <w:t>"</w:t>
      </w:r>
      <w:r w:rsidRPr="00131AE7">
        <w:t>objid</w:t>
      </w:r>
      <w:r w:rsidR="002F6F53" w:rsidRPr="00131AE7">
        <w:t>"</w:t>
      </w:r>
      <w:r w:rsidRPr="00131AE7">
        <w:t xml:space="preserve"> as follows:</w:t>
      </w:r>
    </w:p>
    <w:p w14:paraId="5F1C69AC" w14:textId="77777777" w:rsidR="00F21235" w:rsidRPr="00131AE7" w:rsidRDefault="00F21235" w:rsidP="00F21235">
      <w:pPr>
        <w:pStyle w:val="PL"/>
        <w:widowControl w:val="0"/>
        <w:rPr>
          <w:noProof w:val="0"/>
          <w:szCs w:val="16"/>
        </w:rPr>
      </w:pPr>
      <w:r w:rsidRPr="00131AE7">
        <w:rPr>
          <w:noProof w:val="0"/>
          <w:szCs w:val="16"/>
        </w:rPr>
        <w:t xml:space="preserve">        </w:t>
      </w:r>
      <w:r w:rsidRPr="00131AE7">
        <w:rPr>
          <w:noProof w:val="0"/>
          <w:szCs w:val="16"/>
        </w:rPr>
        <w:tab/>
      </w:r>
      <w:r w:rsidRPr="00131AE7">
        <w:rPr>
          <w:noProof w:val="0"/>
          <w:szCs w:val="16"/>
        </w:rPr>
        <w:tab/>
      </w:r>
      <w:r w:rsidRPr="00131AE7">
        <w:rPr>
          <w:noProof w:val="0"/>
          <w:szCs w:val="16"/>
        </w:rPr>
        <w:tab/>
        <w:t>&lt;xsd:element name="objid" type="Templates:ObjidTemplate"/&gt;</w:t>
      </w:r>
    </w:p>
    <w:p w14:paraId="79DDF864" w14:textId="77777777" w:rsidR="000C2F88" w:rsidRPr="00131AE7" w:rsidRDefault="000C2F88" w:rsidP="00F21235">
      <w:pPr>
        <w:pStyle w:val="PL"/>
        <w:widowControl w:val="0"/>
        <w:rPr>
          <w:noProof w:val="0"/>
          <w:szCs w:val="16"/>
        </w:rPr>
      </w:pPr>
    </w:p>
    <w:p w14:paraId="336F7EE9" w14:textId="77777777" w:rsidR="00174E2B" w:rsidRPr="00131AE7" w:rsidRDefault="00174E2B" w:rsidP="00174E2B">
      <w:r w:rsidRPr="00131AE7">
        <w:t xml:space="preserve">In the same clause, the </w:t>
      </w:r>
      <w:r w:rsidRPr="00131AE7">
        <w:rPr>
          <w:rFonts w:ascii="Courier New" w:hAnsi="Courier New" w:cs="Courier New"/>
        </w:rPr>
        <w:t xml:space="preserve">&lt;xsd:choice </w:t>
      </w:r>
      <w:r w:rsidRPr="00131AE7">
        <w:rPr>
          <w:rFonts w:ascii="Courier New" w:hAnsi="Courier New" w:cs="Courier New"/>
          <w:szCs w:val="16"/>
        </w:rPr>
        <w:t>minOccurs="0"</w:t>
      </w:r>
      <w:r w:rsidRPr="00131AE7">
        <w:rPr>
          <w:rFonts w:ascii="Courier New" w:hAnsi="Courier New" w:cs="Courier New"/>
        </w:rPr>
        <w:t>&gt;</w:t>
      </w:r>
      <w:r w:rsidRPr="00131AE7">
        <w:t xml:space="preserve"> element of the complex type definition </w:t>
      </w:r>
      <w:r w:rsidR="002F6F53" w:rsidRPr="00131AE7">
        <w:t>"</w:t>
      </w:r>
      <w:r w:rsidR="00243D1E" w:rsidRPr="00131AE7">
        <w:rPr>
          <w:rFonts w:ascii="Courier New" w:hAnsi="Courier New" w:cs="Courier New"/>
          <w:szCs w:val="16"/>
        </w:rPr>
        <w:t>AddressTemplate</w:t>
      </w:r>
      <w:r w:rsidR="002F6F53" w:rsidRPr="00131AE7">
        <w:t>"</w:t>
      </w:r>
      <w:r w:rsidRPr="00131AE7">
        <w:t xml:space="preserve"> shall be extended by the local element </w:t>
      </w:r>
      <w:r w:rsidR="002F6F53" w:rsidRPr="00131AE7">
        <w:t>"</w:t>
      </w:r>
      <w:r w:rsidRPr="00131AE7">
        <w:t>objid</w:t>
      </w:r>
      <w:r w:rsidR="002F6F53" w:rsidRPr="00131AE7">
        <w:t>"</w:t>
      </w:r>
      <w:r w:rsidRPr="00131AE7">
        <w:t xml:space="preserve"> as follows:</w:t>
      </w:r>
    </w:p>
    <w:p w14:paraId="57647534" w14:textId="77777777" w:rsidR="00243D1E" w:rsidRPr="00131AE7" w:rsidRDefault="00243D1E" w:rsidP="00243D1E">
      <w:pPr>
        <w:pStyle w:val="PL"/>
        <w:widowControl w:val="0"/>
        <w:rPr>
          <w:noProof w:val="0"/>
          <w:szCs w:val="16"/>
        </w:rPr>
      </w:pPr>
      <w:r w:rsidRPr="00131AE7">
        <w:rPr>
          <w:noProof w:val="0"/>
          <w:szCs w:val="16"/>
        </w:rPr>
        <w:t xml:space="preserve">        </w:t>
      </w:r>
      <w:r w:rsidRPr="00131AE7">
        <w:rPr>
          <w:noProof w:val="0"/>
          <w:szCs w:val="16"/>
        </w:rPr>
        <w:tab/>
      </w:r>
      <w:r w:rsidRPr="00131AE7">
        <w:rPr>
          <w:noProof w:val="0"/>
          <w:szCs w:val="16"/>
        </w:rPr>
        <w:tab/>
      </w:r>
      <w:r w:rsidRPr="00131AE7">
        <w:rPr>
          <w:noProof w:val="0"/>
          <w:szCs w:val="16"/>
        </w:rPr>
        <w:tab/>
        <w:t>&lt;xsd:element name="objid" type="Templates:ObjidTemplate"/&gt;</w:t>
      </w:r>
    </w:p>
    <w:p w14:paraId="538F0851" w14:textId="77777777" w:rsidR="000C2F88" w:rsidRPr="00131AE7" w:rsidRDefault="000C2F88" w:rsidP="00243D1E">
      <w:pPr>
        <w:pStyle w:val="PL"/>
        <w:widowControl w:val="0"/>
        <w:rPr>
          <w:noProof w:val="0"/>
          <w:szCs w:val="16"/>
        </w:rPr>
      </w:pPr>
    </w:p>
    <w:p w14:paraId="16695B4A" w14:textId="77777777" w:rsidR="006E5591" w:rsidRPr="00131AE7" w:rsidRDefault="006E5591" w:rsidP="000C2F88">
      <w:pPr>
        <w:pStyle w:val="Heading1"/>
        <w:keepNext w:val="0"/>
      </w:pPr>
      <w:bookmarkStart w:id="164" w:name="clause_TypeEquivalents"/>
      <w:bookmarkStart w:id="165" w:name="_Toc72306300"/>
      <w:bookmarkStart w:id="166" w:name="_Toc72306381"/>
      <w:r w:rsidRPr="00131AE7">
        <w:t>8</w:t>
      </w:r>
      <w:bookmarkEnd w:id="164"/>
      <w:r w:rsidRPr="00131AE7">
        <w:tab/>
        <w:t>ASN.1 and TTCN-3 type equivalents</w:t>
      </w:r>
      <w:bookmarkEnd w:id="165"/>
      <w:bookmarkEnd w:id="166"/>
    </w:p>
    <w:p w14:paraId="62DFD66F" w14:textId="77777777" w:rsidR="006E5591" w:rsidRPr="00131AE7" w:rsidRDefault="006E5591" w:rsidP="000C2F88">
      <w:pPr>
        <w:pStyle w:val="Heading2"/>
        <w:keepNext w:val="0"/>
      </w:pPr>
      <w:bookmarkStart w:id="167" w:name="_Toc72306301"/>
      <w:bookmarkStart w:id="168" w:name="_Toc72306382"/>
      <w:r w:rsidRPr="00131AE7">
        <w:t>8.1</w:t>
      </w:r>
      <w:r w:rsidRPr="00131AE7">
        <w:tab/>
        <w:t>General</w:t>
      </w:r>
      <w:bookmarkEnd w:id="167"/>
      <w:bookmarkEnd w:id="168"/>
    </w:p>
    <w:p w14:paraId="40325523" w14:textId="31730427" w:rsidR="006E5591" w:rsidRPr="00131AE7" w:rsidRDefault="006E5591" w:rsidP="000C2F88">
      <w:pPr>
        <w:keepLines/>
        <w:rPr>
          <w:color w:val="000000"/>
        </w:rPr>
      </w:pPr>
      <w:r w:rsidRPr="00131AE7">
        <w:rPr>
          <w:color w:val="000000"/>
        </w:rPr>
        <w:t xml:space="preserve">The </w:t>
      </w:r>
      <w:r w:rsidRPr="00131AE7">
        <w:t>ASN.1</w:t>
      </w:r>
      <w:r w:rsidRPr="00131AE7">
        <w:rPr>
          <w:color w:val="000000"/>
        </w:rPr>
        <w:t xml:space="preserve"> types listed in table </w:t>
      </w:r>
      <w:r w:rsidRPr="00131AE7">
        <w:fldChar w:fldCharType="begin"/>
      </w:r>
      <w:r w:rsidRPr="00131AE7">
        <w:rPr>
          <w:color w:val="000000"/>
        </w:rPr>
        <w:instrText xml:space="preserve"> REF tab_ASN1andTTCN3Equivalents \h </w:instrText>
      </w:r>
      <w:r w:rsidRPr="00131AE7">
        <w:instrText xml:space="preserve"> \* MERGEFORMAT </w:instrText>
      </w:r>
      <w:r w:rsidRPr="00131AE7">
        <w:fldChar w:fldCharType="separate"/>
      </w:r>
      <w:r w:rsidR="00AA1E5A" w:rsidRPr="00131AE7">
        <w:rPr>
          <w:color w:val="000000"/>
        </w:rPr>
        <w:t>3</w:t>
      </w:r>
      <w:r w:rsidRPr="00131AE7">
        <w:fldChar w:fldCharType="end"/>
      </w:r>
      <w:r w:rsidRPr="00131AE7">
        <w:rPr>
          <w:color w:val="000000"/>
        </w:rPr>
        <w:t xml:space="preserve"> are considered to be equivalent to their </w:t>
      </w:r>
      <w:r w:rsidRPr="00131AE7">
        <w:t>TTCN-3</w:t>
      </w:r>
      <w:r w:rsidRPr="00131AE7">
        <w:rPr>
          <w:color w:val="000000"/>
        </w:rPr>
        <w:t xml:space="preserve"> counterparts.</w:t>
      </w:r>
    </w:p>
    <w:p w14:paraId="65F9005F" w14:textId="17EA872E" w:rsidR="006E5591" w:rsidRPr="00131AE7" w:rsidRDefault="006E5591">
      <w:pPr>
        <w:pStyle w:val="TH"/>
        <w:rPr>
          <w:color w:val="000000"/>
        </w:rPr>
      </w:pPr>
      <w:r w:rsidRPr="00131AE7">
        <w:rPr>
          <w:color w:val="000000"/>
        </w:rPr>
        <w:lastRenderedPageBreak/>
        <w:t xml:space="preserve">Table </w:t>
      </w:r>
      <w:bookmarkStart w:id="169" w:name="tab_ASN1andTTCN3Equivalents"/>
      <w:r w:rsidRPr="00131AE7">
        <w:rPr>
          <w:color w:val="000000"/>
        </w:rPr>
        <w:fldChar w:fldCharType="begin"/>
      </w:r>
      <w:r w:rsidRPr="00131AE7">
        <w:rPr>
          <w:color w:val="000000"/>
        </w:rPr>
        <w:instrText xml:space="preserve"> SEQ tab \* MERGEFORMAT </w:instrText>
      </w:r>
      <w:r w:rsidRPr="00131AE7">
        <w:rPr>
          <w:color w:val="000000"/>
        </w:rPr>
        <w:fldChar w:fldCharType="separate"/>
      </w:r>
      <w:r w:rsidR="00AA1E5A" w:rsidRPr="00131AE7">
        <w:rPr>
          <w:color w:val="000000"/>
        </w:rPr>
        <w:t>3</w:t>
      </w:r>
      <w:r w:rsidRPr="00131AE7">
        <w:rPr>
          <w:color w:val="000000"/>
        </w:rPr>
        <w:fldChar w:fldCharType="end"/>
      </w:r>
      <w:bookmarkEnd w:id="169"/>
      <w:r w:rsidRPr="00131AE7">
        <w:rPr>
          <w:color w:val="000000"/>
        </w:rPr>
        <w:t xml:space="preserve">: List of </w:t>
      </w:r>
      <w:r w:rsidRPr="00131AE7">
        <w:t>ASN.1</w:t>
      </w:r>
      <w:r w:rsidRPr="00131AE7">
        <w:rPr>
          <w:color w:val="000000"/>
        </w:rPr>
        <w:t xml:space="preserve"> and </w:t>
      </w:r>
      <w:r w:rsidRPr="00131AE7">
        <w:t>TTCN-3</w:t>
      </w:r>
      <w:r w:rsidRPr="00131AE7">
        <w:rPr>
          <w:color w:val="000000"/>
        </w:rPr>
        <w:t xml:space="preserve"> equivalents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659"/>
        <w:gridCol w:w="4240"/>
      </w:tblGrid>
      <w:tr w:rsidR="006E5591" w:rsidRPr="00131AE7" w14:paraId="5B2B8DD3" w14:textId="77777777">
        <w:trPr>
          <w:jc w:val="center"/>
        </w:trPr>
        <w:tc>
          <w:tcPr>
            <w:tcW w:w="3659" w:type="dxa"/>
          </w:tcPr>
          <w:p w14:paraId="1C90227E" w14:textId="77777777" w:rsidR="006E5591" w:rsidRPr="00131AE7" w:rsidRDefault="006E5591">
            <w:pPr>
              <w:pStyle w:val="TAH"/>
              <w:rPr>
                <w:color w:val="000000"/>
              </w:rPr>
            </w:pPr>
            <w:r w:rsidRPr="00131AE7">
              <w:t>ASN.1</w:t>
            </w:r>
            <w:r w:rsidRPr="00131AE7">
              <w:rPr>
                <w:color w:val="000000"/>
              </w:rPr>
              <w:t xml:space="preserve"> </w:t>
            </w:r>
            <w:r w:rsidRPr="00131AE7">
              <w:t>type</w:t>
            </w:r>
          </w:p>
        </w:tc>
        <w:tc>
          <w:tcPr>
            <w:tcW w:w="4240" w:type="dxa"/>
          </w:tcPr>
          <w:p w14:paraId="6087F76A" w14:textId="77777777" w:rsidR="006E5591" w:rsidRPr="00131AE7" w:rsidRDefault="006E5591">
            <w:pPr>
              <w:pStyle w:val="TAH"/>
              <w:rPr>
                <w:color w:val="000000"/>
              </w:rPr>
            </w:pPr>
            <w:r w:rsidRPr="00131AE7">
              <w:rPr>
                <w:color w:val="000000"/>
              </w:rPr>
              <w:t xml:space="preserve">Maps to </w:t>
            </w:r>
            <w:r w:rsidRPr="00131AE7">
              <w:t>TTCN-3</w:t>
            </w:r>
            <w:r w:rsidRPr="00131AE7">
              <w:rPr>
                <w:color w:val="000000"/>
              </w:rPr>
              <w:t xml:space="preserve"> equivalent</w:t>
            </w:r>
          </w:p>
        </w:tc>
      </w:tr>
      <w:tr w:rsidR="006E5591" w:rsidRPr="00131AE7" w14:paraId="7B0D152A" w14:textId="77777777">
        <w:trPr>
          <w:jc w:val="center"/>
        </w:trPr>
        <w:tc>
          <w:tcPr>
            <w:tcW w:w="3659" w:type="dxa"/>
          </w:tcPr>
          <w:p w14:paraId="30ECBC35" w14:textId="77777777" w:rsidR="006E5591" w:rsidRPr="00131AE7" w:rsidRDefault="006E5591">
            <w:pPr>
              <w:pStyle w:val="TAL"/>
              <w:rPr>
                <w:rFonts w:ascii="Courier New" w:hAnsi="Courier New" w:cs="Courier New"/>
                <w:color w:val="000000"/>
                <w:sz w:val="20"/>
              </w:rPr>
            </w:pPr>
            <w:r w:rsidRPr="00131AE7">
              <w:rPr>
                <w:rFonts w:ascii="Courier New" w:hAnsi="Courier New" w:cs="Courier New"/>
                <w:color w:val="000000"/>
                <w:sz w:val="20"/>
              </w:rPr>
              <w:t>BOOLEAN</w:t>
            </w:r>
          </w:p>
        </w:tc>
        <w:tc>
          <w:tcPr>
            <w:tcW w:w="4240" w:type="dxa"/>
          </w:tcPr>
          <w:p w14:paraId="04FD0DF5" w14:textId="77777777" w:rsidR="006E5591" w:rsidRPr="00131AE7" w:rsidRDefault="006E5591">
            <w:pPr>
              <w:pStyle w:val="PL"/>
              <w:rPr>
                <w:b/>
                <w:noProof w:val="0"/>
                <w:color w:val="000000"/>
                <w:sz w:val="20"/>
              </w:rPr>
            </w:pPr>
            <w:r w:rsidRPr="00131AE7">
              <w:rPr>
                <w:b/>
                <w:noProof w:val="0"/>
                <w:color w:val="000000"/>
                <w:sz w:val="20"/>
              </w:rPr>
              <w:t>boolean</w:t>
            </w:r>
          </w:p>
        </w:tc>
      </w:tr>
      <w:tr w:rsidR="006E5591" w:rsidRPr="00131AE7" w14:paraId="0D9B0E26" w14:textId="77777777">
        <w:trPr>
          <w:jc w:val="center"/>
        </w:trPr>
        <w:tc>
          <w:tcPr>
            <w:tcW w:w="3659" w:type="dxa"/>
          </w:tcPr>
          <w:p w14:paraId="3FF1F00F" w14:textId="77777777" w:rsidR="006E5591" w:rsidRPr="00131AE7" w:rsidRDefault="006E5591">
            <w:pPr>
              <w:pStyle w:val="TAL"/>
              <w:rPr>
                <w:rFonts w:ascii="Courier New" w:hAnsi="Courier New" w:cs="Courier New"/>
                <w:color w:val="000000"/>
                <w:sz w:val="20"/>
              </w:rPr>
            </w:pPr>
            <w:r w:rsidRPr="00131AE7">
              <w:rPr>
                <w:rFonts w:ascii="Courier New" w:hAnsi="Courier New" w:cs="Courier New"/>
                <w:color w:val="000000"/>
                <w:sz w:val="20"/>
              </w:rPr>
              <w:t>INTEGER</w:t>
            </w:r>
          </w:p>
        </w:tc>
        <w:tc>
          <w:tcPr>
            <w:tcW w:w="4240" w:type="dxa"/>
          </w:tcPr>
          <w:p w14:paraId="3F933668" w14:textId="77777777" w:rsidR="006E5591" w:rsidRPr="00131AE7" w:rsidRDefault="006E5591">
            <w:pPr>
              <w:pStyle w:val="PL"/>
              <w:rPr>
                <w:b/>
                <w:noProof w:val="0"/>
                <w:color w:val="000000"/>
                <w:sz w:val="20"/>
              </w:rPr>
            </w:pPr>
            <w:r w:rsidRPr="00131AE7">
              <w:rPr>
                <w:b/>
                <w:noProof w:val="0"/>
                <w:color w:val="000000"/>
                <w:sz w:val="20"/>
              </w:rPr>
              <w:t>integer</w:t>
            </w:r>
          </w:p>
        </w:tc>
      </w:tr>
      <w:tr w:rsidR="006E5591" w:rsidRPr="00131AE7" w14:paraId="01FBE921" w14:textId="77777777">
        <w:trPr>
          <w:jc w:val="center"/>
        </w:trPr>
        <w:tc>
          <w:tcPr>
            <w:tcW w:w="3659" w:type="dxa"/>
          </w:tcPr>
          <w:p w14:paraId="107A7D88" w14:textId="77777777" w:rsidR="006E5591" w:rsidRPr="00131AE7" w:rsidRDefault="006E5591">
            <w:pPr>
              <w:pStyle w:val="TAL"/>
              <w:rPr>
                <w:rFonts w:ascii="Courier New" w:hAnsi="Courier New" w:cs="Courier New"/>
                <w:color w:val="000000"/>
                <w:sz w:val="20"/>
              </w:rPr>
            </w:pPr>
            <w:r w:rsidRPr="00131AE7">
              <w:rPr>
                <w:rFonts w:ascii="Courier New" w:hAnsi="Courier New" w:cs="Courier New"/>
                <w:sz w:val="20"/>
              </w:rPr>
              <w:t>REAL</w:t>
            </w:r>
            <w:r w:rsidRPr="00131AE7">
              <w:rPr>
                <w:rFonts w:ascii="Courier New" w:hAnsi="Courier New" w:cs="Courier New"/>
                <w:color w:val="000000"/>
                <w:sz w:val="20"/>
              </w:rPr>
              <w:t xml:space="preserve"> (note)</w:t>
            </w:r>
          </w:p>
        </w:tc>
        <w:tc>
          <w:tcPr>
            <w:tcW w:w="4240" w:type="dxa"/>
          </w:tcPr>
          <w:p w14:paraId="462E86F3" w14:textId="77777777" w:rsidR="006E5591" w:rsidRPr="00131AE7" w:rsidRDefault="006E5591">
            <w:pPr>
              <w:pStyle w:val="PL"/>
              <w:rPr>
                <w:b/>
                <w:noProof w:val="0"/>
                <w:color w:val="000000"/>
                <w:sz w:val="20"/>
              </w:rPr>
            </w:pPr>
            <w:r w:rsidRPr="00131AE7">
              <w:rPr>
                <w:b/>
                <w:noProof w:val="0"/>
                <w:color w:val="000000"/>
                <w:sz w:val="20"/>
              </w:rPr>
              <w:t>float</w:t>
            </w:r>
          </w:p>
        </w:tc>
      </w:tr>
      <w:tr w:rsidR="006E5591" w:rsidRPr="00131AE7" w14:paraId="2034E4DC" w14:textId="77777777">
        <w:trPr>
          <w:jc w:val="center"/>
        </w:trPr>
        <w:tc>
          <w:tcPr>
            <w:tcW w:w="3659" w:type="dxa"/>
          </w:tcPr>
          <w:p w14:paraId="382B4A17" w14:textId="77777777" w:rsidR="006E5591" w:rsidRPr="00131AE7" w:rsidRDefault="006E5591">
            <w:pPr>
              <w:pStyle w:val="TAL"/>
              <w:rPr>
                <w:rFonts w:ascii="Courier New" w:hAnsi="Courier New" w:cs="Courier New"/>
                <w:color w:val="000000"/>
                <w:sz w:val="20"/>
              </w:rPr>
            </w:pPr>
            <w:r w:rsidRPr="00131AE7">
              <w:rPr>
                <w:rFonts w:ascii="Courier New" w:hAnsi="Courier New" w:cs="Courier New"/>
                <w:color w:val="000000"/>
                <w:sz w:val="20"/>
              </w:rPr>
              <w:t>OBJECT IDENTIFIER</w:t>
            </w:r>
          </w:p>
        </w:tc>
        <w:tc>
          <w:tcPr>
            <w:tcW w:w="4240" w:type="dxa"/>
          </w:tcPr>
          <w:p w14:paraId="6FC6298C" w14:textId="77777777" w:rsidR="006E5591" w:rsidRPr="00131AE7" w:rsidRDefault="006E5591">
            <w:pPr>
              <w:pStyle w:val="PL"/>
              <w:rPr>
                <w:b/>
                <w:noProof w:val="0"/>
                <w:color w:val="000000"/>
                <w:sz w:val="20"/>
              </w:rPr>
            </w:pPr>
            <w:r w:rsidRPr="00131AE7">
              <w:rPr>
                <w:b/>
                <w:noProof w:val="0"/>
                <w:color w:val="000000"/>
                <w:sz w:val="20"/>
              </w:rPr>
              <w:t>objid</w:t>
            </w:r>
          </w:p>
        </w:tc>
      </w:tr>
      <w:tr w:rsidR="006E5591" w:rsidRPr="00131AE7" w14:paraId="74CC92C7" w14:textId="77777777">
        <w:trPr>
          <w:jc w:val="center"/>
        </w:trPr>
        <w:tc>
          <w:tcPr>
            <w:tcW w:w="3659" w:type="dxa"/>
          </w:tcPr>
          <w:p w14:paraId="283C8F49" w14:textId="77777777" w:rsidR="006E5591" w:rsidRPr="00131AE7" w:rsidRDefault="006E5591">
            <w:pPr>
              <w:pStyle w:val="TAL"/>
              <w:rPr>
                <w:rFonts w:ascii="Courier New" w:hAnsi="Courier New" w:cs="Courier New"/>
                <w:color w:val="000000"/>
                <w:sz w:val="20"/>
              </w:rPr>
            </w:pPr>
            <w:r w:rsidRPr="00131AE7">
              <w:rPr>
                <w:rFonts w:ascii="Courier New" w:hAnsi="Courier New" w:cs="Courier New"/>
                <w:color w:val="000000"/>
                <w:sz w:val="20"/>
              </w:rPr>
              <w:t xml:space="preserve">BIT STRING </w:t>
            </w:r>
          </w:p>
        </w:tc>
        <w:tc>
          <w:tcPr>
            <w:tcW w:w="4240" w:type="dxa"/>
          </w:tcPr>
          <w:p w14:paraId="3651A24F" w14:textId="77777777" w:rsidR="006E5591" w:rsidRPr="00131AE7" w:rsidRDefault="006E5591">
            <w:pPr>
              <w:pStyle w:val="PL"/>
              <w:rPr>
                <w:b/>
                <w:noProof w:val="0"/>
                <w:color w:val="000000"/>
                <w:sz w:val="20"/>
              </w:rPr>
            </w:pPr>
            <w:r w:rsidRPr="00131AE7">
              <w:rPr>
                <w:b/>
                <w:noProof w:val="0"/>
                <w:color w:val="000000"/>
                <w:sz w:val="20"/>
              </w:rPr>
              <w:t>bitstring</w:t>
            </w:r>
          </w:p>
        </w:tc>
      </w:tr>
      <w:tr w:rsidR="006E5591" w:rsidRPr="00131AE7" w14:paraId="7CF03699" w14:textId="77777777">
        <w:trPr>
          <w:jc w:val="center"/>
        </w:trPr>
        <w:tc>
          <w:tcPr>
            <w:tcW w:w="3659" w:type="dxa"/>
          </w:tcPr>
          <w:p w14:paraId="6727D394" w14:textId="77777777" w:rsidR="006E5591" w:rsidRPr="00131AE7" w:rsidRDefault="006E5591">
            <w:pPr>
              <w:pStyle w:val="TAL"/>
              <w:rPr>
                <w:rFonts w:ascii="Courier New" w:hAnsi="Courier New" w:cs="Courier New"/>
                <w:color w:val="000000"/>
                <w:sz w:val="20"/>
              </w:rPr>
            </w:pPr>
            <w:r w:rsidRPr="00131AE7">
              <w:rPr>
                <w:rFonts w:ascii="Courier New" w:hAnsi="Courier New" w:cs="Courier New"/>
                <w:color w:val="000000"/>
                <w:sz w:val="20"/>
              </w:rPr>
              <w:t>OCTET STRING</w:t>
            </w:r>
          </w:p>
        </w:tc>
        <w:tc>
          <w:tcPr>
            <w:tcW w:w="4240" w:type="dxa"/>
          </w:tcPr>
          <w:p w14:paraId="7DECB532" w14:textId="77777777" w:rsidR="006E5591" w:rsidRPr="00131AE7" w:rsidRDefault="006E5591">
            <w:pPr>
              <w:pStyle w:val="PL"/>
              <w:rPr>
                <w:b/>
                <w:noProof w:val="0"/>
                <w:color w:val="000000"/>
                <w:sz w:val="20"/>
              </w:rPr>
            </w:pPr>
            <w:r w:rsidRPr="00131AE7">
              <w:rPr>
                <w:b/>
                <w:noProof w:val="0"/>
                <w:color w:val="000000"/>
                <w:sz w:val="20"/>
              </w:rPr>
              <w:t>octetstring</w:t>
            </w:r>
          </w:p>
        </w:tc>
      </w:tr>
      <w:tr w:rsidR="006E5591" w:rsidRPr="00131AE7" w14:paraId="7588F45D" w14:textId="77777777">
        <w:trPr>
          <w:jc w:val="center"/>
        </w:trPr>
        <w:tc>
          <w:tcPr>
            <w:tcW w:w="3659" w:type="dxa"/>
          </w:tcPr>
          <w:p w14:paraId="266B7A1A" w14:textId="77777777" w:rsidR="006E5591" w:rsidRPr="00131AE7" w:rsidRDefault="006E5591">
            <w:pPr>
              <w:pStyle w:val="TAL"/>
              <w:rPr>
                <w:rFonts w:ascii="Courier New" w:hAnsi="Courier New" w:cs="Courier New"/>
                <w:color w:val="000000"/>
                <w:sz w:val="20"/>
              </w:rPr>
            </w:pPr>
            <w:r w:rsidRPr="00131AE7">
              <w:rPr>
                <w:rFonts w:ascii="Courier New" w:hAnsi="Courier New" w:cs="Courier New"/>
                <w:color w:val="000000"/>
                <w:sz w:val="20"/>
              </w:rPr>
              <w:t>SEQUENCE</w:t>
            </w:r>
          </w:p>
        </w:tc>
        <w:tc>
          <w:tcPr>
            <w:tcW w:w="4240" w:type="dxa"/>
          </w:tcPr>
          <w:p w14:paraId="04380E4B" w14:textId="77777777" w:rsidR="006E5591" w:rsidRPr="00131AE7" w:rsidRDefault="006E5591">
            <w:pPr>
              <w:pStyle w:val="PL"/>
              <w:rPr>
                <w:b/>
                <w:noProof w:val="0"/>
                <w:color w:val="000000"/>
                <w:sz w:val="20"/>
              </w:rPr>
            </w:pPr>
            <w:r w:rsidRPr="00131AE7">
              <w:rPr>
                <w:b/>
                <w:noProof w:val="0"/>
                <w:color w:val="000000"/>
                <w:sz w:val="20"/>
              </w:rPr>
              <w:t>record</w:t>
            </w:r>
          </w:p>
        </w:tc>
      </w:tr>
      <w:tr w:rsidR="006E5591" w:rsidRPr="00131AE7" w14:paraId="3D900368" w14:textId="77777777">
        <w:trPr>
          <w:jc w:val="center"/>
        </w:trPr>
        <w:tc>
          <w:tcPr>
            <w:tcW w:w="3659" w:type="dxa"/>
          </w:tcPr>
          <w:p w14:paraId="22137891" w14:textId="77777777" w:rsidR="006E5591" w:rsidRPr="00131AE7" w:rsidRDefault="006E5591">
            <w:pPr>
              <w:pStyle w:val="TAL"/>
              <w:rPr>
                <w:rFonts w:ascii="Courier New" w:hAnsi="Courier New" w:cs="Courier New"/>
                <w:color w:val="000000"/>
                <w:sz w:val="20"/>
              </w:rPr>
            </w:pPr>
            <w:r w:rsidRPr="00131AE7">
              <w:rPr>
                <w:rFonts w:ascii="Courier New" w:hAnsi="Courier New" w:cs="Courier New"/>
                <w:color w:val="000000"/>
                <w:sz w:val="20"/>
              </w:rPr>
              <w:t>SEQUENCE OF</w:t>
            </w:r>
          </w:p>
        </w:tc>
        <w:tc>
          <w:tcPr>
            <w:tcW w:w="4240" w:type="dxa"/>
          </w:tcPr>
          <w:p w14:paraId="600511FD" w14:textId="77777777" w:rsidR="006E5591" w:rsidRPr="00131AE7" w:rsidRDefault="006E5591">
            <w:pPr>
              <w:pStyle w:val="PL"/>
              <w:rPr>
                <w:b/>
                <w:noProof w:val="0"/>
                <w:color w:val="000000"/>
                <w:sz w:val="20"/>
              </w:rPr>
            </w:pPr>
            <w:r w:rsidRPr="00131AE7">
              <w:rPr>
                <w:b/>
                <w:noProof w:val="0"/>
                <w:color w:val="000000"/>
                <w:sz w:val="20"/>
              </w:rPr>
              <w:t>record of</w:t>
            </w:r>
          </w:p>
        </w:tc>
      </w:tr>
      <w:tr w:rsidR="006E5591" w:rsidRPr="00131AE7" w14:paraId="218CF1D7" w14:textId="77777777">
        <w:trPr>
          <w:jc w:val="center"/>
        </w:trPr>
        <w:tc>
          <w:tcPr>
            <w:tcW w:w="3659" w:type="dxa"/>
          </w:tcPr>
          <w:p w14:paraId="58DF8738" w14:textId="77777777" w:rsidR="006E5591" w:rsidRPr="00131AE7" w:rsidRDefault="006E5591">
            <w:pPr>
              <w:pStyle w:val="TAL"/>
              <w:rPr>
                <w:rFonts w:ascii="Courier New" w:hAnsi="Courier New" w:cs="Courier New"/>
                <w:color w:val="000000"/>
                <w:sz w:val="20"/>
              </w:rPr>
            </w:pPr>
            <w:r w:rsidRPr="00131AE7">
              <w:rPr>
                <w:rFonts w:ascii="Courier New" w:hAnsi="Courier New" w:cs="Courier New"/>
                <w:sz w:val="20"/>
              </w:rPr>
              <w:t>SET</w:t>
            </w:r>
          </w:p>
        </w:tc>
        <w:tc>
          <w:tcPr>
            <w:tcW w:w="4240" w:type="dxa"/>
          </w:tcPr>
          <w:p w14:paraId="12535267" w14:textId="77777777" w:rsidR="006E5591" w:rsidRPr="00131AE7" w:rsidRDefault="006E5591">
            <w:pPr>
              <w:pStyle w:val="PL"/>
              <w:rPr>
                <w:b/>
                <w:noProof w:val="0"/>
                <w:color w:val="000000"/>
                <w:sz w:val="20"/>
              </w:rPr>
            </w:pPr>
            <w:r w:rsidRPr="00131AE7">
              <w:rPr>
                <w:b/>
                <w:noProof w:val="0"/>
                <w:sz w:val="20"/>
              </w:rPr>
              <w:t>set</w:t>
            </w:r>
          </w:p>
        </w:tc>
      </w:tr>
      <w:tr w:rsidR="006E5591" w:rsidRPr="00131AE7" w14:paraId="6D6C7174" w14:textId="77777777">
        <w:trPr>
          <w:jc w:val="center"/>
        </w:trPr>
        <w:tc>
          <w:tcPr>
            <w:tcW w:w="3659" w:type="dxa"/>
          </w:tcPr>
          <w:p w14:paraId="37269654" w14:textId="77777777" w:rsidR="006E5591" w:rsidRPr="00131AE7" w:rsidRDefault="006E5591">
            <w:pPr>
              <w:pStyle w:val="TAL"/>
              <w:rPr>
                <w:rFonts w:ascii="Courier New" w:hAnsi="Courier New" w:cs="Courier New"/>
                <w:color w:val="000000"/>
                <w:sz w:val="20"/>
              </w:rPr>
            </w:pPr>
            <w:r w:rsidRPr="00131AE7">
              <w:rPr>
                <w:rFonts w:ascii="Courier New" w:hAnsi="Courier New" w:cs="Courier New"/>
                <w:sz w:val="20"/>
              </w:rPr>
              <w:t>SET</w:t>
            </w:r>
            <w:r w:rsidRPr="00131AE7">
              <w:rPr>
                <w:rFonts w:ascii="Courier New" w:hAnsi="Courier New" w:cs="Courier New"/>
                <w:color w:val="000000"/>
                <w:sz w:val="20"/>
              </w:rPr>
              <w:t xml:space="preserve"> OF</w:t>
            </w:r>
          </w:p>
        </w:tc>
        <w:tc>
          <w:tcPr>
            <w:tcW w:w="4240" w:type="dxa"/>
          </w:tcPr>
          <w:p w14:paraId="5E61EA75" w14:textId="77777777" w:rsidR="006E5591" w:rsidRPr="00131AE7" w:rsidRDefault="006E5591">
            <w:pPr>
              <w:pStyle w:val="PL"/>
              <w:rPr>
                <w:b/>
                <w:noProof w:val="0"/>
                <w:color w:val="000000"/>
                <w:sz w:val="20"/>
              </w:rPr>
            </w:pPr>
            <w:r w:rsidRPr="00131AE7">
              <w:rPr>
                <w:b/>
                <w:noProof w:val="0"/>
                <w:sz w:val="20"/>
              </w:rPr>
              <w:t>set</w:t>
            </w:r>
            <w:r w:rsidRPr="00131AE7">
              <w:rPr>
                <w:b/>
                <w:noProof w:val="0"/>
                <w:color w:val="000000"/>
                <w:sz w:val="20"/>
              </w:rPr>
              <w:t xml:space="preserve"> of</w:t>
            </w:r>
          </w:p>
        </w:tc>
      </w:tr>
      <w:tr w:rsidR="006E5591" w:rsidRPr="00131AE7" w14:paraId="3D65A4C0" w14:textId="77777777">
        <w:trPr>
          <w:jc w:val="center"/>
        </w:trPr>
        <w:tc>
          <w:tcPr>
            <w:tcW w:w="3659" w:type="dxa"/>
          </w:tcPr>
          <w:p w14:paraId="74495F01" w14:textId="77777777" w:rsidR="006E5591" w:rsidRPr="00131AE7" w:rsidRDefault="006E5591">
            <w:pPr>
              <w:pStyle w:val="TAL"/>
              <w:rPr>
                <w:rFonts w:ascii="Courier New" w:hAnsi="Courier New" w:cs="Courier New"/>
                <w:color w:val="000000"/>
                <w:sz w:val="20"/>
              </w:rPr>
            </w:pPr>
            <w:r w:rsidRPr="00131AE7">
              <w:rPr>
                <w:rFonts w:ascii="Courier New" w:hAnsi="Courier New" w:cs="Courier New"/>
                <w:color w:val="000000"/>
                <w:sz w:val="20"/>
              </w:rPr>
              <w:t>ENUMERATED</w:t>
            </w:r>
          </w:p>
        </w:tc>
        <w:tc>
          <w:tcPr>
            <w:tcW w:w="4240" w:type="dxa"/>
          </w:tcPr>
          <w:p w14:paraId="3DCEB0E9" w14:textId="77777777" w:rsidR="006E5591" w:rsidRPr="00131AE7" w:rsidRDefault="006E5591">
            <w:pPr>
              <w:pStyle w:val="PL"/>
              <w:rPr>
                <w:b/>
                <w:noProof w:val="0"/>
                <w:color w:val="000000"/>
                <w:sz w:val="20"/>
              </w:rPr>
            </w:pPr>
            <w:r w:rsidRPr="00131AE7">
              <w:rPr>
                <w:b/>
                <w:noProof w:val="0"/>
                <w:color w:val="000000"/>
                <w:sz w:val="20"/>
              </w:rPr>
              <w:t>enumerated</w:t>
            </w:r>
          </w:p>
        </w:tc>
      </w:tr>
      <w:tr w:rsidR="006E5591" w:rsidRPr="00131AE7" w14:paraId="5BC4D784" w14:textId="77777777">
        <w:trPr>
          <w:jc w:val="center"/>
        </w:trPr>
        <w:tc>
          <w:tcPr>
            <w:tcW w:w="3659" w:type="dxa"/>
          </w:tcPr>
          <w:p w14:paraId="7F6E25E0" w14:textId="77777777" w:rsidR="006E5591" w:rsidRPr="00131AE7" w:rsidRDefault="006E5591">
            <w:pPr>
              <w:pStyle w:val="TAL"/>
              <w:rPr>
                <w:rFonts w:ascii="Courier New" w:hAnsi="Courier New" w:cs="Courier New"/>
                <w:color w:val="000000"/>
                <w:sz w:val="20"/>
              </w:rPr>
            </w:pPr>
            <w:r w:rsidRPr="00131AE7">
              <w:rPr>
                <w:rFonts w:ascii="Courier New" w:hAnsi="Courier New" w:cs="Courier New"/>
                <w:color w:val="000000"/>
                <w:sz w:val="20"/>
              </w:rPr>
              <w:t>CHOICE</w:t>
            </w:r>
          </w:p>
        </w:tc>
        <w:tc>
          <w:tcPr>
            <w:tcW w:w="4240" w:type="dxa"/>
          </w:tcPr>
          <w:p w14:paraId="3FAFF132" w14:textId="77777777" w:rsidR="006E5591" w:rsidRPr="00131AE7" w:rsidRDefault="006E5591">
            <w:pPr>
              <w:pStyle w:val="PL"/>
              <w:rPr>
                <w:b/>
                <w:noProof w:val="0"/>
                <w:color w:val="000000"/>
                <w:sz w:val="20"/>
              </w:rPr>
            </w:pPr>
            <w:r w:rsidRPr="00131AE7">
              <w:rPr>
                <w:b/>
                <w:noProof w:val="0"/>
                <w:sz w:val="20"/>
              </w:rPr>
              <w:t>union</w:t>
            </w:r>
          </w:p>
        </w:tc>
      </w:tr>
      <w:tr w:rsidR="006E5591" w:rsidRPr="00131AE7" w14:paraId="6E19181F" w14:textId="77777777">
        <w:trPr>
          <w:jc w:val="center"/>
        </w:trPr>
        <w:tc>
          <w:tcPr>
            <w:tcW w:w="3659" w:type="dxa"/>
          </w:tcPr>
          <w:p w14:paraId="298CC051" w14:textId="77777777" w:rsidR="006E5591" w:rsidRPr="00131AE7" w:rsidRDefault="006E5591">
            <w:pPr>
              <w:pStyle w:val="TAL"/>
              <w:rPr>
                <w:rFonts w:ascii="Courier New" w:hAnsi="Courier New" w:cs="Courier New"/>
                <w:color w:val="000000"/>
                <w:sz w:val="20"/>
              </w:rPr>
            </w:pPr>
            <w:r w:rsidRPr="00131AE7">
              <w:rPr>
                <w:rFonts w:ascii="Courier New" w:hAnsi="Courier New" w:cs="Courier New"/>
                <w:color w:val="000000"/>
                <w:sz w:val="20"/>
              </w:rPr>
              <w:t>VisibleString</w:t>
            </w:r>
          </w:p>
        </w:tc>
        <w:tc>
          <w:tcPr>
            <w:tcW w:w="4240" w:type="dxa"/>
          </w:tcPr>
          <w:p w14:paraId="17BAA358" w14:textId="77777777" w:rsidR="006E5591" w:rsidRPr="00131AE7" w:rsidRDefault="006E5591">
            <w:pPr>
              <w:pStyle w:val="PL"/>
              <w:rPr>
                <w:b/>
                <w:noProof w:val="0"/>
                <w:color w:val="000000"/>
                <w:sz w:val="20"/>
              </w:rPr>
            </w:pPr>
            <w:r w:rsidRPr="00131AE7">
              <w:rPr>
                <w:b/>
                <w:noProof w:val="0"/>
                <w:color w:val="000000"/>
                <w:sz w:val="20"/>
              </w:rPr>
              <w:t xml:space="preserve">charstring </w:t>
            </w:r>
          </w:p>
        </w:tc>
      </w:tr>
      <w:tr w:rsidR="006E5591" w:rsidRPr="00131AE7" w14:paraId="570EF969" w14:textId="77777777">
        <w:trPr>
          <w:jc w:val="center"/>
        </w:trPr>
        <w:tc>
          <w:tcPr>
            <w:tcW w:w="3659" w:type="dxa"/>
          </w:tcPr>
          <w:p w14:paraId="53BF3D18" w14:textId="77777777" w:rsidR="006E5591" w:rsidRPr="00131AE7" w:rsidRDefault="006E5591">
            <w:pPr>
              <w:pStyle w:val="TAL"/>
              <w:rPr>
                <w:rFonts w:ascii="Courier New" w:hAnsi="Courier New" w:cs="Courier New"/>
                <w:color w:val="000000"/>
                <w:sz w:val="20"/>
              </w:rPr>
            </w:pPr>
            <w:r w:rsidRPr="00131AE7">
              <w:rPr>
                <w:rFonts w:ascii="Courier New" w:hAnsi="Courier New" w:cs="Courier New"/>
                <w:color w:val="000000"/>
                <w:sz w:val="20"/>
              </w:rPr>
              <w:t>IA5String</w:t>
            </w:r>
          </w:p>
        </w:tc>
        <w:tc>
          <w:tcPr>
            <w:tcW w:w="4240" w:type="dxa"/>
          </w:tcPr>
          <w:p w14:paraId="6A97A7D8" w14:textId="77777777" w:rsidR="006E5591" w:rsidRPr="00131AE7" w:rsidRDefault="006E5591">
            <w:pPr>
              <w:pStyle w:val="PL"/>
              <w:rPr>
                <w:b/>
                <w:noProof w:val="0"/>
                <w:color w:val="000000"/>
                <w:sz w:val="20"/>
              </w:rPr>
            </w:pPr>
            <w:r w:rsidRPr="00131AE7">
              <w:rPr>
                <w:b/>
                <w:noProof w:val="0"/>
                <w:color w:val="000000"/>
                <w:sz w:val="20"/>
              </w:rPr>
              <w:t>charstring</w:t>
            </w:r>
          </w:p>
        </w:tc>
      </w:tr>
      <w:tr w:rsidR="006E5591" w:rsidRPr="00131AE7" w14:paraId="061ACFF7" w14:textId="77777777">
        <w:trPr>
          <w:jc w:val="center"/>
        </w:trPr>
        <w:tc>
          <w:tcPr>
            <w:tcW w:w="3659" w:type="dxa"/>
          </w:tcPr>
          <w:p w14:paraId="74831938" w14:textId="77777777" w:rsidR="006E5591" w:rsidRPr="00131AE7" w:rsidRDefault="006E5591">
            <w:pPr>
              <w:pStyle w:val="TAL"/>
              <w:rPr>
                <w:rFonts w:ascii="Courier New" w:hAnsi="Courier New" w:cs="Courier New"/>
                <w:color w:val="000000"/>
                <w:sz w:val="20"/>
              </w:rPr>
            </w:pPr>
            <w:r w:rsidRPr="00131AE7">
              <w:rPr>
                <w:rFonts w:ascii="Courier New" w:hAnsi="Courier New" w:cs="Courier New"/>
                <w:color w:val="000000"/>
                <w:sz w:val="20"/>
              </w:rPr>
              <w:t>UniversalString</w:t>
            </w:r>
          </w:p>
        </w:tc>
        <w:tc>
          <w:tcPr>
            <w:tcW w:w="4240" w:type="dxa"/>
          </w:tcPr>
          <w:p w14:paraId="646B5EA5" w14:textId="77777777" w:rsidR="006E5591" w:rsidRPr="00131AE7" w:rsidRDefault="006E5591">
            <w:pPr>
              <w:pStyle w:val="PL"/>
              <w:rPr>
                <w:b/>
                <w:noProof w:val="0"/>
                <w:color w:val="000000"/>
                <w:sz w:val="20"/>
              </w:rPr>
            </w:pPr>
            <w:r w:rsidRPr="00131AE7">
              <w:rPr>
                <w:b/>
                <w:noProof w:val="0"/>
                <w:color w:val="000000"/>
                <w:sz w:val="20"/>
              </w:rPr>
              <w:t>universal charstring</w:t>
            </w:r>
          </w:p>
        </w:tc>
      </w:tr>
      <w:tr w:rsidR="006E5591" w:rsidRPr="00131AE7" w14:paraId="619B828A" w14:textId="77777777">
        <w:trPr>
          <w:jc w:val="center"/>
        </w:trPr>
        <w:tc>
          <w:tcPr>
            <w:tcW w:w="7899" w:type="dxa"/>
            <w:gridSpan w:val="2"/>
          </w:tcPr>
          <w:p w14:paraId="4DA8D90C" w14:textId="77777777" w:rsidR="006E5591" w:rsidRPr="00131AE7" w:rsidRDefault="006E5591">
            <w:pPr>
              <w:pStyle w:val="TAN"/>
            </w:pPr>
            <w:r w:rsidRPr="00131AE7">
              <w:t>NOTE:</w:t>
            </w:r>
            <w:r w:rsidRPr="00131AE7">
              <w:tab/>
              <w:t xml:space="preserve">The ASN.1 type REAL is equivalent to the TTCN-3 type </w:t>
            </w:r>
            <w:r w:rsidRPr="00131AE7">
              <w:rPr>
                <w:rFonts w:ascii="Courier New" w:hAnsi="Courier New"/>
                <w:b/>
              </w:rPr>
              <w:t>float</w:t>
            </w:r>
            <w:r w:rsidRPr="00131AE7">
              <w:t xml:space="preserve"> until the base is unrestricted or restricted to base 10 explicitly or implicitly. The ASN.1 notation allows explicit restriction by e.g. inner subtyping but from </w:t>
            </w:r>
            <w:r w:rsidR="001A3257" w:rsidRPr="00131AE7">
              <w:t xml:space="preserve">the </w:t>
            </w:r>
            <w:r w:rsidRPr="00131AE7">
              <w:t>ASN.1</w:t>
            </w:r>
            <w:r w:rsidR="001A3257" w:rsidRPr="00131AE7">
              <w:t xml:space="preserve"> to </w:t>
            </w:r>
            <w:r w:rsidRPr="00131AE7">
              <w:t xml:space="preserve">TTCN-3 mapping point of view an explicit restriction is an ASN.1 value notation. Implicit restriction may be defined by the textual description of the given protocol, i.e. outside of the ASN.1 module(s). However, in both cases the TTCN-3 value notation can be used irrespective </w:t>
            </w:r>
            <w:r w:rsidR="00D94C22" w:rsidRPr="00131AE7">
              <w:t>o</w:t>
            </w:r>
            <w:r w:rsidRPr="00131AE7">
              <w:t>f the base in ASN.1.</w:t>
            </w:r>
          </w:p>
        </w:tc>
      </w:tr>
    </w:tbl>
    <w:p w14:paraId="25EBD887" w14:textId="77777777" w:rsidR="006E5591" w:rsidRPr="00131AE7" w:rsidRDefault="006E5591"/>
    <w:p w14:paraId="63DE7833" w14:textId="1ABF8218" w:rsidR="006E5591" w:rsidRPr="00131AE7" w:rsidRDefault="006E5591" w:rsidP="007D3085">
      <w:pPr>
        <w:rPr>
          <w:color w:val="000000"/>
        </w:rPr>
      </w:pPr>
      <w:r w:rsidRPr="00131AE7">
        <w:t>All</w:t>
      </w:r>
      <w:r w:rsidRPr="00131AE7">
        <w:rPr>
          <w:color w:val="000000"/>
        </w:rPr>
        <w:t xml:space="preserve"> </w:t>
      </w:r>
      <w:r w:rsidRPr="00131AE7">
        <w:t>TTCN-3</w:t>
      </w:r>
      <w:r w:rsidRPr="00131AE7">
        <w:rPr>
          <w:color w:val="000000"/>
        </w:rPr>
        <w:t xml:space="preserve"> operators, functions, matching mechanisms, value notation</w:t>
      </w:r>
      <w:r w:rsidR="001D387A" w:rsidRPr="00131AE7">
        <w:rPr>
          <w:color w:val="000000"/>
        </w:rPr>
        <w:t>s</w:t>
      </w:r>
      <w:r w:rsidR="00586E3E" w:rsidRPr="00131AE7">
        <w:rPr>
          <w:color w:val="000000"/>
        </w:rPr>
        <w:t>,</w:t>
      </w:r>
      <w:r w:rsidRPr="00131AE7">
        <w:rPr>
          <w:color w:val="000000"/>
        </w:rPr>
        <w:t xml:space="preserve"> etc. that can be used with a </w:t>
      </w:r>
      <w:r w:rsidRPr="00131AE7">
        <w:t>TTCN-3</w:t>
      </w:r>
      <w:r w:rsidRPr="00131AE7">
        <w:rPr>
          <w:color w:val="000000"/>
        </w:rPr>
        <w:t xml:space="preserve"> </w:t>
      </w:r>
      <w:r w:rsidRPr="00131AE7">
        <w:t>type</w:t>
      </w:r>
      <w:r w:rsidRPr="00131AE7">
        <w:rPr>
          <w:color w:val="000000"/>
        </w:rPr>
        <w:t xml:space="preserve"> given in table </w:t>
      </w:r>
      <w:r w:rsidRPr="00131AE7">
        <w:fldChar w:fldCharType="begin"/>
      </w:r>
      <w:r w:rsidRPr="00131AE7">
        <w:rPr>
          <w:color w:val="000000"/>
        </w:rPr>
        <w:instrText xml:space="preserve"> REF tab_ASN1andTTCN3Equivalents \h </w:instrText>
      </w:r>
      <w:r w:rsidRPr="00131AE7">
        <w:instrText xml:space="preserve"> \* MERGEFORMAT </w:instrText>
      </w:r>
      <w:r w:rsidRPr="00131AE7">
        <w:fldChar w:fldCharType="separate"/>
      </w:r>
      <w:r w:rsidR="00AA1E5A" w:rsidRPr="00131AE7">
        <w:rPr>
          <w:color w:val="000000"/>
        </w:rPr>
        <w:t>3</w:t>
      </w:r>
      <w:r w:rsidRPr="00131AE7">
        <w:fldChar w:fldCharType="end"/>
      </w:r>
      <w:r w:rsidRPr="00131AE7">
        <w:t xml:space="preserve"> </w:t>
      </w:r>
      <w:r w:rsidRPr="00131AE7">
        <w:rPr>
          <w:color w:val="000000"/>
        </w:rPr>
        <w:t xml:space="preserve">may also be used with the corresponding </w:t>
      </w:r>
      <w:r w:rsidRPr="00131AE7">
        <w:t>ASN.1</w:t>
      </w:r>
      <w:r w:rsidRPr="00131AE7">
        <w:rPr>
          <w:color w:val="000000"/>
        </w:rPr>
        <w:t xml:space="preserve"> </w:t>
      </w:r>
      <w:r w:rsidRPr="00131AE7">
        <w:t>type</w:t>
      </w:r>
      <w:r w:rsidRPr="00131AE7">
        <w:rPr>
          <w:color w:val="000000"/>
        </w:rPr>
        <w:t>.</w:t>
      </w:r>
    </w:p>
    <w:p w14:paraId="68B62F77" w14:textId="77777777" w:rsidR="00820D5D" w:rsidRPr="00131AE7" w:rsidRDefault="00820D5D" w:rsidP="003B0813">
      <w:pPr>
        <w:pStyle w:val="Heading2"/>
      </w:pPr>
      <w:bookmarkStart w:id="170" w:name="_Toc72306302"/>
      <w:bookmarkStart w:id="171" w:name="_Toc72306383"/>
      <w:r w:rsidRPr="00131AE7">
        <w:t>8.1</w:t>
      </w:r>
      <w:r w:rsidR="009917DA" w:rsidRPr="00131AE7">
        <w:t>.a</w:t>
      </w:r>
      <w:r w:rsidRPr="00131AE7">
        <w:tab/>
        <w:t>Importing from ASN.1 modules</w:t>
      </w:r>
      <w:bookmarkEnd w:id="170"/>
      <w:bookmarkEnd w:id="171"/>
    </w:p>
    <w:p w14:paraId="3047DA7F" w14:textId="77777777" w:rsidR="00205BCD" w:rsidRPr="00131AE7" w:rsidRDefault="00205BCD" w:rsidP="003B0813">
      <w:pPr>
        <w:pStyle w:val="Heading3"/>
      </w:pPr>
      <w:bookmarkStart w:id="172" w:name="_Toc72306303"/>
      <w:bookmarkStart w:id="173" w:name="_Toc72306384"/>
      <w:r w:rsidRPr="00131AE7">
        <w:t>8.1</w:t>
      </w:r>
      <w:r w:rsidR="009917DA" w:rsidRPr="00131AE7">
        <w:t>.a</w:t>
      </w:r>
      <w:r w:rsidRPr="00131AE7">
        <w:t>.1</w:t>
      </w:r>
      <w:r w:rsidRPr="00131AE7">
        <w:tab/>
        <w:t>Language specification strings</w:t>
      </w:r>
      <w:bookmarkEnd w:id="172"/>
      <w:bookmarkEnd w:id="173"/>
    </w:p>
    <w:p w14:paraId="4F96140D" w14:textId="77777777" w:rsidR="00820D5D" w:rsidRPr="00131AE7" w:rsidRDefault="00820D5D" w:rsidP="00B50CC9">
      <w:r w:rsidRPr="00131AE7">
        <w:t>When importing from ASN.1 modules</w:t>
      </w:r>
      <w:r w:rsidR="001D387A" w:rsidRPr="00131AE7">
        <w:t>,</w:t>
      </w:r>
      <w:r w:rsidRPr="00131AE7">
        <w:t xml:space="preserve"> it is mandatory to use one of the following language identifier strings:</w:t>
      </w:r>
    </w:p>
    <w:p w14:paraId="4B8C0F5D" w14:textId="77777777" w:rsidR="00190715" w:rsidRPr="00131AE7" w:rsidRDefault="00190715" w:rsidP="00DE1422">
      <w:pPr>
        <w:pStyle w:val="B1"/>
        <w:tabs>
          <w:tab w:val="left" w:pos="2268"/>
        </w:tabs>
      </w:pPr>
      <w:r w:rsidRPr="00131AE7">
        <w:t>"ASN.1:2008"</w:t>
      </w:r>
      <w:r w:rsidRPr="00131AE7">
        <w:tab/>
        <w:t>for ASN.1 version 200</w:t>
      </w:r>
      <w:r w:rsidR="00293E2F" w:rsidRPr="00131AE7">
        <w:t>8</w:t>
      </w:r>
      <w:r w:rsidRPr="00131AE7">
        <w:t>;</w:t>
      </w:r>
    </w:p>
    <w:p w14:paraId="5736380D" w14:textId="77777777" w:rsidR="00820D5D" w:rsidRPr="00131AE7" w:rsidRDefault="00820D5D" w:rsidP="00DE1422">
      <w:pPr>
        <w:pStyle w:val="B1"/>
        <w:tabs>
          <w:tab w:val="left" w:pos="2268"/>
        </w:tabs>
      </w:pPr>
      <w:r w:rsidRPr="00131AE7">
        <w:t>"ASN.1:2002"</w:t>
      </w:r>
      <w:r w:rsidRPr="00131AE7">
        <w:tab/>
        <w:t>for ASN.1 version 2002;</w:t>
      </w:r>
    </w:p>
    <w:p w14:paraId="56113FAF" w14:textId="77777777" w:rsidR="00820D5D" w:rsidRPr="00131AE7" w:rsidRDefault="00820D5D" w:rsidP="00DE1422">
      <w:pPr>
        <w:pStyle w:val="B1"/>
        <w:tabs>
          <w:tab w:val="left" w:pos="2268"/>
        </w:tabs>
      </w:pPr>
      <w:r w:rsidRPr="00131AE7">
        <w:t>"ASN.1:1997"</w:t>
      </w:r>
      <w:r w:rsidRPr="00131AE7">
        <w:tab/>
        <w:t>for ASN.1 version 1997;</w:t>
      </w:r>
    </w:p>
    <w:p w14:paraId="6EC50B2A" w14:textId="77777777" w:rsidR="00820D5D" w:rsidRPr="00131AE7" w:rsidRDefault="00820D5D" w:rsidP="00DE1422">
      <w:pPr>
        <w:pStyle w:val="B1"/>
        <w:tabs>
          <w:tab w:val="left" w:pos="2268"/>
        </w:tabs>
      </w:pPr>
      <w:r w:rsidRPr="00131AE7">
        <w:t>"ASN.1:1994"</w:t>
      </w:r>
      <w:r w:rsidRPr="00131AE7">
        <w:tab/>
        <w:t>for ASN.1 version 1994;</w:t>
      </w:r>
    </w:p>
    <w:p w14:paraId="184A4E5C" w14:textId="14BA0FC8" w:rsidR="00820D5D" w:rsidRPr="00131AE7" w:rsidRDefault="00820D5D" w:rsidP="00DE1422">
      <w:pPr>
        <w:pStyle w:val="B1"/>
        <w:tabs>
          <w:tab w:val="left" w:pos="2268"/>
        </w:tabs>
      </w:pPr>
      <w:r w:rsidRPr="00131AE7">
        <w:t>"ASN.1:1988"</w:t>
      </w:r>
      <w:r w:rsidRPr="00131AE7">
        <w:tab/>
        <w:t>for ASN.1 version 1988 (CCITT Blue Book</w:t>
      </w:r>
      <w:r w:rsidR="005602DA" w:rsidRPr="00131AE7">
        <w:t xml:space="preserve"> [</w:t>
      </w:r>
      <w:r w:rsidR="005602DA" w:rsidRPr="00131AE7">
        <w:fldChar w:fldCharType="begin"/>
      </w:r>
      <w:r w:rsidR="005602DA" w:rsidRPr="00131AE7">
        <w:instrText xml:space="preserve">REF REF_CCITTBLUEBOOK \h </w:instrText>
      </w:r>
      <w:r w:rsidR="005602DA" w:rsidRPr="00131AE7">
        <w:fldChar w:fldCharType="separate"/>
      </w:r>
      <w:r w:rsidR="005602DA" w:rsidRPr="00131AE7">
        <w:t>i.26</w:t>
      </w:r>
      <w:r w:rsidR="005602DA" w:rsidRPr="00131AE7">
        <w:fldChar w:fldCharType="end"/>
      </w:r>
      <w:r w:rsidR="005602DA" w:rsidRPr="00131AE7">
        <w:t>]</w:t>
      </w:r>
      <w:r w:rsidRPr="00131AE7">
        <w:t>).</w:t>
      </w:r>
    </w:p>
    <w:p w14:paraId="75ACDBE3" w14:textId="3CD3E689" w:rsidR="00820D5D" w:rsidRPr="00131AE7" w:rsidRDefault="00820D5D" w:rsidP="00B50CC9">
      <w:pPr>
        <w:pStyle w:val="NO"/>
      </w:pPr>
      <w:r w:rsidRPr="00131AE7">
        <w:t>NOTE 1:</w:t>
      </w:r>
      <w:r w:rsidRPr="00131AE7">
        <w:tab/>
        <w:t>Language identifiers "ASN.1:19</w:t>
      </w:r>
      <w:r w:rsidR="00750C58" w:rsidRPr="00131AE7">
        <w:t>88</w:t>
      </w:r>
      <w:r w:rsidRPr="00131AE7">
        <w:t>", "ASN.1:1994"</w:t>
      </w:r>
      <w:r w:rsidR="00293E2F" w:rsidRPr="00131AE7">
        <w:t>,</w:t>
      </w:r>
      <w:r w:rsidRPr="00131AE7">
        <w:t xml:space="preserve"> "ASN.1:19</w:t>
      </w:r>
      <w:r w:rsidR="00750C58" w:rsidRPr="00131AE7">
        <w:t>97</w:t>
      </w:r>
      <w:r w:rsidRPr="00131AE7">
        <w:t>"</w:t>
      </w:r>
      <w:r w:rsidR="00293E2F" w:rsidRPr="00131AE7">
        <w:t xml:space="preserve"> and "ASN.1:2002"</w:t>
      </w:r>
      <w:r w:rsidRPr="00131AE7">
        <w:t xml:space="preserve"> refer to </w:t>
      </w:r>
      <w:r w:rsidR="00293E2F" w:rsidRPr="00131AE7">
        <w:t xml:space="preserve">superseded </w:t>
      </w:r>
      <w:r w:rsidRPr="00131AE7">
        <w:t xml:space="preserve">versions of ASN.1. The only purpose to include them into the present document is to allocate unique identifiers if protocol modules based on these ASN.1 versions are used with TTCN-3. When ASN.1 version 1997 is supported, the support of Amendment 3 to </w:t>
      </w:r>
      <w:r w:rsidR="00B04B06" w:rsidRPr="00131AE7">
        <w:t>Recommendation ITU-T</w:t>
      </w:r>
      <w:r w:rsidR="009528DA" w:rsidRPr="00131AE7">
        <w:t> </w:t>
      </w:r>
      <w:r w:rsidRPr="00131AE7">
        <w:t>X.680</w:t>
      </w:r>
      <w:r w:rsidR="009528DA" w:rsidRPr="00131AE7">
        <w:t> </w:t>
      </w:r>
      <w:r w:rsidR="00620346" w:rsidRPr="00131AE7">
        <w:t>[</w:t>
      </w:r>
      <w:r w:rsidR="00620346" w:rsidRPr="00131AE7">
        <w:fldChar w:fldCharType="begin"/>
      </w:r>
      <w:r w:rsidR="00936255" w:rsidRPr="00131AE7">
        <w:instrText xml:space="preserve">REF REF_ITU_TX680 \* MERGEFORMAT  \h </w:instrText>
      </w:r>
      <w:r w:rsidR="00620346" w:rsidRPr="00131AE7">
        <w:fldChar w:fldCharType="separate"/>
      </w:r>
      <w:r w:rsidR="00AA1E5A" w:rsidRPr="00131AE7">
        <w:t>2</w:t>
      </w:r>
      <w:r w:rsidR="00620346" w:rsidRPr="00131AE7">
        <w:fldChar w:fldCharType="end"/>
      </w:r>
      <w:r w:rsidR="00620346" w:rsidRPr="00131AE7">
        <w:t>]</w:t>
      </w:r>
      <w:r w:rsidRPr="00131AE7">
        <w:t xml:space="preserve"> is not considered.</w:t>
      </w:r>
    </w:p>
    <w:p w14:paraId="037C83B6" w14:textId="5B9F26B2" w:rsidR="00820D5D" w:rsidRPr="00131AE7" w:rsidRDefault="00820D5D" w:rsidP="00B50CC9">
      <w:pPr>
        <w:pStyle w:val="NO"/>
      </w:pPr>
      <w:r w:rsidRPr="00131AE7">
        <w:t xml:space="preserve">NOTE </w:t>
      </w:r>
      <w:r w:rsidR="00293E2F" w:rsidRPr="00131AE7">
        <w:t>2</w:t>
      </w:r>
      <w:r w:rsidRPr="00131AE7">
        <w:t>:</w:t>
      </w:r>
      <w:r w:rsidRPr="00131AE7">
        <w:tab/>
        <w:t>References to the 1994, 1997</w:t>
      </w:r>
      <w:r w:rsidR="00293E2F" w:rsidRPr="00131AE7">
        <w:t>, 2002</w:t>
      </w:r>
      <w:r w:rsidRPr="00131AE7">
        <w:t xml:space="preserve"> and the Blue Book (1988) versions of ASN.1 can be found in </w:t>
      </w:r>
      <w:r w:rsidR="00F337DA" w:rsidRPr="00131AE7">
        <w:t>clause 2</w:t>
      </w:r>
      <w:r w:rsidR="004E438E" w:rsidRPr="00131AE7">
        <w:t xml:space="preserve">, </w:t>
      </w:r>
      <w:r w:rsidR="005602DA" w:rsidRPr="00131AE7">
        <w:t>[</w:t>
      </w:r>
      <w:r w:rsidR="005602DA" w:rsidRPr="00131AE7">
        <w:fldChar w:fldCharType="begin"/>
      </w:r>
      <w:r w:rsidR="005602DA" w:rsidRPr="00131AE7">
        <w:instrText xml:space="preserve">REF REF_ITU_TX208 \h </w:instrText>
      </w:r>
      <w:r w:rsidR="005602DA" w:rsidRPr="00131AE7">
        <w:fldChar w:fldCharType="separate"/>
      </w:r>
      <w:r w:rsidR="005602DA" w:rsidRPr="00131AE7">
        <w:t>i.5</w:t>
      </w:r>
      <w:r w:rsidR="005602DA" w:rsidRPr="00131AE7">
        <w:fldChar w:fldCharType="end"/>
      </w:r>
      <w:r w:rsidR="005602DA" w:rsidRPr="00131AE7">
        <w:t xml:space="preserve">] </w:t>
      </w:r>
      <w:r w:rsidR="004E438E" w:rsidRPr="00131AE7">
        <w:t>to</w:t>
      </w:r>
      <w:r w:rsidR="005602DA" w:rsidRPr="00131AE7">
        <w:t xml:space="preserve"> [</w:t>
      </w:r>
      <w:r w:rsidR="005602DA" w:rsidRPr="00131AE7">
        <w:fldChar w:fldCharType="begin"/>
      </w:r>
      <w:r w:rsidR="005602DA" w:rsidRPr="00131AE7">
        <w:instrText xml:space="preserve">REF REF_ITU_TX691_32 \h </w:instrText>
      </w:r>
      <w:r w:rsidR="005602DA" w:rsidRPr="00131AE7">
        <w:fldChar w:fldCharType="separate"/>
      </w:r>
      <w:r w:rsidR="005602DA" w:rsidRPr="00131AE7">
        <w:t>i.19</w:t>
      </w:r>
      <w:r w:rsidR="005602DA" w:rsidRPr="00131AE7">
        <w:fldChar w:fldCharType="end"/>
      </w:r>
      <w:r w:rsidR="005602DA" w:rsidRPr="00131AE7">
        <w:t>]</w:t>
      </w:r>
      <w:r w:rsidR="00D86A2D" w:rsidRPr="00131AE7">
        <w:t>.</w:t>
      </w:r>
    </w:p>
    <w:p w14:paraId="5AD5947D" w14:textId="77777777" w:rsidR="00205BCD" w:rsidRPr="00131AE7" w:rsidRDefault="00205BCD" w:rsidP="003B0813">
      <w:pPr>
        <w:pStyle w:val="Heading3"/>
      </w:pPr>
      <w:bookmarkStart w:id="174" w:name="_Toc72306304"/>
      <w:bookmarkStart w:id="175" w:name="_Toc72306385"/>
      <w:r w:rsidRPr="00131AE7">
        <w:t>8.1</w:t>
      </w:r>
      <w:r w:rsidR="009917DA" w:rsidRPr="00131AE7">
        <w:t>.a</w:t>
      </w:r>
      <w:r w:rsidRPr="00131AE7">
        <w:t>.2</w:t>
      </w:r>
      <w:r w:rsidRPr="00131AE7">
        <w:tab/>
        <w:t>Importing definitions from ASN.1 modules</w:t>
      </w:r>
      <w:bookmarkEnd w:id="174"/>
      <w:bookmarkEnd w:id="175"/>
    </w:p>
    <w:p w14:paraId="4EAE622A" w14:textId="1C401FF8" w:rsidR="00205BCD" w:rsidRPr="00131AE7" w:rsidRDefault="00205BCD" w:rsidP="00205BCD">
      <w:r w:rsidRPr="00131AE7">
        <w:t>ASN.1 IMPORTS are transitive by default (see clause 12.13 of</w:t>
      </w:r>
      <w:r w:rsidR="008C4C51" w:rsidRPr="00131AE7">
        <w:t xml:space="preserve"> </w:t>
      </w:r>
      <w:r w:rsidR="00B04B06" w:rsidRPr="00131AE7">
        <w:t>Recommendation ITU-T</w:t>
      </w:r>
      <w:r w:rsidR="008C4C51" w:rsidRPr="00131AE7">
        <w:t xml:space="preserve"> X.680 [</w:t>
      </w:r>
      <w:r w:rsidR="008C4C51" w:rsidRPr="00131AE7">
        <w:fldChar w:fldCharType="begin"/>
      </w:r>
      <w:r w:rsidR="008C4C51" w:rsidRPr="00131AE7">
        <w:instrText xml:space="preserve"> REF REF_ITU_TX680 \h </w:instrText>
      </w:r>
      <w:r w:rsidR="008C4C51" w:rsidRPr="00131AE7">
        <w:fldChar w:fldCharType="separate"/>
      </w:r>
      <w:r w:rsidR="00AA1E5A" w:rsidRPr="00131AE7">
        <w:t>2</w:t>
      </w:r>
      <w:r w:rsidR="008C4C51" w:rsidRPr="00131AE7">
        <w:fldChar w:fldCharType="end"/>
      </w:r>
      <w:r w:rsidR="008C4C51" w:rsidRPr="00131AE7">
        <w:t>]</w:t>
      </w:r>
      <w:r w:rsidR="006F21E6" w:rsidRPr="00131AE7">
        <w:t>)</w:t>
      </w:r>
      <w:r w:rsidRPr="00131AE7">
        <w:t xml:space="preserve">, however this is not the case when importing from ASN.1 to TTCN-3. In this latter case only visible definitions shall be imported (see importability of ASN.1 definitions in clause </w:t>
      </w:r>
      <w:r w:rsidRPr="00131AE7">
        <w:fldChar w:fldCharType="begin"/>
      </w:r>
      <w:r w:rsidRPr="00131AE7">
        <w:instrText xml:space="preserve"> REF clause_Importing_Visibility \h </w:instrText>
      </w:r>
      <w:r w:rsidRPr="00131AE7">
        <w:fldChar w:fldCharType="separate"/>
      </w:r>
      <w:r w:rsidR="00AA1E5A" w:rsidRPr="00131AE7">
        <w:t>8.1.a.4</w:t>
      </w:r>
      <w:r w:rsidRPr="00131AE7">
        <w:fldChar w:fldCharType="end"/>
      </w:r>
      <w:r w:rsidRPr="00131AE7">
        <w:t>).</w:t>
      </w:r>
    </w:p>
    <w:p w14:paraId="12F8CE89" w14:textId="02D384D2" w:rsidR="006E087C" w:rsidRPr="00131AE7" w:rsidRDefault="00820D5D" w:rsidP="006E087C">
      <w:r w:rsidRPr="00131AE7">
        <w:lastRenderedPageBreak/>
        <w:t xml:space="preserve">When importing ASN.1 types, values and value sets, first they have to </w:t>
      </w:r>
      <w:r w:rsidR="00BF57E7" w:rsidRPr="00131AE7">
        <w:t xml:space="preserve">be </w:t>
      </w:r>
      <w:r w:rsidRPr="00131AE7">
        <w:t>transformed to TTCN-3 types</w:t>
      </w:r>
      <w:r w:rsidR="000C65A5" w:rsidRPr="00131AE7">
        <w:t xml:space="preserve"> and</w:t>
      </w:r>
      <w:r w:rsidRPr="00131AE7">
        <w:t xml:space="preserve"> values respectively, according to the rules given in clause</w:t>
      </w:r>
      <w:r w:rsidR="007B4D60" w:rsidRPr="00131AE7">
        <w:t>s</w:t>
      </w:r>
      <w:r w:rsidRPr="00131AE7">
        <w:t xml:space="preserve"> </w:t>
      </w:r>
      <w:r w:rsidRPr="00131AE7">
        <w:fldChar w:fldCharType="begin"/>
      </w:r>
      <w:r w:rsidRPr="00131AE7">
        <w:instrText xml:space="preserve"> REF clause_TypeEquivalents \h  \* MERGEFORMAT </w:instrText>
      </w:r>
      <w:r w:rsidRPr="00131AE7">
        <w:fldChar w:fldCharType="separate"/>
      </w:r>
      <w:r w:rsidR="00AA1E5A" w:rsidRPr="00131AE7">
        <w:t>8</w:t>
      </w:r>
      <w:r w:rsidRPr="00131AE7">
        <w:fldChar w:fldCharType="end"/>
      </w:r>
      <w:r w:rsidRPr="00131AE7">
        <w:t xml:space="preserve"> and </w:t>
      </w:r>
      <w:r w:rsidRPr="00131AE7">
        <w:fldChar w:fldCharType="begin"/>
      </w:r>
      <w:r w:rsidRPr="00131AE7">
        <w:instrText xml:space="preserve"> REF clause_TransformationRules \h  \* MERGEFORMAT </w:instrText>
      </w:r>
      <w:r w:rsidRPr="00131AE7">
        <w:fldChar w:fldCharType="separate"/>
      </w:r>
      <w:r w:rsidR="00AA1E5A" w:rsidRPr="00131AE7">
        <w:t>9.1</w:t>
      </w:r>
      <w:r w:rsidRPr="00131AE7">
        <w:fldChar w:fldCharType="end"/>
      </w:r>
      <w:r w:rsidRPr="00131AE7">
        <w:t xml:space="preserve"> of the present document and import the resulted definitions afterwards based on the rules defined below.</w:t>
      </w:r>
      <w:r w:rsidR="00101C42" w:rsidRPr="00131AE7">
        <w:t xml:space="preserve"> </w:t>
      </w:r>
      <w:r w:rsidR="006E087C" w:rsidRPr="00131AE7">
        <w:t xml:space="preserve">All ASN.1 definitions are </w:t>
      </w:r>
      <w:r w:rsidR="006E087C" w:rsidRPr="00131AE7">
        <w:rPr>
          <w:rFonts w:ascii="Courier New" w:hAnsi="Courier New" w:cs="Courier New"/>
          <w:b/>
        </w:rPr>
        <w:t>public</w:t>
      </w:r>
      <w:r w:rsidR="006E087C" w:rsidRPr="00131AE7">
        <w:t xml:space="preserve"> by default (see clause</w:t>
      </w:r>
      <w:r w:rsidR="009528DA" w:rsidRPr="00131AE7">
        <w:t> </w:t>
      </w:r>
      <w:r w:rsidR="006E087C" w:rsidRPr="00131AE7">
        <w:t>8.2.</w:t>
      </w:r>
      <w:r w:rsidR="00AF2C69" w:rsidRPr="00131AE7">
        <w:t>3</w:t>
      </w:r>
      <w:r w:rsidR="006E087C" w:rsidRPr="00131AE7">
        <w:t xml:space="preserve"> of </w:t>
      </w:r>
      <w:r w:rsidR="00936255" w:rsidRPr="00131AE7">
        <w:t>ETSI ES 201 873-1</w:t>
      </w:r>
      <w:r w:rsidR="00620346" w:rsidRPr="00131AE7">
        <w:t xml:space="preserve"> [</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006E087C" w:rsidRPr="00131AE7">
        <w:t>).</w:t>
      </w:r>
    </w:p>
    <w:p w14:paraId="6E18191C" w14:textId="492C538A" w:rsidR="00205BCD" w:rsidRPr="00131AE7" w:rsidRDefault="00205BCD" w:rsidP="00205BCD">
      <w:r w:rsidRPr="00131AE7">
        <w:t>When the TTCN-3 import statement is importing single definitions or definitions of the same kind from ASN.1 (see clauses 8.2.3.2</w:t>
      </w:r>
      <w:r w:rsidR="00E85798" w:rsidRPr="00131AE7">
        <w:t xml:space="preserve"> and</w:t>
      </w:r>
      <w:r w:rsidRPr="00131AE7">
        <w:t xml:space="preserve"> 8.2.3.4 of </w:t>
      </w:r>
      <w:r w:rsidR="00936255" w:rsidRPr="00131AE7">
        <w:t>ETSI ES 201 873-1</w:t>
      </w:r>
      <w:r w:rsidRPr="00131AE7">
        <w:t xml:space="preserve"> [</w:t>
      </w:r>
      <w:r w:rsidRPr="00131AE7">
        <w:fldChar w:fldCharType="begin"/>
      </w:r>
      <w:r w:rsidRPr="00131AE7">
        <w:instrText xml:space="preserve"> REF REF_ES201873_1 \h </w:instrText>
      </w:r>
      <w:r w:rsidRPr="00131AE7">
        <w:fldChar w:fldCharType="separate"/>
      </w:r>
      <w:r w:rsidR="00AA1E5A" w:rsidRPr="00131AE7">
        <w:t>1</w:t>
      </w:r>
      <w:r w:rsidRPr="00131AE7">
        <w:fldChar w:fldCharType="end"/>
      </w:r>
      <w:r w:rsidRPr="00131AE7">
        <w:t>]), or an import all statement contains an exception list (see clause</w:t>
      </w:r>
      <w:r w:rsidR="00CA0A9A" w:rsidRPr="00131AE7">
        <w:t> </w:t>
      </w:r>
      <w:r w:rsidRPr="00131AE7">
        <w:t xml:space="preserve">8.2.3.5 of </w:t>
      </w:r>
      <w:r w:rsidR="00936255" w:rsidRPr="00131AE7">
        <w:t>ETSI ES 201 873-1</w:t>
      </w:r>
      <w:r w:rsidRPr="00131AE7">
        <w:t xml:space="preserve"> [</w:t>
      </w:r>
      <w:r w:rsidRPr="00131AE7">
        <w:fldChar w:fldCharType="begin"/>
      </w:r>
      <w:r w:rsidRPr="00131AE7">
        <w:instrText xml:space="preserve"> REF REF_ES201873_1 \h </w:instrText>
      </w:r>
      <w:r w:rsidRPr="00131AE7">
        <w:fldChar w:fldCharType="separate"/>
      </w:r>
      <w:r w:rsidR="00AA1E5A" w:rsidRPr="00131AE7">
        <w:t>1</w:t>
      </w:r>
      <w:r w:rsidRPr="00131AE7">
        <w:fldChar w:fldCharType="end"/>
      </w:r>
      <w:r w:rsidRPr="00131AE7">
        <w:t xml:space="preserve">]), the </w:t>
      </w:r>
      <w:r w:rsidRPr="00131AE7">
        <w:rPr>
          <w:rFonts w:ascii="Courier New" w:hAnsi="Courier New" w:cs="Courier New"/>
          <w:b/>
        </w:rPr>
        <w:t>type</w:t>
      </w:r>
      <w:r w:rsidRPr="00131AE7">
        <w:t xml:space="preserve"> syntactical branch shall be used for ASN.1 type and value list definitions and the </w:t>
      </w:r>
      <w:r w:rsidRPr="00131AE7">
        <w:rPr>
          <w:rFonts w:ascii="Courier New" w:hAnsi="Courier New" w:cs="Courier New"/>
          <w:b/>
        </w:rPr>
        <w:t>const</w:t>
      </w:r>
      <w:r w:rsidRPr="00131AE7">
        <w:t xml:space="preserve"> syntactical branch shall be used for ASN.1 values. Using of other syntactical branches (e.g.</w:t>
      </w:r>
      <w:r w:rsidR="000C2F88" w:rsidRPr="00131AE7">
        <w:t> </w:t>
      </w:r>
      <w:r w:rsidRPr="00131AE7">
        <w:rPr>
          <w:rFonts w:ascii="Courier New" w:hAnsi="Courier New" w:cs="Courier New"/>
          <w:b/>
        </w:rPr>
        <w:t>group</w:t>
      </w:r>
      <w:r w:rsidRPr="00131AE7">
        <w:t xml:space="preserve">, </w:t>
      </w:r>
      <w:r w:rsidRPr="00131AE7">
        <w:rPr>
          <w:rFonts w:ascii="Courier New" w:hAnsi="Courier New" w:cs="Courier New"/>
          <w:b/>
        </w:rPr>
        <w:t>template</w:t>
      </w:r>
      <w:r w:rsidRPr="00131AE7">
        <w:t xml:space="preserve">, </w:t>
      </w:r>
      <w:r w:rsidRPr="00131AE7">
        <w:rPr>
          <w:rFonts w:ascii="Courier New" w:hAnsi="Courier New" w:cs="Courier New"/>
          <w:b/>
        </w:rPr>
        <w:t>testcase</w:t>
      </w:r>
      <w:r w:rsidR="006316FF" w:rsidRPr="00131AE7">
        <w:rPr>
          <w:rFonts w:ascii="Courier New" w:hAnsi="Courier New" w:cs="Courier New"/>
          <w:b/>
        </w:rPr>
        <w:t>,</w:t>
      </w:r>
      <w:r w:rsidRPr="00131AE7">
        <w:t xml:space="preserve"> etc.) are not allowed in import statements importing from ASN.1.</w:t>
      </w:r>
    </w:p>
    <w:p w14:paraId="2D8841FB" w14:textId="77777777" w:rsidR="00205BCD" w:rsidRPr="00131AE7" w:rsidRDefault="009528DA" w:rsidP="00205BCD">
      <w:pPr>
        <w:pStyle w:val="NO"/>
      </w:pPr>
      <w:r w:rsidRPr="00131AE7">
        <w:t>NOTE</w:t>
      </w:r>
      <w:r w:rsidR="00205BCD" w:rsidRPr="00131AE7">
        <w:t>:</w:t>
      </w:r>
      <w:r w:rsidR="00205BCD" w:rsidRPr="00131AE7">
        <w:tab/>
        <w:t>ASN.1 value sets are semantically equivalent to subtypes. Hence, in the present document they are not handled separately but all rules specified for ASN.1 types also apply to ASN.1 value sets.</w:t>
      </w:r>
    </w:p>
    <w:p w14:paraId="5F5808EF" w14:textId="77777777" w:rsidR="00205BCD" w:rsidRPr="00131AE7" w:rsidRDefault="00205BCD" w:rsidP="003B0813">
      <w:pPr>
        <w:pStyle w:val="Heading3"/>
      </w:pPr>
      <w:bookmarkStart w:id="176" w:name="_Toc72306305"/>
      <w:bookmarkStart w:id="177" w:name="_Toc72306386"/>
      <w:r w:rsidRPr="00131AE7">
        <w:t>8.1</w:t>
      </w:r>
      <w:r w:rsidR="009917DA" w:rsidRPr="00131AE7">
        <w:t>.a</w:t>
      </w:r>
      <w:r w:rsidRPr="00131AE7">
        <w:t>.3</w:t>
      </w:r>
      <w:r w:rsidRPr="00131AE7">
        <w:tab/>
        <w:t>Importing import statements from ASN.1 modules</w:t>
      </w:r>
      <w:bookmarkEnd w:id="176"/>
      <w:bookmarkEnd w:id="177"/>
    </w:p>
    <w:p w14:paraId="4F5B8EFE" w14:textId="31ACEF7D" w:rsidR="00205BCD" w:rsidRPr="00131AE7" w:rsidRDefault="00205BCD" w:rsidP="00205BCD">
      <w:r w:rsidRPr="00131AE7">
        <w:t xml:space="preserve">It is not allowed to import ASN.1 IMPORTS statements to TTCN-3 (like importing TTCN-3 import statements to other TTCN-3 modules, see clause 8.2.3.7 </w:t>
      </w:r>
      <w:r w:rsidR="006F21E6" w:rsidRPr="00131AE7">
        <w:t>"</w:t>
      </w:r>
      <w:r w:rsidRPr="00131AE7">
        <w:t>Importing of import statements</w:t>
      </w:r>
      <w:r w:rsidR="006F21E6" w:rsidRPr="00131AE7">
        <w:t>"</w:t>
      </w:r>
      <w:r w:rsidRPr="00131AE7">
        <w:t xml:space="preserve"> from TTCN-3 modules of </w:t>
      </w:r>
      <w:r w:rsidR="00CA0A9A" w:rsidRPr="00131AE7">
        <w:t xml:space="preserve">ETSI </w:t>
      </w:r>
      <w:r w:rsidR="00936255" w:rsidRPr="00131AE7">
        <w:t>ES 201 873</w:t>
      </w:r>
      <w:r w:rsidR="00CA0A9A" w:rsidRPr="00131AE7">
        <w:noBreakHyphen/>
      </w:r>
      <w:r w:rsidR="00936255" w:rsidRPr="00131AE7">
        <w:t>1</w:t>
      </w:r>
      <w:r w:rsidR="00CA0A9A" w:rsidRPr="00131AE7">
        <w:t> </w:t>
      </w:r>
      <w:r w:rsidRPr="00131AE7">
        <w:t>[</w:t>
      </w:r>
      <w:r w:rsidRPr="00131AE7">
        <w:fldChar w:fldCharType="begin"/>
      </w:r>
      <w:r w:rsidRPr="00131AE7">
        <w:instrText xml:space="preserve"> REF REF_ES201873_1 \h </w:instrText>
      </w:r>
      <w:r w:rsidRPr="00131AE7">
        <w:fldChar w:fldCharType="separate"/>
      </w:r>
      <w:r w:rsidR="00AA1E5A" w:rsidRPr="00131AE7">
        <w:t>1</w:t>
      </w:r>
      <w:r w:rsidRPr="00131AE7">
        <w:fldChar w:fldCharType="end"/>
      </w:r>
      <w:r w:rsidRPr="00131AE7">
        <w:t>]).</w:t>
      </w:r>
    </w:p>
    <w:p w14:paraId="06897BC5" w14:textId="77777777" w:rsidR="00205BCD" w:rsidRPr="00131AE7" w:rsidRDefault="00205BCD" w:rsidP="003B0813">
      <w:pPr>
        <w:pStyle w:val="Heading3"/>
      </w:pPr>
      <w:bookmarkStart w:id="178" w:name="clause_Importing_Visibility"/>
      <w:bookmarkStart w:id="179" w:name="_Toc72306306"/>
      <w:bookmarkStart w:id="180" w:name="_Toc72306387"/>
      <w:r w:rsidRPr="00131AE7">
        <w:t>8.1</w:t>
      </w:r>
      <w:r w:rsidR="009917DA" w:rsidRPr="00131AE7">
        <w:t>.a</w:t>
      </w:r>
      <w:r w:rsidRPr="00131AE7">
        <w:t>.4</w:t>
      </w:r>
      <w:bookmarkEnd w:id="178"/>
      <w:r w:rsidRPr="00131AE7">
        <w:tab/>
        <w:t>Import Visibility of ASN.1 definitions</w:t>
      </w:r>
      <w:bookmarkEnd w:id="179"/>
      <w:bookmarkEnd w:id="180"/>
    </w:p>
    <w:p w14:paraId="635DF1B5" w14:textId="67D27EFD" w:rsidR="00205BCD" w:rsidRPr="00131AE7" w:rsidRDefault="00205BCD" w:rsidP="00205BCD">
      <w:r w:rsidRPr="00131AE7">
        <w:t xml:space="preserve">All ASN.1 definitions declared directly in an ASN.1 module can be imported into TTCN-3 if the ASN.1 module does not have an EXPORTS statement (the empty alternative of the </w:t>
      </w:r>
      <w:r w:rsidRPr="00131AE7">
        <w:rPr>
          <w:bCs/>
        </w:rPr>
        <w:t>Exports</w:t>
      </w:r>
      <w:r w:rsidRPr="00131AE7">
        <w:t xml:space="preserve"> production is used, see clause 12.1 of </w:t>
      </w:r>
      <w:r w:rsidR="00B04B06" w:rsidRPr="00131AE7">
        <w:t>Recommendation ITU-T</w:t>
      </w:r>
      <w:r w:rsidRPr="00131AE7">
        <w:t xml:space="preserve"> X.680 [</w:t>
      </w:r>
      <w:r w:rsidRPr="00131AE7">
        <w:fldChar w:fldCharType="begin"/>
      </w:r>
      <w:r w:rsidRPr="00131AE7">
        <w:instrText xml:space="preserve"> REF REF_ITU_TX680 \h </w:instrText>
      </w:r>
      <w:r w:rsidRPr="00131AE7">
        <w:fldChar w:fldCharType="separate"/>
      </w:r>
      <w:r w:rsidR="00AA1E5A" w:rsidRPr="00131AE7">
        <w:t>2</w:t>
      </w:r>
      <w:r w:rsidRPr="00131AE7">
        <w:fldChar w:fldCharType="end"/>
      </w:r>
      <w:r w:rsidRPr="00131AE7">
        <w:t xml:space="preserve">]) or exports all definition (the </w:t>
      </w:r>
      <w:r w:rsidRPr="00131AE7">
        <w:rPr>
          <w:rFonts w:ascii="Courier New" w:hAnsi="Courier New" w:cs="Courier New"/>
          <w:bCs/>
          <w:sz w:val="18"/>
          <w:szCs w:val="18"/>
        </w:rPr>
        <w:t>EXPORTS ALL</w:t>
      </w:r>
      <w:r w:rsidRPr="00131AE7">
        <w:t xml:space="preserve"> alternative of the </w:t>
      </w:r>
      <w:r w:rsidRPr="00131AE7">
        <w:rPr>
          <w:bCs/>
        </w:rPr>
        <w:t>Exports</w:t>
      </w:r>
      <w:r w:rsidRPr="00131AE7">
        <w:t xml:space="preserve"> production is used).</w:t>
      </w:r>
    </w:p>
    <w:p w14:paraId="260E8EFD" w14:textId="77777777" w:rsidR="00205BCD" w:rsidRPr="00131AE7" w:rsidRDefault="00205BCD" w:rsidP="00205BCD">
      <w:r w:rsidRPr="00131AE7">
        <w:t xml:space="preserve">If the ASN.1 module has an export list (the </w:t>
      </w:r>
      <w:r w:rsidRPr="00131AE7">
        <w:rPr>
          <w:rFonts w:ascii="Courier New" w:hAnsi="Courier New" w:cs="Courier New"/>
          <w:bCs/>
          <w:sz w:val="18"/>
          <w:szCs w:val="18"/>
        </w:rPr>
        <w:t xml:space="preserve">EXPORTS </w:t>
      </w:r>
      <w:r w:rsidRPr="00131AE7">
        <w:rPr>
          <w:bCs/>
        </w:rPr>
        <w:t>SymbolsExported</w:t>
      </w:r>
      <w:r w:rsidRPr="00131AE7">
        <w:t xml:space="preserve"> alternative of the </w:t>
      </w:r>
      <w:r w:rsidRPr="00131AE7">
        <w:rPr>
          <w:bCs/>
        </w:rPr>
        <w:t>Exports</w:t>
      </w:r>
      <w:r w:rsidRPr="00131AE7">
        <w:t xml:space="preserve"> production is used), only the definitions on the export list </w:t>
      </w:r>
      <w:r w:rsidRPr="00131AE7">
        <w:rPr>
          <w:smallCaps/>
        </w:rPr>
        <w:t>and</w:t>
      </w:r>
      <w:r w:rsidRPr="00131AE7">
        <w:t xml:space="preserve"> defined in the given ASN.1 module shall be imported into TTCN-3, all other definitions shall not be imported.</w:t>
      </w:r>
    </w:p>
    <w:p w14:paraId="17903869" w14:textId="77777777" w:rsidR="00205BCD" w:rsidRPr="00131AE7" w:rsidRDefault="00205BCD" w:rsidP="00205BCD">
      <w:r w:rsidRPr="00131AE7">
        <w:t>ASN.1 definitions imported from an ASN.1 module to other ASN.1 module(s) are not importable when importing from ASN.1 to TTCN-3 (i.e. importing from ASN.1 is not transitive when importing into TTCN-3).</w:t>
      </w:r>
    </w:p>
    <w:p w14:paraId="12D0C5FA" w14:textId="77777777" w:rsidR="006E5591" w:rsidRPr="00131AE7" w:rsidRDefault="006E5591" w:rsidP="003B0813">
      <w:pPr>
        <w:pStyle w:val="Heading2"/>
      </w:pPr>
      <w:bookmarkStart w:id="181" w:name="clause_Identifiers"/>
      <w:bookmarkStart w:id="182" w:name="_Toc72306307"/>
      <w:bookmarkStart w:id="183" w:name="_Toc72306388"/>
      <w:r w:rsidRPr="00131AE7">
        <w:t>8.2</w:t>
      </w:r>
      <w:bookmarkEnd w:id="181"/>
      <w:r w:rsidRPr="00131AE7">
        <w:tab/>
        <w:t>Identifiers</w:t>
      </w:r>
      <w:bookmarkEnd w:id="182"/>
      <w:bookmarkEnd w:id="183"/>
    </w:p>
    <w:p w14:paraId="6E47B347" w14:textId="77777777" w:rsidR="006E5591" w:rsidRPr="00131AE7" w:rsidRDefault="006E5591" w:rsidP="007F6723">
      <w:r w:rsidRPr="00131AE7">
        <w:t>In converting ASN.1 identifiers to TTCN-3 identifiers</w:t>
      </w:r>
      <w:r w:rsidR="007F6723" w:rsidRPr="00131AE7">
        <w:t>,</w:t>
      </w:r>
      <w:r w:rsidRPr="00131AE7">
        <w:t xml:space="preserve"> hyphen "-" </w:t>
      </w:r>
      <w:r w:rsidR="00305276" w:rsidRPr="00131AE7">
        <w:t xml:space="preserve">characters </w:t>
      </w:r>
      <w:r w:rsidRPr="00131AE7">
        <w:t xml:space="preserve">shall be </w:t>
      </w:r>
      <w:r w:rsidR="00483CB1" w:rsidRPr="00131AE7">
        <w:t>replaced by</w:t>
      </w:r>
      <w:r w:rsidRPr="00131AE7">
        <w:t xml:space="preserve"> underscore "_"</w:t>
      </w:r>
      <w:r w:rsidR="007F6723" w:rsidRPr="00131AE7">
        <w:t xml:space="preserve"> characters</w:t>
      </w:r>
      <w:r w:rsidRPr="00131AE7">
        <w:t>.</w:t>
      </w:r>
      <w:r w:rsidR="004C23C0" w:rsidRPr="00131AE7">
        <w:t xml:space="preserve"> When TTCN-3 keywords are used as identifiers in ASN.1 modules, these identifiers shall be </w:t>
      </w:r>
      <w:r w:rsidR="00C32915" w:rsidRPr="00131AE7">
        <w:t xml:space="preserve">appended with </w:t>
      </w:r>
      <w:r w:rsidR="007F6723" w:rsidRPr="00131AE7">
        <w:t xml:space="preserve">a single underscore </w:t>
      </w:r>
      <w:r w:rsidR="00C32915" w:rsidRPr="00131AE7">
        <w:t xml:space="preserve">"_" </w:t>
      </w:r>
      <w:r w:rsidR="007F6723" w:rsidRPr="00131AE7">
        <w:t xml:space="preserve">character </w:t>
      </w:r>
      <w:r w:rsidR="00C32915" w:rsidRPr="00131AE7">
        <w:t>at import.</w:t>
      </w:r>
    </w:p>
    <w:p w14:paraId="4FB5921E" w14:textId="01A10660" w:rsidR="00B71C5F" w:rsidRPr="00131AE7" w:rsidRDefault="00B71C5F" w:rsidP="00B71C5F">
      <w:pPr>
        <w:pStyle w:val="NO"/>
      </w:pPr>
      <w:r w:rsidRPr="00131AE7">
        <w:t>NOTE:</w:t>
      </w:r>
      <w:r w:rsidRPr="00131AE7">
        <w:tab/>
      </w:r>
      <w:r w:rsidR="00936255" w:rsidRPr="00131AE7">
        <w:t>ETSI ES 201 873</w:t>
      </w:r>
      <w:r w:rsidR="00936255" w:rsidRPr="00131AE7">
        <w:noBreakHyphen/>
        <w:t>1</w:t>
      </w:r>
      <w:r w:rsidR="004E70D2" w:rsidRPr="00131AE7">
        <w:t xml:space="preserve"> </w:t>
      </w:r>
      <w:r w:rsidRPr="00131AE7">
        <w:t>[</w:t>
      </w:r>
      <w:r w:rsidRPr="00131AE7">
        <w:fldChar w:fldCharType="begin"/>
      </w:r>
      <w:r w:rsidRPr="00131AE7">
        <w:instrText xml:space="preserve"> REF REF_ES201873_1 \h </w:instrText>
      </w:r>
      <w:r w:rsidRPr="00131AE7">
        <w:fldChar w:fldCharType="separate"/>
      </w:r>
      <w:r w:rsidR="00AA1E5A" w:rsidRPr="00131AE7">
        <w:t>1</w:t>
      </w:r>
      <w:r w:rsidRPr="00131AE7">
        <w:fldChar w:fldCharType="end"/>
      </w:r>
      <w:r w:rsidRPr="00131AE7">
        <w:t>]</w:t>
      </w:r>
      <w:r w:rsidR="00110F66" w:rsidRPr="00131AE7">
        <w:t>,</w:t>
      </w:r>
      <w:r w:rsidRPr="00131AE7">
        <w:t xml:space="preserve"> clause</w:t>
      </w:r>
      <w:r w:rsidR="00524262" w:rsidRPr="00131AE7">
        <w:t xml:space="preserve"> A.1.5</w:t>
      </w:r>
      <w:r w:rsidR="00110F66" w:rsidRPr="00131AE7">
        <w:t>,</w:t>
      </w:r>
      <w:r w:rsidR="00524262" w:rsidRPr="00131AE7">
        <w:t xml:space="preserve"> table A.2 defines </w:t>
      </w:r>
      <w:r w:rsidR="00F17D79" w:rsidRPr="00131AE7">
        <w:t>the keywords of the core language. However, TTCN</w:t>
      </w:r>
      <w:r w:rsidR="00C263DC" w:rsidRPr="00131AE7">
        <w:noBreakHyphen/>
      </w:r>
      <w:r w:rsidR="00F17D79" w:rsidRPr="00131AE7">
        <w:t xml:space="preserve">3 language extensions </w:t>
      </w:r>
      <w:r w:rsidR="008A26EB" w:rsidRPr="00131AE7">
        <w:t xml:space="preserve">(see </w:t>
      </w:r>
      <w:r w:rsidR="005602DA" w:rsidRPr="00131AE7">
        <w:t>[</w:t>
      </w:r>
      <w:r w:rsidR="005602DA" w:rsidRPr="00131AE7">
        <w:fldChar w:fldCharType="begin"/>
      </w:r>
      <w:r w:rsidR="005602DA" w:rsidRPr="00131AE7">
        <w:instrText xml:space="preserve">REF REF_ES202781 \h </w:instrText>
      </w:r>
      <w:r w:rsidR="005602DA" w:rsidRPr="00131AE7">
        <w:fldChar w:fldCharType="separate"/>
      </w:r>
      <w:r w:rsidR="005602DA" w:rsidRPr="00131AE7">
        <w:t>i.20</w:t>
      </w:r>
      <w:r w:rsidR="005602DA" w:rsidRPr="00131AE7">
        <w:fldChar w:fldCharType="end"/>
      </w:r>
      <w:r w:rsidR="005602DA" w:rsidRPr="00131AE7">
        <w:t>]</w:t>
      </w:r>
      <w:r w:rsidR="008A26EB" w:rsidRPr="00131AE7">
        <w:t xml:space="preserve"> to</w:t>
      </w:r>
      <w:r w:rsidR="005602DA" w:rsidRPr="00131AE7">
        <w:t xml:space="preserve"> </w:t>
      </w:r>
      <w:r w:rsidR="006E47FD" w:rsidRPr="00131AE7">
        <w:t>[</w:t>
      </w:r>
      <w:r w:rsidR="006E47FD" w:rsidRPr="00131AE7">
        <w:fldChar w:fldCharType="begin"/>
      </w:r>
      <w:r w:rsidR="006E47FD" w:rsidRPr="00131AE7">
        <w:instrText xml:space="preserve">REF REF_ES202786 \h </w:instrText>
      </w:r>
      <w:r w:rsidR="006E47FD" w:rsidRPr="00131AE7">
        <w:fldChar w:fldCharType="separate"/>
      </w:r>
      <w:r w:rsidR="006E47FD" w:rsidRPr="00131AE7">
        <w:t>i.24</w:t>
      </w:r>
      <w:r w:rsidR="006E47FD" w:rsidRPr="00131AE7">
        <w:fldChar w:fldCharType="end"/>
      </w:r>
      <w:r w:rsidR="006E47FD" w:rsidRPr="00131AE7">
        <w:t>]</w:t>
      </w:r>
      <w:r w:rsidR="008A26EB" w:rsidRPr="00131AE7">
        <w:t xml:space="preserve">, </w:t>
      </w:r>
      <w:r w:rsidR="0068617F" w:rsidRPr="00131AE7">
        <w:t>but</w:t>
      </w:r>
      <w:r w:rsidR="008A26EB" w:rsidRPr="00131AE7">
        <w:t xml:space="preserve"> other extensions may also be published </w:t>
      </w:r>
      <w:r w:rsidR="00FC3058" w:rsidRPr="00131AE7">
        <w:t>after</w:t>
      </w:r>
      <w:r w:rsidR="008A26EB" w:rsidRPr="00131AE7">
        <w:t xml:space="preserve"> the publication of th</w:t>
      </w:r>
      <w:r w:rsidR="00941F84" w:rsidRPr="00131AE7">
        <w:t xml:space="preserve">e present </w:t>
      </w:r>
      <w:r w:rsidR="008A26EB" w:rsidRPr="00131AE7">
        <w:t>document)</w:t>
      </w:r>
      <w:r w:rsidR="00F17D79" w:rsidRPr="00131AE7">
        <w:t xml:space="preserve"> may define additional keywords</w:t>
      </w:r>
      <w:r w:rsidR="008A26EB" w:rsidRPr="00131AE7">
        <w:t xml:space="preserve"> and rules </w:t>
      </w:r>
      <w:r w:rsidR="00621992" w:rsidRPr="00131AE7">
        <w:t>for</w:t>
      </w:r>
      <w:r w:rsidR="008A26EB" w:rsidRPr="00131AE7">
        <w:t xml:space="preserve"> handling those keywords</w:t>
      </w:r>
      <w:r w:rsidR="00A84313" w:rsidRPr="00131AE7">
        <w:t xml:space="preserve"> in TTCN-3 modules requiring the given extension.</w:t>
      </w:r>
    </w:p>
    <w:p w14:paraId="03B37553" w14:textId="77777777" w:rsidR="006E5591" w:rsidRPr="00131AE7" w:rsidRDefault="006E5591">
      <w:pPr>
        <w:pStyle w:val="EX"/>
        <w:rPr>
          <w:color w:val="000000"/>
        </w:rPr>
      </w:pPr>
      <w:r w:rsidRPr="00131AE7">
        <w:rPr>
          <w:color w:val="000000"/>
        </w:rPr>
        <w:t>EXAMPLE:</w:t>
      </w:r>
    </w:p>
    <w:p w14:paraId="16A89E43" w14:textId="77777777" w:rsidR="006E5591" w:rsidRPr="00131AE7" w:rsidRDefault="006E5591">
      <w:pPr>
        <w:pStyle w:val="PL"/>
        <w:rPr>
          <w:noProof w:val="0"/>
        </w:rPr>
      </w:pPr>
      <w:r w:rsidRPr="00131AE7">
        <w:rPr>
          <w:noProof w:val="0"/>
        </w:rPr>
        <w:tab/>
        <w:t>MyASN1module DEFINITIONS ::=</w:t>
      </w:r>
    </w:p>
    <w:p w14:paraId="5DCC3127" w14:textId="77777777" w:rsidR="006E5591" w:rsidRPr="00131AE7" w:rsidRDefault="006E5591">
      <w:pPr>
        <w:pStyle w:val="PL"/>
        <w:rPr>
          <w:noProof w:val="0"/>
        </w:rPr>
      </w:pPr>
      <w:r w:rsidRPr="00131AE7">
        <w:rPr>
          <w:noProof w:val="0"/>
        </w:rPr>
        <w:tab/>
        <w:t>BEGIN</w:t>
      </w:r>
    </w:p>
    <w:p w14:paraId="7D868393" w14:textId="77777777" w:rsidR="006E5591" w:rsidRPr="00131AE7" w:rsidRDefault="006E5591">
      <w:pPr>
        <w:pStyle w:val="PL"/>
        <w:rPr>
          <w:noProof w:val="0"/>
        </w:rPr>
      </w:pPr>
      <w:r w:rsidRPr="00131AE7">
        <w:rPr>
          <w:b/>
          <w:noProof w:val="0"/>
        </w:rPr>
        <w:tab/>
      </w:r>
      <w:r w:rsidRPr="00131AE7">
        <w:rPr>
          <w:b/>
          <w:noProof w:val="0"/>
        </w:rPr>
        <w:tab/>
      </w:r>
      <w:r w:rsidRPr="00131AE7">
        <w:rPr>
          <w:noProof w:val="0"/>
        </w:rPr>
        <w:t>Misleading-ASN1-Name</w:t>
      </w:r>
      <w:r w:rsidR="004B0E80" w:rsidRPr="00131AE7">
        <w:rPr>
          <w:noProof w:val="0"/>
        </w:rPr>
        <w:t xml:space="preserve"> </w:t>
      </w:r>
      <w:r w:rsidRPr="00131AE7">
        <w:rPr>
          <w:noProof w:val="0"/>
        </w:rPr>
        <w:t>::=</w:t>
      </w:r>
      <w:r w:rsidRPr="00131AE7">
        <w:rPr>
          <w:noProof w:val="0"/>
        </w:rPr>
        <w:tab/>
        <w:t>INTEGER</w:t>
      </w:r>
      <w:r w:rsidRPr="00131AE7">
        <w:rPr>
          <w:noProof w:val="0"/>
        </w:rPr>
        <w:tab/>
        <w:t xml:space="preserve"> </w:t>
      </w:r>
      <w:r w:rsidRPr="00131AE7">
        <w:rPr>
          <w:noProof w:val="0"/>
        </w:rPr>
        <w:tab/>
        <w:t xml:space="preserve">-- ASN.1 type identifier using '-' </w:t>
      </w:r>
    </w:p>
    <w:p w14:paraId="2C729983" w14:textId="77777777" w:rsidR="004C23C0" w:rsidRPr="00131AE7" w:rsidRDefault="004C23C0">
      <w:pPr>
        <w:pStyle w:val="PL"/>
        <w:rPr>
          <w:noProof w:val="0"/>
        </w:rPr>
      </w:pPr>
      <w:r w:rsidRPr="00131AE7">
        <w:rPr>
          <w:noProof w:val="0"/>
        </w:rPr>
        <w:tab/>
      </w:r>
      <w:r w:rsidRPr="00131AE7">
        <w:rPr>
          <w:noProof w:val="0"/>
        </w:rPr>
        <w:tab/>
        <w:t>TypeWithTTCN-3Keyword ::= SEQUENCE {</w:t>
      </w:r>
    </w:p>
    <w:p w14:paraId="4377FADA" w14:textId="77777777" w:rsidR="004C23C0" w:rsidRPr="00131AE7" w:rsidRDefault="004C23C0">
      <w:pPr>
        <w:pStyle w:val="PL"/>
        <w:rPr>
          <w:noProof w:val="0"/>
        </w:rPr>
      </w:pPr>
      <w:r w:rsidRPr="00131AE7">
        <w:rPr>
          <w:noProof w:val="0"/>
        </w:rPr>
        <w:tab/>
      </w:r>
      <w:r w:rsidRPr="00131AE7">
        <w:rPr>
          <w:noProof w:val="0"/>
        </w:rPr>
        <w:tab/>
      </w:r>
      <w:r w:rsidRPr="00131AE7">
        <w:rPr>
          <w:noProof w:val="0"/>
        </w:rPr>
        <w:tab/>
        <w:t>value</w:t>
      </w:r>
      <w:r w:rsidRPr="00131AE7">
        <w:rPr>
          <w:noProof w:val="0"/>
        </w:rPr>
        <w:tab/>
      </w:r>
      <w:r w:rsidRPr="00131AE7">
        <w:rPr>
          <w:noProof w:val="0"/>
        </w:rPr>
        <w:tab/>
        <w:t>INTEGER,</w:t>
      </w:r>
    </w:p>
    <w:p w14:paraId="6CDF42E0" w14:textId="77777777" w:rsidR="004C23C0" w:rsidRPr="00131AE7" w:rsidRDefault="004C23C0">
      <w:pPr>
        <w:pStyle w:val="PL"/>
        <w:rPr>
          <w:noProof w:val="0"/>
        </w:rPr>
      </w:pPr>
      <w:r w:rsidRPr="00131AE7">
        <w:rPr>
          <w:noProof w:val="0"/>
        </w:rPr>
        <w:tab/>
      </w:r>
      <w:r w:rsidRPr="00131AE7">
        <w:rPr>
          <w:noProof w:val="0"/>
        </w:rPr>
        <w:tab/>
      </w:r>
      <w:r w:rsidRPr="00131AE7">
        <w:rPr>
          <w:noProof w:val="0"/>
        </w:rPr>
        <w:tab/>
      </w:r>
      <w:bookmarkStart w:id="184" w:name="OLE_LINK1"/>
      <w:bookmarkStart w:id="185" w:name="OLE_LINK2"/>
      <w:r w:rsidRPr="00131AE7">
        <w:rPr>
          <w:noProof w:val="0"/>
        </w:rPr>
        <w:t>message</w:t>
      </w:r>
      <w:bookmarkEnd w:id="184"/>
      <w:bookmarkEnd w:id="185"/>
      <w:r w:rsidRPr="00131AE7">
        <w:rPr>
          <w:noProof w:val="0"/>
        </w:rPr>
        <w:tab/>
      </w:r>
      <w:r w:rsidRPr="00131AE7">
        <w:rPr>
          <w:noProof w:val="0"/>
        </w:rPr>
        <w:tab/>
        <w:t>OCTET STRING</w:t>
      </w:r>
    </w:p>
    <w:p w14:paraId="4C1588BB" w14:textId="77777777" w:rsidR="004C23C0" w:rsidRPr="00131AE7" w:rsidRDefault="004C23C0">
      <w:pPr>
        <w:pStyle w:val="PL"/>
        <w:rPr>
          <w:noProof w:val="0"/>
        </w:rPr>
      </w:pPr>
      <w:r w:rsidRPr="00131AE7">
        <w:rPr>
          <w:noProof w:val="0"/>
        </w:rPr>
        <w:tab/>
      </w:r>
      <w:r w:rsidRPr="00131AE7">
        <w:rPr>
          <w:noProof w:val="0"/>
        </w:rPr>
        <w:tab/>
        <w:t>}</w:t>
      </w:r>
    </w:p>
    <w:p w14:paraId="712B436D" w14:textId="77777777" w:rsidR="006E5591" w:rsidRPr="00131AE7" w:rsidRDefault="006E5591">
      <w:pPr>
        <w:pStyle w:val="PL"/>
        <w:rPr>
          <w:noProof w:val="0"/>
        </w:rPr>
      </w:pPr>
    </w:p>
    <w:p w14:paraId="23C6901B" w14:textId="77777777" w:rsidR="006E5591" w:rsidRPr="00131AE7" w:rsidRDefault="006E5591">
      <w:pPr>
        <w:pStyle w:val="PL"/>
        <w:rPr>
          <w:noProof w:val="0"/>
        </w:rPr>
      </w:pPr>
      <w:r w:rsidRPr="00131AE7">
        <w:rPr>
          <w:noProof w:val="0"/>
        </w:rPr>
        <w:tab/>
        <w:t>END</w:t>
      </w:r>
    </w:p>
    <w:p w14:paraId="139317AE" w14:textId="77777777" w:rsidR="006E5591" w:rsidRPr="00131AE7" w:rsidRDefault="006E5591">
      <w:pPr>
        <w:pStyle w:val="PL"/>
        <w:rPr>
          <w:noProof w:val="0"/>
        </w:rPr>
      </w:pPr>
    </w:p>
    <w:p w14:paraId="0D0026B6" w14:textId="77777777" w:rsidR="006E5591" w:rsidRPr="00131AE7" w:rsidRDefault="006E5591" w:rsidP="00F86830">
      <w:pPr>
        <w:pStyle w:val="PL"/>
        <w:rPr>
          <w:noProof w:val="0"/>
        </w:rPr>
      </w:pPr>
      <w:r w:rsidRPr="00131AE7">
        <w:rPr>
          <w:b/>
          <w:noProof w:val="0"/>
        </w:rPr>
        <w:tab/>
        <w:t>module</w:t>
      </w:r>
      <w:r w:rsidRPr="00131AE7">
        <w:rPr>
          <w:noProof w:val="0"/>
        </w:rPr>
        <w:t xml:space="preserve"> MyTTCNModule</w:t>
      </w:r>
    </w:p>
    <w:p w14:paraId="59D9C5F1" w14:textId="77777777" w:rsidR="006E5591" w:rsidRPr="00131AE7" w:rsidRDefault="006E5591" w:rsidP="00F86830">
      <w:pPr>
        <w:pStyle w:val="PL"/>
        <w:rPr>
          <w:noProof w:val="0"/>
        </w:rPr>
      </w:pPr>
      <w:r w:rsidRPr="00131AE7">
        <w:rPr>
          <w:noProof w:val="0"/>
        </w:rPr>
        <w:tab/>
        <w:t>{</w:t>
      </w:r>
    </w:p>
    <w:p w14:paraId="128BA6BD" w14:textId="77777777" w:rsidR="006E5591" w:rsidRPr="00131AE7" w:rsidRDefault="006E5591" w:rsidP="00F86830">
      <w:pPr>
        <w:pStyle w:val="PL"/>
        <w:rPr>
          <w:noProof w:val="0"/>
        </w:rPr>
      </w:pPr>
      <w:r w:rsidRPr="00131AE7">
        <w:rPr>
          <w:noProof w:val="0"/>
        </w:rPr>
        <w:tab/>
      </w:r>
      <w:r w:rsidRPr="00131AE7">
        <w:rPr>
          <w:noProof w:val="0"/>
        </w:rPr>
        <w:tab/>
      </w:r>
      <w:r w:rsidRPr="00131AE7">
        <w:rPr>
          <w:b/>
          <w:noProof w:val="0"/>
        </w:rPr>
        <w:t>import from</w:t>
      </w:r>
      <w:r w:rsidRPr="00131AE7">
        <w:rPr>
          <w:noProof w:val="0"/>
        </w:rPr>
        <w:t xml:space="preserve"> MyASN1module </w:t>
      </w:r>
      <w:r w:rsidRPr="00131AE7">
        <w:rPr>
          <w:b/>
          <w:noProof w:val="0"/>
        </w:rPr>
        <w:t>language</w:t>
      </w:r>
      <w:r w:rsidRPr="00131AE7">
        <w:rPr>
          <w:noProof w:val="0"/>
        </w:rPr>
        <w:t xml:space="preserve"> "ASN.1:2002" </w:t>
      </w:r>
      <w:r w:rsidRPr="00131AE7">
        <w:rPr>
          <w:b/>
          <w:noProof w:val="0"/>
        </w:rPr>
        <w:t>all</w:t>
      </w:r>
      <w:r w:rsidRPr="00131AE7">
        <w:rPr>
          <w:noProof w:val="0"/>
        </w:rPr>
        <w:t>;</w:t>
      </w:r>
    </w:p>
    <w:p w14:paraId="128861A0" w14:textId="77777777" w:rsidR="006E5591" w:rsidRPr="00131AE7" w:rsidRDefault="006E5591" w:rsidP="00F86830">
      <w:pPr>
        <w:pStyle w:val="PL"/>
        <w:rPr>
          <w:noProof w:val="0"/>
        </w:rPr>
      </w:pPr>
    </w:p>
    <w:p w14:paraId="1515FD1C" w14:textId="77777777" w:rsidR="004C23C0" w:rsidRPr="00131AE7" w:rsidRDefault="006E5591" w:rsidP="00F86830">
      <w:pPr>
        <w:pStyle w:val="PL"/>
        <w:rPr>
          <w:noProof w:val="0"/>
        </w:rPr>
      </w:pPr>
      <w:r w:rsidRPr="00131AE7">
        <w:rPr>
          <w:noProof w:val="0"/>
        </w:rPr>
        <w:tab/>
      </w:r>
      <w:r w:rsidRPr="00131AE7">
        <w:rPr>
          <w:noProof w:val="0"/>
        </w:rPr>
        <w:tab/>
      </w:r>
      <w:r w:rsidR="004C23C0" w:rsidRPr="00131AE7">
        <w:rPr>
          <w:noProof w:val="0"/>
        </w:rPr>
        <w:t>// TTCN-3 reference to ASN.1 type using underscores</w:t>
      </w:r>
    </w:p>
    <w:p w14:paraId="079BE7AD" w14:textId="77777777" w:rsidR="006E5591" w:rsidRPr="00131AE7" w:rsidRDefault="004C23C0" w:rsidP="00F86830">
      <w:pPr>
        <w:pStyle w:val="PL"/>
        <w:rPr>
          <w:noProof w:val="0"/>
        </w:rPr>
      </w:pPr>
      <w:r w:rsidRPr="00131AE7">
        <w:rPr>
          <w:noProof w:val="0"/>
        </w:rPr>
        <w:tab/>
      </w:r>
      <w:r w:rsidRPr="00131AE7">
        <w:rPr>
          <w:noProof w:val="0"/>
        </w:rPr>
        <w:tab/>
      </w:r>
      <w:r w:rsidR="006E5591" w:rsidRPr="00131AE7">
        <w:rPr>
          <w:noProof w:val="0"/>
        </w:rPr>
        <w:t xml:space="preserve">const Misleading_ASN1_Name </w:t>
      </w:r>
      <w:r w:rsidRPr="00131AE7">
        <w:rPr>
          <w:noProof w:val="0"/>
        </w:rPr>
        <w:t>cg_</w:t>
      </w:r>
      <w:r w:rsidR="006E5591" w:rsidRPr="00131AE7">
        <w:rPr>
          <w:noProof w:val="0"/>
        </w:rPr>
        <w:t>Example</w:t>
      </w:r>
      <w:r w:rsidRPr="00131AE7">
        <w:rPr>
          <w:noProof w:val="0"/>
        </w:rPr>
        <w:t xml:space="preserve">1 </w:t>
      </w:r>
      <w:r w:rsidR="006E5591" w:rsidRPr="00131AE7">
        <w:rPr>
          <w:noProof w:val="0"/>
        </w:rPr>
        <w:t>:= 1;</w:t>
      </w:r>
    </w:p>
    <w:p w14:paraId="03139CC9" w14:textId="77777777" w:rsidR="004C23C0" w:rsidRPr="00131AE7" w:rsidRDefault="004C23C0" w:rsidP="00F86830">
      <w:pPr>
        <w:pStyle w:val="PL"/>
        <w:rPr>
          <w:noProof w:val="0"/>
        </w:rPr>
      </w:pPr>
    </w:p>
    <w:p w14:paraId="227282B2" w14:textId="77777777" w:rsidR="004C23C0" w:rsidRPr="00131AE7" w:rsidRDefault="004C23C0" w:rsidP="00D86A2D">
      <w:pPr>
        <w:pStyle w:val="PL"/>
        <w:keepNext/>
        <w:rPr>
          <w:noProof w:val="0"/>
        </w:rPr>
      </w:pPr>
      <w:r w:rsidRPr="00131AE7">
        <w:rPr>
          <w:noProof w:val="0"/>
        </w:rPr>
        <w:lastRenderedPageBreak/>
        <w:tab/>
      </w:r>
      <w:r w:rsidRPr="00131AE7">
        <w:rPr>
          <w:noProof w:val="0"/>
        </w:rPr>
        <w:tab/>
        <w:t>// TTCN-3 reference to identifiers which are TTCN-3 keywords</w:t>
      </w:r>
    </w:p>
    <w:p w14:paraId="1E0C9892" w14:textId="77777777" w:rsidR="004C23C0" w:rsidRPr="00131AE7" w:rsidRDefault="004C23C0" w:rsidP="00D86A2D">
      <w:pPr>
        <w:pStyle w:val="PL"/>
        <w:keepNext/>
        <w:rPr>
          <w:noProof w:val="0"/>
        </w:rPr>
      </w:pPr>
      <w:r w:rsidRPr="00131AE7">
        <w:rPr>
          <w:noProof w:val="0"/>
        </w:rPr>
        <w:tab/>
      </w:r>
      <w:r w:rsidRPr="00131AE7">
        <w:rPr>
          <w:noProof w:val="0"/>
        </w:rPr>
        <w:tab/>
      </w:r>
      <w:r w:rsidRPr="00131AE7">
        <w:rPr>
          <w:b/>
          <w:noProof w:val="0"/>
        </w:rPr>
        <w:t>const</w:t>
      </w:r>
      <w:r w:rsidRPr="00131AE7">
        <w:rPr>
          <w:noProof w:val="0"/>
        </w:rPr>
        <w:t xml:space="preserve"> TypeWithTTCN_3Keyword cg_Example2 := {</w:t>
      </w:r>
    </w:p>
    <w:p w14:paraId="6445E278" w14:textId="77777777" w:rsidR="004C23C0" w:rsidRPr="00131AE7" w:rsidRDefault="004C23C0" w:rsidP="004C23C0">
      <w:pPr>
        <w:pStyle w:val="PL"/>
        <w:rPr>
          <w:noProof w:val="0"/>
        </w:rPr>
      </w:pPr>
      <w:r w:rsidRPr="00131AE7">
        <w:rPr>
          <w:noProof w:val="0"/>
        </w:rPr>
        <w:tab/>
      </w:r>
      <w:r w:rsidRPr="00131AE7">
        <w:rPr>
          <w:noProof w:val="0"/>
        </w:rPr>
        <w:tab/>
      </w:r>
      <w:r w:rsidRPr="00131AE7">
        <w:rPr>
          <w:noProof w:val="0"/>
        </w:rPr>
        <w:tab/>
        <w:t>value</w:t>
      </w:r>
      <w:r w:rsidR="00C32915" w:rsidRPr="00131AE7">
        <w:rPr>
          <w:noProof w:val="0"/>
        </w:rPr>
        <w:t>_</w:t>
      </w:r>
      <w:r w:rsidRPr="00131AE7">
        <w:rPr>
          <w:noProof w:val="0"/>
        </w:rPr>
        <w:t xml:space="preserve"> := 5,</w:t>
      </w:r>
    </w:p>
    <w:p w14:paraId="680DEFBB" w14:textId="77777777" w:rsidR="004C23C0" w:rsidRPr="00131AE7" w:rsidRDefault="004C23C0" w:rsidP="004C23C0">
      <w:pPr>
        <w:pStyle w:val="PL"/>
        <w:rPr>
          <w:noProof w:val="0"/>
        </w:rPr>
      </w:pPr>
      <w:r w:rsidRPr="00131AE7">
        <w:rPr>
          <w:noProof w:val="0"/>
        </w:rPr>
        <w:tab/>
      </w:r>
      <w:r w:rsidRPr="00131AE7">
        <w:rPr>
          <w:noProof w:val="0"/>
        </w:rPr>
        <w:tab/>
      </w:r>
      <w:r w:rsidRPr="00131AE7">
        <w:rPr>
          <w:noProof w:val="0"/>
        </w:rPr>
        <w:tab/>
        <w:t>message_ := 'FF'O</w:t>
      </w:r>
    </w:p>
    <w:p w14:paraId="79B2C67A" w14:textId="77777777" w:rsidR="004C23C0" w:rsidRPr="00131AE7" w:rsidRDefault="004C23C0" w:rsidP="004C23C0">
      <w:pPr>
        <w:pStyle w:val="PL"/>
        <w:rPr>
          <w:noProof w:val="0"/>
        </w:rPr>
      </w:pPr>
      <w:r w:rsidRPr="00131AE7">
        <w:rPr>
          <w:noProof w:val="0"/>
        </w:rPr>
        <w:tab/>
      </w:r>
      <w:r w:rsidRPr="00131AE7">
        <w:rPr>
          <w:noProof w:val="0"/>
        </w:rPr>
        <w:tab/>
        <w:t>}</w:t>
      </w:r>
    </w:p>
    <w:p w14:paraId="5A752596" w14:textId="77777777" w:rsidR="006E5591" w:rsidRPr="00131AE7" w:rsidRDefault="006E5591">
      <w:pPr>
        <w:pStyle w:val="PL"/>
        <w:rPr>
          <w:noProof w:val="0"/>
        </w:rPr>
      </w:pPr>
      <w:r w:rsidRPr="00131AE7">
        <w:rPr>
          <w:noProof w:val="0"/>
        </w:rPr>
        <w:tab/>
        <w:t>}</w:t>
      </w:r>
    </w:p>
    <w:p w14:paraId="5B2FE1A7" w14:textId="77777777" w:rsidR="006E5591" w:rsidRPr="00131AE7" w:rsidRDefault="006E5591">
      <w:pPr>
        <w:pStyle w:val="PL"/>
        <w:rPr>
          <w:noProof w:val="0"/>
        </w:rPr>
      </w:pPr>
    </w:p>
    <w:p w14:paraId="56F0AEAA" w14:textId="77777777" w:rsidR="006E5591" w:rsidRPr="00131AE7" w:rsidRDefault="006E5591" w:rsidP="003B0813">
      <w:pPr>
        <w:pStyle w:val="Heading1"/>
      </w:pPr>
      <w:bookmarkStart w:id="186" w:name="_Toc72306308"/>
      <w:bookmarkStart w:id="187" w:name="_Toc72306389"/>
      <w:r w:rsidRPr="00131AE7">
        <w:t>9</w:t>
      </w:r>
      <w:r w:rsidRPr="00131AE7">
        <w:tab/>
        <w:t>ASN.1 data types and values</w:t>
      </w:r>
      <w:bookmarkEnd w:id="186"/>
      <w:bookmarkEnd w:id="187"/>
    </w:p>
    <w:p w14:paraId="6A699848" w14:textId="77777777" w:rsidR="006E5591" w:rsidRPr="00131AE7" w:rsidRDefault="006E5591" w:rsidP="003B0813">
      <w:pPr>
        <w:pStyle w:val="Heading2"/>
      </w:pPr>
      <w:bookmarkStart w:id="188" w:name="clause_TransformationRules"/>
      <w:bookmarkStart w:id="189" w:name="_Toc72306309"/>
      <w:bookmarkStart w:id="190" w:name="_Toc72306390"/>
      <w:r w:rsidRPr="00131AE7">
        <w:t>9.1</w:t>
      </w:r>
      <w:bookmarkEnd w:id="188"/>
      <w:r w:rsidRPr="00131AE7">
        <w:tab/>
      </w:r>
      <w:r w:rsidR="003A6104" w:rsidRPr="00131AE7">
        <w:t>Transformation rules</w:t>
      </w:r>
      <w:r w:rsidR="000672C5" w:rsidRPr="00131AE7">
        <w:t xml:space="preserve"> for ASN.1 types</w:t>
      </w:r>
      <w:r w:rsidR="0000736A" w:rsidRPr="00131AE7">
        <w:t xml:space="preserve"> and values</w:t>
      </w:r>
      <w:bookmarkEnd w:id="189"/>
      <w:bookmarkEnd w:id="190"/>
    </w:p>
    <w:p w14:paraId="7003EAE7" w14:textId="6DBB9A04" w:rsidR="006E5591" w:rsidRPr="00131AE7" w:rsidRDefault="00CB124D" w:rsidP="0078504D">
      <w:pPr>
        <w:rPr>
          <w:color w:val="000000"/>
        </w:rPr>
      </w:pPr>
      <w:r w:rsidRPr="00131AE7">
        <w:t xml:space="preserve">ASN.1 value sets are handled in </w:t>
      </w:r>
      <w:r w:rsidR="0021141C" w:rsidRPr="00131AE7">
        <w:t>the present document</w:t>
      </w:r>
      <w:r w:rsidRPr="00131AE7">
        <w:t xml:space="preserve"> the same way as ASN.1 types. Therefore, when referring to </w:t>
      </w:r>
      <w:r w:rsidR="002F6F53" w:rsidRPr="00131AE7">
        <w:t>"</w:t>
      </w:r>
      <w:r w:rsidRPr="00131AE7">
        <w:t>ASN.1 types</w:t>
      </w:r>
      <w:r w:rsidR="002F6F53" w:rsidRPr="00131AE7">
        <w:t>"</w:t>
      </w:r>
      <w:r w:rsidRPr="00131AE7">
        <w:t xml:space="preserve"> in </w:t>
      </w:r>
      <w:r w:rsidR="0021141C" w:rsidRPr="00131AE7">
        <w:t>the present document</w:t>
      </w:r>
      <w:r w:rsidRPr="00131AE7">
        <w:t xml:space="preserve">, both ASN.1 value set definitions and type definitions are meant. </w:t>
      </w:r>
      <w:r w:rsidR="006E5591" w:rsidRPr="00131AE7">
        <w:t>ASN.1</w:t>
      </w:r>
      <w:r w:rsidR="006E5591" w:rsidRPr="00131AE7">
        <w:rPr>
          <w:color w:val="000000"/>
        </w:rPr>
        <w:t xml:space="preserve"> types and values may be used in </w:t>
      </w:r>
      <w:r w:rsidR="006E5591" w:rsidRPr="00131AE7">
        <w:t>TTCN-3</w:t>
      </w:r>
      <w:r w:rsidR="006E5591" w:rsidRPr="00131AE7">
        <w:rPr>
          <w:color w:val="000000"/>
        </w:rPr>
        <w:t xml:space="preserve"> modules. </w:t>
      </w:r>
      <w:r w:rsidR="006E5591" w:rsidRPr="00131AE7">
        <w:t>ASN.1</w:t>
      </w:r>
      <w:r w:rsidR="006E5591" w:rsidRPr="00131AE7">
        <w:rPr>
          <w:color w:val="000000"/>
        </w:rPr>
        <w:t xml:space="preserve"> definitions are made using a separate </w:t>
      </w:r>
      <w:r w:rsidR="006E5591" w:rsidRPr="00131AE7">
        <w:t>ASN.1</w:t>
      </w:r>
      <w:r w:rsidR="006E5591" w:rsidRPr="00131AE7">
        <w:rPr>
          <w:color w:val="000000"/>
        </w:rPr>
        <w:t xml:space="preserve"> module. </w:t>
      </w:r>
      <w:r w:rsidR="006E5591" w:rsidRPr="00131AE7">
        <w:t>ASN.1</w:t>
      </w:r>
      <w:r w:rsidR="006E5591" w:rsidRPr="00131AE7">
        <w:rPr>
          <w:color w:val="000000"/>
        </w:rPr>
        <w:t xml:space="preserve"> types and values are referenced by their </w:t>
      </w:r>
      <w:r w:rsidR="006E5591" w:rsidRPr="00131AE7">
        <w:t>type</w:t>
      </w:r>
      <w:r w:rsidR="006E5591" w:rsidRPr="00131AE7">
        <w:rPr>
          <w:color w:val="000000"/>
        </w:rPr>
        <w:t xml:space="preserve"> references and value references as produced according to clauses </w:t>
      </w:r>
      <w:r w:rsidR="001C4B8A" w:rsidRPr="00131AE7">
        <w:rPr>
          <w:color w:val="000000"/>
        </w:rPr>
        <w:t>11.2</w:t>
      </w:r>
      <w:r w:rsidR="006E5591" w:rsidRPr="00131AE7">
        <w:rPr>
          <w:color w:val="000000"/>
        </w:rPr>
        <w:t xml:space="preserve"> and </w:t>
      </w:r>
      <w:r w:rsidR="001C4B8A" w:rsidRPr="00131AE7">
        <w:rPr>
          <w:color w:val="000000"/>
        </w:rPr>
        <w:t>11.4</w:t>
      </w:r>
      <w:r w:rsidR="006E5591" w:rsidRPr="00131AE7">
        <w:rPr>
          <w:color w:val="000000"/>
        </w:rPr>
        <w:t xml:space="preserve"> of </w:t>
      </w:r>
      <w:r w:rsidR="00B04B06" w:rsidRPr="00131AE7">
        <w:t>Recommendation ITU-T</w:t>
      </w:r>
      <w:r w:rsidR="006E5591" w:rsidRPr="00131AE7">
        <w:t xml:space="preserve"> X.680 </w:t>
      </w:r>
      <w:r w:rsidR="00620346" w:rsidRPr="00131AE7">
        <w:t>[</w:t>
      </w:r>
      <w:r w:rsidR="00620346" w:rsidRPr="00131AE7">
        <w:fldChar w:fldCharType="begin"/>
      </w:r>
      <w:r w:rsidR="00936255" w:rsidRPr="00131AE7">
        <w:instrText xml:space="preserve">REF REF_ITU_TX680 \* MERGEFORMAT  \h </w:instrText>
      </w:r>
      <w:r w:rsidR="00620346" w:rsidRPr="00131AE7">
        <w:fldChar w:fldCharType="separate"/>
      </w:r>
      <w:r w:rsidR="00AA1E5A" w:rsidRPr="00131AE7">
        <w:t>2</w:t>
      </w:r>
      <w:r w:rsidR="00620346" w:rsidRPr="00131AE7">
        <w:fldChar w:fldCharType="end"/>
      </w:r>
      <w:r w:rsidR="00620346" w:rsidRPr="00131AE7">
        <w:t>]</w:t>
      </w:r>
      <w:r w:rsidR="006E5591" w:rsidRPr="00131AE7">
        <w:rPr>
          <w:color w:val="000000"/>
        </w:rPr>
        <w:t xml:space="preserve"> within the </w:t>
      </w:r>
      <w:r w:rsidR="006E5591" w:rsidRPr="00131AE7">
        <w:t>ASN.1</w:t>
      </w:r>
      <w:r w:rsidR="006E5591" w:rsidRPr="00131AE7">
        <w:rPr>
          <w:color w:val="000000"/>
        </w:rPr>
        <w:t xml:space="preserve"> module(s).</w:t>
      </w:r>
      <w:r w:rsidR="003F5051" w:rsidRPr="00131AE7">
        <w:rPr>
          <w:color w:val="000000"/>
        </w:rPr>
        <w:t xml:space="preserve"> Basic </w:t>
      </w:r>
      <w:r w:rsidR="003F5051" w:rsidRPr="00131AE7">
        <w:t>ASN.1</w:t>
      </w:r>
      <w:r w:rsidR="003F5051" w:rsidRPr="00131AE7">
        <w:rPr>
          <w:color w:val="000000"/>
        </w:rPr>
        <w:t xml:space="preserve"> value notation and </w:t>
      </w:r>
      <w:r w:rsidR="003F5051" w:rsidRPr="00131AE7">
        <w:t>XML</w:t>
      </w:r>
      <w:r w:rsidR="003F5051" w:rsidRPr="00131AE7">
        <w:rPr>
          <w:color w:val="000000"/>
        </w:rPr>
        <w:t xml:space="preserve"> </w:t>
      </w:r>
      <w:r w:rsidR="003F5051" w:rsidRPr="00131AE7">
        <w:t>ASN.1</w:t>
      </w:r>
      <w:r w:rsidR="003F5051" w:rsidRPr="00131AE7">
        <w:rPr>
          <w:color w:val="000000"/>
        </w:rPr>
        <w:t xml:space="preserve"> value notation shall be transformed equally, i.e. a basic and an </w:t>
      </w:r>
      <w:r w:rsidR="003F5051" w:rsidRPr="00131AE7">
        <w:t>XML</w:t>
      </w:r>
      <w:r w:rsidR="003F5051" w:rsidRPr="00131AE7">
        <w:rPr>
          <w:color w:val="000000"/>
        </w:rPr>
        <w:t xml:space="preserve"> value notation referring to the same value of the </w:t>
      </w:r>
      <w:r w:rsidR="003F5051" w:rsidRPr="00131AE7">
        <w:t>type</w:t>
      </w:r>
      <w:r w:rsidR="003F5051" w:rsidRPr="00131AE7">
        <w:rPr>
          <w:color w:val="000000"/>
        </w:rPr>
        <w:t xml:space="preserve"> shall produce the same associated </w:t>
      </w:r>
      <w:r w:rsidR="003F5051" w:rsidRPr="00131AE7">
        <w:t>TTCN-3</w:t>
      </w:r>
      <w:r w:rsidR="003F5051" w:rsidRPr="00131AE7">
        <w:rPr>
          <w:color w:val="000000"/>
        </w:rPr>
        <w:t xml:space="preserve"> value.</w:t>
      </w:r>
    </w:p>
    <w:p w14:paraId="61579D92" w14:textId="77777777" w:rsidR="006E5591" w:rsidRPr="00131AE7" w:rsidRDefault="006E5591">
      <w:pPr>
        <w:pStyle w:val="EX"/>
        <w:rPr>
          <w:color w:val="000000"/>
        </w:rPr>
      </w:pPr>
      <w:r w:rsidRPr="00131AE7">
        <w:rPr>
          <w:color w:val="000000"/>
        </w:rPr>
        <w:t>EXAMPLE 1:</w:t>
      </w:r>
    </w:p>
    <w:p w14:paraId="7944DB67" w14:textId="77777777" w:rsidR="006E5591" w:rsidRPr="00131AE7" w:rsidRDefault="006E5591">
      <w:pPr>
        <w:pStyle w:val="PL"/>
        <w:ind w:left="284"/>
        <w:rPr>
          <w:noProof w:val="0"/>
          <w:color w:val="000000"/>
        </w:rPr>
      </w:pPr>
      <w:r w:rsidRPr="00131AE7">
        <w:rPr>
          <w:noProof w:val="0"/>
          <w:color w:val="000000"/>
        </w:rPr>
        <w:t>MyASN1module DEFINITIONS ::=</w:t>
      </w:r>
    </w:p>
    <w:p w14:paraId="61A1F7CD" w14:textId="77777777" w:rsidR="006E5591" w:rsidRPr="00131AE7" w:rsidRDefault="006E5591">
      <w:pPr>
        <w:pStyle w:val="PL"/>
        <w:ind w:left="284"/>
        <w:rPr>
          <w:noProof w:val="0"/>
          <w:color w:val="000000"/>
        </w:rPr>
      </w:pPr>
      <w:r w:rsidRPr="00131AE7">
        <w:rPr>
          <w:noProof w:val="0"/>
          <w:color w:val="000000"/>
        </w:rPr>
        <w:t>BEGIN</w:t>
      </w:r>
    </w:p>
    <w:p w14:paraId="1DAC5734" w14:textId="77777777" w:rsidR="006E5591" w:rsidRPr="00131AE7" w:rsidRDefault="006E5591">
      <w:pPr>
        <w:pStyle w:val="PL"/>
        <w:ind w:left="284"/>
        <w:rPr>
          <w:noProof w:val="0"/>
          <w:color w:val="000000"/>
        </w:rPr>
      </w:pPr>
      <w:r w:rsidRPr="00131AE7">
        <w:rPr>
          <w:b/>
          <w:noProof w:val="0"/>
          <w:color w:val="000000"/>
        </w:rPr>
        <w:tab/>
      </w:r>
      <w:r w:rsidRPr="00131AE7">
        <w:rPr>
          <w:b/>
          <w:noProof w:val="0"/>
          <w:color w:val="000000"/>
        </w:rPr>
        <w:tab/>
      </w:r>
      <w:r w:rsidRPr="00131AE7">
        <w:rPr>
          <w:noProof w:val="0"/>
          <w:color w:val="000000"/>
        </w:rPr>
        <w:t>Z::=</w:t>
      </w:r>
      <w:r w:rsidRPr="00131AE7">
        <w:rPr>
          <w:noProof w:val="0"/>
          <w:color w:val="000000"/>
        </w:rPr>
        <w:tab/>
        <w:t>INTEGER</w:t>
      </w:r>
      <w:r w:rsidRPr="00131AE7">
        <w:rPr>
          <w:noProof w:val="0"/>
          <w:color w:val="000000"/>
        </w:rPr>
        <w:tab/>
        <w:t xml:space="preserve"> </w:t>
      </w:r>
      <w:r w:rsidRPr="00131AE7">
        <w:rPr>
          <w:noProof w:val="0"/>
          <w:color w:val="000000"/>
        </w:rPr>
        <w:tab/>
      </w:r>
      <w:r w:rsidRPr="00131AE7">
        <w:rPr>
          <w:noProof w:val="0"/>
          <w:color w:val="000000"/>
        </w:rPr>
        <w:tab/>
      </w:r>
      <w:r w:rsidRPr="00131AE7">
        <w:rPr>
          <w:noProof w:val="0"/>
          <w:color w:val="000000"/>
        </w:rPr>
        <w:tab/>
        <w:t xml:space="preserve">-- Simple </w:t>
      </w:r>
      <w:r w:rsidRPr="00131AE7">
        <w:rPr>
          <w:noProof w:val="0"/>
        </w:rPr>
        <w:t>type</w:t>
      </w:r>
      <w:r w:rsidRPr="00131AE7">
        <w:rPr>
          <w:noProof w:val="0"/>
          <w:color w:val="000000"/>
        </w:rPr>
        <w:t xml:space="preserve"> definition </w:t>
      </w:r>
    </w:p>
    <w:p w14:paraId="779A36A9" w14:textId="77777777" w:rsidR="006E5591" w:rsidRPr="00131AE7" w:rsidRDefault="006E5591">
      <w:pPr>
        <w:pStyle w:val="PL"/>
        <w:ind w:left="284"/>
        <w:rPr>
          <w:noProof w:val="0"/>
          <w:color w:val="000000"/>
        </w:rPr>
      </w:pPr>
    </w:p>
    <w:p w14:paraId="722FEA40" w14:textId="77777777" w:rsidR="006E5591" w:rsidRPr="00131AE7" w:rsidRDefault="006E5591" w:rsidP="003F5051">
      <w:pPr>
        <w:pStyle w:val="PL"/>
        <w:ind w:left="284"/>
        <w:rPr>
          <w:noProof w:val="0"/>
          <w:color w:val="000000"/>
        </w:rPr>
      </w:pPr>
      <w:r w:rsidRPr="00131AE7">
        <w:rPr>
          <w:noProof w:val="0"/>
          <w:color w:val="000000"/>
        </w:rPr>
        <w:tab/>
      </w:r>
      <w:r w:rsidRPr="00131AE7">
        <w:rPr>
          <w:noProof w:val="0"/>
          <w:color w:val="000000"/>
        </w:rPr>
        <w:tab/>
        <w:t xml:space="preserve">BMessage::= </w:t>
      </w:r>
      <w:r w:rsidR="003F5051" w:rsidRPr="00131AE7">
        <w:rPr>
          <w:noProof w:val="0"/>
          <w:color w:val="000000"/>
        </w:rPr>
        <w:t xml:space="preserve">SEQUENCE </w:t>
      </w:r>
      <w:r w:rsidRPr="00131AE7">
        <w:rPr>
          <w:noProof w:val="0"/>
          <w:color w:val="000000"/>
        </w:rPr>
        <w:tab/>
      </w:r>
      <w:r w:rsidRPr="00131AE7">
        <w:rPr>
          <w:noProof w:val="0"/>
          <w:color w:val="000000"/>
        </w:rPr>
        <w:tab/>
      </w:r>
      <w:r w:rsidRPr="00131AE7">
        <w:rPr>
          <w:noProof w:val="0"/>
          <w:color w:val="000000"/>
        </w:rPr>
        <w:tab/>
        <w:t xml:space="preserve">-- </w:t>
      </w:r>
      <w:r w:rsidRPr="00131AE7">
        <w:rPr>
          <w:noProof w:val="0"/>
        </w:rPr>
        <w:t>ASN.1</w:t>
      </w:r>
      <w:r w:rsidRPr="00131AE7">
        <w:rPr>
          <w:noProof w:val="0"/>
          <w:color w:val="000000"/>
        </w:rPr>
        <w:t xml:space="preserve"> </w:t>
      </w:r>
      <w:r w:rsidRPr="00131AE7">
        <w:rPr>
          <w:noProof w:val="0"/>
        </w:rPr>
        <w:t>type</w:t>
      </w:r>
      <w:r w:rsidRPr="00131AE7">
        <w:rPr>
          <w:noProof w:val="0"/>
          <w:color w:val="000000"/>
        </w:rPr>
        <w:t xml:space="preserve"> definition</w:t>
      </w:r>
    </w:p>
    <w:p w14:paraId="333A9901" w14:textId="77777777" w:rsidR="006E5591" w:rsidRPr="00131AE7" w:rsidRDefault="006E5591">
      <w:pPr>
        <w:pStyle w:val="PL"/>
        <w:ind w:left="284"/>
        <w:rPr>
          <w:noProof w:val="0"/>
          <w:color w:val="000000"/>
        </w:rPr>
      </w:pPr>
      <w:r w:rsidRPr="00131AE7">
        <w:rPr>
          <w:noProof w:val="0"/>
          <w:color w:val="000000"/>
        </w:rPr>
        <w:tab/>
      </w:r>
      <w:r w:rsidRPr="00131AE7">
        <w:rPr>
          <w:noProof w:val="0"/>
          <w:color w:val="000000"/>
        </w:rPr>
        <w:tab/>
        <w:t>{</w:t>
      </w:r>
    </w:p>
    <w:p w14:paraId="6A0C89A9" w14:textId="77777777" w:rsidR="006E5591" w:rsidRPr="00131AE7" w:rsidRDefault="006E5591">
      <w:pPr>
        <w:pStyle w:val="PL"/>
        <w:ind w:left="284"/>
        <w:rPr>
          <w:noProof w:val="0"/>
          <w:color w:val="000000"/>
        </w:rPr>
      </w:pPr>
      <w:r w:rsidRPr="00131AE7">
        <w:rPr>
          <w:noProof w:val="0"/>
          <w:color w:val="000000"/>
        </w:rPr>
        <w:tab/>
      </w:r>
      <w:r w:rsidRPr="00131AE7">
        <w:rPr>
          <w:noProof w:val="0"/>
          <w:color w:val="000000"/>
        </w:rPr>
        <w:tab/>
      </w:r>
      <w:r w:rsidRPr="00131AE7">
        <w:rPr>
          <w:noProof w:val="0"/>
          <w:color w:val="000000"/>
        </w:rPr>
        <w:tab/>
        <w:t>name</w:t>
      </w:r>
      <w:r w:rsidRPr="00131AE7">
        <w:rPr>
          <w:noProof w:val="0"/>
          <w:color w:val="000000"/>
        </w:rPr>
        <w:tab/>
        <w:t>IA5String,</w:t>
      </w:r>
    </w:p>
    <w:p w14:paraId="7E0A117A" w14:textId="77777777" w:rsidR="006E5591" w:rsidRPr="00131AE7" w:rsidRDefault="006E5591">
      <w:pPr>
        <w:pStyle w:val="PL"/>
        <w:ind w:left="284"/>
        <w:rPr>
          <w:noProof w:val="0"/>
          <w:color w:val="000000"/>
        </w:rPr>
      </w:pPr>
      <w:r w:rsidRPr="00131AE7">
        <w:rPr>
          <w:noProof w:val="0"/>
          <w:color w:val="000000"/>
        </w:rPr>
        <w:tab/>
      </w:r>
      <w:r w:rsidRPr="00131AE7">
        <w:rPr>
          <w:noProof w:val="0"/>
          <w:color w:val="000000"/>
        </w:rPr>
        <w:tab/>
      </w:r>
      <w:r w:rsidRPr="00131AE7">
        <w:rPr>
          <w:noProof w:val="0"/>
          <w:color w:val="000000"/>
        </w:rPr>
        <w:tab/>
        <w:t>title</w:t>
      </w:r>
      <w:r w:rsidRPr="00131AE7">
        <w:rPr>
          <w:noProof w:val="0"/>
          <w:color w:val="000000"/>
        </w:rPr>
        <w:tab/>
        <w:t>VisibleString,</w:t>
      </w:r>
    </w:p>
    <w:p w14:paraId="634D638A" w14:textId="77777777" w:rsidR="006E5591" w:rsidRPr="00131AE7" w:rsidRDefault="006E5591">
      <w:pPr>
        <w:pStyle w:val="PL"/>
        <w:ind w:left="284"/>
        <w:rPr>
          <w:noProof w:val="0"/>
          <w:color w:val="000000"/>
        </w:rPr>
      </w:pPr>
      <w:r w:rsidRPr="00131AE7">
        <w:rPr>
          <w:noProof w:val="0"/>
          <w:color w:val="000000"/>
        </w:rPr>
        <w:tab/>
      </w:r>
      <w:r w:rsidRPr="00131AE7">
        <w:rPr>
          <w:noProof w:val="0"/>
          <w:color w:val="000000"/>
        </w:rPr>
        <w:tab/>
      </w:r>
      <w:r w:rsidRPr="00131AE7">
        <w:rPr>
          <w:noProof w:val="0"/>
          <w:color w:val="000000"/>
        </w:rPr>
        <w:tab/>
        <w:t>date</w:t>
      </w:r>
      <w:r w:rsidRPr="00131AE7">
        <w:rPr>
          <w:noProof w:val="0"/>
          <w:color w:val="000000"/>
        </w:rPr>
        <w:tab/>
        <w:t>IA5String</w:t>
      </w:r>
    </w:p>
    <w:p w14:paraId="2AF08677" w14:textId="77777777" w:rsidR="006E5591" w:rsidRPr="00131AE7" w:rsidRDefault="006E5591">
      <w:pPr>
        <w:pStyle w:val="PL"/>
        <w:ind w:left="284"/>
        <w:rPr>
          <w:noProof w:val="0"/>
          <w:color w:val="000000"/>
        </w:rPr>
      </w:pPr>
      <w:r w:rsidRPr="00131AE7">
        <w:rPr>
          <w:noProof w:val="0"/>
          <w:color w:val="000000"/>
        </w:rPr>
        <w:tab/>
      </w:r>
      <w:r w:rsidRPr="00131AE7">
        <w:rPr>
          <w:noProof w:val="0"/>
          <w:color w:val="000000"/>
        </w:rPr>
        <w:tab/>
        <w:t>}</w:t>
      </w:r>
    </w:p>
    <w:p w14:paraId="68635B32" w14:textId="77777777" w:rsidR="006E5591" w:rsidRPr="00131AE7" w:rsidRDefault="006E5591">
      <w:pPr>
        <w:pStyle w:val="PL"/>
        <w:ind w:left="284"/>
        <w:rPr>
          <w:noProof w:val="0"/>
          <w:color w:val="000000"/>
        </w:rPr>
      </w:pPr>
      <w:r w:rsidRPr="00131AE7">
        <w:rPr>
          <w:noProof w:val="0"/>
          <w:color w:val="000000"/>
        </w:rPr>
        <w:tab/>
      </w:r>
    </w:p>
    <w:p w14:paraId="46AE7072" w14:textId="77777777" w:rsidR="006E5591" w:rsidRPr="00131AE7" w:rsidRDefault="006E5591">
      <w:pPr>
        <w:pStyle w:val="PL"/>
        <w:ind w:left="284"/>
        <w:rPr>
          <w:noProof w:val="0"/>
          <w:color w:val="000000"/>
        </w:rPr>
      </w:pPr>
      <w:r w:rsidRPr="00131AE7">
        <w:rPr>
          <w:noProof w:val="0"/>
          <w:color w:val="000000"/>
        </w:rPr>
        <w:tab/>
      </w:r>
      <w:r w:rsidRPr="00131AE7">
        <w:rPr>
          <w:noProof w:val="0"/>
          <w:color w:val="000000"/>
        </w:rPr>
        <w:tab/>
        <w:t xml:space="preserve">johnValues Bmessage ::= </w:t>
      </w:r>
      <w:r w:rsidRPr="00131AE7">
        <w:rPr>
          <w:noProof w:val="0"/>
          <w:color w:val="000000"/>
        </w:rPr>
        <w:tab/>
      </w:r>
      <w:r w:rsidR="007C2F47" w:rsidRPr="00131AE7">
        <w:rPr>
          <w:noProof w:val="0"/>
          <w:color w:val="000000"/>
        </w:rPr>
        <w:tab/>
      </w:r>
      <w:r w:rsidR="007C2F47" w:rsidRPr="00131AE7">
        <w:rPr>
          <w:noProof w:val="0"/>
          <w:color w:val="000000"/>
        </w:rPr>
        <w:tab/>
      </w:r>
      <w:r w:rsidRPr="00131AE7">
        <w:rPr>
          <w:noProof w:val="0"/>
          <w:color w:val="000000"/>
        </w:rPr>
        <w:t xml:space="preserve">-- </w:t>
      </w:r>
      <w:r w:rsidRPr="00131AE7">
        <w:rPr>
          <w:noProof w:val="0"/>
        </w:rPr>
        <w:t>ASN.1</w:t>
      </w:r>
      <w:r w:rsidRPr="00131AE7">
        <w:rPr>
          <w:noProof w:val="0"/>
          <w:color w:val="000000"/>
        </w:rPr>
        <w:t xml:space="preserve"> value definition</w:t>
      </w:r>
    </w:p>
    <w:p w14:paraId="2D1C92BE" w14:textId="77777777" w:rsidR="006E5591" w:rsidRPr="00131AE7" w:rsidRDefault="006E5591">
      <w:pPr>
        <w:pStyle w:val="PL"/>
        <w:ind w:left="284"/>
        <w:rPr>
          <w:noProof w:val="0"/>
          <w:color w:val="000000"/>
        </w:rPr>
      </w:pPr>
      <w:r w:rsidRPr="00131AE7">
        <w:rPr>
          <w:noProof w:val="0"/>
          <w:color w:val="000000"/>
        </w:rPr>
        <w:tab/>
      </w:r>
      <w:r w:rsidRPr="00131AE7">
        <w:rPr>
          <w:noProof w:val="0"/>
          <w:color w:val="000000"/>
        </w:rPr>
        <w:tab/>
        <w:t xml:space="preserve">{ </w:t>
      </w:r>
    </w:p>
    <w:p w14:paraId="3C3647E2" w14:textId="77777777" w:rsidR="006E5591" w:rsidRPr="00131AE7" w:rsidRDefault="006E5591">
      <w:pPr>
        <w:pStyle w:val="PL"/>
        <w:ind w:left="284"/>
        <w:rPr>
          <w:noProof w:val="0"/>
          <w:color w:val="000000"/>
        </w:rPr>
      </w:pPr>
      <w:r w:rsidRPr="00131AE7">
        <w:rPr>
          <w:noProof w:val="0"/>
          <w:color w:val="000000"/>
        </w:rPr>
        <w:tab/>
      </w:r>
      <w:r w:rsidRPr="00131AE7">
        <w:rPr>
          <w:noProof w:val="0"/>
          <w:color w:val="000000"/>
        </w:rPr>
        <w:tab/>
      </w:r>
      <w:r w:rsidRPr="00131AE7">
        <w:rPr>
          <w:noProof w:val="0"/>
          <w:color w:val="000000"/>
        </w:rPr>
        <w:tab/>
        <w:t>name</w:t>
      </w:r>
      <w:r w:rsidRPr="00131AE7">
        <w:rPr>
          <w:noProof w:val="0"/>
          <w:color w:val="000000"/>
        </w:rPr>
        <w:tab/>
        <w:t>"John Doe",</w:t>
      </w:r>
    </w:p>
    <w:p w14:paraId="0970802C" w14:textId="77777777" w:rsidR="006E5591" w:rsidRPr="00131AE7" w:rsidRDefault="006E5591">
      <w:pPr>
        <w:pStyle w:val="PL"/>
        <w:ind w:left="284"/>
        <w:rPr>
          <w:noProof w:val="0"/>
          <w:color w:val="000000"/>
        </w:rPr>
      </w:pPr>
      <w:r w:rsidRPr="00131AE7">
        <w:rPr>
          <w:noProof w:val="0"/>
          <w:color w:val="000000"/>
        </w:rPr>
        <w:tab/>
      </w:r>
      <w:r w:rsidRPr="00131AE7">
        <w:rPr>
          <w:noProof w:val="0"/>
          <w:color w:val="000000"/>
        </w:rPr>
        <w:tab/>
      </w:r>
      <w:r w:rsidRPr="00131AE7">
        <w:rPr>
          <w:noProof w:val="0"/>
          <w:color w:val="000000"/>
        </w:rPr>
        <w:tab/>
        <w:t>title</w:t>
      </w:r>
      <w:r w:rsidRPr="00131AE7">
        <w:rPr>
          <w:noProof w:val="0"/>
          <w:color w:val="000000"/>
        </w:rPr>
        <w:tab/>
        <w:t>"Mr",</w:t>
      </w:r>
    </w:p>
    <w:p w14:paraId="3BF1CE02" w14:textId="77777777" w:rsidR="006E5591" w:rsidRPr="00131AE7" w:rsidRDefault="006E5591">
      <w:pPr>
        <w:pStyle w:val="PL"/>
        <w:ind w:left="284"/>
        <w:rPr>
          <w:noProof w:val="0"/>
          <w:color w:val="000000"/>
        </w:rPr>
      </w:pPr>
      <w:r w:rsidRPr="00131AE7">
        <w:rPr>
          <w:noProof w:val="0"/>
          <w:color w:val="000000"/>
        </w:rPr>
        <w:tab/>
      </w:r>
      <w:r w:rsidRPr="00131AE7">
        <w:rPr>
          <w:noProof w:val="0"/>
          <w:color w:val="000000"/>
        </w:rPr>
        <w:tab/>
      </w:r>
      <w:r w:rsidRPr="00131AE7">
        <w:rPr>
          <w:noProof w:val="0"/>
          <w:color w:val="000000"/>
        </w:rPr>
        <w:tab/>
        <w:t>date</w:t>
      </w:r>
      <w:r w:rsidRPr="00131AE7">
        <w:rPr>
          <w:noProof w:val="0"/>
          <w:color w:val="000000"/>
        </w:rPr>
        <w:tab/>
        <w:t>"April 12th"</w:t>
      </w:r>
    </w:p>
    <w:p w14:paraId="4678FB24" w14:textId="77777777" w:rsidR="006E5591" w:rsidRPr="00131AE7" w:rsidRDefault="006E5591">
      <w:pPr>
        <w:pStyle w:val="PL"/>
        <w:ind w:left="284"/>
        <w:rPr>
          <w:noProof w:val="0"/>
          <w:color w:val="000000"/>
        </w:rPr>
      </w:pPr>
      <w:r w:rsidRPr="00131AE7">
        <w:rPr>
          <w:noProof w:val="0"/>
          <w:color w:val="000000"/>
        </w:rPr>
        <w:tab/>
      </w:r>
      <w:r w:rsidRPr="00131AE7">
        <w:rPr>
          <w:noProof w:val="0"/>
          <w:color w:val="000000"/>
        </w:rPr>
        <w:tab/>
        <w:t>}</w:t>
      </w:r>
    </w:p>
    <w:p w14:paraId="2A477ACE" w14:textId="77777777" w:rsidR="006E5591" w:rsidRPr="00131AE7" w:rsidRDefault="006E5591">
      <w:pPr>
        <w:pStyle w:val="PL"/>
        <w:ind w:left="284"/>
        <w:rPr>
          <w:noProof w:val="0"/>
          <w:color w:val="000000"/>
        </w:rPr>
      </w:pPr>
      <w:r w:rsidRPr="00131AE7">
        <w:rPr>
          <w:noProof w:val="0"/>
          <w:color w:val="000000"/>
        </w:rPr>
        <w:tab/>
      </w:r>
      <w:r w:rsidRPr="00131AE7">
        <w:rPr>
          <w:noProof w:val="0"/>
          <w:color w:val="000000"/>
        </w:rPr>
        <w:tab/>
      </w:r>
    </w:p>
    <w:p w14:paraId="133F0BCD" w14:textId="77777777" w:rsidR="00C04B51" w:rsidRPr="00131AE7" w:rsidRDefault="003F5051" w:rsidP="00C04B51">
      <w:pPr>
        <w:pStyle w:val="PL"/>
        <w:ind w:left="284"/>
        <w:rPr>
          <w:noProof w:val="0"/>
          <w:color w:val="000000"/>
        </w:rPr>
      </w:pPr>
      <w:r w:rsidRPr="00131AE7">
        <w:rPr>
          <w:noProof w:val="0"/>
          <w:color w:val="000000"/>
        </w:rPr>
        <w:tab/>
      </w:r>
      <w:r w:rsidRPr="00131AE7">
        <w:rPr>
          <w:noProof w:val="0"/>
          <w:color w:val="000000"/>
        </w:rPr>
        <w:tab/>
        <w:t>johnValues</w:t>
      </w:r>
      <w:r w:rsidR="003E1D49" w:rsidRPr="00131AE7">
        <w:rPr>
          <w:noProof w:val="0"/>
          <w:color w:val="000000"/>
        </w:rPr>
        <w:t>XML</w:t>
      </w:r>
      <w:r w:rsidRPr="00131AE7">
        <w:rPr>
          <w:noProof w:val="0"/>
          <w:color w:val="000000"/>
        </w:rPr>
        <w:t xml:space="preserve"> </w:t>
      </w:r>
      <w:r w:rsidR="00C04B51" w:rsidRPr="00131AE7">
        <w:rPr>
          <w:noProof w:val="0"/>
          <w:color w:val="000000"/>
        </w:rPr>
        <w:t>::=</w:t>
      </w:r>
      <w:r w:rsidR="00C04B51" w:rsidRPr="00131AE7">
        <w:rPr>
          <w:noProof w:val="0"/>
          <w:color w:val="000000"/>
        </w:rPr>
        <w:tab/>
      </w:r>
      <w:r w:rsidR="00C04B51" w:rsidRPr="00131AE7">
        <w:rPr>
          <w:noProof w:val="0"/>
          <w:color w:val="000000"/>
        </w:rPr>
        <w:tab/>
      </w:r>
      <w:r w:rsidR="00C04B51" w:rsidRPr="00131AE7">
        <w:rPr>
          <w:noProof w:val="0"/>
          <w:color w:val="000000"/>
        </w:rPr>
        <w:tab/>
      </w:r>
      <w:r w:rsidR="007C2F47" w:rsidRPr="00131AE7">
        <w:rPr>
          <w:noProof w:val="0"/>
          <w:color w:val="000000"/>
        </w:rPr>
        <w:tab/>
      </w:r>
      <w:r w:rsidR="007C2F47" w:rsidRPr="00131AE7">
        <w:rPr>
          <w:noProof w:val="0"/>
          <w:color w:val="000000"/>
        </w:rPr>
        <w:tab/>
      </w:r>
      <w:r w:rsidR="00C04B51" w:rsidRPr="00131AE7">
        <w:rPr>
          <w:noProof w:val="0"/>
          <w:color w:val="000000"/>
        </w:rPr>
        <w:t xml:space="preserve">-- </w:t>
      </w:r>
      <w:r w:rsidR="00C04B51" w:rsidRPr="00131AE7">
        <w:rPr>
          <w:noProof w:val="0"/>
        </w:rPr>
        <w:t>XML</w:t>
      </w:r>
      <w:r w:rsidR="00C04B51" w:rsidRPr="00131AE7">
        <w:rPr>
          <w:noProof w:val="0"/>
          <w:color w:val="000000"/>
        </w:rPr>
        <w:t xml:space="preserve"> </w:t>
      </w:r>
      <w:r w:rsidR="00C04B51" w:rsidRPr="00131AE7">
        <w:rPr>
          <w:noProof w:val="0"/>
        </w:rPr>
        <w:t>ASN.1</w:t>
      </w:r>
      <w:r w:rsidR="00C04B51" w:rsidRPr="00131AE7">
        <w:rPr>
          <w:noProof w:val="0"/>
          <w:color w:val="000000"/>
        </w:rPr>
        <w:t xml:space="preserve"> value definition</w:t>
      </w:r>
    </w:p>
    <w:p w14:paraId="74B47E94" w14:textId="77777777" w:rsidR="003F5051" w:rsidRPr="00131AE7" w:rsidRDefault="00C04B51" w:rsidP="00C04B51">
      <w:pPr>
        <w:pStyle w:val="PL"/>
        <w:ind w:left="284"/>
        <w:rPr>
          <w:noProof w:val="0"/>
          <w:color w:val="000000"/>
        </w:rPr>
      </w:pPr>
      <w:r w:rsidRPr="00131AE7">
        <w:rPr>
          <w:noProof w:val="0"/>
          <w:color w:val="000000"/>
        </w:rPr>
        <w:tab/>
      </w:r>
      <w:r w:rsidRPr="00131AE7">
        <w:rPr>
          <w:noProof w:val="0"/>
          <w:color w:val="000000"/>
        </w:rPr>
        <w:tab/>
      </w:r>
      <w:r w:rsidRPr="00131AE7">
        <w:rPr>
          <w:noProof w:val="0"/>
          <w:color w:val="000000"/>
        </w:rPr>
        <w:tab/>
        <w:t>&lt;</w:t>
      </w:r>
      <w:r w:rsidR="003F5051" w:rsidRPr="00131AE7">
        <w:rPr>
          <w:noProof w:val="0"/>
          <w:color w:val="000000"/>
        </w:rPr>
        <w:t>Bmessage</w:t>
      </w:r>
      <w:r w:rsidRPr="00131AE7">
        <w:rPr>
          <w:noProof w:val="0"/>
          <w:color w:val="000000"/>
        </w:rPr>
        <w:t>&gt;</w:t>
      </w:r>
    </w:p>
    <w:p w14:paraId="4B68DC11" w14:textId="77777777" w:rsidR="003F5051" w:rsidRPr="00131AE7" w:rsidRDefault="003F5051" w:rsidP="005929F4">
      <w:pPr>
        <w:pStyle w:val="PL"/>
        <w:ind w:left="284"/>
        <w:rPr>
          <w:noProof w:val="0"/>
          <w:color w:val="000000"/>
        </w:rPr>
      </w:pPr>
      <w:r w:rsidRPr="00131AE7">
        <w:rPr>
          <w:noProof w:val="0"/>
          <w:color w:val="000000"/>
        </w:rPr>
        <w:tab/>
      </w:r>
      <w:r w:rsidRPr="00131AE7">
        <w:rPr>
          <w:noProof w:val="0"/>
          <w:color w:val="000000"/>
        </w:rPr>
        <w:tab/>
      </w:r>
      <w:r w:rsidR="00C04B51" w:rsidRPr="00131AE7">
        <w:rPr>
          <w:noProof w:val="0"/>
          <w:color w:val="000000"/>
        </w:rPr>
        <w:tab/>
      </w:r>
      <w:r w:rsidR="00C04B51" w:rsidRPr="00131AE7">
        <w:rPr>
          <w:noProof w:val="0"/>
          <w:color w:val="000000"/>
        </w:rPr>
        <w:tab/>
        <w:t>&lt;</w:t>
      </w:r>
      <w:r w:rsidRPr="00131AE7">
        <w:rPr>
          <w:noProof w:val="0"/>
          <w:color w:val="000000"/>
        </w:rPr>
        <w:t>name</w:t>
      </w:r>
      <w:r w:rsidR="00C04B51" w:rsidRPr="00131AE7">
        <w:rPr>
          <w:noProof w:val="0"/>
          <w:color w:val="000000"/>
        </w:rPr>
        <w:t>&gt;</w:t>
      </w:r>
      <w:r w:rsidRPr="00131AE7">
        <w:rPr>
          <w:noProof w:val="0"/>
          <w:color w:val="000000"/>
        </w:rPr>
        <w:t>John Doe</w:t>
      </w:r>
      <w:r w:rsidR="00C04B51" w:rsidRPr="00131AE7">
        <w:rPr>
          <w:noProof w:val="0"/>
          <w:color w:val="000000"/>
        </w:rPr>
        <w:t>&lt;/name&gt;</w:t>
      </w:r>
    </w:p>
    <w:p w14:paraId="10CF4C06" w14:textId="77777777" w:rsidR="003F5051" w:rsidRPr="00131AE7" w:rsidRDefault="003F5051" w:rsidP="00410F18">
      <w:pPr>
        <w:pStyle w:val="PL"/>
        <w:ind w:left="284"/>
        <w:rPr>
          <w:noProof w:val="0"/>
          <w:color w:val="000000"/>
        </w:rPr>
      </w:pPr>
      <w:r w:rsidRPr="00131AE7">
        <w:rPr>
          <w:noProof w:val="0"/>
          <w:color w:val="000000"/>
        </w:rPr>
        <w:tab/>
      </w:r>
      <w:r w:rsidRPr="00131AE7">
        <w:rPr>
          <w:noProof w:val="0"/>
          <w:color w:val="000000"/>
        </w:rPr>
        <w:tab/>
      </w:r>
      <w:r w:rsidRPr="00131AE7">
        <w:rPr>
          <w:noProof w:val="0"/>
          <w:color w:val="000000"/>
        </w:rPr>
        <w:tab/>
      </w:r>
      <w:r w:rsidR="00410F18" w:rsidRPr="00131AE7">
        <w:rPr>
          <w:noProof w:val="0"/>
          <w:color w:val="000000"/>
        </w:rPr>
        <w:tab/>
        <w:t>&lt;</w:t>
      </w:r>
      <w:r w:rsidRPr="00131AE7">
        <w:rPr>
          <w:noProof w:val="0"/>
          <w:color w:val="000000"/>
        </w:rPr>
        <w:t>title</w:t>
      </w:r>
      <w:r w:rsidR="00410F18" w:rsidRPr="00131AE7">
        <w:rPr>
          <w:noProof w:val="0"/>
          <w:color w:val="000000"/>
        </w:rPr>
        <w:t>&gt;</w:t>
      </w:r>
      <w:r w:rsidR="005929F4" w:rsidRPr="00131AE7">
        <w:rPr>
          <w:noProof w:val="0"/>
          <w:color w:val="000000"/>
        </w:rPr>
        <w:t>Mr</w:t>
      </w:r>
      <w:r w:rsidR="00410F18" w:rsidRPr="00131AE7">
        <w:rPr>
          <w:noProof w:val="0"/>
          <w:color w:val="000000"/>
        </w:rPr>
        <w:t>&lt;/title&gt;</w:t>
      </w:r>
    </w:p>
    <w:p w14:paraId="7BA43F78" w14:textId="77777777" w:rsidR="003F5051" w:rsidRPr="00131AE7" w:rsidRDefault="003F5051" w:rsidP="00410F18">
      <w:pPr>
        <w:pStyle w:val="PL"/>
        <w:ind w:left="284"/>
        <w:rPr>
          <w:noProof w:val="0"/>
          <w:color w:val="000000"/>
        </w:rPr>
      </w:pPr>
      <w:r w:rsidRPr="00131AE7">
        <w:rPr>
          <w:noProof w:val="0"/>
          <w:color w:val="000000"/>
        </w:rPr>
        <w:tab/>
      </w:r>
      <w:r w:rsidRPr="00131AE7">
        <w:rPr>
          <w:noProof w:val="0"/>
          <w:color w:val="000000"/>
        </w:rPr>
        <w:tab/>
      </w:r>
      <w:r w:rsidRPr="00131AE7">
        <w:rPr>
          <w:noProof w:val="0"/>
          <w:color w:val="000000"/>
        </w:rPr>
        <w:tab/>
      </w:r>
      <w:r w:rsidR="00410F18" w:rsidRPr="00131AE7">
        <w:rPr>
          <w:noProof w:val="0"/>
          <w:color w:val="000000"/>
        </w:rPr>
        <w:tab/>
        <w:t>&lt;</w:t>
      </w:r>
      <w:r w:rsidRPr="00131AE7">
        <w:rPr>
          <w:noProof w:val="0"/>
          <w:color w:val="000000"/>
        </w:rPr>
        <w:t>date</w:t>
      </w:r>
      <w:r w:rsidR="00410F18" w:rsidRPr="00131AE7">
        <w:rPr>
          <w:noProof w:val="0"/>
          <w:color w:val="000000"/>
        </w:rPr>
        <w:t>&gt;</w:t>
      </w:r>
      <w:r w:rsidR="005929F4" w:rsidRPr="00131AE7">
        <w:rPr>
          <w:noProof w:val="0"/>
          <w:color w:val="000000"/>
        </w:rPr>
        <w:t>April 12th</w:t>
      </w:r>
      <w:r w:rsidR="00410F18" w:rsidRPr="00131AE7">
        <w:rPr>
          <w:noProof w:val="0"/>
          <w:color w:val="000000"/>
        </w:rPr>
        <w:t>&lt;date&gt;</w:t>
      </w:r>
    </w:p>
    <w:p w14:paraId="6723CEC2" w14:textId="77777777" w:rsidR="003F5051" w:rsidRPr="00131AE7" w:rsidRDefault="00410F18" w:rsidP="00410F18">
      <w:pPr>
        <w:pStyle w:val="PL"/>
        <w:ind w:left="284"/>
        <w:rPr>
          <w:noProof w:val="0"/>
          <w:color w:val="000000"/>
        </w:rPr>
      </w:pPr>
      <w:r w:rsidRPr="00131AE7">
        <w:rPr>
          <w:noProof w:val="0"/>
          <w:color w:val="000000"/>
        </w:rPr>
        <w:tab/>
      </w:r>
      <w:r w:rsidRPr="00131AE7">
        <w:rPr>
          <w:noProof w:val="0"/>
          <w:color w:val="000000"/>
        </w:rPr>
        <w:tab/>
      </w:r>
      <w:r w:rsidRPr="00131AE7">
        <w:rPr>
          <w:noProof w:val="0"/>
          <w:color w:val="000000"/>
        </w:rPr>
        <w:tab/>
        <w:t>&lt;Bmessage&gt;</w:t>
      </w:r>
    </w:p>
    <w:p w14:paraId="63BFE588" w14:textId="77777777" w:rsidR="003F5051" w:rsidRPr="00131AE7" w:rsidRDefault="003F5051" w:rsidP="003F5051">
      <w:pPr>
        <w:pStyle w:val="PL"/>
        <w:ind w:left="284"/>
        <w:rPr>
          <w:noProof w:val="0"/>
          <w:color w:val="000000"/>
        </w:rPr>
      </w:pPr>
    </w:p>
    <w:p w14:paraId="53D57250" w14:textId="77777777" w:rsidR="006E5591" w:rsidRPr="00131AE7" w:rsidRDefault="006E5591">
      <w:pPr>
        <w:pStyle w:val="PL"/>
        <w:ind w:left="284"/>
        <w:rPr>
          <w:noProof w:val="0"/>
          <w:color w:val="000000"/>
        </w:rPr>
      </w:pPr>
      <w:r w:rsidRPr="00131AE7">
        <w:rPr>
          <w:noProof w:val="0"/>
          <w:color w:val="000000"/>
        </w:rPr>
        <w:tab/>
      </w:r>
      <w:r w:rsidRPr="00131AE7">
        <w:rPr>
          <w:noProof w:val="0"/>
          <w:color w:val="000000"/>
        </w:rPr>
        <w:tab/>
        <w:t xml:space="preserve">DefinedValuesForField1 Z ::= {0 | 1} </w:t>
      </w:r>
      <w:r w:rsidR="00B16A77" w:rsidRPr="00131AE7">
        <w:rPr>
          <w:noProof w:val="0"/>
          <w:color w:val="000000"/>
        </w:rPr>
        <w:t>-</w:t>
      </w:r>
      <w:r w:rsidRPr="00131AE7">
        <w:rPr>
          <w:noProof w:val="0"/>
          <w:color w:val="000000"/>
        </w:rPr>
        <w:t xml:space="preserve">- </w:t>
      </w:r>
      <w:r w:rsidRPr="00131AE7">
        <w:rPr>
          <w:noProof w:val="0"/>
        </w:rPr>
        <w:t>ASN.1</w:t>
      </w:r>
      <w:r w:rsidRPr="00131AE7">
        <w:rPr>
          <w:noProof w:val="0"/>
          <w:color w:val="000000"/>
        </w:rPr>
        <w:t xml:space="preserve"> subtype definition</w:t>
      </w:r>
    </w:p>
    <w:p w14:paraId="3E8F5415" w14:textId="77777777" w:rsidR="006E5591" w:rsidRPr="00131AE7" w:rsidRDefault="006E5591">
      <w:pPr>
        <w:pStyle w:val="PL"/>
        <w:ind w:left="284"/>
        <w:rPr>
          <w:noProof w:val="0"/>
          <w:color w:val="000000"/>
        </w:rPr>
      </w:pPr>
      <w:r w:rsidRPr="00131AE7">
        <w:rPr>
          <w:noProof w:val="0"/>
          <w:color w:val="000000"/>
        </w:rPr>
        <w:t>END</w:t>
      </w:r>
    </w:p>
    <w:p w14:paraId="1B998E7C" w14:textId="77777777" w:rsidR="006E5591" w:rsidRPr="00131AE7" w:rsidRDefault="006E5591">
      <w:pPr>
        <w:pStyle w:val="PL"/>
        <w:rPr>
          <w:noProof w:val="0"/>
          <w:color w:val="000000"/>
        </w:rPr>
      </w:pPr>
    </w:p>
    <w:p w14:paraId="6CFBF141" w14:textId="0E86561E" w:rsidR="006E5591" w:rsidRPr="00131AE7" w:rsidRDefault="006E5591" w:rsidP="00EB7681">
      <w:pPr>
        <w:keepLines/>
        <w:rPr>
          <w:color w:val="000000"/>
        </w:rPr>
      </w:pPr>
      <w:r w:rsidRPr="00131AE7">
        <w:rPr>
          <w:color w:val="000000"/>
        </w:rPr>
        <w:t xml:space="preserve">The </w:t>
      </w:r>
      <w:r w:rsidRPr="00131AE7">
        <w:t>ASN.1</w:t>
      </w:r>
      <w:r w:rsidRPr="00131AE7">
        <w:rPr>
          <w:color w:val="000000"/>
        </w:rPr>
        <w:t xml:space="preserve"> module shall conform to the syntax </w:t>
      </w:r>
      <w:r w:rsidR="00BD77AB" w:rsidRPr="00131AE7">
        <w:rPr>
          <w:color w:val="000000"/>
        </w:rPr>
        <w:t xml:space="preserve">and semantics </w:t>
      </w:r>
      <w:r w:rsidRPr="00131AE7">
        <w:rPr>
          <w:color w:val="000000"/>
        </w:rPr>
        <w:t>of the</w:t>
      </w:r>
      <w:r w:rsidRPr="00131AE7">
        <w:t xml:space="preserve"> </w:t>
      </w:r>
      <w:r w:rsidR="00B04B06" w:rsidRPr="00131AE7">
        <w:t>Recommendations ITU-T</w:t>
      </w:r>
      <w:r w:rsidRPr="00131AE7">
        <w:t xml:space="preserve"> X.680</w:t>
      </w:r>
      <w:r w:rsidR="005602DA" w:rsidRPr="00131AE7">
        <w:t xml:space="preserve"> [</w:t>
      </w:r>
      <w:r w:rsidR="005602DA" w:rsidRPr="00131AE7">
        <w:fldChar w:fldCharType="begin"/>
      </w:r>
      <w:r w:rsidR="005602DA" w:rsidRPr="00131AE7">
        <w:instrText xml:space="preserve">REF REF_ITU_TX680 \h </w:instrText>
      </w:r>
      <w:r w:rsidR="005602DA" w:rsidRPr="00131AE7">
        <w:fldChar w:fldCharType="separate"/>
      </w:r>
      <w:r w:rsidR="005602DA" w:rsidRPr="00131AE7">
        <w:t>2</w:t>
      </w:r>
      <w:r w:rsidR="005602DA" w:rsidRPr="00131AE7">
        <w:fldChar w:fldCharType="end"/>
      </w:r>
      <w:r w:rsidR="005602DA" w:rsidRPr="00131AE7">
        <w:t>]</w:t>
      </w:r>
      <w:r w:rsidRPr="00131AE7">
        <w:rPr>
          <w:color w:val="000000"/>
        </w:rPr>
        <w:t xml:space="preserve">, </w:t>
      </w:r>
      <w:r w:rsidRPr="00131AE7">
        <w:t>X.681</w:t>
      </w:r>
      <w:r w:rsidR="005602DA" w:rsidRPr="00131AE7">
        <w:t xml:space="preserve"> [</w:t>
      </w:r>
      <w:r w:rsidR="005602DA" w:rsidRPr="00131AE7">
        <w:fldChar w:fldCharType="begin"/>
      </w:r>
      <w:r w:rsidR="005602DA" w:rsidRPr="00131AE7">
        <w:instrText xml:space="preserve">REF REF_ITU_TX681 \h </w:instrText>
      </w:r>
      <w:r w:rsidR="005602DA" w:rsidRPr="00131AE7">
        <w:fldChar w:fldCharType="separate"/>
      </w:r>
      <w:r w:rsidR="005602DA" w:rsidRPr="00131AE7">
        <w:t>3</w:t>
      </w:r>
      <w:r w:rsidR="005602DA" w:rsidRPr="00131AE7">
        <w:fldChar w:fldCharType="end"/>
      </w:r>
      <w:r w:rsidR="005602DA" w:rsidRPr="00131AE7">
        <w:t>]</w:t>
      </w:r>
      <w:r w:rsidRPr="00131AE7">
        <w:rPr>
          <w:color w:val="000000"/>
        </w:rPr>
        <w:t xml:space="preserve">, </w:t>
      </w:r>
      <w:r w:rsidRPr="00131AE7">
        <w:t xml:space="preserve">X.682 </w:t>
      </w:r>
      <w:r w:rsidR="005602DA" w:rsidRPr="00131AE7">
        <w:t>[</w:t>
      </w:r>
      <w:r w:rsidR="005602DA" w:rsidRPr="00131AE7">
        <w:fldChar w:fldCharType="begin"/>
      </w:r>
      <w:r w:rsidR="005602DA" w:rsidRPr="00131AE7">
        <w:instrText xml:space="preserve">REF REF_ITU_TX682 \h </w:instrText>
      </w:r>
      <w:r w:rsidR="005602DA" w:rsidRPr="00131AE7">
        <w:fldChar w:fldCharType="separate"/>
      </w:r>
      <w:r w:rsidR="005602DA" w:rsidRPr="00131AE7">
        <w:t>4</w:t>
      </w:r>
      <w:r w:rsidR="005602DA" w:rsidRPr="00131AE7">
        <w:fldChar w:fldCharType="end"/>
      </w:r>
      <w:r w:rsidR="005602DA" w:rsidRPr="00131AE7">
        <w:t>]</w:t>
      </w:r>
      <w:r w:rsidRPr="00131AE7">
        <w:rPr>
          <w:color w:val="000000"/>
        </w:rPr>
        <w:t xml:space="preserve"> and </w:t>
      </w:r>
      <w:r w:rsidRPr="00131AE7">
        <w:t>X.683</w:t>
      </w:r>
      <w:r w:rsidR="005602DA" w:rsidRPr="00131AE7">
        <w:t xml:space="preserve"> [</w:t>
      </w:r>
      <w:r w:rsidR="005602DA" w:rsidRPr="00131AE7">
        <w:fldChar w:fldCharType="begin"/>
      </w:r>
      <w:r w:rsidR="005602DA" w:rsidRPr="00131AE7">
        <w:instrText xml:space="preserve">REF REF_ITU_TX683 \h </w:instrText>
      </w:r>
      <w:r w:rsidR="005602DA" w:rsidRPr="00131AE7">
        <w:fldChar w:fldCharType="separate"/>
      </w:r>
      <w:r w:rsidR="005602DA" w:rsidRPr="00131AE7">
        <w:t>5</w:t>
      </w:r>
      <w:r w:rsidR="005602DA" w:rsidRPr="00131AE7">
        <w:fldChar w:fldCharType="end"/>
      </w:r>
      <w:r w:rsidR="005602DA" w:rsidRPr="00131AE7">
        <w:t>]</w:t>
      </w:r>
      <w:r w:rsidRPr="00131AE7">
        <w:rPr>
          <w:color w:val="000000"/>
        </w:rPr>
        <w:t>. Once declared</w:t>
      </w:r>
      <w:r w:rsidR="00BD77AB" w:rsidRPr="00131AE7">
        <w:rPr>
          <w:color w:val="000000"/>
        </w:rPr>
        <w:t xml:space="preserve"> and imported</w:t>
      </w:r>
      <w:r w:rsidRPr="00131AE7">
        <w:rPr>
          <w:color w:val="000000"/>
        </w:rPr>
        <w:t xml:space="preserve">, </w:t>
      </w:r>
      <w:r w:rsidRPr="00131AE7">
        <w:t>ASN.1</w:t>
      </w:r>
      <w:r w:rsidRPr="00131AE7">
        <w:rPr>
          <w:color w:val="000000"/>
        </w:rPr>
        <w:t xml:space="preserve"> types and values may be used within </w:t>
      </w:r>
      <w:r w:rsidRPr="00131AE7">
        <w:t>TTCN-3</w:t>
      </w:r>
      <w:r w:rsidRPr="00131AE7">
        <w:rPr>
          <w:color w:val="000000"/>
        </w:rPr>
        <w:t xml:space="preserve"> modules in a similar way tha</w:t>
      </w:r>
      <w:r w:rsidR="00BD77AB" w:rsidRPr="00131AE7">
        <w:rPr>
          <w:color w:val="000000"/>
        </w:rPr>
        <w:t>n</w:t>
      </w:r>
      <w:r w:rsidRPr="00131AE7">
        <w:rPr>
          <w:color w:val="000000"/>
        </w:rPr>
        <w:t xml:space="preserve"> </w:t>
      </w:r>
      <w:r w:rsidRPr="00131AE7">
        <w:t>TTCN-3</w:t>
      </w:r>
      <w:r w:rsidRPr="00131AE7">
        <w:rPr>
          <w:color w:val="000000"/>
        </w:rPr>
        <w:t xml:space="preserve"> types and values</w:t>
      </w:r>
      <w:r w:rsidR="00BD77AB" w:rsidRPr="00131AE7">
        <w:rPr>
          <w:color w:val="000000"/>
        </w:rPr>
        <w:t>,</w:t>
      </w:r>
      <w:r w:rsidRPr="00131AE7">
        <w:rPr>
          <w:color w:val="000000"/>
        </w:rPr>
        <w:t xml:space="preserve"> </w:t>
      </w:r>
      <w:r w:rsidR="00BD77AB" w:rsidRPr="00131AE7">
        <w:rPr>
          <w:color w:val="000000"/>
        </w:rPr>
        <w:t xml:space="preserve">imported </w:t>
      </w:r>
      <w:r w:rsidRPr="00131AE7">
        <w:rPr>
          <w:color w:val="000000"/>
        </w:rPr>
        <w:t xml:space="preserve">from other </w:t>
      </w:r>
      <w:r w:rsidRPr="00131AE7">
        <w:t>TTCN-3</w:t>
      </w:r>
      <w:r w:rsidRPr="00131AE7">
        <w:rPr>
          <w:color w:val="000000"/>
        </w:rPr>
        <w:t xml:space="preserve"> modules. </w:t>
      </w:r>
      <w:r w:rsidR="00BD77AB" w:rsidRPr="00131AE7">
        <w:rPr>
          <w:color w:val="000000"/>
        </w:rPr>
        <w:t xml:space="preserve">Each </w:t>
      </w:r>
      <w:r w:rsidRPr="00131AE7">
        <w:rPr>
          <w:color w:val="000000"/>
        </w:rPr>
        <w:t>import</w:t>
      </w:r>
      <w:r w:rsidR="00BD77AB" w:rsidRPr="00131AE7">
        <w:rPr>
          <w:color w:val="000000"/>
        </w:rPr>
        <w:t>ed</w:t>
      </w:r>
      <w:r w:rsidRPr="00131AE7">
        <w:rPr>
          <w:color w:val="000000"/>
        </w:rPr>
        <w:t xml:space="preserve"> </w:t>
      </w:r>
      <w:r w:rsidRPr="00131AE7">
        <w:t>ASN.1</w:t>
      </w:r>
      <w:r w:rsidRPr="00131AE7">
        <w:rPr>
          <w:color w:val="000000"/>
        </w:rPr>
        <w:t xml:space="preserve"> </w:t>
      </w:r>
      <w:r w:rsidR="0067269F" w:rsidRPr="00131AE7">
        <w:rPr>
          <w:color w:val="000000"/>
        </w:rPr>
        <w:t>definition</w:t>
      </w:r>
      <w:r w:rsidRPr="00131AE7">
        <w:rPr>
          <w:color w:val="000000"/>
        </w:rPr>
        <w:t xml:space="preserve"> </w:t>
      </w:r>
      <w:r w:rsidR="0048544C" w:rsidRPr="00131AE7">
        <w:rPr>
          <w:color w:val="000000"/>
        </w:rPr>
        <w:t>produces</w:t>
      </w:r>
      <w:r w:rsidR="0067269F" w:rsidRPr="00131AE7">
        <w:rPr>
          <w:color w:val="000000"/>
        </w:rPr>
        <w:t xml:space="preserve"> </w:t>
      </w:r>
      <w:r w:rsidRPr="00131AE7">
        <w:rPr>
          <w:color w:val="000000"/>
        </w:rPr>
        <w:t xml:space="preserve">an associated </w:t>
      </w:r>
      <w:r w:rsidRPr="00131AE7">
        <w:t>type</w:t>
      </w:r>
      <w:r w:rsidRPr="00131AE7">
        <w:rPr>
          <w:color w:val="000000"/>
        </w:rPr>
        <w:t xml:space="preserve"> or value. </w:t>
      </w:r>
      <w:r w:rsidRPr="00131AE7">
        <w:t>All</w:t>
      </w:r>
      <w:r w:rsidRPr="00131AE7">
        <w:rPr>
          <w:color w:val="000000"/>
        </w:rPr>
        <w:t xml:space="preserve"> </w:t>
      </w:r>
      <w:r w:rsidRPr="00131AE7">
        <w:t>TTCN-3</w:t>
      </w:r>
      <w:r w:rsidRPr="00131AE7">
        <w:rPr>
          <w:color w:val="000000"/>
        </w:rPr>
        <w:t xml:space="preserve"> definitions or assignments based on imported </w:t>
      </w:r>
      <w:r w:rsidRPr="00131AE7">
        <w:t>ASN.1</w:t>
      </w:r>
      <w:r w:rsidRPr="00131AE7">
        <w:rPr>
          <w:color w:val="000000"/>
        </w:rPr>
        <w:t xml:space="preserve"> </w:t>
      </w:r>
      <w:r w:rsidR="00BE2E00" w:rsidRPr="00131AE7">
        <w:rPr>
          <w:color w:val="000000"/>
        </w:rPr>
        <w:t xml:space="preserve">definitions </w:t>
      </w:r>
      <w:r w:rsidRPr="00131AE7">
        <w:rPr>
          <w:color w:val="000000"/>
        </w:rPr>
        <w:t xml:space="preserve">shall be done according the rules imposed by the related associated </w:t>
      </w:r>
      <w:r w:rsidRPr="00131AE7">
        <w:t>type</w:t>
      </w:r>
      <w:r w:rsidRPr="00131AE7">
        <w:rPr>
          <w:color w:val="000000"/>
        </w:rPr>
        <w:t xml:space="preserve"> or value. Also, the matching mechanism shall use the associated </w:t>
      </w:r>
      <w:r w:rsidRPr="00131AE7">
        <w:t>type</w:t>
      </w:r>
      <w:r w:rsidRPr="00131AE7">
        <w:rPr>
          <w:color w:val="000000"/>
        </w:rPr>
        <w:t xml:space="preserve"> when matching </w:t>
      </w:r>
      <w:r w:rsidR="007F6723" w:rsidRPr="00131AE7">
        <w:rPr>
          <w:color w:val="000000"/>
        </w:rPr>
        <w:t xml:space="preserve">at a receiving or a </w:t>
      </w:r>
      <w:r w:rsidR="007F6723" w:rsidRPr="00131AE7">
        <w:rPr>
          <w:rFonts w:ascii="Courier New" w:hAnsi="Courier New" w:cs="Courier New"/>
          <w:b/>
          <w:bCs/>
          <w:color w:val="000000"/>
        </w:rPr>
        <w:t>match</w:t>
      </w:r>
      <w:r w:rsidR="007F6723" w:rsidRPr="00131AE7">
        <w:rPr>
          <w:color w:val="000000"/>
        </w:rPr>
        <w:t xml:space="preserve"> operation.</w:t>
      </w:r>
    </w:p>
    <w:p w14:paraId="18632C06" w14:textId="77777777" w:rsidR="006E5591" w:rsidRPr="00131AE7" w:rsidRDefault="006E5591" w:rsidP="000F5342">
      <w:pPr>
        <w:keepNext/>
        <w:keepLines/>
        <w:rPr>
          <w:color w:val="000000"/>
        </w:rPr>
      </w:pPr>
      <w:r w:rsidRPr="00131AE7">
        <w:rPr>
          <w:color w:val="000000"/>
        </w:rPr>
        <w:t xml:space="preserve">Associated types and values are derived from </w:t>
      </w:r>
      <w:r w:rsidRPr="00131AE7">
        <w:t>ASN.1</w:t>
      </w:r>
      <w:r w:rsidRPr="00131AE7">
        <w:rPr>
          <w:color w:val="000000"/>
        </w:rPr>
        <w:t xml:space="preserve"> </w:t>
      </w:r>
      <w:r w:rsidR="000F5342" w:rsidRPr="00131AE7">
        <w:rPr>
          <w:color w:val="000000"/>
        </w:rPr>
        <w:t>definition</w:t>
      </w:r>
      <w:r w:rsidR="00BD77AB" w:rsidRPr="00131AE7">
        <w:rPr>
          <w:color w:val="000000"/>
        </w:rPr>
        <w:t xml:space="preserve">s </w:t>
      </w:r>
      <w:r w:rsidRPr="00131AE7">
        <w:rPr>
          <w:color w:val="000000"/>
        </w:rPr>
        <w:t>by appl</w:t>
      </w:r>
      <w:r w:rsidR="00BD77AB" w:rsidRPr="00131AE7">
        <w:rPr>
          <w:color w:val="000000"/>
        </w:rPr>
        <w:t>ying</w:t>
      </w:r>
      <w:r w:rsidRPr="00131AE7">
        <w:rPr>
          <w:color w:val="000000"/>
        </w:rPr>
        <w:t xml:space="preserve"> the transformation rules below. Transformations shall be started on a valid </w:t>
      </w:r>
      <w:r w:rsidRPr="00131AE7">
        <w:t>ASN.1</w:t>
      </w:r>
      <w:r w:rsidRPr="00131AE7">
        <w:rPr>
          <w:color w:val="000000"/>
        </w:rPr>
        <w:t xml:space="preserve"> module and end in a valid </w:t>
      </w:r>
      <w:r w:rsidRPr="00131AE7">
        <w:t>TTCN-3</w:t>
      </w:r>
      <w:r w:rsidR="00BD77AB" w:rsidRPr="00131AE7">
        <w:rPr>
          <w:color w:val="000000"/>
        </w:rPr>
        <w:t xml:space="preserve"> representation</w:t>
      </w:r>
      <w:r w:rsidRPr="00131AE7">
        <w:rPr>
          <w:color w:val="000000"/>
        </w:rPr>
        <w:t>. The order corresponds to the order of execution of the individual transformations:</w:t>
      </w:r>
    </w:p>
    <w:p w14:paraId="2F9C9AC0" w14:textId="77777777" w:rsidR="00D774FB" w:rsidRPr="00131AE7" w:rsidRDefault="00CC326D" w:rsidP="00D774FB">
      <w:pPr>
        <w:pStyle w:val="B10"/>
      </w:pPr>
      <w:r w:rsidRPr="00131AE7">
        <w:t>0)</w:t>
      </w:r>
      <w:r w:rsidRPr="00131AE7">
        <w:tab/>
      </w:r>
      <w:r w:rsidR="003F4E9F" w:rsidRPr="00131AE7">
        <w:t>Ignore a</w:t>
      </w:r>
      <w:r w:rsidR="00F13D7F" w:rsidRPr="00131AE7">
        <w:t xml:space="preserve">ll </w:t>
      </w:r>
      <w:r w:rsidR="009575F5" w:rsidRPr="00131AE7">
        <w:t>type prefixes</w:t>
      </w:r>
      <w:r w:rsidR="003F2D25" w:rsidRPr="00131AE7">
        <w:t xml:space="preserve"> </w:t>
      </w:r>
      <w:r w:rsidR="00D774FB" w:rsidRPr="00131AE7">
        <w:t>and a</w:t>
      </w:r>
      <w:r w:rsidR="00EC594D" w:rsidRPr="00131AE7">
        <w:t>ll</w:t>
      </w:r>
      <w:r w:rsidR="00D774FB" w:rsidRPr="00131AE7">
        <w:t xml:space="preserve"> encoding control sections </w:t>
      </w:r>
      <w:r w:rsidR="00422869" w:rsidRPr="00131AE7">
        <w:t>(see note 1)</w:t>
      </w:r>
      <w:r w:rsidR="003F2D25" w:rsidRPr="00131AE7">
        <w:t>.</w:t>
      </w:r>
      <w:r w:rsidR="00D52F04" w:rsidRPr="00131AE7">
        <w:t xml:space="preserve"> ASN.1 type prefixes </w:t>
      </w:r>
      <w:r w:rsidR="00DB4A48" w:rsidRPr="00131AE7">
        <w:t xml:space="preserve">may </w:t>
      </w:r>
      <w:r w:rsidR="00D52F04" w:rsidRPr="00131AE7">
        <w:t>consist of tags and encoding prefixes.</w:t>
      </w:r>
    </w:p>
    <w:p w14:paraId="25E996E9" w14:textId="77777777" w:rsidR="00C3671D" w:rsidRPr="00131AE7" w:rsidRDefault="00EC594D" w:rsidP="00C3671D">
      <w:pPr>
        <w:pStyle w:val="B10"/>
      </w:pPr>
      <w:r w:rsidRPr="00131AE7">
        <w:t>0bis</w:t>
      </w:r>
      <w:r w:rsidR="009C5A69" w:rsidRPr="00131AE7">
        <w:t>)</w:t>
      </w:r>
      <w:r w:rsidR="009C5A69" w:rsidRPr="00131AE7">
        <w:tab/>
      </w:r>
      <w:r w:rsidR="003F4E9F" w:rsidRPr="00131AE7">
        <w:t>Ignore n</w:t>
      </w:r>
      <w:r w:rsidR="009C5A69" w:rsidRPr="00131AE7">
        <w:t xml:space="preserve">ames of </w:t>
      </w:r>
      <w:r w:rsidR="00FD4D5B" w:rsidRPr="00131AE7">
        <w:t>inner types and values in</w:t>
      </w:r>
      <w:r w:rsidR="00FD4D5B" w:rsidRPr="00131AE7">
        <w:rPr>
          <w:rFonts w:ascii="Courier New" w:hAnsi="Courier New" w:cs="Courier New"/>
        </w:rPr>
        <w:t xml:space="preserve"> </w:t>
      </w:r>
      <w:r w:rsidR="009C5A69" w:rsidRPr="00131AE7">
        <w:rPr>
          <w:rFonts w:ascii="Courier New" w:hAnsi="Courier New" w:cs="Courier New"/>
        </w:rPr>
        <w:t>SEQUENCE OF</w:t>
      </w:r>
      <w:r w:rsidR="009C5A69" w:rsidRPr="00131AE7">
        <w:t xml:space="preserve"> and </w:t>
      </w:r>
      <w:r w:rsidR="009C5A69" w:rsidRPr="00131AE7">
        <w:rPr>
          <w:rFonts w:ascii="Courier New" w:hAnsi="Courier New" w:cs="Courier New"/>
        </w:rPr>
        <w:t>SET OF</w:t>
      </w:r>
      <w:r w:rsidR="009C5A69" w:rsidRPr="00131AE7">
        <w:t xml:space="preserve"> </w:t>
      </w:r>
      <w:r w:rsidR="00FD4D5B" w:rsidRPr="00131AE7">
        <w:t>definitions</w:t>
      </w:r>
      <w:r w:rsidR="006F21E6" w:rsidRPr="00131AE7">
        <w:t xml:space="preserve"> </w:t>
      </w:r>
      <w:r w:rsidR="00FD4D5B" w:rsidRPr="00131AE7">
        <w:t>(see note 1)</w:t>
      </w:r>
      <w:r w:rsidR="009C5A69" w:rsidRPr="00131AE7">
        <w:t>.</w:t>
      </w:r>
    </w:p>
    <w:p w14:paraId="591B3B32" w14:textId="2B2E0A32" w:rsidR="00A836D9" w:rsidRPr="00131AE7" w:rsidRDefault="006E5591" w:rsidP="00A836D9">
      <w:pPr>
        <w:pStyle w:val="B10"/>
      </w:pPr>
      <w:r w:rsidRPr="00131AE7">
        <w:lastRenderedPageBreak/>
        <w:t>1)</w:t>
      </w:r>
      <w:r w:rsidRPr="00131AE7">
        <w:tab/>
        <w:t>Ignore any extension markers</w:t>
      </w:r>
      <w:r w:rsidR="00A836D9" w:rsidRPr="00131AE7">
        <w:t>, version brackets (including possible version numbers)</w:t>
      </w:r>
      <w:r w:rsidRPr="00131AE7">
        <w:t xml:space="preserve"> and exception specifications.</w:t>
      </w:r>
      <w:r w:rsidR="00A836D9" w:rsidRPr="00131AE7">
        <w:t xml:space="preserve"> All fields in extension additions of a SEQUENCE type or a SET type shall be transformed to optional fields.</w:t>
      </w:r>
    </w:p>
    <w:p w14:paraId="3660A2D9" w14:textId="056C3716" w:rsidR="00A836D9" w:rsidRPr="00131AE7" w:rsidRDefault="00A836D9" w:rsidP="001E52A5">
      <w:pPr>
        <w:pStyle w:val="NO"/>
      </w:pPr>
      <w:r w:rsidRPr="00131AE7">
        <w:t>NOTE</w:t>
      </w:r>
      <w:r w:rsidR="00586E3E" w:rsidRPr="00131AE7">
        <w:t xml:space="preserve"> 0</w:t>
      </w:r>
      <w:r w:rsidRPr="00131AE7">
        <w:t>:</w:t>
      </w:r>
      <w:r w:rsidRPr="00131AE7">
        <w:tab/>
        <w:t>Tool vendors are encouraged to check the additional type restrictions imposed by the extension for TTCN-3 values and templates.</w:t>
      </w:r>
    </w:p>
    <w:p w14:paraId="32E4B5AC" w14:textId="5896D900" w:rsidR="006E5591" w:rsidRPr="00131AE7" w:rsidRDefault="006E5591">
      <w:pPr>
        <w:pStyle w:val="B10"/>
      </w:pPr>
      <w:r w:rsidRPr="00131AE7">
        <w:t>2)</w:t>
      </w:r>
      <w:r w:rsidRPr="00131AE7">
        <w:tab/>
      </w:r>
      <w:proofErr w:type="gramStart"/>
      <w:r w:rsidRPr="00131AE7">
        <w:t>Ignore</w:t>
      </w:r>
      <w:proofErr w:type="gramEnd"/>
      <w:r w:rsidRPr="00131AE7">
        <w:t xml:space="preserve"> any user defined constraints (see </w:t>
      </w:r>
      <w:r w:rsidR="009555D9" w:rsidRPr="00131AE7">
        <w:t>clause</w:t>
      </w:r>
      <w:r w:rsidRPr="00131AE7">
        <w:t xml:space="preserve"> 9 of </w:t>
      </w:r>
      <w:r w:rsidR="00B04B06" w:rsidRPr="00131AE7">
        <w:t>Recommendation ITU-T</w:t>
      </w:r>
      <w:r w:rsidRPr="00131AE7">
        <w:t xml:space="preserve"> X.682</w:t>
      </w:r>
      <w:r w:rsidR="00620346" w:rsidRPr="00131AE7">
        <w:t xml:space="preserve"> [</w:t>
      </w:r>
      <w:r w:rsidR="00620346" w:rsidRPr="00131AE7">
        <w:fldChar w:fldCharType="begin"/>
      </w:r>
      <w:r w:rsidR="00936255" w:rsidRPr="00131AE7">
        <w:instrText xml:space="preserve">REF REF_ITU_TX682 \* MERGEFORMAT  \h </w:instrText>
      </w:r>
      <w:r w:rsidR="00620346" w:rsidRPr="00131AE7">
        <w:fldChar w:fldCharType="separate"/>
      </w:r>
      <w:r w:rsidR="00AA1E5A" w:rsidRPr="00131AE7">
        <w:t>4</w:t>
      </w:r>
      <w:r w:rsidR="00620346" w:rsidRPr="00131AE7">
        <w:fldChar w:fldCharType="end"/>
      </w:r>
      <w:r w:rsidR="00620346" w:rsidRPr="00131AE7">
        <w:t>]</w:t>
      </w:r>
      <w:r w:rsidRPr="00131AE7">
        <w:t>).</w:t>
      </w:r>
    </w:p>
    <w:p w14:paraId="0B1A49F3" w14:textId="7C214840" w:rsidR="006E5591" w:rsidRPr="00131AE7" w:rsidRDefault="006E5591">
      <w:pPr>
        <w:pStyle w:val="B10"/>
      </w:pPr>
      <w:r w:rsidRPr="00131AE7">
        <w:t>3)</w:t>
      </w:r>
      <w:r w:rsidRPr="00131AE7">
        <w:tab/>
      </w:r>
      <w:proofErr w:type="gramStart"/>
      <w:r w:rsidRPr="00131AE7">
        <w:t>Ignore</w:t>
      </w:r>
      <w:proofErr w:type="gramEnd"/>
      <w:r w:rsidRPr="00131AE7">
        <w:t xml:space="preserve"> any contents constraint (see </w:t>
      </w:r>
      <w:r w:rsidR="009555D9" w:rsidRPr="00131AE7">
        <w:t>clause</w:t>
      </w:r>
      <w:r w:rsidRPr="00131AE7">
        <w:t xml:space="preserve"> </w:t>
      </w:r>
      <w:r w:rsidR="003E4185" w:rsidRPr="00131AE7">
        <w:t xml:space="preserve">11 </w:t>
      </w:r>
      <w:r w:rsidRPr="00131AE7">
        <w:t xml:space="preserve">of </w:t>
      </w:r>
      <w:r w:rsidR="00B04B06" w:rsidRPr="00131AE7">
        <w:t>Recommendation ITU-T</w:t>
      </w:r>
      <w:r w:rsidRPr="00131AE7">
        <w:t xml:space="preserve"> X.682</w:t>
      </w:r>
      <w:r w:rsidR="00620346" w:rsidRPr="00131AE7">
        <w:t xml:space="preserve"> [</w:t>
      </w:r>
      <w:r w:rsidR="00620346" w:rsidRPr="00131AE7">
        <w:fldChar w:fldCharType="begin"/>
      </w:r>
      <w:r w:rsidR="00936255" w:rsidRPr="00131AE7">
        <w:instrText xml:space="preserve">REF REF_ITU_TX682 \* MERGEFORMAT  \h </w:instrText>
      </w:r>
      <w:r w:rsidR="00620346" w:rsidRPr="00131AE7">
        <w:fldChar w:fldCharType="separate"/>
      </w:r>
      <w:r w:rsidR="00AA1E5A" w:rsidRPr="00131AE7">
        <w:t>4</w:t>
      </w:r>
      <w:r w:rsidR="00620346" w:rsidRPr="00131AE7">
        <w:fldChar w:fldCharType="end"/>
      </w:r>
      <w:r w:rsidR="00620346" w:rsidRPr="00131AE7">
        <w:t>]</w:t>
      </w:r>
      <w:r w:rsidRPr="00131AE7">
        <w:t>).</w:t>
      </w:r>
    </w:p>
    <w:p w14:paraId="0A93A72D" w14:textId="10FB3AB9" w:rsidR="006E5591" w:rsidRPr="00131AE7" w:rsidRDefault="006E5591">
      <w:pPr>
        <w:pStyle w:val="B10"/>
      </w:pPr>
      <w:r w:rsidRPr="00131AE7">
        <w:t>4)</w:t>
      </w:r>
      <w:r w:rsidRPr="00131AE7">
        <w:tab/>
      </w:r>
      <w:r w:rsidR="00393AAA" w:rsidRPr="00131AE7">
        <w:t>Convert</w:t>
      </w:r>
      <w:r w:rsidRPr="00131AE7">
        <w:t xml:space="preserve"> pattern constraint</w:t>
      </w:r>
      <w:r w:rsidR="00393AAA" w:rsidRPr="00131AE7">
        <w:t>s</w:t>
      </w:r>
      <w:r w:rsidRPr="00131AE7">
        <w:t xml:space="preserve"> (see </w:t>
      </w:r>
      <w:r w:rsidR="009555D9" w:rsidRPr="00131AE7">
        <w:t>clause</w:t>
      </w:r>
      <w:r w:rsidRPr="00131AE7">
        <w:t xml:space="preserve"> </w:t>
      </w:r>
      <w:r w:rsidR="00393AAA" w:rsidRPr="00131AE7">
        <w:t>51.9</w:t>
      </w:r>
      <w:r w:rsidRPr="00131AE7">
        <w:t xml:space="preserve"> of </w:t>
      </w:r>
      <w:r w:rsidR="00B04B06" w:rsidRPr="00131AE7">
        <w:t>Recommendation ITU-T</w:t>
      </w:r>
      <w:r w:rsidRPr="00131AE7">
        <w:t xml:space="preserve"> X.680</w:t>
      </w:r>
      <w:r w:rsidR="00620346" w:rsidRPr="00131AE7">
        <w:t xml:space="preserve"> [</w:t>
      </w:r>
      <w:r w:rsidR="00620346" w:rsidRPr="00131AE7">
        <w:fldChar w:fldCharType="begin"/>
      </w:r>
      <w:r w:rsidR="00936255" w:rsidRPr="00131AE7">
        <w:instrText xml:space="preserve">REF REF_ITU_TX680 \* MERGEFORMAT  \h </w:instrText>
      </w:r>
      <w:r w:rsidR="00620346" w:rsidRPr="00131AE7">
        <w:fldChar w:fldCharType="separate"/>
      </w:r>
      <w:r w:rsidR="00AA1E5A" w:rsidRPr="00131AE7">
        <w:t>2</w:t>
      </w:r>
      <w:r w:rsidR="00620346" w:rsidRPr="00131AE7">
        <w:fldChar w:fldCharType="end"/>
      </w:r>
      <w:r w:rsidR="00620346" w:rsidRPr="00131AE7">
        <w:t>]</w:t>
      </w:r>
      <w:r w:rsidRPr="00131AE7">
        <w:t>)</w:t>
      </w:r>
      <w:r w:rsidR="00393AAA" w:rsidRPr="00131AE7">
        <w:t xml:space="preserve"> to TTCN-3 pattern subtypes (see clause 6.1.2.5 of </w:t>
      </w:r>
      <w:r w:rsidR="00936255" w:rsidRPr="00131AE7">
        <w:t>ETSI ES 201 873-1</w:t>
      </w:r>
      <w:r w:rsidR="00393AAA" w:rsidRPr="00131AE7">
        <w:t> [</w:t>
      </w:r>
      <w:r w:rsidR="00393AAA" w:rsidRPr="00131AE7">
        <w:fldChar w:fldCharType="begin"/>
      </w:r>
      <w:r w:rsidR="00393AAA" w:rsidRPr="00131AE7">
        <w:instrText xml:space="preserve"> REF REF_ES201873_1 \h </w:instrText>
      </w:r>
      <w:r w:rsidR="00393AAA" w:rsidRPr="00131AE7">
        <w:fldChar w:fldCharType="separate"/>
      </w:r>
      <w:r w:rsidR="00AA1E5A" w:rsidRPr="00131AE7">
        <w:t>1</w:t>
      </w:r>
      <w:r w:rsidR="00393AAA" w:rsidRPr="00131AE7">
        <w:fldChar w:fldCharType="end"/>
      </w:r>
      <w:r w:rsidR="00393AAA" w:rsidRPr="00131AE7">
        <w:t>])</w:t>
      </w:r>
      <w:r w:rsidRPr="00131AE7">
        <w:t>.</w:t>
      </w:r>
    </w:p>
    <w:p w14:paraId="5D813027" w14:textId="15FB9E3E" w:rsidR="005A5E04" w:rsidRPr="00131AE7" w:rsidRDefault="006E5591" w:rsidP="005A5E04">
      <w:pPr>
        <w:pStyle w:val="B10"/>
      </w:pPr>
      <w:r w:rsidRPr="00131AE7">
        <w:t>5)</w:t>
      </w:r>
      <w:r w:rsidRPr="00131AE7">
        <w:tab/>
      </w:r>
      <w:r w:rsidR="005A5E04" w:rsidRPr="00131AE7">
        <w:t xml:space="preserve">Execute the </w:t>
      </w:r>
      <w:r w:rsidR="005A5E04" w:rsidRPr="00131AE7">
        <w:rPr>
          <w:rFonts w:ascii="Courier New" w:hAnsi="Courier New" w:cs="Courier New"/>
        </w:rPr>
        <w:t xml:space="preserve">COMPONENTS </w:t>
      </w:r>
      <w:r w:rsidR="005A5E04" w:rsidRPr="00131AE7">
        <w:rPr>
          <w:rFonts w:ascii="Courier New" w:hAnsi="Courier New"/>
        </w:rPr>
        <w:t xml:space="preserve">OF </w:t>
      </w:r>
      <w:r w:rsidR="005A5E04" w:rsidRPr="00131AE7">
        <w:t xml:space="preserve">transformation according to clause 25.5 of </w:t>
      </w:r>
      <w:r w:rsidR="00B04B06" w:rsidRPr="00131AE7">
        <w:t>Recommendation ITU-T</w:t>
      </w:r>
      <w:r w:rsidR="006F21E6" w:rsidRPr="00131AE7">
        <w:t xml:space="preserve"> </w:t>
      </w:r>
      <w:r w:rsidR="005A5E04" w:rsidRPr="00131AE7">
        <w:t>X.680 [</w:t>
      </w:r>
      <w:r w:rsidR="00936255" w:rsidRPr="00131AE7">
        <w:fldChar w:fldCharType="begin"/>
      </w:r>
      <w:r w:rsidR="00936255" w:rsidRPr="00131AE7">
        <w:instrText xml:space="preserve">REF REF_ITU_TX680 \* MERGEFORMAT  \h </w:instrText>
      </w:r>
      <w:r w:rsidR="00936255" w:rsidRPr="00131AE7">
        <w:fldChar w:fldCharType="separate"/>
      </w:r>
      <w:r w:rsidR="00AA1E5A" w:rsidRPr="00131AE7">
        <w:t>2</w:t>
      </w:r>
      <w:r w:rsidR="00936255" w:rsidRPr="00131AE7">
        <w:fldChar w:fldCharType="end"/>
      </w:r>
      <w:r w:rsidR="005A5E04" w:rsidRPr="00131AE7">
        <w:t xml:space="preserve">] on any </w:t>
      </w:r>
      <w:r w:rsidR="005A5E04" w:rsidRPr="00131AE7">
        <w:rPr>
          <w:rFonts w:ascii="Courier New" w:hAnsi="Courier New" w:cs="Courier New"/>
        </w:rPr>
        <w:t>SEQUENCE</w:t>
      </w:r>
      <w:r w:rsidR="005A5E04" w:rsidRPr="00131AE7">
        <w:t xml:space="preserve"> types and according to clause 27.2 </w:t>
      </w:r>
      <w:r w:rsidR="0093112E" w:rsidRPr="00131AE7">
        <w:t>of [</w:t>
      </w:r>
      <w:r w:rsidR="0093112E" w:rsidRPr="00131AE7">
        <w:fldChar w:fldCharType="begin"/>
      </w:r>
      <w:r w:rsidR="0093112E" w:rsidRPr="00131AE7">
        <w:instrText xml:space="preserve">REF REF_ITU_TX680 \* MERGEFORMAT  \h </w:instrText>
      </w:r>
      <w:r w:rsidR="0093112E" w:rsidRPr="00131AE7">
        <w:fldChar w:fldCharType="separate"/>
      </w:r>
      <w:r w:rsidR="0093112E" w:rsidRPr="00131AE7">
        <w:t>2</w:t>
      </w:r>
      <w:r w:rsidR="0093112E" w:rsidRPr="00131AE7">
        <w:fldChar w:fldCharType="end"/>
      </w:r>
      <w:r w:rsidR="0093112E" w:rsidRPr="00131AE7">
        <w:t xml:space="preserve">] </w:t>
      </w:r>
      <w:r w:rsidR="005A5E04" w:rsidRPr="00131AE7">
        <w:t xml:space="preserve">on any </w:t>
      </w:r>
      <w:r w:rsidR="005A5E04" w:rsidRPr="00131AE7">
        <w:rPr>
          <w:rFonts w:ascii="Courier New" w:hAnsi="Courier New"/>
        </w:rPr>
        <w:t xml:space="preserve">SET </w:t>
      </w:r>
      <w:r w:rsidR="005A5E04" w:rsidRPr="00131AE7">
        <w:t>types containing the keywords "</w:t>
      </w:r>
      <w:r w:rsidR="005A5E04" w:rsidRPr="00131AE7">
        <w:rPr>
          <w:rFonts w:ascii="Courier New" w:hAnsi="Courier New"/>
        </w:rPr>
        <w:t>COMPONENTS OF</w:t>
      </w:r>
      <w:r w:rsidR="005A5E04" w:rsidRPr="00131AE7">
        <w:t>".</w:t>
      </w:r>
    </w:p>
    <w:p w14:paraId="40213AF5" w14:textId="44B12935" w:rsidR="006E5591" w:rsidRPr="00131AE7" w:rsidRDefault="005A5E04" w:rsidP="00836D59">
      <w:pPr>
        <w:pStyle w:val="B10"/>
        <w:keepLines/>
      </w:pPr>
      <w:r w:rsidRPr="00131AE7">
        <w:t>6)</w:t>
      </w:r>
      <w:r w:rsidRPr="00131AE7">
        <w:tab/>
      </w:r>
      <w:r w:rsidR="006E5591" w:rsidRPr="00131AE7">
        <w:t xml:space="preserve">Create equivalent TTCN-3 subtypes for all ASN.1 types constrained using contained subtyping by replacing included types by the set of values they represent. More detailed information on the conversion of ASN.1 type constraints to TTCN-3 subtypes is given in table </w:t>
      </w:r>
      <w:r w:rsidR="006E5591" w:rsidRPr="00131AE7">
        <w:fldChar w:fldCharType="begin"/>
      </w:r>
      <w:r w:rsidR="006E5591" w:rsidRPr="00131AE7">
        <w:instrText xml:space="preserve"> REF tab_ASN1andTTCN3TypeConstraintConversion \h  \* MERGEFORMAT </w:instrText>
      </w:r>
      <w:r w:rsidR="006E5591" w:rsidRPr="00131AE7">
        <w:fldChar w:fldCharType="separate"/>
      </w:r>
      <w:r w:rsidR="00AA1E5A" w:rsidRPr="00131AE7">
        <w:rPr>
          <w:color w:val="000000"/>
        </w:rPr>
        <w:t>4</w:t>
      </w:r>
      <w:r w:rsidR="006E5591" w:rsidRPr="00131AE7">
        <w:fldChar w:fldCharType="end"/>
      </w:r>
      <w:r w:rsidR="006E5591" w:rsidRPr="00131AE7">
        <w:t xml:space="preserve">. Table </w:t>
      </w:r>
      <w:r w:rsidR="006E5591" w:rsidRPr="00131AE7">
        <w:fldChar w:fldCharType="begin"/>
      </w:r>
      <w:r w:rsidR="006E5591" w:rsidRPr="00131AE7">
        <w:instrText xml:space="preserve"> REF tab_ASN1andTTCN3TypeConstraintConversion \h  \* MERGEFORMAT </w:instrText>
      </w:r>
      <w:r w:rsidR="006E5591" w:rsidRPr="00131AE7">
        <w:fldChar w:fldCharType="separate"/>
      </w:r>
      <w:r w:rsidR="00AA1E5A" w:rsidRPr="00131AE7">
        <w:rPr>
          <w:color w:val="000000"/>
        </w:rPr>
        <w:t>4</w:t>
      </w:r>
      <w:r w:rsidR="006E5591" w:rsidRPr="00131AE7">
        <w:fldChar w:fldCharType="end"/>
      </w:r>
      <w:r w:rsidR="006E5591" w:rsidRPr="00131AE7">
        <w:t xml:space="preserve"> shows the applicability of ASN.1 type constraint mechanisms to different ASN.1 types. Where the cell contains "No", the type constraint is disallowed for the given type. Shaded cells identify type constraints applicable to a given type and text in the cell defines TTCN</w:t>
      </w:r>
      <w:r w:rsidR="006E5591" w:rsidRPr="00131AE7">
        <w:noBreakHyphen/>
        <w:t>3 subtyping mechanisms to be used when transforming constrained ASN.1 types.</w:t>
      </w:r>
    </w:p>
    <w:p w14:paraId="55DFAD55" w14:textId="23769ADF" w:rsidR="006E5591" w:rsidRPr="00131AE7" w:rsidRDefault="006E5591">
      <w:pPr>
        <w:pStyle w:val="B10"/>
      </w:pPr>
      <w:r w:rsidRPr="00131AE7">
        <w:t>7)</w:t>
      </w:r>
      <w:r w:rsidRPr="00131AE7">
        <w:tab/>
        <w:t xml:space="preserve">Replace any </w:t>
      </w:r>
      <w:r w:rsidRPr="00131AE7">
        <w:rPr>
          <w:rFonts w:ascii="Courier New" w:hAnsi="Courier New" w:cs="Courier New"/>
        </w:rPr>
        <w:t>EMBEDDED PDV</w:t>
      </w:r>
      <w:r w:rsidRPr="00131AE7">
        <w:t xml:space="preserve"> type with its associated type obtained by expanding inner subtyping in the associated type of the </w:t>
      </w:r>
      <w:r w:rsidRPr="00131AE7">
        <w:rPr>
          <w:rFonts w:ascii="Courier New" w:hAnsi="Courier New" w:cs="Courier New"/>
        </w:rPr>
        <w:t>EMBEDDED PDV</w:t>
      </w:r>
      <w:r w:rsidRPr="00131AE7">
        <w:t xml:space="preserve"> type (see </w:t>
      </w:r>
      <w:r w:rsidR="009555D9" w:rsidRPr="00131AE7">
        <w:t>clause</w:t>
      </w:r>
      <w:r w:rsidRPr="00131AE7">
        <w:t xml:space="preserve"> </w:t>
      </w:r>
      <w:r w:rsidR="00C31AD6" w:rsidRPr="00131AE7">
        <w:t>3</w:t>
      </w:r>
      <w:r w:rsidR="00970BEB" w:rsidRPr="00131AE7">
        <w:t>6</w:t>
      </w:r>
      <w:r w:rsidR="00C31AD6" w:rsidRPr="00131AE7">
        <w:t>.5</w:t>
      </w:r>
      <w:r w:rsidRPr="00131AE7">
        <w:t xml:space="preserve"> of </w:t>
      </w:r>
      <w:r w:rsidR="00B04B06" w:rsidRPr="00131AE7">
        <w:t>Recommendation ITU-T</w:t>
      </w:r>
      <w:r w:rsidRPr="00131AE7">
        <w:t xml:space="preserve"> X.680</w:t>
      </w:r>
      <w:r w:rsidR="00620346" w:rsidRPr="00131AE7">
        <w:t xml:space="preserve"> [</w:t>
      </w:r>
      <w:r w:rsidR="00620346" w:rsidRPr="00131AE7">
        <w:fldChar w:fldCharType="begin"/>
      </w:r>
      <w:r w:rsidR="00936255" w:rsidRPr="00131AE7">
        <w:instrText xml:space="preserve">REF REF_ITU_TX680 \* MERGEFORMAT  \h </w:instrText>
      </w:r>
      <w:r w:rsidR="00620346" w:rsidRPr="00131AE7">
        <w:fldChar w:fldCharType="separate"/>
      </w:r>
      <w:r w:rsidR="00AA1E5A" w:rsidRPr="00131AE7">
        <w:t>2</w:t>
      </w:r>
      <w:r w:rsidR="00620346" w:rsidRPr="00131AE7">
        <w:fldChar w:fldCharType="end"/>
      </w:r>
      <w:r w:rsidR="00620346" w:rsidRPr="00131AE7">
        <w:t>]</w:t>
      </w:r>
      <w:r w:rsidRPr="00131AE7">
        <w:t>) to a full type definition.</w:t>
      </w:r>
    </w:p>
    <w:p w14:paraId="0109780A" w14:textId="120CDE28" w:rsidR="006E5591" w:rsidRPr="00131AE7" w:rsidRDefault="006E5591">
      <w:pPr>
        <w:pStyle w:val="B10"/>
      </w:pPr>
      <w:r w:rsidRPr="00131AE7">
        <w:t>8)</w:t>
      </w:r>
      <w:r w:rsidRPr="00131AE7">
        <w:tab/>
        <w:t xml:space="preserve">Replace the </w:t>
      </w:r>
      <w:r w:rsidRPr="00131AE7">
        <w:rPr>
          <w:rFonts w:ascii="Courier New" w:hAnsi="Courier New" w:cs="Courier New"/>
        </w:rPr>
        <w:t>EXTERNAL</w:t>
      </w:r>
      <w:r w:rsidRPr="00131AE7">
        <w:t xml:space="preserve"> type with its associated type obtained by expanding inner subtyping in the associated type of the </w:t>
      </w:r>
      <w:r w:rsidRPr="00131AE7">
        <w:rPr>
          <w:rFonts w:ascii="Courier New" w:hAnsi="Courier New"/>
        </w:rPr>
        <w:t xml:space="preserve">EXTERNAL </w:t>
      </w:r>
      <w:r w:rsidRPr="00131AE7">
        <w:t xml:space="preserve">type (see </w:t>
      </w:r>
      <w:r w:rsidR="009555D9" w:rsidRPr="00131AE7">
        <w:t>clause</w:t>
      </w:r>
      <w:r w:rsidRPr="00131AE7">
        <w:t xml:space="preserve"> </w:t>
      </w:r>
      <w:r w:rsidR="0099653B" w:rsidRPr="00131AE7">
        <w:t>3</w:t>
      </w:r>
      <w:r w:rsidR="00E143BC" w:rsidRPr="00131AE7">
        <w:t>7</w:t>
      </w:r>
      <w:r w:rsidR="0099653B" w:rsidRPr="00131AE7">
        <w:t>.5</w:t>
      </w:r>
      <w:r w:rsidRPr="00131AE7">
        <w:t xml:space="preserve"> of </w:t>
      </w:r>
      <w:r w:rsidR="00B04B06" w:rsidRPr="00131AE7">
        <w:t>Recommendation ITU-T</w:t>
      </w:r>
      <w:r w:rsidRPr="00131AE7">
        <w:t xml:space="preserve"> X.680</w:t>
      </w:r>
      <w:r w:rsidR="00620346" w:rsidRPr="00131AE7">
        <w:t xml:space="preserve"> [</w:t>
      </w:r>
      <w:r w:rsidR="00620346" w:rsidRPr="00131AE7">
        <w:fldChar w:fldCharType="begin"/>
      </w:r>
      <w:r w:rsidR="00936255" w:rsidRPr="00131AE7">
        <w:instrText xml:space="preserve">REF REF_ITU_TX680 \* MERGEFORMAT  \h </w:instrText>
      </w:r>
      <w:r w:rsidR="00620346" w:rsidRPr="00131AE7">
        <w:fldChar w:fldCharType="separate"/>
      </w:r>
      <w:r w:rsidR="00AA1E5A" w:rsidRPr="00131AE7">
        <w:t>2</w:t>
      </w:r>
      <w:r w:rsidR="00620346" w:rsidRPr="00131AE7">
        <w:fldChar w:fldCharType="end"/>
      </w:r>
      <w:r w:rsidR="00620346" w:rsidRPr="00131AE7">
        <w:t>]</w:t>
      </w:r>
      <w:r w:rsidRPr="00131AE7">
        <w:t>) to a full type definition (see note 3).</w:t>
      </w:r>
    </w:p>
    <w:p w14:paraId="634EC929" w14:textId="7ECC5CDC" w:rsidR="006E5591" w:rsidRPr="00131AE7" w:rsidRDefault="006E5591">
      <w:pPr>
        <w:pStyle w:val="B10"/>
      </w:pPr>
      <w:r w:rsidRPr="00131AE7">
        <w:t>9)</w:t>
      </w:r>
      <w:r w:rsidRPr="00131AE7">
        <w:tab/>
        <w:t xml:space="preserve">Replace the </w:t>
      </w:r>
      <w:r w:rsidRPr="00131AE7">
        <w:rPr>
          <w:rFonts w:ascii="Courier New" w:hAnsi="Courier New"/>
        </w:rPr>
        <w:t xml:space="preserve">CHARACTER STRING </w:t>
      </w:r>
      <w:r w:rsidRPr="00131AE7">
        <w:t xml:space="preserve">type with its associated type obtained by expanding inner subtyping in the associated type of the </w:t>
      </w:r>
      <w:r w:rsidRPr="00131AE7">
        <w:rPr>
          <w:rFonts w:ascii="Courier New" w:hAnsi="Courier New"/>
        </w:rPr>
        <w:t xml:space="preserve">CHARACTER STRING </w:t>
      </w:r>
      <w:r w:rsidRPr="00131AE7">
        <w:t xml:space="preserve">type (see </w:t>
      </w:r>
      <w:r w:rsidR="009555D9" w:rsidRPr="00131AE7">
        <w:t>clause</w:t>
      </w:r>
      <w:r w:rsidRPr="00131AE7">
        <w:t xml:space="preserve"> </w:t>
      </w:r>
      <w:r w:rsidR="00B370EA" w:rsidRPr="00131AE7">
        <w:t>4</w:t>
      </w:r>
      <w:r w:rsidR="004D7BD7" w:rsidRPr="00131AE7">
        <w:t>4</w:t>
      </w:r>
      <w:r w:rsidR="00B370EA" w:rsidRPr="00131AE7">
        <w:t>.5</w:t>
      </w:r>
      <w:r w:rsidRPr="00131AE7">
        <w:t xml:space="preserve"> of </w:t>
      </w:r>
      <w:r w:rsidR="00B04B06" w:rsidRPr="00131AE7">
        <w:t>Recommendation ITU-T</w:t>
      </w:r>
      <w:r w:rsidRPr="00131AE7">
        <w:t xml:space="preserve"> X.680 </w:t>
      </w:r>
      <w:r w:rsidR="00620346" w:rsidRPr="00131AE7">
        <w:t>[</w:t>
      </w:r>
      <w:r w:rsidR="00620346" w:rsidRPr="00131AE7">
        <w:fldChar w:fldCharType="begin"/>
      </w:r>
      <w:r w:rsidR="00936255" w:rsidRPr="00131AE7">
        <w:instrText xml:space="preserve">REF REF_ITU_TX680 \* MERGEFORMAT  \h </w:instrText>
      </w:r>
      <w:r w:rsidR="00620346" w:rsidRPr="00131AE7">
        <w:fldChar w:fldCharType="separate"/>
      </w:r>
      <w:r w:rsidR="00AA1E5A" w:rsidRPr="00131AE7">
        <w:t>2</w:t>
      </w:r>
      <w:r w:rsidR="00620346" w:rsidRPr="00131AE7">
        <w:fldChar w:fldCharType="end"/>
      </w:r>
      <w:r w:rsidR="00620346" w:rsidRPr="00131AE7">
        <w:t>]</w:t>
      </w:r>
      <w:r w:rsidRPr="00131AE7">
        <w:t>) to a full type definition.</w:t>
      </w:r>
    </w:p>
    <w:p w14:paraId="60880635" w14:textId="168A5D42" w:rsidR="006E5591" w:rsidRPr="00131AE7" w:rsidRDefault="006E5591" w:rsidP="00433BA8">
      <w:pPr>
        <w:pStyle w:val="B10"/>
        <w:keepNext/>
        <w:keepLines/>
      </w:pPr>
      <w:r w:rsidRPr="00131AE7">
        <w:t>10)</w:t>
      </w:r>
      <w:r w:rsidRPr="00131AE7">
        <w:tab/>
        <w:t xml:space="preserve">Replace the </w:t>
      </w:r>
      <w:r w:rsidRPr="00131AE7">
        <w:rPr>
          <w:rFonts w:ascii="Courier New" w:hAnsi="Courier New"/>
        </w:rPr>
        <w:t xml:space="preserve">INSTANCE OF </w:t>
      </w:r>
      <w:r w:rsidRPr="00131AE7">
        <w:t xml:space="preserve">type with its associated type obtained by substituting </w:t>
      </w:r>
      <w:r w:rsidRPr="00131AE7">
        <w:rPr>
          <w:rFonts w:ascii="Courier New" w:hAnsi="Courier New"/>
        </w:rPr>
        <w:t xml:space="preserve">INSTANCE OF </w:t>
      </w:r>
      <w:r w:rsidRPr="00131AE7">
        <w:t xml:space="preserve">DefinedObjectClass by its associated ASN.1 type (see </w:t>
      </w:r>
      <w:r w:rsidR="009555D9" w:rsidRPr="00131AE7">
        <w:t>clause</w:t>
      </w:r>
      <w:r w:rsidRPr="00131AE7">
        <w:t xml:space="preserve"> C.7 of </w:t>
      </w:r>
      <w:r w:rsidR="00B04B06" w:rsidRPr="00131AE7">
        <w:t>Recommendation ITU-T</w:t>
      </w:r>
      <w:r w:rsidRPr="00131AE7">
        <w:t xml:space="preserve"> X.681</w:t>
      </w:r>
      <w:r w:rsidR="00620346" w:rsidRPr="00131AE7">
        <w:t xml:space="preserve"> [</w:t>
      </w:r>
      <w:r w:rsidR="00620346" w:rsidRPr="00131AE7">
        <w:fldChar w:fldCharType="begin"/>
      </w:r>
      <w:r w:rsidR="00936255" w:rsidRPr="00131AE7">
        <w:instrText xml:space="preserve">REF REF_ITU_TX681 \* MERGEFORMAT  \h </w:instrText>
      </w:r>
      <w:r w:rsidR="00620346" w:rsidRPr="00131AE7">
        <w:fldChar w:fldCharType="separate"/>
      </w:r>
      <w:r w:rsidR="00AA1E5A" w:rsidRPr="00131AE7">
        <w:t>3</w:t>
      </w:r>
      <w:r w:rsidR="00620346" w:rsidRPr="00131AE7">
        <w:fldChar w:fldCharType="end"/>
      </w:r>
      <w:r w:rsidR="00620346" w:rsidRPr="00131AE7">
        <w:t>]</w:t>
      </w:r>
      <w:r w:rsidRPr="00131AE7">
        <w:t xml:space="preserve">) and replace all ASN.1 types with their TTCN-3 equivalents according to table </w:t>
      </w:r>
      <w:r w:rsidRPr="00131AE7">
        <w:fldChar w:fldCharType="begin"/>
      </w:r>
      <w:r w:rsidRPr="00131AE7">
        <w:instrText xml:space="preserve"> REF tab_ASN1andTTCN3Equivalents \h  \* MERGEFORMAT </w:instrText>
      </w:r>
      <w:r w:rsidRPr="00131AE7">
        <w:fldChar w:fldCharType="separate"/>
      </w:r>
      <w:r w:rsidR="00AA1E5A" w:rsidRPr="00131AE7">
        <w:rPr>
          <w:color w:val="000000"/>
        </w:rPr>
        <w:t>3</w:t>
      </w:r>
      <w:r w:rsidRPr="00131AE7">
        <w:fldChar w:fldCharType="end"/>
      </w:r>
      <w:r w:rsidRPr="00131AE7">
        <w:t>. The resulted type is the TTCN-3 associated type.</w:t>
      </w:r>
    </w:p>
    <w:p w14:paraId="5D62FC2A" w14:textId="77777777" w:rsidR="006E5591" w:rsidRPr="00131AE7" w:rsidRDefault="006E5591">
      <w:pPr>
        <w:pStyle w:val="B10"/>
      </w:pPr>
      <w:r w:rsidRPr="00131AE7">
        <w:t>11)</w:t>
      </w:r>
      <w:r w:rsidRPr="00131AE7">
        <w:tab/>
        <w:t>Ignore any remaining inner subtyping (see note 4).</w:t>
      </w:r>
    </w:p>
    <w:p w14:paraId="3970BA17" w14:textId="77777777" w:rsidR="006E5591" w:rsidRPr="00131AE7" w:rsidRDefault="006E5591">
      <w:pPr>
        <w:pStyle w:val="B10"/>
      </w:pPr>
      <w:r w:rsidRPr="00131AE7">
        <w:t>12)</w:t>
      </w:r>
      <w:r w:rsidRPr="00131AE7">
        <w:tab/>
      </w:r>
      <w:r w:rsidR="00B1680E" w:rsidRPr="00131AE7">
        <w:t xml:space="preserve">For each named number </w:t>
      </w:r>
      <w:r w:rsidR="00172D62" w:rsidRPr="00131AE7">
        <w:t xml:space="preserve">and each named bit </w:t>
      </w:r>
      <w:r w:rsidR="00B1680E" w:rsidRPr="00131AE7">
        <w:t>a TTCN-3 constant definition shall be generated: the type of the constant is the TTCN-3 type corresponding to the ASN.1 type being translated and the name of the constant is constructed as: the name of the TTCN-3 type corresponding to the given ASN.1 type, followed by a "</w:t>
      </w:r>
      <w:r w:rsidR="00B1680E" w:rsidRPr="00131AE7">
        <w:rPr>
          <w:rFonts w:ascii="Arial" w:hAnsi="Arial"/>
          <w:b/>
          <w:sz w:val="18"/>
        </w:rPr>
        <w:t>_</w:t>
      </w:r>
      <w:r w:rsidR="00B1680E" w:rsidRPr="00131AE7">
        <w:t xml:space="preserve">" (LOW LINE) character, followed by the name of the number </w:t>
      </w:r>
      <w:r w:rsidR="00172D62" w:rsidRPr="00131AE7">
        <w:t xml:space="preserve">or named bit </w:t>
      </w:r>
      <w:r w:rsidR="00B1680E" w:rsidRPr="00131AE7">
        <w:t>converted according to clause 8.2 of th</w:t>
      </w:r>
      <w:r w:rsidR="00A92D07" w:rsidRPr="00131AE7">
        <w:t>e present</w:t>
      </w:r>
      <w:r w:rsidR="00B1680E" w:rsidRPr="00131AE7">
        <w:t xml:space="preserve"> document, followed by a "</w:t>
      </w:r>
      <w:r w:rsidR="00B1680E" w:rsidRPr="00131AE7">
        <w:rPr>
          <w:rFonts w:ascii="Arial" w:hAnsi="Arial"/>
          <w:b/>
          <w:sz w:val="18"/>
        </w:rPr>
        <w:t>_</w:t>
      </w:r>
      <w:r w:rsidR="00B1680E" w:rsidRPr="00131AE7">
        <w:t>" (LOW LINE) character.</w:t>
      </w:r>
      <w:r w:rsidR="00757D2E" w:rsidRPr="00131AE7">
        <w:t xml:space="preserve"> Named number constant values will be the TTCN-3 equivalent of the ASN.1 number that is named. Named bit constants for named bits introduced by the same type shall all have the same length (determined as the maximum of the minimal type length and the maximal named bit number).</w:t>
      </w:r>
      <w:r w:rsidR="00B1680E" w:rsidRPr="00131AE7">
        <w:t xml:space="preserve"> </w:t>
      </w:r>
      <w:r w:rsidRPr="00131AE7">
        <w:t>In ASN.1 values replace any named number by its value and substitute any named bits or sequence of named bits by a bitstring</w:t>
      </w:r>
      <w:r w:rsidR="00757D2E" w:rsidRPr="00131AE7">
        <w:t xml:space="preserve"> with appended "0 "s at the end for minimal length of the BIT STRING type</w:t>
      </w:r>
      <w:r w:rsidRPr="00131AE7">
        <w:t>, where bit positions identified by names present are replaced by "1"s, other bit positions are replaced by "0"s.</w:t>
      </w:r>
    </w:p>
    <w:p w14:paraId="349FCE3C" w14:textId="2F393D2A" w:rsidR="00B1680E" w:rsidRPr="00131AE7" w:rsidRDefault="00B1680E" w:rsidP="00F86830">
      <w:pPr>
        <w:pStyle w:val="EX"/>
      </w:pPr>
      <w:r w:rsidRPr="00131AE7">
        <w:t>EXAMPLE</w:t>
      </w:r>
      <w:r w:rsidR="00DE1422" w:rsidRPr="00131AE7">
        <w:t xml:space="preserve"> </w:t>
      </w:r>
      <w:r w:rsidR="000C2F88" w:rsidRPr="00131AE7">
        <w:t>2</w:t>
      </w:r>
      <w:r w:rsidRPr="00131AE7">
        <w:t>:</w:t>
      </w:r>
    </w:p>
    <w:p w14:paraId="71B7B161" w14:textId="77777777" w:rsidR="00B1680E" w:rsidRPr="00131AE7" w:rsidRDefault="00B1680E" w:rsidP="00F86830">
      <w:pPr>
        <w:pStyle w:val="PL"/>
        <w:keepLines/>
        <w:rPr>
          <w:noProof w:val="0"/>
        </w:rPr>
      </w:pPr>
      <w:r w:rsidRPr="00131AE7">
        <w:rPr>
          <w:noProof w:val="0"/>
        </w:rPr>
        <w:tab/>
      </w:r>
      <w:r w:rsidRPr="00131AE7">
        <w:rPr>
          <w:noProof w:val="0"/>
        </w:rPr>
        <w:tab/>
        <w:t xml:space="preserve">-- The definition in ASN.1: </w:t>
      </w:r>
    </w:p>
    <w:p w14:paraId="2F1CD16C" w14:textId="77777777" w:rsidR="00B1680E" w:rsidRPr="00131AE7" w:rsidRDefault="00B1680E" w:rsidP="00F86830">
      <w:pPr>
        <w:pStyle w:val="PL"/>
        <w:keepLines/>
        <w:rPr>
          <w:noProof w:val="0"/>
        </w:rPr>
      </w:pPr>
      <w:r w:rsidRPr="00131AE7">
        <w:rPr>
          <w:noProof w:val="0"/>
        </w:rPr>
        <w:tab/>
      </w:r>
      <w:r w:rsidRPr="00131AE7">
        <w:rPr>
          <w:noProof w:val="0"/>
        </w:rPr>
        <w:tab/>
        <w:t>Color ::= INTEGER {red(0),green(1), blue(255) }</w:t>
      </w:r>
    </w:p>
    <w:p w14:paraId="7F9AE762" w14:textId="77777777" w:rsidR="00B1680E" w:rsidRPr="00131AE7" w:rsidRDefault="00B1680E" w:rsidP="00F86830">
      <w:pPr>
        <w:pStyle w:val="PL"/>
        <w:keepLines/>
        <w:rPr>
          <w:noProof w:val="0"/>
        </w:rPr>
      </w:pPr>
    </w:p>
    <w:p w14:paraId="74ABA1EB" w14:textId="77777777" w:rsidR="00B1680E" w:rsidRPr="00131AE7" w:rsidRDefault="00B1680E" w:rsidP="00F86830">
      <w:pPr>
        <w:pStyle w:val="PL"/>
        <w:keepLines/>
        <w:rPr>
          <w:noProof w:val="0"/>
        </w:rPr>
      </w:pPr>
      <w:r w:rsidRPr="00131AE7">
        <w:rPr>
          <w:noProof w:val="0"/>
        </w:rPr>
        <w:tab/>
      </w:r>
      <w:r w:rsidRPr="00131AE7">
        <w:rPr>
          <w:noProof w:val="0"/>
        </w:rPr>
        <w:tab/>
        <w:t>// is mapped to the TTCN-3 type and constants:</w:t>
      </w:r>
      <w:r w:rsidRPr="00131AE7">
        <w:rPr>
          <w:noProof w:val="0"/>
        </w:rPr>
        <w:br/>
      </w:r>
      <w:r w:rsidRPr="00131AE7">
        <w:rPr>
          <w:noProof w:val="0"/>
        </w:rPr>
        <w:tab/>
      </w:r>
      <w:r w:rsidRPr="00131AE7">
        <w:rPr>
          <w:noProof w:val="0"/>
        </w:rPr>
        <w:tab/>
      </w:r>
      <w:r w:rsidRPr="00131AE7">
        <w:rPr>
          <w:b/>
          <w:noProof w:val="0"/>
        </w:rPr>
        <w:t>type</w:t>
      </w:r>
      <w:r w:rsidRPr="00131AE7">
        <w:rPr>
          <w:noProof w:val="0"/>
        </w:rPr>
        <w:t xml:space="preserve"> integer Color; </w:t>
      </w:r>
    </w:p>
    <w:p w14:paraId="776FB65E" w14:textId="77777777" w:rsidR="00B1680E" w:rsidRPr="00131AE7" w:rsidRDefault="00B1680E" w:rsidP="00F86830">
      <w:pPr>
        <w:pStyle w:val="PL"/>
        <w:rPr>
          <w:noProof w:val="0"/>
        </w:rPr>
      </w:pPr>
      <w:r w:rsidRPr="00131AE7">
        <w:rPr>
          <w:noProof w:val="0"/>
        </w:rPr>
        <w:tab/>
      </w:r>
      <w:r w:rsidRPr="00131AE7">
        <w:rPr>
          <w:noProof w:val="0"/>
        </w:rPr>
        <w:tab/>
      </w:r>
      <w:r w:rsidRPr="00131AE7">
        <w:rPr>
          <w:b/>
          <w:noProof w:val="0"/>
        </w:rPr>
        <w:t>const</w:t>
      </w:r>
      <w:r w:rsidRPr="00131AE7">
        <w:rPr>
          <w:noProof w:val="0"/>
        </w:rPr>
        <w:t xml:space="preserve"> Color Color_red_ := 0;</w:t>
      </w:r>
    </w:p>
    <w:p w14:paraId="13B43A0C" w14:textId="77777777" w:rsidR="00B1680E" w:rsidRPr="00131AE7" w:rsidRDefault="00B1680E" w:rsidP="00F86830">
      <w:pPr>
        <w:pStyle w:val="PL"/>
        <w:rPr>
          <w:noProof w:val="0"/>
        </w:rPr>
      </w:pPr>
      <w:r w:rsidRPr="00131AE7">
        <w:rPr>
          <w:noProof w:val="0"/>
        </w:rPr>
        <w:tab/>
      </w:r>
      <w:r w:rsidRPr="00131AE7">
        <w:rPr>
          <w:noProof w:val="0"/>
        </w:rPr>
        <w:tab/>
      </w:r>
      <w:r w:rsidRPr="00131AE7">
        <w:rPr>
          <w:b/>
          <w:noProof w:val="0"/>
        </w:rPr>
        <w:t>const</w:t>
      </w:r>
      <w:r w:rsidRPr="00131AE7">
        <w:rPr>
          <w:noProof w:val="0"/>
        </w:rPr>
        <w:t xml:space="preserve"> Color Color_green_ := 1; </w:t>
      </w:r>
    </w:p>
    <w:p w14:paraId="0423A89E" w14:textId="77777777" w:rsidR="00B1680E" w:rsidRPr="00131AE7" w:rsidRDefault="00B1680E" w:rsidP="00F86830">
      <w:pPr>
        <w:pStyle w:val="PL"/>
        <w:rPr>
          <w:noProof w:val="0"/>
        </w:rPr>
      </w:pPr>
      <w:r w:rsidRPr="00131AE7">
        <w:rPr>
          <w:noProof w:val="0"/>
        </w:rPr>
        <w:tab/>
      </w:r>
      <w:r w:rsidRPr="00131AE7">
        <w:rPr>
          <w:noProof w:val="0"/>
        </w:rPr>
        <w:tab/>
      </w:r>
      <w:r w:rsidRPr="00131AE7">
        <w:rPr>
          <w:b/>
          <w:noProof w:val="0"/>
        </w:rPr>
        <w:t>const</w:t>
      </w:r>
      <w:r w:rsidRPr="00131AE7">
        <w:rPr>
          <w:noProof w:val="0"/>
        </w:rPr>
        <w:t xml:space="preserve"> Color Color_blue_ := 255;</w:t>
      </w:r>
    </w:p>
    <w:p w14:paraId="67086919" w14:textId="77777777" w:rsidR="00757D2E" w:rsidRPr="00131AE7" w:rsidRDefault="00757D2E" w:rsidP="00F86830">
      <w:pPr>
        <w:pStyle w:val="PL"/>
        <w:rPr>
          <w:noProof w:val="0"/>
        </w:rPr>
      </w:pPr>
    </w:p>
    <w:p w14:paraId="48B4CAA9" w14:textId="1D07BA19" w:rsidR="00757D2E" w:rsidRPr="00131AE7" w:rsidRDefault="00757D2E" w:rsidP="00F86830">
      <w:pPr>
        <w:pStyle w:val="EX"/>
        <w:keepNext/>
        <w:keepLines w:val="0"/>
      </w:pPr>
      <w:r w:rsidRPr="00131AE7">
        <w:t xml:space="preserve">EXAMPLE </w:t>
      </w:r>
      <w:r w:rsidR="000C2F88" w:rsidRPr="00131AE7">
        <w:t>3</w:t>
      </w:r>
      <w:r w:rsidRPr="00131AE7">
        <w:t>:</w:t>
      </w:r>
    </w:p>
    <w:p w14:paraId="5ACF826B" w14:textId="77777777" w:rsidR="00757D2E" w:rsidRPr="00131AE7" w:rsidRDefault="00757D2E" w:rsidP="00757D2E">
      <w:pPr>
        <w:pStyle w:val="PL"/>
        <w:keepNext/>
        <w:keepLines/>
        <w:rPr>
          <w:noProof w:val="0"/>
        </w:rPr>
      </w:pPr>
      <w:r w:rsidRPr="00131AE7">
        <w:rPr>
          <w:noProof w:val="0"/>
        </w:rPr>
        <w:tab/>
      </w:r>
      <w:r w:rsidRPr="00131AE7">
        <w:rPr>
          <w:noProof w:val="0"/>
        </w:rPr>
        <w:tab/>
        <w:t xml:space="preserve">-- The definition in ASN.1: </w:t>
      </w:r>
    </w:p>
    <w:p w14:paraId="65CB3895" w14:textId="77777777" w:rsidR="00757D2E" w:rsidRPr="00131AE7" w:rsidRDefault="00757D2E" w:rsidP="00757D2E">
      <w:pPr>
        <w:pStyle w:val="PL"/>
        <w:keepNext/>
        <w:keepLines/>
        <w:rPr>
          <w:noProof w:val="0"/>
        </w:rPr>
      </w:pPr>
      <w:r w:rsidRPr="00131AE7">
        <w:rPr>
          <w:noProof w:val="0"/>
        </w:rPr>
        <w:tab/>
      </w:r>
      <w:r w:rsidRPr="00131AE7">
        <w:rPr>
          <w:noProof w:val="0"/>
        </w:rPr>
        <w:tab/>
        <w:t xml:space="preserve">Workdays ::= </w:t>
      </w:r>
    </w:p>
    <w:p w14:paraId="404693AE" w14:textId="77777777" w:rsidR="00757D2E" w:rsidRPr="00131AE7" w:rsidRDefault="00757D2E" w:rsidP="00757D2E">
      <w:pPr>
        <w:pStyle w:val="PL"/>
        <w:keepNext/>
        <w:keepLines/>
        <w:rPr>
          <w:noProof w:val="0"/>
        </w:rPr>
      </w:pPr>
      <w:r w:rsidRPr="00131AE7">
        <w:rPr>
          <w:noProof w:val="0"/>
        </w:rPr>
        <w:t xml:space="preserve">          BIT STRING {monday(0),tuesday(1), wednesday(3), thursday(4), friday(5) } (SIZE(7))</w:t>
      </w:r>
    </w:p>
    <w:p w14:paraId="6E9C5519" w14:textId="77777777" w:rsidR="00757D2E" w:rsidRPr="00131AE7" w:rsidRDefault="00757D2E" w:rsidP="00757D2E">
      <w:pPr>
        <w:pStyle w:val="PL"/>
        <w:keepNext/>
        <w:keepLines/>
        <w:rPr>
          <w:noProof w:val="0"/>
        </w:rPr>
      </w:pPr>
    </w:p>
    <w:p w14:paraId="7E798695" w14:textId="77777777" w:rsidR="00757D2E" w:rsidRPr="00131AE7" w:rsidRDefault="00757D2E" w:rsidP="00757D2E">
      <w:pPr>
        <w:pStyle w:val="PL"/>
        <w:keepNext/>
        <w:keepLines/>
        <w:rPr>
          <w:noProof w:val="0"/>
        </w:rPr>
      </w:pPr>
      <w:r w:rsidRPr="00131AE7">
        <w:rPr>
          <w:noProof w:val="0"/>
        </w:rPr>
        <w:tab/>
      </w:r>
      <w:r w:rsidRPr="00131AE7">
        <w:rPr>
          <w:noProof w:val="0"/>
        </w:rPr>
        <w:tab/>
        <w:t>// is mapped to the TTCN-3 type and constants:</w:t>
      </w:r>
      <w:r w:rsidRPr="00131AE7">
        <w:rPr>
          <w:noProof w:val="0"/>
        </w:rPr>
        <w:br/>
      </w:r>
      <w:r w:rsidRPr="00131AE7">
        <w:rPr>
          <w:noProof w:val="0"/>
        </w:rPr>
        <w:tab/>
      </w:r>
      <w:r w:rsidRPr="00131AE7">
        <w:rPr>
          <w:noProof w:val="0"/>
        </w:rPr>
        <w:tab/>
      </w:r>
      <w:r w:rsidRPr="00131AE7">
        <w:rPr>
          <w:b/>
          <w:noProof w:val="0"/>
        </w:rPr>
        <w:t>type</w:t>
      </w:r>
      <w:r w:rsidRPr="00131AE7">
        <w:rPr>
          <w:noProof w:val="0"/>
        </w:rPr>
        <w:t xml:space="preserve"> bitstring Workdays;</w:t>
      </w:r>
    </w:p>
    <w:p w14:paraId="172CEE8E" w14:textId="77777777" w:rsidR="00757D2E" w:rsidRPr="00131AE7" w:rsidRDefault="00757D2E" w:rsidP="00757D2E">
      <w:pPr>
        <w:pStyle w:val="PL"/>
        <w:keepNext/>
        <w:rPr>
          <w:noProof w:val="0"/>
        </w:rPr>
      </w:pPr>
      <w:r w:rsidRPr="00131AE7">
        <w:rPr>
          <w:noProof w:val="0"/>
        </w:rPr>
        <w:tab/>
      </w:r>
      <w:r w:rsidRPr="00131AE7">
        <w:rPr>
          <w:noProof w:val="0"/>
        </w:rPr>
        <w:tab/>
      </w:r>
      <w:r w:rsidRPr="00131AE7">
        <w:rPr>
          <w:b/>
          <w:noProof w:val="0"/>
        </w:rPr>
        <w:t>const</w:t>
      </w:r>
      <w:r w:rsidRPr="00131AE7">
        <w:rPr>
          <w:noProof w:val="0"/>
        </w:rPr>
        <w:t xml:space="preserve"> Workdays Workdays_monday_    := '1000000'B;</w:t>
      </w:r>
    </w:p>
    <w:p w14:paraId="31C86AC5" w14:textId="77777777" w:rsidR="00757D2E" w:rsidRPr="00131AE7" w:rsidRDefault="00757D2E" w:rsidP="00757D2E">
      <w:pPr>
        <w:pStyle w:val="PL"/>
        <w:keepNext/>
        <w:rPr>
          <w:noProof w:val="0"/>
        </w:rPr>
      </w:pPr>
      <w:r w:rsidRPr="00131AE7">
        <w:rPr>
          <w:noProof w:val="0"/>
        </w:rPr>
        <w:tab/>
      </w:r>
      <w:r w:rsidRPr="00131AE7">
        <w:rPr>
          <w:noProof w:val="0"/>
        </w:rPr>
        <w:tab/>
      </w:r>
      <w:r w:rsidRPr="00131AE7">
        <w:rPr>
          <w:b/>
          <w:noProof w:val="0"/>
        </w:rPr>
        <w:t>const</w:t>
      </w:r>
      <w:r w:rsidRPr="00131AE7">
        <w:rPr>
          <w:noProof w:val="0"/>
        </w:rPr>
        <w:t xml:space="preserve"> Workdays Workdays_tuesday_   := '0100000'B; </w:t>
      </w:r>
    </w:p>
    <w:p w14:paraId="70B4CF58" w14:textId="77777777" w:rsidR="00757D2E" w:rsidRPr="00131AE7" w:rsidRDefault="00757D2E" w:rsidP="00757D2E">
      <w:pPr>
        <w:pStyle w:val="PL"/>
        <w:keepNext/>
        <w:rPr>
          <w:noProof w:val="0"/>
        </w:rPr>
      </w:pPr>
      <w:r w:rsidRPr="00131AE7">
        <w:rPr>
          <w:noProof w:val="0"/>
        </w:rPr>
        <w:tab/>
      </w:r>
      <w:r w:rsidRPr="00131AE7">
        <w:rPr>
          <w:noProof w:val="0"/>
        </w:rPr>
        <w:tab/>
      </w:r>
      <w:r w:rsidRPr="00131AE7">
        <w:rPr>
          <w:b/>
          <w:noProof w:val="0"/>
        </w:rPr>
        <w:t>const</w:t>
      </w:r>
      <w:r w:rsidRPr="00131AE7">
        <w:rPr>
          <w:noProof w:val="0"/>
        </w:rPr>
        <w:t xml:space="preserve"> Workdays Workdays_wednesday_ := '0001000'B;</w:t>
      </w:r>
    </w:p>
    <w:p w14:paraId="6383639E" w14:textId="77777777" w:rsidR="00757D2E" w:rsidRPr="00131AE7" w:rsidRDefault="00757D2E" w:rsidP="00757D2E">
      <w:pPr>
        <w:pStyle w:val="PL"/>
        <w:keepNext/>
        <w:rPr>
          <w:noProof w:val="0"/>
        </w:rPr>
      </w:pPr>
      <w:r w:rsidRPr="00131AE7">
        <w:rPr>
          <w:noProof w:val="0"/>
        </w:rPr>
        <w:tab/>
      </w:r>
      <w:r w:rsidRPr="00131AE7">
        <w:rPr>
          <w:noProof w:val="0"/>
        </w:rPr>
        <w:tab/>
      </w:r>
      <w:r w:rsidRPr="00131AE7">
        <w:rPr>
          <w:b/>
          <w:noProof w:val="0"/>
        </w:rPr>
        <w:t>const</w:t>
      </w:r>
      <w:r w:rsidRPr="00131AE7">
        <w:rPr>
          <w:noProof w:val="0"/>
        </w:rPr>
        <w:t xml:space="preserve"> Workdays Workdays_thursday_  := '0000100'B;</w:t>
      </w:r>
    </w:p>
    <w:p w14:paraId="42919FF5" w14:textId="77777777" w:rsidR="00757D2E" w:rsidRPr="00131AE7" w:rsidRDefault="00757D2E" w:rsidP="00757D2E">
      <w:pPr>
        <w:pStyle w:val="PL"/>
        <w:keepNext/>
        <w:rPr>
          <w:noProof w:val="0"/>
        </w:rPr>
      </w:pPr>
      <w:r w:rsidRPr="00131AE7">
        <w:rPr>
          <w:b/>
          <w:noProof w:val="0"/>
        </w:rPr>
        <w:tab/>
      </w:r>
      <w:r w:rsidRPr="00131AE7">
        <w:rPr>
          <w:b/>
          <w:noProof w:val="0"/>
        </w:rPr>
        <w:tab/>
        <w:t>const</w:t>
      </w:r>
      <w:r w:rsidRPr="00131AE7">
        <w:rPr>
          <w:noProof w:val="0"/>
        </w:rPr>
        <w:t xml:space="preserve"> Workdays Workdays_friday_    := '0000010'B;</w:t>
      </w:r>
    </w:p>
    <w:p w14:paraId="67B241A2" w14:textId="77777777" w:rsidR="00757D2E" w:rsidRPr="00131AE7" w:rsidRDefault="00757D2E" w:rsidP="00757D2E">
      <w:pPr>
        <w:pStyle w:val="PL"/>
        <w:keepNext/>
        <w:rPr>
          <w:noProof w:val="0"/>
        </w:rPr>
      </w:pPr>
    </w:p>
    <w:p w14:paraId="3C8CD691" w14:textId="77777777" w:rsidR="00757D2E" w:rsidRPr="00131AE7" w:rsidRDefault="00757D2E" w:rsidP="00757D2E">
      <w:pPr>
        <w:pStyle w:val="PL"/>
        <w:keepNext/>
        <w:rPr>
          <w:noProof w:val="0"/>
        </w:rPr>
      </w:pPr>
      <w:r w:rsidRPr="00131AE7">
        <w:rPr>
          <w:noProof w:val="0"/>
        </w:rPr>
        <w:tab/>
      </w:r>
      <w:r w:rsidRPr="00131AE7">
        <w:rPr>
          <w:noProof w:val="0"/>
        </w:rPr>
        <w:tab/>
        <w:t>// the following ASN.1 bitstring value notation</w:t>
      </w:r>
    </w:p>
    <w:p w14:paraId="0210560A" w14:textId="77777777" w:rsidR="00757D2E" w:rsidRPr="00131AE7" w:rsidRDefault="00757D2E" w:rsidP="00757D2E">
      <w:pPr>
        <w:pStyle w:val="PL"/>
        <w:keepNext/>
        <w:rPr>
          <w:noProof w:val="0"/>
        </w:rPr>
      </w:pPr>
      <w:r w:rsidRPr="00131AE7">
        <w:rPr>
          <w:noProof w:val="0"/>
        </w:rPr>
        <w:tab/>
      </w:r>
      <w:r w:rsidRPr="00131AE7">
        <w:rPr>
          <w:noProof w:val="0"/>
        </w:rPr>
        <w:tab/>
        <w:t>{Monday, Wednesday, Friday}</w:t>
      </w:r>
    </w:p>
    <w:p w14:paraId="47C17D8C" w14:textId="77777777" w:rsidR="00757D2E" w:rsidRPr="00131AE7" w:rsidRDefault="00757D2E" w:rsidP="00757D2E">
      <w:pPr>
        <w:pStyle w:val="PL"/>
        <w:keepNext/>
        <w:rPr>
          <w:noProof w:val="0"/>
        </w:rPr>
      </w:pPr>
      <w:r w:rsidRPr="00131AE7">
        <w:rPr>
          <w:noProof w:val="0"/>
        </w:rPr>
        <w:tab/>
      </w:r>
      <w:r w:rsidRPr="00131AE7">
        <w:rPr>
          <w:noProof w:val="0"/>
        </w:rPr>
        <w:tab/>
      </w:r>
    </w:p>
    <w:p w14:paraId="64FA3B60" w14:textId="77777777" w:rsidR="00757D2E" w:rsidRPr="00131AE7" w:rsidRDefault="00757D2E" w:rsidP="00757D2E">
      <w:pPr>
        <w:pStyle w:val="PL"/>
        <w:keepNext/>
        <w:rPr>
          <w:noProof w:val="0"/>
        </w:rPr>
      </w:pPr>
      <w:r w:rsidRPr="00131AE7">
        <w:rPr>
          <w:noProof w:val="0"/>
        </w:rPr>
        <w:tab/>
      </w:r>
      <w:r w:rsidRPr="00131AE7">
        <w:rPr>
          <w:noProof w:val="0"/>
        </w:rPr>
        <w:tab/>
        <w:t>// is mapped to the TTCN-3 value:</w:t>
      </w:r>
    </w:p>
    <w:p w14:paraId="6EC4C8B5" w14:textId="77777777" w:rsidR="00757D2E" w:rsidRPr="00131AE7" w:rsidRDefault="00757D2E" w:rsidP="00757D2E">
      <w:pPr>
        <w:pStyle w:val="PL"/>
        <w:keepNext/>
        <w:rPr>
          <w:noProof w:val="0"/>
        </w:rPr>
      </w:pPr>
      <w:r w:rsidRPr="00131AE7">
        <w:rPr>
          <w:noProof w:val="0"/>
        </w:rPr>
        <w:tab/>
      </w:r>
      <w:r w:rsidRPr="00131AE7">
        <w:rPr>
          <w:noProof w:val="0"/>
        </w:rPr>
        <w:tab/>
        <w:t>'10</w:t>
      </w:r>
      <w:r w:rsidR="00841ED2" w:rsidRPr="00131AE7">
        <w:rPr>
          <w:noProof w:val="0"/>
        </w:rPr>
        <w:t>01010</w:t>
      </w:r>
      <w:r w:rsidRPr="00131AE7">
        <w:rPr>
          <w:noProof w:val="0"/>
        </w:rPr>
        <w:t>'B</w:t>
      </w:r>
    </w:p>
    <w:p w14:paraId="27E806A7" w14:textId="77777777" w:rsidR="000C2F88" w:rsidRPr="00131AE7" w:rsidRDefault="000C2F88" w:rsidP="00757D2E">
      <w:pPr>
        <w:pStyle w:val="PL"/>
        <w:keepNext/>
        <w:rPr>
          <w:noProof w:val="0"/>
        </w:rPr>
      </w:pPr>
    </w:p>
    <w:p w14:paraId="66008E51" w14:textId="2B42B8CC" w:rsidR="006E5591" w:rsidRPr="00131AE7" w:rsidRDefault="006E5591">
      <w:pPr>
        <w:pStyle w:val="B10"/>
      </w:pPr>
      <w:r w:rsidRPr="00131AE7">
        <w:t>13)</w:t>
      </w:r>
      <w:r w:rsidRPr="00131AE7">
        <w:tab/>
        <w:t xml:space="preserve">Replace any selection type with the type referenced by the selection type; if the denoted choice type (the "Type" in </w:t>
      </w:r>
      <w:r w:rsidR="009555D9" w:rsidRPr="00131AE7">
        <w:t>clause</w:t>
      </w:r>
      <w:r w:rsidRPr="00131AE7">
        <w:t xml:space="preserve"> </w:t>
      </w:r>
      <w:r w:rsidR="00A445E9" w:rsidRPr="00131AE7">
        <w:t>30.1</w:t>
      </w:r>
      <w:r w:rsidRPr="00131AE7">
        <w:t xml:space="preserve"> of </w:t>
      </w:r>
      <w:r w:rsidR="00B04B06" w:rsidRPr="00131AE7">
        <w:t>Recommendation ITU-T</w:t>
      </w:r>
      <w:r w:rsidRPr="00131AE7">
        <w:t xml:space="preserve"> X.680</w:t>
      </w:r>
      <w:r w:rsidR="00620346" w:rsidRPr="00131AE7">
        <w:t xml:space="preserve"> [</w:t>
      </w:r>
      <w:r w:rsidR="00620346" w:rsidRPr="00131AE7">
        <w:fldChar w:fldCharType="begin"/>
      </w:r>
      <w:r w:rsidR="00936255" w:rsidRPr="00131AE7">
        <w:instrText xml:space="preserve">REF REF_ITU_TX680 \* MERGEFORMAT  \h </w:instrText>
      </w:r>
      <w:r w:rsidR="00620346" w:rsidRPr="00131AE7">
        <w:fldChar w:fldCharType="separate"/>
      </w:r>
      <w:r w:rsidR="00AA1E5A" w:rsidRPr="00131AE7">
        <w:t>2</w:t>
      </w:r>
      <w:r w:rsidR="00620346" w:rsidRPr="00131AE7">
        <w:fldChar w:fldCharType="end"/>
      </w:r>
      <w:r w:rsidR="00620346" w:rsidRPr="00131AE7">
        <w:t>]</w:t>
      </w:r>
      <w:r w:rsidRPr="00131AE7">
        <w:t>) is a constrained type, the selection has to be done on the parent type of the denoted choice type.</w:t>
      </w:r>
    </w:p>
    <w:p w14:paraId="3E60AC84" w14:textId="77777777" w:rsidR="006E5591" w:rsidRPr="00131AE7" w:rsidRDefault="006E5591">
      <w:pPr>
        <w:pStyle w:val="B10"/>
      </w:pPr>
      <w:r w:rsidRPr="00131AE7">
        <w:t>14)</w:t>
      </w:r>
      <w:r w:rsidRPr="00131AE7">
        <w:tab/>
        <w:t xml:space="preserve">Convert any </w:t>
      </w:r>
      <w:r w:rsidRPr="00131AE7">
        <w:rPr>
          <w:rFonts w:ascii="Courier New" w:hAnsi="Courier New"/>
        </w:rPr>
        <w:t xml:space="preserve">RELATIVE-OID </w:t>
      </w:r>
      <w:r w:rsidRPr="00131AE7">
        <w:t xml:space="preserve">type or value to an </w:t>
      </w:r>
      <w:r w:rsidRPr="00131AE7">
        <w:rPr>
          <w:rFonts w:ascii="Courier New" w:hAnsi="Courier New"/>
          <w:b/>
        </w:rPr>
        <w:t>objid</w:t>
      </w:r>
      <w:r w:rsidRPr="00131AE7">
        <w:t xml:space="preserve"> type or value (see note 5).</w:t>
      </w:r>
    </w:p>
    <w:p w14:paraId="1DC71DCB" w14:textId="77777777" w:rsidR="006E5591" w:rsidRPr="00131AE7" w:rsidRDefault="006E5591">
      <w:pPr>
        <w:pStyle w:val="B10"/>
        <w:keepNext/>
        <w:keepLines/>
      </w:pPr>
      <w:r w:rsidRPr="00131AE7">
        <w:t>15)</w:t>
      </w:r>
      <w:r w:rsidRPr="00131AE7">
        <w:tab/>
        <w:t>Replace any of the following restricted character string types with their associated types obta</w:t>
      </w:r>
      <w:r w:rsidR="00841F5C" w:rsidRPr="00131AE7">
        <w:t>ined as</w:t>
      </w:r>
      <w:r w:rsidR="00836D59" w:rsidRPr="00131AE7">
        <w:t xml:space="preserve"> (see </w:t>
      </w:r>
      <w:r w:rsidRPr="00131AE7">
        <w:t>note 6):</w:t>
      </w:r>
    </w:p>
    <w:p w14:paraId="7ACEC66A" w14:textId="42C1272F" w:rsidR="006E5591" w:rsidRPr="00131AE7" w:rsidRDefault="006E5591">
      <w:pPr>
        <w:pStyle w:val="B2"/>
        <w:keepNext/>
        <w:keepLines/>
      </w:pPr>
      <w:r w:rsidRPr="00131AE7">
        <w:rPr>
          <w:rFonts w:ascii="Courier New" w:hAnsi="Courier New"/>
        </w:rPr>
        <w:t>BMPString</w:t>
      </w:r>
      <w:r w:rsidRPr="00131AE7">
        <w:t xml:space="preserve">: </w:t>
      </w:r>
      <w:r w:rsidRPr="00131AE7">
        <w:rPr>
          <w:rFonts w:ascii="Courier New" w:hAnsi="Courier New"/>
          <w:b/>
          <w:color w:val="000000"/>
        </w:rPr>
        <w:t>universal charstring</w:t>
      </w:r>
      <w:r w:rsidRPr="00131AE7">
        <w:rPr>
          <w:color w:val="000000"/>
        </w:rPr>
        <w:t xml:space="preserve"> (char ( 0,0,0,0 ) ..</w:t>
      </w:r>
      <w:r w:rsidR="00872B0B" w:rsidRPr="00131AE7">
        <w:rPr>
          <w:color w:val="000000"/>
        </w:rPr>
        <w:t>.</w:t>
      </w:r>
      <w:r w:rsidRPr="00131AE7">
        <w:rPr>
          <w:color w:val="000000"/>
        </w:rPr>
        <w:t xml:space="preserve"> char ( 0,0,255,255));</w:t>
      </w:r>
    </w:p>
    <w:p w14:paraId="699ED042" w14:textId="77777777" w:rsidR="006E5591" w:rsidRPr="00131AE7" w:rsidRDefault="006E5591">
      <w:pPr>
        <w:pStyle w:val="B2"/>
        <w:keepNext/>
        <w:keepLines/>
      </w:pPr>
      <w:r w:rsidRPr="00131AE7">
        <w:rPr>
          <w:rFonts w:ascii="Courier New" w:hAnsi="Courier New"/>
        </w:rPr>
        <w:t>UTF8String</w:t>
      </w:r>
      <w:r w:rsidRPr="00131AE7">
        <w:t xml:space="preserve">: </w:t>
      </w:r>
      <w:r w:rsidRPr="00131AE7">
        <w:rPr>
          <w:rFonts w:ascii="Courier New" w:hAnsi="Courier New"/>
          <w:b/>
          <w:color w:val="000000"/>
        </w:rPr>
        <w:t>universal charstring</w:t>
      </w:r>
      <w:r w:rsidRPr="00131AE7">
        <w:t>;</w:t>
      </w:r>
    </w:p>
    <w:p w14:paraId="0CA868A5" w14:textId="4A77484A" w:rsidR="006E5591" w:rsidRPr="00131AE7" w:rsidRDefault="006E5591">
      <w:pPr>
        <w:pStyle w:val="B2"/>
      </w:pPr>
      <w:r w:rsidRPr="00131AE7">
        <w:rPr>
          <w:rFonts w:ascii="Courier New" w:hAnsi="Courier New"/>
        </w:rPr>
        <w:t>NumericString</w:t>
      </w:r>
      <w:r w:rsidRPr="00131AE7">
        <w:t xml:space="preserve">: </w:t>
      </w:r>
      <w:r w:rsidRPr="00131AE7">
        <w:rPr>
          <w:rFonts w:ascii="Courier New" w:hAnsi="Courier New"/>
          <w:b/>
        </w:rPr>
        <w:t>charstring</w:t>
      </w:r>
      <w:r w:rsidRPr="00131AE7">
        <w:t xml:space="preserve"> constrained to the set of characters as given in </w:t>
      </w:r>
      <w:r w:rsidR="009555D9" w:rsidRPr="00131AE7">
        <w:t>clause</w:t>
      </w:r>
      <w:r w:rsidRPr="00131AE7">
        <w:t xml:space="preserve"> </w:t>
      </w:r>
      <w:r w:rsidR="001D32FD" w:rsidRPr="00131AE7">
        <w:t>41.2</w:t>
      </w:r>
      <w:r w:rsidRPr="00131AE7">
        <w:t xml:space="preserve"> of </w:t>
      </w:r>
      <w:r w:rsidR="00B04B06" w:rsidRPr="00131AE7">
        <w:t>Recommendation ITU-T</w:t>
      </w:r>
      <w:r w:rsidRPr="00131AE7">
        <w:t xml:space="preserve"> X.680</w:t>
      </w:r>
      <w:r w:rsidR="00620346" w:rsidRPr="00131AE7">
        <w:t xml:space="preserve"> [</w:t>
      </w:r>
      <w:r w:rsidR="00620346" w:rsidRPr="00131AE7">
        <w:fldChar w:fldCharType="begin"/>
      </w:r>
      <w:r w:rsidR="00936255" w:rsidRPr="00131AE7">
        <w:instrText xml:space="preserve">REF REF_ITU_TX680 \* MERGEFORMAT  \h </w:instrText>
      </w:r>
      <w:r w:rsidR="00620346" w:rsidRPr="00131AE7">
        <w:fldChar w:fldCharType="separate"/>
      </w:r>
      <w:r w:rsidR="00AA1E5A" w:rsidRPr="00131AE7">
        <w:t>2</w:t>
      </w:r>
      <w:r w:rsidR="00620346" w:rsidRPr="00131AE7">
        <w:fldChar w:fldCharType="end"/>
      </w:r>
      <w:r w:rsidR="00620346" w:rsidRPr="00131AE7">
        <w:t>]</w:t>
      </w:r>
      <w:r w:rsidRPr="00131AE7">
        <w:t>;</w:t>
      </w:r>
    </w:p>
    <w:p w14:paraId="33C32E4D" w14:textId="264D6A5F" w:rsidR="006E5591" w:rsidRPr="00131AE7" w:rsidRDefault="006E5591">
      <w:pPr>
        <w:pStyle w:val="B2"/>
      </w:pPr>
      <w:r w:rsidRPr="00131AE7">
        <w:rPr>
          <w:rFonts w:ascii="Courier New" w:hAnsi="Courier New"/>
        </w:rPr>
        <w:t>PrintableString</w:t>
      </w:r>
      <w:r w:rsidRPr="00131AE7">
        <w:t xml:space="preserve">: </w:t>
      </w:r>
      <w:r w:rsidRPr="00131AE7">
        <w:rPr>
          <w:rFonts w:ascii="Courier New" w:hAnsi="Courier New"/>
          <w:b/>
        </w:rPr>
        <w:t>charstring</w:t>
      </w:r>
      <w:r w:rsidRPr="00131AE7">
        <w:t xml:space="preserve"> constrained to the set of characters as given in </w:t>
      </w:r>
      <w:r w:rsidR="009555D9" w:rsidRPr="00131AE7">
        <w:t>clause</w:t>
      </w:r>
      <w:r w:rsidRPr="00131AE7">
        <w:t xml:space="preserve"> </w:t>
      </w:r>
      <w:r w:rsidR="00D052D9" w:rsidRPr="00131AE7">
        <w:t>41.4</w:t>
      </w:r>
      <w:r w:rsidRPr="00131AE7">
        <w:t xml:space="preserve"> of </w:t>
      </w:r>
      <w:r w:rsidR="00B04B06" w:rsidRPr="00131AE7">
        <w:t>Recommendation ITU-T</w:t>
      </w:r>
      <w:r w:rsidRPr="00131AE7">
        <w:t xml:space="preserve"> X.680</w:t>
      </w:r>
      <w:r w:rsidR="00620346" w:rsidRPr="00131AE7">
        <w:t xml:space="preserve"> [</w:t>
      </w:r>
      <w:r w:rsidR="00620346" w:rsidRPr="00131AE7">
        <w:fldChar w:fldCharType="begin"/>
      </w:r>
      <w:r w:rsidR="00936255" w:rsidRPr="00131AE7">
        <w:instrText xml:space="preserve">REF REF_ITU_TX680 \* MERGEFORMAT  \h </w:instrText>
      </w:r>
      <w:r w:rsidR="00620346" w:rsidRPr="00131AE7">
        <w:fldChar w:fldCharType="separate"/>
      </w:r>
      <w:r w:rsidR="00AA1E5A" w:rsidRPr="00131AE7">
        <w:t>2</w:t>
      </w:r>
      <w:r w:rsidR="00620346" w:rsidRPr="00131AE7">
        <w:fldChar w:fldCharType="end"/>
      </w:r>
      <w:r w:rsidR="00620346" w:rsidRPr="00131AE7">
        <w:t>]</w:t>
      </w:r>
      <w:r w:rsidRPr="00131AE7">
        <w:t>;</w:t>
      </w:r>
    </w:p>
    <w:p w14:paraId="61D407D4" w14:textId="17093742" w:rsidR="00DE2384" w:rsidRPr="00131AE7" w:rsidRDefault="00DE2384">
      <w:pPr>
        <w:pStyle w:val="B2"/>
      </w:pPr>
      <w:r w:rsidRPr="00131AE7">
        <w:rPr>
          <w:rFonts w:ascii="Courier New" w:hAnsi="Courier New"/>
        </w:rPr>
        <w:t xml:space="preserve">TeletexString </w:t>
      </w:r>
      <w:r w:rsidRPr="00131AE7">
        <w:t xml:space="preserve">and </w:t>
      </w:r>
      <w:r w:rsidRPr="00131AE7">
        <w:rPr>
          <w:rFonts w:ascii="Courier New" w:hAnsi="Courier New"/>
        </w:rPr>
        <w:t>T61String</w:t>
      </w:r>
      <w:r w:rsidRPr="00131AE7">
        <w:t xml:space="preserve">: </w:t>
      </w:r>
      <w:r w:rsidRPr="00131AE7">
        <w:rPr>
          <w:rFonts w:ascii="Courier New" w:hAnsi="Courier New"/>
          <w:b/>
        </w:rPr>
        <w:t>universal</w:t>
      </w:r>
      <w:r w:rsidRPr="00131AE7">
        <w:t xml:space="preserve"> </w:t>
      </w:r>
      <w:r w:rsidRPr="00131AE7">
        <w:rPr>
          <w:rFonts w:ascii="Courier New" w:hAnsi="Courier New"/>
          <w:b/>
        </w:rPr>
        <w:t>charstring</w:t>
      </w:r>
      <w:r w:rsidRPr="00131AE7">
        <w:t xml:space="preserve"> constrained to the set of characters as given in clause 41.1, table 8, row </w:t>
      </w:r>
      <w:r w:rsidRPr="00131AE7">
        <w:rPr>
          <w:rStyle w:val="ASN1Text"/>
          <w:noProof w:val="0"/>
          <w:lang w:val="en-GB"/>
        </w:rPr>
        <w:t>TeletexString</w:t>
      </w:r>
      <w:r w:rsidRPr="00131AE7">
        <w:t xml:space="preserve"> (</w:t>
      </w:r>
      <w:r w:rsidRPr="00131AE7">
        <w:rPr>
          <w:rStyle w:val="ASN1Text"/>
          <w:noProof w:val="0"/>
          <w:lang w:val="en-GB"/>
        </w:rPr>
        <w:t>T61String</w:t>
      </w:r>
      <w:r w:rsidRPr="00131AE7">
        <w:t>) of Recommendation ITU</w:t>
      </w:r>
      <w:r w:rsidRPr="00131AE7">
        <w:noBreakHyphen/>
        <w:t>T</w:t>
      </w:r>
      <w:r w:rsidR="00402EBB">
        <w:t> </w:t>
      </w:r>
      <w:r w:rsidRPr="00131AE7">
        <w:t>X.680</w:t>
      </w:r>
      <w:r w:rsidR="002423C5" w:rsidRPr="00131AE7">
        <w:t> [</w:t>
      </w:r>
      <w:r w:rsidR="002423C5" w:rsidRPr="00131AE7">
        <w:fldChar w:fldCharType="begin"/>
      </w:r>
      <w:r w:rsidR="00936255" w:rsidRPr="00131AE7">
        <w:instrText xml:space="preserve">REF REF_ITU_TX680 \h </w:instrText>
      </w:r>
      <w:r w:rsidR="002423C5" w:rsidRPr="00131AE7">
        <w:fldChar w:fldCharType="separate"/>
      </w:r>
      <w:r w:rsidR="00AA1E5A" w:rsidRPr="00131AE7">
        <w:t>2</w:t>
      </w:r>
      <w:r w:rsidR="002423C5" w:rsidRPr="00131AE7">
        <w:fldChar w:fldCharType="end"/>
      </w:r>
      <w:r w:rsidR="002423C5" w:rsidRPr="00131AE7">
        <w:t>]</w:t>
      </w:r>
      <w:r w:rsidRPr="00131AE7">
        <w:t>,</w:t>
      </w:r>
      <w:r w:rsidRPr="00131AE7">
        <w:rPr>
          <w:rFonts w:ascii="Arial" w:hAnsi="Arial" w:cs="Arial"/>
          <w:b/>
        </w:rPr>
        <w:t xml:space="preserve"> </w:t>
      </w:r>
      <w:r w:rsidR="00AB3330" w:rsidRPr="00131AE7">
        <w:t>in</w:t>
      </w:r>
      <w:r w:rsidR="00AB3330" w:rsidRPr="00131AE7">
        <w:rPr>
          <w:b/>
        </w:rPr>
        <w:t xml:space="preserve"> </w:t>
      </w:r>
      <w:r w:rsidRPr="00131AE7">
        <w:t xml:space="preserve">clause 9.1 of </w:t>
      </w:r>
      <w:r w:rsidR="00C238A7" w:rsidRPr="00131AE7">
        <w:t>the present document;</w:t>
      </w:r>
    </w:p>
    <w:p w14:paraId="1E3D3146" w14:textId="1F76C38C" w:rsidR="006E5591" w:rsidRPr="00131AE7" w:rsidRDefault="006E5591">
      <w:pPr>
        <w:pStyle w:val="B2"/>
      </w:pPr>
      <w:r w:rsidRPr="00131AE7">
        <w:rPr>
          <w:rFonts w:ascii="Courier New" w:hAnsi="Courier New"/>
        </w:rPr>
        <w:t>VideotexString</w:t>
      </w:r>
      <w:r w:rsidRPr="00131AE7">
        <w:t xml:space="preserve">: </w:t>
      </w:r>
      <w:r w:rsidRPr="00131AE7">
        <w:rPr>
          <w:rFonts w:ascii="Courier New" w:hAnsi="Courier New"/>
          <w:b/>
        </w:rPr>
        <w:t>universal charstring</w:t>
      </w:r>
      <w:r w:rsidRPr="00131AE7">
        <w:t xml:space="preserve"> constrained to th</w:t>
      </w:r>
      <w:r w:rsidR="000C4848" w:rsidRPr="00131AE7">
        <w:t>e set of characters as given in</w:t>
      </w:r>
      <w:r w:rsidR="00836D59" w:rsidRPr="00131AE7">
        <w:t xml:space="preserve"> </w:t>
      </w:r>
      <w:r w:rsidR="00B04B06" w:rsidRPr="00131AE7">
        <w:t>Recommendations ITU-T</w:t>
      </w:r>
      <w:r w:rsidRPr="00131AE7">
        <w:t xml:space="preserve"> T.100 </w:t>
      </w:r>
      <w:r w:rsidR="005602DA" w:rsidRPr="00131AE7">
        <w:t>[</w:t>
      </w:r>
      <w:r w:rsidR="005602DA" w:rsidRPr="00131AE7">
        <w:fldChar w:fldCharType="begin"/>
      </w:r>
      <w:r w:rsidR="005602DA" w:rsidRPr="00131AE7">
        <w:instrText xml:space="preserve">REF REF_ITU_TT100 \h </w:instrText>
      </w:r>
      <w:r w:rsidR="005602DA" w:rsidRPr="00131AE7">
        <w:fldChar w:fldCharType="separate"/>
      </w:r>
      <w:r w:rsidR="005602DA" w:rsidRPr="00131AE7">
        <w:t>9</w:t>
      </w:r>
      <w:r w:rsidR="005602DA" w:rsidRPr="00131AE7">
        <w:fldChar w:fldCharType="end"/>
      </w:r>
      <w:r w:rsidR="005602DA" w:rsidRPr="00131AE7">
        <w:t>]</w:t>
      </w:r>
      <w:r w:rsidR="00B04B06" w:rsidRPr="00131AE7">
        <w:t xml:space="preserve"> and</w:t>
      </w:r>
      <w:r w:rsidRPr="00131AE7">
        <w:t xml:space="preserve"> T.101</w:t>
      </w:r>
      <w:r w:rsidR="005602DA" w:rsidRPr="00131AE7">
        <w:t xml:space="preserve"> [</w:t>
      </w:r>
      <w:r w:rsidR="005602DA" w:rsidRPr="00131AE7">
        <w:fldChar w:fldCharType="begin"/>
      </w:r>
      <w:r w:rsidR="005602DA" w:rsidRPr="00131AE7">
        <w:instrText xml:space="preserve">REF REF_ITU_TT101 \h </w:instrText>
      </w:r>
      <w:r w:rsidR="005602DA" w:rsidRPr="00131AE7">
        <w:fldChar w:fldCharType="separate"/>
      </w:r>
      <w:r w:rsidR="005602DA" w:rsidRPr="00131AE7">
        <w:t>10</w:t>
      </w:r>
      <w:r w:rsidR="005602DA" w:rsidRPr="00131AE7">
        <w:fldChar w:fldCharType="end"/>
      </w:r>
      <w:r w:rsidR="005602DA" w:rsidRPr="00131AE7">
        <w:t>]</w:t>
      </w:r>
      <w:r w:rsidRPr="00131AE7">
        <w:t>;</w:t>
      </w:r>
    </w:p>
    <w:p w14:paraId="2C981B6E" w14:textId="77777777" w:rsidR="006E5591" w:rsidRPr="00131AE7" w:rsidRDefault="006E5591">
      <w:pPr>
        <w:pStyle w:val="B2"/>
      </w:pPr>
      <w:r w:rsidRPr="00131AE7">
        <w:rPr>
          <w:rFonts w:ascii="Courier New" w:hAnsi="Courier New"/>
        </w:rPr>
        <w:t>GraphicString</w:t>
      </w:r>
      <w:r w:rsidRPr="00131AE7">
        <w:t xml:space="preserve">: </w:t>
      </w:r>
      <w:r w:rsidRPr="00131AE7">
        <w:rPr>
          <w:rFonts w:ascii="Courier New" w:hAnsi="Courier New"/>
          <w:b/>
        </w:rPr>
        <w:t>universal</w:t>
      </w:r>
      <w:r w:rsidRPr="00131AE7">
        <w:t xml:space="preserve"> </w:t>
      </w:r>
      <w:r w:rsidRPr="00131AE7">
        <w:rPr>
          <w:rFonts w:ascii="Courier New" w:hAnsi="Courier New"/>
          <w:b/>
        </w:rPr>
        <w:t>charstring</w:t>
      </w:r>
      <w:r w:rsidRPr="00131AE7">
        <w:t>;</w:t>
      </w:r>
    </w:p>
    <w:p w14:paraId="62610BFF" w14:textId="77777777" w:rsidR="006E5591" w:rsidRPr="00131AE7" w:rsidRDefault="006E5591">
      <w:pPr>
        <w:pStyle w:val="B2"/>
      </w:pPr>
      <w:r w:rsidRPr="00131AE7">
        <w:rPr>
          <w:rFonts w:ascii="Courier New" w:hAnsi="Courier New"/>
        </w:rPr>
        <w:t>GeneralString</w:t>
      </w:r>
      <w:r w:rsidRPr="00131AE7">
        <w:t xml:space="preserve">: </w:t>
      </w:r>
      <w:r w:rsidRPr="00131AE7">
        <w:rPr>
          <w:rFonts w:ascii="Courier New" w:hAnsi="Courier New"/>
          <w:b/>
        </w:rPr>
        <w:t>universal</w:t>
      </w:r>
      <w:r w:rsidRPr="00131AE7">
        <w:t xml:space="preserve"> </w:t>
      </w:r>
      <w:r w:rsidRPr="00131AE7">
        <w:rPr>
          <w:rFonts w:ascii="Courier New" w:hAnsi="Courier New"/>
          <w:b/>
        </w:rPr>
        <w:t>charstring</w:t>
      </w:r>
      <w:r w:rsidRPr="00131AE7">
        <w:t>.</w:t>
      </w:r>
    </w:p>
    <w:p w14:paraId="401628F4" w14:textId="77777777" w:rsidR="00AC0F50" w:rsidRPr="00131AE7" w:rsidRDefault="006E5591">
      <w:pPr>
        <w:pStyle w:val="B10"/>
      </w:pPr>
      <w:r w:rsidRPr="00131AE7">
        <w:t>16)</w:t>
      </w:r>
      <w:r w:rsidRPr="00131AE7">
        <w:tab/>
        <w:t xml:space="preserve">Replace any </w:t>
      </w:r>
      <w:r w:rsidR="00AC0F50" w:rsidRPr="00131AE7">
        <w:t>of the following time types with their associated types obtained as (see notes 14 and 15)</w:t>
      </w:r>
      <w:r w:rsidR="00890D8A" w:rsidRPr="00131AE7">
        <w:t>:</w:t>
      </w:r>
    </w:p>
    <w:p w14:paraId="2D2DE106" w14:textId="77777777" w:rsidR="00AC0F50" w:rsidRPr="00131AE7" w:rsidRDefault="006E5591" w:rsidP="00AC0F50">
      <w:pPr>
        <w:pStyle w:val="B2"/>
      </w:pPr>
      <w:r w:rsidRPr="00131AE7">
        <w:rPr>
          <w:rFonts w:ascii="Courier New" w:hAnsi="Courier New"/>
        </w:rPr>
        <w:t xml:space="preserve">GeneralizedTime </w:t>
      </w:r>
      <w:r w:rsidR="00AC0F50" w:rsidRPr="00131AE7">
        <w:t xml:space="preserve">types or values with the type or value of </w:t>
      </w:r>
      <w:r w:rsidR="00AC0F50" w:rsidRPr="00131AE7">
        <w:rPr>
          <w:rFonts w:ascii="Courier New" w:hAnsi="Courier New"/>
          <w:b/>
        </w:rPr>
        <w:t>charstring</w:t>
      </w:r>
      <w:r w:rsidR="0036738A" w:rsidRPr="00131AE7">
        <w:t>;</w:t>
      </w:r>
    </w:p>
    <w:p w14:paraId="541E687D" w14:textId="77777777" w:rsidR="006E5591" w:rsidRPr="00131AE7" w:rsidRDefault="006E5591" w:rsidP="00AC0F50">
      <w:pPr>
        <w:pStyle w:val="B2"/>
      </w:pPr>
      <w:r w:rsidRPr="00131AE7">
        <w:rPr>
          <w:rFonts w:ascii="Courier New" w:hAnsi="Courier New"/>
        </w:rPr>
        <w:t xml:space="preserve">UTCTime </w:t>
      </w:r>
      <w:r w:rsidRPr="00131AE7">
        <w:t xml:space="preserve">types or values with the type or value of </w:t>
      </w:r>
      <w:r w:rsidRPr="00131AE7">
        <w:rPr>
          <w:rFonts w:ascii="Courier New" w:hAnsi="Courier New"/>
          <w:b/>
        </w:rPr>
        <w:t>charstring</w:t>
      </w:r>
      <w:r w:rsidR="0036738A" w:rsidRPr="00131AE7">
        <w:t>;</w:t>
      </w:r>
    </w:p>
    <w:p w14:paraId="2D9B5DED" w14:textId="076E002E" w:rsidR="00610CF8" w:rsidRPr="00131AE7" w:rsidRDefault="00610CF8" w:rsidP="00AC0F50">
      <w:pPr>
        <w:pStyle w:val="B2"/>
      </w:pPr>
      <w:r w:rsidRPr="00131AE7">
        <w:rPr>
          <w:rFonts w:ascii="Courier New" w:hAnsi="Courier New" w:cs="Courier New"/>
        </w:rPr>
        <w:t>TIME</w:t>
      </w:r>
      <w:r w:rsidRPr="00131AE7">
        <w:t xml:space="preserve">, </w:t>
      </w:r>
      <w:r w:rsidR="008E22B2" w:rsidRPr="00131AE7">
        <w:rPr>
          <w:rStyle w:val="ASN1Text"/>
          <w:rFonts w:eastAsia="MS Mincho"/>
          <w:b w:val="0"/>
          <w:bCs/>
          <w:noProof w:val="0"/>
          <w:sz w:val="20"/>
          <w:lang w:val="en-GB"/>
        </w:rPr>
        <w:t>DATE</w:t>
      </w:r>
      <w:r w:rsidR="008E22B2" w:rsidRPr="00131AE7">
        <w:rPr>
          <w:rStyle w:val="ASN1Text"/>
          <w:rFonts w:ascii="Times New Roman" w:eastAsia="MS Mincho" w:hAnsi="Times New Roman" w:cs="Times New Roman"/>
          <w:b w:val="0"/>
          <w:bCs/>
          <w:noProof w:val="0"/>
          <w:sz w:val="20"/>
          <w:lang w:val="en-GB"/>
        </w:rPr>
        <w:t xml:space="preserve">, </w:t>
      </w:r>
      <w:r w:rsidR="008E22B2" w:rsidRPr="00131AE7">
        <w:rPr>
          <w:rStyle w:val="ASN1Text"/>
          <w:rFonts w:eastAsia="MS Mincho"/>
          <w:b w:val="0"/>
          <w:bCs/>
          <w:noProof w:val="0"/>
          <w:sz w:val="20"/>
          <w:lang w:val="en-GB"/>
        </w:rPr>
        <w:t>TIME-OF-DAY</w:t>
      </w:r>
      <w:r w:rsidR="008E22B2" w:rsidRPr="00131AE7">
        <w:rPr>
          <w:rStyle w:val="ASN1Text"/>
          <w:rFonts w:ascii="Times New Roman" w:eastAsia="MS Mincho" w:hAnsi="Times New Roman" w:cs="Times New Roman"/>
          <w:b w:val="0"/>
          <w:bCs/>
          <w:noProof w:val="0"/>
          <w:sz w:val="20"/>
          <w:lang w:val="en-GB"/>
        </w:rPr>
        <w:t xml:space="preserve">, </w:t>
      </w:r>
      <w:r w:rsidR="008E22B2" w:rsidRPr="00131AE7">
        <w:rPr>
          <w:rStyle w:val="ASN1Text"/>
          <w:rFonts w:eastAsia="MS Mincho"/>
          <w:b w:val="0"/>
          <w:bCs/>
          <w:noProof w:val="0"/>
          <w:sz w:val="20"/>
          <w:lang w:val="en-GB"/>
        </w:rPr>
        <w:t>DATE-TIME</w:t>
      </w:r>
      <w:r w:rsidR="008E22B2" w:rsidRPr="00131AE7">
        <w:rPr>
          <w:rStyle w:val="ASN1Text"/>
          <w:rFonts w:ascii="Times New Roman" w:eastAsia="MS Mincho" w:hAnsi="Times New Roman" w:cs="Times New Roman"/>
          <w:b w:val="0"/>
          <w:bCs/>
          <w:noProof w:val="0"/>
          <w:sz w:val="20"/>
          <w:lang w:val="en-GB"/>
        </w:rPr>
        <w:t xml:space="preserve"> and </w:t>
      </w:r>
      <w:r w:rsidR="008E22B2" w:rsidRPr="00131AE7">
        <w:rPr>
          <w:rStyle w:val="ASN1Text"/>
          <w:rFonts w:eastAsia="MS Mincho"/>
          <w:b w:val="0"/>
          <w:bCs/>
          <w:noProof w:val="0"/>
          <w:sz w:val="20"/>
          <w:lang w:val="en-GB"/>
        </w:rPr>
        <w:t>DURATION</w:t>
      </w:r>
      <w:r w:rsidR="008E22B2" w:rsidRPr="00131AE7">
        <w:rPr>
          <w:rStyle w:val="ASN1Text"/>
          <w:rFonts w:ascii="Times New Roman" w:eastAsia="MS Mincho" w:hAnsi="Times New Roman" w:cs="Times New Roman"/>
          <w:b w:val="0"/>
          <w:bCs/>
          <w:noProof w:val="0"/>
          <w:sz w:val="20"/>
          <w:lang w:val="en-GB"/>
        </w:rPr>
        <w:t xml:space="preserve"> </w:t>
      </w:r>
      <w:r w:rsidR="008E22B2" w:rsidRPr="00131AE7">
        <w:t xml:space="preserve">types or values with the type or value of </w:t>
      </w:r>
      <w:r w:rsidR="008E22B2" w:rsidRPr="00131AE7">
        <w:rPr>
          <w:rFonts w:ascii="Courier New" w:hAnsi="Courier New"/>
          <w:b/>
        </w:rPr>
        <w:t>charstring</w:t>
      </w:r>
      <w:r w:rsidR="008E22B2" w:rsidRPr="00131AE7">
        <w:t>.</w:t>
      </w:r>
      <w:r w:rsidR="00F0602D" w:rsidRPr="00131AE7">
        <w:t xml:space="preserve"> Properties settings</w:t>
      </w:r>
      <w:r w:rsidR="0019428F" w:rsidRPr="00131AE7">
        <w:t>, inner</w:t>
      </w:r>
      <w:r w:rsidR="00F0602D" w:rsidRPr="00131AE7">
        <w:t xml:space="preserve"> and range subtyping, if any, shall be ignored (see also table </w:t>
      </w:r>
      <w:r w:rsidR="00F0602D" w:rsidRPr="00131AE7">
        <w:fldChar w:fldCharType="begin"/>
      </w:r>
      <w:r w:rsidR="00F0602D" w:rsidRPr="00131AE7">
        <w:instrText xml:space="preserve"> REF tab_ASN1andTTCN3TypeConstraintConversion \h </w:instrText>
      </w:r>
      <w:r w:rsidR="00F0602D" w:rsidRPr="00131AE7">
        <w:fldChar w:fldCharType="separate"/>
      </w:r>
      <w:r w:rsidR="00AA1E5A" w:rsidRPr="00131AE7">
        <w:rPr>
          <w:color w:val="000000"/>
        </w:rPr>
        <w:t>4</w:t>
      </w:r>
      <w:r w:rsidR="00F0602D" w:rsidRPr="00131AE7">
        <w:fldChar w:fldCharType="end"/>
      </w:r>
      <w:r w:rsidR="00F0602D" w:rsidRPr="00131AE7">
        <w:t>).</w:t>
      </w:r>
    </w:p>
    <w:p w14:paraId="3C6F10C2" w14:textId="77777777" w:rsidR="008B6753" w:rsidRPr="00131AE7" w:rsidRDefault="006E5591" w:rsidP="008B6753">
      <w:pPr>
        <w:pStyle w:val="B10"/>
        <w:numPr>
          <w:ilvl w:val="0"/>
          <w:numId w:val="47"/>
        </w:numPr>
        <w:rPr>
          <w:rFonts w:ascii="Courier New" w:hAnsi="Courier New"/>
        </w:rPr>
      </w:pPr>
      <w:r w:rsidRPr="00131AE7">
        <w:t xml:space="preserve">Replace any </w:t>
      </w:r>
      <w:r w:rsidR="008B6753" w:rsidRPr="00131AE7">
        <w:t>of the following types with their associated types obtained as</w:t>
      </w:r>
      <w:r w:rsidR="00BE537D" w:rsidRPr="00131AE7">
        <w:t>:</w:t>
      </w:r>
    </w:p>
    <w:p w14:paraId="0BE2BD25" w14:textId="77777777" w:rsidR="006E5591" w:rsidRPr="00131AE7" w:rsidRDefault="006E5591" w:rsidP="008B6753">
      <w:pPr>
        <w:pStyle w:val="B2"/>
      </w:pPr>
      <w:r w:rsidRPr="00131AE7">
        <w:rPr>
          <w:rFonts w:ascii="Courier New" w:hAnsi="Courier New"/>
        </w:rPr>
        <w:t xml:space="preserve">ObjectDescriptor </w:t>
      </w:r>
      <w:r w:rsidRPr="00131AE7">
        <w:t xml:space="preserve">type or value by the </w:t>
      </w:r>
      <w:r w:rsidRPr="00131AE7">
        <w:rPr>
          <w:rFonts w:ascii="Courier New" w:hAnsi="Courier New"/>
          <w:b/>
        </w:rPr>
        <w:t>universal</w:t>
      </w:r>
      <w:r w:rsidRPr="00131AE7">
        <w:t xml:space="preserve"> </w:t>
      </w:r>
      <w:r w:rsidRPr="00131AE7">
        <w:rPr>
          <w:rFonts w:ascii="Courier New" w:hAnsi="Courier New"/>
          <w:b/>
        </w:rPr>
        <w:t>charstring</w:t>
      </w:r>
      <w:r w:rsidRPr="00131AE7">
        <w:t xml:space="preserve"> type or value</w:t>
      </w:r>
      <w:r w:rsidR="00DF05AA" w:rsidRPr="00131AE7">
        <w:t>;</w:t>
      </w:r>
    </w:p>
    <w:p w14:paraId="147EDFAE" w14:textId="77777777" w:rsidR="008B6753" w:rsidRPr="00131AE7" w:rsidRDefault="00FB197E" w:rsidP="008B6753">
      <w:pPr>
        <w:pStyle w:val="B2"/>
      </w:pPr>
      <w:r w:rsidRPr="00131AE7">
        <w:rPr>
          <w:rFonts w:ascii="Courier New" w:hAnsi="Courier New"/>
        </w:rPr>
        <w:t>OID-IRI</w:t>
      </w:r>
      <w:r w:rsidRPr="00131AE7">
        <w:t xml:space="preserve"> </w:t>
      </w:r>
      <w:r w:rsidR="008B6753" w:rsidRPr="00131AE7">
        <w:t xml:space="preserve">type or value by the </w:t>
      </w:r>
      <w:r w:rsidR="008B6753" w:rsidRPr="00131AE7">
        <w:rPr>
          <w:rFonts w:ascii="Courier New" w:hAnsi="Courier New"/>
          <w:b/>
        </w:rPr>
        <w:t>universal</w:t>
      </w:r>
      <w:r w:rsidR="008B6753" w:rsidRPr="00131AE7">
        <w:t xml:space="preserve"> </w:t>
      </w:r>
      <w:r w:rsidR="008B6753" w:rsidRPr="00131AE7">
        <w:rPr>
          <w:rFonts w:ascii="Courier New" w:hAnsi="Courier New"/>
          <w:b/>
        </w:rPr>
        <w:t>charstring</w:t>
      </w:r>
      <w:r w:rsidR="008B6753" w:rsidRPr="00131AE7">
        <w:t xml:space="preserve"> type or value (see note 14)</w:t>
      </w:r>
      <w:r w:rsidR="00DF05AA" w:rsidRPr="00131AE7">
        <w:t>;</w:t>
      </w:r>
    </w:p>
    <w:p w14:paraId="6257C244" w14:textId="77777777" w:rsidR="00FB197E" w:rsidRPr="00131AE7" w:rsidRDefault="00FB197E" w:rsidP="008B6753">
      <w:pPr>
        <w:pStyle w:val="B2"/>
      </w:pPr>
      <w:r w:rsidRPr="00131AE7">
        <w:rPr>
          <w:rStyle w:val="ASN1Text"/>
          <w:b w:val="0"/>
          <w:noProof w:val="0"/>
          <w:sz w:val="20"/>
          <w:lang w:val="en-GB"/>
        </w:rPr>
        <w:t>RELATIVE-OID-IRI</w:t>
      </w:r>
      <w:r w:rsidRPr="00131AE7">
        <w:t xml:space="preserve"> type or value by the </w:t>
      </w:r>
      <w:r w:rsidRPr="00131AE7">
        <w:rPr>
          <w:rFonts w:ascii="Courier New" w:hAnsi="Courier New"/>
          <w:b/>
        </w:rPr>
        <w:t>universal</w:t>
      </w:r>
      <w:r w:rsidRPr="00131AE7">
        <w:t xml:space="preserve"> </w:t>
      </w:r>
      <w:r w:rsidRPr="00131AE7">
        <w:rPr>
          <w:rFonts w:ascii="Courier New" w:hAnsi="Courier New"/>
          <w:b/>
        </w:rPr>
        <w:t>charstring</w:t>
      </w:r>
      <w:r w:rsidR="009230A7" w:rsidRPr="00131AE7">
        <w:t xml:space="preserve"> type or value</w:t>
      </w:r>
      <w:r w:rsidR="00DF05AA" w:rsidRPr="00131AE7">
        <w:t xml:space="preserve"> (see note</w:t>
      </w:r>
      <w:r w:rsidR="009230A7" w:rsidRPr="00131AE7">
        <w:t xml:space="preserve"> 14).</w:t>
      </w:r>
    </w:p>
    <w:p w14:paraId="5BC4A369" w14:textId="120CF953" w:rsidR="006E5591" w:rsidRPr="00131AE7" w:rsidRDefault="006E5591" w:rsidP="000F5342">
      <w:pPr>
        <w:pStyle w:val="B10"/>
      </w:pPr>
      <w:r w:rsidRPr="00131AE7">
        <w:lastRenderedPageBreak/>
        <w:t>18)</w:t>
      </w:r>
      <w:r w:rsidRPr="00131AE7">
        <w:tab/>
        <w:t xml:space="preserve">Replace any notations for the object class field types (see </w:t>
      </w:r>
      <w:r w:rsidR="009555D9" w:rsidRPr="00131AE7">
        <w:t>clause</w:t>
      </w:r>
      <w:r w:rsidRPr="00131AE7">
        <w:t xml:space="preserve"> 14 of </w:t>
      </w:r>
      <w:r w:rsidR="00B04B06" w:rsidRPr="00131AE7">
        <w:t>Recommendation ITU-T</w:t>
      </w:r>
      <w:r w:rsidRPr="00131AE7">
        <w:t xml:space="preserve"> X.681</w:t>
      </w:r>
      <w:r w:rsidR="00620346" w:rsidRPr="00131AE7">
        <w:t xml:space="preserve"> [</w:t>
      </w:r>
      <w:r w:rsidR="00620346" w:rsidRPr="00131AE7">
        <w:fldChar w:fldCharType="begin"/>
      </w:r>
      <w:r w:rsidR="00936255" w:rsidRPr="00131AE7">
        <w:instrText xml:space="preserve">REF REF_ITU_TX681 \* MERGEFORMAT  \h </w:instrText>
      </w:r>
      <w:r w:rsidR="00620346" w:rsidRPr="00131AE7">
        <w:fldChar w:fldCharType="separate"/>
      </w:r>
      <w:r w:rsidR="00AA1E5A" w:rsidRPr="00131AE7">
        <w:t>3</w:t>
      </w:r>
      <w:r w:rsidR="00620346" w:rsidRPr="00131AE7">
        <w:fldChar w:fldCharType="end"/>
      </w:r>
      <w:r w:rsidR="00620346" w:rsidRPr="00131AE7">
        <w:t>]</w:t>
      </w:r>
      <w:r w:rsidRPr="00131AE7">
        <w:t xml:space="preserve">) by the ASN.1 </w:t>
      </w:r>
      <w:r w:rsidR="000F5342" w:rsidRPr="00131AE7">
        <w:t xml:space="preserve">definition </w:t>
      </w:r>
      <w:r w:rsidRPr="00131AE7">
        <w:t>they are referring to (see note 8); open types has to be replaced by the metatype "OPEN TYPE" for the purpose of the transformation (and only for that).</w:t>
      </w:r>
    </w:p>
    <w:p w14:paraId="21BDE4E3" w14:textId="533495BF" w:rsidR="006E5591" w:rsidRPr="00131AE7" w:rsidRDefault="006E5591" w:rsidP="000F5342">
      <w:pPr>
        <w:pStyle w:val="B10"/>
      </w:pPr>
      <w:r w:rsidRPr="00131AE7">
        <w:t>19)</w:t>
      </w:r>
      <w:r w:rsidRPr="00131AE7">
        <w:tab/>
      </w:r>
      <w:proofErr w:type="gramStart"/>
      <w:r w:rsidRPr="00131AE7">
        <w:t>Replace</w:t>
      </w:r>
      <w:proofErr w:type="gramEnd"/>
      <w:r w:rsidRPr="00131AE7">
        <w:t xml:space="preserve"> all information from objects notations (see </w:t>
      </w:r>
      <w:r w:rsidR="009555D9" w:rsidRPr="00131AE7">
        <w:t>clause</w:t>
      </w:r>
      <w:r w:rsidRPr="00131AE7">
        <w:t xml:space="preserve"> 15 of </w:t>
      </w:r>
      <w:r w:rsidR="00B04B06" w:rsidRPr="00131AE7">
        <w:t>Recommendation ITU-T</w:t>
      </w:r>
      <w:r w:rsidRPr="00131AE7">
        <w:t xml:space="preserve"> X.681</w:t>
      </w:r>
      <w:r w:rsidR="00620346" w:rsidRPr="00131AE7">
        <w:t xml:space="preserve"> [</w:t>
      </w:r>
      <w:r w:rsidR="00620346" w:rsidRPr="00131AE7">
        <w:fldChar w:fldCharType="begin"/>
      </w:r>
      <w:r w:rsidR="00936255" w:rsidRPr="00131AE7">
        <w:instrText xml:space="preserve">REF REF_ITU_TX681 \* MERGEFORMAT  \h </w:instrText>
      </w:r>
      <w:r w:rsidR="00620346" w:rsidRPr="00131AE7">
        <w:fldChar w:fldCharType="separate"/>
      </w:r>
      <w:r w:rsidR="00AA1E5A" w:rsidRPr="00131AE7">
        <w:t>3</w:t>
      </w:r>
      <w:r w:rsidR="00620346" w:rsidRPr="00131AE7">
        <w:fldChar w:fldCharType="end"/>
      </w:r>
      <w:r w:rsidR="00620346" w:rsidRPr="00131AE7">
        <w:t>]</w:t>
      </w:r>
      <w:r w:rsidRPr="00131AE7">
        <w:t xml:space="preserve">) by the ASN.1 </w:t>
      </w:r>
      <w:r w:rsidR="000F5342" w:rsidRPr="00131AE7">
        <w:t xml:space="preserve">definition </w:t>
      </w:r>
      <w:r w:rsidRPr="00131AE7">
        <w:t>they are referencing to.</w:t>
      </w:r>
    </w:p>
    <w:p w14:paraId="0D02A7F8" w14:textId="5D18138A" w:rsidR="006E5591" w:rsidRPr="00131AE7" w:rsidRDefault="006E5591">
      <w:pPr>
        <w:pStyle w:val="B10"/>
      </w:pPr>
      <w:r w:rsidRPr="00131AE7">
        <w:t>20)</w:t>
      </w:r>
      <w:r w:rsidRPr="00131AE7">
        <w:tab/>
        <w:t xml:space="preserve">Revert table constraints (see </w:t>
      </w:r>
      <w:r w:rsidR="009555D9" w:rsidRPr="00131AE7">
        <w:t>clause</w:t>
      </w:r>
      <w:r w:rsidRPr="00131AE7">
        <w:t xml:space="preserve"> 10 of </w:t>
      </w:r>
      <w:r w:rsidR="00B04B06" w:rsidRPr="00131AE7">
        <w:t>Recommendation ITU-T</w:t>
      </w:r>
      <w:r w:rsidRPr="00131AE7">
        <w:t xml:space="preserve"> X.682</w:t>
      </w:r>
      <w:r w:rsidR="00620346" w:rsidRPr="00131AE7">
        <w:t xml:space="preserve"> [</w:t>
      </w:r>
      <w:r w:rsidR="00620346" w:rsidRPr="00131AE7">
        <w:fldChar w:fldCharType="begin"/>
      </w:r>
      <w:r w:rsidR="00936255" w:rsidRPr="00131AE7">
        <w:instrText xml:space="preserve">REF REF_ITU_TX682 \* MERGEFORMAT  \h </w:instrText>
      </w:r>
      <w:r w:rsidR="00620346" w:rsidRPr="00131AE7">
        <w:fldChar w:fldCharType="separate"/>
      </w:r>
      <w:r w:rsidR="00AA1E5A" w:rsidRPr="00131AE7">
        <w:t>4</w:t>
      </w:r>
      <w:r w:rsidR="00620346" w:rsidRPr="00131AE7">
        <w:fldChar w:fldCharType="end"/>
      </w:r>
      <w:r w:rsidR="00620346" w:rsidRPr="00131AE7">
        <w:t>]</w:t>
      </w:r>
      <w:r w:rsidRPr="00131AE7">
        <w:t>) to list subtyping and ignore all relational constraints (see note 7).</w:t>
      </w:r>
    </w:p>
    <w:p w14:paraId="39F27DDB" w14:textId="77777777" w:rsidR="006E5591" w:rsidRPr="00131AE7" w:rsidRDefault="006E5591">
      <w:pPr>
        <w:pStyle w:val="B10"/>
      </w:pPr>
      <w:r w:rsidRPr="00131AE7">
        <w:t>21)</w:t>
      </w:r>
      <w:r w:rsidRPr="00131AE7">
        <w:tab/>
        <w:t xml:space="preserve">Replace all occurrences of </w:t>
      </w:r>
      <w:r w:rsidRPr="00131AE7">
        <w:rPr>
          <w:rFonts w:ascii="Courier New" w:hAnsi="Courier New"/>
        </w:rPr>
        <w:t xml:space="preserve">NULL </w:t>
      </w:r>
      <w:r w:rsidRPr="00131AE7">
        <w:t>type with the following associated TTCN-3 type</w:t>
      </w:r>
      <w:r w:rsidR="003F33FC" w:rsidRPr="00131AE7">
        <w:t xml:space="preserve"> (</w:t>
      </w:r>
      <w:r w:rsidR="00836D59" w:rsidRPr="00131AE7">
        <w:t xml:space="preserve">see </w:t>
      </w:r>
      <w:r w:rsidR="003F33FC" w:rsidRPr="00131AE7">
        <w:t>note 1</w:t>
      </w:r>
      <w:r w:rsidR="003C3E33" w:rsidRPr="00131AE7">
        <w:t>3)</w:t>
      </w:r>
      <w:r w:rsidRPr="00131AE7">
        <w:t>:</w:t>
      </w:r>
    </w:p>
    <w:p w14:paraId="26D30D35" w14:textId="4A1DE5AF" w:rsidR="00FD121D" w:rsidRPr="00131AE7" w:rsidRDefault="006E5591">
      <w:pPr>
        <w:pStyle w:val="B2"/>
      </w:pPr>
      <w:r w:rsidRPr="00131AE7">
        <w:rPr>
          <w:rFonts w:ascii="Courier New" w:hAnsi="Courier New"/>
          <w:b/>
        </w:rPr>
        <w:t>type enumerated</w:t>
      </w:r>
      <w:r w:rsidRPr="00131AE7">
        <w:t xml:space="preserve"> </w:t>
      </w:r>
      <w:r w:rsidRPr="00131AE7">
        <w:rPr>
          <w:i/>
        </w:rPr>
        <w:t>&lt;identifier&gt;</w:t>
      </w:r>
      <w:r w:rsidRPr="00131AE7">
        <w:t xml:space="preserve"> </w:t>
      </w:r>
      <w:r w:rsidRPr="00131AE7">
        <w:rPr>
          <w:rFonts w:ascii="Courier New" w:hAnsi="Courier New" w:cs="Courier New"/>
        </w:rPr>
        <w:t>{ NULL }</w:t>
      </w:r>
      <w:r w:rsidRPr="00131AE7">
        <w:t>,</w:t>
      </w:r>
      <w:r w:rsidRPr="00131AE7">
        <w:br/>
        <w:t xml:space="preserve">where </w:t>
      </w:r>
      <w:r w:rsidRPr="00131AE7">
        <w:rPr>
          <w:i/>
        </w:rPr>
        <w:t>&lt;identifier&gt;</w:t>
      </w:r>
      <w:r w:rsidRPr="00131AE7">
        <w:t xml:space="preserve"> is the ASN.1 Type reference converted according to </w:t>
      </w:r>
      <w:r w:rsidR="009555D9" w:rsidRPr="00131AE7">
        <w:t>clause</w:t>
      </w:r>
      <w:r w:rsidR="006E47FD" w:rsidRPr="00131AE7">
        <w:t xml:space="preserve"> </w:t>
      </w:r>
      <w:r w:rsidR="00A57151" w:rsidRPr="00131AE7">
        <w:fldChar w:fldCharType="begin"/>
      </w:r>
      <w:r w:rsidR="00A57151" w:rsidRPr="00131AE7">
        <w:instrText xml:space="preserve"> REF clause_Identifiers \h </w:instrText>
      </w:r>
      <w:r w:rsidR="00A57151" w:rsidRPr="00131AE7">
        <w:fldChar w:fldCharType="separate"/>
      </w:r>
      <w:r w:rsidR="00AA1E5A" w:rsidRPr="00131AE7">
        <w:t>8.2</w:t>
      </w:r>
      <w:r w:rsidR="00A57151" w:rsidRPr="00131AE7">
        <w:fldChar w:fldCharType="end"/>
      </w:r>
      <w:r w:rsidR="00FD121D" w:rsidRPr="00131AE7">
        <w:t>, if a synonym of the NULL type is defined</w:t>
      </w:r>
      <w:r w:rsidR="00890D8A" w:rsidRPr="00131AE7">
        <w:t>;</w:t>
      </w:r>
      <w:r w:rsidR="00FD121D" w:rsidRPr="00131AE7">
        <w:t xml:space="preserve"> or with</w:t>
      </w:r>
    </w:p>
    <w:p w14:paraId="09AE6B25" w14:textId="79ECCD08" w:rsidR="006E5591" w:rsidRPr="00131AE7" w:rsidRDefault="00FD121D" w:rsidP="003E7E28">
      <w:pPr>
        <w:pStyle w:val="B2"/>
      </w:pPr>
      <w:proofErr w:type="gramStart"/>
      <w:r w:rsidRPr="00131AE7">
        <w:t>the</w:t>
      </w:r>
      <w:proofErr w:type="gramEnd"/>
      <w:r w:rsidRPr="00131AE7">
        <w:t xml:space="preserve"> </w:t>
      </w:r>
      <w:r w:rsidR="002B62F1" w:rsidRPr="00131AE7">
        <w:t>nested</w:t>
      </w:r>
      <w:r w:rsidRPr="00131AE7">
        <w:t xml:space="preserve"> type definition</w:t>
      </w:r>
      <w:r w:rsidRPr="00131AE7">
        <w:rPr>
          <w:rFonts w:ascii="Courier New" w:hAnsi="Courier New"/>
        </w:rPr>
        <w:t xml:space="preserve"> </w:t>
      </w:r>
      <w:r w:rsidRPr="00131AE7">
        <w:rPr>
          <w:rFonts w:ascii="Courier New" w:hAnsi="Courier New"/>
          <w:b/>
        </w:rPr>
        <w:t xml:space="preserve">enumerated { NULL } </w:t>
      </w:r>
      <w:r w:rsidR="005664E5" w:rsidRPr="00131AE7">
        <w:rPr>
          <w:i/>
        </w:rPr>
        <w:t>&lt;identifier&gt;,</w:t>
      </w:r>
      <w:r w:rsidR="005664E5" w:rsidRPr="00131AE7">
        <w:rPr>
          <w:i/>
        </w:rPr>
        <w:br/>
      </w:r>
      <w:r w:rsidR="005664E5" w:rsidRPr="00131AE7">
        <w:rPr>
          <w:iCs/>
        </w:rPr>
        <w:t>where</w:t>
      </w:r>
      <w:r w:rsidR="005664E5" w:rsidRPr="00131AE7">
        <w:rPr>
          <w:i/>
        </w:rPr>
        <w:t xml:space="preserve"> &lt;identifier&gt;</w:t>
      </w:r>
      <w:r w:rsidR="005664E5" w:rsidRPr="00131AE7">
        <w:rPr>
          <w:iCs/>
        </w:rPr>
        <w:t xml:space="preserve"> </w:t>
      </w:r>
      <w:r w:rsidR="003E7E28" w:rsidRPr="00131AE7">
        <w:rPr>
          <w:iCs/>
        </w:rPr>
        <w:t>i</w:t>
      </w:r>
      <w:r w:rsidR="005664E5" w:rsidRPr="00131AE7">
        <w:rPr>
          <w:iCs/>
        </w:rPr>
        <w:t>s the ASN.1 field identifier,</w:t>
      </w:r>
      <w:r w:rsidR="00A57151" w:rsidRPr="00131AE7">
        <w:t xml:space="preserve"> converted according to </w:t>
      </w:r>
      <w:r w:rsidR="009555D9" w:rsidRPr="00131AE7">
        <w:t>clause</w:t>
      </w:r>
      <w:r w:rsidR="00A57151" w:rsidRPr="00131AE7">
        <w:t xml:space="preserve"> </w:t>
      </w:r>
      <w:r w:rsidR="00A57151" w:rsidRPr="00131AE7">
        <w:fldChar w:fldCharType="begin"/>
      </w:r>
      <w:r w:rsidR="00A57151" w:rsidRPr="00131AE7">
        <w:instrText xml:space="preserve"> REF clause_Identifiers \h </w:instrText>
      </w:r>
      <w:r w:rsidR="00A57151" w:rsidRPr="00131AE7">
        <w:fldChar w:fldCharType="separate"/>
      </w:r>
      <w:r w:rsidR="00AA1E5A" w:rsidRPr="00131AE7">
        <w:t>8.2</w:t>
      </w:r>
      <w:r w:rsidR="00A57151" w:rsidRPr="00131AE7">
        <w:fldChar w:fldCharType="end"/>
      </w:r>
      <w:r w:rsidR="00A57151" w:rsidRPr="00131AE7">
        <w:t>,</w:t>
      </w:r>
      <w:r w:rsidR="005664E5" w:rsidRPr="00131AE7">
        <w:rPr>
          <w:iCs/>
        </w:rPr>
        <w:t xml:space="preserve"> </w:t>
      </w:r>
      <w:r w:rsidRPr="00131AE7">
        <w:t>if</w:t>
      </w:r>
      <w:r w:rsidR="00A57151" w:rsidRPr="00131AE7">
        <w:t xml:space="preserve"> the ASN.1</w:t>
      </w:r>
      <w:r w:rsidRPr="00131AE7">
        <w:rPr>
          <w:rFonts w:ascii="Courier New" w:hAnsi="Courier New"/>
          <w:b/>
        </w:rPr>
        <w:t xml:space="preserve"> NULL</w:t>
      </w:r>
      <w:r w:rsidRPr="00131AE7">
        <w:t xml:space="preserve"> </w:t>
      </w:r>
      <w:r w:rsidR="00A57151" w:rsidRPr="00131AE7">
        <w:t xml:space="preserve">type </w:t>
      </w:r>
      <w:r w:rsidRPr="00131AE7">
        <w:t>is used within a structured type.</w:t>
      </w:r>
    </w:p>
    <w:p w14:paraId="03512976" w14:textId="77777777" w:rsidR="006E5591" w:rsidRPr="00131AE7" w:rsidRDefault="006E5591">
      <w:pPr>
        <w:pStyle w:val="B10"/>
      </w:pPr>
      <w:r w:rsidRPr="00131AE7">
        <w:t>22)</w:t>
      </w:r>
      <w:r w:rsidRPr="00131AE7">
        <w:tab/>
        <w:t>Replace all references to open types with the metatype "OPEN TYPE"</w:t>
      </w:r>
      <w:r w:rsidR="00D00934" w:rsidRPr="00131AE7">
        <w:t xml:space="preserve"> (see note </w:t>
      </w:r>
      <w:r w:rsidR="00B971CA" w:rsidRPr="00131AE7">
        <w:t>11</w:t>
      </w:r>
      <w:r w:rsidR="00D00934" w:rsidRPr="00131AE7">
        <w:t>)</w:t>
      </w:r>
      <w:r w:rsidRPr="00131AE7">
        <w:t>.</w:t>
      </w:r>
    </w:p>
    <w:p w14:paraId="5BB03E20" w14:textId="6F0D82ED" w:rsidR="008A1DA2" w:rsidRPr="00131AE7" w:rsidRDefault="006E5591" w:rsidP="00D86A2D">
      <w:pPr>
        <w:pStyle w:val="B10"/>
        <w:keepNext/>
        <w:keepLines/>
      </w:pPr>
      <w:r w:rsidRPr="00131AE7">
        <w:t>23)</w:t>
      </w:r>
      <w:r w:rsidRPr="00131AE7">
        <w:tab/>
        <w:t xml:space="preserve">Replace ASN.1 types with their equivalents according to table </w:t>
      </w:r>
      <w:r w:rsidRPr="00131AE7">
        <w:fldChar w:fldCharType="begin"/>
      </w:r>
      <w:r w:rsidRPr="00131AE7">
        <w:instrText xml:space="preserve"> REF tab_ASN1andTTCN3Equivalents \h  \* MERGEFORMAT </w:instrText>
      </w:r>
      <w:r w:rsidRPr="00131AE7">
        <w:fldChar w:fldCharType="separate"/>
      </w:r>
      <w:r w:rsidR="00AA1E5A" w:rsidRPr="00131AE7">
        <w:rPr>
          <w:color w:val="000000"/>
        </w:rPr>
        <w:t>3</w:t>
      </w:r>
      <w:r w:rsidRPr="00131AE7">
        <w:fldChar w:fldCharType="end"/>
      </w:r>
      <w:r w:rsidRPr="00131AE7">
        <w:t xml:space="preserve"> and ASN.1 values with equivalent TTCN</w:t>
      </w:r>
      <w:r w:rsidRPr="00131AE7">
        <w:noBreakHyphen/>
        <w:t xml:space="preserve">3 values based on the associated types. </w:t>
      </w:r>
      <w:r w:rsidR="00690355" w:rsidRPr="00131AE7">
        <w:t>Fields of ASN.1 SEQUENCE and SET types identified as OPTIONAL</w:t>
      </w:r>
      <w:r w:rsidR="000E361A" w:rsidRPr="00131AE7">
        <w:t xml:space="preserve"> or with a DEFAULT value</w:t>
      </w:r>
      <w:r w:rsidR="00690355" w:rsidRPr="00131AE7">
        <w:t xml:space="preserve"> shall be optional fields in the associated type</w:t>
      </w:r>
      <w:r w:rsidR="000E361A" w:rsidRPr="00131AE7">
        <w:t xml:space="preserve"> (see note 12)</w:t>
      </w:r>
      <w:r w:rsidR="00690355" w:rsidRPr="00131AE7">
        <w:t xml:space="preserve">. </w:t>
      </w:r>
      <w:r w:rsidRPr="00131AE7">
        <w:t>Missing (i.e. implicitly omitted) optional fields in structured ASN.1 values (of the types (</w:t>
      </w:r>
      <w:r w:rsidRPr="00131AE7">
        <w:rPr>
          <w:rFonts w:ascii="Courier New" w:hAnsi="Courier New"/>
        </w:rPr>
        <w:t>SET</w:t>
      </w:r>
      <w:r w:rsidRPr="00131AE7">
        <w:t xml:space="preserve">, </w:t>
      </w:r>
      <w:r w:rsidRPr="00131AE7">
        <w:rPr>
          <w:rFonts w:ascii="Courier New" w:hAnsi="Courier New"/>
        </w:rPr>
        <w:t>SEQUENCE</w:t>
      </w:r>
      <w:r w:rsidRPr="00131AE7">
        <w:t>, etc.) shall be explicitly omitted in the resulted structured TTCN-3 values (see note 9).</w:t>
      </w:r>
    </w:p>
    <w:p w14:paraId="134C3C8E" w14:textId="77777777" w:rsidR="006E5591" w:rsidRPr="00131AE7" w:rsidRDefault="008A1DA2" w:rsidP="008A1DA2">
      <w:pPr>
        <w:pStyle w:val="B10"/>
      </w:pPr>
      <w:r w:rsidRPr="00131AE7">
        <w:t>24)</w:t>
      </w:r>
      <w:r w:rsidRPr="00131AE7">
        <w:tab/>
        <w:t>Replace t</w:t>
      </w:r>
      <w:r w:rsidR="006E5591" w:rsidRPr="00131AE7">
        <w:t xml:space="preserve">he metatype "OPEN TYPE" by </w:t>
      </w:r>
      <w:r w:rsidR="006E5591" w:rsidRPr="00131AE7">
        <w:rPr>
          <w:rFonts w:ascii="Courier New" w:hAnsi="Courier New"/>
          <w:b/>
        </w:rPr>
        <w:t>anytype</w:t>
      </w:r>
      <w:r w:rsidR="006E5591" w:rsidRPr="00131AE7">
        <w:t>.</w:t>
      </w:r>
    </w:p>
    <w:p w14:paraId="6EBBBF6B" w14:textId="77777777" w:rsidR="006E5591" w:rsidRPr="00131AE7" w:rsidRDefault="006E5591" w:rsidP="00B50CC9">
      <w:pPr>
        <w:pStyle w:val="NO"/>
      </w:pPr>
      <w:r w:rsidRPr="00131AE7">
        <w:t>NOTE 1:</w:t>
      </w:r>
      <w:r w:rsidRPr="00131AE7">
        <w:tab/>
        <w:t xml:space="preserve">Associated types </w:t>
      </w:r>
      <w:r w:rsidR="00435F1B" w:rsidRPr="00131AE7">
        <w:t xml:space="preserve">and values </w:t>
      </w:r>
      <w:r w:rsidR="003B3FA4" w:rsidRPr="00131AE7">
        <w:t xml:space="preserve">contain abstract information only, thus </w:t>
      </w:r>
      <w:r w:rsidRPr="00131AE7">
        <w:t xml:space="preserve">do not contain all information needed for correct encoding. The way of handling the information needed by the </w:t>
      </w:r>
      <w:r w:rsidR="003B3FA4" w:rsidRPr="00131AE7">
        <w:t xml:space="preserve">test </w:t>
      </w:r>
      <w:r w:rsidRPr="00131AE7">
        <w:t xml:space="preserve">system to provide correct encoding </w:t>
      </w:r>
      <w:r w:rsidR="003F2D25" w:rsidRPr="00131AE7">
        <w:t xml:space="preserve">and/or decoding </w:t>
      </w:r>
      <w:r w:rsidR="00C6684C" w:rsidRPr="00131AE7">
        <w:t>(both embedded in ASN.1 definitions and provided in the encoding reference default, tag default and extension default settings of ASN.1 modules and encoding control sections, if any</w:t>
      </w:r>
      <w:r w:rsidR="0051334C" w:rsidRPr="00131AE7">
        <w:t xml:space="preserve"> and information coming from the ASN.1 specification itself, like tag values of built-in ASN.1 types</w:t>
      </w:r>
      <w:r w:rsidR="00C6684C" w:rsidRPr="00131AE7">
        <w:t xml:space="preserve">) </w:t>
      </w:r>
      <w:r w:rsidRPr="00131AE7">
        <w:t xml:space="preserve">is implementation dependent and remains hidden for the user; </w:t>
      </w:r>
      <w:r w:rsidR="003B3FA4" w:rsidRPr="00131AE7">
        <w:t>this</w:t>
      </w:r>
      <w:r w:rsidRPr="00131AE7">
        <w:t xml:space="preserve"> knowledge is not required to make valid TTCN</w:t>
      </w:r>
      <w:r w:rsidRPr="00131AE7">
        <w:noBreakHyphen/>
        <w:t>3</w:t>
      </w:r>
      <w:r w:rsidR="003B3FA4" w:rsidRPr="00131AE7">
        <w:t xml:space="preserve"> </w:t>
      </w:r>
      <w:r w:rsidRPr="00131AE7">
        <w:t>declarations or assignments involving imported ASN.1 types and values.</w:t>
      </w:r>
    </w:p>
    <w:p w14:paraId="33AB4FAD" w14:textId="77777777" w:rsidR="006E5591" w:rsidRPr="00131AE7" w:rsidRDefault="006E5591" w:rsidP="003B3FA4">
      <w:pPr>
        <w:pStyle w:val="NO"/>
      </w:pPr>
      <w:r w:rsidRPr="00131AE7">
        <w:t>NOTE 2:</w:t>
      </w:r>
      <w:r w:rsidRPr="00131AE7">
        <w:tab/>
        <w:t xml:space="preserve">When importing </w:t>
      </w:r>
      <w:r w:rsidRPr="00131AE7">
        <w:rPr>
          <w:rFonts w:ascii="Courier New" w:hAnsi="Courier New"/>
        </w:rPr>
        <w:t xml:space="preserve">ENUMERATED </w:t>
      </w:r>
      <w:r w:rsidRPr="00131AE7">
        <w:t xml:space="preserve">types, integer numbers assigned by the user to enumerations </w:t>
      </w:r>
      <w:r w:rsidR="00F61649" w:rsidRPr="00131AE7">
        <w:t>will</w:t>
      </w:r>
      <w:r w:rsidR="003B3FA4" w:rsidRPr="00131AE7">
        <w:t xml:space="preserve"> </w:t>
      </w:r>
      <w:r w:rsidRPr="00131AE7">
        <w:t xml:space="preserve">also </w:t>
      </w:r>
      <w:r w:rsidR="003B3FA4" w:rsidRPr="00131AE7">
        <w:t xml:space="preserve">be </w:t>
      </w:r>
      <w:r w:rsidRPr="00131AE7">
        <w:t>imported.</w:t>
      </w:r>
    </w:p>
    <w:p w14:paraId="4E1C7797" w14:textId="00CBED31" w:rsidR="006E5591" w:rsidRPr="00131AE7" w:rsidRDefault="006E5591">
      <w:pPr>
        <w:pStyle w:val="NO"/>
      </w:pPr>
      <w:r w:rsidRPr="00131AE7">
        <w:t>NOTE 3:</w:t>
      </w:r>
      <w:r w:rsidRPr="00131AE7">
        <w:tab/>
        <w:t xml:space="preserve">The data-value field of the </w:t>
      </w:r>
      <w:r w:rsidRPr="00131AE7">
        <w:rPr>
          <w:rFonts w:ascii="Courier New" w:hAnsi="Courier New"/>
        </w:rPr>
        <w:t xml:space="preserve">EXTERNAL </w:t>
      </w:r>
      <w:r w:rsidRPr="00131AE7">
        <w:t xml:space="preserve">type may be encoded as a single-ASN1-type, octet-aligned or arbitrary (see </w:t>
      </w:r>
      <w:r w:rsidR="009555D9" w:rsidRPr="00131AE7">
        <w:t>clause</w:t>
      </w:r>
      <w:r w:rsidRPr="00131AE7">
        <w:t xml:space="preserve"> 8.18.1 of </w:t>
      </w:r>
      <w:r w:rsidR="00B04B06" w:rsidRPr="00131AE7">
        <w:t>Recommendation ITU-T</w:t>
      </w:r>
      <w:r w:rsidRPr="00131AE7">
        <w:t xml:space="preserve"> X.690</w:t>
      </w:r>
      <w:r w:rsidR="00620346" w:rsidRPr="00131AE7">
        <w:t xml:space="preserve"> [</w:t>
      </w:r>
      <w:r w:rsidR="00620346" w:rsidRPr="00131AE7">
        <w:fldChar w:fldCharType="begin"/>
      </w:r>
      <w:r w:rsidR="00936255" w:rsidRPr="00131AE7">
        <w:instrText xml:space="preserve">REF REF_ITU_TX690 \* MERGEFORMAT  \h </w:instrText>
      </w:r>
      <w:r w:rsidR="00620346" w:rsidRPr="00131AE7">
        <w:fldChar w:fldCharType="separate"/>
      </w:r>
      <w:r w:rsidR="00AA1E5A" w:rsidRPr="00131AE7">
        <w:t>6</w:t>
      </w:r>
      <w:r w:rsidR="00620346" w:rsidRPr="00131AE7">
        <w:fldChar w:fldCharType="end"/>
      </w:r>
      <w:r w:rsidR="00620346" w:rsidRPr="00131AE7">
        <w:t>]</w:t>
      </w:r>
      <w:r w:rsidRPr="00131AE7">
        <w:t xml:space="preserve">) at the discretion of the encoder; if the user wants to enforce one given form of encoding or wants to allow only one specific encoding form at matching, it </w:t>
      </w:r>
      <w:r w:rsidR="00F61649" w:rsidRPr="00131AE7">
        <w:t>has to</w:t>
      </w:r>
      <w:r w:rsidRPr="00131AE7">
        <w:t xml:space="preserve"> use the appropriate encoding attribute for the type or the given constant, variable, template or template field (see </w:t>
      </w:r>
      <w:r w:rsidR="009555D9" w:rsidRPr="00131AE7">
        <w:t>clause</w:t>
      </w:r>
      <w:r w:rsidRPr="00131AE7">
        <w:t xml:space="preserve"> </w:t>
      </w:r>
      <w:r w:rsidR="00177A97" w:rsidRPr="00131AE7">
        <w:fldChar w:fldCharType="begin"/>
      </w:r>
      <w:r w:rsidR="00177A97" w:rsidRPr="00131AE7">
        <w:instrText xml:space="preserve"> REF clause_Templates_OrderingTremplateFields \h </w:instrText>
      </w:r>
      <w:r w:rsidR="008D2B25" w:rsidRPr="00131AE7">
        <w:instrText xml:space="preserve"> \* MERGEFORMAT </w:instrText>
      </w:r>
      <w:r w:rsidR="00177A97" w:rsidRPr="00131AE7">
        <w:fldChar w:fldCharType="separate"/>
      </w:r>
      <w:r w:rsidR="00AA1E5A" w:rsidRPr="00131AE7">
        <w:t>11.3</w:t>
      </w:r>
      <w:r w:rsidR="00177A97" w:rsidRPr="00131AE7">
        <w:fldChar w:fldCharType="end"/>
      </w:r>
      <w:r w:rsidR="00177A97" w:rsidRPr="00131AE7">
        <w:t xml:space="preserve"> of </w:t>
      </w:r>
      <w:r w:rsidR="0021141C" w:rsidRPr="00131AE7">
        <w:t>the present document</w:t>
      </w:r>
      <w:r w:rsidRPr="00131AE7">
        <w:t>).</w:t>
      </w:r>
    </w:p>
    <w:p w14:paraId="3524AA3B" w14:textId="77777777" w:rsidR="006E5591" w:rsidRPr="00131AE7" w:rsidRDefault="006E5591">
      <w:pPr>
        <w:pStyle w:val="NO"/>
      </w:pPr>
      <w:r w:rsidRPr="00131AE7">
        <w:t>NOTE 4:</w:t>
      </w:r>
      <w:r w:rsidRPr="00131AE7">
        <w:tab/>
        <w:t xml:space="preserve">Inner subtyping </w:t>
      </w:r>
      <w:r w:rsidR="00F61649" w:rsidRPr="00131AE7">
        <w:t>has to</w:t>
      </w:r>
      <w:r w:rsidRPr="00131AE7">
        <w:t xml:space="preserve"> be taken into account by the user when defining TTCN-3 values or templates based on an ASN.1 type constrained by inner subtyping.</w:t>
      </w:r>
    </w:p>
    <w:p w14:paraId="5AA3731F" w14:textId="77777777" w:rsidR="006E5591" w:rsidRPr="00131AE7" w:rsidRDefault="006E5591">
      <w:pPr>
        <w:pStyle w:val="NO"/>
      </w:pPr>
      <w:r w:rsidRPr="00131AE7">
        <w:t>NOTE 5:</w:t>
      </w:r>
      <w:r w:rsidRPr="00131AE7">
        <w:tab/>
        <w:t xml:space="preserve">Equivalence with the </w:t>
      </w:r>
      <w:r w:rsidRPr="00131AE7">
        <w:rPr>
          <w:rFonts w:ascii="Courier New" w:hAnsi="Courier New"/>
          <w:b/>
        </w:rPr>
        <w:t>objid</w:t>
      </w:r>
      <w:r w:rsidRPr="00131AE7">
        <w:t xml:space="preserve"> type is limited to the syntax to be used for value notations only. When encoding/decoding an </w:t>
      </w:r>
      <w:r w:rsidRPr="00131AE7">
        <w:rPr>
          <w:b/>
          <w:bCs/>
        </w:rPr>
        <w:t>objid</w:t>
      </w:r>
      <w:r w:rsidRPr="00131AE7">
        <w:t xml:space="preserve"> value retrieved from an ASN.1 </w:t>
      </w:r>
      <w:r w:rsidRPr="00131AE7">
        <w:rPr>
          <w:rFonts w:ascii="Courier New" w:hAnsi="Courier New"/>
        </w:rPr>
        <w:t xml:space="preserve">RELATIVE-OID </w:t>
      </w:r>
      <w:r w:rsidRPr="00131AE7">
        <w:t xml:space="preserve">value using an ASN.1 encoding rule, the encoding/decoding </w:t>
      </w:r>
      <w:r w:rsidR="00F61649" w:rsidRPr="00131AE7">
        <w:t>will</w:t>
      </w:r>
      <w:r w:rsidRPr="00131AE7">
        <w:t xml:space="preserve"> occur according to rules specified for the </w:t>
      </w:r>
      <w:r w:rsidRPr="00131AE7">
        <w:rPr>
          <w:rFonts w:ascii="Courier New" w:hAnsi="Courier New"/>
        </w:rPr>
        <w:t xml:space="preserve">RELATIVE-OID </w:t>
      </w:r>
      <w:r w:rsidRPr="00131AE7">
        <w:t>type.</w:t>
      </w:r>
    </w:p>
    <w:p w14:paraId="4B84565C" w14:textId="77777777" w:rsidR="006E5591" w:rsidRPr="00131AE7" w:rsidRDefault="006E5591">
      <w:pPr>
        <w:pStyle w:val="NO"/>
      </w:pPr>
      <w:r w:rsidRPr="00131AE7">
        <w:t>NOTE 6:</w:t>
      </w:r>
      <w:r w:rsidRPr="00131AE7">
        <w:tab/>
      </w:r>
      <w:r w:rsidRPr="00131AE7">
        <w:rPr>
          <w:rFonts w:ascii="Courier New" w:hAnsi="Courier New"/>
        </w:rPr>
        <w:t>VisibleString</w:t>
      </w:r>
      <w:r w:rsidRPr="00131AE7">
        <w:t xml:space="preserve">, </w:t>
      </w:r>
      <w:r w:rsidRPr="00131AE7">
        <w:rPr>
          <w:rFonts w:ascii="Courier New" w:hAnsi="Courier New"/>
        </w:rPr>
        <w:t xml:space="preserve">IA5String </w:t>
      </w:r>
      <w:r w:rsidRPr="00131AE7">
        <w:t xml:space="preserve">and </w:t>
      </w:r>
      <w:r w:rsidRPr="00131AE7">
        <w:rPr>
          <w:rFonts w:ascii="Courier New" w:hAnsi="Courier New"/>
        </w:rPr>
        <w:t xml:space="preserve">UniversalString </w:t>
      </w:r>
      <w:r w:rsidRPr="00131AE7">
        <w:t>have their equivalent TTCN-3 types and are replaced directly.</w:t>
      </w:r>
    </w:p>
    <w:p w14:paraId="2EF1E90E" w14:textId="77777777" w:rsidR="006E5591" w:rsidRPr="00131AE7" w:rsidRDefault="006E5591">
      <w:pPr>
        <w:pStyle w:val="NO"/>
      </w:pPr>
      <w:r w:rsidRPr="00131AE7">
        <w:t>NOTE 7:</w:t>
      </w:r>
      <w:r w:rsidRPr="00131AE7">
        <w:tab/>
        <w:t xml:space="preserve">Relational constraints </w:t>
      </w:r>
      <w:r w:rsidR="00F61649" w:rsidRPr="00131AE7">
        <w:t>have to</w:t>
      </w:r>
      <w:r w:rsidRPr="00131AE7">
        <w:t xml:space="preserve"> be taken into account by the user when declaring values and templates (also may be handled by tools implicitly).</w:t>
      </w:r>
    </w:p>
    <w:p w14:paraId="11868B91" w14:textId="77777777" w:rsidR="006E5591" w:rsidRPr="00131AE7" w:rsidRDefault="006E5591">
      <w:pPr>
        <w:pStyle w:val="NO"/>
        <w:rPr>
          <w:color w:val="000000"/>
        </w:rPr>
      </w:pPr>
      <w:r w:rsidRPr="00131AE7">
        <w:rPr>
          <w:rFonts w:cs="Courier New"/>
        </w:rPr>
        <w:t>NOTE 8:</w:t>
      </w:r>
      <w:r w:rsidRPr="00131AE7">
        <w:rPr>
          <w:rFonts w:cs="Courier New"/>
        </w:rPr>
        <w:tab/>
        <w:t>This replacement do</w:t>
      </w:r>
      <w:r w:rsidR="0048544C" w:rsidRPr="00131AE7">
        <w:rPr>
          <w:rFonts w:cs="Courier New"/>
        </w:rPr>
        <w:t>es</w:t>
      </w:r>
      <w:r w:rsidRPr="00131AE7">
        <w:rPr>
          <w:rFonts w:cs="Courier New"/>
        </w:rPr>
        <w:t xml:space="preserve"> not </w:t>
      </w:r>
      <w:r w:rsidR="00AF2C69" w:rsidRPr="00131AE7">
        <w:rPr>
          <w:rFonts w:cs="Courier New"/>
        </w:rPr>
        <w:t>affect</w:t>
      </w:r>
      <w:r w:rsidRPr="00131AE7">
        <w:rPr>
          <w:rFonts w:cs="Courier New"/>
        </w:rPr>
        <w:t xml:space="preserve"> constraints applied to the "</w:t>
      </w:r>
      <w:r w:rsidRPr="00131AE7">
        <w:t>notation for the object class field type" itself.</w:t>
      </w:r>
    </w:p>
    <w:p w14:paraId="71A4E61B" w14:textId="77777777" w:rsidR="006E5591" w:rsidRPr="00131AE7" w:rsidRDefault="006E5591">
      <w:pPr>
        <w:pStyle w:val="NO"/>
      </w:pPr>
      <w:r w:rsidRPr="00131AE7">
        <w:lastRenderedPageBreak/>
        <w:t>NOTE 9:</w:t>
      </w:r>
      <w:r w:rsidRPr="00131AE7">
        <w:tab/>
        <w:t>Missing optional fields in values of structured ASN.1 types (</w:t>
      </w:r>
      <w:r w:rsidRPr="00131AE7">
        <w:rPr>
          <w:rFonts w:ascii="Courier New" w:hAnsi="Courier New"/>
        </w:rPr>
        <w:t>SET</w:t>
      </w:r>
      <w:r w:rsidRPr="00131AE7">
        <w:t xml:space="preserve">, </w:t>
      </w:r>
      <w:r w:rsidRPr="00131AE7">
        <w:rPr>
          <w:rFonts w:ascii="Courier New" w:hAnsi="Courier New"/>
        </w:rPr>
        <w:t>SEQUENCE</w:t>
      </w:r>
      <w:r w:rsidRPr="00131AE7">
        <w:t xml:space="preserve">, </w:t>
      </w:r>
      <w:r w:rsidRPr="00131AE7">
        <w:rPr>
          <w:rFonts w:ascii="Courier New" w:hAnsi="Courier New"/>
        </w:rPr>
        <w:t>EXTERNAL</w:t>
      </w:r>
      <w:r w:rsidRPr="00131AE7">
        <w:t>, etc.) are equivalent to explicitly omitted fields in structured TTCN-3 values.</w:t>
      </w:r>
    </w:p>
    <w:p w14:paraId="5E1C8EFF" w14:textId="2A10E998" w:rsidR="006E5591" w:rsidRPr="00131AE7" w:rsidRDefault="006E5591" w:rsidP="007F4CD1">
      <w:pPr>
        <w:pStyle w:val="EX"/>
        <w:keepNext/>
      </w:pPr>
      <w:r w:rsidRPr="00131AE7">
        <w:t xml:space="preserve">EXAMPLE </w:t>
      </w:r>
      <w:r w:rsidR="000C2F88" w:rsidRPr="00131AE7">
        <w:t>4</w:t>
      </w:r>
      <w:r w:rsidRPr="00131AE7">
        <w:t>:</w:t>
      </w:r>
    </w:p>
    <w:p w14:paraId="08A6A9C7" w14:textId="77777777" w:rsidR="006E5591" w:rsidRPr="00131AE7" w:rsidRDefault="00B50CC9" w:rsidP="007F4CD1">
      <w:pPr>
        <w:pStyle w:val="PL"/>
        <w:keepNext/>
        <w:keepLines/>
        <w:rPr>
          <w:noProof w:val="0"/>
        </w:rPr>
      </w:pPr>
      <w:r w:rsidRPr="00131AE7">
        <w:rPr>
          <w:noProof w:val="0"/>
        </w:rPr>
        <w:tab/>
      </w:r>
      <w:r w:rsidR="006E5591" w:rsidRPr="00131AE7">
        <w:rPr>
          <w:noProof w:val="0"/>
        </w:rPr>
        <w:t>module MyTTCNModule</w:t>
      </w:r>
    </w:p>
    <w:p w14:paraId="7CCBE24C" w14:textId="77777777" w:rsidR="006E5591" w:rsidRPr="00131AE7" w:rsidRDefault="00B50CC9" w:rsidP="007F4CD1">
      <w:pPr>
        <w:pStyle w:val="PL"/>
        <w:keepNext/>
        <w:keepLines/>
        <w:rPr>
          <w:noProof w:val="0"/>
        </w:rPr>
      </w:pPr>
      <w:r w:rsidRPr="00131AE7">
        <w:rPr>
          <w:noProof w:val="0"/>
        </w:rPr>
        <w:tab/>
      </w:r>
      <w:r w:rsidR="006E5591" w:rsidRPr="00131AE7">
        <w:rPr>
          <w:noProof w:val="0"/>
        </w:rPr>
        <w:t>{</w:t>
      </w:r>
    </w:p>
    <w:p w14:paraId="34B587DA" w14:textId="77777777" w:rsidR="006E5591" w:rsidRPr="00131AE7" w:rsidRDefault="00B50CC9" w:rsidP="007F4CD1">
      <w:pPr>
        <w:pStyle w:val="PL"/>
        <w:keepNext/>
        <w:keepLines/>
        <w:rPr>
          <w:noProof w:val="0"/>
        </w:rPr>
      </w:pPr>
      <w:r w:rsidRPr="00131AE7">
        <w:rPr>
          <w:noProof w:val="0"/>
        </w:rPr>
        <w:tab/>
      </w:r>
      <w:r w:rsidR="006E5591" w:rsidRPr="00131AE7">
        <w:rPr>
          <w:noProof w:val="0"/>
        </w:rPr>
        <w:tab/>
      </w:r>
      <w:r w:rsidR="006E5591" w:rsidRPr="00131AE7">
        <w:rPr>
          <w:noProof w:val="0"/>
        </w:rPr>
        <w:tab/>
        <w:t>import from MyASN1module language "ASN.1:2002" all;</w:t>
      </w:r>
    </w:p>
    <w:p w14:paraId="332994FB" w14:textId="77777777" w:rsidR="006E5591" w:rsidRPr="00131AE7" w:rsidRDefault="00B50CC9" w:rsidP="007F4CD1">
      <w:pPr>
        <w:pStyle w:val="PL"/>
        <w:keepNext/>
        <w:keepLines/>
        <w:rPr>
          <w:noProof w:val="0"/>
        </w:rPr>
      </w:pPr>
      <w:r w:rsidRPr="00131AE7">
        <w:rPr>
          <w:noProof w:val="0"/>
        </w:rPr>
        <w:tab/>
      </w:r>
    </w:p>
    <w:p w14:paraId="5D453268" w14:textId="77777777" w:rsidR="006E5591" w:rsidRPr="00131AE7" w:rsidRDefault="00B50CC9" w:rsidP="007F4CD1">
      <w:pPr>
        <w:pStyle w:val="PL"/>
        <w:keepNext/>
        <w:keepLines/>
        <w:rPr>
          <w:noProof w:val="0"/>
        </w:rPr>
      </w:pPr>
      <w:r w:rsidRPr="00131AE7">
        <w:rPr>
          <w:noProof w:val="0"/>
        </w:rPr>
        <w:tab/>
      </w:r>
      <w:r w:rsidR="006E5591" w:rsidRPr="00131AE7">
        <w:rPr>
          <w:noProof w:val="0"/>
        </w:rPr>
        <w:tab/>
      </w:r>
      <w:r w:rsidR="006E5591" w:rsidRPr="00131AE7">
        <w:rPr>
          <w:noProof w:val="0"/>
        </w:rPr>
        <w:tab/>
        <w:t>const Bmessage MyTTCNConst:= johnValues;</w:t>
      </w:r>
    </w:p>
    <w:p w14:paraId="42AB95B9" w14:textId="77777777" w:rsidR="006E5591" w:rsidRPr="00131AE7" w:rsidRDefault="00B50CC9" w:rsidP="007F4CD1">
      <w:pPr>
        <w:pStyle w:val="PL"/>
        <w:keepNext/>
        <w:keepLines/>
        <w:rPr>
          <w:noProof w:val="0"/>
        </w:rPr>
      </w:pPr>
      <w:r w:rsidRPr="00131AE7">
        <w:rPr>
          <w:noProof w:val="0"/>
        </w:rPr>
        <w:tab/>
      </w:r>
      <w:r w:rsidR="006E5591" w:rsidRPr="00131AE7">
        <w:rPr>
          <w:noProof w:val="0"/>
        </w:rPr>
        <w:tab/>
      </w:r>
      <w:r w:rsidR="006E5591" w:rsidRPr="00131AE7">
        <w:rPr>
          <w:noProof w:val="0"/>
        </w:rPr>
        <w:tab/>
        <w:t>const DefinedValuesForField1 Value1:= 1;</w:t>
      </w:r>
    </w:p>
    <w:p w14:paraId="4B9BC128" w14:textId="77777777" w:rsidR="006E5591" w:rsidRPr="00131AE7" w:rsidRDefault="00B50CC9" w:rsidP="007F4CD1">
      <w:pPr>
        <w:pStyle w:val="PL"/>
        <w:keepNext/>
        <w:keepLines/>
        <w:rPr>
          <w:noProof w:val="0"/>
        </w:rPr>
      </w:pPr>
      <w:r w:rsidRPr="00131AE7">
        <w:rPr>
          <w:noProof w:val="0"/>
        </w:rPr>
        <w:tab/>
      </w:r>
      <w:r w:rsidR="006E5591" w:rsidRPr="00131AE7">
        <w:rPr>
          <w:noProof w:val="0"/>
        </w:rPr>
        <w:t>}</w:t>
      </w:r>
    </w:p>
    <w:p w14:paraId="314E0B67" w14:textId="77777777" w:rsidR="006E5591" w:rsidRPr="00131AE7" w:rsidRDefault="00B50CC9">
      <w:pPr>
        <w:pStyle w:val="PL"/>
        <w:rPr>
          <w:noProof w:val="0"/>
          <w:color w:val="000000"/>
        </w:rPr>
      </w:pPr>
      <w:r w:rsidRPr="00131AE7">
        <w:rPr>
          <w:noProof w:val="0"/>
          <w:color w:val="000000"/>
        </w:rPr>
        <w:tab/>
      </w:r>
    </w:p>
    <w:p w14:paraId="1A18292A" w14:textId="77777777" w:rsidR="006E5591" w:rsidRPr="00131AE7" w:rsidRDefault="006E5591" w:rsidP="00F3439B">
      <w:pPr>
        <w:pStyle w:val="NO"/>
        <w:ind w:left="1276" w:hanging="992"/>
      </w:pPr>
      <w:r w:rsidRPr="00131AE7">
        <w:t>NOTE 10:</w:t>
      </w:r>
      <w:r w:rsidRPr="00131AE7">
        <w:tab/>
        <w:t xml:space="preserve">ASN.1 definitions other than types and values (i.e. information object classes or information object sets) are not directly accessible from the TTCN-3 notation. Such definitions </w:t>
      </w:r>
      <w:r w:rsidR="00F61649" w:rsidRPr="00131AE7">
        <w:t>will</w:t>
      </w:r>
      <w:r w:rsidRPr="00131AE7">
        <w:t xml:space="preserve"> be resolved to a type or value within the ASN.1 module before they can be referenced from within the TTCN-3 module.</w:t>
      </w:r>
    </w:p>
    <w:p w14:paraId="2BEFF352" w14:textId="77777777" w:rsidR="00C35357" w:rsidRPr="00131AE7" w:rsidRDefault="00C35357" w:rsidP="00F3439B">
      <w:pPr>
        <w:pStyle w:val="NO"/>
        <w:ind w:left="1276" w:hanging="992"/>
      </w:pPr>
      <w:r w:rsidRPr="00131AE7">
        <w:t>NOTE 11:</w:t>
      </w:r>
      <w:r w:rsidRPr="00131AE7">
        <w:tab/>
        <w:t xml:space="preserve">The metatype "OPEN TYPE" </w:t>
      </w:r>
      <w:r w:rsidR="006E0486" w:rsidRPr="00131AE7">
        <w:t xml:space="preserve">is </w:t>
      </w:r>
      <w:r w:rsidR="008E5476" w:rsidRPr="00131AE7">
        <w:t xml:space="preserve">just </w:t>
      </w:r>
      <w:r w:rsidR="006E0486" w:rsidRPr="00131AE7">
        <w:t>used to describe the transformation process</w:t>
      </w:r>
      <w:r w:rsidR="0034184F" w:rsidRPr="00131AE7">
        <w:t xml:space="preserve">. It does not </w:t>
      </w:r>
      <w:r w:rsidR="0048544C" w:rsidRPr="00131AE7">
        <w:t>exist</w:t>
      </w:r>
      <w:r w:rsidR="0034184F" w:rsidRPr="00131AE7">
        <w:t xml:space="preserve"> neither before nor after the transformation.</w:t>
      </w:r>
    </w:p>
    <w:p w14:paraId="2F565A12" w14:textId="77777777" w:rsidR="00DD5968" w:rsidRPr="00131AE7" w:rsidRDefault="00DD5968" w:rsidP="00F3439B">
      <w:pPr>
        <w:pStyle w:val="NO"/>
        <w:ind w:left="1276" w:hanging="992"/>
      </w:pPr>
      <w:r w:rsidRPr="00131AE7">
        <w:t>NOTE 12:</w:t>
      </w:r>
      <w:r w:rsidRPr="00131AE7">
        <w:tab/>
        <w:t>Most ASN.1 encoding rules require that</w:t>
      </w:r>
      <w:r w:rsidR="00DA52BA" w:rsidRPr="00131AE7">
        <w:t xml:space="preserve"> fields with DE</w:t>
      </w:r>
      <w:r w:rsidRPr="00131AE7">
        <w:t>F</w:t>
      </w:r>
      <w:r w:rsidR="00DA52BA" w:rsidRPr="00131AE7">
        <w:t>A</w:t>
      </w:r>
      <w:r w:rsidRPr="00131AE7">
        <w:t xml:space="preserve">ULT values are omitted in the encoded message when their actual contents equal to the default values. However, in TTCN-3, it may be required that the default value is also encoded and present. </w:t>
      </w:r>
      <w:r w:rsidR="004008D1" w:rsidRPr="00131AE7">
        <w:t>If fields with default values are omitted or present in the encoded message</w:t>
      </w:r>
      <w:r w:rsidR="00AA4C6E" w:rsidRPr="00131AE7">
        <w:t>,</w:t>
      </w:r>
      <w:r w:rsidR="004008D1" w:rsidRPr="00131AE7">
        <w:t xml:space="preserve"> is a </w:t>
      </w:r>
      <w:r w:rsidR="005C6553" w:rsidRPr="00131AE7">
        <w:t xml:space="preserve">TTCN-3 </w:t>
      </w:r>
      <w:r w:rsidR="004008D1" w:rsidRPr="00131AE7">
        <w:t xml:space="preserve">test system runtime configuration option. It is also a </w:t>
      </w:r>
      <w:r w:rsidR="00930B21" w:rsidRPr="00131AE7">
        <w:t xml:space="preserve">TTCN-3 </w:t>
      </w:r>
      <w:r w:rsidR="004008D1" w:rsidRPr="00131AE7">
        <w:t>test system runtime configuration option</w:t>
      </w:r>
      <w:r w:rsidR="00930B21" w:rsidRPr="00131AE7">
        <w:t>,</w:t>
      </w:r>
      <w:r w:rsidR="004008D1" w:rsidRPr="00131AE7">
        <w:t xml:space="preserve"> if fields with default values missing in the received </w:t>
      </w:r>
      <w:r w:rsidR="00BF6F55" w:rsidRPr="00131AE7">
        <w:t xml:space="preserve">encoded </w:t>
      </w:r>
      <w:r w:rsidR="004008D1" w:rsidRPr="00131AE7">
        <w:t>message are omitted or substituted by their default</w:t>
      </w:r>
      <w:r w:rsidR="00C759D5" w:rsidRPr="00131AE7">
        <w:t xml:space="preserve"> values </w:t>
      </w:r>
      <w:r w:rsidR="00A750F0" w:rsidRPr="00131AE7">
        <w:t xml:space="preserve">in the </w:t>
      </w:r>
      <w:r w:rsidR="004008D1" w:rsidRPr="00131AE7">
        <w:t xml:space="preserve">abstract TTCN-3 </w:t>
      </w:r>
      <w:r w:rsidR="00A750F0" w:rsidRPr="00131AE7">
        <w:t>value</w:t>
      </w:r>
      <w:r w:rsidR="00C759D5" w:rsidRPr="00131AE7">
        <w:t xml:space="preserve"> (the decoded message</w:t>
      </w:r>
      <w:r w:rsidR="00A750F0" w:rsidRPr="00131AE7">
        <w:t>)</w:t>
      </w:r>
      <w:r w:rsidR="004008D1" w:rsidRPr="00131AE7">
        <w:t>.</w:t>
      </w:r>
    </w:p>
    <w:p w14:paraId="1ECA30BE" w14:textId="1B645EC2" w:rsidR="00371AE0" w:rsidRPr="00131AE7" w:rsidRDefault="00371AE0" w:rsidP="00F3439B">
      <w:pPr>
        <w:pStyle w:val="NO"/>
        <w:ind w:left="1276" w:hanging="992"/>
      </w:pPr>
      <w:r w:rsidRPr="00131AE7">
        <w:t>NOTE 13:</w:t>
      </w:r>
      <w:r w:rsidRPr="00131AE7">
        <w:tab/>
        <w:t xml:space="preserve">The associated type for the ASN.1 NULL type is introduced to </w:t>
      </w:r>
      <w:r w:rsidR="00D63C22" w:rsidRPr="00131AE7">
        <w:t>specify</w:t>
      </w:r>
      <w:r w:rsidRPr="00131AE7">
        <w:t xml:space="preserve"> the TTCN-3 value notation for this type. The encoding/decoding of NULL values and fields </w:t>
      </w:r>
      <w:r w:rsidR="00F61649" w:rsidRPr="00131AE7">
        <w:t>have to</w:t>
      </w:r>
      <w:r w:rsidRPr="00131AE7">
        <w:t xml:space="preserve"> be as defined for the NULL type in the ASN.1 Recommendations (see e.g. in </w:t>
      </w:r>
      <w:r w:rsidR="006B0078" w:rsidRPr="00131AE7">
        <w:t>Recommendations ITU-T</w:t>
      </w:r>
      <w:r w:rsidRPr="00131AE7">
        <w:t xml:space="preserve"> X.690</w:t>
      </w:r>
      <w:r w:rsidR="005602DA" w:rsidRPr="00131AE7">
        <w:t xml:space="preserve"> [</w:t>
      </w:r>
      <w:r w:rsidR="005602DA" w:rsidRPr="00131AE7">
        <w:fldChar w:fldCharType="begin"/>
      </w:r>
      <w:r w:rsidR="005602DA" w:rsidRPr="00131AE7">
        <w:instrText xml:space="preserve">REF REF_ITU_TX690 \h </w:instrText>
      </w:r>
      <w:r w:rsidR="005602DA" w:rsidRPr="00131AE7">
        <w:fldChar w:fldCharType="separate"/>
      </w:r>
      <w:r w:rsidR="005602DA" w:rsidRPr="00131AE7">
        <w:t>6</w:t>
      </w:r>
      <w:r w:rsidR="005602DA" w:rsidRPr="00131AE7">
        <w:fldChar w:fldCharType="end"/>
      </w:r>
      <w:r w:rsidR="005602DA" w:rsidRPr="00131AE7">
        <w:t>]</w:t>
      </w:r>
      <w:r w:rsidRPr="00131AE7">
        <w:t>, X.691</w:t>
      </w:r>
      <w:r w:rsidR="00FA7B9E" w:rsidRPr="00131AE7">
        <w:t xml:space="preserve"> </w:t>
      </w:r>
      <w:r w:rsidR="005602DA" w:rsidRPr="00131AE7">
        <w:t>[</w:t>
      </w:r>
      <w:r w:rsidR="005602DA" w:rsidRPr="00131AE7">
        <w:fldChar w:fldCharType="begin"/>
      </w:r>
      <w:r w:rsidR="005602DA" w:rsidRPr="00131AE7">
        <w:instrText xml:space="preserve">REF REF_ITU_TX691 \h </w:instrText>
      </w:r>
      <w:r w:rsidR="005602DA" w:rsidRPr="00131AE7">
        <w:fldChar w:fldCharType="separate"/>
      </w:r>
      <w:r w:rsidR="005602DA" w:rsidRPr="00131AE7">
        <w:t>7</w:t>
      </w:r>
      <w:r w:rsidR="005602DA" w:rsidRPr="00131AE7">
        <w:fldChar w:fldCharType="end"/>
      </w:r>
      <w:r w:rsidR="005602DA" w:rsidRPr="00131AE7">
        <w:t>]</w:t>
      </w:r>
      <w:r w:rsidR="00E2244B" w:rsidRPr="00131AE7">
        <w:t xml:space="preserve"> </w:t>
      </w:r>
      <w:r w:rsidRPr="00131AE7">
        <w:t>and X.693</w:t>
      </w:r>
      <w:r w:rsidR="00F3439B" w:rsidRPr="00131AE7">
        <w:t> </w:t>
      </w:r>
      <w:r w:rsidR="005602DA" w:rsidRPr="00131AE7">
        <w:t>[</w:t>
      </w:r>
      <w:r w:rsidR="005602DA" w:rsidRPr="00131AE7">
        <w:fldChar w:fldCharType="begin"/>
      </w:r>
      <w:r w:rsidR="005602DA" w:rsidRPr="00131AE7">
        <w:instrText xml:space="preserve">REF REF_ITU_TX693 \h </w:instrText>
      </w:r>
      <w:r w:rsidR="005602DA" w:rsidRPr="00131AE7">
        <w:fldChar w:fldCharType="separate"/>
      </w:r>
      <w:r w:rsidR="005602DA" w:rsidRPr="00131AE7">
        <w:t>8</w:t>
      </w:r>
      <w:r w:rsidR="005602DA" w:rsidRPr="00131AE7">
        <w:fldChar w:fldCharType="end"/>
      </w:r>
      <w:r w:rsidR="005602DA" w:rsidRPr="00131AE7">
        <w:t>]</w:t>
      </w:r>
      <w:r w:rsidR="00AF2C69" w:rsidRPr="00131AE7">
        <w:t>). Also, the restriction</w:t>
      </w:r>
      <w:r w:rsidRPr="00131AE7">
        <w:t xml:space="preserve"> </w:t>
      </w:r>
      <w:r w:rsidR="00AF2C69" w:rsidRPr="00131AE7">
        <w:t xml:space="preserve">in </w:t>
      </w:r>
      <w:r w:rsidR="009555D9" w:rsidRPr="00131AE7">
        <w:t>clause</w:t>
      </w:r>
      <w:r w:rsidR="00AF2C69" w:rsidRPr="00131AE7">
        <w:t xml:space="preserve"> 7.1.3 of </w:t>
      </w:r>
      <w:r w:rsidR="00936255" w:rsidRPr="00131AE7">
        <w:t>ETSI ES 201 873-1</w:t>
      </w:r>
      <w:r w:rsidR="00AF2C69" w:rsidRPr="00131AE7">
        <w:t xml:space="preserve"> [</w:t>
      </w:r>
      <w:r w:rsidR="00AF2C69" w:rsidRPr="00131AE7">
        <w:fldChar w:fldCharType="begin"/>
      </w:r>
      <w:r w:rsidR="00936255" w:rsidRPr="00131AE7">
        <w:instrText xml:space="preserve">REF REF_ES201873_1 \* MERGEFORMAT  \h </w:instrText>
      </w:r>
      <w:r w:rsidR="00AF2C69" w:rsidRPr="00131AE7">
        <w:fldChar w:fldCharType="separate"/>
      </w:r>
      <w:r w:rsidR="00AA1E5A" w:rsidRPr="00131AE7">
        <w:t>1</w:t>
      </w:r>
      <w:r w:rsidR="00AF2C69" w:rsidRPr="00131AE7">
        <w:fldChar w:fldCharType="end"/>
      </w:r>
      <w:r w:rsidR="00AF2C69" w:rsidRPr="00131AE7">
        <w:t xml:space="preserve">] (relational operators) </w:t>
      </w:r>
      <w:r w:rsidR="0080787F" w:rsidRPr="00131AE7">
        <w:t>that only values of the same enumerated types are allowed to be compared, does not apply to imported ASN.1 NULL types.</w:t>
      </w:r>
    </w:p>
    <w:p w14:paraId="4DBCB872" w14:textId="5C2C5E01" w:rsidR="0025396F" w:rsidRPr="00131AE7" w:rsidRDefault="0025396F" w:rsidP="0025396F">
      <w:pPr>
        <w:pStyle w:val="NO"/>
        <w:ind w:left="1276" w:hanging="992"/>
      </w:pPr>
      <w:r w:rsidRPr="00131AE7">
        <w:t>NOTE 14:</w:t>
      </w:r>
      <w:r w:rsidRPr="00131AE7">
        <w:tab/>
        <w:t xml:space="preserve">The ASN.1 </w:t>
      </w:r>
      <w:r w:rsidR="008F016E" w:rsidRPr="00131AE7">
        <w:rPr>
          <w:rFonts w:ascii="Courier New" w:hAnsi="Courier New" w:cs="Courier New"/>
        </w:rPr>
        <w:t>time</w:t>
      </w:r>
      <w:r w:rsidRPr="00131AE7">
        <w:t xml:space="preserve"> </w:t>
      </w:r>
      <w:r w:rsidR="007936EC" w:rsidRPr="00131AE7">
        <w:t>types (including its useful types)</w:t>
      </w:r>
      <w:r w:rsidR="000D77DC" w:rsidRPr="00131AE7">
        <w:t xml:space="preserve"> </w:t>
      </w:r>
      <w:r w:rsidRPr="00131AE7">
        <w:t xml:space="preserve">are transformed to </w:t>
      </w:r>
      <w:r w:rsidR="000D77DC" w:rsidRPr="00131AE7">
        <w:t>a</w:t>
      </w:r>
      <w:r w:rsidRPr="00131AE7">
        <w:t xml:space="preserve"> </w:t>
      </w:r>
      <w:r w:rsidR="000D77DC" w:rsidRPr="00131AE7">
        <w:t xml:space="preserve">restricted </w:t>
      </w:r>
      <w:r w:rsidRPr="00131AE7">
        <w:t xml:space="preserve">TTCN-3 </w:t>
      </w:r>
      <w:r w:rsidRPr="00131AE7">
        <w:rPr>
          <w:rFonts w:ascii="Courier New" w:hAnsi="Courier New" w:cs="Courier New"/>
          <w:b/>
        </w:rPr>
        <w:t>charstring</w:t>
      </w:r>
      <w:r w:rsidRPr="00131AE7">
        <w:t xml:space="preserve"> </w:t>
      </w:r>
      <w:r w:rsidR="000D77DC" w:rsidRPr="00131AE7">
        <w:t>type</w:t>
      </w:r>
      <w:r w:rsidR="007936EC" w:rsidRPr="00131AE7">
        <w:t xml:space="preserve"> </w:t>
      </w:r>
      <w:r w:rsidR="000D77DC" w:rsidRPr="00131AE7">
        <w:t xml:space="preserve">and the </w:t>
      </w:r>
      <w:r w:rsidR="000D77DC" w:rsidRPr="00131AE7">
        <w:rPr>
          <w:rFonts w:ascii="Courier New" w:hAnsi="Courier New"/>
        </w:rPr>
        <w:t>OID-IRI</w:t>
      </w:r>
      <w:r w:rsidR="000D77DC" w:rsidRPr="00131AE7">
        <w:t xml:space="preserve"> and </w:t>
      </w:r>
      <w:r w:rsidR="000D77DC" w:rsidRPr="00131AE7">
        <w:rPr>
          <w:rStyle w:val="ASN1Text"/>
          <w:b w:val="0"/>
          <w:noProof w:val="0"/>
          <w:sz w:val="20"/>
          <w:lang w:val="en-GB"/>
        </w:rPr>
        <w:t>RELATIVE-OID-IRI</w:t>
      </w:r>
      <w:r w:rsidR="000D77DC" w:rsidRPr="00131AE7">
        <w:t xml:space="preserve"> types are transformed to the TTCN</w:t>
      </w:r>
      <w:r w:rsidR="000D77DC" w:rsidRPr="00131AE7">
        <w:noBreakHyphen/>
        <w:t xml:space="preserve">3 </w:t>
      </w:r>
      <w:r w:rsidR="000D77DC" w:rsidRPr="00131AE7">
        <w:rPr>
          <w:rFonts w:ascii="Courier New" w:hAnsi="Courier New" w:cs="Courier New"/>
          <w:b/>
        </w:rPr>
        <w:t>universal charstring</w:t>
      </w:r>
      <w:r w:rsidR="000D77DC" w:rsidRPr="00131AE7">
        <w:t xml:space="preserve"> type </w:t>
      </w:r>
      <w:r w:rsidRPr="00131AE7">
        <w:t xml:space="preserve">primarily for tool efficiency reasons (though this approach also allows </w:t>
      </w:r>
      <w:r w:rsidR="00405936" w:rsidRPr="00131AE7">
        <w:t xml:space="preserve">sending </w:t>
      </w:r>
      <w:r w:rsidR="000D77DC" w:rsidRPr="00131AE7">
        <w:t>some invalid</w:t>
      </w:r>
      <w:r w:rsidR="00405936" w:rsidRPr="00131AE7">
        <w:t xml:space="preserve"> values without </w:t>
      </w:r>
      <w:r w:rsidR="003B4C24" w:rsidRPr="00131AE7">
        <w:t xml:space="preserve">the need to </w:t>
      </w:r>
      <w:r w:rsidR="00405936" w:rsidRPr="00131AE7">
        <w:t>creat</w:t>
      </w:r>
      <w:r w:rsidR="003B4C24" w:rsidRPr="00131AE7">
        <w:t>e</w:t>
      </w:r>
      <w:r w:rsidR="00940CD5" w:rsidRPr="00131AE7">
        <w:t xml:space="preserve"> a specific type</w:t>
      </w:r>
      <w:r w:rsidR="00405936" w:rsidRPr="00131AE7">
        <w:t>). This, however, means that the user sh</w:t>
      </w:r>
      <w:r w:rsidR="00805858" w:rsidRPr="00131AE7">
        <w:t>ou</w:t>
      </w:r>
      <w:r w:rsidR="00405936" w:rsidRPr="00131AE7">
        <w:t>l</w:t>
      </w:r>
      <w:r w:rsidR="00805858" w:rsidRPr="00131AE7">
        <w:t>d</w:t>
      </w:r>
      <w:r w:rsidR="00405936" w:rsidRPr="00131AE7">
        <w:t xml:space="preserve"> exercise specific caution in receiving templates, as AnyValue and AnyValuesOrNone will accept incorrectly formatted </w:t>
      </w:r>
      <w:r w:rsidR="000D77DC" w:rsidRPr="00131AE7">
        <w:t xml:space="preserve">time </w:t>
      </w:r>
      <w:r w:rsidR="00405936" w:rsidRPr="00131AE7">
        <w:t xml:space="preserve">values as well. When the correctness of the received values is important, the </w:t>
      </w:r>
      <w:r w:rsidR="00405936" w:rsidRPr="00131AE7">
        <w:rPr>
          <w:rFonts w:ascii="Courier New" w:hAnsi="Courier New" w:cs="Courier New"/>
          <w:b/>
        </w:rPr>
        <w:t>pattern</w:t>
      </w:r>
      <w:r w:rsidR="00405936" w:rsidRPr="00131AE7">
        <w:t xml:space="preserve"> matching (possibly appended with the </w:t>
      </w:r>
      <w:r w:rsidR="00405936" w:rsidRPr="00131AE7">
        <w:rPr>
          <w:rFonts w:ascii="Courier New" w:hAnsi="Courier New" w:cs="Courier New"/>
          <w:b/>
        </w:rPr>
        <w:t>ifpresent</w:t>
      </w:r>
      <w:r w:rsidR="00405936" w:rsidRPr="00131AE7">
        <w:t xml:space="preserve"> matching attribute for optional fields) </w:t>
      </w:r>
      <w:r w:rsidR="00805858" w:rsidRPr="00131AE7">
        <w:t xml:space="preserve">should </w:t>
      </w:r>
      <w:r w:rsidR="00405936" w:rsidRPr="00131AE7">
        <w:t>be used instead of AnyValue and AnyValuesOrNone</w:t>
      </w:r>
      <w:r w:rsidRPr="00131AE7">
        <w:t>.</w:t>
      </w:r>
      <w:r w:rsidR="00405936" w:rsidRPr="00131AE7">
        <w:t xml:space="preserve"> </w:t>
      </w:r>
      <w:r w:rsidR="00A35694" w:rsidRPr="00131AE7">
        <w:t xml:space="preserve">TTCN-3 patterns for the </w:t>
      </w:r>
      <w:r w:rsidR="00454012" w:rsidRPr="00131AE7">
        <w:t xml:space="preserve">time </w:t>
      </w:r>
      <w:r w:rsidR="00B73A81" w:rsidRPr="00131AE7">
        <w:t xml:space="preserve">types </w:t>
      </w:r>
      <w:r w:rsidR="00FA2EEB" w:rsidRPr="00131AE7">
        <w:t xml:space="preserve">are given in annex </w:t>
      </w:r>
      <w:r w:rsidR="00FA2EEB" w:rsidRPr="00131AE7">
        <w:fldChar w:fldCharType="begin"/>
      </w:r>
      <w:r w:rsidR="00FA2EEB" w:rsidRPr="00131AE7">
        <w:instrText xml:space="preserve"> REF clause_Annex_DateTimePatterns \h </w:instrText>
      </w:r>
      <w:r w:rsidR="00FA2EEB" w:rsidRPr="00131AE7">
        <w:fldChar w:fldCharType="separate"/>
      </w:r>
      <w:r w:rsidR="00AA1E5A" w:rsidRPr="00131AE7">
        <w:t>E</w:t>
      </w:r>
      <w:r w:rsidR="00FA2EEB" w:rsidRPr="00131AE7">
        <w:fldChar w:fldCharType="end"/>
      </w:r>
      <w:r w:rsidR="00454012" w:rsidRPr="00131AE7">
        <w:t xml:space="preserve"> and for the OID-IRI type is given in </w:t>
      </w:r>
      <w:r w:rsidR="00232EC6" w:rsidRPr="00131AE7">
        <w:t>clause</w:t>
      </w:r>
      <w:r w:rsidR="00890D8A" w:rsidRPr="00131AE7">
        <w:t> </w:t>
      </w:r>
      <w:r w:rsidR="00232EC6" w:rsidRPr="00131AE7">
        <w:fldChar w:fldCharType="begin"/>
      </w:r>
      <w:r w:rsidR="00232EC6" w:rsidRPr="00131AE7">
        <w:instrText xml:space="preserve"> REF clause_AnnexOID_Patterns \h  \* MERGEFORMAT </w:instrText>
      </w:r>
      <w:r w:rsidR="00232EC6" w:rsidRPr="00131AE7">
        <w:fldChar w:fldCharType="separate"/>
      </w:r>
      <w:r w:rsidR="00AA1E5A" w:rsidRPr="00131AE7">
        <w:rPr>
          <w:rStyle w:val="Heading1Char"/>
          <w:rFonts w:ascii="Times New Roman" w:hAnsi="Times New Roman"/>
          <w:sz w:val="20"/>
        </w:rPr>
        <w:t>C.2</w:t>
      </w:r>
      <w:r w:rsidR="00232EC6" w:rsidRPr="00131AE7">
        <w:fldChar w:fldCharType="end"/>
      </w:r>
      <w:r w:rsidR="00454012" w:rsidRPr="00131AE7">
        <w:t>.</w:t>
      </w:r>
    </w:p>
    <w:p w14:paraId="5BFCDBEF" w14:textId="27C2B787" w:rsidR="000D77DC" w:rsidRPr="00131AE7" w:rsidRDefault="008646C7" w:rsidP="008646C7">
      <w:pPr>
        <w:pStyle w:val="NO"/>
        <w:ind w:left="1276" w:hanging="992"/>
      </w:pPr>
      <w:r w:rsidRPr="00131AE7">
        <w:t>NOTE 15:</w:t>
      </w:r>
      <w:r w:rsidRPr="00131AE7">
        <w:tab/>
      </w:r>
      <w:r w:rsidR="00C91E7B" w:rsidRPr="00131AE7">
        <w:t xml:space="preserve">Though all ASN.1 time types are transformed to </w:t>
      </w:r>
      <w:r w:rsidR="00C25978" w:rsidRPr="00131AE7">
        <w:t xml:space="preserve">a </w:t>
      </w:r>
      <w:r w:rsidR="00AC0F50" w:rsidRPr="00131AE7">
        <w:t>restricted</w:t>
      </w:r>
      <w:r w:rsidR="00C91E7B" w:rsidRPr="00131AE7">
        <w:t xml:space="preserve"> TTCN-3 </w:t>
      </w:r>
      <w:r w:rsidR="00C91E7B" w:rsidRPr="00131AE7">
        <w:rPr>
          <w:rFonts w:ascii="Courier New" w:hAnsi="Courier New" w:cs="Courier New"/>
          <w:b/>
        </w:rPr>
        <w:t>charstring</w:t>
      </w:r>
      <w:r w:rsidR="00C91E7B" w:rsidRPr="00131AE7">
        <w:t xml:space="preserve"> type, they differ in their tag values (see clauses 38.1.1</w:t>
      </w:r>
      <w:r w:rsidR="007B1669" w:rsidRPr="00131AE7">
        <w:t>,</w:t>
      </w:r>
      <w:r w:rsidR="00C91E7B" w:rsidRPr="00131AE7">
        <w:t xml:space="preserve"> 38.4</w:t>
      </w:r>
      <w:r w:rsidR="007B1669" w:rsidRPr="00131AE7">
        <w:t>, 46.3 and 47.3</w:t>
      </w:r>
      <w:r w:rsidR="00C91E7B" w:rsidRPr="00131AE7">
        <w:t xml:space="preserve"> of </w:t>
      </w:r>
      <w:r w:rsidR="00B04B06" w:rsidRPr="00131AE7">
        <w:t>Recommendation ITU-T</w:t>
      </w:r>
      <w:r w:rsidR="00C91E7B" w:rsidRPr="00131AE7">
        <w:t xml:space="preserve"> X.680 [</w:t>
      </w:r>
      <w:r w:rsidR="007D45DD" w:rsidRPr="00131AE7">
        <w:fldChar w:fldCharType="begin"/>
      </w:r>
      <w:r w:rsidR="007D45DD" w:rsidRPr="00131AE7">
        <w:instrText xml:space="preserve"> REF REF_ITU_TX680 \h </w:instrText>
      </w:r>
      <w:r w:rsidR="007D45DD" w:rsidRPr="00131AE7">
        <w:fldChar w:fldCharType="separate"/>
      </w:r>
      <w:r w:rsidR="00AA1E5A" w:rsidRPr="00131AE7">
        <w:t>2</w:t>
      </w:r>
      <w:r w:rsidR="007D45DD" w:rsidRPr="00131AE7">
        <w:fldChar w:fldCharType="end"/>
      </w:r>
      <w:r w:rsidR="00C91E7B" w:rsidRPr="00131AE7">
        <w:t>]</w:t>
      </w:r>
      <w:r w:rsidR="001359AA" w:rsidRPr="00131AE7">
        <w:t xml:space="preserve">) and encodings (see </w:t>
      </w:r>
      <w:r w:rsidR="00C91E7B" w:rsidRPr="00131AE7">
        <w:t xml:space="preserve">clauses </w:t>
      </w:r>
      <w:r w:rsidR="00573BC0" w:rsidRPr="00131AE7">
        <w:t xml:space="preserve">8.25 and </w:t>
      </w:r>
      <w:r w:rsidR="00C91E7B" w:rsidRPr="00131AE7">
        <w:t xml:space="preserve">8.26 </w:t>
      </w:r>
      <w:r w:rsidR="00C3525A" w:rsidRPr="00131AE7">
        <w:t xml:space="preserve">of </w:t>
      </w:r>
      <w:r w:rsidR="00B04B06" w:rsidRPr="00131AE7">
        <w:t>Recommendation ITU-T</w:t>
      </w:r>
      <w:r w:rsidR="00C91E7B" w:rsidRPr="00131AE7">
        <w:t xml:space="preserve"> X.690 </w:t>
      </w:r>
      <w:r w:rsidR="001D0516" w:rsidRPr="00131AE7">
        <w:t>[</w:t>
      </w:r>
      <w:r w:rsidR="001D0516" w:rsidRPr="00131AE7">
        <w:fldChar w:fldCharType="begin"/>
      </w:r>
      <w:r w:rsidR="00936255" w:rsidRPr="00131AE7">
        <w:instrText xml:space="preserve">REF REF_ITU_TX690 \h </w:instrText>
      </w:r>
      <w:r w:rsidR="001D0516" w:rsidRPr="00131AE7">
        <w:fldChar w:fldCharType="separate"/>
      </w:r>
      <w:r w:rsidR="00AA1E5A" w:rsidRPr="00131AE7">
        <w:t>6</w:t>
      </w:r>
      <w:r w:rsidR="001D0516" w:rsidRPr="00131AE7">
        <w:fldChar w:fldCharType="end"/>
      </w:r>
      <w:r w:rsidR="001D0516" w:rsidRPr="00131AE7">
        <w:t>]</w:t>
      </w:r>
      <w:r w:rsidR="00704D4F" w:rsidRPr="00131AE7">
        <w:t xml:space="preserve"> and clauses </w:t>
      </w:r>
      <w:r w:rsidR="007D45DD" w:rsidRPr="00131AE7">
        <w:t xml:space="preserve">10.6.5 and </w:t>
      </w:r>
      <w:r w:rsidR="00704D4F" w:rsidRPr="00131AE7">
        <w:t>32 of</w:t>
      </w:r>
      <w:r w:rsidR="00C91E7B" w:rsidRPr="00131AE7">
        <w:t xml:space="preserve"> </w:t>
      </w:r>
      <w:r w:rsidR="00B04B06" w:rsidRPr="00131AE7">
        <w:t>Recommendation ITU-T</w:t>
      </w:r>
      <w:r w:rsidR="00BE537D" w:rsidRPr="00131AE7">
        <w:t xml:space="preserve"> </w:t>
      </w:r>
      <w:r w:rsidR="00C91E7B" w:rsidRPr="00131AE7">
        <w:t>X.691</w:t>
      </w:r>
      <w:r w:rsidR="001D0516" w:rsidRPr="00131AE7">
        <w:t xml:space="preserve"> [</w:t>
      </w:r>
      <w:r w:rsidR="001D0516" w:rsidRPr="00131AE7">
        <w:fldChar w:fldCharType="begin"/>
      </w:r>
      <w:r w:rsidR="00936255" w:rsidRPr="00131AE7">
        <w:instrText xml:space="preserve">REF REF_ITU_TX691 \h </w:instrText>
      </w:r>
      <w:r w:rsidR="001D0516" w:rsidRPr="00131AE7">
        <w:fldChar w:fldCharType="separate"/>
      </w:r>
      <w:r w:rsidR="00AA1E5A" w:rsidRPr="00131AE7">
        <w:t>7</w:t>
      </w:r>
      <w:r w:rsidR="001D0516" w:rsidRPr="00131AE7">
        <w:fldChar w:fldCharType="end"/>
      </w:r>
      <w:r w:rsidR="001D0516" w:rsidRPr="00131AE7">
        <w:t>]</w:t>
      </w:r>
      <w:r w:rsidR="00C91E7B" w:rsidRPr="00131AE7">
        <w:t xml:space="preserve">). Therefore </w:t>
      </w:r>
      <w:r w:rsidR="00573BC0" w:rsidRPr="00131AE7">
        <w:t xml:space="preserve">it is necessary that </w:t>
      </w:r>
      <w:r w:rsidR="00C91E7B" w:rsidRPr="00131AE7">
        <w:t>TTCN-3 tool</w:t>
      </w:r>
      <w:r w:rsidR="00573BC0" w:rsidRPr="00131AE7">
        <w:t>s</w:t>
      </w:r>
      <w:r w:rsidR="00C91E7B" w:rsidRPr="00131AE7">
        <w:t xml:space="preserve"> </w:t>
      </w:r>
      <w:r w:rsidR="00573BC0" w:rsidRPr="00131AE7">
        <w:t>retain the type information and encode the values accordingly.</w:t>
      </w:r>
    </w:p>
    <w:p w14:paraId="0E8E3698" w14:textId="77777777" w:rsidR="00E92569" w:rsidRPr="00131AE7" w:rsidRDefault="00E92569">
      <w:pPr>
        <w:rPr>
          <w:rFonts w:ascii="Arial" w:hAnsi="Arial"/>
        </w:rPr>
        <w:sectPr w:rsidR="00E92569" w:rsidRPr="00131AE7" w:rsidSect="00616444">
          <w:headerReference w:type="even" r:id="rId25"/>
          <w:headerReference w:type="default" r:id="rId26"/>
          <w:footerReference w:type="even" r:id="rId27"/>
          <w:footerReference w:type="default" r:id="rId28"/>
          <w:headerReference w:type="first" r:id="rId29"/>
          <w:footerReference w:type="first" r:id="rId30"/>
          <w:footnotePr>
            <w:numRestart w:val="eachSect"/>
          </w:footnotePr>
          <w:pgSz w:w="11907" w:h="16840" w:code="9"/>
          <w:pgMar w:top="1417" w:right="1134" w:bottom="1134" w:left="1134" w:header="850" w:footer="340" w:gutter="0"/>
          <w:cols w:space="720"/>
          <w:docGrid w:linePitch="272"/>
        </w:sectPr>
      </w:pPr>
    </w:p>
    <w:p w14:paraId="00D125BC" w14:textId="4DF81BD4" w:rsidR="006E5591" w:rsidRPr="00131AE7" w:rsidRDefault="006E5591">
      <w:pPr>
        <w:pStyle w:val="TH"/>
      </w:pPr>
      <w:r w:rsidRPr="00131AE7">
        <w:lastRenderedPageBreak/>
        <w:t xml:space="preserve">Table </w:t>
      </w:r>
      <w:bookmarkStart w:id="191" w:name="tab_ASN1andTTCN3TypeConstraintConversion"/>
      <w:r w:rsidRPr="00131AE7">
        <w:rPr>
          <w:color w:val="000000"/>
        </w:rPr>
        <w:fldChar w:fldCharType="begin"/>
      </w:r>
      <w:r w:rsidRPr="00131AE7">
        <w:rPr>
          <w:color w:val="000000"/>
        </w:rPr>
        <w:instrText xml:space="preserve"> SEQ tab \* MERGEFORMAT </w:instrText>
      </w:r>
      <w:r w:rsidRPr="00131AE7">
        <w:rPr>
          <w:color w:val="000000"/>
        </w:rPr>
        <w:fldChar w:fldCharType="separate"/>
      </w:r>
      <w:r w:rsidR="00AA1E5A" w:rsidRPr="00131AE7">
        <w:rPr>
          <w:color w:val="000000"/>
        </w:rPr>
        <w:t>4</w:t>
      </w:r>
      <w:r w:rsidRPr="00131AE7">
        <w:rPr>
          <w:color w:val="000000"/>
        </w:rPr>
        <w:fldChar w:fldCharType="end"/>
      </w:r>
      <w:bookmarkEnd w:id="191"/>
      <w:r w:rsidRPr="00131AE7">
        <w:t>: ASN.1 type constraint to TTCN-3 subtype conversions</w:t>
      </w:r>
    </w:p>
    <w:tbl>
      <w:tblPr>
        <w:tblW w:w="13637" w:type="dxa"/>
        <w:tblLayout w:type="fixed"/>
        <w:tblCellMar>
          <w:left w:w="28" w:type="dxa"/>
          <w:right w:w="28" w:type="dxa"/>
        </w:tblCellMar>
        <w:tblLook w:val="0000" w:firstRow="0" w:lastRow="0" w:firstColumn="0" w:lastColumn="0" w:noHBand="0" w:noVBand="0"/>
      </w:tblPr>
      <w:tblGrid>
        <w:gridCol w:w="2438"/>
        <w:gridCol w:w="709"/>
        <w:gridCol w:w="1134"/>
        <w:gridCol w:w="709"/>
        <w:gridCol w:w="850"/>
        <w:gridCol w:w="851"/>
        <w:gridCol w:w="850"/>
        <w:gridCol w:w="851"/>
        <w:gridCol w:w="850"/>
        <w:gridCol w:w="992"/>
        <w:gridCol w:w="851"/>
        <w:gridCol w:w="850"/>
        <w:gridCol w:w="851"/>
        <w:gridCol w:w="842"/>
        <w:gridCol w:w="9"/>
      </w:tblGrid>
      <w:tr w:rsidR="002E65C5" w:rsidRPr="00131AE7" w14:paraId="64027262" w14:textId="77777777" w:rsidTr="003E640B">
        <w:trPr>
          <w:cantSplit/>
          <w:tblHeader/>
        </w:trPr>
        <w:tc>
          <w:tcPr>
            <w:tcW w:w="2438" w:type="dxa"/>
            <w:tcBorders>
              <w:top w:val="single" w:sz="6" w:space="0" w:color="auto"/>
              <w:left w:val="single" w:sz="6" w:space="0" w:color="auto"/>
              <w:bottom w:val="single" w:sz="6" w:space="0" w:color="auto"/>
              <w:right w:val="single" w:sz="6" w:space="0" w:color="auto"/>
            </w:tcBorders>
            <w:shd w:val="solid" w:color="C0C0C0" w:fill="auto"/>
          </w:tcPr>
          <w:p w14:paraId="72A15FD5" w14:textId="77777777" w:rsidR="002E65C5" w:rsidRPr="00131AE7" w:rsidRDefault="002E65C5" w:rsidP="00D72642">
            <w:pPr>
              <w:pStyle w:val="TAH"/>
              <w:keepNext w:val="0"/>
              <w:rPr>
                <w:snapToGrid w:val="0"/>
              </w:rPr>
            </w:pPr>
            <w:r w:rsidRPr="00131AE7">
              <w:rPr>
                <w:snapToGrid w:val="0"/>
              </w:rPr>
              <w:t>Type (or derived from such a type by tagging or subtyping)</w:t>
            </w:r>
          </w:p>
        </w:tc>
        <w:tc>
          <w:tcPr>
            <w:tcW w:w="709" w:type="dxa"/>
            <w:tcBorders>
              <w:top w:val="single" w:sz="6" w:space="0" w:color="auto"/>
              <w:left w:val="single" w:sz="6" w:space="0" w:color="auto"/>
              <w:bottom w:val="single" w:sz="6" w:space="0" w:color="auto"/>
              <w:right w:val="single" w:sz="6" w:space="0" w:color="auto"/>
            </w:tcBorders>
            <w:shd w:val="solid" w:color="C0C0C0" w:fill="auto"/>
          </w:tcPr>
          <w:p w14:paraId="33E6539C" w14:textId="77777777" w:rsidR="002E65C5" w:rsidRPr="00131AE7" w:rsidRDefault="002E65C5" w:rsidP="00D72642">
            <w:pPr>
              <w:pStyle w:val="TAH"/>
              <w:keepNext w:val="0"/>
              <w:rPr>
                <w:rFonts w:ascii="Arial Narrow" w:hAnsi="Arial Narrow"/>
                <w:snapToGrid w:val="0"/>
              </w:rPr>
            </w:pPr>
            <w:r w:rsidRPr="00131AE7">
              <w:rPr>
                <w:rFonts w:ascii="Arial Narrow" w:hAnsi="Arial Narrow"/>
                <w:snapToGrid w:val="0"/>
              </w:rPr>
              <w:t>Single Value</w:t>
            </w:r>
          </w:p>
        </w:tc>
        <w:tc>
          <w:tcPr>
            <w:tcW w:w="1134" w:type="dxa"/>
            <w:tcBorders>
              <w:top w:val="single" w:sz="6" w:space="0" w:color="auto"/>
              <w:left w:val="single" w:sz="6" w:space="0" w:color="auto"/>
              <w:bottom w:val="single" w:sz="6" w:space="0" w:color="auto"/>
              <w:right w:val="single" w:sz="6" w:space="0" w:color="auto"/>
            </w:tcBorders>
            <w:shd w:val="solid" w:color="C0C0C0" w:fill="auto"/>
          </w:tcPr>
          <w:p w14:paraId="262255F9" w14:textId="07B28832" w:rsidR="002E65C5" w:rsidRPr="00131AE7" w:rsidRDefault="002E65C5" w:rsidP="00D72642">
            <w:pPr>
              <w:pStyle w:val="TAH"/>
              <w:keepNext w:val="0"/>
              <w:rPr>
                <w:rFonts w:ascii="Arial Narrow" w:hAnsi="Arial Narrow"/>
                <w:snapToGrid w:val="0"/>
              </w:rPr>
            </w:pPr>
            <w:r w:rsidRPr="00131AE7">
              <w:rPr>
                <w:rFonts w:ascii="Arial Narrow" w:hAnsi="Arial Narrow"/>
                <w:snapToGrid w:val="0"/>
              </w:rPr>
              <w:t>Contained Subtype (</w:t>
            </w:r>
            <w:r w:rsidR="0093112E" w:rsidRPr="00131AE7">
              <w:rPr>
                <w:rFonts w:ascii="Arial Narrow" w:hAnsi="Arial Narrow"/>
                <w:snapToGrid w:val="0"/>
              </w:rPr>
              <w:t>see </w:t>
            </w:r>
            <w:r w:rsidRPr="00131AE7">
              <w:rPr>
                <w:rFonts w:ascii="Arial Narrow" w:hAnsi="Arial Narrow"/>
                <w:snapToGrid w:val="0"/>
              </w:rPr>
              <w:t>h)</w:t>
            </w:r>
          </w:p>
        </w:tc>
        <w:tc>
          <w:tcPr>
            <w:tcW w:w="709" w:type="dxa"/>
            <w:tcBorders>
              <w:top w:val="single" w:sz="6" w:space="0" w:color="auto"/>
              <w:left w:val="single" w:sz="6" w:space="0" w:color="auto"/>
              <w:bottom w:val="single" w:sz="6" w:space="0" w:color="auto"/>
              <w:right w:val="single" w:sz="6" w:space="0" w:color="auto"/>
            </w:tcBorders>
            <w:shd w:val="solid" w:color="C0C0C0" w:fill="auto"/>
          </w:tcPr>
          <w:p w14:paraId="0E49042E" w14:textId="77777777" w:rsidR="002E65C5" w:rsidRPr="00131AE7" w:rsidRDefault="002E65C5" w:rsidP="00D72642">
            <w:pPr>
              <w:pStyle w:val="TAH"/>
              <w:keepNext w:val="0"/>
              <w:rPr>
                <w:rFonts w:ascii="Arial Narrow" w:hAnsi="Arial Narrow"/>
                <w:snapToGrid w:val="0"/>
              </w:rPr>
            </w:pPr>
            <w:r w:rsidRPr="00131AE7">
              <w:rPr>
                <w:rFonts w:ascii="Arial Narrow" w:hAnsi="Arial Narrow"/>
                <w:snapToGrid w:val="0"/>
              </w:rPr>
              <w:t>Value Range</w:t>
            </w:r>
          </w:p>
        </w:tc>
        <w:tc>
          <w:tcPr>
            <w:tcW w:w="850" w:type="dxa"/>
            <w:tcBorders>
              <w:top w:val="single" w:sz="6" w:space="0" w:color="auto"/>
              <w:left w:val="single" w:sz="6" w:space="0" w:color="auto"/>
              <w:bottom w:val="single" w:sz="6" w:space="0" w:color="auto"/>
              <w:right w:val="single" w:sz="6" w:space="0" w:color="auto"/>
            </w:tcBorders>
            <w:shd w:val="solid" w:color="C0C0C0" w:fill="auto"/>
          </w:tcPr>
          <w:p w14:paraId="22322092" w14:textId="77777777" w:rsidR="002E65C5" w:rsidRPr="00131AE7" w:rsidRDefault="002E65C5" w:rsidP="00D72642">
            <w:pPr>
              <w:pStyle w:val="TAH"/>
              <w:keepNext w:val="0"/>
              <w:rPr>
                <w:rFonts w:ascii="Arial Narrow" w:hAnsi="Arial Narrow"/>
                <w:snapToGrid w:val="0"/>
              </w:rPr>
            </w:pPr>
            <w:r w:rsidRPr="00131AE7">
              <w:rPr>
                <w:rFonts w:ascii="Arial Narrow" w:hAnsi="Arial Narrow"/>
                <w:snapToGrid w:val="0"/>
              </w:rPr>
              <w:t>Size Constraint</w:t>
            </w:r>
          </w:p>
        </w:tc>
        <w:tc>
          <w:tcPr>
            <w:tcW w:w="851" w:type="dxa"/>
            <w:tcBorders>
              <w:top w:val="single" w:sz="6" w:space="0" w:color="auto"/>
              <w:left w:val="single" w:sz="6" w:space="0" w:color="auto"/>
              <w:bottom w:val="single" w:sz="6" w:space="0" w:color="auto"/>
              <w:right w:val="single" w:sz="6" w:space="0" w:color="auto"/>
            </w:tcBorders>
            <w:shd w:val="solid" w:color="C0C0C0" w:fill="auto"/>
          </w:tcPr>
          <w:p w14:paraId="78183BEE" w14:textId="77777777" w:rsidR="002E65C5" w:rsidRPr="00131AE7" w:rsidRDefault="002E65C5" w:rsidP="00D72642">
            <w:pPr>
              <w:pStyle w:val="TAH"/>
              <w:keepNext w:val="0"/>
              <w:rPr>
                <w:rFonts w:ascii="Arial Narrow" w:hAnsi="Arial Narrow"/>
                <w:snapToGrid w:val="0"/>
              </w:rPr>
            </w:pPr>
            <w:r w:rsidRPr="00131AE7">
              <w:rPr>
                <w:rFonts w:ascii="Arial Narrow" w:hAnsi="Arial Narrow"/>
                <w:snapToGrid w:val="0"/>
              </w:rPr>
              <w:t>Permitted Alphabet</w:t>
            </w:r>
          </w:p>
        </w:tc>
        <w:tc>
          <w:tcPr>
            <w:tcW w:w="850" w:type="dxa"/>
            <w:tcBorders>
              <w:top w:val="single" w:sz="6" w:space="0" w:color="auto"/>
              <w:left w:val="single" w:sz="6" w:space="0" w:color="auto"/>
              <w:bottom w:val="single" w:sz="6" w:space="0" w:color="auto"/>
              <w:right w:val="single" w:sz="6" w:space="0" w:color="auto"/>
            </w:tcBorders>
            <w:shd w:val="solid" w:color="C0C0C0" w:fill="auto"/>
          </w:tcPr>
          <w:p w14:paraId="54C010D2" w14:textId="77777777" w:rsidR="002E65C5" w:rsidRPr="00131AE7" w:rsidRDefault="002E65C5" w:rsidP="00D72642">
            <w:pPr>
              <w:pStyle w:val="TAH"/>
              <w:keepNext w:val="0"/>
              <w:rPr>
                <w:rFonts w:ascii="Arial Narrow" w:hAnsi="Arial Narrow"/>
                <w:snapToGrid w:val="0"/>
              </w:rPr>
            </w:pPr>
            <w:r w:rsidRPr="00131AE7">
              <w:rPr>
                <w:rFonts w:ascii="Arial Narrow" w:hAnsi="Arial Narrow"/>
                <w:snapToGrid w:val="0"/>
              </w:rPr>
              <w:t>Type Constraint</w:t>
            </w:r>
          </w:p>
        </w:tc>
        <w:tc>
          <w:tcPr>
            <w:tcW w:w="851" w:type="dxa"/>
            <w:tcBorders>
              <w:top w:val="single" w:sz="6" w:space="0" w:color="auto"/>
              <w:left w:val="single" w:sz="6" w:space="0" w:color="auto"/>
              <w:bottom w:val="single" w:sz="6" w:space="0" w:color="auto"/>
              <w:right w:val="single" w:sz="6" w:space="0" w:color="auto"/>
            </w:tcBorders>
            <w:shd w:val="solid" w:color="C0C0C0" w:fill="auto"/>
          </w:tcPr>
          <w:p w14:paraId="67522FC3" w14:textId="77777777" w:rsidR="002E65C5" w:rsidRPr="00131AE7" w:rsidRDefault="002E65C5" w:rsidP="00D72642">
            <w:pPr>
              <w:pStyle w:val="TAH"/>
              <w:keepNext w:val="0"/>
              <w:rPr>
                <w:rFonts w:ascii="Arial Narrow" w:hAnsi="Arial Narrow"/>
                <w:snapToGrid w:val="0"/>
              </w:rPr>
            </w:pPr>
            <w:r w:rsidRPr="00131AE7">
              <w:rPr>
                <w:rFonts w:ascii="Arial Narrow" w:hAnsi="Arial Narrow"/>
                <w:snapToGrid w:val="0"/>
              </w:rPr>
              <w:t>Inner Subtyping</w:t>
            </w:r>
            <w:r w:rsidRPr="00131AE7">
              <w:rPr>
                <w:rFonts w:ascii="Arial Narrow" w:hAnsi="Arial Narrow"/>
                <w:snapToGrid w:val="0"/>
              </w:rPr>
              <w:br/>
              <w:t>(see i)</w:t>
            </w:r>
          </w:p>
        </w:tc>
        <w:tc>
          <w:tcPr>
            <w:tcW w:w="850" w:type="dxa"/>
            <w:tcBorders>
              <w:top w:val="single" w:sz="6" w:space="0" w:color="auto"/>
              <w:left w:val="single" w:sz="6" w:space="0" w:color="auto"/>
              <w:bottom w:val="single" w:sz="6" w:space="0" w:color="auto"/>
              <w:right w:val="single" w:sz="6" w:space="0" w:color="auto"/>
            </w:tcBorders>
            <w:shd w:val="solid" w:color="C0C0C0" w:fill="auto"/>
          </w:tcPr>
          <w:p w14:paraId="56FF461F" w14:textId="77777777" w:rsidR="002E65C5" w:rsidRPr="00131AE7" w:rsidRDefault="002E65C5" w:rsidP="00D72642">
            <w:pPr>
              <w:pStyle w:val="TAH"/>
              <w:keepNext w:val="0"/>
              <w:rPr>
                <w:rFonts w:ascii="Arial Narrow" w:hAnsi="Arial Narrow"/>
                <w:snapToGrid w:val="0"/>
              </w:rPr>
            </w:pPr>
            <w:r w:rsidRPr="00131AE7">
              <w:rPr>
                <w:rFonts w:ascii="Arial Narrow" w:hAnsi="Arial Narrow"/>
                <w:snapToGrid w:val="0"/>
              </w:rPr>
              <w:t>Pattern Constraint</w:t>
            </w:r>
          </w:p>
        </w:tc>
        <w:tc>
          <w:tcPr>
            <w:tcW w:w="992" w:type="dxa"/>
            <w:tcBorders>
              <w:top w:val="single" w:sz="6" w:space="0" w:color="auto"/>
              <w:left w:val="single" w:sz="6" w:space="0" w:color="auto"/>
              <w:bottom w:val="single" w:sz="6" w:space="0" w:color="auto"/>
              <w:right w:val="single" w:sz="6" w:space="0" w:color="auto"/>
            </w:tcBorders>
            <w:shd w:val="solid" w:color="C0C0C0" w:fill="auto"/>
          </w:tcPr>
          <w:p w14:paraId="1A31FDE3" w14:textId="77777777" w:rsidR="002E65C5" w:rsidRPr="00131AE7" w:rsidRDefault="002E65C5" w:rsidP="00D72642">
            <w:pPr>
              <w:pStyle w:val="TAH"/>
              <w:keepNext w:val="0"/>
              <w:rPr>
                <w:rFonts w:ascii="Arial Narrow" w:hAnsi="Arial Narrow"/>
                <w:snapToGrid w:val="0"/>
              </w:rPr>
            </w:pPr>
            <w:r w:rsidRPr="00131AE7">
              <w:rPr>
                <w:rFonts w:ascii="Arial Narrow" w:hAnsi="Arial Narrow"/>
                <w:snapToGrid w:val="0"/>
              </w:rPr>
              <w:t>User defined constraint</w:t>
            </w:r>
          </w:p>
        </w:tc>
        <w:tc>
          <w:tcPr>
            <w:tcW w:w="851" w:type="dxa"/>
            <w:tcBorders>
              <w:top w:val="single" w:sz="6" w:space="0" w:color="auto"/>
              <w:left w:val="single" w:sz="6" w:space="0" w:color="auto"/>
              <w:bottom w:val="single" w:sz="6" w:space="0" w:color="auto"/>
              <w:right w:val="single" w:sz="6" w:space="0" w:color="auto"/>
            </w:tcBorders>
            <w:shd w:val="solid" w:color="C0C0C0" w:fill="auto"/>
          </w:tcPr>
          <w:p w14:paraId="0AE5B327" w14:textId="77777777" w:rsidR="002E65C5" w:rsidRPr="00131AE7" w:rsidRDefault="002E65C5" w:rsidP="00D72642">
            <w:pPr>
              <w:pStyle w:val="TAH"/>
              <w:keepNext w:val="0"/>
              <w:rPr>
                <w:rFonts w:ascii="Arial Narrow" w:hAnsi="Arial Narrow"/>
                <w:snapToGrid w:val="0"/>
              </w:rPr>
            </w:pPr>
            <w:r w:rsidRPr="00131AE7">
              <w:rPr>
                <w:rFonts w:ascii="Arial Narrow" w:hAnsi="Arial Narrow"/>
                <w:snapToGrid w:val="0"/>
              </w:rPr>
              <w:t>Table constraint</w:t>
            </w:r>
            <w:r w:rsidRPr="00131AE7">
              <w:rPr>
                <w:rFonts w:ascii="Arial Narrow" w:hAnsi="Arial Narrow"/>
                <w:snapToGrid w:val="0"/>
              </w:rPr>
              <w:br/>
              <w:t>(see k)</w:t>
            </w:r>
          </w:p>
        </w:tc>
        <w:tc>
          <w:tcPr>
            <w:tcW w:w="850" w:type="dxa"/>
            <w:tcBorders>
              <w:top w:val="single" w:sz="6" w:space="0" w:color="auto"/>
              <w:left w:val="single" w:sz="6" w:space="0" w:color="auto"/>
              <w:bottom w:val="single" w:sz="6" w:space="0" w:color="auto"/>
              <w:right w:val="single" w:sz="6" w:space="0" w:color="auto"/>
            </w:tcBorders>
            <w:shd w:val="solid" w:color="C0C0C0" w:fill="auto"/>
          </w:tcPr>
          <w:p w14:paraId="29168FCC" w14:textId="77777777" w:rsidR="002E65C5" w:rsidRPr="00131AE7" w:rsidRDefault="002E65C5" w:rsidP="00D72642">
            <w:pPr>
              <w:pStyle w:val="TAH"/>
              <w:keepNext w:val="0"/>
              <w:rPr>
                <w:rFonts w:ascii="Arial Narrow" w:hAnsi="Arial Narrow"/>
                <w:snapToGrid w:val="0"/>
              </w:rPr>
            </w:pPr>
            <w:r w:rsidRPr="00131AE7">
              <w:rPr>
                <w:rFonts w:ascii="Arial Narrow" w:hAnsi="Arial Narrow"/>
                <w:snapToGrid w:val="0"/>
              </w:rPr>
              <w:t>Relation constraint</w:t>
            </w:r>
            <w:r w:rsidRPr="00131AE7">
              <w:rPr>
                <w:rFonts w:ascii="Arial Narrow" w:hAnsi="Arial Narrow"/>
                <w:snapToGrid w:val="0"/>
              </w:rPr>
              <w:br/>
              <w:t>(see k)</w:t>
            </w:r>
          </w:p>
        </w:tc>
        <w:tc>
          <w:tcPr>
            <w:tcW w:w="851" w:type="dxa"/>
            <w:tcBorders>
              <w:top w:val="single" w:sz="6" w:space="0" w:color="auto"/>
              <w:left w:val="single" w:sz="6" w:space="0" w:color="auto"/>
              <w:bottom w:val="single" w:sz="6" w:space="0" w:color="auto"/>
              <w:right w:val="single" w:sz="6" w:space="0" w:color="auto"/>
            </w:tcBorders>
            <w:shd w:val="solid" w:color="C0C0C0" w:fill="auto"/>
          </w:tcPr>
          <w:p w14:paraId="61975A87" w14:textId="77777777" w:rsidR="002E65C5" w:rsidRPr="00131AE7" w:rsidRDefault="002E65C5" w:rsidP="00D72642">
            <w:pPr>
              <w:pStyle w:val="TAH"/>
              <w:keepNext w:val="0"/>
              <w:rPr>
                <w:rFonts w:ascii="Arial Narrow" w:hAnsi="Arial Narrow"/>
                <w:snapToGrid w:val="0"/>
              </w:rPr>
            </w:pPr>
            <w:r w:rsidRPr="00131AE7">
              <w:rPr>
                <w:rFonts w:ascii="Arial Narrow" w:hAnsi="Arial Narrow"/>
                <w:snapToGrid w:val="0"/>
              </w:rPr>
              <w:t>Content constraint</w:t>
            </w:r>
          </w:p>
        </w:tc>
        <w:tc>
          <w:tcPr>
            <w:tcW w:w="851" w:type="dxa"/>
            <w:gridSpan w:val="2"/>
            <w:tcBorders>
              <w:top w:val="single" w:sz="6" w:space="0" w:color="auto"/>
              <w:left w:val="single" w:sz="6" w:space="0" w:color="auto"/>
              <w:bottom w:val="single" w:sz="6" w:space="0" w:color="auto"/>
              <w:right w:val="single" w:sz="6" w:space="0" w:color="auto"/>
            </w:tcBorders>
            <w:shd w:val="solid" w:color="C0C0C0" w:fill="auto"/>
          </w:tcPr>
          <w:p w14:paraId="0678C995" w14:textId="77777777" w:rsidR="002E65C5" w:rsidRPr="00131AE7" w:rsidRDefault="002E65C5" w:rsidP="00D72642">
            <w:pPr>
              <w:pStyle w:val="TAH"/>
              <w:keepNext w:val="0"/>
              <w:rPr>
                <w:rFonts w:ascii="Arial Narrow" w:hAnsi="Arial Narrow"/>
                <w:snapToGrid w:val="0"/>
              </w:rPr>
            </w:pPr>
            <w:r w:rsidRPr="00131AE7">
              <w:rPr>
                <w:rFonts w:ascii="Arial Narrow" w:hAnsi="Arial Narrow"/>
                <w:snapToGrid w:val="0"/>
              </w:rPr>
              <w:t>Property</w:t>
            </w:r>
          </w:p>
          <w:p w14:paraId="62DA191E" w14:textId="77777777" w:rsidR="002E65C5" w:rsidRPr="00131AE7" w:rsidRDefault="002E65C5" w:rsidP="00D72642">
            <w:pPr>
              <w:pStyle w:val="TAH"/>
              <w:keepNext w:val="0"/>
              <w:rPr>
                <w:rFonts w:ascii="Arial Narrow" w:hAnsi="Arial Narrow"/>
                <w:snapToGrid w:val="0"/>
              </w:rPr>
            </w:pPr>
            <w:r w:rsidRPr="00131AE7">
              <w:rPr>
                <w:rFonts w:ascii="Arial Narrow" w:hAnsi="Arial Narrow"/>
                <w:snapToGrid w:val="0"/>
              </w:rPr>
              <w:t>settings</w:t>
            </w:r>
          </w:p>
        </w:tc>
      </w:tr>
      <w:tr w:rsidR="002E65C5" w:rsidRPr="00131AE7" w14:paraId="47F41ED5" w14:textId="77777777" w:rsidTr="003E640B">
        <w:trPr>
          <w:cantSplit/>
        </w:trPr>
        <w:tc>
          <w:tcPr>
            <w:tcW w:w="2438" w:type="dxa"/>
            <w:tcBorders>
              <w:top w:val="single" w:sz="6" w:space="0" w:color="auto"/>
              <w:left w:val="single" w:sz="6" w:space="0" w:color="auto"/>
              <w:bottom w:val="single" w:sz="6" w:space="0" w:color="auto"/>
              <w:right w:val="single" w:sz="6" w:space="0" w:color="auto"/>
            </w:tcBorders>
          </w:tcPr>
          <w:p w14:paraId="4CEAF550" w14:textId="77777777" w:rsidR="002E65C5" w:rsidRPr="00131AE7" w:rsidRDefault="002E65C5" w:rsidP="00D72642">
            <w:pPr>
              <w:pStyle w:val="TAL"/>
              <w:keepNext w:val="0"/>
              <w:rPr>
                <w:snapToGrid w:val="0"/>
              </w:rPr>
            </w:pPr>
            <w:r w:rsidRPr="00131AE7">
              <w:rPr>
                <w:snapToGrid w:val="0"/>
              </w:rPr>
              <w:t>Bit String</w:t>
            </w:r>
          </w:p>
        </w:tc>
        <w:tc>
          <w:tcPr>
            <w:tcW w:w="709" w:type="dxa"/>
            <w:tcBorders>
              <w:top w:val="single" w:sz="6" w:space="0" w:color="auto"/>
              <w:left w:val="single" w:sz="6" w:space="0" w:color="auto"/>
              <w:bottom w:val="single" w:sz="6" w:space="0" w:color="auto"/>
              <w:right w:val="single" w:sz="6" w:space="0" w:color="auto"/>
            </w:tcBorders>
          </w:tcPr>
          <w:p w14:paraId="6CD1E47D" w14:textId="77777777" w:rsidR="002E65C5" w:rsidRPr="00131AE7" w:rsidRDefault="002E65C5" w:rsidP="00D72642">
            <w:pPr>
              <w:pStyle w:val="TAC"/>
              <w:keepNext w:val="0"/>
              <w:rPr>
                <w:snapToGrid w:val="0"/>
              </w:rPr>
            </w:pPr>
            <w:r w:rsidRPr="00131AE7">
              <w:rPr>
                <w:snapToGrid w:val="0"/>
              </w:rPr>
              <w:t>list</w:t>
            </w:r>
          </w:p>
        </w:tc>
        <w:tc>
          <w:tcPr>
            <w:tcW w:w="1134" w:type="dxa"/>
            <w:tcBorders>
              <w:top w:val="single" w:sz="6" w:space="0" w:color="auto"/>
              <w:left w:val="single" w:sz="6" w:space="0" w:color="auto"/>
              <w:bottom w:val="single" w:sz="6" w:space="0" w:color="auto"/>
              <w:right w:val="single" w:sz="6" w:space="0" w:color="auto"/>
            </w:tcBorders>
          </w:tcPr>
          <w:p w14:paraId="4B3774DD" w14:textId="77777777" w:rsidR="002E65C5" w:rsidRPr="00131AE7" w:rsidRDefault="002E65C5" w:rsidP="00D72642">
            <w:pPr>
              <w:pStyle w:val="TAC"/>
              <w:keepNext w:val="0"/>
              <w:rPr>
                <w:snapToGrid w:val="0"/>
              </w:rPr>
            </w:pPr>
            <w:r w:rsidRPr="00131AE7">
              <w:rPr>
                <w:snapToGrid w:val="0"/>
              </w:rPr>
              <w:t>single value: list, size: length</w:t>
            </w:r>
          </w:p>
        </w:tc>
        <w:tc>
          <w:tcPr>
            <w:tcW w:w="709" w:type="dxa"/>
            <w:tcBorders>
              <w:top w:val="single" w:sz="6" w:space="0" w:color="auto"/>
              <w:left w:val="single" w:sz="6" w:space="0" w:color="auto"/>
              <w:bottom w:val="single" w:sz="6" w:space="0" w:color="auto"/>
              <w:right w:val="single" w:sz="6" w:space="0" w:color="auto"/>
            </w:tcBorders>
            <w:shd w:val="clear" w:color="auto" w:fill="C0C0C0"/>
          </w:tcPr>
          <w:p w14:paraId="298B1A07"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tcPr>
          <w:p w14:paraId="58724CEB" w14:textId="77777777" w:rsidR="002E65C5" w:rsidRPr="00131AE7" w:rsidRDefault="002E65C5" w:rsidP="00D72642">
            <w:pPr>
              <w:pStyle w:val="TAC"/>
              <w:keepNext w:val="0"/>
              <w:rPr>
                <w:snapToGrid w:val="0"/>
              </w:rPr>
            </w:pPr>
            <w:r w:rsidRPr="00131AE7">
              <w:rPr>
                <w:snapToGrid w:val="0"/>
              </w:rPr>
              <w:t>length</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33FDAD10"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25E5028D"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5D9F967D"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4E5D2D40" w14:textId="77777777" w:rsidR="002E65C5" w:rsidRPr="00131AE7" w:rsidRDefault="002E65C5" w:rsidP="00D72642">
            <w:pPr>
              <w:pStyle w:val="TAC"/>
              <w:keepNext w:val="0"/>
              <w:rPr>
                <w:snapToGrid w:val="0"/>
              </w:rPr>
            </w:pPr>
            <w:r w:rsidRPr="00131AE7">
              <w:rPr>
                <w:snapToGrid w:val="0"/>
              </w:rPr>
              <w:t>No</w:t>
            </w:r>
          </w:p>
        </w:tc>
        <w:tc>
          <w:tcPr>
            <w:tcW w:w="992" w:type="dxa"/>
            <w:tcBorders>
              <w:top w:val="single" w:sz="6" w:space="0" w:color="auto"/>
              <w:left w:val="single" w:sz="6" w:space="0" w:color="auto"/>
              <w:bottom w:val="single" w:sz="6" w:space="0" w:color="auto"/>
              <w:right w:val="single" w:sz="6" w:space="0" w:color="auto"/>
            </w:tcBorders>
          </w:tcPr>
          <w:p w14:paraId="679DC30B" w14:textId="77777777" w:rsidR="002E65C5" w:rsidRPr="00131AE7" w:rsidRDefault="002E65C5" w:rsidP="00D72642">
            <w:pPr>
              <w:pStyle w:val="TAC"/>
              <w:keepNext w:val="0"/>
              <w:rPr>
                <w:snapToGrid w:val="0"/>
              </w:rPr>
            </w:pPr>
            <w:r w:rsidRPr="00131AE7">
              <w:rPr>
                <w:snapToGrid w:val="0"/>
              </w:rPr>
              <w:t>ignore</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2A507230"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6B395235"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tcPr>
          <w:p w14:paraId="1113B2FE" w14:textId="77777777" w:rsidR="002E65C5" w:rsidRPr="00131AE7" w:rsidRDefault="002E65C5" w:rsidP="00D72642">
            <w:pPr>
              <w:pStyle w:val="TAC"/>
              <w:keepNext w:val="0"/>
              <w:rPr>
                <w:snapToGrid w:val="0"/>
              </w:rPr>
            </w:pPr>
            <w:r w:rsidRPr="00131AE7">
              <w:rPr>
                <w:snapToGrid w:val="0"/>
              </w:rPr>
              <w:t>ignore</w:t>
            </w:r>
          </w:p>
        </w:tc>
        <w:tc>
          <w:tcPr>
            <w:tcW w:w="851" w:type="dxa"/>
            <w:gridSpan w:val="2"/>
            <w:tcBorders>
              <w:top w:val="single" w:sz="6" w:space="0" w:color="auto"/>
              <w:left w:val="single" w:sz="6" w:space="0" w:color="auto"/>
              <w:bottom w:val="single" w:sz="6" w:space="0" w:color="auto"/>
              <w:right w:val="single" w:sz="6" w:space="0" w:color="auto"/>
            </w:tcBorders>
            <w:shd w:val="clear" w:color="auto" w:fill="C0C0C0"/>
          </w:tcPr>
          <w:p w14:paraId="3BC677F1" w14:textId="77777777" w:rsidR="002E65C5" w:rsidRPr="00131AE7" w:rsidRDefault="002E65C5" w:rsidP="00D72642">
            <w:pPr>
              <w:pStyle w:val="TAC"/>
              <w:keepNext w:val="0"/>
              <w:rPr>
                <w:snapToGrid w:val="0"/>
              </w:rPr>
            </w:pPr>
            <w:r w:rsidRPr="00131AE7">
              <w:rPr>
                <w:snapToGrid w:val="0"/>
              </w:rPr>
              <w:t>No</w:t>
            </w:r>
          </w:p>
        </w:tc>
      </w:tr>
      <w:tr w:rsidR="002E65C5" w:rsidRPr="00131AE7" w14:paraId="0B9A35C3" w14:textId="77777777" w:rsidTr="003E640B">
        <w:trPr>
          <w:cantSplit/>
        </w:trPr>
        <w:tc>
          <w:tcPr>
            <w:tcW w:w="2438" w:type="dxa"/>
            <w:tcBorders>
              <w:top w:val="single" w:sz="6" w:space="0" w:color="auto"/>
              <w:left w:val="single" w:sz="6" w:space="0" w:color="auto"/>
              <w:bottom w:val="single" w:sz="6" w:space="0" w:color="auto"/>
              <w:right w:val="single" w:sz="6" w:space="0" w:color="auto"/>
            </w:tcBorders>
          </w:tcPr>
          <w:p w14:paraId="7B4FB9C0" w14:textId="77777777" w:rsidR="002E65C5" w:rsidRPr="00131AE7" w:rsidRDefault="002E65C5" w:rsidP="00D72642">
            <w:pPr>
              <w:pStyle w:val="TAL"/>
              <w:keepNext w:val="0"/>
              <w:rPr>
                <w:snapToGrid w:val="0"/>
              </w:rPr>
            </w:pPr>
            <w:r w:rsidRPr="00131AE7">
              <w:rPr>
                <w:snapToGrid w:val="0"/>
              </w:rPr>
              <w:t>Boolean</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C95FBED" w14:textId="77777777" w:rsidR="002E65C5" w:rsidRPr="00131AE7" w:rsidRDefault="002E65C5" w:rsidP="00D72642">
            <w:pPr>
              <w:pStyle w:val="TAC"/>
              <w:keepNext w:val="0"/>
              <w:rPr>
                <w:snapToGrid w:val="0"/>
              </w:rPr>
            </w:pPr>
            <w:r w:rsidRPr="00131AE7">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0EE92A1" w14:textId="77777777" w:rsidR="002E65C5" w:rsidRPr="00131AE7" w:rsidRDefault="002E65C5" w:rsidP="00D72642">
            <w:pPr>
              <w:pStyle w:val="TAC"/>
              <w:keepNext w:val="0"/>
              <w:rPr>
                <w:snapToGrid w:val="0"/>
              </w:rPr>
            </w:pPr>
            <w:r w:rsidRPr="00131AE7">
              <w:rPr>
                <w:snapToGrid w:val="0"/>
              </w:rPr>
              <w:t>list</w:t>
            </w:r>
          </w:p>
        </w:tc>
        <w:tc>
          <w:tcPr>
            <w:tcW w:w="709" w:type="dxa"/>
            <w:tcBorders>
              <w:top w:val="single" w:sz="6" w:space="0" w:color="auto"/>
              <w:left w:val="single" w:sz="6" w:space="0" w:color="auto"/>
              <w:bottom w:val="single" w:sz="6" w:space="0" w:color="auto"/>
              <w:right w:val="single" w:sz="6" w:space="0" w:color="auto"/>
            </w:tcBorders>
            <w:shd w:val="clear" w:color="auto" w:fill="C0C0C0"/>
          </w:tcPr>
          <w:p w14:paraId="3B7C1B08"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2325D501"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7D694BB2"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4B89DEAE"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03308C29"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787DB74A" w14:textId="77777777" w:rsidR="002E65C5" w:rsidRPr="00131AE7" w:rsidRDefault="002E65C5" w:rsidP="00D72642">
            <w:pPr>
              <w:pStyle w:val="TAC"/>
              <w:keepNext w:val="0"/>
              <w:rPr>
                <w:snapToGrid w:val="0"/>
              </w:rPr>
            </w:pPr>
            <w:r w:rsidRPr="00131AE7">
              <w:rPr>
                <w:snapToGrid w:val="0"/>
              </w:rPr>
              <w:t>No</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09ED8D25" w14:textId="77777777" w:rsidR="002E65C5" w:rsidRPr="00131AE7" w:rsidRDefault="002E65C5" w:rsidP="00D72642">
            <w:pPr>
              <w:pStyle w:val="TAC"/>
              <w:keepNext w:val="0"/>
              <w:rPr>
                <w:snapToGrid w:val="0"/>
              </w:rPr>
            </w:pPr>
            <w:r w:rsidRPr="00131AE7">
              <w:rPr>
                <w:snapToGrid w:val="0"/>
              </w:rPr>
              <w:t>ignore</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794C8733"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07EBA9AA"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76D8953A" w14:textId="77777777" w:rsidR="002E65C5" w:rsidRPr="00131AE7" w:rsidRDefault="002E65C5" w:rsidP="00D72642">
            <w:pPr>
              <w:pStyle w:val="TAC"/>
              <w:keepNext w:val="0"/>
              <w:rPr>
                <w:snapToGrid w:val="0"/>
              </w:rPr>
            </w:pPr>
            <w:r w:rsidRPr="00131AE7">
              <w:rPr>
                <w:snapToGrid w:val="0"/>
              </w:rPr>
              <w:t>No</w:t>
            </w:r>
          </w:p>
        </w:tc>
        <w:tc>
          <w:tcPr>
            <w:tcW w:w="851" w:type="dxa"/>
            <w:gridSpan w:val="2"/>
            <w:tcBorders>
              <w:top w:val="single" w:sz="6" w:space="0" w:color="auto"/>
              <w:left w:val="single" w:sz="6" w:space="0" w:color="auto"/>
              <w:bottom w:val="single" w:sz="6" w:space="0" w:color="auto"/>
              <w:right w:val="single" w:sz="6" w:space="0" w:color="auto"/>
            </w:tcBorders>
            <w:shd w:val="clear" w:color="auto" w:fill="C0C0C0"/>
          </w:tcPr>
          <w:p w14:paraId="6DE1D44B" w14:textId="77777777" w:rsidR="002E65C5" w:rsidRPr="00131AE7" w:rsidRDefault="002E65C5" w:rsidP="00D72642">
            <w:pPr>
              <w:pStyle w:val="TAC"/>
              <w:keepNext w:val="0"/>
              <w:rPr>
                <w:snapToGrid w:val="0"/>
              </w:rPr>
            </w:pPr>
            <w:r w:rsidRPr="00131AE7">
              <w:rPr>
                <w:snapToGrid w:val="0"/>
              </w:rPr>
              <w:t>No</w:t>
            </w:r>
          </w:p>
        </w:tc>
      </w:tr>
      <w:tr w:rsidR="002E65C5" w:rsidRPr="00131AE7" w14:paraId="7A9AE4F4" w14:textId="77777777" w:rsidTr="003E640B">
        <w:trPr>
          <w:cantSplit/>
        </w:trPr>
        <w:tc>
          <w:tcPr>
            <w:tcW w:w="2438" w:type="dxa"/>
            <w:tcBorders>
              <w:top w:val="single" w:sz="6" w:space="0" w:color="auto"/>
              <w:left w:val="single" w:sz="6" w:space="0" w:color="auto"/>
              <w:bottom w:val="single" w:sz="6" w:space="0" w:color="auto"/>
              <w:right w:val="single" w:sz="6" w:space="0" w:color="auto"/>
            </w:tcBorders>
          </w:tcPr>
          <w:p w14:paraId="360D3EB3" w14:textId="77777777" w:rsidR="002E65C5" w:rsidRPr="00131AE7" w:rsidRDefault="002E65C5" w:rsidP="00D72642">
            <w:pPr>
              <w:pStyle w:val="TAL"/>
              <w:keepNext w:val="0"/>
              <w:rPr>
                <w:snapToGrid w:val="0"/>
              </w:rPr>
            </w:pPr>
            <w:r w:rsidRPr="00131AE7">
              <w:rPr>
                <w:snapToGrid w:val="0"/>
              </w:rPr>
              <w:t>Choice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52B3018" w14:textId="77777777" w:rsidR="002E65C5" w:rsidRPr="00131AE7" w:rsidRDefault="002E65C5" w:rsidP="00D72642">
            <w:pPr>
              <w:pStyle w:val="TAC"/>
              <w:keepNext w:val="0"/>
              <w:rPr>
                <w:snapToGrid w:val="0"/>
              </w:rPr>
            </w:pPr>
            <w:r w:rsidRPr="00131AE7">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4E0E51B" w14:textId="77777777" w:rsidR="002E65C5" w:rsidRPr="00131AE7" w:rsidRDefault="002E65C5" w:rsidP="00D72642">
            <w:pPr>
              <w:pStyle w:val="TAC"/>
              <w:keepNext w:val="0"/>
              <w:rPr>
                <w:snapToGrid w:val="0"/>
              </w:rPr>
            </w:pPr>
            <w:r w:rsidRPr="00131AE7">
              <w:rPr>
                <w:snapToGrid w:val="0"/>
              </w:rPr>
              <w:t>list</w:t>
            </w:r>
          </w:p>
        </w:tc>
        <w:tc>
          <w:tcPr>
            <w:tcW w:w="709" w:type="dxa"/>
            <w:tcBorders>
              <w:top w:val="single" w:sz="6" w:space="0" w:color="auto"/>
              <w:left w:val="single" w:sz="6" w:space="0" w:color="auto"/>
              <w:bottom w:val="single" w:sz="6" w:space="0" w:color="auto"/>
              <w:right w:val="single" w:sz="6" w:space="0" w:color="auto"/>
            </w:tcBorders>
            <w:shd w:val="clear" w:color="auto" w:fill="C0C0C0"/>
          </w:tcPr>
          <w:p w14:paraId="52C21539"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7AB5126E"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0F91074A"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49D16924"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01BB59F5" w14:textId="77777777" w:rsidR="002E65C5" w:rsidRPr="00131AE7" w:rsidRDefault="002E65C5" w:rsidP="00D72642">
            <w:pPr>
              <w:pStyle w:val="TAC"/>
              <w:keepNext w:val="0"/>
              <w:rPr>
                <w:snapToGrid w:val="0"/>
              </w:rPr>
            </w:pPr>
            <w:r w:rsidRPr="00131AE7">
              <w:rPr>
                <w:snapToGrid w:val="0"/>
              </w:rPr>
              <w:t>convert to full type</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0B76B13F" w14:textId="77777777" w:rsidR="002E65C5" w:rsidRPr="00131AE7" w:rsidRDefault="002E65C5" w:rsidP="00D72642">
            <w:pPr>
              <w:pStyle w:val="TAC"/>
              <w:keepNext w:val="0"/>
              <w:rPr>
                <w:snapToGrid w:val="0"/>
              </w:rPr>
            </w:pPr>
            <w:r w:rsidRPr="00131AE7">
              <w:rPr>
                <w:snapToGrid w:val="0"/>
              </w:rPr>
              <w:t>No</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637A7BEE" w14:textId="77777777" w:rsidR="002E65C5" w:rsidRPr="00131AE7" w:rsidRDefault="002E65C5" w:rsidP="00D72642">
            <w:pPr>
              <w:pStyle w:val="TAC"/>
              <w:keepNext w:val="0"/>
              <w:rPr>
                <w:snapToGrid w:val="0"/>
              </w:rPr>
            </w:pPr>
            <w:r w:rsidRPr="00131AE7">
              <w:rPr>
                <w:snapToGrid w:val="0"/>
              </w:rPr>
              <w:t>ignore</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6CF13337"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7C46A6C2"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3D786254" w14:textId="77777777" w:rsidR="002E65C5" w:rsidRPr="00131AE7" w:rsidRDefault="002E65C5" w:rsidP="00D72642">
            <w:pPr>
              <w:pStyle w:val="TAC"/>
              <w:keepNext w:val="0"/>
              <w:rPr>
                <w:snapToGrid w:val="0"/>
              </w:rPr>
            </w:pPr>
            <w:r w:rsidRPr="00131AE7">
              <w:rPr>
                <w:snapToGrid w:val="0"/>
              </w:rPr>
              <w:t>No</w:t>
            </w:r>
          </w:p>
        </w:tc>
        <w:tc>
          <w:tcPr>
            <w:tcW w:w="851" w:type="dxa"/>
            <w:gridSpan w:val="2"/>
            <w:tcBorders>
              <w:top w:val="single" w:sz="6" w:space="0" w:color="auto"/>
              <w:left w:val="single" w:sz="6" w:space="0" w:color="auto"/>
              <w:bottom w:val="single" w:sz="6" w:space="0" w:color="auto"/>
              <w:right w:val="single" w:sz="6" w:space="0" w:color="auto"/>
            </w:tcBorders>
            <w:shd w:val="clear" w:color="auto" w:fill="C0C0C0"/>
          </w:tcPr>
          <w:p w14:paraId="4E61021D" w14:textId="77777777" w:rsidR="002E65C5" w:rsidRPr="00131AE7" w:rsidRDefault="002E65C5" w:rsidP="00D72642">
            <w:pPr>
              <w:pStyle w:val="TAC"/>
              <w:keepNext w:val="0"/>
              <w:rPr>
                <w:snapToGrid w:val="0"/>
              </w:rPr>
            </w:pPr>
            <w:r w:rsidRPr="00131AE7">
              <w:rPr>
                <w:snapToGrid w:val="0"/>
              </w:rPr>
              <w:t>No</w:t>
            </w:r>
          </w:p>
        </w:tc>
      </w:tr>
      <w:tr w:rsidR="002E65C5" w:rsidRPr="00131AE7" w14:paraId="48F3BF81" w14:textId="77777777" w:rsidTr="003E640B">
        <w:trPr>
          <w:cantSplit/>
        </w:trPr>
        <w:tc>
          <w:tcPr>
            <w:tcW w:w="2438" w:type="dxa"/>
            <w:tcBorders>
              <w:top w:val="single" w:sz="6" w:space="0" w:color="auto"/>
              <w:left w:val="single" w:sz="6" w:space="0" w:color="auto"/>
              <w:bottom w:val="single" w:sz="6" w:space="0" w:color="auto"/>
              <w:right w:val="single" w:sz="6" w:space="0" w:color="auto"/>
            </w:tcBorders>
          </w:tcPr>
          <w:p w14:paraId="234E5D5A" w14:textId="77777777" w:rsidR="002E65C5" w:rsidRPr="00131AE7" w:rsidRDefault="002E65C5" w:rsidP="00D72642">
            <w:pPr>
              <w:pStyle w:val="TAL"/>
              <w:keepNext w:val="0"/>
              <w:rPr>
                <w:snapToGrid w:val="0"/>
              </w:rPr>
            </w:pPr>
            <w:r w:rsidRPr="00131AE7">
              <w:rPr>
                <w:snapToGrid w:val="0"/>
              </w:rPr>
              <w:t>Embedded-pdv (see</w:t>
            </w:r>
            <w:r w:rsidR="00CA0A9A" w:rsidRPr="00131AE7">
              <w:rPr>
                <w:snapToGrid w:val="0"/>
              </w:rPr>
              <w:t xml:space="preserve"> note</w:t>
            </w:r>
            <w:r w:rsidRPr="00131AE7">
              <w:rPr>
                <w:snapToGrid w:val="0"/>
              </w:rPr>
              <w:t xml:space="preserve"> a)</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0601127" w14:textId="77777777" w:rsidR="002E65C5" w:rsidRPr="00131AE7" w:rsidRDefault="002E65C5" w:rsidP="00D72642">
            <w:pPr>
              <w:pStyle w:val="TAC"/>
              <w:keepNext w:val="0"/>
              <w:rPr>
                <w:snapToGrid w:val="0"/>
              </w:rPr>
            </w:pPr>
            <w:r w:rsidRPr="00131AE7">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C0C0C0"/>
          </w:tcPr>
          <w:p w14:paraId="507EB545" w14:textId="77777777" w:rsidR="002E65C5" w:rsidRPr="00131AE7" w:rsidRDefault="002E65C5" w:rsidP="00D72642">
            <w:pPr>
              <w:pStyle w:val="TAC"/>
              <w:keepNext w:val="0"/>
              <w:rPr>
                <w:snapToGrid w:val="0"/>
              </w:rPr>
            </w:pPr>
            <w:r w:rsidRPr="00131AE7">
              <w:rPr>
                <w:snapToGrid w:val="0"/>
              </w:rPr>
              <w:t>No</w:t>
            </w:r>
          </w:p>
        </w:tc>
        <w:tc>
          <w:tcPr>
            <w:tcW w:w="709" w:type="dxa"/>
            <w:tcBorders>
              <w:top w:val="single" w:sz="6" w:space="0" w:color="auto"/>
              <w:left w:val="single" w:sz="6" w:space="0" w:color="auto"/>
              <w:bottom w:val="single" w:sz="6" w:space="0" w:color="auto"/>
              <w:right w:val="single" w:sz="6" w:space="0" w:color="auto"/>
            </w:tcBorders>
            <w:shd w:val="clear" w:color="auto" w:fill="C0C0C0"/>
          </w:tcPr>
          <w:p w14:paraId="27FD096F"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315FBA59"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407CA5B3"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08ED94CE"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1D724EF9" w14:textId="77777777" w:rsidR="002E65C5" w:rsidRPr="00131AE7" w:rsidRDefault="002E65C5" w:rsidP="00D72642">
            <w:pPr>
              <w:pStyle w:val="TAC"/>
              <w:keepNext w:val="0"/>
              <w:rPr>
                <w:snapToGrid w:val="0"/>
              </w:rPr>
            </w:pPr>
            <w:r w:rsidRPr="00131AE7">
              <w:rPr>
                <w:snapToGrid w:val="0"/>
              </w:rPr>
              <w:t>convert to full type</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454C5969" w14:textId="77777777" w:rsidR="002E65C5" w:rsidRPr="00131AE7" w:rsidRDefault="002E65C5" w:rsidP="00D72642">
            <w:pPr>
              <w:pStyle w:val="TAC"/>
              <w:keepNext w:val="0"/>
              <w:rPr>
                <w:snapToGrid w:val="0"/>
              </w:rPr>
            </w:pPr>
            <w:r w:rsidRPr="00131AE7">
              <w:rPr>
                <w:snapToGrid w:val="0"/>
              </w:rPr>
              <w:t>No</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1D0ED867" w14:textId="77777777" w:rsidR="002E65C5" w:rsidRPr="00131AE7" w:rsidRDefault="002E65C5" w:rsidP="00D72642">
            <w:pPr>
              <w:pStyle w:val="TAC"/>
              <w:keepNext w:val="0"/>
              <w:rPr>
                <w:snapToGrid w:val="0"/>
              </w:rPr>
            </w:pPr>
            <w:r w:rsidRPr="00131AE7">
              <w:rPr>
                <w:snapToGrid w:val="0"/>
              </w:rPr>
              <w:t>ignore</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5D90B74A"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13D483DA"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5AD3003C" w14:textId="77777777" w:rsidR="002E65C5" w:rsidRPr="00131AE7" w:rsidRDefault="002E65C5" w:rsidP="00D72642">
            <w:pPr>
              <w:pStyle w:val="TAC"/>
              <w:keepNext w:val="0"/>
              <w:rPr>
                <w:snapToGrid w:val="0"/>
              </w:rPr>
            </w:pPr>
            <w:r w:rsidRPr="00131AE7">
              <w:rPr>
                <w:snapToGrid w:val="0"/>
              </w:rPr>
              <w:t>No</w:t>
            </w:r>
          </w:p>
        </w:tc>
        <w:tc>
          <w:tcPr>
            <w:tcW w:w="851" w:type="dxa"/>
            <w:gridSpan w:val="2"/>
            <w:tcBorders>
              <w:top w:val="single" w:sz="6" w:space="0" w:color="auto"/>
              <w:left w:val="single" w:sz="6" w:space="0" w:color="auto"/>
              <w:bottom w:val="single" w:sz="6" w:space="0" w:color="auto"/>
              <w:right w:val="single" w:sz="6" w:space="0" w:color="auto"/>
            </w:tcBorders>
            <w:shd w:val="clear" w:color="auto" w:fill="C0C0C0"/>
          </w:tcPr>
          <w:p w14:paraId="6BBCE6EB" w14:textId="77777777" w:rsidR="002E65C5" w:rsidRPr="00131AE7" w:rsidRDefault="002E65C5" w:rsidP="00D72642">
            <w:pPr>
              <w:pStyle w:val="TAC"/>
              <w:keepNext w:val="0"/>
              <w:rPr>
                <w:snapToGrid w:val="0"/>
              </w:rPr>
            </w:pPr>
            <w:r w:rsidRPr="00131AE7">
              <w:rPr>
                <w:snapToGrid w:val="0"/>
              </w:rPr>
              <w:t>No</w:t>
            </w:r>
          </w:p>
        </w:tc>
      </w:tr>
      <w:tr w:rsidR="002E65C5" w:rsidRPr="00131AE7" w14:paraId="3A535914" w14:textId="77777777" w:rsidTr="003E640B">
        <w:trPr>
          <w:cantSplit/>
        </w:trPr>
        <w:tc>
          <w:tcPr>
            <w:tcW w:w="2438" w:type="dxa"/>
            <w:tcBorders>
              <w:top w:val="single" w:sz="6" w:space="0" w:color="auto"/>
              <w:left w:val="single" w:sz="6" w:space="0" w:color="auto"/>
              <w:bottom w:val="single" w:sz="6" w:space="0" w:color="auto"/>
              <w:right w:val="single" w:sz="6" w:space="0" w:color="auto"/>
            </w:tcBorders>
          </w:tcPr>
          <w:p w14:paraId="4A0694B3" w14:textId="77777777" w:rsidR="002E65C5" w:rsidRPr="00131AE7" w:rsidRDefault="002E65C5" w:rsidP="00D72642">
            <w:pPr>
              <w:pStyle w:val="TAL"/>
              <w:keepNext w:val="0"/>
              <w:rPr>
                <w:snapToGrid w:val="0"/>
              </w:rPr>
            </w:pPr>
            <w:r w:rsidRPr="00131AE7">
              <w:rPr>
                <w:snapToGrid w:val="0"/>
              </w:rPr>
              <w:t>Enumerated</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798372E3" w14:textId="77777777" w:rsidR="002E65C5" w:rsidRPr="00131AE7" w:rsidRDefault="002E65C5" w:rsidP="00D72642">
            <w:pPr>
              <w:pStyle w:val="TAC"/>
              <w:keepNext w:val="0"/>
              <w:rPr>
                <w:snapToGrid w:val="0"/>
              </w:rPr>
            </w:pPr>
            <w:r w:rsidRPr="00131AE7">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42DB62D4" w14:textId="77777777" w:rsidR="002E65C5" w:rsidRPr="00131AE7" w:rsidRDefault="002E65C5" w:rsidP="00D72642">
            <w:pPr>
              <w:pStyle w:val="TAC"/>
              <w:keepNext w:val="0"/>
              <w:rPr>
                <w:snapToGrid w:val="0"/>
              </w:rPr>
            </w:pPr>
            <w:r w:rsidRPr="00131AE7">
              <w:rPr>
                <w:snapToGrid w:val="0"/>
              </w:rPr>
              <w:t>list</w:t>
            </w:r>
          </w:p>
        </w:tc>
        <w:tc>
          <w:tcPr>
            <w:tcW w:w="709" w:type="dxa"/>
            <w:tcBorders>
              <w:top w:val="single" w:sz="6" w:space="0" w:color="auto"/>
              <w:left w:val="single" w:sz="6" w:space="0" w:color="auto"/>
              <w:bottom w:val="single" w:sz="6" w:space="0" w:color="auto"/>
              <w:right w:val="single" w:sz="6" w:space="0" w:color="auto"/>
            </w:tcBorders>
            <w:shd w:val="clear" w:color="auto" w:fill="C0C0C0"/>
          </w:tcPr>
          <w:p w14:paraId="756B3C4C"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2DF53548"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3309E6CB"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1DE7D935"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62848976"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119A7173" w14:textId="77777777" w:rsidR="002E65C5" w:rsidRPr="00131AE7" w:rsidRDefault="002E65C5" w:rsidP="00D72642">
            <w:pPr>
              <w:pStyle w:val="TAC"/>
              <w:keepNext w:val="0"/>
              <w:rPr>
                <w:snapToGrid w:val="0"/>
              </w:rPr>
            </w:pPr>
            <w:r w:rsidRPr="00131AE7">
              <w:rPr>
                <w:snapToGrid w:val="0"/>
              </w:rPr>
              <w:t>No</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6CFF0CBC" w14:textId="77777777" w:rsidR="002E65C5" w:rsidRPr="00131AE7" w:rsidRDefault="002E65C5" w:rsidP="00D72642">
            <w:pPr>
              <w:pStyle w:val="TAC"/>
              <w:keepNext w:val="0"/>
              <w:rPr>
                <w:snapToGrid w:val="0"/>
              </w:rPr>
            </w:pPr>
            <w:r w:rsidRPr="00131AE7">
              <w:rPr>
                <w:snapToGrid w:val="0"/>
              </w:rPr>
              <w:t>ignore</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0F987ED6"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68469901"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77689D37" w14:textId="77777777" w:rsidR="002E65C5" w:rsidRPr="00131AE7" w:rsidRDefault="002E65C5" w:rsidP="00D72642">
            <w:pPr>
              <w:pStyle w:val="TAC"/>
              <w:keepNext w:val="0"/>
              <w:rPr>
                <w:snapToGrid w:val="0"/>
              </w:rPr>
            </w:pPr>
            <w:r w:rsidRPr="00131AE7">
              <w:rPr>
                <w:snapToGrid w:val="0"/>
              </w:rPr>
              <w:t>No</w:t>
            </w:r>
          </w:p>
        </w:tc>
        <w:tc>
          <w:tcPr>
            <w:tcW w:w="851" w:type="dxa"/>
            <w:gridSpan w:val="2"/>
            <w:tcBorders>
              <w:top w:val="single" w:sz="6" w:space="0" w:color="auto"/>
              <w:left w:val="single" w:sz="6" w:space="0" w:color="auto"/>
              <w:bottom w:val="single" w:sz="6" w:space="0" w:color="auto"/>
              <w:right w:val="single" w:sz="6" w:space="0" w:color="auto"/>
            </w:tcBorders>
            <w:shd w:val="clear" w:color="auto" w:fill="C0C0C0"/>
          </w:tcPr>
          <w:p w14:paraId="03644FBB" w14:textId="77777777" w:rsidR="002E65C5" w:rsidRPr="00131AE7" w:rsidRDefault="002E65C5" w:rsidP="00D72642">
            <w:pPr>
              <w:pStyle w:val="TAC"/>
              <w:keepNext w:val="0"/>
              <w:rPr>
                <w:snapToGrid w:val="0"/>
              </w:rPr>
            </w:pPr>
            <w:r w:rsidRPr="00131AE7">
              <w:rPr>
                <w:snapToGrid w:val="0"/>
              </w:rPr>
              <w:t>No</w:t>
            </w:r>
          </w:p>
        </w:tc>
      </w:tr>
      <w:tr w:rsidR="002E65C5" w:rsidRPr="00131AE7" w14:paraId="606B9272" w14:textId="77777777" w:rsidTr="003E640B">
        <w:trPr>
          <w:cantSplit/>
        </w:trPr>
        <w:tc>
          <w:tcPr>
            <w:tcW w:w="2438" w:type="dxa"/>
            <w:tcBorders>
              <w:top w:val="single" w:sz="6" w:space="0" w:color="auto"/>
              <w:left w:val="single" w:sz="6" w:space="0" w:color="auto"/>
              <w:bottom w:val="single" w:sz="6" w:space="0" w:color="auto"/>
              <w:right w:val="single" w:sz="6" w:space="0" w:color="auto"/>
            </w:tcBorders>
          </w:tcPr>
          <w:p w14:paraId="2A8D2B2F" w14:textId="77777777" w:rsidR="002E65C5" w:rsidRPr="00131AE7" w:rsidRDefault="002E65C5" w:rsidP="00D72642">
            <w:pPr>
              <w:pStyle w:val="TAL"/>
              <w:keepNext w:val="0"/>
              <w:rPr>
                <w:snapToGrid w:val="0"/>
              </w:rPr>
            </w:pPr>
            <w:r w:rsidRPr="00131AE7">
              <w:rPr>
                <w:snapToGrid w:val="0"/>
              </w:rPr>
              <w:t>External (see a)</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4BE7887" w14:textId="77777777" w:rsidR="002E65C5" w:rsidRPr="00131AE7" w:rsidRDefault="002E65C5" w:rsidP="00D72642">
            <w:pPr>
              <w:pStyle w:val="TAC"/>
              <w:keepNext w:val="0"/>
              <w:rPr>
                <w:snapToGrid w:val="0"/>
              </w:rPr>
            </w:pPr>
            <w:r w:rsidRPr="00131AE7">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C0C0C0"/>
          </w:tcPr>
          <w:p w14:paraId="1A228D57" w14:textId="77777777" w:rsidR="002E65C5" w:rsidRPr="00131AE7" w:rsidRDefault="002E65C5" w:rsidP="00D72642">
            <w:pPr>
              <w:pStyle w:val="TAC"/>
              <w:keepNext w:val="0"/>
              <w:rPr>
                <w:snapToGrid w:val="0"/>
              </w:rPr>
            </w:pPr>
            <w:r w:rsidRPr="00131AE7">
              <w:rPr>
                <w:snapToGrid w:val="0"/>
              </w:rPr>
              <w:t>No</w:t>
            </w:r>
          </w:p>
        </w:tc>
        <w:tc>
          <w:tcPr>
            <w:tcW w:w="709" w:type="dxa"/>
            <w:tcBorders>
              <w:top w:val="single" w:sz="6" w:space="0" w:color="auto"/>
              <w:left w:val="single" w:sz="6" w:space="0" w:color="auto"/>
              <w:bottom w:val="single" w:sz="6" w:space="0" w:color="auto"/>
              <w:right w:val="single" w:sz="6" w:space="0" w:color="auto"/>
            </w:tcBorders>
            <w:shd w:val="clear" w:color="auto" w:fill="C0C0C0"/>
          </w:tcPr>
          <w:p w14:paraId="3A950238"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0183005B"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19B146A7"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40F032DC"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59DBFE1F" w14:textId="77777777" w:rsidR="002E65C5" w:rsidRPr="00131AE7" w:rsidRDefault="002E65C5" w:rsidP="00D72642">
            <w:pPr>
              <w:pStyle w:val="TAC"/>
              <w:keepNext w:val="0"/>
              <w:rPr>
                <w:snapToGrid w:val="0"/>
              </w:rPr>
            </w:pPr>
            <w:r w:rsidRPr="00131AE7">
              <w:rPr>
                <w:snapToGrid w:val="0"/>
              </w:rPr>
              <w:t>convert to full type</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67B0C579" w14:textId="77777777" w:rsidR="002E65C5" w:rsidRPr="00131AE7" w:rsidRDefault="002E65C5" w:rsidP="00D72642">
            <w:pPr>
              <w:pStyle w:val="TAC"/>
              <w:keepNext w:val="0"/>
              <w:rPr>
                <w:snapToGrid w:val="0"/>
              </w:rPr>
            </w:pPr>
            <w:r w:rsidRPr="00131AE7">
              <w:rPr>
                <w:snapToGrid w:val="0"/>
              </w:rPr>
              <w:t>No</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0394A779" w14:textId="77777777" w:rsidR="002E65C5" w:rsidRPr="00131AE7" w:rsidRDefault="002E65C5" w:rsidP="00D72642">
            <w:pPr>
              <w:pStyle w:val="TAC"/>
              <w:keepNext w:val="0"/>
              <w:rPr>
                <w:snapToGrid w:val="0"/>
              </w:rPr>
            </w:pPr>
            <w:r w:rsidRPr="00131AE7">
              <w:rPr>
                <w:snapToGrid w:val="0"/>
              </w:rPr>
              <w:t>ignore</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78E991BD"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3388F61F"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2856E3D9" w14:textId="77777777" w:rsidR="002E65C5" w:rsidRPr="00131AE7" w:rsidRDefault="002E65C5" w:rsidP="00D72642">
            <w:pPr>
              <w:pStyle w:val="TAC"/>
              <w:keepNext w:val="0"/>
              <w:rPr>
                <w:snapToGrid w:val="0"/>
              </w:rPr>
            </w:pPr>
            <w:r w:rsidRPr="00131AE7">
              <w:rPr>
                <w:snapToGrid w:val="0"/>
              </w:rPr>
              <w:t>No</w:t>
            </w:r>
          </w:p>
        </w:tc>
        <w:tc>
          <w:tcPr>
            <w:tcW w:w="851" w:type="dxa"/>
            <w:gridSpan w:val="2"/>
            <w:tcBorders>
              <w:top w:val="single" w:sz="6" w:space="0" w:color="auto"/>
              <w:left w:val="single" w:sz="6" w:space="0" w:color="auto"/>
              <w:bottom w:val="single" w:sz="6" w:space="0" w:color="auto"/>
              <w:right w:val="single" w:sz="6" w:space="0" w:color="auto"/>
            </w:tcBorders>
            <w:shd w:val="clear" w:color="auto" w:fill="C0C0C0"/>
          </w:tcPr>
          <w:p w14:paraId="286FB47B" w14:textId="77777777" w:rsidR="002E65C5" w:rsidRPr="00131AE7" w:rsidRDefault="002E65C5" w:rsidP="00D72642">
            <w:pPr>
              <w:pStyle w:val="TAC"/>
              <w:keepNext w:val="0"/>
              <w:rPr>
                <w:snapToGrid w:val="0"/>
              </w:rPr>
            </w:pPr>
            <w:r w:rsidRPr="00131AE7">
              <w:rPr>
                <w:snapToGrid w:val="0"/>
              </w:rPr>
              <w:t>No</w:t>
            </w:r>
          </w:p>
        </w:tc>
      </w:tr>
      <w:tr w:rsidR="002E65C5" w:rsidRPr="00131AE7" w14:paraId="6B36BD23" w14:textId="77777777" w:rsidTr="003E640B">
        <w:trPr>
          <w:cantSplit/>
        </w:trPr>
        <w:tc>
          <w:tcPr>
            <w:tcW w:w="2438" w:type="dxa"/>
            <w:tcBorders>
              <w:top w:val="single" w:sz="6" w:space="0" w:color="auto"/>
              <w:left w:val="single" w:sz="6" w:space="0" w:color="auto"/>
              <w:bottom w:val="single" w:sz="6" w:space="0" w:color="auto"/>
              <w:right w:val="single" w:sz="6" w:space="0" w:color="auto"/>
            </w:tcBorders>
          </w:tcPr>
          <w:p w14:paraId="19DE0F5C" w14:textId="77777777" w:rsidR="002E65C5" w:rsidRPr="00131AE7" w:rsidRDefault="002E65C5" w:rsidP="00D72642">
            <w:pPr>
              <w:pStyle w:val="TAL"/>
              <w:keepNext w:val="0"/>
              <w:rPr>
                <w:snapToGrid w:val="0"/>
              </w:rPr>
            </w:pPr>
            <w:r w:rsidRPr="00131AE7">
              <w:rPr>
                <w:snapToGrid w:val="0"/>
              </w:rPr>
              <w:t>Instance-of (see a and b)</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76FFFE22" w14:textId="77777777" w:rsidR="002E65C5" w:rsidRPr="00131AE7" w:rsidRDefault="002E65C5" w:rsidP="00D72642">
            <w:pPr>
              <w:pStyle w:val="TAC"/>
              <w:keepNext w:val="0"/>
              <w:rPr>
                <w:snapToGrid w:val="0"/>
              </w:rPr>
            </w:pPr>
            <w:r w:rsidRPr="00131AE7">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5C543A7" w14:textId="77777777" w:rsidR="002E65C5" w:rsidRPr="00131AE7" w:rsidRDefault="002E65C5" w:rsidP="00D72642">
            <w:pPr>
              <w:pStyle w:val="TAC"/>
              <w:keepNext w:val="0"/>
              <w:rPr>
                <w:snapToGrid w:val="0"/>
              </w:rPr>
            </w:pPr>
            <w:r w:rsidRPr="00131AE7">
              <w:rPr>
                <w:snapToGrid w:val="0"/>
              </w:rPr>
              <w:t>list</w:t>
            </w:r>
          </w:p>
        </w:tc>
        <w:tc>
          <w:tcPr>
            <w:tcW w:w="709" w:type="dxa"/>
            <w:tcBorders>
              <w:top w:val="single" w:sz="6" w:space="0" w:color="auto"/>
              <w:left w:val="single" w:sz="6" w:space="0" w:color="auto"/>
              <w:bottom w:val="single" w:sz="6" w:space="0" w:color="auto"/>
              <w:right w:val="single" w:sz="6" w:space="0" w:color="auto"/>
            </w:tcBorders>
            <w:shd w:val="clear" w:color="auto" w:fill="C0C0C0"/>
          </w:tcPr>
          <w:p w14:paraId="0BC14DB0"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11CE219F"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2BEC8B95"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2CB39D29"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01A0F30F" w14:textId="77777777" w:rsidR="002E65C5" w:rsidRPr="00131AE7" w:rsidRDefault="002E65C5" w:rsidP="00D72642">
            <w:pPr>
              <w:pStyle w:val="TAC"/>
              <w:keepNext w:val="0"/>
              <w:rPr>
                <w:snapToGrid w:val="0"/>
              </w:rPr>
            </w:pPr>
            <w:r w:rsidRPr="00131AE7">
              <w:rPr>
                <w:snapToGrid w:val="0"/>
              </w:rPr>
              <w:t>convert to full type</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16992CAA" w14:textId="77777777" w:rsidR="002E65C5" w:rsidRPr="00131AE7" w:rsidRDefault="002E65C5" w:rsidP="00D72642">
            <w:pPr>
              <w:pStyle w:val="TAC"/>
              <w:keepNext w:val="0"/>
              <w:rPr>
                <w:snapToGrid w:val="0"/>
              </w:rPr>
            </w:pPr>
            <w:r w:rsidRPr="00131AE7">
              <w:rPr>
                <w:snapToGrid w:val="0"/>
              </w:rPr>
              <w:t>No</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0D5341AA" w14:textId="77777777" w:rsidR="002E65C5" w:rsidRPr="00131AE7" w:rsidRDefault="002E65C5" w:rsidP="00D72642">
            <w:pPr>
              <w:pStyle w:val="TAC"/>
              <w:keepNext w:val="0"/>
              <w:rPr>
                <w:snapToGrid w:val="0"/>
              </w:rPr>
            </w:pPr>
            <w:r w:rsidRPr="00131AE7">
              <w:rPr>
                <w:snapToGrid w:val="0"/>
              </w:rPr>
              <w:t>ignore</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4E0AD5CF"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10B94D7E"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2FDE8A21" w14:textId="77777777" w:rsidR="002E65C5" w:rsidRPr="00131AE7" w:rsidRDefault="002E65C5" w:rsidP="00D72642">
            <w:pPr>
              <w:pStyle w:val="TAC"/>
              <w:keepNext w:val="0"/>
              <w:rPr>
                <w:snapToGrid w:val="0"/>
              </w:rPr>
            </w:pPr>
            <w:r w:rsidRPr="00131AE7">
              <w:rPr>
                <w:snapToGrid w:val="0"/>
              </w:rPr>
              <w:t>No</w:t>
            </w:r>
          </w:p>
        </w:tc>
        <w:tc>
          <w:tcPr>
            <w:tcW w:w="851" w:type="dxa"/>
            <w:gridSpan w:val="2"/>
            <w:tcBorders>
              <w:top w:val="single" w:sz="6" w:space="0" w:color="auto"/>
              <w:left w:val="single" w:sz="6" w:space="0" w:color="auto"/>
              <w:bottom w:val="single" w:sz="6" w:space="0" w:color="auto"/>
              <w:right w:val="single" w:sz="6" w:space="0" w:color="auto"/>
            </w:tcBorders>
            <w:shd w:val="clear" w:color="auto" w:fill="C0C0C0"/>
          </w:tcPr>
          <w:p w14:paraId="0765E60A" w14:textId="77777777" w:rsidR="002E65C5" w:rsidRPr="00131AE7" w:rsidRDefault="002E65C5" w:rsidP="00D72642">
            <w:pPr>
              <w:pStyle w:val="TAC"/>
              <w:keepNext w:val="0"/>
              <w:rPr>
                <w:snapToGrid w:val="0"/>
              </w:rPr>
            </w:pPr>
            <w:r w:rsidRPr="00131AE7">
              <w:rPr>
                <w:snapToGrid w:val="0"/>
              </w:rPr>
              <w:t>No</w:t>
            </w:r>
          </w:p>
        </w:tc>
      </w:tr>
      <w:tr w:rsidR="002E65C5" w:rsidRPr="00131AE7" w14:paraId="6F5E8BF1" w14:textId="77777777" w:rsidTr="003E640B">
        <w:trPr>
          <w:cantSplit/>
        </w:trPr>
        <w:tc>
          <w:tcPr>
            <w:tcW w:w="2438" w:type="dxa"/>
            <w:tcBorders>
              <w:top w:val="single" w:sz="6" w:space="0" w:color="auto"/>
              <w:left w:val="single" w:sz="6" w:space="0" w:color="auto"/>
              <w:bottom w:val="single" w:sz="6" w:space="0" w:color="auto"/>
              <w:right w:val="single" w:sz="6" w:space="0" w:color="auto"/>
            </w:tcBorders>
          </w:tcPr>
          <w:p w14:paraId="2E02C7B3" w14:textId="77777777" w:rsidR="002E65C5" w:rsidRPr="00131AE7" w:rsidRDefault="002E65C5" w:rsidP="00D72642">
            <w:pPr>
              <w:pStyle w:val="TAL"/>
              <w:keepNext w:val="0"/>
              <w:rPr>
                <w:snapToGrid w:val="0"/>
              </w:rPr>
            </w:pPr>
            <w:r w:rsidRPr="00131AE7">
              <w:rPr>
                <w:snapToGrid w:val="0"/>
              </w:rPr>
              <w:t>Integer</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BB3EBBB" w14:textId="77777777" w:rsidR="002E65C5" w:rsidRPr="00131AE7" w:rsidRDefault="002E65C5" w:rsidP="00D72642">
            <w:pPr>
              <w:pStyle w:val="TAC"/>
              <w:keepNext w:val="0"/>
              <w:rPr>
                <w:snapToGrid w:val="0"/>
              </w:rPr>
            </w:pPr>
            <w:r w:rsidRPr="00131AE7">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00672646" w14:textId="77777777" w:rsidR="002E65C5" w:rsidRPr="00131AE7" w:rsidRDefault="002E65C5" w:rsidP="00D72642">
            <w:pPr>
              <w:pStyle w:val="TAC"/>
              <w:keepNext w:val="0"/>
              <w:rPr>
                <w:snapToGrid w:val="0"/>
              </w:rPr>
            </w:pPr>
            <w:r w:rsidRPr="00131AE7">
              <w:rPr>
                <w:snapToGrid w:val="0"/>
              </w:rPr>
              <w:t>single value: list, value range: range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0340DE5" w14:textId="2B6189E5" w:rsidR="002E65C5" w:rsidRPr="00131AE7" w:rsidRDefault="007C3048" w:rsidP="00D72642">
            <w:pPr>
              <w:pStyle w:val="TAC"/>
              <w:keepNext w:val="0"/>
              <w:rPr>
                <w:snapToGrid w:val="0"/>
              </w:rPr>
            </w:pPr>
            <w:r w:rsidRPr="00131AE7">
              <w:rPr>
                <w:snapToGrid w:val="0"/>
              </w:rPr>
              <w:t>r</w:t>
            </w:r>
            <w:r w:rsidR="002E65C5" w:rsidRPr="00131AE7">
              <w:rPr>
                <w:snapToGrid w:val="0"/>
              </w:rPr>
              <w:t>ange</w:t>
            </w:r>
            <w:r w:rsidRPr="00131AE7">
              <w:rPr>
                <w:snapToGrid w:val="0"/>
              </w:rPr>
              <w:t xml:space="preserve"> and/or list (</w:t>
            </w:r>
            <w:r w:rsidR="0093112E" w:rsidRPr="00131AE7">
              <w:rPr>
                <w:snapToGrid w:val="0"/>
              </w:rPr>
              <w:t>see </w:t>
            </w:r>
            <w:r w:rsidRPr="00131AE7">
              <w:rPr>
                <w:snapToGrid w:val="0"/>
              </w:rPr>
              <w:t>l,</w:t>
            </w:r>
            <w:r w:rsidR="0093112E" w:rsidRPr="00131AE7">
              <w:rPr>
                <w:snapToGrid w:val="0"/>
              </w:rPr>
              <w:t xml:space="preserve"> </w:t>
            </w:r>
            <w:r w:rsidRPr="00131AE7">
              <w:rPr>
                <w:snapToGrid w:val="0"/>
              </w:rPr>
              <w:t>m)</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3805C217"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4FF3C188"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55544DE7"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1E3D8C68"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3A40446E" w14:textId="77777777" w:rsidR="002E65C5" w:rsidRPr="00131AE7" w:rsidRDefault="002E65C5" w:rsidP="00D72642">
            <w:pPr>
              <w:pStyle w:val="TAC"/>
              <w:keepNext w:val="0"/>
              <w:rPr>
                <w:snapToGrid w:val="0"/>
              </w:rPr>
            </w:pPr>
            <w:r w:rsidRPr="00131AE7">
              <w:rPr>
                <w:snapToGrid w:val="0"/>
              </w:rPr>
              <w:t>No</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4E8DF0D9" w14:textId="77777777" w:rsidR="002E65C5" w:rsidRPr="00131AE7" w:rsidRDefault="002E65C5" w:rsidP="00D72642">
            <w:pPr>
              <w:pStyle w:val="TAC"/>
              <w:keepNext w:val="0"/>
              <w:rPr>
                <w:snapToGrid w:val="0"/>
              </w:rPr>
            </w:pPr>
            <w:r w:rsidRPr="00131AE7">
              <w:rPr>
                <w:snapToGrid w:val="0"/>
              </w:rPr>
              <w:t>ignore</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365D9A36"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3FF1DA3E"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3C4E4115" w14:textId="77777777" w:rsidR="002E65C5" w:rsidRPr="00131AE7" w:rsidRDefault="002E65C5" w:rsidP="00D72642">
            <w:pPr>
              <w:pStyle w:val="TAC"/>
              <w:keepNext w:val="0"/>
              <w:rPr>
                <w:snapToGrid w:val="0"/>
              </w:rPr>
            </w:pPr>
            <w:r w:rsidRPr="00131AE7">
              <w:rPr>
                <w:snapToGrid w:val="0"/>
              </w:rPr>
              <w:t>No</w:t>
            </w:r>
          </w:p>
        </w:tc>
        <w:tc>
          <w:tcPr>
            <w:tcW w:w="851" w:type="dxa"/>
            <w:gridSpan w:val="2"/>
            <w:tcBorders>
              <w:top w:val="single" w:sz="6" w:space="0" w:color="auto"/>
              <w:left w:val="single" w:sz="6" w:space="0" w:color="auto"/>
              <w:bottom w:val="single" w:sz="6" w:space="0" w:color="auto"/>
              <w:right w:val="single" w:sz="6" w:space="0" w:color="auto"/>
            </w:tcBorders>
            <w:shd w:val="clear" w:color="auto" w:fill="C0C0C0"/>
          </w:tcPr>
          <w:p w14:paraId="2123A430" w14:textId="77777777" w:rsidR="002E65C5" w:rsidRPr="00131AE7" w:rsidRDefault="002E65C5" w:rsidP="00D72642">
            <w:pPr>
              <w:pStyle w:val="TAC"/>
              <w:keepNext w:val="0"/>
              <w:rPr>
                <w:snapToGrid w:val="0"/>
              </w:rPr>
            </w:pPr>
            <w:r w:rsidRPr="00131AE7">
              <w:rPr>
                <w:snapToGrid w:val="0"/>
              </w:rPr>
              <w:t>No</w:t>
            </w:r>
          </w:p>
        </w:tc>
      </w:tr>
      <w:tr w:rsidR="002E65C5" w:rsidRPr="00131AE7" w14:paraId="26A2B8BF" w14:textId="77777777" w:rsidTr="003E640B">
        <w:trPr>
          <w:cantSplit/>
        </w:trPr>
        <w:tc>
          <w:tcPr>
            <w:tcW w:w="2438" w:type="dxa"/>
            <w:tcBorders>
              <w:top w:val="single" w:sz="6" w:space="0" w:color="auto"/>
              <w:left w:val="single" w:sz="6" w:space="0" w:color="auto"/>
              <w:bottom w:val="single" w:sz="6" w:space="0" w:color="auto"/>
              <w:right w:val="single" w:sz="6" w:space="0" w:color="auto"/>
            </w:tcBorders>
          </w:tcPr>
          <w:p w14:paraId="192B99D5" w14:textId="77777777" w:rsidR="002E65C5" w:rsidRPr="00131AE7" w:rsidRDefault="002E65C5" w:rsidP="00D72642">
            <w:pPr>
              <w:pStyle w:val="TAL"/>
              <w:keepNext w:val="0"/>
              <w:rPr>
                <w:snapToGrid w:val="0"/>
              </w:rPr>
            </w:pPr>
            <w:r w:rsidRPr="00131AE7">
              <w:rPr>
                <w:snapToGrid w:val="0"/>
              </w:rPr>
              <w:t>Null</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8B94ED4" w14:textId="77777777" w:rsidR="002E65C5" w:rsidRPr="00131AE7" w:rsidRDefault="002E65C5" w:rsidP="00D72642">
            <w:pPr>
              <w:pStyle w:val="TAC"/>
              <w:keepNext w:val="0"/>
              <w:rPr>
                <w:snapToGrid w:val="0"/>
              </w:rPr>
            </w:pPr>
            <w:r w:rsidRPr="00131AE7">
              <w:rPr>
                <w:snapToGrid w:val="0"/>
              </w:rPr>
              <w:t>ignore</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3811FBAD" w14:textId="77777777" w:rsidR="002E65C5" w:rsidRPr="00131AE7" w:rsidRDefault="002E65C5" w:rsidP="00D72642">
            <w:pPr>
              <w:pStyle w:val="TAC"/>
              <w:keepNext w:val="0"/>
              <w:rPr>
                <w:snapToGrid w:val="0"/>
              </w:rPr>
            </w:pPr>
            <w:r w:rsidRPr="00131AE7">
              <w:rPr>
                <w:snapToGrid w:val="0"/>
              </w:rPr>
              <w:t>ignore</w:t>
            </w:r>
          </w:p>
        </w:tc>
        <w:tc>
          <w:tcPr>
            <w:tcW w:w="709" w:type="dxa"/>
            <w:tcBorders>
              <w:top w:val="single" w:sz="6" w:space="0" w:color="auto"/>
              <w:left w:val="single" w:sz="6" w:space="0" w:color="auto"/>
              <w:bottom w:val="single" w:sz="6" w:space="0" w:color="auto"/>
              <w:right w:val="single" w:sz="6" w:space="0" w:color="auto"/>
            </w:tcBorders>
            <w:shd w:val="clear" w:color="auto" w:fill="C0C0C0"/>
          </w:tcPr>
          <w:p w14:paraId="24F0DB77"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47201FE0"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36739E55"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0C8DE113"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3A00403D"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36AD2FB0" w14:textId="77777777" w:rsidR="002E65C5" w:rsidRPr="00131AE7" w:rsidRDefault="002E65C5" w:rsidP="00D72642">
            <w:pPr>
              <w:pStyle w:val="TAC"/>
              <w:keepNext w:val="0"/>
              <w:rPr>
                <w:snapToGrid w:val="0"/>
              </w:rPr>
            </w:pPr>
            <w:r w:rsidRPr="00131AE7">
              <w:rPr>
                <w:snapToGrid w:val="0"/>
              </w:rPr>
              <w:t>No</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D0B5060" w14:textId="77777777" w:rsidR="002E65C5" w:rsidRPr="00131AE7" w:rsidRDefault="002E65C5" w:rsidP="00D72642">
            <w:pPr>
              <w:pStyle w:val="TAC"/>
              <w:keepNext w:val="0"/>
              <w:rPr>
                <w:snapToGrid w:val="0"/>
              </w:rPr>
            </w:pPr>
            <w:r w:rsidRPr="00131AE7">
              <w:rPr>
                <w:snapToGrid w:val="0"/>
              </w:rPr>
              <w:t>ignore</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261739C2"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640F9ADF"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45B53D38" w14:textId="77777777" w:rsidR="002E65C5" w:rsidRPr="00131AE7" w:rsidRDefault="002E65C5" w:rsidP="00D72642">
            <w:pPr>
              <w:pStyle w:val="TAC"/>
              <w:keepNext w:val="0"/>
              <w:rPr>
                <w:snapToGrid w:val="0"/>
              </w:rPr>
            </w:pPr>
            <w:r w:rsidRPr="00131AE7">
              <w:rPr>
                <w:snapToGrid w:val="0"/>
              </w:rPr>
              <w:t>No</w:t>
            </w:r>
          </w:p>
        </w:tc>
        <w:tc>
          <w:tcPr>
            <w:tcW w:w="851" w:type="dxa"/>
            <w:gridSpan w:val="2"/>
            <w:tcBorders>
              <w:top w:val="single" w:sz="6" w:space="0" w:color="auto"/>
              <w:left w:val="single" w:sz="6" w:space="0" w:color="auto"/>
              <w:bottom w:val="single" w:sz="6" w:space="0" w:color="auto"/>
              <w:right w:val="single" w:sz="6" w:space="0" w:color="auto"/>
            </w:tcBorders>
            <w:shd w:val="clear" w:color="auto" w:fill="C0C0C0"/>
          </w:tcPr>
          <w:p w14:paraId="54FA6FE0" w14:textId="77777777" w:rsidR="002E65C5" w:rsidRPr="00131AE7" w:rsidRDefault="002E65C5" w:rsidP="00D72642">
            <w:pPr>
              <w:pStyle w:val="TAC"/>
              <w:keepNext w:val="0"/>
              <w:rPr>
                <w:snapToGrid w:val="0"/>
              </w:rPr>
            </w:pPr>
            <w:r w:rsidRPr="00131AE7">
              <w:rPr>
                <w:snapToGrid w:val="0"/>
              </w:rPr>
              <w:t>No</w:t>
            </w:r>
          </w:p>
        </w:tc>
      </w:tr>
      <w:tr w:rsidR="002E65C5" w:rsidRPr="00131AE7" w14:paraId="4A93210F" w14:textId="77777777" w:rsidTr="003E640B">
        <w:trPr>
          <w:cantSplit/>
        </w:trPr>
        <w:tc>
          <w:tcPr>
            <w:tcW w:w="2438" w:type="dxa"/>
            <w:tcBorders>
              <w:top w:val="single" w:sz="6" w:space="0" w:color="auto"/>
              <w:left w:val="single" w:sz="6" w:space="0" w:color="auto"/>
              <w:bottom w:val="single" w:sz="6" w:space="0" w:color="auto"/>
              <w:right w:val="single" w:sz="6" w:space="0" w:color="auto"/>
            </w:tcBorders>
          </w:tcPr>
          <w:p w14:paraId="4B963F18" w14:textId="77777777" w:rsidR="002E65C5" w:rsidRPr="00131AE7" w:rsidRDefault="002E65C5" w:rsidP="00D72642">
            <w:pPr>
              <w:pStyle w:val="TAL"/>
              <w:keepNext w:val="0"/>
              <w:rPr>
                <w:snapToGrid w:val="0"/>
              </w:rPr>
            </w:pPr>
            <w:r w:rsidRPr="00131AE7">
              <w:rPr>
                <w:snapToGrid w:val="0"/>
              </w:rPr>
              <w:t>Object class field type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DFF4F0A" w14:textId="77777777" w:rsidR="002E65C5" w:rsidRPr="00131AE7" w:rsidRDefault="002E65C5" w:rsidP="00D72642">
            <w:pPr>
              <w:pStyle w:val="TAC"/>
              <w:keepNext w:val="0"/>
              <w:rPr>
                <w:snapToGrid w:val="0"/>
              </w:rPr>
            </w:pPr>
            <w:r w:rsidRPr="00131AE7">
              <w:rPr>
                <w:snapToGrid w:val="0"/>
              </w:rPr>
              <w:t>(see c)</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26880BE0" w14:textId="77777777" w:rsidR="002E65C5" w:rsidRPr="00131AE7" w:rsidRDefault="002E65C5" w:rsidP="00D72642">
            <w:pPr>
              <w:pStyle w:val="TAC"/>
              <w:keepNext w:val="0"/>
              <w:rPr>
                <w:snapToGrid w:val="0"/>
              </w:rPr>
            </w:pPr>
            <w:r w:rsidRPr="00131AE7">
              <w:rPr>
                <w:snapToGrid w:val="0"/>
              </w:rPr>
              <w:t>(see c)</w:t>
            </w:r>
          </w:p>
        </w:tc>
        <w:tc>
          <w:tcPr>
            <w:tcW w:w="709" w:type="dxa"/>
            <w:tcBorders>
              <w:top w:val="single" w:sz="6" w:space="0" w:color="auto"/>
              <w:left w:val="single" w:sz="6" w:space="0" w:color="auto"/>
              <w:bottom w:val="single" w:sz="6" w:space="0" w:color="auto"/>
              <w:right w:val="single" w:sz="6" w:space="0" w:color="auto"/>
            </w:tcBorders>
            <w:shd w:val="clear" w:color="auto" w:fill="C0C0C0"/>
          </w:tcPr>
          <w:p w14:paraId="4C3C50AA"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40EF5DC1"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39EC8058"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41047188"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628445C5"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07758ED5" w14:textId="77777777" w:rsidR="002E65C5" w:rsidRPr="00131AE7" w:rsidRDefault="002E65C5" w:rsidP="00D72642">
            <w:pPr>
              <w:pStyle w:val="TAC"/>
              <w:keepNext w:val="0"/>
              <w:rPr>
                <w:snapToGrid w:val="0"/>
              </w:rPr>
            </w:pPr>
            <w:r w:rsidRPr="00131AE7">
              <w:rPr>
                <w:snapToGrid w:val="0"/>
              </w:rPr>
              <w:t>No</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43F522F2" w14:textId="77777777" w:rsidR="002E65C5" w:rsidRPr="00131AE7" w:rsidRDefault="002E65C5" w:rsidP="00D72642">
            <w:pPr>
              <w:pStyle w:val="TAC"/>
              <w:keepNext w:val="0"/>
              <w:rPr>
                <w:snapToGrid w:val="0"/>
              </w:rPr>
            </w:pPr>
            <w:r w:rsidRPr="00131AE7">
              <w:rPr>
                <w:snapToGrid w:val="0"/>
              </w:rPr>
              <w:t>ignore</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2E4A8624" w14:textId="77777777" w:rsidR="002E65C5" w:rsidRPr="00131AE7" w:rsidRDefault="002E65C5" w:rsidP="00D72642">
            <w:pPr>
              <w:pStyle w:val="TAC"/>
              <w:keepNext w:val="0"/>
              <w:rPr>
                <w:snapToGrid w:val="0"/>
              </w:rPr>
            </w:pPr>
            <w:r w:rsidRPr="00131AE7">
              <w:rPr>
                <w:snapToGrid w:val="0"/>
              </w:rPr>
              <w:t>list</w:t>
            </w: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7C08DFF4" w14:textId="77777777" w:rsidR="002E65C5" w:rsidRPr="00131AE7" w:rsidRDefault="002E65C5" w:rsidP="00D72642">
            <w:pPr>
              <w:pStyle w:val="TAC"/>
              <w:keepNext w:val="0"/>
              <w:rPr>
                <w:snapToGrid w:val="0"/>
              </w:rPr>
            </w:pPr>
            <w:r w:rsidRPr="00131AE7">
              <w:rPr>
                <w:snapToGrid w:val="0"/>
              </w:rPr>
              <w:t>ignore</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7B847B6A" w14:textId="77777777" w:rsidR="002E65C5" w:rsidRPr="00131AE7" w:rsidRDefault="002E65C5" w:rsidP="00D72642">
            <w:pPr>
              <w:pStyle w:val="TAC"/>
              <w:keepNext w:val="0"/>
              <w:rPr>
                <w:snapToGrid w:val="0"/>
              </w:rPr>
            </w:pPr>
            <w:r w:rsidRPr="00131AE7">
              <w:rPr>
                <w:snapToGrid w:val="0"/>
              </w:rPr>
              <w:t>No</w:t>
            </w:r>
          </w:p>
        </w:tc>
        <w:tc>
          <w:tcPr>
            <w:tcW w:w="851" w:type="dxa"/>
            <w:gridSpan w:val="2"/>
            <w:tcBorders>
              <w:top w:val="single" w:sz="6" w:space="0" w:color="auto"/>
              <w:left w:val="single" w:sz="6" w:space="0" w:color="auto"/>
              <w:bottom w:val="single" w:sz="6" w:space="0" w:color="auto"/>
              <w:right w:val="single" w:sz="6" w:space="0" w:color="auto"/>
            </w:tcBorders>
            <w:shd w:val="clear" w:color="auto" w:fill="C0C0C0"/>
          </w:tcPr>
          <w:p w14:paraId="247F8161" w14:textId="77777777" w:rsidR="002E65C5" w:rsidRPr="00131AE7" w:rsidRDefault="002E65C5" w:rsidP="00D72642">
            <w:pPr>
              <w:pStyle w:val="TAC"/>
              <w:keepNext w:val="0"/>
              <w:rPr>
                <w:snapToGrid w:val="0"/>
              </w:rPr>
            </w:pPr>
            <w:r w:rsidRPr="00131AE7">
              <w:rPr>
                <w:snapToGrid w:val="0"/>
              </w:rPr>
              <w:t>No</w:t>
            </w:r>
          </w:p>
        </w:tc>
      </w:tr>
      <w:tr w:rsidR="002E65C5" w:rsidRPr="00131AE7" w14:paraId="117BEA30" w14:textId="77777777" w:rsidTr="003E640B">
        <w:trPr>
          <w:cantSplit/>
        </w:trPr>
        <w:tc>
          <w:tcPr>
            <w:tcW w:w="2438" w:type="dxa"/>
            <w:tcBorders>
              <w:top w:val="single" w:sz="6" w:space="0" w:color="auto"/>
              <w:left w:val="single" w:sz="6" w:space="0" w:color="auto"/>
              <w:bottom w:val="single" w:sz="6" w:space="0" w:color="auto"/>
              <w:right w:val="single" w:sz="6" w:space="0" w:color="auto"/>
            </w:tcBorders>
          </w:tcPr>
          <w:p w14:paraId="0968067B" w14:textId="77777777" w:rsidR="002E65C5" w:rsidRPr="00131AE7" w:rsidRDefault="002E65C5" w:rsidP="00D72642">
            <w:pPr>
              <w:pStyle w:val="TAL"/>
              <w:keepNext w:val="0"/>
              <w:rPr>
                <w:snapToGrid w:val="0"/>
              </w:rPr>
            </w:pPr>
            <w:r w:rsidRPr="00131AE7">
              <w:rPr>
                <w:snapToGrid w:val="0"/>
              </w:rPr>
              <w:t>Object Descriptor (see 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76CD61D7" w14:textId="77777777" w:rsidR="002E65C5" w:rsidRPr="00131AE7" w:rsidRDefault="002E65C5" w:rsidP="00D72642">
            <w:pPr>
              <w:pStyle w:val="TAC"/>
              <w:keepNext w:val="0"/>
              <w:rPr>
                <w:snapToGrid w:val="0"/>
              </w:rPr>
            </w:pPr>
            <w:r w:rsidRPr="00131AE7">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402F680C" w14:textId="77777777" w:rsidR="002E65C5" w:rsidRPr="00131AE7" w:rsidRDefault="002E65C5" w:rsidP="00D72642">
            <w:pPr>
              <w:pStyle w:val="TAC"/>
              <w:keepNext w:val="0"/>
              <w:rPr>
                <w:snapToGrid w:val="0"/>
              </w:rPr>
            </w:pPr>
            <w:r w:rsidRPr="00131AE7">
              <w:rPr>
                <w:snapToGrid w:val="0"/>
              </w:rPr>
              <w:t>single value: list, size: length, perm.alphabet: range</w:t>
            </w:r>
          </w:p>
        </w:tc>
        <w:tc>
          <w:tcPr>
            <w:tcW w:w="709" w:type="dxa"/>
            <w:tcBorders>
              <w:top w:val="single" w:sz="6" w:space="0" w:color="auto"/>
              <w:left w:val="single" w:sz="6" w:space="0" w:color="auto"/>
              <w:bottom w:val="single" w:sz="6" w:space="0" w:color="auto"/>
              <w:right w:val="single" w:sz="6" w:space="0" w:color="auto"/>
            </w:tcBorders>
            <w:shd w:val="clear" w:color="auto" w:fill="C0C0C0"/>
          </w:tcPr>
          <w:p w14:paraId="75B76069"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16FA83FF" w14:textId="77777777" w:rsidR="002E65C5" w:rsidRPr="00131AE7" w:rsidRDefault="002E65C5" w:rsidP="00D72642">
            <w:pPr>
              <w:pStyle w:val="TAC"/>
              <w:keepNext w:val="0"/>
              <w:rPr>
                <w:snapToGrid w:val="0"/>
              </w:rPr>
            </w:pPr>
            <w:r w:rsidRPr="00131AE7">
              <w:rPr>
                <w:snapToGrid w:val="0"/>
              </w:rPr>
              <w:t>length</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23A69E30" w14:textId="77777777" w:rsidR="002E65C5" w:rsidRPr="00131AE7" w:rsidRDefault="002E65C5" w:rsidP="00D72642">
            <w:pPr>
              <w:pStyle w:val="TAC"/>
              <w:keepNext w:val="0"/>
              <w:rPr>
                <w:snapToGrid w:val="0"/>
              </w:rPr>
            </w:pPr>
            <w:r w:rsidRPr="00131AE7">
              <w:rPr>
                <w:snapToGrid w:val="0"/>
              </w:rPr>
              <w:t>range</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4A0F5507"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493DD338"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63DCF7D7" w14:textId="77777777" w:rsidR="002E65C5" w:rsidRPr="00131AE7" w:rsidRDefault="002E65C5" w:rsidP="00D72642">
            <w:pPr>
              <w:pStyle w:val="TAC"/>
              <w:keepNext w:val="0"/>
              <w:rPr>
                <w:snapToGrid w:val="0"/>
              </w:rPr>
            </w:pPr>
            <w:r w:rsidRPr="00131AE7">
              <w:rPr>
                <w:snapToGrid w:val="0"/>
              </w:rPr>
              <w:t>No</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F1CCD8C" w14:textId="77777777" w:rsidR="002E65C5" w:rsidRPr="00131AE7" w:rsidRDefault="002E65C5" w:rsidP="00D72642">
            <w:pPr>
              <w:pStyle w:val="TAC"/>
              <w:keepNext w:val="0"/>
              <w:rPr>
                <w:snapToGrid w:val="0"/>
              </w:rPr>
            </w:pPr>
            <w:r w:rsidRPr="00131AE7">
              <w:rPr>
                <w:snapToGrid w:val="0"/>
              </w:rPr>
              <w:t>ignore</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7F06308C"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2B817002"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1FB2CE07" w14:textId="77777777" w:rsidR="002E65C5" w:rsidRPr="00131AE7" w:rsidRDefault="002E65C5" w:rsidP="00D72642">
            <w:pPr>
              <w:pStyle w:val="TAC"/>
              <w:keepNext w:val="0"/>
              <w:rPr>
                <w:snapToGrid w:val="0"/>
              </w:rPr>
            </w:pPr>
            <w:r w:rsidRPr="00131AE7">
              <w:rPr>
                <w:snapToGrid w:val="0"/>
              </w:rPr>
              <w:t>No</w:t>
            </w:r>
          </w:p>
        </w:tc>
        <w:tc>
          <w:tcPr>
            <w:tcW w:w="851" w:type="dxa"/>
            <w:gridSpan w:val="2"/>
            <w:tcBorders>
              <w:top w:val="single" w:sz="6" w:space="0" w:color="auto"/>
              <w:left w:val="single" w:sz="6" w:space="0" w:color="auto"/>
              <w:bottom w:val="single" w:sz="6" w:space="0" w:color="auto"/>
              <w:right w:val="single" w:sz="6" w:space="0" w:color="auto"/>
            </w:tcBorders>
            <w:shd w:val="clear" w:color="auto" w:fill="C0C0C0"/>
          </w:tcPr>
          <w:p w14:paraId="29969918" w14:textId="77777777" w:rsidR="002E65C5" w:rsidRPr="00131AE7" w:rsidRDefault="002E65C5" w:rsidP="00D72642">
            <w:pPr>
              <w:pStyle w:val="TAC"/>
              <w:keepNext w:val="0"/>
              <w:rPr>
                <w:snapToGrid w:val="0"/>
              </w:rPr>
            </w:pPr>
            <w:r w:rsidRPr="00131AE7">
              <w:rPr>
                <w:snapToGrid w:val="0"/>
              </w:rPr>
              <w:t>No</w:t>
            </w:r>
          </w:p>
        </w:tc>
      </w:tr>
      <w:tr w:rsidR="002E65C5" w:rsidRPr="00131AE7" w14:paraId="359CFD18" w14:textId="77777777" w:rsidTr="003E640B">
        <w:trPr>
          <w:cantSplit/>
        </w:trPr>
        <w:tc>
          <w:tcPr>
            <w:tcW w:w="2438" w:type="dxa"/>
            <w:tcBorders>
              <w:top w:val="single" w:sz="6" w:space="0" w:color="auto"/>
              <w:left w:val="single" w:sz="6" w:space="0" w:color="auto"/>
              <w:bottom w:val="single" w:sz="6" w:space="0" w:color="auto"/>
              <w:right w:val="single" w:sz="6" w:space="0" w:color="auto"/>
            </w:tcBorders>
          </w:tcPr>
          <w:p w14:paraId="59D3FD51" w14:textId="77777777" w:rsidR="002E65C5" w:rsidRPr="00131AE7" w:rsidRDefault="002E65C5" w:rsidP="00D72642">
            <w:pPr>
              <w:pStyle w:val="TAL"/>
              <w:keepNext w:val="0"/>
              <w:rPr>
                <w:snapToGrid w:val="0"/>
              </w:rPr>
            </w:pPr>
            <w:r w:rsidRPr="00131AE7">
              <w:rPr>
                <w:snapToGrid w:val="0"/>
              </w:rPr>
              <w:t>Object Identifier</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4A9EA03" w14:textId="77777777" w:rsidR="002E65C5" w:rsidRPr="00131AE7" w:rsidRDefault="002E65C5" w:rsidP="00D72642">
            <w:pPr>
              <w:pStyle w:val="TAC"/>
              <w:keepNext w:val="0"/>
              <w:rPr>
                <w:snapToGrid w:val="0"/>
              </w:rPr>
            </w:pPr>
            <w:r w:rsidRPr="00131AE7">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758349E8" w14:textId="77777777" w:rsidR="002E65C5" w:rsidRPr="00131AE7" w:rsidRDefault="002E65C5" w:rsidP="00D72642">
            <w:pPr>
              <w:pStyle w:val="TAC"/>
              <w:keepNext w:val="0"/>
              <w:rPr>
                <w:snapToGrid w:val="0"/>
              </w:rPr>
            </w:pPr>
            <w:r w:rsidRPr="00131AE7">
              <w:rPr>
                <w:snapToGrid w:val="0"/>
              </w:rPr>
              <w:t>list</w:t>
            </w:r>
          </w:p>
        </w:tc>
        <w:tc>
          <w:tcPr>
            <w:tcW w:w="709" w:type="dxa"/>
            <w:tcBorders>
              <w:top w:val="single" w:sz="6" w:space="0" w:color="auto"/>
              <w:left w:val="single" w:sz="6" w:space="0" w:color="auto"/>
              <w:bottom w:val="single" w:sz="6" w:space="0" w:color="auto"/>
              <w:right w:val="single" w:sz="6" w:space="0" w:color="auto"/>
            </w:tcBorders>
            <w:shd w:val="clear" w:color="auto" w:fill="C0C0C0"/>
          </w:tcPr>
          <w:p w14:paraId="48B73ACC"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38578524"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109B988A"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3C378D2C"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3A2F9CD0"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4F9FAA82" w14:textId="77777777" w:rsidR="002E65C5" w:rsidRPr="00131AE7" w:rsidRDefault="002E65C5" w:rsidP="00D72642">
            <w:pPr>
              <w:pStyle w:val="TAC"/>
              <w:keepNext w:val="0"/>
              <w:rPr>
                <w:snapToGrid w:val="0"/>
              </w:rPr>
            </w:pPr>
            <w:r w:rsidRPr="00131AE7">
              <w:rPr>
                <w:snapToGrid w:val="0"/>
              </w:rPr>
              <w:t>No</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3B5D19FD" w14:textId="77777777" w:rsidR="002E65C5" w:rsidRPr="00131AE7" w:rsidRDefault="002E65C5" w:rsidP="00D72642">
            <w:pPr>
              <w:pStyle w:val="TAC"/>
              <w:keepNext w:val="0"/>
              <w:rPr>
                <w:snapToGrid w:val="0"/>
              </w:rPr>
            </w:pPr>
            <w:r w:rsidRPr="00131AE7">
              <w:rPr>
                <w:snapToGrid w:val="0"/>
              </w:rPr>
              <w:t>ignore</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7DBAD3CD"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035C57F6"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08A72ED8" w14:textId="77777777" w:rsidR="002E65C5" w:rsidRPr="00131AE7" w:rsidRDefault="002E65C5" w:rsidP="00D72642">
            <w:pPr>
              <w:pStyle w:val="TAC"/>
              <w:keepNext w:val="0"/>
              <w:rPr>
                <w:snapToGrid w:val="0"/>
              </w:rPr>
            </w:pPr>
            <w:r w:rsidRPr="00131AE7">
              <w:rPr>
                <w:snapToGrid w:val="0"/>
              </w:rPr>
              <w:t>No</w:t>
            </w:r>
          </w:p>
        </w:tc>
        <w:tc>
          <w:tcPr>
            <w:tcW w:w="851" w:type="dxa"/>
            <w:gridSpan w:val="2"/>
            <w:tcBorders>
              <w:top w:val="single" w:sz="6" w:space="0" w:color="auto"/>
              <w:left w:val="single" w:sz="6" w:space="0" w:color="auto"/>
              <w:bottom w:val="single" w:sz="6" w:space="0" w:color="auto"/>
              <w:right w:val="single" w:sz="6" w:space="0" w:color="auto"/>
            </w:tcBorders>
            <w:shd w:val="clear" w:color="auto" w:fill="C0C0C0"/>
          </w:tcPr>
          <w:p w14:paraId="10BCC9F9" w14:textId="77777777" w:rsidR="002E65C5" w:rsidRPr="00131AE7" w:rsidRDefault="002E65C5" w:rsidP="00D72642">
            <w:pPr>
              <w:pStyle w:val="TAC"/>
              <w:keepNext w:val="0"/>
              <w:rPr>
                <w:snapToGrid w:val="0"/>
              </w:rPr>
            </w:pPr>
            <w:r w:rsidRPr="00131AE7">
              <w:rPr>
                <w:snapToGrid w:val="0"/>
              </w:rPr>
              <w:t>No</w:t>
            </w:r>
          </w:p>
        </w:tc>
      </w:tr>
      <w:tr w:rsidR="002E65C5" w:rsidRPr="00131AE7" w14:paraId="28D5A0AE" w14:textId="77777777" w:rsidTr="003E640B">
        <w:trPr>
          <w:cantSplit/>
        </w:trPr>
        <w:tc>
          <w:tcPr>
            <w:tcW w:w="2438" w:type="dxa"/>
            <w:tcBorders>
              <w:top w:val="single" w:sz="6" w:space="0" w:color="auto"/>
              <w:left w:val="single" w:sz="6" w:space="0" w:color="auto"/>
              <w:bottom w:val="single" w:sz="6" w:space="0" w:color="auto"/>
              <w:right w:val="single" w:sz="6" w:space="0" w:color="auto"/>
            </w:tcBorders>
          </w:tcPr>
          <w:p w14:paraId="62A65EEE" w14:textId="77777777" w:rsidR="002E65C5" w:rsidRPr="00131AE7" w:rsidRDefault="002E65C5" w:rsidP="00D72642">
            <w:pPr>
              <w:pStyle w:val="TAL"/>
              <w:keepNext w:val="0"/>
              <w:rPr>
                <w:snapToGrid w:val="0"/>
              </w:rPr>
            </w:pPr>
            <w:r w:rsidRPr="00131AE7">
              <w:rPr>
                <w:snapToGrid w:val="0"/>
              </w:rPr>
              <w:t>Octet String</w:t>
            </w:r>
          </w:p>
        </w:tc>
        <w:tc>
          <w:tcPr>
            <w:tcW w:w="709" w:type="dxa"/>
            <w:tcBorders>
              <w:top w:val="single" w:sz="6" w:space="0" w:color="auto"/>
              <w:left w:val="single" w:sz="6" w:space="0" w:color="auto"/>
              <w:bottom w:val="single" w:sz="6" w:space="0" w:color="auto"/>
              <w:right w:val="single" w:sz="6" w:space="0" w:color="auto"/>
            </w:tcBorders>
          </w:tcPr>
          <w:p w14:paraId="2394A8CE" w14:textId="77777777" w:rsidR="002E65C5" w:rsidRPr="00131AE7" w:rsidRDefault="002E65C5" w:rsidP="00D72642">
            <w:pPr>
              <w:pStyle w:val="TAC"/>
              <w:keepNext w:val="0"/>
              <w:rPr>
                <w:snapToGrid w:val="0"/>
              </w:rPr>
            </w:pPr>
            <w:r w:rsidRPr="00131AE7">
              <w:rPr>
                <w:snapToGrid w:val="0"/>
              </w:rPr>
              <w:t>list</w:t>
            </w:r>
          </w:p>
        </w:tc>
        <w:tc>
          <w:tcPr>
            <w:tcW w:w="1134" w:type="dxa"/>
            <w:tcBorders>
              <w:top w:val="single" w:sz="6" w:space="0" w:color="auto"/>
              <w:left w:val="single" w:sz="6" w:space="0" w:color="auto"/>
              <w:bottom w:val="single" w:sz="6" w:space="0" w:color="auto"/>
              <w:right w:val="single" w:sz="6" w:space="0" w:color="auto"/>
            </w:tcBorders>
          </w:tcPr>
          <w:p w14:paraId="191CA03C" w14:textId="77777777" w:rsidR="002E65C5" w:rsidRPr="00131AE7" w:rsidRDefault="002E65C5" w:rsidP="00D72642">
            <w:pPr>
              <w:pStyle w:val="TAC"/>
              <w:keepNext w:val="0"/>
              <w:rPr>
                <w:snapToGrid w:val="0"/>
              </w:rPr>
            </w:pPr>
            <w:r w:rsidRPr="00131AE7">
              <w:rPr>
                <w:snapToGrid w:val="0"/>
              </w:rPr>
              <w:t>single value: list, size: length</w:t>
            </w:r>
          </w:p>
        </w:tc>
        <w:tc>
          <w:tcPr>
            <w:tcW w:w="709" w:type="dxa"/>
            <w:tcBorders>
              <w:top w:val="single" w:sz="6" w:space="0" w:color="auto"/>
              <w:left w:val="single" w:sz="6" w:space="0" w:color="auto"/>
              <w:bottom w:val="single" w:sz="6" w:space="0" w:color="auto"/>
              <w:right w:val="single" w:sz="6" w:space="0" w:color="auto"/>
            </w:tcBorders>
            <w:shd w:val="clear" w:color="auto" w:fill="C0C0C0"/>
          </w:tcPr>
          <w:p w14:paraId="7A3BD684"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tcPr>
          <w:p w14:paraId="64A1730C" w14:textId="77777777" w:rsidR="002E65C5" w:rsidRPr="00131AE7" w:rsidRDefault="002E65C5" w:rsidP="00D72642">
            <w:pPr>
              <w:pStyle w:val="TAC"/>
              <w:keepNext w:val="0"/>
              <w:rPr>
                <w:snapToGrid w:val="0"/>
              </w:rPr>
            </w:pPr>
            <w:r w:rsidRPr="00131AE7">
              <w:rPr>
                <w:snapToGrid w:val="0"/>
              </w:rPr>
              <w:t>length</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20C77F2F"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2066F02A"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281836AE"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43F66643" w14:textId="77777777" w:rsidR="002E65C5" w:rsidRPr="00131AE7" w:rsidRDefault="002E65C5" w:rsidP="00D72642">
            <w:pPr>
              <w:pStyle w:val="TAC"/>
              <w:keepNext w:val="0"/>
              <w:rPr>
                <w:snapToGrid w:val="0"/>
              </w:rPr>
            </w:pPr>
            <w:r w:rsidRPr="00131AE7">
              <w:rPr>
                <w:snapToGrid w:val="0"/>
              </w:rPr>
              <w:t>No</w:t>
            </w:r>
          </w:p>
        </w:tc>
        <w:tc>
          <w:tcPr>
            <w:tcW w:w="992" w:type="dxa"/>
            <w:tcBorders>
              <w:top w:val="single" w:sz="6" w:space="0" w:color="auto"/>
              <w:left w:val="single" w:sz="6" w:space="0" w:color="auto"/>
              <w:bottom w:val="single" w:sz="6" w:space="0" w:color="auto"/>
              <w:right w:val="single" w:sz="6" w:space="0" w:color="auto"/>
            </w:tcBorders>
          </w:tcPr>
          <w:p w14:paraId="5EBDE2E4" w14:textId="77777777" w:rsidR="002E65C5" w:rsidRPr="00131AE7" w:rsidRDefault="002E65C5" w:rsidP="00D72642">
            <w:pPr>
              <w:pStyle w:val="TAC"/>
              <w:keepNext w:val="0"/>
              <w:rPr>
                <w:snapToGrid w:val="0"/>
              </w:rPr>
            </w:pPr>
            <w:r w:rsidRPr="00131AE7">
              <w:rPr>
                <w:snapToGrid w:val="0"/>
              </w:rPr>
              <w:t>ignore</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35B63AC4"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2AF9474C"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tcPr>
          <w:p w14:paraId="3830FD23" w14:textId="77777777" w:rsidR="002E65C5" w:rsidRPr="00131AE7" w:rsidRDefault="002E65C5" w:rsidP="00D72642">
            <w:pPr>
              <w:pStyle w:val="TAC"/>
              <w:keepNext w:val="0"/>
              <w:rPr>
                <w:snapToGrid w:val="0"/>
              </w:rPr>
            </w:pPr>
            <w:r w:rsidRPr="00131AE7">
              <w:rPr>
                <w:snapToGrid w:val="0"/>
              </w:rPr>
              <w:t>ignore</w:t>
            </w:r>
          </w:p>
        </w:tc>
        <w:tc>
          <w:tcPr>
            <w:tcW w:w="851" w:type="dxa"/>
            <w:gridSpan w:val="2"/>
            <w:tcBorders>
              <w:top w:val="single" w:sz="6" w:space="0" w:color="auto"/>
              <w:left w:val="single" w:sz="6" w:space="0" w:color="auto"/>
              <w:bottom w:val="single" w:sz="6" w:space="0" w:color="auto"/>
              <w:right w:val="single" w:sz="6" w:space="0" w:color="auto"/>
            </w:tcBorders>
            <w:shd w:val="clear" w:color="auto" w:fill="C0C0C0"/>
          </w:tcPr>
          <w:p w14:paraId="4A6BE8FA" w14:textId="77777777" w:rsidR="002E65C5" w:rsidRPr="00131AE7" w:rsidRDefault="002E65C5" w:rsidP="00D72642">
            <w:pPr>
              <w:pStyle w:val="TAC"/>
              <w:keepNext w:val="0"/>
              <w:rPr>
                <w:snapToGrid w:val="0"/>
              </w:rPr>
            </w:pPr>
            <w:r w:rsidRPr="00131AE7">
              <w:rPr>
                <w:snapToGrid w:val="0"/>
              </w:rPr>
              <w:t>No</w:t>
            </w:r>
          </w:p>
        </w:tc>
      </w:tr>
      <w:tr w:rsidR="002E65C5" w:rsidRPr="00131AE7" w14:paraId="0A0DCBAA" w14:textId="77777777" w:rsidTr="003E640B">
        <w:trPr>
          <w:cantSplit/>
        </w:trPr>
        <w:tc>
          <w:tcPr>
            <w:tcW w:w="2438" w:type="dxa"/>
            <w:tcBorders>
              <w:top w:val="single" w:sz="6" w:space="0" w:color="auto"/>
              <w:left w:val="single" w:sz="6" w:space="0" w:color="auto"/>
              <w:bottom w:val="single" w:sz="6" w:space="0" w:color="auto"/>
              <w:right w:val="single" w:sz="6" w:space="0" w:color="auto"/>
            </w:tcBorders>
          </w:tcPr>
          <w:p w14:paraId="2681EF3B" w14:textId="707A159E" w:rsidR="002E65C5" w:rsidRPr="00131AE7" w:rsidRDefault="00C238A7" w:rsidP="00D72642">
            <w:pPr>
              <w:pStyle w:val="TAL"/>
              <w:keepNext w:val="0"/>
              <w:rPr>
                <w:snapToGrid w:val="0"/>
              </w:rPr>
            </w:pPr>
            <w:r w:rsidRPr="00131AE7">
              <w:rPr>
                <w:snapToGrid w:val="0"/>
              </w:rPr>
              <w:t>O</w:t>
            </w:r>
            <w:r w:rsidR="002E65C5" w:rsidRPr="00131AE7">
              <w:rPr>
                <w:snapToGrid w:val="0"/>
              </w:rPr>
              <w:t>pen type</w:t>
            </w:r>
          </w:p>
        </w:tc>
        <w:tc>
          <w:tcPr>
            <w:tcW w:w="709" w:type="dxa"/>
            <w:tcBorders>
              <w:top w:val="single" w:sz="6" w:space="0" w:color="auto"/>
              <w:left w:val="single" w:sz="6" w:space="0" w:color="auto"/>
              <w:bottom w:val="single" w:sz="6" w:space="0" w:color="auto"/>
              <w:right w:val="single" w:sz="6" w:space="0" w:color="auto"/>
            </w:tcBorders>
            <w:shd w:val="clear" w:color="auto" w:fill="C0C0C0"/>
          </w:tcPr>
          <w:p w14:paraId="61C370DD" w14:textId="77777777" w:rsidR="002E65C5" w:rsidRPr="00131AE7" w:rsidRDefault="002E65C5" w:rsidP="00D72642">
            <w:pPr>
              <w:pStyle w:val="TAC"/>
              <w:keepNext w:val="0"/>
              <w:rPr>
                <w:snapToGrid w:val="0"/>
              </w:rPr>
            </w:pPr>
            <w:r w:rsidRPr="00131AE7">
              <w:rPr>
                <w:snapToGrid w:val="0"/>
              </w:rPr>
              <w:t>No</w:t>
            </w:r>
          </w:p>
        </w:tc>
        <w:tc>
          <w:tcPr>
            <w:tcW w:w="1134" w:type="dxa"/>
            <w:tcBorders>
              <w:top w:val="single" w:sz="6" w:space="0" w:color="auto"/>
              <w:left w:val="single" w:sz="6" w:space="0" w:color="auto"/>
              <w:bottom w:val="single" w:sz="6" w:space="0" w:color="auto"/>
              <w:right w:val="single" w:sz="6" w:space="0" w:color="auto"/>
            </w:tcBorders>
            <w:shd w:val="clear" w:color="auto" w:fill="C0C0C0"/>
          </w:tcPr>
          <w:p w14:paraId="21CDC499" w14:textId="77777777" w:rsidR="002E65C5" w:rsidRPr="00131AE7" w:rsidRDefault="002E65C5" w:rsidP="00D72642">
            <w:pPr>
              <w:pStyle w:val="TAC"/>
              <w:keepNext w:val="0"/>
              <w:rPr>
                <w:snapToGrid w:val="0"/>
              </w:rPr>
            </w:pPr>
            <w:r w:rsidRPr="00131AE7">
              <w:rPr>
                <w:snapToGrid w:val="0"/>
              </w:rPr>
              <w:t>No</w:t>
            </w:r>
          </w:p>
        </w:tc>
        <w:tc>
          <w:tcPr>
            <w:tcW w:w="709" w:type="dxa"/>
            <w:tcBorders>
              <w:top w:val="single" w:sz="6" w:space="0" w:color="auto"/>
              <w:left w:val="single" w:sz="6" w:space="0" w:color="auto"/>
              <w:bottom w:val="single" w:sz="6" w:space="0" w:color="auto"/>
              <w:right w:val="single" w:sz="6" w:space="0" w:color="auto"/>
            </w:tcBorders>
            <w:shd w:val="clear" w:color="auto" w:fill="C0C0C0"/>
          </w:tcPr>
          <w:p w14:paraId="6DFBF427"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75D25C73"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2231915A"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62A200FC" w14:textId="77777777" w:rsidR="002E65C5" w:rsidRPr="00131AE7" w:rsidRDefault="002E65C5" w:rsidP="00D72642">
            <w:pPr>
              <w:pStyle w:val="TAC"/>
              <w:keepNext w:val="0"/>
              <w:rPr>
                <w:snapToGrid w:val="0"/>
              </w:rPr>
            </w:pPr>
            <w:r w:rsidRPr="00131AE7">
              <w:rPr>
                <w:snapToGrid w:val="0"/>
              </w:rPr>
              <w:t>anytype with list constraint</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7C0CB4D6"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0E826829" w14:textId="77777777" w:rsidR="002E65C5" w:rsidRPr="00131AE7" w:rsidRDefault="002E65C5" w:rsidP="00D72642">
            <w:pPr>
              <w:pStyle w:val="TAC"/>
              <w:keepNext w:val="0"/>
              <w:rPr>
                <w:snapToGrid w:val="0"/>
              </w:rPr>
            </w:pPr>
            <w:r w:rsidRPr="00131AE7">
              <w:rPr>
                <w:snapToGrid w:val="0"/>
              </w:rPr>
              <w:t>No</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3BE2AE75" w14:textId="77777777" w:rsidR="002E65C5" w:rsidRPr="00131AE7" w:rsidRDefault="002E65C5" w:rsidP="00D72642">
            <w:pPr>
              <w:pStyle w:val="TAC"/>
              <w:keepNext w:val="0"/>
              <w:rPr>
                <w:snapToGrid w:val="0"/>
              </w:rPr>
            </w:pPr>
            <w:r w:rsidRPr="00131AE7">
              <w:rPr>
                <w:snapToGrid w:val="0"/>
              </w:rPr>
              <w:t>ignore</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024B95E0" w14:textId="77777777" w:rsidR="002E65C5" w:rsidRPr="00131AE7" w:rsidRDefault="002E65C5" w:rsidP="00D72642">
            <w:pPr>
              <w:pStyle w:val="TAC"/>
              <w:keepNext w:val="0"/>
              <w:rPr>
                <w:snapToGrid w:val="0"/>
              </w:rPr>
            </w:pPr>
            <w:r w:rsidRPr="00131AE7">
              <w:rPr>
                <w:snapToGrid w:val="0"/>
              </w:rPr>
              <w:t>No</w:t>
            </w:r>
            <w:r w:rsidRPr="00131AE7">
              <w:rPr>
                <w:snapToGrid w:val="0"/>
              </w:rPr>
              <w:br/>
              <w:t>(see m)</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28C15DE9" w14:textId="77777777" w:rsidR="002E65C5" w:rsidRPr="00131AE7" w:rsidRDefault="002E65C5" w:rsidP="00D72642">
            <w:pPr>
              <w:pStyle w:val="TAC"/>
              <w:keepNext w:val="0"/>
              <w:rPr>
                <w:snapToGrid w:val="0"/>
              </w:rPr>
            </w:pPr>
            <w:r w:rsidRPr="00131AE7">
              <w:rPr>
                <w:snapToGrid w:val="0"/>
              </w:rPr>
              <w:t>No</w:t>
            </w:r>
            <w:r w:rsidRPr="00131AE7">
              <w:rPr>
                <w:snapToGrid w:val="0"/>
              </w:rPr>
              <w:br/>
              <w:t>(see m)</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1D3C7B95" w14:textId="77777777" w:rsidR="002E65C5" w:rsidRPr="00131AE7" w:rsidRDefault="002E65C5" w:rsidP="00D72642">
            <w:pPr>
              <w:pStyle w:val="TAC"/>
              <w:keepNext w:val="0"/>
              <w:rPr>
                <w:snapToGrid w:val="0"/>
              </w:rPr>
            </w:pPr>
            <w:r w:rsidRPr="00131AE7">
              <w:rPr>
                <w:snapToGrid w:val="0"/>
              </w:rPr>
              <w:t>No</w:t>
            </w:r>
          </w:p>
        </w:tc>
        <w:tc>
          <w:tcPr>
            <w:tcW w:w="851" w:type="dxa"/>
            <w:gridSpan w:val="2"/>
            <w:tcBorders>
              <w:top w:val="single" w:sz="6" w:space="0" w:color="auto"/>
              <w:left w:val="single" w:sz="6" w:space="0" w:color="auto"/>
              <w:bottom w:val="single" w:sz="6" w:space="0" w:color="auto"/>
              <w:right w:val="single" w:sz="6" w:space="0" w:color="auto"/>
            </w:tcBorders>
            <w:shd w:val="clear" w:color="auto" w:fill="C0C0C0"/>
          </w:tcPr>
          <w:p w14:paraId="345DB5A2" w14:textId="77777777" w:rsidR="002E65C5" w:rsidRPr="00131AE7" w:rsidRDefault="002E65C5" w:rsidP="00D72642">
            <w:pPr>
              <w:pStyle w:val="TAC"/>
              <w:keepNext w:val="0"/>
              <w:rPr>
                <w:snapToGrid w:val="0"/>
              </w:rPr>
            </w:pPr>
            <w:r w:rsidRPr="00131AE7">
              <w:rPr>
                <w:snapToGrid w:val="0"/>
              </w:rPr>
              <w:t>No</w:t>
            </w:r>
          </w:p>
        </w:tc>
      </w:tr>
      <w:tr w:rsidR="002E65C5" w:rsidRPr="00131AE7" w14:paraId="14499B5A" w14:textId="77777777" w:rsidTr="003E640B">
        <w:trPr>
          <w:cantSplit/>
        </w:trPr>
        <w:tc>
          <w:tcPr>
            <w:tcW w:w="2438" w:type="dxa"/>
            <w:tcBorders>
              <w:top w:val="single" w:sz="6" w:space="0" w:color="auto"/>
              <w:left w:val="single" w:sz="6" w:space="0" w:color="auto"/>
              <w:bottom w:val="single" w:sz="6" w:space="0" w:color="auto"/>
              <w:right w:val="single" w:sz="6" w:space="0" w:color="auto"/>
            </w:tcBorders>
            <w:shd w:val="clear" w:color="auto" w:fill="auto"/>
          </w:tcPr>
          <w:p w14:paraId="4E4AFAFE" w14:textId="77777777" w:rsidR="002E65C5" w:rsidRPr="00131AE7" w:rsidRDefault="002E65C5" w:rsidP="00D72642">
            <w:pPr>
              <w:pStyle w:val="TAL"/>
              <w:keepNext w:val="0"/>
              <w:rPr>
                <w:snapToGrid w:val="0"/>
              </w:rPr>
            </w:pPr>
            <w:r w:rsidRPr="00131AE7">
              <w:rPr>
                <w:snapToGrid w:val="0"/>
              </w:rPr>
              <w:t>Real</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2D8BD1FE" w14:textId="77777777" w:rsidR="002E65C5" w:rsidRPr="00131AE7" w:rsidRDefault="002E65C5" w:rsidP="00D72642">
            <w:pPr>
              <w:pStyle w:val="TAC"/>
              <w:keepNext w:val="0"/>
              <w:rPr>
                <w:snapToGrid w:val="0"/>
              </w:rPr>
            </w:pPr>
            <w:r w:rsidRPr="00131AE7">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803D071" w14:textId="77777777" w:rsidR="002E65C5" w:rsidRPr="00131AE7" w:rsidRDefault="002E65C5" w:rsidP="00D72642">
            <w:pPr>
              <w:pStyle w:val="TAC"/>
              <w:keepNext w:val="0"/>
              <w:rPr>
                <w:snapToGrid w:val="0"/>
              </w:rPr>
            </w:pPr>
            <w:r w:rsidRPr="00131AE7">
              <w:rPr>
                <w:snapToGrid w:val="0"/>
              </w:rPr>
              <w:t>single value: list, value range: range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756070B7" w14:textId="7B3D8CC3" w:rsidR="002E65C5" w:rsidRPr="00131AE7" w:rsidRDefault="00E14F18" w:rsidP="00D72642">
            <w:pPr>
              <w:pStyle w:val="TAC"/>
              <w:keepNext w:val="0"/>
              <w:rPr>
                <w:snapToGrid w:val="0"/>
              </w:rPr>
            </w:pPr>
            <w:r w:rsidRPr="00131AE7">
              <w:rPr>
                <w:snapToGrid w:val="0"/>
              </w:rPr>
              <w:t>r</w:t>
            </w:r>
            <w:r w:rsidR="002E65C5" w:rsidRPr="00131AE7">
              <w:rPr>
                <w:snapToGrid w:val="0"/>
              </w:rPr>
              <w:t>ange</w:t>
            </w:r>
            <w:r w:rsidR="007C3048" w:rsidRPr="00131AE7">
              <w:rPr>
                <w:snapToGrid w:val="0"/>
              </w:rPr>
              <w:t xml:space="preserve"> and/or list (</w:t>
            </w:r>
            <w:r w:rsidR="0093112E" w:rsidRPr="00131AE7">
              <w:rPr>
                <w:snapToGrid w:val="0"/>
              </w:rPr>
              <w:t>see </w:t>
            </w:r>
            <w:r w:rsidR="007C3048" w:rsidRPr="00131AE7">
              <w:rPr>
                <w:snapToGrid w:val="0"/>
              </w:rPr>
              <w:t>n,</w:t>
            </w:r>
            <w:r w:rsidR="0093112E" w:rsidRPr="00131AE7">
              <w:rPr>
                <w:snapToGrid w:val="0"/>
              </w:rPr>
              <w:t xml:space="preserve"> </w:t>
            </w:r>
            <w:r w:rsidR="007C3048" w:rsidRPr="00131AE7">
              <w:rPr>
                <w:snapToGrid w:val="0"/>
              </w:rPr>
              <w:t>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0FD10B61"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61AE351E"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7338B888"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620C242D" w14:textId="77777777" w:rsidR="002E65C5" w:rsidRPr="00131AE7" w:rsidRDefault="002E65C5" w:rsidP="00D72642">
            <w:pPr>
              <w:pStyle w:val="TAC"/>
              <w:keepNext w:val="0"/>
              <w:rPr>
                <w:snapToGrid w:val="0"/>
              </w:rPr>
            </w:pPr>
            <w:r w:rsidRPr="00131AE7">
              <w:rPr>
                <w:snapToGrid w:val="0"/>
              </w:rPr>
              <w:t>convert to full type</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06D4CC69" w14:textId="77777777" w:rsidR="002E65C5" w:rsidRPr="00131AE7" w:rsidRDefault="002E65C5" w:rsidP="00D72642">
            <w:pPr>
              <w:pStyle w:val="TAC"/>
              <w:keepNext w:val="0"/>
              <w:rPr>
                <w:snapToGrid w:val="0"/>
              </w:rPr>
            </w:pPr>
            <w:r w:rsidRPr="00131AE7">
              <w:rPr>
                <w:snapToGrid w:val="0"/>
              </w:rPr>
              <w:t>No</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CB28780" w14:textId="77777777" w:rsidR="002E65C5" w:rsidRPr="00131AE7" w:rsidRDefault="002E65C5" w:rsidP="00D72642">
            <w:pPr>
              <w:pStyle w:val="TAC"/>
              <w:keepNext w:val="0"/>
              <w:rPr>
                <w:snapToGrid w:val="0"/>
              </w:rPr>
            </w:pPr>
            <w:r w:rsidRPr="00131AE7">
              <w:rPr>
                <w:snapToGrid w:val="0"/>
              </w:rPr>
              <w:t>ignore</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58050B8C" w14:textId="77777777" w:rsidR="002E65C5" w:rsidRPr="00131AE7" w:rsidRDefault="002E65C5" w:rsidP="00D72642">
            <w:pPr>
              <w:pStyle w:val="TAC"/>
              <w:keepNext w:val="0"/>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5498CFBA" w14:textId="77777777" w:rsidR="002E65C5" w:rsidRPr="00131AE7" w:rsidRDefault="002E65C5" w:rsidP="00D72642">
            <w:pPr>
              <w:pStyle w:val="TAC"/>
              <w:keepNext w:val="0"/>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0565F28F" w14:textId="77777777" w:rsidR="002E65C5" w:rsidRPr="00131AE7" w:rsidRDefault="002E65C5" w:rsidP="00D72642">
            <w:pPr>
              <w:pStyle w:val="TAC"/>
              <w:keepNext w:val="0"/>
              <w:rPr>
                <w:snapToGrid w:val="0"/>
              </w:rPr>
            </w:pPr>
            <w:r w:rsidRPr="00131AE7">
              <w:rPr>
                <w:snapToGrid w:val="0"/>
              </w:rPr>
              <w:t>No</w:t>
            </w:r>
          </w:p>
        </w:tc>
        <w:tc>
          <w:tcPr>
            <w:tcW w:w="851" w:type="dxa"/>
            <w:gridSpan w:val="2"/>
            <w:tcBorders>
              <w:top w:val="single" w:sz="6" w:space="0" w:color="auto"/>
              <w:left w:val="single" w:sz="6" w:space="0" w:color="auto"/>
              <w:bottom w:val="single" w:sz="6" w:space="0" w:color="auto"/>
              <w:right w:val="single" w:sz="6" w:space="0" w:color="auto"/>
            </w:tcBorders>
            <w:shd w:val="clear" w:color="auto" w:fill="C0C0C0"/>
          </w:tcPr>
          <w:p w14:paraId="3316FF36" w14:textId="77777777" w:rsidR="002E65C5" w:rsidRPr="00131AE7" w:rsidRDefault="002E65C5" w:rsidP="00D72642">
            <w:pPr>
              <w:pStyle w:val="TAC"/>
              <w:keepNext w:val="0"/>
              <w:rPr>
                <w:snapToGrid w:val="0"/>
              </w:rPr>
            </w:pPr>
            <w:r w:rsidRPr="00131AE7">
              <w:rPr>
                <w:snapToGrid w:val="0"/>
              </w:rPr>
              <w:t>No</w:t>
            </w:r>
          </w:p>
        </w:tc>
      </w:tr>
      <w:tr w:rsidR="002E65C5" w:rsidRPr="00131AE7" w14:paraId="125D4053" w14:textId="77777777" w:rsidTr="003E640B">
        <w:trPr>
          <w:cantSplit/>
        </w:trPr>
        <w:tc>
          <w:tcPr>
            <w:tcW w:w="2438" w:type="dxa"/>
            <w:tcBorders>
              <w:top w:val="single" w:sz="6" w:space="0" w:color="auto"/>
              <w:left w:val="single" w:sz="6" w:space="0" w:color="auto"/>
              <w:bottom w:val="single" w:sz="6" w:space="0" w:color="auto"/>
              <w:right w:val="single" w:sz="6" w:space="0" w:color="auto"/>
            </w:tcBorders>
          </w:tcPr>
          <w:p w14:paraId="66D99247" w14:textId="77777777" w:rsidR="002E65C5" w:rsidRPr="00131AE7" w:rsidRDefault="002E65C5">
            <w:pPr>
              <w:pStyle w:val="TAL"/>
              <w:rPr>
                <w:snapToGrid w:val="0"/>
              </w:rPr>
            </w:pPr>
            <w:r w:rsidRPr="00131AE7">
              <w:rPr>
                <w:snapToGrid w:val="0"/>
              </w:rPr>
              <w:lastRenderedPageBreak/>
              <w:t>Relative Object Identifier</w:t>
            </w:r>
            <w:r w:rsidRPr="00131AE7">
              <w:rPr>
                <w:snapToGrid w:val="0"/>
              </w:rPr>
              <w:br/>
              <w:t>(see d)</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43CD8BAE" w14:textId="77777777" w:rsidR="002E65C5" w:rsidRPr="00131AE7" w:rsidRDefault="002E65C5">
            <w:pPr>
              <w:pStyle w:val="TAC"/>
              <w:rPr>
                <w:snapToGrid w:val="0"/>
              </w:rPr>
            </w:pPr>
            <w:r w:rsidRPr="00131AE7">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3F745C8A" w14:textId="77777777" w:rsidR="002E65C5" w:rsidRPr="00131AE7" w:rsidRDefault="002E65C5">
            <w:pPr>
              <w:pStyle w:val="TAC"/>
              <w:rPr>
                <w:snapToGrid w:val="0"/>
              </w:rPr>
            </w:pPr>
            <w:r w:rsidRPr="00131AE7">
              <w:rPr>
                <w:snapToGrid w:val="0"/>
              </w:rPr>
              <w:t>list</w:t>
            </w:r>
          </w:p>
        </w:tc>
        <w:tc>
          <w:tcPr>
            <w:tcW w:w="709" w:type="dxa"/>
            <w:tcBorders>
              <w:top w:val="single" w:sz="6" w:space="0" w:color="auto"/>
              <w:left w:val="single" w:sz="6" w:space="0" w:color="auto"/>
              <w:bottom w:val="single" w:sz="6" w:space="0" w:color="auto"/>
              <w:right w:val="single" w:sz="6" w:space="0" w:color="auto"/>
            </w:tcBorders>
            <w:shd w:val="clear" w:color="auto" w:fill="C0C0C0"/>
          </w:tcPr>
          <w:p w14:paraId="6E0EFB2A" w14:textId="77777777" w:rsidR="002E65C5" w:rsidRPr="00131AE7" w:rsidRDefault="002E65C5">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4FC65CB7" w14:textId="77777777" w:rsidR="002E65C5" w:rsidRPr="00131AE7" w:rsidRDefault="002E65C5">
            <w:pPr>
              <w:pStyle w:val="TAC"/>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07DFA609" w14:textId="77777777" w:rsidR="002E65C5" w:rsidRPr="00131AE7" w:rsidRDefault="002E65C5">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29F15AAC" w14:textId="77777777" w:rsidR="002E65C5" w:rsidRPr="00131AE7" w:rsidRDefault="002E65C5">
            <w:pPr>
              <w:pStyle w:val="TAC"/>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2B304331" w14:textId="77777777" w:rsidR="002E65C5" w:rsidRPr="00131AE7" w:rsidRDefault="002E65C5">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758E65F2" w14:textId="77777777" w:rsidR="002E65C5" w:rsidRPr="00131AE7" w:rsidRDefault="002E65C5">
            <w:pPr>
              <w:pStyle w:val="TAC"/>
              <w:rPr>
                <w:snapToGrid w:val="0"/>
              </w:rPr>
            </w:pPr>
            <w:r w:rsidRPr="00131AE7">
              <w:rPr>
                <w:snapToGrid w:val="0"/>
              </w:rPr>
              <w:t>No</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72E9E920" w14:textId="77777777" w:rsidR="002E65C5" w:rsidRPr="00131AE7" w:rsidRDefault="002E65C5">
            <w:pPr>
              <w:pStyle w:val="TAC"/>
              <w:rPr>
                <w:snapToGrid w:val="0"/>
              </w:rPr>
            </w:pPr>
            <w:r w:rsidRPr="00131AE7">
              <w:rPr>
                <w:snapToGrid w:val="0"/>
              </w:rPr>
              <w:t>ignore</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12A16657" w14:textId="77777777" w:rsidR="002E65C5" w:rsidRPr="00131AE7" w:rsidRDefault="002E65C5">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54DFD8DE" w14:textId="77777777" w:rsidR="002E65C5" w:rsidRPr="00131AE7" w:rsidRDefault="002E65C5">
            <w:pPr>
              <w:pStyle w:val="TAC"/>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2A8F9E82" w14:textId="77777777" w:rsidR="002E65C5" w:rsidRPr="00131AE7" w:rsidRDefault="002E65C5">
            <w:pPr>
              <w:pStyle w:val="TAC"/>
              <w:rPr>
                <w:snapToGrid w:val="0"/>
              </w:rPr>
            </w:pPr>
            <w:r w:rsidRPr="00131AE7">
              <w:rPr>
                <w:snapToGrid w:val="0"/>
              </w:rPr>
              <w:t>No</w:t>
            </w:r>
          </w:p>
        </w:tc>
        <w:tc>
          <w:tcPr>
            <w:tcW w:w="851" w:type="dxa"/>
            <w:gridSpan w:val="2"/>
            <w:tcBorders>
              <w:top w:val="single" w:sz="6" w:space="0" w:color="auto"/>
              <w:left w:val="single" w:sz="6" w:space="0" w:color="auto"/>
              <w:bottom w:val="single" w:sz="6" w:space="0" w:color="auto"/>
              <w:right w:val="single" w:sz="6" w:space="0" w:color="auto"/>
            </w:tcBorders>
            <w:shd w:val="clear" w:color="auto" w:fill="C0C0C0"/>
          </w:tcPr>
          <w:p w14:paraId="62C09D3E" w14:textId="77777777" w:rsidR="002E65C5" w:rsidRPr="00131AE7" w:rsidRDefault="002E65C5">
            <w:pPr>
              <w:pStyle w:val="TAC"/>
              <w:rPr>
                <w:snapToGrid w:val="0"/>
              </w:rPr>
            </w:pPr>
            <w:r w:rsidRPr="00131AE7">
              <w:rPr>
                <w:snapToGrid w:val="0"/>
              </w:rPr>
              <w:t>No</w:t>
            </w:r>
          </w:p>
        </w:tc>
      </w:tr>
      <w:tr w:rsidR="002E65C5" w:rsidRPr="00131AE7" w14:paraId="5CC7DCD7" w14:textId="77777777" w:rsidTr="003E640B">
        <w:trPr>
          <w:cantSplit/>
        </w:trPr>
        <w:tc>
          <w:tcPr>
            <w:tcW w:w="2438" w:type="dxa"/>
            <w:tcBorders>
              <w:top w:val="single" w:sz="6" w:space="0" w:color="auto"/>
              <w:left w:val="single" w:sz="6" w:space="0" w:color="auto"/>
              <w:bottom w:val="single" w:sz="6" w:space="0" w:color="auto"/>
              <w:right w:val="single" w:sz="6" w:space="0" w:color="auto"/>
            </w:tcBorders>
          </w:tcPr>
          <w:p w14:paraId="1E7959BD" w14:textId="77777777" w:rsidR="002E65C5" w:rsidRPr="00131AE7" w:rsidRDefault="002E65C5">
            <w:pPr>
              <w:pStyle w:val="TAL"/>
              <w:rPr>
                <w:snapToGrid w:val="0"/>
              </w:rPr>
            </w:pPr>
            <w:r w:rsidRPr="00131AE7">
              <w:rPr>
                <w:snapToGrid w:val="0"/>
              </w:rPr>
              <w:t>Restricted Character String Types</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0747A3B" w14:textId="77777777" w:rsidR="002E65C5" w:rsidRPr="00131AE7" w:rsidRDefault="002E65C5">
            <w:pPr>
              <w:pStyle w:val="TAC"/>
              <w:rPr>
                <w:snapToGrid w:val="0"/>
              </w:rPr>
            </w:pPr>
            <w:r w:rsidRPr="00131AE7">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7F8209B7" w14:textId="77777777" w:rsidR="002E65C5" w:rsidRPr="00131AE7" w:rsidRDefault="002E65C5">
            <w:pPr>
              <w:pStyle w:val="TAC"/>
              <w:rPr>
                <w:snapToGrid w:val="0"/>
              </w:rPr>
            </w:pPr>
            <w:r w:rsidRPr="00131AE7">
              <w:rPr>
                <w:snapToGrid w:val="0"/>
              </w:rPr>
              <w:t>single value: list, size: length, perm.alpha</w:t>
            </w:r>
            <w:r w:rsidRPr="00131AE7">
              <w:rPr>
                <w:snapToGrid w:val="0"/>
              </w:rPr>
              <w:softHyphen/>
              <w:t>bet:</w:t>
            </w:r>
            <w:r w:rsidRPr="00131AE7" w:rsidDel="002E65C5">
              <w:rPr>
                <w:snapToGrid w:val="0"/>
              </w:rPr>
              <w:t xml:space="preserve"> </w:t>
            </w:r>
            <w:r w:rsidRPr="00131AE7">
              <w:rPr>
                <w:snapToGrid w:val="0"/>
              </w:rPr>
              <w:t>range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ABB9AFB" w14:textId="77777777" w:rsidR="002E65C5" w:rsidRPr="00131AE7" w:rsidRDefault="002E65C5">
            <w:pPr>
              <w:pStyle w:val="TAC"/>
              <w:rPr>
                <w:snapToGrid w:val="0"/>
              </w:rPr>
            </w:pPr>
            <w:r w:rsidRPr="00131AE7">
              <w:rPr>
                <w:snapToGrid w:val="0"/>
              </w:rPr>
              <w:t>range</w:t>
            </w: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4A355F6E" w14:textId="77777777" w:rsidR="002E65C5" w:rsidRPr="00131AE7" w:rsidRDefault="002E65C5">
            <w:pPr>
              <w:pStyle w:val="TAC"/>
              <w:rPr>
                <w:snapToGrid w:val="0"/>
              </w:rPr>
            </w:pPr>
            <w:r w:rsidRPr="00131AE7">
              <w:rPr>
                <w:snapToGrid w:val="0"/>
              </w:rPr>
              <w:t>length</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7C9AED67" w14:textId="77777777" w:rsidR="002E65C5" w:rsidRPr="00131AE7" w:rsidRDefault="002E65C5">
            <w:pPr>
              <w:pStyle w:val="TAC"/>
              <w:rPr>
                <w:snapToGrid w:val="0"/>
              </w:rPr>
            </w:pPr>
            <w:r w:rsidRPr="00131AE7">
              <w:rPr>
                <w:snapToGrid w:val="0"/>
              </w:rPr>
              <w:t>range</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5E927E94" w14:textId="77777777" w:rsidR="002E65C5" w:rsidRPr="00131AE7" w:rsidRDefault="002E65C5">
            <w:pPr>
              <w:pStyle w:val="TAC"/>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350EDED7" w14:textId="77777777" w:rsidR="002E65C5" w:rsidRPr="00131AE7" w:rsidRDefault="002E65C5">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1687A73D" w14:textId="77777777" w:rsidR="002E65C5" w:rsidRPr="00131AE7" w:rsidRDefault="002E65C5">
            <w:pPr>
              <w:pStyle w:val="TAC"/>
              <w:rPr>
                <w:snapToGrid w:val="0"/>
              </w:rPr>
            </w:pPr>
            <w:r w:rsidRPr="00131AE7">
              <w:rPr>
                <w:snapToGrid w:val="0"/>
              </w:rPr>
              <w:t>Ignore</w:t>
            </w:r>
            <w:r w:rsidRPr="00131AE7">
              <w:rPr>
                <w:snapToGrid w:val="0"/>
              </w:rPr>
              <w:br/>
              <w:t>(see g)</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6D278D6C" w14:textId="77777777" w:rsidR="002E65C5" w:rsidRPr="00131AE7" w:rsidRDefault="002E65C5">
            <w:pPr>
              <w:pStyle w:val="TAC"/>
              <w:rPr>
                <w:snapToGrid w:val="0"/>
              </w:rPr>
            </w:pPr>
            <w:r w:rsidRPr="00131AE7">
              <w:rPr>
                <w:snapToGrid w:val="0"/>
              </w:rPr>
              <w:t>ignore</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21696644" w14:textId="77777777" w:rsidR="002E65C5" w:rsidRPr="00131AE7" w:rsidRDefault="002E65C5">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63850642" w14:textId="77777777" w:rsidR="002E65C5" w:rsidRPr="00131AE7" w:rsidRDefault="002E65C5">
            <w:pPr>
              <w:pStyle w:val="TAC"/>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014DFDBA" w14:textId="77777777" w:rsidR="002E65C5" w:rsidRPr="00131AE7" w:rsidRDefault="002E65C5">
            <w:pPr>
              <w:pStyle w:val="TAC"/>
              <w:rPr>
                <w:snapToGrid w:val="0"/>
              </w:rPr>
            </w:pPr>
            <w:r w:rsidRPr="00131AE7">
              <w:rPr>
                <w:snapToGrid w:val="0"/>
              </w:rPr>
              <w:t>No</w:t>
            </w:r>
          </w:p>
        </w:tc>
        <w:tc>
          <w:tcPr>
            <w:tcW w:w="851" w:type="dxa"/>
            <w:gridSpan w:val="2"/>
            <w:tcBorders>
              <w:top w:val="single" w:sz="6" w:space="0" w:color="auto"/>
              <w:left w:val="single" w:sz="6" w:space="0" w:color="auto"/>
              <w:bottom w:val="single" w:sz="6" w:space="0" w:color="auto"/>
              <w:right w:val="single" w:sz="6" w:space="0" w:color="auto"/>
            </w:tcBorders>
            <w:shd w:val="clear" w:color="auto" w:fill="C0C0C0"/>
          </w:tcPr>
          <w:p w14:paraId="280B83B1" w14:textId="77777777" w:rsidR="002E65C5" w:rsidRPr="00131AE7" w:rsidRDefault="002E65C5">
            <w:pPr>
              <w:pStyle w:val="TAC"/>
              <w:rPr>
                <w:snapToGrid w:val="0"/>
              </w:rPr>
            </w:pPr>
            <w:r w:rsidRPr="00131AE7">
              <w:rPr>
                <w:snapToGrid w:val="0"/>
              </w:rPr>
              <w:t>No</w:t>
            </w:r>
          </w:p>
        </w:tc>
      </w:tr>
      <w:tr w:rsidR="002E65C5" w:rsidRPr="00131AE7" w14:paraId="3DF12862" w14:textId="77777777" w:rsidTr="003E640B">
        <w:trPr>
          <w:cantSplit/>
        </w:trPr>
        <w:tc>
          <w:tcPr>
            <w:tcW w:w="2438" w:type="dxa"/>
            <w:tcBorders>
              <w:top w:val="single" w:sz="6" w:space="0" w:color="auto"/>
              <w:left w:val="single" w:sz="6" w:space="0" w:color="auto"/>
              <w:bottom w:val="single" w:sz="6" w:space="0" w:color="auto"/>
              <w:right w:val="single" w:sz="6" w:space="0" w:color="auto"/>
            </w:tcBorders>
            <w:shd w:val="clear" w:color="auto" w:fill="auto"/>
          </w:tcPr>
          <w:p w14:paraId="7A700AA4" w14:textId="77777777" w:rsidR="002E65C5" w:rsidRPr="00131AE7" w:rsidRDefault="002E65C5" w:rsidP="00BE537D">
            <w:pPr>
              <w:pStyle w:val="TAL"/>
              <w:rPr>
                <w:snapToGrid w:val="0"/>
              </w:rPr>
            </w:pPr>
            <w:r w:rsidRPr="00131AE7">
              <w:rPr>
                <w:snapToGrid w:val="0"/>
              </w:rPr>
              <w:t>Sequence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75538B4" w14:textId="77777777" w:rsidR="002E65C5" w:rsidRPr="00131AE7" w:rsidRDefault="002E65C5" w:rsidP="00BE537D">
            <w:pPr>
              <w:pStyle w:val="TAC"/>
              <w:rPr>
                <w:snapToGrid w:val="0"/>
              </w:rPr>
            </w:pPr>
            <w:r w:rsidRPr="00131AE7">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B6D266F" w14:textId="77777777" w:rsidR="002E65C5" w:rsidRPr="00131AE7" w:rsidRDefault="002E65C5" w:rsidP="00BE537D">
            <w:pPr>
              <w:pStyle w:val="TAC"/>
              <w:rPr>
                <w:snapToGrid w:val="0"/>
              </w:rPr>
            </w:pPr>
            <w:r w:rsidRPr="00131AE7">
              <w:rPr>
                <w:snapToGrid w:val="0"/>
              </w:rPr>
              <w:t>list</w:t>
            </w:r>
          </w:p>
        </w:tc>
        <w:tc>
          <w:tcPr>
            <w:tcW w:w="709" w:type="dxa"/>
            <w:tcBorders>
              <w:top w:val="single" w:sz="6" w:space="0" w:color="auto"/>
              <w:left w:val="single" w:sz="6" w:space="0" w:color="auto"/>
              <w:bottom w:val="single" w:sz="6" w:space="0" w:color="auto"/>
              <w:right w:val="single" w:sz="6" w:space="0" w:color="auto"/>
            </w:tcBorders>
            <w:shd w:val="clear" w:color="auto" w:fill="C0C0C0"/>
          </w:tcPr>
          <w:p w14:paraId="05685063" w14:textId="77777777" w:rsidR="002E65C5" w:rsidRPr="00131AE7" w:rsidRDefault="002E65C5" w:rsidP="00BE537D">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0DE09433" w14:textId="77777777" w:rsidR="002E65C5" w:rsidRPr="00131AE7" w:rsidRDefault="002E65C5" w:rsidP="00BE537D">
            <w:pPr>
              <w:pStyle w:val="TAC"/>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7BA21EC6" w14:textId="77777777" w:rsidR="002E65C5" w:rsidRPr="00131AE7" w:rsidRDefault="002E65C5" w:rsidP="00BE537D">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15837F41" w14:textId="77777777" w:rsidR="002E65C5" w:rsidRPr="00131AE7" w:rsidRDefault="002E65C5" w:rsidP="00BE537D">
            <w:pPr>
              <w:pStyle w:val="TAC"/>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70B594B0" w14:textId="77777777" w:rsidR="002E65C5" w:rsidRPr="00131AE7" w:rsidRDefault="002E65C5" w:rsidP="00BE537D">
            <w:pPr>
              <w:pStyle w:val="TAC"/>
              <w:rPr>
                <w:snapToGrid w:val="0"/>
              </w:rPr>
            </w:pPr>
            <w:r w:rsidRPr="00131AE7">
              <w:rPr>
                <w:snapToGrid w:val="0"/>
              </w:rPr>
              <w:t>convert to full type</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011606FF" w14:textId="77777777" w:rsidR="002E65C5" w:rsidRPr="00131AE7" w:rsidRDefault="002E65C5" w:rsidP="00BE537D">
            <w:pPr>
              <w:pStyle w:val="TAC"/>
              <w:rPr>
                <w:snapToGrid w:val="0"/>
              </w:rPr>
            </w:pPr>
            <w:r w:rsidRPr="00131AE7">
              <w:rPr>
                <w:snapToGrid w:val="0"/>
              </w:rPr>
              <w:t>No</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45171D35" w14:textId="77777777" w:rsidR="002E65C5" w:rsidRPr="00131AE7" w:rsidRDefault="002E65C5" w:rsidP="00BE537D">
            <w:pPr>
              <w:pStyle w:val="TAC"/>
              <w:rPr>
                <w:snapToGrid w:val="0"/>
              </w:rPr>
            </w:pPr>
            <w:r w:rsidRPr="00131AE7">
              <w:rPr>
                <w:snapToGrid w:val="0"/>
              </w:rPr>
              <w:t>ignore</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22C8596B" w14:textId="77777777" w:rsidR="002E65C5" w:rsidRPr="00131AE7" w:rsidRDefault="002E65C5" w:rsidP="00BE537D">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7B1B10AB" w14:textId="77777777" w:rsidR="002E65C5" w:rsidRPr="00131AE7" w:rsidRDefault="002E65C5" w:rsidP="00BE537D">
            <w:pPr>
              <w:pStyle w:val="TAC"/>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585B762B" w14:textId="77777777" w:rsidR="002E65C5" w:rsidRPr="00131AE7" w:rsidRDefault="002E65C5" w:rsidP="00BE537D">
            <w:pPr>
              <w:pStyle w:val="TAC"/>
              <w:rPr>
                <w:snapToGrid w:val="0"/>
              </w:rPr>
            </w:pPr>
            <w:r w:rsidRPr="00131AE7">
              <w:rPr>
                <w:snapToGrid w:val="0"/>
              </w:rPr>
              <w:t>No</w:t>
            </w:r>
          </w:p>
        </w:tc>
        <w:tc>
          <w:tcPr>
            <w:tcW w:w="851" w:type="dxa"/>
            <w:gridSpan w:val="2"/>
            <w:tcBorders>
              <w:top w:val="single" w:sz="6" w:space="0" w:color="auto"/>
              <w:left w:val="single" w:sz="6" w:space="0" w:color="auto"/>
              <w:bottom w:val="single" w:sz="6" w:space="0" w:color="auto"/>
              <w:right w:val="single" w:sz="6" w:space="0" w:color="auto"/>
            </w:tcBorders>
            <w:shd w:val="clear" w:color="auto" w:fill="C0C0C0"/>
          </w:tcPr>
          <w:p w14:paraId="47D127D0" w14:textId="77777777" w:rsidR="002E65C5" w:rsidRPr="00131AE7" w:rsidRDefault="002E65C5" w:rsidP="00BE537D">
            <w:pPr>
              <w:pStyle w:val="TAC"/>
              <w:rPr>
                <w:snapToGrid w:val="0"/>
              </w:rPr>
            </w:pPr>
            <w:r w:rsidRPr="00131AE7">
              <w:rPr>
                <w:snapToGrid w:val="0"/>
              </w:rPr>
              <w:t>No</w:t>
            </w:r>
          </w:p>
        </w:tc>
      </w:tr>
      <w:tr w:rsidR="002E65C5" w:rsidRPr="00131AE7" w14:paraId="19D454C2" w14:textId="77777777" w:rsidTr="003E640B">
        <w:trPr>
          <w:cantSplit/>
        </w:trPr>
        <w:tc>
          <w:tcPr>
            <w:tcW w:w="2438" w:type="dxa"/>
            <w:tcBorders>
              <w:top w:val="single" w:sz="6" w:space="0" w:color="auto"/>
              <w:left w:val="single" w:sz="6" w:space="0" w:color="auto"/>
              <w:bottom w:val="single" w:sz="6" w:space="0" w:color="auto"/>
              <w:right w:val="single" w:sz="6" w:space="0" w:color="auto"/>
            </w:tcBorders>
          </w:tcPr>
          <w:p w14:paraId="67A71EED" w14:textId="77777777" w:rsidR="002E65C5" w:rsidRPr="00131AE7" w:rsidRDefault="002E65C5" w:rsidP="00BE537D">
            <w:pPr>
              <w:pStyle w:val="TAL"/>
              <w:rPr>
                <w:snapToGrid w:val="0"/>
              </w:rPr>
            </w:pPr>
            <w:r w:rsidRPr="00131AE7">
              <w:rPr>
                <w:snapToGrid w:val="0"/>
              </w:rPr>
              <w:t>Sequence-of</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15A5672" w14:textId="77777777" w:rsidR="002E65C5" w:rsidRPr="00131AE7" w:rsidRDefault="002E65C5" w:rsidP="00BE537D">
            <w:pPr>
              <w:pStyle w:val="TAC"/>
              <w:rPr>
                <w:snapToGrid w:val="0"/>
              </w:rPr>
            </w:pPr>
            <w:r w:rsidRPr="00131AE7">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1B31FEA" w14:textId="77777777" w:rsidR="002E65C5" w:rsidRPr="00131AE7" w:rsidRDefault="002E65C5" w:rsidP="00BE537D">
            <w:pPr>
              <w:pStyle w:val="TAC"/>
              <w:rPr>
                <w:snapToGrid w:val="0"/>
              </w:rPr>
            </w:pPr>
            <w:r w:rsidRPr="00131AE7">
              <w:rPr>
                <w:snapToGrid w:val="0"/>
              </w:rPr>
              <w:t>single value: list, value range: range</w:t>
            </w:r>
          </w:p>
        </w:tc>
        <w:tc>
          <w:tcPr>
            <w:tcW w:w="709" w:type="dxa"/>
            <w:tcBorders>
              <w:top w:val="single" w:sz="6" w:space="0" w:color="auto"/>
              <w:left w:val="single" w:sz="6" w:space="0" w:color="auto"/>
              <w:bottom w:val="single" w:sz="6" w:space="0" w:color="auto"/>
              <w:right w:val="single" w:sz="6" w:space="0" w:color="auto"/>
            </w:tcBorders>
            <w:shd w:val="clear" w:color="auto" w:fill="C0C0C0"/>
          </w:tcPr>
          <w:p w14:paraId="5FDC3F4E" w14:textId="77777777" w:rsidR="002E65C5" w:rsidRPr="00131AE7" w:rsidRDefault="002E65C5" w:rsidP="00BE537D">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1F757160" w14:textId="77777777" w:rsidR="002E65C5" w:rsidRPr="00131AE7" w:rsidRDefault="002E65C5" w:rsidP="00BE537D">
            <w:pPr>
              <w:pStyle w:val="TAC"/>
              <w:rPr>
                <w:snapToGrid w:val="0"/>
              </w:rPr>
            </w:pPr>
            <w:r w:rsidRPr="00131AE7">
              <w:rPr>
                <w:snapToGrid w:val="0"/>
              </w:rPr>
              <w:t>length</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778B21C6" w14:textId="77777777" w:rsidR="002E65C5" w:rsidRPr="00131AE7" w:rsidRDefault="002E65C5" w:rsidP="00BE537D">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2F9BA816" w14:textId="77777777" w:rsidR="002E65C5" w:rsidRPr="00131AE7" w:rsidRDefault="002E65C5" w:rsidP="00BE537D">
            <w:pPr>
              <w:pStyle w:val="TAC"/>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018C10EA" w14:textId="77777777" w:rsidR="002E65C5" w:rsidRPr="00131AE7" w:rsidRDefault="002E65C5" w:rsidP="00BE537D">
            <w:pPr>
              <w:pStyle w:val="TAC"/>
              <w:rPr>
                <w:snapToGrid w:val="0"/>
              </w:rPr>
            </w:pPr>
            <w:r w:rsidRPr="00131AE7">
              <w:rPr>
                <w:snapToGrid w:val="0"/>
              </w:rPr>
              <w:t>convert to full type</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757187F8" w14:textId="77777777" w:rsidR="002E65C5" w:rsidRPr="00131AE7" w:rsidRDefault="002E65C5" w:rsidP="00BE537D">
            <w:pPr>
              <w:pStyle w:val="TAC"/>
              <w:rPr>
                <w:snapToGrid w:val="0"/>
              </w:rPr>
            </w:pPr>
            <w:r w:rsidRPr="00131AE7">
              <w:rPr>
                <w:snapToGrid w:val="0"/>
              </w:rPr>
              <w:t>No</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1F7A2052" w14:textId="77777777" w:rsidR="002E65C5" w:rsidRPr="00131AE7" w:rsidRDefault="002E65C5" w:rsidP="00BE537D">
            <w:pPr>
              <w:pStyle w:val="TAC"/>
              <w:rPr>
                <w:snapToGrid w:val="0"/>
              </w:rPr>
            </w:pPr>
            <w:r w:rsidRPr="00131AE7">
              <w:rPr>
                <w:snapToGrid w:val="0"/>
              </w:rPr>
              <w:t>ignore</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2B36A61C" w14:textId="77777777" w:rsidR="002E65C5" w:rsidRPr="00131AE7" w:rsidRDefault="002E65C5" w:rsidP="00BE537D">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6A8F3C1D" w14:textId="77777777" w:rsidR="002E65C5" w:rsidRPr="00131AE7" w:rsidRDefault="002E65C5" w:rsidP="00BE537D">
            <w:pPr>
              <w:pStyle w:val="TAC"/>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14020A5E" w14:textId="77777777" w:rsidR="002E65C5" w:rsidRPr="00131AE7" w:rsidRDefault="002E65C5" w:rsidP="00BE537D">
            <w:pPr>
              <w:pStyle w:val="TAC"/>
              <w:rPr>
                <w:snapToGrid w:val="0"/>
              </w:rPr>
            </w:pPr>
            <w:r w:rsidRPr="00131AE7">
              <w:rPr>
                <w:snapToGrid w:val="0"/>
              </w:rPr>
              <w:t>No</w:t>
            </w:r>
          </w:p>
        </w:tc>
        <w:tc>
          <w:tcPr>
            <w:tcW w:w="851" w:type="dxa"/>
            <w:gridSpan w:val="2"/>
            <w:tcBorders>
              <w:top w:val="single" w:sz="6" w:space="0" w:color="auto"/>
              <w:left w:val="single" w:sz="6" w:space="0" w:color="auto"/>
              <w:bottom w:val="single" w:sz="6" w:space="0" w:color="auto"/>
              <w:right w:val="single" w:sz="6" w:space="0" w:color="auto"/>
            </w:tcBorders>
            <w:shd w:val="clear" w:color="auto" w:fill="C0C0C0"/>
          </w:tcPr>
          <w:p w14:paraId="2D5465DB" w14:textId="77777777" w:rsidR="002E65C5" w:rsidRPr="00131AE7" w:rsidRDefault="002E65C5" w:rsidP="00BE537D">
            <w:pPr>
              <w:pStyle w:val="TAC"/>
              <w:rPr>
                <w:snapToGrid w:val="0"/>
              </w:rPr>
            </w:pPr>
            <w:r w:rsidRPr="00131AE7">
              <w:rPr>
                <w:snapToGrid w:val="0"/>
              </w:rPr>
              <w:t>No</w:t>
            </w:r>
          </w:p>
        </w:tc>
      </w:tr>
      <w:tr w:rsidR="002E65C5" w:rsidRPr="00131AE7" w14:paraId="05AC530B" w14:textId="77777777" w:rsidTr="003E640B">
        <w:trPr>
          <w:cantSplit/>
        </w:trPr>
        <w:tc>
          <w:tcPr>
            <w:tcW w:w="2438" w:type="dxa"/>
            <w:tcBorders>
              <w:top w:val="single" w:sz="6" w:space="0" w:color="auto"/>
              <w:left w:val="single" w:sz="6" w:space="0" w:color="auto"/>
              <w:bottom w:val="single" w:sz="6" w:space="0" w:color="auto"/>
              <w:right w:val="single" w:sz="6" w:space="0" w:color="auto"/>
            </w:tcBorders>
          </w:tcPr>
          <w:p w14:paraId="01C453EC" w14:textId="77777777" w:rsidR="002E65C5" w:rsidRPr="00131AE7" w:rsidRDefault="002E65C5" w:rsidP="00BE537D">
            <w:pPr>
              <w:pStyle w:val="TAL"/>
              <w:rPr>
                <w:snapToGrid w:val="0"/>
              </w:rPr>
            </w:pPr>
            <w:r w:rsidRPr="00131AE7">
              <w:rPr>
                <w:snapToGrid w:val="0"/>
              </w:rPr>
              <w:t>Set</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3D4361C" w14:textId="77777777" w:rsidR="002E65C5" w:rsidRPr="00131AE7" w:rsidRDefault="002E65C5" w:rsidP="00BE537D">
            <w:pPr>
              <w:pStyle w:val="TAC"/>
              <w:rPr>
                <w:snapToGrid w:val="0"/>
              </w:rPr>
            </w:pPr>
            <w:r w:rsidRPr="00131AE7">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F2CC4E9" w14:textId="77777777" w:rsidR="002E65C5" w:rsidRPr="00131AE7" w:rsidRDefault="002E65C5" w:rsidP="00BE537D">
            <w:pPr>
              <w:pStyle w:val="TAC"/>
              <w:rPr>
                <w:snapToGrid w:val="0"/>
              </w:rPr>
            </w:pPr>
            <w:r w:rsidRPr="00131AE7">
              <w:rPr>
                <w:snapToGrid w:val="0"/>
              </w:rPr>
              <w:t>list</w:t>
            </w:r>
          </w:p>
        </w:tc>
        <w:tc>
          <w:tcPr>
            <w:tcW w:w="709" w:type="dxa"/>
            <w:tcBorders>
              <w:top w:val="single" w:sz="6" w:space="0" w:color="auto"/>
              <w:left w:val="single" w:sz="6" w:space="0" w:color="auto"/>
              <w:bottom w:val="single" w:sz="6" w:space="0" w:color="auto"/>
              <w:right w:val="single" w:sz="6" w:space="0" w:color="auto"/>
            </w:tcBorders>
            <w:shd w:val="clear" w:color="auto" w:fill="C0C0C0"/>
          </w:tcPr>
          <w:p w14:paraId="538B0F56" w14:textId="77777777" w:rsidR="002E65C5" w:rsidRPr="00131AE7" w:rsidRDefault="002E65C5" w:rsidP="00BE537D">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18D83747" w14:textId="77777777" w:rsidR="002E65C5" w:rsidRPr="00131AE7" w:rsidRDefault="002E65C5" w:rsidP="00BE537D">
            <w:pPr>
              <w:pStyle w:val="TAC"/>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39CD5AE3" w14:textId="77777777" w:rsidR="002E65C5" w:rsidRPr="00131AE7" w:rsidRDefault="002E65C5" w:rsidP="00BE537D">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162483DE" w14:textId="77777777" w:rsidR="002E65C5" w:rsidRPr="00131AE7" w:rsidRDefault="002E65C5" w:rsidP="00BE537D">
            <w:pPr>
              <w:pStyle w:val="TAC"/>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11E3A77B" w14:textId="77777777" w:rsidR="002E65C5" w:rsidRPr="00131AE7" w:rsidRDefault="002E65C5" w:rsidP="00BE537D">
            <w:pPr>
              <w:pStyle w:val="TAC"/>
              <w:rPr>
                <w:snapToGrid w:val="0"/>
              </w:rPr>
            </w:pPr>
            <w:r w:rsidRPr="00131AE7">
              <w:rPr>
                <w:snapToGrid w:val="0"/>
              </w:rPr>
              <w:t>convert to full type</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659CC644" w14:textId="77777777" w:rsidR="002E65C5" w:rsidRPr="00131AE7" w:rsidRDefault="002E65C5" w:rsidP="00BE537D">
            <w:pPr>
              <w:pStyle w:val="TAC"/>
              <w:rPr>
                <w:snapToGrid w:val="0"/>
              </w:rPr>
            </w:pPr>
            <w:r w:rsidRPr="00131AE7">
              <w:rPr>
                <w:snapToGrid w:val="0"/>
              </w:rPr>
              <w:t>No</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4A6EFB77" w14:textId="77777777" w:rsidR="002E65C5" w:rsidRPr="00131AE7" w:rsidRDefault="002E65C5" w:rsidP="00BE537D">
            <w:pPr>
              <w:pStyle w:val="TAC"/>
              <w:rPr>
                <w:snapToGrid w:val="0"/>
              </w:rPr>
            </w:pPr>
            <w:r w:rsidRPr="00131AE7">
              <w:rPr>
                <w:snapToGrid w:val="0"/>
              </w:rPr>
              <w:t>ignore</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1EB1D920" w14:textId="77777777" w:rsidR="002E65C5" w:rsidRPr="00131AE7" w:rsidRDefault="002E65C5" w:rsidP="00BE537D">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27E372C0" w14:textId="77777777" w:rsidR="002E65C5" w:rsidRPr="00131AE7" w:rsidRDefault="002E65C5" w:rsidP="00BE537D">
            <w:pPr>
              <w:pStyle w:val="TAC"/>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5BB5E639" w14:textId="77777777" w:rsidR="002E65C5" w:rsidRPr="00131AE7" w:rsidRDefault="002E65C5" w:rsidP="00BE537D">
            <w:pPr>
              <w:pStyle w:val="TAC"/>
              <w:rPr>
                <w:snapToGrid w:val="0"/>
              </w:rPr>
            </w:pPr>
            <w:r w:rsidRPr="00131AE7">
              <w:rPr>
                <w:snapToGrid w:val="0"/>
              </w:rPr>
              <w:t>No</w:t>
            </w:r>
          </w:p>
        </w:tc>
        <w:tc>
          <w:tcPr>
            <w:tcW w:w="851" w:type="dxa"/>
            <w:gridSpan w:val="2"/>
            <w:tcBorders>
              <w:top w:val="single" w:sz="6" w:space="0" w:color="auto"/>
              <w:left w:val="single" w:sz="6" w:space="0" w:color="auto"/>
              <w:bottom w:val="single" w:sz="6" w:space="0" w:color="auto"/>
              <w:right w:val="single" w:sz="6" w:space="0" w:color="auto"/>
            </w:tcBorders>
            <w:shd w:val="clear" w:color="auto" w:fill="C0C0C0"/>
          </w:tcPr>
          <w:p w14:paraId="6C4DF491" w14:textId="77777777" w:rsidR="002E65C5" w:rsidRPr="00131AE7" w:rsidRDefault="002E65C5" w:rsidP="00BE537D">
            <w:pPr>
              <w:pStyle w:val="TAC"/>
              <w:rPr>
                <w:snapToGrid w:val="0"/>
              </w:rPr>
            </w:pPr>
            <w:r w:rsidRPr="00131AE7">
              <w:rPr>
                <w:snapToGrid w:val="0"/>
              </w:rPr>
              <w:t>No</w:t>
            </w:r>
          </w:p>
        </w:tc>
      </w:tr>
      <w:tr w:rsidR="002E65C5" w:rsidRPr="00131AE7" w14:paraId="3B72BC8E" w14:textId="77777777" w:rsidTr="003E640B">
        <w:trPr>
          <w:cantSplit/>
        </w:trPr>
        <w:tc>
          <w:tcPr>
            <w:tcW w:w="2438" w:type="dxa"/>
            <w:tcBorders>
              <w:top w:val="single" w:sz="6" w:space="0" w:color="auto"/>
              <w:left w:val="single" w:sz="6" w:space="0" w:color="auto"/>
              <w:bottom w:val="single" w:sz="6" w:space="0" w:color="auto"/>
              <w:right w:val="single" w:sz="6" w:space="0" w:color="auto"/>
            </w:tcBorders>
          </w:tcPr>
          <w:p w14:paraId="3EFA83EB" w14:textId="77777777" w:rsidR="002E65C5" w:rsidRPr="00131AE7" w:rsidRDefault="002E65C5" w:rsidP="00BE537D">
            <w:pPr>
              <w:pStyle w:val="TAL"/>
              <w:rPr>
                <w:snapToGrid w:val="0"/>
              </w:rPr>
            </w:pPr>
            <w:r w:rsidRPr="00131AE7">
              <w:rPr>
                <w:snapToGrid w:val="0"/>
              </w:rPr>
              <w:t>Set-of</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2BA3ADAE" w14:textId="77777777" w:rsidR="002E65C5" w:rsidRPr="00131AE7" w:rsidRDefault="002E65C5" w:rsidP="00BE537D">
            <w:pPr>
              <w:pStyle w:val="TAC"/>
              <w:rPr>
                <w:snapToGrid w:val="0"/>
              </w:rPr>
            </w:pPr>
            <w:r w:rsidRPr="00131AE7">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414AC7D9" w14:textId="77777777" w:rsidR="002E65C5" w:rsidRPr="00131AE7" w:rsidRDefault="002E65C5" w:rsidP="006B2F90">
            <w:pPr>
              <w:pStyle w:val="TAC"/>
              <w:rPr>
                <w:snapToGrid w:val="0"/>
              </w:rPr>
            </w:pPr>
            <w:r w:rsidRPr="00131AE7">
              <w:rPr>
                <w:snapToGrid w:val="0"/>
              </w:rPr>
              <w:t>single value: list, value range: range</w:t>
            </w:r>
          </w:p>
        </w:tc>
        <w:tc>
          <w:tcPr>
            <w:tcW w:w="709" w:type="dxa"/>
            <w:tcBorders>
              <w:top w:val="single" w:sz="6" w:space="0" w:color="auto"/>
              <w:left w:val="single" w:sz="6" w:space="0" w:color="auto"/>
              <w:bottom w:val="single" w:sz="6" w:space="0" w:color="auto"/>
              <w:right w:val="single" w:sz="6" w:space="0" w:color="auto"/>
            </w:tcBorders>
            <w:shd w:val="clear" w:color="auto" w:fill="C0C0C0"/>
          </w:tcPr>
          <w:p w14:paraId="6CE1AF4A" w14:textId="77777777" w:rsidR="002E65C5" w:rsidRPr="00131AE7" w:rsidRDefault="002E65C5" w:rsidP="00BE537D">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290E9375" w14:textId="77777777" w:rsidR="002E65C5" w:rsidRPr="00131AE7" w:rsidRDefault="002E65C5" w:rsidP="00BE537D">
            <w:pPr>
              <w:pStyle w:val="TAC"/>
              <w:rPr>
                <w:snapToGrid w:val="0"/>
              </w:rPr>
            </w:pPr>
            <w:r w:rsidRPr="00131AE7">
              <w:rPr>
                <w:snapToGrid w:val="0"/>
              </w:rPr>
              <w:t>length</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2F3BC6CC" w14:textId="77777777" w:rsidR="002E65C5" w:rsidRPr="00131AE7" w:rsidRDefault="002E65C5" w:rsidP="00BE537D">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23464B0A" w14:textId="77777777" w:rsidR="002E65C5" w:rsidRPr="00131AE7" w:rsidRDefault="002E65C5" w:rsidP="00BE537D">
            <w:pPr>
              <w:pStyle w:val="TAC"/>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5AB98AAF" w14:textId="77777777" w:rsidR="002E65C5" w:rsidRPr="00131AE7" w:rsidRDefault="002E65C5" w:rsidP="00BE537D">
            <w:pPr>
              <w:pStyle w:val="TAC"/>
              <w:rPr>
                <w:snapToGrid w:val="0"/>
              </w:rPr>
            </w:pPr>
            <w:r w:rsidRPr="00131AE7">
              <w:rPr>
                <w:snapToGrid w:val="0"/>
              </w:rPr>
              <w:t>convert to full type</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1B0A436D" w14:textId="77777777" w:rsidR="002E65C5" w:rsidRPr="00131AE7" w:rsidRDefault="002E65C5" w:rsidP="00BE537D">
            <w:pPr>
              <w:pStyle w:val="TAC"/>
              <w:rPr>
                <w:snapToGrid w:val="0"/>
              </w:rPr>
            </w:pPr>
            <w:r w:rsidRPr="00131AE7">
              <w:rPr>
                <w:snapToGrid w:val="0"/>
              </w:rPr>
              <w:t>No</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73C97CFE" w14:textId="77777777" w:rsidR="002E65C5" w:rsidRPr="00131AE7" w:rsidRDefault="002E65C5" w:rsidP="00BE537D">
            <w:pPr>
              <w:pStyle w:val="TAC"/>
              <w:rPr>
                <w:snapToGrid w:val="0"/>
              </w:rPr>
            </w:pPr>
            <w:r w:rsidRPr="00131AE7">
              <w:rPr>
                <w:snapToGrid w:val="0"/>
              </w:rPr>
              <w:t>ignore</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13CD18A8" w14:textId="77777777" w:rsidR="002E65C5" w:rsidRPr="00131AE7" w:rsidRDefault="002E65C5" w:rsidP="00BE537D">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3E37AC97" w14:textId="77777777" w:rsidR="002E65C5" w:rsidRPr="00131AE7" w:rsidRDefault="002E65C5" w:rsidP="00BE537D">
            <w:pPr>
              <w:pStyle w:val="TAC"/>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78E4E23C" w14:textId="77777777" w:rsidR="002E65C5" w:rsidRPr="00131AE7" w:rsidRDefault="002E65C5" w:rsidP="00BE537D">
            <w:pPr>
              <w:pStyle w:val="TAC"/>
              <w:rPr>
                <w:snapToGrid w:val="0"/>
              </w:rPr>
            </w:pPr>
            <w:r w:rsidRPr="00131AE7">
              <w:rPr>
                <w:snapToGrid w:val="0"/>
              </w:rPr>
              <w:t>No</w:t>
            </w:r>
          </w:p>
        </w:tc>
        <w:tc>
          <w:tcPr>
            <w:tcW w:w="851" w:type="dxa"/>
            <w:gridSpan w:val="2"/>
            <w:tcBorders>
              <w:top w:val="single" w:sz="6" w:space="0" w:color="auto"/>
              <w:left w:val="single" w:sz="6" w:space="0" w:color="auto"/>
              <w:bottom w:val="single" w:sz="6" w:space="0" w:color="auto"/>
              <w:right w:val="single" w:sz="6" w:space="0" w:color="auto"/>
            </w:tcBorders>
            <w:shd w:val="clear" w:color="auto" w:fill="C0C0C0"/>
          </w:tcPr>
          <w:p w14:paraId="7FC81FA3" w14:textId="77777777" w:rsidR="002E65C5" w:rsidRPr="00131AE7" w:rsidRDefault="002E65C5" w:rsidP="00BE537D">
            <w:pPr>
              <w:pStyle w:val="TAC"/>
              <w:rPr>
                <w:snapToGrid w:val="0"/>
              </w:rPr>
            </w:pPr>
            <w:r w:rsidRPr="00131AE7">
              <w:rPr>
                <w:snapToGrid w:val="0"/>
              </w:rPr>
              <w:t>No</w:t>
            </w:r>
          </w:p>
        </w:tc>
      </w:tr>
      <w:tr w:rsidR="00134FD5" w:rsidRPr="00131AE7" w14:paraId="2F3B272B" w14:textId="77777777" w:rsidTr="003E640B">
        <w:trPr>
          <w:cantSplit/>
        </w:trPr>
        <w:tc>
          <w:tcPr>
            <w:tcW w:w="2438" w:type="dxa"/>
            <w:tcBorders>
              <w:top w:val="single" w:sz="6" w:space="0" w:color="auto"/>
              <w:left w:val="single" w:sz="6" w:space="0" w:color="auto"/>
              <w:bottom w:val="single" w:sz="6" w:space="0" w:color="auto"/>
              <w:right w:val="single" w:sz="6" w:space="0" w:color="auto"/>
            </w:tcBorders>
          </w:tcPr>
          <w:p w14:paraId="3BB875AB" w14:textId="77777777" w:rsidR="00134FD5" w:rsidRPr="00131AE7" w:rsidRDefault="004E308C" w:rsidP="00BE537D">
            <w:pPr>
              <w:pStyle w:val="TAL"/>
              <w:rPr>
                <w:snapToGrid w:val="0"/>
              </w:rPr>
            </w:pPr>
            <w:r w:rsidRPr="00131AE7">
              <w:rPr>
                <w:snapToGrid w:val="0"/>
              </w:rPr>
              <w:t>TIME &lt;including its derivations&gt;</w:t>
            </w:r>
          </w:p>
        </w:tc>
        <w:tc>
          <w:tcPr>
            <w:tcW w:w="709" w:type="dxa"/>
            <w:tcBorders>
              <w:top w:val="single" w:sz="6" w:space="0" w:color="auto"/>
              <w:left w:val="single" w:sz="6" w:space="0" w:color="auto"/>
              <w:bottom w:val="single" w:sz="6" w:space="0" w:color="auto"/>
              <w:right w:val="single" w:sz="6" w:space="0" w:color="auto"/>
            </w:tcBorders>
          </w:tcPr>
          <w:p w14:paraId="2E86F20C" w14:textId="77777777" w:rsidR="00134FD5" w:rsidRPr="00131AE7" w:rsidRDefault="00E331A7" w:rsidP="00BE537D">
            <w:pPr>
              <w:pStyle w:val="TAC"/>
              <w:rPr>
                <w:snapToGrid w:val="0"/>
              </w:rPr>
            </w:pPr>
            <w:r w:rsidRPr="00131AE7">
              <w:rPr>
                <w:snapToGrid w:val="0"/>
              </w:rPr>
              <w:t>list</w:t>
            </w:r>
          </w:p>
        </w:tc>
        <w:tc>
          <w:tcPr>
            <w:tcW w:w="1134" w:type="dxa"/>
            <w:tcBorders>
              <w:top w:val="single" w:sz="6" w:space="0" w:color="auto"/>
              <w:left w:val="single" w:sz="6" w:space="0" w:color="auto"/>
              <w:bottom w:val="single" w:sz="6" w:space="0" w:color="auto"/>
              <w:right w:val="single" w:sz="6" w:space="0" w:color="auto"/>
            </w:tcBorders>
          </w:tcPr>
          <w:p w14:paraId="0A00706F" w14:textId="77777777" w:rsidR="00134FD5" w:rsidRPr="00131AE7" w:rsidRDefault="001C699D" w:rsidP="00BE537D">
            <w:pPr>
              <w:pStyle w:val="TAC"/>
              <w:rPr>
                <w:snapToGrid w:val="0"/>
              </w:rPr>
            </w:pPr>
            <w:r w:rsidRPr="00131AE7">
              <w:rPr>
                <w:snapToGrid w:val="0"/>
              </w:rPr>
              <w:t>list</w:t>
            </w:r>
          </w:p>
        </w:tc>
        <w:tc>
          <w:tcPr>
            <w:tcW w:w="709" w:type="dxa"/>
            <w:tcBorders>
              <w:top w:val="single" w:sz="6" w:space="0" w:color="auto"/>
              <w:left w:val="single" w:sz="6" w:space="0" w:color="auto"/>
              <w:bottom w:val="single" w:sz="6" w:space="0" w:color="auto"/>
              <w:right w:val="single" w:sz="6" w:space="0" w:color="auto"/>
            </w:tcBorders>
          </w:tcPr>
          <w:p w14:paraId="4DE5FD08" w14:textId="7B27B09F" w:rsidR="00134FD5" w:rsidRPr="00131AE7" w:rsidRDefault="0019428F" w:rsidP="00BE537D">
            <w:pPr>
              <w:pStyle w:val="TAC"/>
              <w:rPr>
                <w:snapToGrid w:val="0"/>
              </w:rPr>
            </w:pPr>
            <w:r w:rsidRPr="00131AE7">
              <w:rPr>
                <w:snapToGrid w:val="0"/>
              </w:rPr>
              <w:t>i</w:t>
            </w:r>
            <w:r w:rsidR="00E331A7" w:rsidRPr="00131AE7">
              <w:rPr>
                <w:snapToGrid w:val="0"/>
              </w:rPr>
              <w:t>gnore</w:t>
            </w:r>
            <w:r w:rsidR="00E331A7" w:rsidRPr="00131AE7">
              <w:rPr>
                <w:snapToGrid w:val="0"/>
              </w:rPr>
              <w:br/>
            </w:r>
            <w:r w:rsidR="00134FD5" w:rsidRPr="00131AE7">
              <w:rPr>
                <w:snapToGrid w:val="0"/>
              </w:rPr>
              <w:t>(</w:t>
            </w:r>
            <w:r w:rsidR="0093112E" w:rsidRPr="00131AE7">
              <w:rPr>
                <w:snapToGrid w:val="0"/>
              </w:rPr>
              <w:t xml:space="preserve">see </w:t>
            </w:r>
            <w:r w:rsidR="00134FD5" w:rsidRPr="00131AE7">
              <w:rPr>
                <w:snapToGrid w:val="0"/>
              </w:rPr>
              <w:t>p)</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0B290A47" w14:textId="77777777" w:rsidR="00134FD5" w:rsidRPr="00131AE7" w:rsidRDefault="00134FD5" w:rsidP="00BE537D">
            <w:pPr>
              <w:pStyle w:val="TAC"/>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407C0EA0" w14:textId="77777777" w:rsidR="00134FD5" w:rsidRPr="00131AE7" w:rsidRDefault="00134FD5" w:rsidP="00BE537D">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7249D8E1" w14:textId="77777777" w:rsidR="00134FD5" w:rsidRPr="00131AE7" w:rsidRDefault="00134FD5" w:rsidP="00BE537D">
            <w:pPr>
              <w:pStyle w:val="TAC"/>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tcPr>
          <w:p w14:paraId="161217E4" w14:textId="77777777" w:rsidR="00134FD5" w:rsidRPr="00131AE7" w:rsidRDefault="000D1E74" w:rsidP="00BE537D">
            <w:pPr>
              <w:pStyle w:val="TAC"/>
              <w:rPr>
                <w:snapToGrid w:val="0"/>
              </w:rPr>
            </w:pPr>
            <w:r w:rsidRPr="00131AE7">
              <w:rPr>
                <w:snapToGrid w:val="0"/>
              </w:rPr>
              <w:t>ignore</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4F2B4BE3" w14:textId="77777777" w:rsidR="00134FD5" w:rsidRPr="00131AE7" w:rsidRDefault="00134FD5" w:rsidP="00BE537D">
            <w:pPr>
              <w:pStyle w:val="TAC"/>
              <w:rPr>
                <w:snapToGrid w:val="0"/>
              </w:rPr>
            </w:pPr>
            <w:r w:rsidRPr="00131AE7">
              <w:rPr>
                <w:snapToGrid w:val="0"/>
              </w:rPr>
              <w:t>No</w:t>
            </w:r>
          </w:p>
        </w:tc>
        <w:tc>
          <w:tcPr>
            <w:tcW w:w="992" w:type="dxa"/>
            <w:tcBorders>
              <w:top w:val="single" w:sz="6" w:space="0" w:color="auto"/>
              <w:left w:val="single" w:sz="6" w:space="0" w:color="auto"/>
              <w:bottom w:val="single" w:sz="6" w:space="0" w:color="auto"/>
              <w:right w:val="single" w:sz="6" w:space="0" w:color="auto"/>
            </w:tcBorders>
            <w:shd w:val="clear" w:color="auto" w:fill="C0C0C0"/>
          </w:tcPr>
          <w:p w14:paraId="4B0B16EF" w14:textId="77777777" w:rsidR="00134FD5" w:rsidRPr="00131AE7" w:rsidRDefault="00134FD5" w:rsidP="00BE537D">
            <w:pPr>
              <w:pStyle w:val="TAC"/>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037BB601" w14:textId="77777777" w:rsidR="00134FD5" w:rsidRPr="00131AE7" w:rsidRDefault="00134FD5" w:rsidP="00BE537D">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3C01FC69" w14:textId="77777777" w:rsidR="00134FD5" w:rsidRPr="00131AE7" w:rsidRDefault="00134FD5" w:rsidP="00BE537D">
            <w:pPr>
              <w:pStyle w:val="TAC"/>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333D1CE4" w14:textId="77777777" w:rsidR="00134FD5" w:rsidRPr="00131AE7" w:rsidRDefault="00134FD5" w:rsidP="00BE537D">
            <w:pPr>
              <w:pStyle w:val="TAC"/>
              <w:rPr>
                <w:snapToGrid w:val="0"/>
              </w:rPr>
            </w:pPr>
            <w:r w:rsidRPr="00131AE7">
              <w:rPr>
                <w:snapToGrid w:val="0"/>
              </w:rPr>
              <w:t>No</w:t>
            </w:r>
          </w:p>
        </w:tc>
        <w:tc>
          <w:tcPr>
            <w:tcW w:w="851" w:type="dxa"/>
            <w:gridSpan w:val="2"/>
            <w:tcBorders>
              <w:top w:val="single" w:sz="6" w:space="0" w:color="auto"/>
              <w:left w:val="single" w:sz="6" w:space="0" w:color="auto"/>
              <w:bottom w:val="single" w:sz="6" w:space="0" w:color="auto"/>
              <w:right w:val="single" w:sz="6" w:space="0" w:color="auto"/>
            </w:tcBorders>
            <w:shd w:val="clear" w:color="auto" w:fill="FFFFFF"/>
          </w:tcPr>
          <w:p w14:paraId="4A8A1B03" w14:textId="77777777" w:rsidR="00134FD5" w:rsidRPr="00131AE7" w:rsidRDefault="004E308C" w:rsidP="00BE537D">
            <w:pPr>
              <w:pStyle w:val="TAC"/>
              <w:rPr>
                <w:snapToGrid w:val="0"/>
              </w:rPr>
            </w:pPr>
            <w:r w:rsidRPr="00131AE7">
              <w:rPr>
                <w:snapToGrid w:val="0"/>
              </w:rPr>
              <w:t>ignore</w:t>
            </w:r>
          </w:p>
        </w:tc>
      </w:tr>
      <w:tr w:rsidR="00134FD5" w:rsidRPr="00131AE7" w14:paraId="515DB3A0" w14:textId="77777777" w:rsidTr="003E640B">
        <w:trPr>
          <w:cantSplit/>
        </w:trPr>
        <w:tc>
          <w:tcPr>
            <w:tcW w:w="2438" w:type="dxa"/>
            <w:tcBorders>
              <w:top w:val="single" w:sz="6" w:space="0" w:color="auto"/>
              <w:left w:val="single" w:sz="6" w:space="0" w:color="auto"/>
              <w:bottom w:val="single" w:sz="6" w:space="0" w:color="auto"/>
              <w:right w:val="single" w:sz="6" w:space="0" w:color="auto"/>
            </w:tcBorders>
          </w:tcPr>
          <w:p w14:paraId="0B5A77BD" w14:textId="77777777" w:rsidR="00134FD5" w:rsidRPr="00131AE7" w:rsidRDefault="00134FD5" w:rsidP="00BE537D">
            <w:pPr>
              <w:pStyle w:val="TAL"/>
              <w:rPr>
                <w:snapToGrid w:val="0"/>
              </w:rPr>
            </w:pPr>
            <w:r w:rsidRPr="00131AE7">
              <w:rPr>
                <w:snapToGrid w:val="0"/>
              </w:rPr>
              <w:t>Time Types (see a)</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28B03C58" w14:textId="77777777" w:rsidR="00134FD5" w:rsidRPr="00131AE7" w:rsidRDefault="00134FD5" w:rsidP="00BE537D">
            <w:pPr>
              <w:pStyle w:val="TAC"/>
              <w:rPr>
                <w:snapToGrid w:val="0"/>
              </w:rPr>
            </w:pPr>
            <w:r w:rsidRPr="00131AE7">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0C07B5AB" w14:textId="77777777" w:rsidR="00134FD5" w:rsidRPr="00131AE7" w:rsidRDefault="00134FD5" w:rsidP="00BE537D">
            <w:pPr>
              <w:pStyle w:val="TAC"/>
              <w:rPr>
                <w:snapToGrid w:val="0"/>
              </w:rPr>
            </w:pPr>
            <w:r w:rsidRPr="00131AE7">
              <w:rPr>
                <w:snapToGrid w:val="0"/>
              </w:rPr>
              <w:t>list</w:t>
            </w:r>
          </w:p>
        </w:tc>
        <w:tc>
          <w:tcPr>
            <w:tcW w:w="709" w:type="dxa"/>
            <w:tcBorders>
              <w:top w:val="single" w:sz="6" w:space="0" w:color="auto"/>
              <w:left w:val="single" w:sz="6" w:space="0" w:color="auto"/>
              <w:bottom w:val="single" w:sz="6" w:space="0" w:color="auto"/>
              <w:right w:val="single" w:sz="6" w:space="0" w:color="auto"/>
            </w:tcBorders>
            <w:shd w:val="clear" w:color="auto" w:fill="C0C0C0"/>
          </w:tcPr>
          <w:p w14:paraId="1ED10F5B" w14:textId="77777777" w:rsidR="00134FD5" w:rsidRPr="00131AE7" w:rsidRDefault="00134FD5" w:rsidP="00BE537D">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5546CC4E" w14:textId="77777777" w:rsidR="00134FD5" w:rsidRPr="00131AE7" w:rsidRDefault="00134FD5" w:rsidP="00BE537D">
            <w:pPr>
              <w:pStyle w:val="TAC"/>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1818B9A9" w14:textId="77777777" w:rsidR="00134FD5" w:rsidRPr="00131AE7" w:rsidRDefault="00134FD5" w:rsidP="00BE537D">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07973C66" w14:textId="77777777" w:rsidR="00134FD5" w:rsidRPr="00131AE7" w:rsidRDefault="00134FD5" w:rsidP="00BE537D">
            <w:pPr>
              <w:pStyle w:val="TAC"/>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4FF4CAC7" w14:textId="77777777" w:rsidR="00134FD5" w:rsidRPr="00131AE7" w:rsidRDefault="00134FD5" w:rsidP="00BE537D">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7D141732" w14:textId="77777777" w:rsidR="00134FD5" w:rsidRPr="00131AE7" w:rsidRDefault="00134FD5" w:rsidP="00BE537D">
            <w:pPr>
              <w:pStyle w:val="TAC"/>
              <w:rPr>
                <w:snapToGrid w:val="0"/>
              </w:rPr>
            </w:pPr>
            <w:r w:rsidRPr="00131AE7">
              <w:rPr>
                <w:snapToGrid w:val="0"/>
              </w:rPr>
              <w:t>No</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06CAD061" w14:textId="77777777" w:rsidR="00134FD5" w:rsidRPr="00131AE7" w:rsidRDefault="00134FD5" w:rsidP="00BE537D">
            <w:pPr>
              <w:pStyle w:val="TAC"/>
              <w:rPr>
                <w:snapToGrid w:val="0"/>
              </w:rPr>
            </w:pPr>
            <w:r w:rsidRPr="00131AE7">
              <w:rPr>
                <w:snapToGrid w:val="0"/>
              </w:rPr>
              <w:t>ignore</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2DA8CC6A" w14:textId="77777777" w:rsidR="00134FD5" w:rsidRPr="00131AE7" w:rsidRDefault="00134FD5" w:rsidP="00BE537D">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3FB6DAAC" w14:textId="77777777" w:rsidR="00134FD5" w:rsidRPr="00131AE7" w:rsidRDefault="00134FD5" w:rsidP="00BE537D">
            <w:pPr>
              <w:pStyle w:val="TAC"/>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64EFBBFE" w14:textId="77777777" w:rsidR="00134FD5" w:rsidRPr="00131AE7" w:rsidRDefault="00134FD5" w:rsidP="00BE537D">
            <w:pPr>
              <w:pStyle w:val="TAC"/>
              <w:rPr>
                <w:snapToGrid w:val="0"/>
              </w:rPr>
            </w:pPr>
            <w:r w:rsidRPr="00131AE7">
              <w:rPr>
                <w:snapToGrid w:val="0"/>
              </w:rPr>
              <w:t>No</w:t>
            </w:r>
          </w:p>
        </w:tc>
        <w:tc>
          <w:tcPr>
            <w:tcW w:w="851" w:type="dxa"/>
            <w:gridSpan w:val="2"/>
            <w:tcBorders>
              <w:top w:val="single" w:sz="6" w:space="0" w:color="auto"/>
              <w:left w:val="single" w:sz="6" w:space="0" w:color="auto"/>
              <w:bottom w:val="single" w:sz="6" w:space="0" w:color="auto"/>
              <w:right w:val="single" w:sz="6" w:space="0" w:color="auto"/>
            </w:tcBorders>
            <w:shd w:val="clear" w:color="auto" w:fill="C0C0C0"/>
          </w:tcPr>
          <w:p w14:paraId="5C0BF25D" w14:textId="77777777" w:rsidR="00134FD5" w:rsidRPr="00131AE7" w:rsidRDefault="00134FD5" w:rsidP="00BE537D">
            <w:pPr>
              <w:pStyle w:val="TAC"/>
              <w:rPr>
                <w:snapToGrid w:val="0"/>
              </w:rPr>
            </w:pPr>
            <w:r w:rsidRPr="00131AE7">
              <w:rPr>
                <w:snapToGrid w:val="0"/>
              </w:rPr>
              <w:t>No</w:t>
            </w:r>
          </w:p>
        </w:tc>
      </w:tr>
      <w:tr w:rsidR="00134FD5" w:rsidRPr="00131AE7" w14:paraId="2B8CFCDD" w14:textId="77777777" w:rsidTr="003E640B">
        <w:trPr>
          <w:cantSplit/>
        </w:trPr>
        <w:tc>
          <w:tcPr>
            <w:tcW w:w="2438" w:type="dxa"/>
            <w:tcBorders>
              <w:top w:val="single" w:sz="6" w:space="0" w:color="auto"/>
              <w:left w:val="single" w:sz="6" w:space="0" w:color="auto"/>
              <w:bottom w:val="single" w:sz="6" w:space="0" w:color="auto"/>
              <w:right w:val="single" w:sz="6" w:space="0" w:color="auto"/>
            </w:tcBorders>
          </w:tcPr>
          <w:p w14:paraId="12C0D2CD" w14:textId="77777777" w:rsidR="00134FD5" w:rsidRPr="00131AE7" w:rsidRDefault="00134FD5" w:rsidP="00BE537D">
            <w:pPr>
              <w:pStyle w:val="TAL"/>
              <w:rPr>
                <w:snapToGrid w:val="0"/>
              </w:rPr>
            </w:pPr>
            <w:r w:rsidRPr="00131AE7">
              <w:rPr>
                <w:snapToGrid w:val="0"/>
              </w:rPr>
              <w:t>Unrestricted Character String Type (see a)</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A63B581" w14:textId="77777777" w:rsidR="00134FD5" w:rsidRPr="00131AE7" w:rsidRDefault="00134FD5" w:rsidP="00BE537D">
            <w:pPr>
              <w:pStyle w:val="TAC"/>
              <w:rPr>
                <w:snapToGrid w:val="0"/>
              </w:rPr>
            </w:pPr>
            <w:r w:rsidRPr="00131AE7">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C0C0C0"/>
          </w:tcPr>
          <w:p w14:paraId="2E36BDBA" w14:textId="77777777" w:rsidR="00134FD5" w:rsidRPr="00131AE7" w:rsidRDefault="00134FD5" w:rsidP="00BE537D">
            <w:pPr>
              <w:pStyle w:val="TAC"/>
              <w:rPr>
                <w:snapToGrid w:val="0"/>
              </w:rPr>
            </w:pPr>
            <w:r w:rsidRPr="00131AE7">
              <w:rPr>
                <w:snapToGrid w:val="0"/>
              </w:rPr>
              <w:t>No</w:t>
            </w:r>
          </w:p>
        </w:tc>
        <w:tc>
          <w:tcPr>
            <w:tcW w:w="709" w:type="dxa"/>
            <w:tcBorders>
              <w:top w:val="single" w:sz="6" w:space="0" w:color="auto"/>
              <w:left w:val="single" w:sz="6" w:space="0" w:color="auto"/>
              <w:bottom w:val="single" w:sz="6" w:space="0" w:color="auto"/>
              <w:right w:val="single" w:sz="6" w:space="0" w:color="auto"/>
            </w:tcBorders>
            <w:shd w:val="clear" w:color="auto" w:fill="C0C0C0"/>
          </w:tcPr>
          <w:p w14:paraId="05195454" w14:textId="77777777" w:rsidR="00134FD5" w:rsidRPr="00131AE7" w:rsidRDefault="00134FD5" w:rsidP="00BE537D">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37C4C021" w14:textId="77777777" w:rsidR="00134FD5" w:rsidRPr="00131AE7" w:rsidRDefault="00134FD5" w:rsidP="00BE537D">
            <w:pPr>
              <w:pStyle w:val="TAC"/>
              <w:rPr>
                <w:snapToGrid w:val="0"/>
              </w:rPr>
            </w:pPr>
            <w:r w:rsidRPr="00131AE7">
              <w:rPr>
                <w:snapToGrid w:val="0"/>
              </w:rPr>
              <w:t>length (applied to field "string-value")</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120B92E0" w14:textId="77777777" w:rsidR="00134FD5" w:rsidRPr="00131AE7" w:rsidRDefault="00134FD5" w:rsidP="00BE537D">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610E4987" w14:textId="77777777" w:rsidR="00134FD5" w:rsidRPr="00131AE7" w:rsidRDefault="00134FD5" w:rsidP="00BE537D">
            <w:pPr>
              <w:pStyle w:val="TAC"/>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7C27BC0C" w14:textId="77777777" w:rsidR="00134FD5" w:rsidRPr="00131AE7" w:rsidRDefault="00134FD5" w:rsidP="00BE537D">
            <w:pPr>
              <w:pStyle w:val="TAC"/>
              <w:rPr>
                <w:snapToGrid w:val="0"/>
              </w:rPr>
            </w:pPr>
            <w:r w:rsidRPr="00131AE7">
              <w:rPr>
                <w:snapToGrid w:val="0"/>
              </w:rPr>
              <w:t>convert to full type</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1B6609CE" w14:textId="77777777" w:rsidR="00134FD5" w:rsidRPr="00131AE7" w:rsidRDefault="00134FD5" w:rsidP="00BE537D">
            <w:pPr>
              <w:pStyle w:val="TAC"/>
              <w:rPr>
                <w:snapToGrid w:val="0"/>
              </w:rPr>
            </w:pPr>
            <w:r w:rsidRPr="00131AE7">
              <w:rPr>
                <w:snapToGrid w:val="0"/>
              </w:rPr>
              <w:t>No</w:t>
            </w: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3492D79D" w14:textId="77777777" w:rsidR="00134FD5" w:rsidRPr="00131AE7" w:rsidRDefault="00134FD5" w:rsidP="00BE537D">
            <w:pPr>
              <w:pStyle w:val="TAC"/>
              <w:rPr>
                <w:snapToGrid w:val="0"/>
              </w:rPr>
            </w:pPr>
            <w:r w:rsidRPr="00131AE7">
              <w:rPr>
                <w:snapToGrid w:val="0"/>
              </w:rPr>
              <w:t>ignore</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00666939" w14:textId="77777777" w:rsidR="00134FD5" w:rsidRPr="00131AE7" w:rsidRDefault="00134FD5" w:rsidP="00BE537D">
            <w:pPr>
              <w:pStyle w:val="TAC"/>
              <w:rPr>
                <w:snapToGrid w:val="0"/>
              </w:rPr>
            </w:pPr>
            <w:r w:rsidRPr="00131AE7">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Pr>
          <w:p w14:paraId="73DF523F" w14:textId="77777777" w:rsidR="00134FD5" w:rsidRPr="00131AE7" w:rsidRDefault="00134FD5" w:rsidP="00BE537D">
            <w:pPr>
              <w:pStyle w:val="TAC"/>
              <w:rPr>
                <w:snapToGrid w:val="0"/>
              </w:rPr>
            </w:pPr>
            <w:r w:rsidRPr="00131AE7">
              <w:rPr>
                <w:snapToGrid w:val="0"/>
              </w:rPr>
              <w:t>No</w:t>
            </w:r>
          </w:p>
        </w:tc>
        <w:tc>
          <w:tcPr>
            <w:tcW w:w="851" w:type="dxa"/>
            <w:tcBorders>
              <w:top w:val="single" w:sz="6" w:space="0" w:color="auto"/>
              <w:left w:val="single" w:sz="6" w:space="0" w:color="auto"/>
              <w:bottom w:val="single" w:sz="6" w:space="0" w:color="auto"/>
              <w:right w:val="single" w:sz="6" w:space="0" w:color="auto"/>
            </w:tcBorders>
            <w:shd w:val="clear" w:color="auto" w:fill="C0C0C0"/>
          </w:tcPr>
          <w:p w14:paraId="596330F9" w14:textId="77777777" w:rsidR="00134FD5" w:rsidRPr="00131AE7" w:rsidRDefault="00134FD5" w:rsidP="00BE537D">
            <w:pPr>
              <w:pStyle w:val="TAC"/>
              <w:rPr>
                <w:snapToGrid w:val="0"/>
              </w:rPr>
            </w:pPr>
            <w:r w:rsidRPr="00131AE7">
              <w:rPr>
                <w:snapToGrid w:val="0"/>
              </w:rPr>
              <w:t>No</w:t>
            </w:r>
          </w:p>
        </w:tc>
        <w:tc>
          <w:tcPr>
            <w:tcW w:w="851" w:type="dxa"/>
            <w:gridSpan w:val="2"/>
            <w:tcBorders>
              <w:top w:val="single" w:sz="6" w:space="0" w:color="auto"/>
              <w:left w:val="single" w:sz="6" w:space="0" w:color="auto"/>
              <w:bottom w:val="single" w:sz="6" w:space="0" w:color="auto"/>
              <w:right w:val="single" w:sz="6" w:space="0" w:color="auto"/>
            </w:tcBorders>
            <w:shd w:val="clear" w:color="auto" w:fill="C0C0C0"/>
          </w:tcPr>
          <w:p w14:paraId="4D5AB2DF" w14:textId="77777777" w:rsidR="00134FD5" w:rsidRPr="00131AE7" w:rsidRDefault="00134FD5" w:rsidP="00BE537D">
            <w:pPr>
              <w:pStyle w:val="TAC"/>
              <w:rPr>
                <w:snapToGrid w:val="0"/>
              </w:rPr>
            </w:pPr>
            <w:r w:rsidRPr="00131AE7">
              <w:rPr>
                <w:snapToGrid w:val="0"/>
              </w:rPr>
              <w:t>No</w:t>
            </w:r>
          </w:p>
        </w:tc>
      </w:tr>
      <w:tr w:rsidR="00134FD5" w:rsidRPr="00131AE7" w14:paraId="5F185CD9" w14:textId="77777777" w:rsidTr="008E146C">
        <w:trPr>
          <w:cantSplit/>
        </w:trPr>
        <w:tc>
          <w:tcPr>
            <w:tcW w:w="13637" w:type="dxa"/>
            <w:gridSpan w:val="15"/>
            <w:tcBorders>
              <w:top w:val="single" w:sz="6" w:space="0" w:color="auto"/>
              <w:left w:val="single" w:sz="6" w:space="0" w:color="auto"/>
              <w:bottom w:val="single" w:sz="6" w:space="0" w:color="auto"/>
              <w:right w:val="single" w:sz="6" w:space="0" w:color="auto"/>
            </w:tcBorders>
            <w:shd w:val="clear" w:color="auto" w:fill="auto"/>
          </w:tcPr>
          <w:p w14:paraId="5ACD7AAF" w14:textId="77777777" w:rsidR="00134FD5" w:rsidRPr="00131AE7" w:rsidRDefault="00134FD5" w:rsidP="000F16C7">
            <w:pPr>
              <w:pStyle w:val="TAN"/>
              <w:keepNext w:val="0"/>
              <w:rPr>
                <w:snapToGrid w:val="0"/>
                <w:szCs w:val="18"/>
              </w:rPr>
            </w:pPr>
            <w:r w:rsidRPr="00131AE7">
              <w:rPr>
                <w:snapToGrid w:val="0"/>
                <w:szCs w:val="18"/>
              </w:rPr>
              <w:t>NOTES:</w:t>
            </w:r>
          </w:p>
          <w:p w14:paraId="17E86198" w14:textId="3756F5A2" w:rsidR="00134FD5" w:rsidRPr="00131AE7" w:rsidRDefault="00134FD5" w:rsidP="000F16C7">
            <w:pPr>
              <w:pStyle w:val="TAN"/>
              <w:keepNext w:val="0"/>
              <w:rPr>
                <w:snapToGrid w:val="0"/>
                <w:szCs w:val="18"/>
              </w:rPr>
            </w:pPr>
            <w:r w:rsidRPr="00131AE7">
              <w:rPr>
                <w:snapToGrid w:val="0"/>
                <w:szCs w:val="18"/>
              </w:rPr>
              <w:t>a)</w:t>
            </w:r>
            <w:r w:rsidRPr="00131AE7">
              <w:rPr>
                <w:snapToGrid w:val="0"/>
                <w:szCs w:val="18"/>
              </w:rPr>
              <w:tab/>
              <w:t>These types are seen from TTCN-3 as being equivalent to their associated types.</w:t>
            </w:r>
          </w:p>
          <w:p w14:paraId="48F4CBC6" w14:textId="376F0C90" w:rsidR="00134FD5" w:rsidRPr="00131AE7" w:rsidRDefault="00134FD5" w:rsidP="000F16C7">
            <w:pPr>
              <w:pStyle w:val="TAN"/>
              <w:keepNext w:val="0"/>
              <w:rPr>
                <w:snapToGrid w:val="0"/>
                <w:color w:val="000000"/>
                <w:szCs w:val="18"/>
              </w:rPr>
            </w:pPr>
            <w:r w:rsidRPr="00131AE7">
              <w:rPr>
                <w:snapToGrid w:val="0"/>
                <w:color w:val="000000"/>
                <w:szCs w:val="18"/>
              </w:rPr>
              <w:t>b)</w:t>
            </w:r>
            <w:r w:rsidRPr="00131AE7">
              <w:rPr>
                <w:snapToGrid w:val="0"/>
                <w:color w:val="000000"/>
                <w:szCs w:val="18"/>
              </w:rPr>
              <w:tab/>
            </w:r>
            <w:r w:rsidRPr="00131AE7">
              <w:rPr>
                <w:snapToGrid w:val="0"/>
                <w:szCs w:val="18"/>
              </w:rPr>
              <w:t>Type</w:t>
            </w:r>
            <w:r w:rsidRPr="00131AE7">
              <w:rPr>
                <w:snapToGrid w:val="0"/>
                <w:color w:val="000000"/>
                <w:szCs w:val="18"/>
              </w:rPr>
              <w:t xml:space="preserve">-id field of the associated </w:t>
            </w:r>
            <w:r w:rsidRPr="00131AE7">
              <w:rPr>
                <w:snapToGrid w:val="0"/>
                <w:szCs w:val="18"/>
              </w:rPr>
              <w:t>type</w:t>
            </w:r>
            <w:r w:rsidRPr="00131AE7">
              <w:rPr>
                <w:snapToGrid w:val="0"/>
                <w:color w:val="000000"/>
                <w:szCs w:val="18"/>
              </w:rPr>
              <w:t xml:space="preserve"> for Instance of shall be replaced by the </w:t>
            </w:r>
            <w:r w:rsidRPr="00131AE7">
              <w:rPr>
                <w:snapToGrid w:val="0"/>
                <w:szCs w:val="18"/>
              </w:rPr>
              <w:t>type</w:t>
            </w:r>
            <w:r w:rsidRPr="00131AE7">
              <w:rPr>
                <w:snapToGrid w:val="0"/>
                <w:color w:val="000000"/>
                <w:szCs w:val="18"/>
              </w:rPr>
              <w:t xml:space="preserve"> of </w:t>
            </w:r>
            <w:proofErr w:type="gramStart"/>
            <w:r w:rsidRPr="00131AE7">
              <w:rPr>
                <w:snapToGrid w:val="0"/>
                <w:color w:val="000000"/>
                <w:szCs w:val="18"/>
              </w:rPr>
              <w:t>the &amp;</w:t>
            </w:r>
            <w:proofErr w:type="gramEnd"/>
            <w:r w:rsidRPr="00131AE7">
              <w:rPr>
                <w:snapToGrid w:val="0"/>
                <w:color w:val="000000"/>
                <w:szCs w:val="18"/>
              </w:rPr>
              <w:t xml:space="preserve">id field the value field is anytype (annex C of </w:t>
            </w:r>
            <w:r w:rsidR="00B04B06" w:rsidRPr="00131AE7">
              <w:rPr>
                <w:snapToGrid w:val="0"/>
                <w:szCs w:val="18"/>
              </w:rPr>
              <w:t>Recommendation ITU-T</w:t>
            </w:r>
            <w:r w:rsidRPr="00131AE7">
              <w:rPr>
                <w:snapToGrid w:val="0"/>
                <w:szCs w:val="18"/>
              </w:rPr>
              <w:t xml:space="preserve"> X.681 [</w:t>
            </w:r>
            <w:r w:rsidRPr="00131AE7">
              <w:rPr>
                <w:snapToGrid w:val="0"/>
                <w:szCs w:val="18"/>
              </w:rPr>
              <w:fldChar w:fldCharType="begin"/>
            </w:r>
            <w:r w:rsidR="00936255" w:rsidRPr="00131AE7">
              <w:rPr>
                <w:snapToGrid w:val="0"/>
                <w:szCs w:val="18"/>
              </w:rPr>
              <w:instrText xml:space="preserve">REF REF_ITU_TX681 \* MERGEFORMAT  \h </w:instrText>
            </w:r>
            <w:r w:rsidRPr="00131AE7">
              <w:rPr>
                <w:snapToGrid w:val="0"/>
                <w:szCs w:val="18"/>
              </w:rPr>
            </w:r>
            <w:r w:rsidRPr="00131AE7">
              <w:rPr>
                <w:snapToGrid w:val="0"/>
                <w:szCs w:val="18"/>
              </w:rPr>
              <w:fldChar w:fldCharType="separate"/>
            </w:r>
            <w:r w:rsidR="00AA1E5A" w:rsidRPr="00131AE7">
              <w:rPr>
                <w:szCs w:val="18"/>
              </w:rPr>
              <w:t>3</w:t>
            </w:r>
            <w:r w:rsidRPr="00131AE7">
              <w:rPr>
                <w:snapToGrid w:val="0"/>
                <w:szCs w:val="18"/>
              </w:rPr>
              <w:fldChar w:fldCharType="end"/>
            </w:r>
            <w:r w:rsidRPr="00131AE7">
              <w:rPr>
                <w:snapToGrid w:val="0"/>
                <w:szCs w:val="18"/>
              </w:rPr>
              <w:t>])</w:t>
            </w:r>
            <w:r w:rsidRPr="00131AE7">
              <w:rPr>
                <w:snapToGrid w:val="0"/>
                <w:color w:val="000000"/>
                <w:szCs w:val="18"/>
              </w:rPr>
              <w:t>.</w:t>
            </w:r>
          </w:p>
          <w:p w14:paraId="723A56AD" w14:textId="08F12570" w:rsidR="00134FD5" w:rsidRPr="00131AE7" w:rsidRDefault="00134FD5" w:rsidP="000F16C7">
            <w:pPr>
              <w:pStyle w:val="TAN"/>
              <w:keepNext w:val="0"/>
              <w:rPr>
                <w:snapToGrid w:val="0"/>
                <w:color w:val="000000"/>
                <w:szCs w:val="18"/>
              </w:rPr>
            </w:pPr>
            <w:r w:rsidRPr="00131AE7">
              <w:rPr>
                <w:snapToGrid w:val="0"/>
                <w:color w:val="000000"/>
                <w:szCs w:val="18"/>
              </w:rPr>
              <w:t>c)</w:t>
            </w:r>
            <w:r w:rsidRPr="00131AE7">
              <w:rPr>
                <w:snapToGrid w:val="0"/>
                <w:color w:val="000000"/>
                <w:szCs w:val="18"/>
              </w:rPr>
              <w:tab/>
              <w:t xml:space="preserve">Replaced by the referenced </w:t>
            </w:r>
            <w:r w:rsidRPr="00131AE7">
              <w:rPr>
                <w:snapToGrid w:val="0"/>
                <w:szCs w:val="18"/>
              </w:rPr>
              <w:t>type</w:t>
            </w:r>
            <w:r w:rsidRPr="00131AE7">
              <w:rPr>
                <w:snapToGrid w:val="0"/>
                <w:color w:val="000000"/>
                <w:szCs w:val="18"/>
              </w:rPr>
              <w:t xml:space="preserve">, thus applicable as to the referenced </w:t>
            </w:r>
            <w:r w:rsidRPr="00131AE7">
              <w:rPr>
                <w:snapToGrid w:val="0"/>
                <w:szCs w:val="18"/>
              </w:rPr>
              <w:t>type</w:t>
            </w:r>
            <w:r w:rsidRPr="00131AE7">
              <w:rPr>
                <w:snapToGrid w:val="0"/>
                <w:color w:val="000000"/>
                <w:szCs w:val="18"/>
              </w:rPr>
              <w:t>.</w:t>
            </w:r>
          </w:p>
          <w:p w14:paraId="431C0C54" w14:textId="2DE11889" w:rsidR="00134FD5" w:rsidRPr="00131AE7" w:rsidRDefault="00134FD5" w:rsidP="000F16C7">
            <w:pPr>
              <w:pStyle w:val="TAN"/>
              <w:keepNext w:val="0"/>
              <w:rPr>
                <w:snapToGrid w:val="0"/>
                <w:color w:val="000000"/>
                <w:szCs w:val="18"/>
              </w:rPr>
            </w:pPr>
            <w:r w:rsidRPr="00131AE7">
              <w:rPr>
                <w:snapToGrid w:val="0"/>
                <w:color w:val="000000"/>
                <w:szCs w:val="18"/>
              </w:rPr>
              <w:t>d)</w:t>
            </w:r>
            <w:r w:rsidRPr="00131AE7">
              <w:rPr>
                <w:snapToGrid w:val="0"/>
                <w:color w:val="000000"/>
                <w:szCs w:val="18"/>
              </w:rPr>
              <w:tab/>
              <w:t xml:space="preserve">Seen as object identifier from </w:t>
            </w:r>
            <w:r w:rsidRPr="00131AE7">
              <w:rPr>
                <w:snapToGrid w:val="0"/>
                <w:szCs w:val="18"/>
              </w:rPr>
              <w:t>TTCN-3</w:t>
            </w:r>
            <w:r w:rsidRPr="00131AE7">
              <w:rPr>
                <w:snapToGrid w:val="0"/>
                <w:color w:val="000000"/>
                <w:szCs w:val="18"/>
              </w:rPr>
              <w:t>.</w:t>
            </w:r>
          </w:p>
          <w:p w14:paraId="2611D87F" w14:textId="0658EC9B" w:rsidR="00134FD5" w:rsidRPr="00131AE7" w:rsidRDefault="00134FD5" w:rsidP="000F16C7">
            <w:pPr>
              <w:pStyle w:val="TAN"/>
              <w:keepNext w:val="0"/>
              <w:rPr>
                <w:snapToGrid w:val="0"/>
                <w:color w:val="000000"/>
                <w:szCs w:val="18"/>
              </w:rPr>
            </w:pPr>
            <w:r w:rsidRPr="00131AE7">
              <w:rPr>
                <w:snapToGrid w:val="0"/>
                <w:color w:val="000000"/>
                <w:szCs w:val="18"/>
              </w:rPr>
              <w:t>e)</w:t>
            </w:r>
            <w:r w:rsidRPr="00131AE7">
              <w:rPr>
                <w:snapToGrid w:val="0"/>
                <w:color w:val="000000"/>
                <w:szCs w:val="18"/>
              </w:rPr>
              <w:tab/>
              <w:t xml:space="preserve">Its associated </w:t>
            </w:r>
            <w:r w:rsidRPr="00131AE7">
              <w:rPr>
                <w:snapToGrid w:val="0"/>
                <w:szCs w:val="18"/>
              </w:rPr>
              <w:t>type</w:t>
            </w:r>
            <w:r w:rsidRPr="00131AE7">
              <w:rPr>
                <w:snapToGrid w:val="0"/>
                <w:color w:val="000000"/>
                <w:szCs w:val="18"/>
              </w:rPr>
              <w:t xml:space="preserve"> is a restricted character string </w:t>
            </w:r>
            <w:r w:rsidRPr="00131AE7">
              <w:rPr>
                <w:snapToGrid w:val="0"/>
                <w:szCs w:val="18"/>
              </w:rPr>
              <w:t>type</w:t>
            </w:r>
            <w:r w:rsidRPr="00131AE7">
              <w:rPr>
                <w:snapToGrid w:val="0"/>
                <w:color w:val="000000"/>
                <w:szCs w:val="18"/>
              </w:rPr>
              <w:t>.</w:t>
            </w:r>
          </w:p>
          <w:p w14:paraId="15AB3BC8" w14:textId="653A0800" w:rsidR="00134FD5" w:rsidRPr="00131AE7" w:rsidRDefault="00134FD5" w:rsidP="000F16C7">
            <w:pPr>
              <w:pStyle w:val="TAN"/>
              <w:keepNext w:val="0"/>
              <w:rPr>
                <w:rFonts w:ascii="Courier New" w:hAnsi="Courier New"/>
                <w:b/>
                <w:snapToGrid w:val="0"/>
                <w:color w:val="000000"/>
                <w:szCs w:val="18"/>
              </w:rPr>
            </w:pPr>
            <w:r w:rsidRPr="00131AE7">
              <w:rPr>
                <w:snapToGrid w:val="0"/>
                <w:color w:val="000000"/>
                <w:szCs w:val="18"/>
              </w:rPr>
              <w:t>f)</w:t>
            </w:r>
            <w:r w:rsidRPr="00131AE7">
              <w:rPr>
                <w:snapToGrid w:val="0"/>
                <w:color w:val="000000"/>
                <w:szCs w:val="18"/>
              </w:rPr>
              <w:tab/>
            </w:r>
            <w:r w:rsidRPr="00131AE7">
              <w:rPr>
                <w:snapToGrid w:val="0"/>
                <w:szCs w:val="18"/>
              </w:rPr>
              <w:t>Open</w:t>
            </w:r>
            <w:r w:rsidRPr="00131AE7">
              <w:rPr>
                <w:snapToGrid w:val="0"/>
                <w:color w:val="000000"/>
                <w:szCs w:val="18"/>
              </w:rPr>
              <w:t xml:space="preserve"> </w:t>
            </w:r>
            <w:r w:rsidRPr="00131AE7">
              <w:rPr>
                <w:snapToGrid w:val="0"/>
                <w:szCs w:val="18"/>
              </w:rPr>
              <w:t>type</w:t>
            </w:r>
            <w:r w:rsidRPr="00131AE7">
              <w:rPr>
                <w:snapToGrid w:val="0"/>
                <w:color w:val="000000"/>
                <w:szCs w:val="18"/>
              </w:rPr>
              <w:t xml:space="preserve"> is replaced by </w:t>
            </w:r>
            <w:r w:rsidRPr="00131AE7">
              <w:rPr>
                <w:rFonts w:ascii="Courier New" w:hAnsi="Courier New"/>
                <w:b/>
                <w:snapToGrid w:val="0"/>
                <w:color w:val="000000"/>
                <w:szCs w:val="18"/>
              </w:rPr>
              <w:t>anytype</w:t>
            </w:r>
            <w:r w:rsidRPr="00131AE7">
              <w:rPr>
                <w:snapToGrid w:val="0"/>
                <w:color w:val="000000"/>
                <w:szCs w:val="18"/>
              </w:rPr>
              <w:t>.</w:t>
            </w:r>
          </w:p>
          <w:p w14:paraId="6521319C" w14:textId="74B8F62D" w:rsidR="00134FD5" w:rsidRPr="00131AE7" w:rsidRDefault="00134FD5" w:rsidP="000F16C7">
            <w:pPr>
              <w:pStyle w:val="TAN"/>
              <w:keepNext w:val="0"/>
              <w:rPr>
                <w:szCs w:val="18"/>
              </w:rPr>
            </w:pPr>
            <w:r w:rsidRPr="00131AE7">
              <w:rPr>
                <w:szCs w:val="18"/>
              </w:rPr>
              <w:t>g)</w:t>
            </w:r>
            <w:r w:rsidRPr="00131AE7">
              <w:rPr>
                <w:szCs w:val="18"/>
              </w:rPr>
              <w:tab/>
            </w:r>
            <w:r w:rsidRPr="00131AE7">
              <w:rPr>
                <w:snapToGrid w:val="0"/>
                <w:color w:val="000000"/>
                <w:szCs w:val="18"/>
              </w:rPr>
              <w:t xml:space="preserve">Character patterns can only be used in constants, variables, templates and module parameters in </w:t>
            </w:r>
            <w:r w:rsidRPr="00131AE7">
              <w:rPr>
                <w:snapToGrid w:val="0"/>
                <w:szCs w:val="18"/>
              </w:rPr>
              <w:t>TTCN-3</w:t>
            </w:r>
            <w:r w:rsidRPr="00131AE7">
              <w:rPr>
                <w:snapToGrid w:val="0"/>
                <w:color w:val="000000"/>
                <w:szCs w:val="18"/>
              </w:rPr>
              <w:t xml:space="preserve"> but cannot be used for subtyping.</w:t>
            </w:r>
          </w:p>
          <w:p w14:paraId="4579123A" w14:textId="261CACCA" w:rsidR="00134FD5" w:rsidRPr="00131AE7" w:rsidRDefault="00134FD5" w:rsidP="000F16C7">
            <w:pPr>
              <w:pStyle w:val="TAN"/>
              <w:keepNext w:val="0"/>
              <w:rPr>
                <w:snapToGrid w:val="0"/>
                <w:color w:val="000000"/>
                <w:szCs w:val="18"/>
              </w:rPr>
            </w:pPr>
            <w:r w:rsidRPr="00131AE7">
              <w:rPr>
                <w:snapToGrid w:val="0"/>
                <w:color w:val="000000"/>
                <w:szCs w:val="18"/>
              </w:rPr>
              <w:t>h)</w:t>
            </w:r>
            <w:r w:rsidRPr="00131AE7">
              <w:rPr>
                <w:snapToGrid w:val="0"/>
                <w:color w:val="000000"/>
                <w:szCs w:val="18"/>
              </w:rPr>
              <w:tab/>
              <w:t>Contained subtype constraints shall be replaced by literal constraints at import.</w:t>
            </w:r>
          </w:p>
          <w:p w14:paraId="50BD0BC4" w14:textId="2801A81E" w:rsidR="00134FD5" w:rsidRPr="00131AE7" w:rsidRDefault="00134FD5" w:rsidP="000F16C7">
            <w:pPr>
              <w:pStyle w:val="TAN"/>
              <w:keepNext w:val="0"/>
              <w:rPr>
                <w:snapToGrid w:val="0"/>
                <w:color w:val="000000"/>
                <w:szCs w:val="18"/>
              </w:rPr>
            </w:pPr>
            <w:r w:rsidRPr="00131AE7">
              <w:rPr>
                <w:snapToGrid w:val="0"/>
                <w:color w:val="000000"/>
                <w:szCs w:val="18"/>
              </w:rPr>
              <w:t>i)</w:t>
            </w:r>
            <w:r w:rsidRPr="00131AE7">
              <w:rPr>
                <w:snapToGrid w:val="0"/>
                <w:color w:val="000000"/>
                <w:szCs w:val="18"/>
              </w:rPr>
              <w:tab/>
              <w:t xml:space="preserve">Information in this column relates to the </w:t>
            </w:r>
            <w:r w:rsidRPr="00131AE7">
              <w:rPr>
                <w:snapToGrid w:val="0"/>
                <w:szCs w:val="18"/>
              </w:rPr>
              <w:t>TTCN-3</w:t>
            </w:r>
            <w:r w:rsidRPr="00131AE7">
              <w:rPr>
                <w:snapToGrid w:val="0"/>
                <w:color w:val="000000"/>
                <w:szCs w:val="18"/>
              </w:rPr>
              <w:t xml:space="preserve"> views of </w:t>
            </w:r>
            <w:r w:rsidRPr="00131AE7">
              <w:rPr>
                <w:snapToGrid w:val="0"/>
                <w:szCs w:val="18"/>
              </w:rPr>
              <w:t>ASN.1</w:t>
            </w:r>
            <w:r w:rsidRPr="00131AE7">
              <w:rPr>
                <w:snapToGrid w:val="0"/>
                <w:color w:val="000000"/>
                <w:szCs w:val="18"/>
              </w:rPr>
              <w:t xml:space="preserve"> definitions. Encoding/decoding shall be according to the root </w:t>
            </w:r>
            <w:r w:rsidRPr="00131AE7">
              <w:rPr>
                <w:snapToGrid w:val="0"/>
                <w:szCs w:val="18"/>
              </w:rPr>
              <w:t>type</w:t>
            </w:r>
            <w:r w:rsidRPr="00131AE7">
              <w:rPr>
                <w:snapToGrid w:val="0"/>
                <w:color w:val="000000"/>
                <w:szCs w:val="18"/>
              </w:rPr>
              <w:t>, thus extra information for encoding also has to be stored which are not shown in this table.</w:t>
            </w:r>
          </w:p>
          <w:p w14:paraId="7F795017" w14:textId="225FE184" w:rsidR="00134FD5" w:rsidRPr="00131AE7" w:rsidRDefault="00134FD5" w:rsidP="000F16C7">
            <w:pPr>
              <w:pStyle w:val="TAN"/>
              <w:keepNext w:val="0"/>
              <w:rPr>
                <w:snapToGrid w:val="0"/>
                <w:color w:val="000000"/>
                <w:szCs w:val="18"/>
              </w:rPr>
            </w:pPr>
            <w:r w:rsidRPr="00131AE7">
              <w:rPr>
                <w:snapToGrid w:val="0"/>
                <w:color w:val="000000"/>
                <w:szCs w:val="18"/>
              </w:rPr>
              <w:t>j)</w:t>
            </w:r>
            <w:r w:rsidRPr="00131AE7">
              <w:rPr>
                <w:snapToGrid w:val="0"/>
                <w:color w:val="000000"/>
                <w:szCs w:val="18"/>
              </w:rPr>
              <w:tab/>
              <w:t xml:space="preserve">Applicable to notations for the object class field </w:t>
            </w:r>
            <w:r w:rsidRPr="00131AE7">
              <w:rPr>
                <w:snapToGrid w:val="0"/>
                <w:szCs w:val="18"/>
              </w:rPr>
              <w:t>type</w:t>
            </w:r>
            <w:r w:rsidRPr="00131AE7">
              <w:rPr>
                <w:snapToGrid w:val="0"/>
                <w:color w:val="000000"/>
                <w:szCs w:val="18"/>
              </w:rPr>
              <w:t xml:space="preserve"> only.</w:t>
            </w:r>
          </w:p>
          <w:p w14:paraId="6C028627" w14:textId="59A62866" w:rsidR="00134FD5" w:rsidRPr="00131AE7" w:rsidRDefault="00134FD5" w:rsidP="003E640B">
            <w:pPr>
              <w:pStyle w:val="TAN"/>
              <w:keepNext w:val="0"/>
              <w:rPr>
                <w:snapToGrid w:val="0"/>
                <w:color w:val="000000"/>
                <w:szCs w:val="18"/>
              </w:rPr>
            </w:pPr>
            <w:r w:rsidRPr="00131AE7">
              <w:rPr>
                <w:snapToGrid w:val="0"/>
                <w:color w:val="000000"/>
                <w:szCs w:val="18"/>
              </w:rPr>
              <w:t>k)</w:t>
            </w:r>
            <w:r w:rsidRPr="00131AE7">
              <w:rPr>
                <w:snapToGrid w:val="0"/>
                <w:color w:val="000000"/>
                <w:szCs w:val="18"/>
              </w:rPr>
              <w:tab/>
              <w:t xml:space="preserve">Applicable when the </w:t>
            </w:r>
            <w:r w:rsidRPr="00131AE7">
              <w:rPr>
                <w:snapToGrid w:val="0"/>
                <w:szCs w:val="18"/>
              </w:rPr>
              <w:t>open</w:t>
            </w:r>
            <w:r w:rsidRPr="00131AE7">
              <w:rPr>
                <w:snapToGrid w:val="0"/>
                <w:color w:val="000000"/>
                <w:szCs w:val="18"/>
              </w:rPr>
              <w:t xml:space="preserve"> </w:t>
            </w:r>
            <w:r w:rsidRPr="00131AE7">
              <w:rPr>
                <w:snapToGrid w:val="0"/>
                <w:szCs w:val="18"/>
              </w:rPr>
              <w:t>type</w:t>
            </w:r>
            <w:r w:rsidRPr="00131AE7">
              <w:rPr>
                <w:snapToGrid w:val="0"/>
                <w:color w:val="000000"/>
                <w:szCs w:val="18"/>
              </w:rPr>
              <w:t xml:space="preserve"> is defined using the notation for the object class field </w:t>
            </w:r>
            <w:r w:rsidRPr="00131AE7">
              <w:rPr>
                <w:snapToGrid w:val="0"/>
                <w:szCs w:val="18"/>
              </w:rPr>
              <w:t>type</w:t>
            </w:r>
            <w:r w:rsidRPr="00131AE7">
              <w:rPr>
                <w:snapToGrid w:val="0"/>
                <w:color w:val="000000"/>
                <w:szCs w:val="18"/>
              </w:rPr>
              <w:t xml:space="preserve"> (see </w:t>
            </w:r>
            <w:r w:rsidR="00CB17B0" w:rsidRPr="00131AE7">
              <w:rPr>
                <w:snapToGrid w:val="0"/>
                <w:color w:val="000000"/>
                <w:szCs w:val="18"/>
              </w:rPr>
              <w:t>j</w:t>
            </w:r>
            <w:r w:rsidRPr="00131AE7">
              <w:rPr>
                <w:snapToGrid w:val="0"/>
                <w:color w:val="000000"/>
                <w:szCs w:val="18"/>
              </w:rPr>
              <w:t>)</w:t>
            </w:r>
            <w:r w:rsidR="00CB17B0" w:rsidRPr="00131AE7">
              <w:rPr>
                <w:snapToGrid w:val="0"/>
                <w:color w:val="000000"/>
                <w:szCs w:val="18"/>
              </w:rPr>
              <w:t>)</w:t>
            </w:r>
            <w:r w:rsidRPr="00131AE7">
              <w:rPr>
                <w:snapToGrid w:val="0"/>
                <w:color w:val="000000"/>
                <w:szCs w:val="18"/>
              </w:rPr>
              <w:t>.</w:t>
            </w:r>
          </w:p>
          <w:p w14:paraId="37E1737D" w14:textId="2977AB60" w:rsidR="00134FD5" w:rsidRPr="00131AE7" w:rsidRDefault="00134FD5" w:rsidP="003E640B">
            <w:pPr>
              <w:pStyle w:val="TAN"/>
              <w:keepNext w:val="0"/>
              <w:rPr>
                <w:snapToGrid w:val="0"/>
                <w:szCs w:val="18"/>
              </w:rPr>
            </w:pPr>
            <w:r w:rsidRPr="00131AE7">
              <w:rPr>
                <w:snapToGrid w:val="0"/>
                <w:color w:val="000000"/>
                <w:szCs w:val="18"/>
              </w:rPr>
              <w:t>l)</w:t>
            </w:r>
            <w:r w:rsidRPr="00131AE7">
              <w:rPr>
                <w:snapToGrid w:val="0"/>
                <w:color w:val="000000"/>
                <w:szCs w:val="18"/>
              </w:rPr>
              <w:tab/>
              <w:t xml:space="preserve">If the lower and the upper boundaries of an </w:t>
            </w:r>
            <w:r w:rsidRPr="00131AE7">
              <w:rPr>
                <w:snapToGrid w:val="0"/>
                <w:szCs w:val="18"/>
              </w:rPr>
              <w:t>ASN.1</w:t>
            </w:r>
            <w:r w:rsidRPr="00131AE7">
              <w:rPr>
                <w:snapToGrid w:val="0"/>
                <w:color w:val="000000"/>
                <w:szCs w:val="18"/>
              </w:rPr>
              <w:t xml:space="preserve"> range equal, the range shall be translated to a </w:t>
            </w:r>
            <w:r w:rsidRPr="00131AE7">
              <w:rPr>
                <w:snapToGrid w:val="0"/>
                <w:szCs w:val="18"/>
              </w:rPr>
              <w:t>TTCN</w:t>
            </w:r>
            <w:r w:rsidRPr="00131AE7">
              <w:rPr>
                <w:snapToGrid w:val="0"/>
                <w:szCs w:val="18"/>
              </w:rPr>
              <w:noBreakHyphen/>
              <w:t>3</w:t>
            </w:r>
            <w:r w:rsidRPr="00131AE7">
              <w:rPr>
                <w:snapToGrid w:val="0"/>
                <w:color w:val="000000"/>
                <w:szCs w:val="18"/>
              </w:rPr>
              <w:t xml:space="preserve"> list subtyping, corresponding to the allowed </w:t>
            </w:r>
            <w:r w:rsidRPr="00131AE7">
              <w:rPr>
                <w:snapToGrid w:val="0"/>
                <w:szCs w:val="18"/>
              </w:rPr>
              <w:t>ASN.1</w:t>
            </w:r>
            <w:r w:rsidRPr="00131AE7">
              <w:rPr>
                <w:snapToGrid w:val="0"/>
                <w:color w:val="000000"/>
                <w:szCs w:val="18"/>
              </w:rPr>
              <w:t xml:space="preserve"> value (please note, there may be more than one ranges in an </w:t>
            </w:r>
            <w:r w:rsidRPr="00131AE7">
              <w:rPr>
                <w:snapToGrid w:val="0"/>
                <w:szCs w:val="18"/>
              </w:rPr>
              <w:t>ASN.1</w:t>
            </w:r>
            <w:r w:rsidRPr="00131AE7">
              <w:rPr>
                <w:snapToGrid w:val="0"/>
                <w:color w:val="000000"/>
                <w:szCs w:val="18"/>
              </w:rPr>
              <w:t xml:space="preserve"> range subtype specification).</w:t>
            </w:r>
          </w:p>
        </w:tc>
      </w:tr>
      <w:tr w:rsidR="00134FD5" w:rsidRPr="00131AE7" w14:paraId="2258C259" w14:textId="77777777" w:rsidTr="008E146C">
        <w:trPr>
          <w:gridAfter w:val="1"/>
          <w:wAfter w:w="9" w:type="dxa"/>
          <w:cantSplit/>
        </w:trPr>
        <w:tc>
          <w:tcPr>
            <w:tcW w:w="13628" w:type="dxa"/>
            <w:gridSpan w:val="14"/>
            <w:tcBorders>
              <w:top w:val="single" w:sz="6" w:space="0" w:color="auto"/>
              <w:left w:val="single" w:sz="6" w:space="0" w:color="auto"/>
              <w:bottom w:val="single" w:sz="2" w:space="0" w:color="000000"/>
              <w:right w:val="single" w:sz="4" w:space="0" w:color="auto"/>
            </w:tcBorders>
            <w:shd w:val="clear" w:color="auto" w:fill="auto"/>
          </w:tcPr>
          <w:p w14:paraId="44AED3E3" w14:textId="14B0B586" w:rsidR="00134FD5" w:rsidRPr="00131AE7" w:rsidRDefault="00134FD5" w:rsidP="000F16C7">
            <w:pPr>
              <w:pStyle w:val="TAN"/>
              <w:keepNext w:val="0"/>
              <w:spacing w:after="60"/>
              <w:rPr>
                <w:snapToGrid w:val="0"/>
                <w:color w:val="000000"/>
                <w:szCs w:val="18"/>
              </w:rPr>
            </w:pPr>
            <w:r w:rsidRPr="00131AE7">
              <w:rPr>
                <w:snapToGrid w:val="0"/>
                <w:color w:val="000000"/>
                <w:szCs w:val="18"/>
              </w:rPr>
              <w:lastRenderedPageBreak/>
              <w:t>m)</w:t>
            </w:r>
            <w:r w:rsidRPr="00131AE7">
              <w:rPr>
                <w:snapToGrid w:val="0"/>
                <w:color w:val="000000"/>
                <w:szCs w:val="18"/>
              </w:rPr>
              <w:tab/>
              <w:t xml:space="preserve">For each range, not obeying rule (l) above a </w:t>
            </w:r>
            <w:r w:rsidRPr="00131AE7">
              <w:rPr>
                <w:snapToGrid w:val="0"/>
                <w:szCs w:val="18"/>
              </w:rPr>
              <w:t>TTCN</w:t>
            </w:r>
            <w:r w:rsidRPr="00131AE7">
              <w:rPr>
                <w:snapToGrid w:val="0"/>
                <w:szCs w:val="18"/>
              </w:rPr>
              <w:noBreakHyphen/>
              <w:t>3</w:t>
            </w:r>
            <w:r w:rsidRPr="00131AE7">
              <w:rPr>
                <w:snapToGrid w:val="0"/>
                <w:color w:val="000000"/>
                <w:szCs w:val="18"/>
              </w:rPr>
              <w:t xml:space="preserve"> subtype range shall be generated, considering the following:</w:t>
            </w:r>
            <w:r w:rsidRPr="00131AE7">
              <w:rPr>
                <w:snapToGrid w:val="0"/>
                <w:color w:val="000000"/>
                <w:szCs w:val="18"/>
              </w:rPr>
              <w:br/>
              <w:t xml:space="preserve">If the lower boundary of an </w:t>
            </w:r>
            <w:r w:rsidRPr="00131AE7">
              <w:rPr>
                <w:snapToGrid w:val="0"/>
                <w:szCs w:val="18"/>
              </w:rPr>
              <w:t>ASN.1</w:t>
            </w:r>
            <w:r w:rsidRPr="00131AE7">
              <w:rPr>
                <w:snapToGrid w:val="0"/>
                <w:color w:val="000000"/>
                <w:szCs w:val="18"/>
              </w:rPr>
              <w:t xml:space="preserve"> range is </w:t>
            </w:r>
            <w:r w:rsidRPr="00131AE7">
              <w:rPr>
                <w:snapToGrid w:val="0"/>
                <w:szCs w:val="18"/>
              </w:rPr>
              <w:t>MIN</w:t>
            </w:r>
            <w:r w:rsidRPr="00131AE7">
              <w:rPr>
                <w:snapToGrid w:val="0"/>
                <w:color w:val="000000"/>
                <w:szCs w:val="18"/>
              </w:rPr>
              <w:t xml:space="preserve">, the lower boundary of the corresponding </w:t>
            </w:r>
            <w:r w:rsidRPr="00131AE7">
              <w:rPr>
                <w:snapToGrid w:val="0"/>
                <w:szCs w:val="18"/>
              </w:rPr>
              <w:t>TTCN</w:t>
            </w:r>
            <w:r w:rsidRPr="00131AE7">
              <w:rPr>
                <w:snapToGrid w:val="0"/>
                <w:szCs w:val="18"/>
              </w:rPr>
              <w:noBreakHyphen/>
              <w:t>3</w:t>
            </w:r>
            <w:r w:rsidRPr="00131AE7">
              <w:rPr>
                <w:snapToGrid w:val="0"/>
                <w:color w:val="000000"/>
                <w:szCs w:val="18"/>
              </w:rPr>
              <w:t xml:space="preserve"> range shall be inclusive and its value shall be the lower boundary of the </w:t>
            </w:r>
            <w:r w:rsidRPr="00131AE7">
              <w:rPr>
                <w:snapToGrid w:val="0"/>
                <w:szCs w:val="18"/>
              </w:rPr>
              <w:t>ASN.1</w:t>
            </w:r>
            <w:r w:rsidRPr="00131AE7">
              <w:rPr>
                <w:snapToGrid w:val="0"/>
                <w:color w:val="000000"/>
                <w:szCs w:val="18"/>
              </w:rPr>
              <w:t xml:space="preserve"> </w:t>
            </w:r>
            <w:r w:rsidRPr="00131AE7">
              <w:rPr>
                <w:snapToGrid w:val="0"/>
                <w:szCs w:val="18"/>
              </w:rPr>
              <w:t>type</w:t>
            </w:r>
            <w:r w:rsidRPr="00131AE7">
              <w:rPr>
                <w:snapToGrid w:val="0"/>
                <w:color w:val="000000"/>
                <w:szCs w:val="18"/>
              </w:rPr>
              <w:t xml:space="preserve">'s parent </w:t>
            </w:r>
            <w:r w:rsidRPr="00131AE7">
              <w:rPr>
                <w:snapToGrid w:val="0"/>
                <w:szCs w:val="18"/>
              </w:rPr>
              <w:t>type</w:t>
            </w:r>
            <w:r w:rsidRPr="00131AE7">
              <w:rPr>
                <w:snapToGrid w:val="0"/>
                <w:color w:val="000000"/>
                <w:szCs w:val="18"/>
              </w:rPr>
              <w:t xml:space="preserve"> or </w:t>
            </w:r>
            <w:r w:rsidRPr="00131AE7">
              <w:rPr>
                <w:rFonts w:ascii="Courier New" w:hAnsi="Courier New" w:cs="Courier New"/>
                <w:b/>
                <w:snapToGrid w:val="0"/>
                <w:color w:val="000000"/>
                <w:szCs w:val="18"/>
              </w:rPr>
              <w:noBreakHyphen/>
              <w:t>infinity</w:t>
            </w:r>
            <w:r w:rsidRPr="00131AE7">
              <w:rPr>
                <w:snapToGrid w:val="0"/>
                <w:color w:val="000000"/>
                <w:szCs w:val="18"/>
              </w:rPr>
              <w:t xml:space="preserve"> (if the parent </w:t>
            </w:r>
            <w:r w:rsidRPr="00131AE7">
              <w:rPr>
                <w:snapToGrid w:val="0"/>
                <w:szCs w:val="18"/>
              </w:rPr>
              <w:t>type</w:t>
            </w:r>
            <w:r w:rsidRPr="00131AE7">
              <w:rPr>
                <w:snapToGrid w:val="0"/>
                <w:color w:val="000000"/>
                <w:szCs w:val="18"/>
              </w:rPr>
              <w:t xml:space="preserve"> is a built-in </w:t>
            </w:r>
            <w:r w:rsidRPr="00131AE7">
              <w:rPr>
                <w:snapToGrid w:val="0"/>
                <w:szCs w:val="18"/>
              </w:rPr>
              <w:t>type</w:t>
            </w:r>
            <w:r w:rsidRPr="00131AE7">
              <w:rPr>
                <w:snapToGrid w:val="0"/>
                <w:color w:val="000000"/>
                <w:szCs w:val="18"/>
              </w:rPr>
              <w:t xml:space="preserve"> or has no lower boundary, i.e. </w:t>
            </w:r>
            <w:r w:rsidRPr="00131AE7">
              <w:rPr>
                <w:snapToGrid w:val="0"/>
                <w:szCs w:val="18"/>
              </w:rPr>
              <w:t>MIN</w:t>
            </w:r>
            <w:r w:rsidRPr="00131AE7">
              <w:rPr>
                <w:snapToGrid w:val="0"/>
                <w:color w:val="000000"/>
                <w:szCs w:val="18"/>
              </w:rPr>
              <w:t xml:space="preserve"> - either </w:t>
            </w:r>
            <w:r w:rsidRPr="00131AE7">
              <w:rPr>
                <w:snapToGrid w:val="0"/>
                <w:szCs w:val="18"/>
              </w:rPr>
              <w:t>open</w:t>
            </w:r>
            <w:r w:rsidRPr="00131AE7">
              <w:rPr>
                <w:snapToGrid w:val="0"/>
                <w:color w:val="000000"/>
                <w:szCs w:val="18"/>
              </w:rPr>
              <w:t xml:space="preserve"> or closed - is used along the whole derivation chain).</w:t>
            </w:r>
            <w:r w:rsidRPr="00131AE7">
              <w:rPr>
                <w:snapToGrid w:val="0"/>
                <w:color w:val="000000"/>
                <w:szCs w:val="18"/>
              </w:rPr>
              <w:br/>
              <w:t xml:space="preserve">If the lower boundary of an </w:t>
            </w:r>
            <w:r w:rsidRPr="00131AE7">
              <w:rPr>
                <w:snapToGrid w:val="0"/>
                <w:szCs w:val="18"/>
              </w:rPr>
              <w:t>ASN.1</w:t>
            </w:r>
            <w:r w:rsidRPr="00131AE7">
              <w:rPr>
                <w:snapToGrid w:val="0"/>
                <w:color w:val="000000"/>
                <w:szCs w:val="18"/>
              </w:rPr>
              <w:t xml:space="preserve"> range is </w:t>
            </w:r>
            <w:r w:rsidRPr="00131AE7">
              <w:rPr>
                <w:snapToGrid w:val="0"/>
                <w:szCs w:val="18"/>
              </w:rPr>
              <w:t>MIN</w:t>
            </w:r>
            <w:r w:rsidRPr="00131AE7">
              <w:rPr>
                <w:snapToGrid w:val="0"/>
                <w:color w:val="000000"/>
                <w:szCs w:val="18"/>
              </w:rPr>
              <w:t xml:space="preserve">&lt;, the lower boundary of the corresponding </w:t>
            </w:r>
            <w:r w:rsidRPr="00131AE7">
              <w:rPr>
                <w:snapToGrid w:val="0"/>
                <w:szCs w:val="18"/>
              </w:rPr>
              <w:t>TTCN</w:t>
            </w:r>
            <w:r w:rsidRPr="00131AE7">
              <w:rPr>
                <w:snapToGrid w:val="0"/>
                <w:szCs w:val="18"/>
              </w:rPr>
              <w:noBreakHyphen/>
              <w:t>3</w:t>
            </w:r>
            <w:r w:rsidRPr="00131AE7">
              <w:rPr>
                <w:snapToGrid w:val="0"/>
                <w:color w:val="000000"/>
                <w:szCs w:val="18"/>
              </w:rPr>
              <w:t xml:space="preserve"> range shall be inclusive and its value shall be the lower boundary of the </w:t>
            </w:r>
            <w:r w:rsidRPr="00131AE7">
              <w:rPr>
                <w:snapToGrid w:val="0"/>
                <w:szCs w:val="18"/>
              </w:rPr>
              <w:t>ASN.1</w:t>
            </w:r>
            <w:r w:rsidRPr="00131AE7">
              <w:rPr>
                <w:snapToGrid w:val="0"/>
                <w:color w:val="000000"/>
                <w:szCs w:val="18"/>
              </w:rPr>
              <w:t xml:space="preserve"> </w:t>
            </w:r>
            <w:r w:rsidRPr="00131AE7">
              <w:rPr>
                <w:snapToGrid w:val="0"/>
                <w:szCs w:val="18"/>
              </w:rPr>
              <w:t>type</w:t>
            </w:r>
            <w:r w:rsidRPr="00131AE7">
              <w:rPr>
                <w:snapToGrid w:val="0"/>
                <w:color w:val="000000"/>
                <w:szCs w:val="18"/>
              </w:rPr>
              <w:t xml:space="preserve">'s parent </w:t>
            </w:r>
            <w:r w:rsidRPr="00131AE7">
              <w:rPr>
                <w:snapToGrid w:val="0"/>
                <w:szCs w:val="18"/>
              </w:rPr>
              <w:t>type</w:t>
            </w:r>
            <w:r w:rsidRPr="00131AE7">
              <w:rPr>
                <w:snapToGrid w:val="0"/>
                <w:color w:val="000000"/>
                <w:szCs w:val="18"/>
              </w:rPr>
              <w:t xml:space="preserve"> plus 1 or </w:t>
            </w:r>
            <w:r w:rsidRPr="00131AE7">
              <w:rPr>
                <w:rFonts w:ascii="Courier New" w:hAnsi="Courier New" w:cs="Courier New"/>
                <w:b/>
                <w:snapToGrid w:val="0"/>
                <w:color w:val="000000"/>
                <w:szCs w:val="18"/>
              </w:rPr>
              <w:noBreakHyphen/>
              <w:t>infinity</w:t>
            </w:r>
            <w:r w:rsidRPr="00131AE7">
              <w:rPr>
                <w:snapToGrid w:val="0"/>
                <w:color w:val="000000"/>
                <w:szCs w:val="18"/>
              </w:rPr>
              <w:t xml:space="preserve"> (if the parent </w:t>
            </w:r>
            <w:r w:rsidRPr="00131AE7">
              <w:rPr>
                <w:snapToGrid w:val="0"/>
                <w:szCs w:val="18"/>
              </w:rPr>
              <w:t>type</w:t>
            </w:r>
            <w:r w:rsidRPr="00131AE7">
              <w:rPr>
                <w:snapToGrid w:val="0"/>
                <w:color w:val="000000"/>
                <w:szCs w:val="18"/>
              </w:rPr>
              <w:t xml:space="preserve"> is a built-in </w:t>
            </w:r>
            <w:r w:rsidRPr="00131AE7">
              <w:rPr>
                <w:snapToGrid w:val="0"/>
                <w:szCs w:val="18"/>
              </w:rPr>
              <w:t>type</w:t>
            </w:r>
            <w:r w:rsidRPr="00131AE7">
              <w:rPr>
                <w:snapToGrid w:val="0"/>
                <w:color w:val="000000"/>
                <w:szCs w:val="18"/>
              </w:rPr>
              <w:t xml:space="preserve"> or has no lower boundary, i.e. </w:t>
            </w:r>
            <w:r w:rsidRPr="00131AE7">
              <w:rPr>
                <w:snapToGrid w:val="0"/>
                <w:szCs w:val="18"/>
              </w:rPr>
              <w:t>MIN</w:t>
            </w:r>
            <w:r w:rsidRPr="00131AE7">
              <w:rPr>
                <w:snapToGrid w:val="0"/>
                <w:color w:val="000000"/>
                <w:szCs w:val="18"/>
              </w:rPr>
              <w:t xml:space="preserve"> - either </w:t>
            </w:r>
            <w:r w:rsidRPr="00131AE7">
              <w:rPr>
                <w:snapToGrid w:val="0"/>
                <w:szCs w:val="18"/>
              </w:rPr>
              <w:t>open</w:t>
            </w:r>
            <w:r w:rsidRPr="00131AE7">
              <w:rPr>
                <w:snapToGrid w:val="0"/>
                <w:color w:val="000000"/>
                <w:szCs w:val="18"/>
              </w:rPr>
              <w:t xml:space="preserve"> or closed - is used along the whole derivation chain).</w:t>
            </w:r>
            <w:r w:rsidRPr="00131AE7">
              <w:rPr>
                <w:snapToGrid w:val="0"/>
                <w:color w:val="000000"/>
                <w:szCs w:val="18"/>
              </w:rPr>
              <w:br/>
              <w:t xml:space="preserve">If the lower boundary of an </w:t>
            </w:r>
            <w:r w:rsidRPr="00131AE7">
              <w:rPr>
                <w:snapToGrid w:val="0"/>
                <w:szCs w:val="18"/>
              </w:rPr>
              <w:t>ASN.1</w:t>
            </w:r>
            <w:r w:rsidRPr="00131AE7">
              <w:rPr>
                <w:snapToGrid w:val="0"/>
                <w:color w:val="000000"/>
                <w:szCs w:val="18"/>
              </w:rPr>
              <w:t xml:space="preserve"> range is a value and is a closed boundary (i.e. not </w:t>
            </w:r>
            <w:r w:rsidRPr="00131AE7">
              <w:rPr>
                <w:snapToGrid w:val="0"/>
                <w:szCs w:val="18"/>
              </w:rPr>
              <w:t>MIN</w:t>
            </w:r>
            <w:r w:rsidRPr="00131AE7">
              <w:rPr>
                <w:snapToGrid w:val="0"/>
                <w:color w:val="000000"/>
                <w:szCs w:val="18"/>
              </w:rPr>
              <w:t xml:space="preserve"> and does not include the "&lt;" symbol</w:t>
            </w:r>
            <w:r w:rsidRPr="00131AE7">
              <w:rPr>
                <w:szCs w:val="18"/>
              </w:rPr>
              <w:t>),</w:t>
            </w:r>
            <w:r w:rsidRPr="00131AE7">
              <w:rPr>
                <w:snapToGrid w:val="0"/>
                <w:color w:val="000000"/>
                <w:szCs w:val="18"/>
              </w:rPr>
              <w:t xml:space="preserve"> the lower boundary of the corresponding </w:t>
            </w:r>
            <w:r w:rsidRPr="00131AE7">
              <w:rPr>
                <w:snapToGrid w:val="0"/>
                <w:szCs w:val="18"/>
              </w:rPr>
              <w:t>TTCN</w:t>
            </w:r>
            <w:r w:rsidRPr="00131AE7">
              <w:rPr>
                <w:snapToGrid w:val="0"/>
                <w:szCs w:val="18"/>
              </w:rPr>
              <w:noBreakHyphen/>
              <w:t>3</w:t>
            </w:r>
            <w:r w:rsidRPr="00131AE7">
              <w:rPr>
                <w:snapToGrid w:val="0"/>
                <w:color w:val="000000"/>
                <w:szCs w:val="18"/>
              </w:rPr>
              <w:t xml:space="preserve"> range shall be inclusive and its value shall be the </w:t>
            </w:r>
            <w:r w:rsidRPr="00131AE7">
              <w:rPr>
                <w:snapToGrid w:val="0"/>
                <w:szCs w:val="18"/>
              </w:rPr>
              <w:t>ASN.1</w:t>
            </w:r>
            <w:r w:rsidRPr="00131AE7">
              <w:rPr>
                <w:snapToGrid w:val="0"/>
                <w:color w:val="000000"/>
                <w:szCs w:val="18"/>
              </w:rPr>
              <w:t xml:space="preserve"> lower boundary.</w:t>
            </w:r>
            <w:r w:rsidRPr="00131AE7">
              <w:rPr>
                <w:snapToGrid w:val="0"/>
                <w:color w:val="000000"/>
                <w:szCs w:val="18"/>
              </w:rPr>
              <w:br/>
              <w:t xml:space="preserve">If the lower boundary of an </w:t>
            </w:r>
            <w:r w:rsidRPr="00131AE7">
              <w:rPr>
                <w:snapToGrid w:val="0"/>
                <w:szCs w:val="18"/>
              </w:rPr>
              <w:t>ASN.1</w:t>
            </w:r>
            <w:r w:rsidRPr="00131AE7">
              <w:rPr>
                <w:snapToGrid w:val="0"/>
                <w:color w:val="000000"/>
                <w:szCs w:val="18"/>
              </w:rPr>
              <w:t xml:space="preserve"> range is a value and is an </w:t>
            </w:r>
            <w:r w:rsidRPr="00131AE7">
              <w:rPr>
                <w:snapToGrid w:val="0"/>
                <w:szCs w:val="18"/>
              </w:rPr>
              <w:t>open</w:t>
            </w:r>
            <w:r w:rsidRPr="00131AE7">
              <w:rPr>
                <w:snapToGrid w:val="0"/>
                <w:color w:val="000000"/>
                <w:szCs w:val="18"/>
              </w:rPr>
              <w:t xml:space="preserve"> boundary (i.e. not </w:t>
            </w:r>
            <w:r w:rsidRPr="00131AE7">
              <w:rPr>
                <w:snapToGrid w:val="0"/>
                <w:szCs w:val="18"/>
              </w:rPr>
              <w:t>MIN</w:t>
            </w:r>
            <w:r w:rsidRPr="00131AE7">
              <w:rPr>
                <w:snapToGrid w:val="0"/>
                <w:color w:val="000000"/>
                <w:szCs w:val="18"/>
              </w:rPr>
              <w:t>&lt; and does include the "&lt;" symbol</w:t>
            </w:r>
            <w:r w:rsidRPr="00131AE7">
              <w:rPr>
                <w:szCs w:val="18"/>
              </w:rPr>
              <w:t>),</w:t>
            </w:r>
            <w:r w:rsidRPr="00131AE7">
              <w:rPr>
                <w:snapToGrid w:val="0"/>
                <w:color w:val="000000"/>
                <w:szCs w:val="18"/>
              </w:rPr>
              <w:t xml:space="preserve"> the lower boundary of the corresponding </w:t>
            </w:r>
            <w:r w:rsidRPr="00131AE7">
              <w:rPr>
                <w:snapToGrid w:val="0"/>
                <w:szCs w:val="18"/>
              </w:rPr>
              <w:t>TTCN</w:t>
            </w:r>
            <w:r w:rsidRPr="00131AE7">
              <w:rPr>
                <w:snapToGrid w:val="0"/>
                <w:szCs w:val="18"/>
              </w:rPr>
              <w:noBreakHyphen/>
              <w:t>3</w:t>
            </w:r>
            <w:r w:rsidRPr="00131AE7">
              <w:rPr>
                <w:snapToGrid w:val="0"/>
                <w:color w:val="000000"/>
                <w:szCs w:val="18"/>
              </w:rPr>
              <w:t xml:space="preserve"> range shall be inclusive and its value shall be the </w:t>
            </w:r>
            <w:r w:rsidRPr="00131AE7">
              <w:rPr>
                <w:snapToGrid w:val="0"/>
                <w:szCs w:val="18"/>
              </w:rPr>
              <w:t>ASN.1</w:t>
            </w:r>
            <w:r w:rsidRPr="00131AE7">
              <w:rPr>
                <w:snapToGrid w:val="0"/>
                <w:color w:val="000000"/>
                <w:szCs w:val="18"/>
              </w:rPr>
              <w:t xml:space="preserve"> lower boundary plus 1.</w:t>
            </w:r>
          </w:p>
          <w:p w14:paraId="02038A41" w14:textId="77777777" w:rsidR="00134FD5" w:rsidRPr="00131AE7" w:rsidRDefault="00134FD5" w:rsidP="0098173E">
            <w:pPr>
              <w:pStyle w:val="TAN"/>
              <w:keepNext w:val="0"/>
              <w:spacing w:after="60"/>
              <w:rPr>
                <w:snapToGrid w:val="0"/>
                <w:color w:val="000000"/>
                <w:szCs w:val="18"/>
              </w:rPr>
            </w:pPr>
            <w:r w:rsidRPr="00131AE7">
              <w:rPr>
                <w:snapToGrid w:val="0"/>
                <w:color w:val="000000"/>
                <w:szCs w:val="18"/>
              </w:rPr>
              <w:tab/>
              <w:t xml:space="preserve">If the upper boundary of an </w:t>
            </w:r>
            <w:r w:rsidRPr="00131AE7">
              <w:rPr>
                <w:snapToGrid w:val="0"/>
                <w:szCs w:val="18"/>
              </w:rPr>
              <w:t>ASN.1</w:t>
            </w:r>
            <w:r w:rsidRPr="00131AE7">
              <w:rPr>
                <w:snapToGrid w:val="0"/>
                <w:color w:val="000000"/>
                <w:szCs w:val="18"/>
              </w:rPr>
              <w:t xml:space="preserve"> range is </w:t>
            </w:r>
            <w:r w:rsidRPr="00131AE7">
              <w:rPr>
                <w:snapToGrid w:val="0"/>
                <w:szCs w:val="18"/>
              </w:rPr>
              <w:t>MAX</w:t>
            </w:r>
            <w:r w:rsidRPr="00131AE7">
              <w:rPr>
                <w:snapToGrid w:val="0"/>
                <w:color w:val="000000"/>
                <w:szCs w:val="18"/>
              </w:rPr>
              <w:t xml:space="preserve">, the upper boundary of the corresponding </w:t>
            </w:r>
            <w:r w:rsidRPr="00131AE7">
              <w:rPr>
                <w:snapToGrid w:val="0"/>
                <w:szCs w:val="18"/>
              </w:rPr>
              <w:t>TTCN</w:t>
            </w:r>
            <w:r w:rsidRPr="00131AE7">
              <w:rPr>
                <w:snapToGrid w:val="0"/>
                <w:szCs w:val="18"/>
              </w:rPr>
              <w:noBreakHyphen/>
              <w:t>3</w:t>
            </w:r>
            <w:r w:rsidRPr="00131AE7">
              <w:rPr>
                <w:snapToGrid w:val="0"/>
                <w:color w:val="000000"/>
                <w:szCs w:val="18"/>
              </w:rPr>
              <w:t xml:space="preserve"> range shall be inclusive and its value shall be the upper boundary of the </w:t>
            </w:r>
            <w:r w:rsidRPr="00131AE7">
              <w:rPr>
                <w:snapToGrid w:val="0"/>
                <w:szCs w:val="18"/>
              </w:rPr>
              <w:t>ASN.1</w:t>
            </w:r>
            <w:r w:rsidRPr="00131AE7">
              <w:rPr>
                <w:snapToGrid w:val="0"/>
                <w:color w:val="000000"/>
                <w:szCs w:val="18"/>
              </w:rPr>
              <w:t xml:space="preserve"> </w:t>
            </w:r>
            <w:r w:rsidRPr="00131AE7">
              <w:rPr>
                <w:snapToGrid w:val="0"/>
                <w:szCs w:val="18"/>
              </w:rPr>
              <w:t>type</w:t>
            </w:r>
            <w:r w:rsidRPr="00131AE7">
              <w:rPr>
                <w:snapToGrid w:val="0"/>
                <w:color w:val="000000"/>
                <w:szCs w:val="18"/>
              </w:rPr>
              <w:t xml:space="preserve">'s parent </w:t>
            </w:r>
            <w:r w:rsidRPr="00131AE7">
              <w:rPr>
                <w:snapToGrid w:val="0"/>
                <w:szCs w:val="18"/>
              </w:rPr>
              <w:t>type</w:t>
            </w:r>
            <w:r w:rsidRPr="00131AE7">
              <w:rPr>
                <w:snapToGrid w:val="0"/>
                <w:color w:val="000000"/>
                <w:szCs w:val="18"/>
              </w:rPr>
              <w:t xml:space="preserve"> or </w:t>
            </w:r>
            <w:r w:rsidRPr="00131AE7">
              <w:rPr>
                <w:rFonts w:ascii="Courier New" w:hAnsi="Courier New" w:cs="Courier New"/>
                <w:b/>
                <w:snapToGrid w:val="0"/>
                <w:color w:val="000000"/>
                <w:szCs w:val="18"/>
              </w:rPr>
              <w:t>infinity</w:t>
            </w:r>
            <w:r w:rsidRPr="00131AE7">
              <w:rPr>
                <w:snapToGrid w:val="0"/>
                <w:color w:val="000000"/>
                <w:szCs w:val="18"/>
              </w:rPr>
              <w:t xml:space="preserve"> (if the parent </w:t>
            </w:r>
            <w:r w:rsidRPr="00131AE7">
              <w:rPr>
                <w:snapToGrid w:val="0"/>
                <w:szCs w:val="18"/>
              </w:rPr>
              <w:t>type</w:t>
            </w:r>
            <w:r w:rsidRPr="00131AE7">
              <w:rPr>
                <w:snapToGrid w:val="0"/>
                <w:color w:val="000000"/>
                <w:szCs w:val="18"/>
              </w:rPr>
              <w:t xml:space="preserve"> is a built-in </w:t>
            </w:r>
            <w:r w:rsidRPr="00131AE7">
              <w:rPr>
                <w:snapToGrid w:val="0"/>
                <w:szCs w:val="18"/>
              </w:rPr>
              <w:t>type</w:t>
            </w:r>
            <w:r w:rsidRPr="00131AE7">
              <w:rPr>
                <w:snapToGrid w:val="0"/>
                <w:color w:val="000000"/>
                <w:szCs w:val="18"/>
              </w:rPr>
              <w:t xml:space="preserve"> or has no upper boundary, i.e. </w:t>
            </w:r>
            <w:r w:rsidRPr="00131AE7">
              <w:rPr>
                <w:snapToGrid w:val="0"/>
                <w:szCs w:val="18"/>
              </w:rPr>
              <w:t>MAX</w:t>
            </w:r>
            <w:r w:rsidRPr="00131AE7">
              <w:rPr>
                <w:snapToGrid w:val="0"/>
                <w:color w:val="000000"/>
                <w:szCs w:val="18"/>
              </w:rPr>
              <w:t xml:space="preserve"> - either </w:t>
            </w:r>
            <w:r w:rsidRPr="00131AE7">
              <w:rPr>
                <w:snapToGrid w:val="0"/>
                <w:szCs w:val="18"/>
              </w:rPr>
              <w:t>open</w:t>
            </w:r>
            <w:r w:rsidRPr="00131AE7">
              <w:rPr>
                <w:snapToGrid w:val="0"/>
                <w:color w:val="000000"/>
                <w:szCs w:val="18"/>
              </w:rPr>
              <w:t xml:space="preserve"> or closed - are used along the whole derivation chain).</w:t>
            </w:r>
            <w:r w:rsidRPr="00131AE7">
              <w:rPr>
                <w:snapToGrid w:val="0"/>
                <w:color w:val="000000"/>
                <w:szCs w:val="18"/>
              </w:rPr>
              <w:br/>
              <w:t xml:space="preserve">If the upper boundary of an </w:t>
            </w:r>
            <w:r w:rsidRPr="00131AE7">
              <w:rPr>
                <w:snapToGrid w:val="0"/>
                <w:szCs w:val="18"/>
              </w:rPr>
              <w:t>ASN.1</w:t>
            </w:r>
            <w:r w:rsidRPr="00131AE7">
              <w:rPr>
                <w:snapToGrid w:val="0"/>
                <w:color w:val="000000"/>
                <w:szCs w:val="18"/>
              </w:rPr>
              <w:t xml:space="preserve"> range is &lt;</w:t>
            </w:r>
            <w:r w:rsidRPr="00131AE7">
              <w:rPr>
                <w:snapToGrid w:val="0"/>
                <w:szCs w:val="18"/>
              </w:rPr>
              <w:t>MAX</w:t>
            </w:r>
            <w:r w:rsidRPr="00131AE7">
              <w:rPr>
                <w:snapToGrid w:val="0"/>
                <w:color w:val="000000"/>
                <w:szCs w:val="18"/>
              </w:rPr>
              <w:t xml:space="preserve">, the upper boundary of the </w:t>
            </w:r>
            <w:r w:rsidRPr="00131AE7">
              <w:rPr>
                <w:snapToGrid w:val="0"/>
                <w:szCs w:val="18"/>
              </w:rPr>
              <w:t>TTCN</w:t>
            </w:r>
            <w:r w:rsidRPr="00131AE7">
              <w:rPr>
                <w:snapToGrid w:val="0"/>
                <w:szCs w:val="18"/>
              </w:rPr>
              <w:noBreakHyphen/>
              <w:t>3</w:t>
            </w:r>
            <w:r w:rsidRPr="00131AE7">
              <w:rPr>
                <w:snapToGrid w:val="0"/>
                <w:color w:val="000000"/>
                <w:szCs w:val="18"/>
              </w:rPr>
              <w:t xml:space="preserve"> range shall be inclusive and its value shall be the upper boundary of the </w:t>
            </w:r>
            <w:r w:rsidRPr="00131AE7">
              <w:rPr>
                <w:snapToGrid w:val="0"/>
                <w:szCs w:val="18"/>
              </w:rPr>
              <w:t>ASN.1</w:t>
            </w:r>
            <w:r w:rsidRPr="00131AE7">
              <w:rPr>
                <w:snapToGrid w:val="0"/>
                <w:color w:val="000000"/>
                <w:szCs w:val="18"/>
              </w:rPr>
              <w:t xml:space="preserve"> </w:t>
            </w:r>
            <w:r w:rsidRPr="00131AE7">
              <w:rPr>
                <w:snapToGrid w:val="0"/>
                <w:szCs w:val="18"/>
              </w:rPr>
              <w:t>type</w:t>
            </w:r>
            <w:r w:rsidRPr="00131AE7">
              <w:rPr>
                <w:snapToGrid w:val="0"/>
                <w:color w:val="000000"/>
                <w:szCs w:val="18"/>
              </w:rPr>
              <w:t xml:space="preserve">'s parent </w:t>
            </w:r>
            <w:r w:rsidRPr="00131AE7">
              <w:rPr>
                <w:snapToGrid w:val="0"/>
                <w:szCs w:val="18"/>
              </w:rPr>
              <w:t>type</w:t>
            </w:r>
            <w:r w:rsidRPr="00131AE7">
              <w:rPr>
                <w:snapToGrid w:val="0"/>
                <w:color w:val="000000"/>
                <w:szCs w:val="18"/>
              </w:rPr>
              <w:t xml:space="preserve"> minus 1 or </w:t>
            </w:r>
            <w:r w:rsidRPr="00131AE7">
              <w:rPr>
                <w:rFonts w:ascii="Courier New" w:hAnsi="Courier New" w:cs="Courier New"/>
                <w:b/>
                <w:snapToGrid w:val="0"/>
                <w:color w:val="000000"/>
                <w:szCs w:val="18"/>
              </w:rPr>
              <w:t>infinity</w:t>
            </w:r>
            <w:r w:rsidRPr="00131AE7">
              <w:rPr>
                <w:snapToGrid w:val="0"/>
                <w:color w:val="000000"/>
                <w:szCs w:val="18"/>
              </w:rPr>
              <w:t xml:space="preserve"> (if the parent </w:t>
            </w:r>
            <w:r w:rsidRPr="00131AE7">
              <w:rPr>
                <w:snapToGrid w:val="0"/>
                <w:szCs w:val="18"/>
              </w:rPr>
              <w:t>type</w:t>
            </w:r>
            <w:r w:rsidRPr="00131AE7">
              <w:rPr>
                <w:snapToGrid w:val="0"/>
                <w:color w:val="000000"/>
                <w:szCs w:val="18"/>
              </w:rPr>
              <w:t xml:space="preserve"> is a built-in </w:t>
            </w:r>
            <w:r w:rsidRPr="00131AE7">
              <w:rPr>
                <w:snapToGrid w:val="0"/>
                <w:szCs w:val="18"/>
              </w:rPr>
              <w:t>type</w:t>
            </w:r>
            <w:r w:rsidRPr="00131AE7">
              <w:rPr>
                <w:snapToGrid w:val="0"/>
                <w:color w:val="000000"/>
                <w:szCs w:val="18"/>
              </w:rPr>
              <w:t xml:space="preserve"> or has no upper boundary, i.e. </w:t>
            </w:r>
            <w:r w:rsidRPr="00131AE7">
              <w:rPr>
                <w:snapToGrid w:val="0"/>
                <w:szCs w:val="18"/>
              </w:rPr>
              <w:t>MAX</w:t>
            </w:r>
            <w:r w:rsidRPr="00131AE7">
              <w:rPr>
                <w:snapToGrid w:val="0"/>
                <w:color w:val="000000"/>
                <w:szCs w:val="18"/>
              </w:rPr>
              <w:t xml:space="preserve"> - either </w:t>
            </w:r>
            <w:r w:rsidRPr="00131AE7">
              <w:rPr>
                <w:snapToGrid w:val="0"/>
                <w:szCs w:val="18"/>
              </w:rPr>
              <w:t>open</w:t>
            </w:r>
            <w:r w:rsidRPr="00131AE7">
              <w:rPr>
                <w:snapToGrid w:val="0"/>
                <w:color w:val="000000"/>
                <w:szCs w:val="18"/>
              </w:rPr>
              <w:t xml:space="preserve"> or closed - are used along the whole derivation chain).</w:t>
            </w:r>
            <w:r w:rsidRPr="00131AE7">
              <w:rPr>
                <w:snapToGrid w:val="0"/>
                <w:color w:val="000000"/>
                <w:szCs w:val="18"/>
              </w:rPr>
              <w:br/>
              <w:t xml:space="preserve">If the upper boundary of an </w:t>
            </w:r>
            <w:r w:rsidRPr="00131AE7">
              <w:rPr>
                <w:snapToGrid w:val="0"/>
                <w:szCs w:val="18"/>
              </w:rPr>
              <w:t>ASN.1</w:t>
            </w:r>
            <w:r w:rsidRPr="00131AE7">
              <w:rPr>
                <w:snapToGrid w:val="0"/>
                <w:color w:val="000000"/>
                <w:szCs w:val="18"/>
              </w:rPr>
              <w:t xml:space="preserve"> range is a value and is a closed boundary (i.e. not </w:t>
            </w:r>
            <w:r w:rsidRPr="00131AE7">
              <w:rPr>
                <w:snapToGrid w:val="0"/>
                <w:szCs w:val="18"/>
              </w:rPr>
              <w:t>MAX</w:t>
            </w:r>
            <w:r w:rsidRPr="00131AE7">
              <w:rPr>
                <w:snapToGrid w:val="0"/>
                <w:color w:val="000000"/>
                <w:szCs w:val="18"/>
              </w:rPr>
              <w:t xml:space="preserve"> and does not include the "&lt;" symbol</w:t>
            </w:r>
            <w:r w:rsidRPr="00131AE7">
              <w:rPr>
                <w:szCs w:val="18"/>
              </w:rPr>
              <w:t>),</w:t>
            </w:r>
            <w:r w:rsidRPr="00131AE7">
              <w:rPr>
                <w:snapToGrid w:val="0"/>
                <w:color w:val="000000"/>
                <w:szCs w:val="18"/>
              </w:rPr>
              <w:t xml:space="preserve"> the upper boundary of the </w:t>
            </w:r>
            <w:r w:rsidRPr="00131AE7">
              <w:rPr>
                <w:snapToGrid w:val="0"/>
                <w:szCs w:val="18"/>
              </w:rPr>
              <w:t>TTCN</w:t>
            </w:r>
            <w:r w:rsidRPr="00131AE7">
              <w:rPr>
                <w:snapToGrid w:val="0"/>
                <w:szCs w:val="18"/>
              </w:rPr>
              <w:noBreakHyphen/>
              <w:t>3</w:t>
            </w:r>
            <w:r w:rsidRPr="00131AE7">
              <w:rPr>
                <w:snapToGrid w:val="0"/>
                <w:color w:val="000000"/>
                <w:szCs w:val="18"/>
              </w:rPr>
              <w:t xml:space="preserve"> range shall be inclusive and its value shall be the </w:t>
            </w:r>
            <w:r w:rsidRPr="00131AE7">
              <w:rPr>
                <w:snapToGrid w:val="0"/>
                <w:szCs w:val="18"/>
              </w:rPr>
              <w:t>ASN.1</w:t>
            </w:r>
            <w:r w:rsidRPr="00131AE7">
              <w:rPr>
                <w:snapToGrid w:val="0"/>
                <w:color w:val="000000"/>
                <w:szCs w:val="18"/>
              </w:rPr>
              <w:t xml:space="preserve"> upper boundary.</w:t>
            </w:r>
            <w:r w:rsidRPr="00131AE7">
              <w:rPr>
                <w:snapToGrid w:val="0"/>
                <w:color w:val="000000"/>
                <w:szCs w:val="18"/>
              </w:rPr>
              <w:br/>
              <w:t xml:space="preserve">If the upper boundary of an </w:t>
            </w:r>
            <w:r w:rsidRPr="00131AE7">
              <w:rPr>
                <w:snapToGrid w:val="0"/>
                <w:szCs w:val="18"/>
              </w:rPr>
              <w:t>ASN.1</w:t>
            </w:r>
            <w:r w:rsidRPr="00131AE7">
              <w:rPr>
                <w:snapToGrid w:val="0"/>
                <w:color w:val="000000"/>
                <w:szCs w:val="18"/>
              </w:rPr>
              <w:t xml:space="preserve"> range is a value and is an </w:t>
            </w:r>
            <w:r w:rsidRPr="00131AE7">
              <w:rPr>
                <w:snapToGrid w:val="0"/>
                <w:szCs w:val="18"/>
              </w:rPr>
              <w:t>open</w:t>
            </w:r>
            <w:r w:rsidRPr="00131AE7">
              <w:rPr>
                <w:snapToGrid w:val="0"/>
                <w:color w:val="000000"/>
                <w:szCs w:val="18"/>
              </w:rPr>
              <w:t xml:space="preserve"> boundary (i.e. not &lt;</w:t>
            </w:r>
            <w:r w:rsidRPr="00131AE7">
              <w:rPr>
                <w:snapToGrid w:val="0"/>
                <w:szCs w:val="18"/>
              </w:rPr>
              <w:t>MAX</w:t>
            </w:r>
            <w:r w:rsidRPr="00131AE7">
              <w:rPr>
                <w:snapToGrid w:val="0"/>
                <w:color w:val="000000"/>
                <w:szCs w:val="18"/>
              </w:rPr>
              <w:t xml:space="preserve"> and does include the "&lt;" symbol</w:t>
            </w:r>
            <w:r w:rsidRPr="00131AE7">
              <w:rPr>
                <w:szCs w:val="18"/>
              </w:rPr>
              <w:t>),</w:t>
            </w:r>
            <w:r w:rsidRPr="00131AE7">
              <w:rPr>
                <w:snapToGrid w:val="0"/>
                <w:color w:val="000000"/>
                <w:szCs w:val="18"/>
              </w:rPr>
              <w:t xml:space="preserve"> the upper boundary of the </w:t>
            </w:r>
            <w:r w:rsidRPr="00131AE7">
              <w:rPr>
                <w:snapToGrid w:val="0"/>
                <w:szCs w:val="18"/>
              </w:rPr>
              <w:t>TTCN</w:t>
            </w:r>
            <w:r w:rsidRPr="00131AE7">
              <w:rPr>
                <w:snapToGrid w:val="0"/>
                <w:szCs w:val="18"/>
              </w:rPr>
              <w:noBreakHyphen/>
              <w:t>3</w:t>
            </w:r>
            <w:r w:rsidRPr="00131AE7">
              <w:rPr>
                <w:snapToGrid w:val="0"/>
                <w:color w:val="000000"/>
                <w:szCs w:val="18"/>
              </w:rPr>
              <w:t xml:space="preserve"> range shall be inclusive and its value shall be the </w:t>
            </w:r>
            <w:r w:rsidRPr="00131AE7">
              <w:rPr>
                <w:snapToGrid w:val="0"/>
                <w:szCs w:val="18"/>
              </w:rPr>
              <w:t>ASN.1</w:t>
            </w:r>
            <w:r w:rsidRPr="00131AE7">
              <w:rPr>
                <w:snapToGrid w:val="0"/>
                <w:color w:val="000000"/>
                <w:szCs w:val="18"/>
              </w:rPr>
              <w:t xml:space="preserve"> upper boundary minus 1.</w:t>
            </w:r>
          </w:p>
          <w:p w14:paraId="5CDB8A79" w14:textId="701D024A" w:rsidR="00134FD5" w:rsidRPr="00131AE7" w:rsidRDefault="00134FD5" w:rsidP="0098173E">
            <w:pPr>
              <w:pStyle w:val="TAN"/>
              <w:keepNext w:val="0"/>
              <w:spacing w:after="60"/>
              <w:rPr>
                <w:snapToGrid w:val="0"/>
                <w:color w:val="000000"/>
                <w:szCs w:val="18"/>
              </w:rPr>
            </w:pPr>
            <w:r w:rsidRPr="00131AE7">
              <w:rPr>
                <w:snapToGrid w:val="0"/>
                <w:color w:val="000000"/>
                <w:szCs w:val="18"/>
              </w:rPr>
              <w:t>n)</w:t>
            </w:r>
            <w:r w:rsidRPr="00131AE7">
              <w:rPr>
                <w:snapToGrid w:val="0"/>
                <w:color w:val="000000"/>
                <w:szCs w:val="18"/>
              </w:rPr>
              <w:tab/>
              <w:t xml:space="preserve">If the lower and the upper boundaries of an </w:t>
            </w:r>
            <w:r w:rsidRPr="00131AE7">
              <w:rPr>
                <w:snapToGrid w:val="0"/>
                <w:szCs w:val="18"/>
              </w:rPr>
              <w:t>ASN.1</w:t>
            </w:r>
            <w:r w:rsidRPr="00131AE7">
              <w:rPr>
                <w:snapToGrid w:val="0"/>
                <w:color w:val="000000"/>
                <w:szCs w:val="18"/>
              </w:rPr>
              <w:t xml:space="preserve"> range equal, the range shall be translated to a </w:t>
            </w:r>
            <w:r w:rsidRPr="00131AE7">
              <w:rPr>
                <w:snapToGrid w:val="0"/>
                <w:szCs w:val="18"/>
              </w:rPr>
              <w:t>TTCN</w:t>
            </w:r>
            <w:r w:rsidRPr="00131AE7">
              <w:rPr>
                <w:snapToGrid w:val="0"/>
                <w:szCs w:val="18"/>
              </w:rPr>
              <w:noBreakHyphen/>
              <w:t>3</w:t>
            </w:r>
            <w:r w:rsidRPr="00131AE7">
              <w:rPr>
                <w:snapToGrid w:val="0"/>
                <w:color w:val="000000"/>
                <w:szCs w:val="18"/>
              </w:rPr>
              <w:t xml:space="preserve"> list subtyping, corresponding to the allowed </w:t>
            </w:r>
            <w:r w:rsidRPr="00131AE7">
              <w:rPr>
                <w:snapToGrid w:val="0"/>
                <w:szCs w:val="18"/>
              </w:rPr>
              <w:t>ASN.1</w:t>
            </w:r>
            <w:r w:rsidRPr="00131AE7">
              <w:rPr>
                <w:snapToGrid w:val="0"/>
                <w:color w:val="000000"/>
                <w:szCs w:val="18"/>
              </w:rPr>
              <w:t xml:space="preserve"> value (please note, there may be more than one ranges in an </w:t>
            </w:r>
            <w:r w:rsidRPr="00131AE7">
              <w:rPr>
                <w:snapToGrid w:val="0"/>
                <w:szCs w:val="18"/>
              </w:rPr>
              <w:t>ASN.1</w:t>
            </w:r>
            <w:r w:rsidRPr="00131AE7">
              <w:rPr>
                <w:snapToGrid w:val="0"/>
                <w:color w:val="000000"/>
                <w:szCs w:val="18"/>
              </w:rPr>
              <w:t xml:space="preserve"> range subtype specification).</w:t>
            </w:r>
          </w:p>
          <w:p w14:paraId="6D5C19E6" w14:textId="1C04E272" w:rsidR="00134FD5" w:rsidRPr="00131AE7" w:rsidRDefault="00134FD5" w:rsidP="0098173E">
            <w:pPr>
              <w:pStyle w:val="TAN"/>
              <w:keepLines w:val="0"/>
              <w:spacing w:after="60"/>
              <w:rPr>
                <w:snapToGrid w:val="0"/>
                <w:color w:val="000000"/>
                <w:szCs w:val="18"/>
              </w:rPr>
            </w:pPr>
            <w:r w:rsidRPr="00131AE7">
              <w:rPr>
                <w:snapToGrid w:val="0"/>
                <w:color w:val="000000"/>
                <w:szCs w:val="18"/>
              </w:rPr>
              <w:t>o)</w:t>
            </w:r>
            <w:r w:rsidRPr="00131AE7">
              <w:rPr>
                <w:snapToGrid w:val="0"/>
                <w:color w:val="000000"/>
                <w:szCs w:val="18"/>
              </w:rPr>
              <w:tab/>
              <w:t xml:space="preserve">For each range, not obeying rule (n) above a </w:t>
            </w:r>
            <w:r w:rsidRPr="00131AE7">
              <w:rPr>
                <w:snapToGrid w:val="0"/>
                <w:szCs w:val="18"/>
              </w:rPr>
              <w:t>TTCN</w:t>
            </w:r>
            <w:r w:rsidRPr="00131AE7">
              <w:rPr>
                <w:snapToGrid w:val="0"/>
                <w:szCs w:val="18"/>
              </w:rPr>
              <w:noBreakHyphen/>
              <w:t>3</w:t>
            </w:r>
            <w:r w:rsidRPr="00131AE7">
              <w:rPr>
                <w:snapToGrid w:val="0"/>
                <w:color w:val="000000"/>
                <w:szCs w:val="18"/>
              </w:rPr>
              <w:t xml:space="preserve"> subtype range shall be generated, considering the following:</w:t>
            </w:r>
            <w:r w:rsidRPr="00131AE7">
              <w:rPr>
                <w:snapToGrid w:val="0"/>
                <w:color w:val="000000"/>
                <w:szCs w:val="18"/>
              </w:rPr>
              <w:br/>
              <w:t xml:space="preserve">If the lower boundary of an </w:t>
            </w:r>
            <w:r w:rsidRPr="00131AE7">
              <w:rPr>
                <w:snapToGrid w:val="0"/>
                <w:szCs w:val="18"/>
              </w:rPr>
              <w:t>ASN.1</w:t>
            </w:r>
            <w:r w:rsidRPr="00131AE7">
              <w:rPr>
                <w:snapToGrid w:val="0"/>
                <w:color w:val="000000"/>
                <w:szCs w:val="18"/>
              </w:rPr>
              <w:t xml:space="preserve"> range is MINUS-INFINITY, the lower bound of the corresponding </w:t>
            </w:r>
            <w:r w:rsidRPr="00131AE7">
              <w:rPr>
                <w:snapToGrid w:val="0"/>
                <w:szCs w:val="18"/>
              </w:rPr>
              <w:t>TTCN</w:t>
            </w:r>
            <w:r w:rsidRPr="00131AE7">
              <w:rPr>
                <w:snapToGrid w:val="0"/>
                <w:szCs w:val="18"/>
              </w:rPr>
              <w:noBreakHyphen/>
              <w:t>3</w:t>
            </w:r>
            <w:r w:rsidRPr="00131AE7">
              <w:rPr>
                <w:snapToGrid w:val="0"/>
                <w:color w:val="000000"/>
                <w:szCs w:val="18"/>
              </w:rPr>
              <w:t xml:space="preserve"> range shall be </w:t>
            </w:r>
            <w:r w:rsidRPr="00131AE7">
              <w:rPr>
                <w:rFonts w:ascii="Courier New" w:hAnsi="Courier New" w:cs="Courier New"/>
                <w:b/>
                <w:snapToGrid w:val="0"/>
                <w:color w:val="000000"/>
                <w:szCs w:val="18"/>
              </w:rPr>
              <w:t>-infinity</w:t>
            </w:r>
            <w:r w:rsidRPr="00131AE7">
              <w:rPr>
                <w:rFonts w:cs="Arial"/>
                <w:snapToGrid w:val="0"/>
                <w:color w:val="000000"/>
                <w:szCs w:val="18"/>
              </w:rPr>
              <w:t>.</w:t>
            </w:r>
            <w:r w:rsidRPr="00131AE7">
              <w:rPr>
                <w:snapToGrid w:val="0"/>
                <w:color w:val="000000"/>
                <w:szCs w:val="18"/>
              </w:rPr>
              <w:br/>
              <w:t xml:space="preserve">If the lower boundary of an </w:t>
            </w:r>
            <w:r w:rsidRPr="00131AE7">
              <w:rPr>
                <w:snapToGrid w:val="0"/>
                <w:szCs w:val="18"/>
              </w:rPr>
              <w:t>ASN.1</w:t>
            </w:r>
            <w:r w:rsidRPr="00131AE7">
              <w:rPr>
                <w:snapToGrid w:val="0"/>
                <w:color w:val="000000"/>
                <w:szCs w:val="18"/>
              </w:rPr>
              <w:t xml:space="preserve"> range is </w:t>
            </w:r>
            <w:r w:rsidRPr="00131AE7">
              <w:rPr>
                <w:snapToGrid w:val="0"/>
                <w:szCs w:val="18"/>
              </w:rPr>
              <w:t>MIN</w:t>
            </w:r>
            <w:r w:rsidRPr="00131AE7">
              <w:rPr>
                <w:snapToGrid w:val="0"/>
                <w:color w:val="000000"/>
                <w:szCs w:val="18"/>
              </w:rPr>
              <w:t xml:space="preserve">, the lower boundary of the corresponding </w:t>
            </w:r>
            <w:r w:rsidRPr="00131AE7">
              <w:rPr>
                <w:snapToGrid w:val="0"/>
                <w:szCs w:val="18"/>
              </w:rPr>
              <w:t>TTCN</w:t>
            </w:r>
            <w:r w:rsidRPr="00131AE7">
              <w:rPr>
                <w:snapToGrid w:val="0"/>
                <w:szCs w:val="18"/>
              </w:rPr>
              <w:noBreakHyphen/>
              <w:t>3</w:t>
            </w:r>
            <w:r w:rsidRPr="00131AE7">
              <w:rPr>
                <w:snapToGrid w:val="0"/>
                <w:color w:val="000000"/>
                <w:szCs w:val="18"/>
              </w:rPr>
              <w:t xml:space="preserve"> range shall be inclusive and its value shall be the lower boundary of the </w:t>
            </w:r>
            <w:r w:rsidRPr="00131AE7">
              <w:rPr>
                <w:snapToGrid w:val="0"/>
                <w:szCs w:val="18"/>
              </w:rPr>
              <w:t>ASN.1</w:t>
            </w:r>
            <w:r w:rsidRPr="00131AE7">
              <w:rPr>
                <w:snapToGrid w:val="0"/>
                <w:color w:val="000000"/>
                <w:szCs w:val="18"/>
              </w:rPr>
              <w:t xml:space="preserve"> </w:t>
            </w:r>
            <w:r w:rsidRPr="00131AE7">
              <w:rPr>
                <w:snapToGrid w:val="0"/>
                <w:szCs w:val="18"/>
              </w:rPr>
              <w:t>type</w:t>
            </w:r>
            <w:r w:rsidRPr="00131AE7">
              <w:rPr>
                <w:snapToGrid w:val="0"/>
                <w:color w:val="000000"/>
                <w:szCs w:val="18"/>
              </w:rPr>
              <w:t xml:space="preserve">'s parent </w:t>
            </w:r>
            <w:r w:rsidRPr="00131AE7">
              <w:rPr>
                <w:snapToGrid w:val="0"/>
                <w:szCs w:val="18"/>
              </w:rPr>
              <w:t>type</w:t>
            </w:r>
            <w:r w:rsidRPr="00131AE7">
              <w:rPr>
                <w:snapToGrid w:val="0"/>
                <w:color w:val="000000"/>
                <w:szCs w:val="18"/>
              </w:rPr>
              <w:t xml:space="preserve"> or </w:t>
            </w:r>
            <w:r w:rsidRPr="00131AE7">
              <w:rPr>
                <w:rFonts w:ascii="Courier New" w:hAnsi="Courier New" w:cs="Courier New"/>
                <w:b/>
                <w:snapToGrid w:val="0"/>
                <w:color w:val="000000"/>
                <w:szCs w:val="18"/>
              </w:rPr>
              <w:noBreakHyphen/>
              <w:t>infinity</w:t>
            </w:r>
            <w:r w:rsidRPr="00131AE7">
              <w:rPr>
                <w:snapToGrid w:val="0"/>
                <w:color w:val="000000"/>
                <w:szCs w:val="18"/>
              </w:rPr>
              <w:t xml:space="preserve"> (if the parent </w:t>
            </w:r>
            <w:r w:rsidRPr="00131AE7">
              <w:rPr>
                <w:snapToGrid w:val="0"/>
                <w:szCs w:val="18"/>
              </w:rPr>
              <w:t>type</w:t>
            </w:r>
            <w:r w:rsidRPr="00131AE7">
              <w:rPr>
                <w:snapToGrid w:val="0"/>
                <w:color w:val="000000"/>
                <w:szCs w:val="18"/>
              </w:rPr>
              <w:t xml:space="preserve"> is a built-in </w:t>
            </w:r>
            <w:r w:rsidRPr="00131AE7">
              <w:rPr>
                <w:snapToGrid w:val="0"/>
                <w:szCs w:val="18"/>
              </w:rPr>
              <w:t>type</w:t>
            </w:r>
            <w:r w:rsidRPr="00131AE7">
              <w:rPr>
                <w:snapToGrid w:val="0"/>
                <w:color w:val="000000"/>
                <w:szCs w:val="18"/>
              </w:rPr>
              <w:t xml:space="preserve"> or has no lower boundary, i.e. </w:t>
            </w:r>
            <w:r w:rsidRPr="00131AE7">
              <w:rPr>
                <w:snapToGrid w:val="0"/>
                <w:szCs w:val="18"/>
              </w:rPr>
              <w:t>MIN</w:t>
            </w:r>
            <w:r w:rsidRPr="00131AE7">
              <w:rPr>
                <w:snapToGrid w:val="0"/>
                <w:color w:val="000000"/>
                <w:szCs w:val="18"/>
              </w:rPr>
              <w:t xml:space="preserve"> and/or MINUS-INFINITY - either </w:t>
            </w:r>
            <w:r w:rsidRPr="00131AE7">
              <w:rPr>
                <w:snapToGrid w:val="0"/>
                <w:szCs w:val="18"/>
              </w:rPr>
              <w:t>open</w:t>
            </w:r>
            <w:r w:rsidRPr="00131AE7">
              <w:rPr>
                <w:snapToGrid w:val="0"/>
                <w:color w:val="000000"/>
                <w:szCs w:val="18"/>
              </w:rPr>
              <w:t xml:space="preserve"> or closed - are used along the whole derivation chain).</w:t>
            </w:r>
            <w:r w:rsidRPr="00131AE7">
              <w:rPr>
                <w:snapToGrid w:val="0"/>
                <w:color w:val="000000"/>
                <w:szCs w:val="18"/>
              </w:rPr>
              <w:br/>
              <w:t xml:space="preserve">If the lower boundary of an </w:t>
            </w:r>
            <w:r w:rsidRPr="00131AE7">
              <w:rPr>
                <w:snapToGrid w:val="0"/>
                <w:szCs w:val="18"/>
              </w:rPr>
              <w:t>ASN.1</w:t>
            </w:r>
            <w:r w:rsidRPr="00131AE7">
              <w:rPr>
                <w:snapToGrid w:val="0"/>
                <w:color w:val="000000"/>
                <w:szCs w:val="18"/>
              </w:rPr>
              <w:t xml:space="preserve"> range is </w:t>
            </w:r>
            <w:r w:rsidRPr="00131AE7">
              <w:rPr>
                <w:snapToGrid w:val="0"/>
                <w:szCs w:val="18"/>
              </w:rPr>
              <w:t>MIN</w:t>
            </w:r>
            <w:r w:rsidRPr="00131AE7">
              <w:rPr>
                <w:snapToGrid w:val="0"/>
                <w:color w:val="000000"/>
                <w:szCs w:val="18"/>
              </w:rPr>
              <w:t xml:space="preserve">&lt;, the lower boundary of the corresponding </w:t>
            </w:r>
            <w:r w:rsidRPr="00131AE7">
              <w:rPr>
                <w:snapToGrid w:val="0"/>
                <w:szCs w:val="18"/>
              </w:rPr>
              <w:t>TTCN</w:t>
            </w:r>
            <w:r w:rsidRPr="00131AE7">
              <w:rPr>
                <w:snapToGrid w:val="0"/>
                <w:szCs w:val="18"/>
              </w:rPr>
              <w:noBreakHyphen/>
              <w:t>3</w:t>
            </w:r>
            <w:r w:rsidRPr="00131AE7">
              <w:rPr>
                <w:snapToGrid w:val="0"/>
                <w:color w:val="000000"/>
                <w:szCs w:val="18"/>
              </w:rPr>
              <w:t xml:space="preserve"> range shall be either an exclusive value equivalent to the lower boundary of the </w:t>
            </w:r>
            <w:r w:rsidRPr="00131AE7">
              <w:rPr>
                <w:snapToGrid w:val="0"/>
                <w:szCs w:val="18"/>
              </w:rPr>
              <w:t>ASN.1</w:t>
            </w:r>
            <w:r w:rsidRPr="00131AE7">
              <w:rPr>
                <w:snapToGrid w:val="0"/>
                <w:color w:val="000000"/>
                <w:szCs w:val="18"/>
              </w:rPr>
              <w:t xml:space="preserve"> </w:t>
            </w:r>
            <w:r w:rsidRPr="00131AE7">
              <w:rPr>
                <w:snapToGrid w:val="0"/>
                <w:szCs w:val="18"/>
              </w:rPr>
              <w:t>type</w:t>
            </w:r>
            <w:r w:rsidRPr="00131AE7">
              <w:rPr>
                <w:snapToGrid w:val="0"/>
                <w:color w:val="000000"/>
                <w:szCs w:val="18"/>
              </w:rPr>
              <w:t xml:space="preserve">'s parent </w:t>
            </w:r>
            <w:r w:rsidRPr="00131AE7">
              <w:rPr>
                <w:snapToGrid w:val="0"/>
                <w:szCs w:val="18"/>
              </w:rPr>
              <w:t>type</w:t>
            </w:r>
            <w:r w:rsidRPr="00131AE7">
              <w:rPr>
                <w:snapToGrid w:val="0"/>
                <w:color w:val="000000"/>
                <w:szCs w:val="18"/>
              </w:rPr>
              <w:t xml:space="preserve"> or </w:t>
            </w:r>
            <w:r w:rsidRPr="00131AE7">
              <w:rPr>
                <w:rFonts w:ascii="Courier New" w:hAnsi="Courier New" w:cs="Courier New"/>
                <w:b/>
                <w:snapToGrid w:val="0"/>
                <w:color w:val="000000"/>
                <w:szCs w:val="18"/>
              </w:rPr>
              <w:noBreakHyphen/>
              <w:t>infinity</w:t>
            </w:r>
            <w:r w:rsidRPr="00131AE7">
              <w:rPr>
                <w:snapToGrid w:val="0"/>
                <w:color w:val="000000"/>
                <w:szCs w:val="18"/>
              </w:rPr>
              <w:t xml:space="preserve"> (if the parent </w:t>
            </w:r>
            <w:r w:rsidRPr="00131AE7">
              <w:rPr>
                <w:snapToGrid w:val="0"/>
                <w:szCs w:val="18"/>
              </w:rPr>
              <w:t>type</w:t>
            </w:r>
            <w:r w:rsidRPr="00131AE7">
              <w:rPr>
                <w:snapToGrid w:val="0"/>
                <w:color w:val="000000"/>
                <w:szCs w:val="18"/>
              </w:rPr>
              <w:t xml:space="preserve"> is a built-in </w:t>
            </w:r>
            <w:r w:rsidRPr="00131AE7">
              <w:rPr>
                <w:snapToGrid w:val="0"/>
                <w:szCs w:val="18"/>
              </w:rPr>
              <w:t>type</w:t>
            </w:r>
            <w:r w:rsidRPr="00131AE7">
              <w:rPr>
                <w:snapToGrid w:val="0"/>
                <w:color w:val="000000"/>
                <w:szCs w:val="18"/>
              </w:rPr>
              <w:t xml:space="preserve"> or has no lower boundary, i.e. </w:t>
            </w:r>
            <w:r w:rsidRPr="00131AE7">
              <w:rPr>
                <w:snapToGrid w:val="0"/>
                <w:szCs w:val="18"/>
              </w:rPr>
              <w:t>MIN</w:t>
            </w:r>
            <w:r w:rsidRPr="00131AE7">
              <w:rPr>
                <w:snapToGrid w:val="0"/>
                <w:color w:val="000000"/>
                <w:szCs w:val="18"/>
              </w:rPr>
              <w:t xml:space="preserve"> and/or MINUS-INFINITY - either </w:t>
            </w:r>
            <w:r w:rsidRPr="00131AE7">
              <w:rPr>
                <w:snapToGrid w:val="0"/>
                <w:szCs w:val="18"/>
              </w:rPr>
              <w:t>open</w:t>
            </w:r>
            <w:r w:rsidRPr="00131AE7">
              <w:rPr>
                <w:snapToGrid w:val="0"/>
                <w:color w:val="000000"/>
                <w:szCs w:val="18"/>
              </w:rPr>
              <w:t xml:space="preserve"> or closed - are used along the whole derivation chain).</w:t>
            </w:r>
            <w:r w:rsidRPr="00131AE7">
              <w:rPr>
                <w:snapToGrid w:val="0"/>
                <w:color w:val="000000"/>
                <w:szCs w:val="18"/>
              </w:rPr>
              <w:br/>
              <w:t xml:space="preserve">If the lower boundary of an </w:t>
            </w:r>
            <w:r w:rsidRPr="00131AE7">
              <w:rPr>
                <w:snapToGrid w:val="0"/>
                <w:szCs w:val="18"/>
              </w:rPr>
              <w:t>ASN.1</w:t>
            </w:r>
            <w:r w:rsidRPr="00131AE7">
              <w:rPr>
                <w:snapToGrid w:val="0"/>
                <w:color w:val="000000"/>
                <w:szCs w:val="18"/>
              </w:rPr>
              <w:t xml:space="preserve"> range is a numerical value and is a closed boundary (i.e. not </w:t>
            </w:r>
            <w:r w:rsidRPr="00131AE7">
              <w:rPr>
                <w:snapToGrid w:val="0"/>
                <w:szCs w:val="18"/>
              </w:rPr>
              <w:t>MIN</w:t>
            </w:r>
            <w:r w:rsidRPr="00131AE7">
              <w:rPr>
                <w:snapToGrid w:val="0"/>
                <w:color w:val="000000"/>
                <w:szCs w:val="18"/>
              </w:rPr>
              <w:t xml:space="preserve"> or MINUS-INFINITY and does not include the "&lt;" symbol</w:t>
            </w:r>
            <w:r w:rsidRPr="00131AE7">
              <w:rPr>
                <w:szCs w:val="18"/>
              </w:rPr>
              <w:t>),</w:t>
            </w:r>
            <w:r w:rsidRPr="00131AE7">
              <w:rPr>
                <w:snapToGrid w:val="0"/>
                <w:color w:val="000000"/>
                <w:szCs w:val="18"/>
              </w:rPr>
              <w:t xml:space="preserve"> the lower boundary of the corresponding </w:t>
            </w:r>
            <w:r w:rsidRPr="00131AE7">
              <w:rPr>
                <w:snapToGrid w:val="0"/>
                <w:szCs w:val="18"/>
              </w:rPr>
              <w:t>TTCN</w:t>
            </w:r>
            <w:r w:rsidRPr="00131AE7">
              <w:rPr>
                <w:snapToGrid w:val="0"/>
                <w:szCs w:val="18"/>
              </w:rPr>
              <w:noBreakHyphen/>
              <w:t>3</w:t>
            </w:r>
            <w:r w:rsidRPr="00131AE7">
              <w:rPr>
                <w:snapToGrid w:val="0"/>
                <w:color w:val="000000"/>
                <w:szCs w:val="18"/>
              </w:rPr>
              <w:t xml:space="preserve"> range shall be inclusive and its value shall be the </w:t>
            </w:r>
            <w:r w:rsidRPr="00131AE7">
              <w:rPr>
                <w:snapToGrid w:val="0"/>
                <w:szCs w:val="18"/>
              </w:rPr>
              <w:t>ASN.1</w:t>
            </w:r>
            <w:r w:rsidRPr="00131AE7">
              <w:rPr>
                <w:snapToGrid w:val="0"/>
                <w:color w:val="000000"/>
                <w:szCs w:val="18"/>
              </w:rPr>
              <w:t xml:space="preserve"> lower boundary.</w:t>
            </w:r>
            <w:r w:rsidRPr="00131AE7">
              <w:rPr>
                <w:snapToGrid w:val="0"/>
                <w:color w:val="000000"/>
                <w:szCs w:val="18"/>
              </w:rPr>
              <w:br/>
              <w:t xml:space="preserve">If the lower boundary of an </w:t>
            </w:r>
            <w:r w:rsidRPr="00131AE7">
              <w:rPr>
                <w:snapToGrid w:val="0"/>
                <w:szCs w:val="18"/>
              </w:rPr>
              <w:t>ASN.1</w:t>
            </w:r>
            <w:r w:rsidRPr="00131AE7">
              <w:rPr>
                <w:snapToGrid w:val="0"/>
                <w:color w:val="000000"/>
                <w:szCs w:val="18"/>
              </w:rPr>
              <w:t xml:space="preserve"> range is a numerical value and is an </w:t>
            </w:r>
            <w:r w:rsidRPr="00131AE7">
              <w:rPr>
                <w:snapToGrid w:val="0"/>
                <w:szCs w:val="18"/>
              </w:rPr>
              <w:t>open</w:t>
            </w:r>
            <w:r w:rsidRPr="00131AE7">
              <w:rPr>
                <w:snapToGrid w:val="0"/>
                <w:color w:val="000000"/>
                <w:szCs w:val="18"/>
              </w:rPr>
              <w:t xml:space="preserve"> boundary (i.e. not </w:t>
            </w:r>
            <w:r w:rsidRPr="00131AE7">
              <w:rPr>
                <w:snapToGrid w:val="0"/>
                <w:szCs w:val="18"/>
              </w:rPr>
              <w:t>MIN</w:t>
            </w:r>
            <w:r w:rsidRPr="00131AE7">
              <w:rPr>
                <w:snapToGrid w:val="0"/>
                <w:color w:val="000000"/>
                <w:szCs w:val="18"/>
              </w:rPr>
              <w:t>&lt; or MINUS-INFINITY&lt; and does include the "&lt;" symbol</w:t>
            </w:r>
            <w:r w:rsidRPr="00131AE7">
              <w:rPr>
                <w:szCs w:val="18"/>
              </w:rPr>
              <w:t>),</w:t>
            </w:r>
            <w:r w:rsidRPr="00131AE7">
              <w:rPr>
                <w:snapToGrid w:val="0"/>
                <w:color w:val="000000"/>
                <w:szCs w:val="18"/>
              </w:rPr>
              <w:t xml:space="preserve"> the lower boundary of the corresponding </w:t>
            </w:r>
            <w:r w:rsidRPr="00131AE7">
              <w:rPr>
                <w:snapToGrid w:val="0"/>
                <w:szCs w:val="18"/>
              </w:rPr>
              <w:t>TTCN</w:t>
            </w:r>
            <w:r w:rsidRPr="00131AE7">
              <w:rPr>
                <w:snapToGrid w:val="0"/>
                <w:szCs w:val="18"/>
              </w:rPr>
              <w:noBreakHyphen/>
              <w:t>3</w:t>
            </w:r>
            <w:r w:rsidRPr="00131AE7">
              <w:rPr>
                <w:snapToGrid w:val="0"/>
                <w:color w:val="000000"/>
                <w:szCs w:val="18"/>
              </w:rPr>
              <w:t xml:space="preserve"> range shall be exclusive and its value shall be the </w:t>
            </w:r>
            <w:r w:rsidRPr="00131AE7">
              <w:rPr>
                <w:snapToGrid w:val="0"/>
                <w:szCs w:val="18"/>
              </w:rPr>
              <w:t>ASN.1</w:t>
            </w:r>
            <w:r w:rsidRPr="00131AE7">
              <w:rPr>
                <w:snapToGrid w:val="0"/>
                <w:color w:val="000000"/>
                <w:szCs w:val="18"/>
              </w:rPr>
              <w:t xml:space="preserve"> lower boundary.</w:t>
            </w:r>
          </w:p>
          <w:p w14:paraId="015A8A83" w14:textId="16BD1001" w:rsidR="00134FD5" w:rsidRPr="00131AE7" w:rsidRDefault="00134FD5" w:rsidP="0098173E">
            <w:pPr>
              <w:pStyle w:val="TAN"/>
              <w:keepLines w:val="0"/>
              <w:rPr>
                <w:snapToGrid w:val="0"/>
                <w:color w:val="000000"/>
                <w:szCs w:val="18"/>
              </w:rPr>
            </w:pPr>
            <w:r w:rsidRPr="00131AE7">
              <w:rPr>
                <w:snapToGrid w:val="0"/>
                <w:color w:val="000000"/>
                <w:szCs w:val="18"/>
              </w:rPr>
              <w:tab/>
              <w:t xml:space="preserve">If an upper boundary of an </w:t>
            </w:r>
            <w:r w:rsidRPr="00131AE7">
              <w:rPr>
                <w:snapToGrid w:val="0"/>
                <w:szCs w:val="18"/>
              </w:rPr>
              <w:t>ASN.1</w:t>
            </w:r>
            <w:r w:rsidRPr="00131AE7">
              <w:rPr>
                <w:snapToGrid w:val="0"/>
                <w:color w:val="000000"/>
                <w:szCs w:val="18"/>
              </w:rPr>
              <w:t xml:space="preserve"> range is NOT-A-NUMBER, a </w:t>
            </w:r>
            <w:r w:rsidRPr="00131AE7">
              <w:rPr>
                <w:snapToGrid w:val="0"/>
                <w:szCs w:val="18"/>
              </w:rPr>
              <w:t>TTCN</w:t>
            </w:r>
            <w:r w:rsidRPr="00131AE7">
              <w:rPr>
                <w:snapToGrid w:val="0"/>
                <w:szCs w:val="18"/>
              </w:rPr>
              <w:noBreakHyphen/>
              <w:t>3</w:t>
            </w:r>
            <w:r w:rsidRPr="00131AE7">
              <w:rPr>
                <w:snapToGrid w:val="0"/>
                <w:color w:val="000000"/>
                <w:szCs w:val="18"/>
              </w:rPr>
              <w:t xml:space="preserve"> range with the upper boundary </w:t>
            </w:r>
            <w:r w:rsidRPr="00131AE7">
              <w:rPr>
                <w:rFonts w:ascii="Courier New" w:hAnsi="Courier New" w:cs="Courier New"/>
                <w:b/>
                <w:snapToGrid w:val="0"/>
                <w:color w:val="000000"/>
                <w:szCs w:val="18"/>
              </w:rPr>
              <w:t>infinity</w:t>
            </w:r>
            <w:r w:rsidRPr="00131AE7">
              <w:rPr>
                <w:snapToGrid w:val="0"/>
                <w:color w:val="000000"/>
                <w:szCs w:val="18"/>
              </w:rPr>
              <w:t xml:space="preserve"> and the list subtype value </w:t>
            </w:r>
            <w:r w:rsidRPr="00131AE7">
              <w:rPr>
                <w:rFonts w:ascii="Courier New" w:hAnsi="Courier New" w:cs="Courier New"/>
                <w:b/>
                <w:snapToGrid w:val="0"/>
                <w:color w:val="000000"/>
                <w:szCs w:val="18"/>
              </w:rPr>
              <w:t>not_a_number</w:t>
            </w:r>
            <w:r w:rsidRPr="00131AE7">
              <w:rPr>
                <w:snapToGrid w:val="0"/>
                <w:color w:val="000000"/>
                <w:szCs w:val="18"/>
              </w:rPr>
              <w:t xml:space="preserve"> shall be generated for this range.</w:t>
            </w:r>
            <w:r w:rsidRPr="00131AE7">
              <w:rPr>
                <w:snapToGrid w:val="0"/>
                <w:color w:val="000000"/>
                <w:szCs w:val="18"/>
              </w:rPr>
              <w:br/>
              <w:t xml:space="preserve">If an upper boundary of an </w:t>
            </w:r>
            <w:r w:rsidRPr="00131AE7">
              <w:rPr>
                <w:snapToGrid w:val="0"/>
                <w:szCs w:val="18"/>
              </w:rPr>
              <w:t>ASN.1</w:t>
            </w:r>
            <w:r w:rsidRPr="00131AE7">
              <w:rPr>
                <w:snapToGrid w:val="0"/>
                <w:color w:val="000000"/>
                <w:szCs w:val="18"/>
              </w:rPr>
              <w:t xml:space="preserve"> range is &lt;NOT-A-NUMBER, a </w:t>
            </w:r>
            <w:r w:rsidRPr="00131AE7">
              <w:rPr>
                <w:snapToGrid w:val="0"/>
                <w:szCs w:val="18"/>
              </w:rPr>
              <w:t>TTCN</w:t>
            </w:r>
            <w:r w:rsidRPr="00131AE7">
              <w:rPr>
                <w:snapToGrid w:val="0"/>
                <w:szCs w:val="18"/>
              </w:rPr>
              <w:noBreakHyphen/>
              <w:t>3</w:t>
            </w:r>
            <w:r w:rsidRPr="00131AE7">
              <w:rPr>
                <w:snapToGrid w:val="0"/>
                <w:color w:val="000000"/>
                <w:szCs w:val="18"/>
              </w:rPr>
              <w:t xml:space="preserve"> range with the upper boundary </w:t>
            </w:r>
            <w:r w:rsidRPr="00131AE7">
              <w:rPr>
                <w:rFonts w:ascii="Courier New" w:hAnsi="Courier New" w:cs="Courier New"/>
                <w:b/>
                <w:snapToGrid w:val="0"/>
                <w:color w:val="000000"/>
                <w:szCs w:val="18"/>
              </w:rPr>
              <w:t>infinity</w:t>
            </w:r>
            <w:r w:rsidRPr="00131AE7">
              <w:rPr>
                <w:snapToGrid w:val="0"/>
                <w:color w:val="000000"/>
                <w:szCs w:val="18"/>
              </w:rPr>
              <w:t xml:space="preserve"> shall be generated for this range.</w:t>
            </w:r>
            <w:r w:rsidRPr="00131AE7">
              <w:rPr>
                <w:snapToGrid w:val="0"/>
                <w:color w:val="000000"/>
                <w:szCs w:val="18"/>
              </w:rPr>
              <w:br/>
              <w:t xml:space="preserve">If the upper boundary of an </w:t>
            </w:r>
            <w:r w:rsidRPr="00131AE7">
              <w:rPr>
                <w:snapToGrid w:val="0"/>
                <w:szCs w:val="18"/>
              </w:rPr>
              <w:t>ASN.1</w:t>
            </w:r>
            <w:r w:rsidRPr="00131AE7">
              <w:rPr>
                <w:snapToGrid w:val="0"/>
                <w:color w:val="000000"/>
                <w:szCs w:val="18"/>
              </w:rPr>
              <w:t xml:space="preserve"> range is PLUS-INFINITY, the upper bound of the corresponding </w:t>
            </w:r>
            <w:r w:rsidRPr="00131AE7">
              <w:rPr>
                <w:snapToGrid w:val="0"/>
                <w:szCs w:val="18"/>
              </w:rPr>
              <w:t>TTCN</w:t>
            </w:r>
            <w:r w:rsidRPr="00131AE7">
              <w:rPr>
                <w:snapToGrid w:val="0"/>
                <w:szCs w:val="18"/>
              </w:rPr>
              <w:noBreakHyphen/>
              <w:t>3</w:t>
            </w:r>
            <w:r w:rsidRPr="00131AE7">
              <w:rPr>
                <w:snapToGrid w:val="0"/>
                <w:color w:val="000000"/>
                <w:szCs w:val="18"/>
              </w:rPr>
              <w:t xml:space="preserve"> range shall be </w:t>
            </w:r>
            <w:r w:rsidRPr="00131AE7">
              <w:rPr>
                <w:rFonts w:ascii="Courier New" w:hAnsi="Courier New" w:cs="Courier New"/>
                <w:b/>
                <w:snapToGrid w:val="0"/>
                <w:color w:val="000000"/>
                <w:szCs w:val="18"/>
              </w:rPr>
              <w:t>infinity</w:t>
            </w:r>
            <w:r w:rsidRPr="00131AE7">
              <w:rPr>
                <w:rFonts w:cs="Arial"/>
                <w:snapToGrid w:val="0"/>
                <w:color w:val="000000"/>
                <w:szCs w:val="18"/>
              </w:rPr>
              <w:t>.</w:t>
            </w:r>
            <w:r w:rsidRPr="00131AE7">
              <w:rPr>
                <w:snapToGrid w:val="0"/>
                <w:color w:val="000000"/>
                <w:szCs w:val="18"/>
              </w:rPr>
              <w:br/>
              <w:t xml:space="preserve">If the upper boundary of an </w:t>
            </w:r>
            <w:r w:rsidRPr="00131AE7">
              <w:rPr>
                <w:snapToGrid w:val="0"/>
                <w:szCs w:val="18"/>
              </w:rPr>
              <w:t>ASN.1</w:t>
            </w:r>
            <w:r w:rsidRPr="00131AE7">
              <w:rPr>
                <w:snapToGrid w:val="0"/>
                <w:color w:val="000000"/>
                <w:szCs w:val="18"/>
              </w:rPr>
              <w:t xml:space="preserve"> range is </w:t>
            </w:r>
            <w:r w:rsidRPr="00131AE7">
              <w:rPr>
                <w:snapToGrid w:val="0"/>
                <w:szCs w:val="18"/>
              </w:rPr>
              <w:t>MAX</w:t>
            </w:r>
            <w:r w:rsidRPr="00131AE7">
              <w:rPr>
                <w:snapToGrid w:val="0"/>
                <w:color w:val="000000"/>
                <w:szCs w:val="18"/>
              </w:rPr>
              <w:t xml:space="preserve">, the upper boundary of the corresponding </w:t>
            </w:r>
            <w:r w:rsidRPr="00131AE7">
              <w:rPr>
                <w:snapToGrid w:val="0"/>
                <w:szCs w:val="18"/>
              </w:rPr>
              <w:t>TTCN</w:t>
            </w:r>
            <w:r w:rsidRPr="00131AE7">
              <w:rPr>
                <w:snapToGrid w:val="0"/>
                <w:szCs w:val="18"/>
              </w:rPr>
              <w:noBreakHyphen/>
              <w:t>3</w:t>
            </w:r>
            <w:r w:rsidRPr="00131AE7">
              <w:rPr>
                <w:snapToGrid w:val="0"/>
                <w:color w:val="000000"/>
                <w:szCs w:val="18"/>
              </w:rPr>
              <w:t xml:space="preserve"> range shall be inclusive and its value shall be the upper boundary of the </w:t>
            </w:r>
            <w:r w:rsidRPr="00131AE7">
              <w:rPr>
                <w:snapToGrid w:val="0"/>
                <w:szCs w:val="18"/>
              </w:rPr>
              <w:t>ASN.1</w:t>
            </w:r>
            <w:r w:rsidRPr="00131AE7">
              <w:rPr>
                <w:snapToGrid w:val="0"/>
                <w:color w:val="000000"/>
                <w:szCs w:val="18"/>
              </w:rPr>
              <w:t xml:space="preserve"> </w:t>
            </w:r>
            <w:r w:rsidRPr="00131AE7">
              <w:rPr>
                <w:snapToGrid w:val="0"/>
                <w:szCs w:val="18"/>
              </w:rPr>
              <w:t>type</w:t>
            </w:r>
            <w:r w:rsidRPr="00131AE7">
              <w:rPr>
                <w:snapToGrid w:val="0"/>
                <w:color w:val="000000"/>
                <w:szCs w:val="18"/>
              </w:rPr>
              <w:t xml:space="preserve">'s parent </w:t>
            </w:r>
            <w:r w:rsidRPr="00131AE7">
              <w:rPr>
                <w:snapToGrid w:val="0"/>
                <w:szCs w:val="18"/>
              </w:rPr>
              <w:t>type</w:t>
            </w:r>
            <w:r w:rsidRPr="00131AE7">
              <w:rPr>
                <w:snapToGrid w:val="0"/>
                <w:color w:val="000000"/>
                <w:szCs w:val="18"/>
              </w:rPr>
              <w:t xml:space="preserve"> or </w:t>
            </w:r>
            <w:r w:rsidRPr="00131AE7">
              <w:rPr>
                <w:rFonts w:ascii="Courier New" w:hAnsi="Courier New" w:cs="Courier New"/>
                <w:b/>
                <w:snapToGrid w:val="0"/>
                <w:color w:val="000000"/>
                <w:szCs w:val="18"/>
              </w:rPr>
              <w:t>infinity</w:t>
            </w:r>
            <w:r w:rsidRPr="00131AE7">
              <w:rPr>
                <w:snapToGrid w:val="0"/>
                <w:color w:val="000000"/>
                <w:szCs w:val="18"/>
              </w:rPr>
              <w:t xml:space="preserve"> (if the parent </w:t>
            </w:r>
            <w:r w:rsidRPr="00131AE7">
              <w:rPr>
                <w:snapToGrid w:val="0"/>
                <w:szCs w:val="18"/>
              </w:rPr>
              <w:t>type</w:t>
            </w:r>
            <w:r w:rsidRPr="00131AE7">
              <w:rPr>
                <w:snapToGrid w:val="0"/>
                <w:color w:val="000000"/>
                <w:szCs w:val="18"/>
              </w:rPr>
              <w:t xml:space="preserve"> is a built-in </w:t>
            </w:r>
            <w:r w:rsidRPr="00131AE7">
              <w:rPr>
                <w:snapToGrid w:val="0"/>
                <w:szCs w:val="18"/>
              </w:rPr>
              <w:t>type</w:t>
            </w:r>
            <w:r w:rsidRPr="00131AE7">
              <w:rPr>
                <w:snapToGrid w:val="0"/>
                <w:color w:val="000000"/>
                <w:szCs w:val="18"/>
              </w:rPr>
              <w:t xml:space="preserve"> or has no upper boundary, i.e. </w:t>
            </w:r>
            <w:r w:rsidRPr="00131AE7">
              <w:rPr>
                <w:snapToGrid w:val="0"/>
                <w:szCs w:val="18"/>
              </w:rPr>
              <w:t>MAX</w:t>
            </w:r>
            <w:r w:rsidRPr="00131AE7">
              <w:rPr>
                <w:snapToGrid w:val="0"/>
                <w:color w:val="000000"/>
                <w:szCs w:val="18"/>
              </w:rPr>
              <w:t>, PLUS-INFINITY or</w:t>
            </w:r>
            <w:r w:rsidR="000C2F88" w:rsidRPr="00131AE7">
              <w:rPr>
                <w:snapToGrid w:val="0"/>
                <w:color w:val="000000"/>
                <w:szCs w:val="18"/>
              </w:rPr>
              <w:br/>
            </w:r>
            <w:r w:rsidRPr="00131AE7">
              <w:rPr>
                <w:snapToGrid w:val="0"/>
                <w:color w:val="000000"/>
                <w:szCs w:val="18"/>
              </w:rPr>
              <w:t xml:space="preserve">NOT-A-NUMBER - either </w:t>
            </w:r>
            <w:r w:rsidRPr="00131AE7">
              <w:rPr>
                <w:snapToGrid w:val="0"/>
                <w:szCs w:val="18"/>
              </w:rPr>
              <w:t>open</w:t>
            </w:r>
            <w:r w:rsidRPr="00131AE7">
              <w:rPr>
                <w:snapToGrid w:val="0"/>
                <w:color w:val="000000"/>
                <w:szCs w:val="18"/>
              </w:rPr>
              <w:t xml:space="preserve"> or closed - are used along the whole derivation chain).</w:t>
            </w:r>
            <w:r w:rsidRPr="00131AE7">
              <w:rPr>
                <w:snapToGrid w:val="0"/>
                <w:color w:val="000000"/>
                <w:szCs w:val="18"/>
              </w:rPr>
              <w:br/>
              <w:t xml:space="preserve">If the upper boundary of an </w:t>
            </w:r>
            <w:r w:rsidRPr="00131AE7">
              <w:rPr>
                <w:snapToGrid w:val="0"/>
                <w:szCs w:val="18"/>
              </w:rPr>
              <w:t>ASN.1</w:t>
            </w:r>
            <w:r w:rsidRPr="00131AE7">
              <w:rPr>
                <w:snapToGrid w:val="0"/>
                <w:color w:val="000000"/>
                <w:szCs w:val="18"/>
              </w:rPr>
              <w:t xml:space="preserve"> range is &lt;</w:t>
            </w:r>
            <w:r w:rsidRPr="00131AE7">
              <w:rPr>
                <w:snapToGrid w:val="0"/>
                <w:szCs w:val="18"/>
              </w:rPr>
              <w:t>MAX</w:t>
            </w:r>
            <w:r w:rsidRPr="00131AE7">
              <w:rPr>
                <w:snapToGrid w:val="0"/>
                <w:color w:val="000000"/>
                <w:szCs w:val="18"/>
              </w:rPr>
              <w:t xml:space="preserve">, the upper boundary of the corresponding </w:t>
            </w:r>
            <w:r w:rsidRPr="00131AE7">
              <w:rPr>
                <w:snapToGrid w:val="0"/>
                <w:szCs w:val="18"/>
              </w:rPr>
              <w:t>TTCN</w:t>
            </w:r>
            <w:r w:rsidRPr="00131AE7">
              <w:rPr>
                <w:snapToGrid w:val="0"/>
                <w:szCs w:val="18"/>
              </w:rPr>
              <w:noBreakHyphen/>
              <w:t>3</w:t>
            </w:r>
            <w:r w:rsidRPr="00131AE7">
              <w:rPr>
                <w:snapToGrid w:val="0"/>
                <w:color w:val="000000"/>
                <w:szCs w:val="18"/>
              </w:rPr>
              <w:t xml:space="preserve"> range shall be either an exclusive value equivalent to the upper boundary of the </w:t>
            </w:r>
            <w:r w:rsidRPr="00131AE7">
              <w:rPr>
                <w:snapToGrid w:val="0"/>
                <w:szCs w:val="18"/>
              </w:rPr>
              <w:t>ASN.1</w:t>
            </w:r>
            <w:r w:rsidRPr="00131AE7">
              <w:rPr>
                <w:snapToGrid w:val="0"/>
                <w:color w:val="000000"/>
                <w:szCs w:val="18"/>
              </w:rPr>
              <w:t xml:space="preserve"> </w:t>
            </w:r>
            <w:r w:rsidRPr="00131AE7">
              <w:rPr>
                <w:snapToGrid w:val="0"/>
                <w:szCs w:val="18"/>
              </w:rPr>
              <w:t>type</w:t>
            </w:r>
            <w:r w:rsidRPr="00131AE7">
              <w:rPr>
                <w:snapToGrid w:val="0"/>
                <w:color w:val="000000"/>
                <w:szCs w:val="18"/>
              </w:rPr>
              <w:t xml:space="preserve">'s parent </w:t>
            </w:r>
            <w:r w:rsidRPr="00131AE7">
              <w:rPr>
                <w:snapToGrid w:val="0"/>
                <w:szCs w:val="18"/>
              </w:rPr>
              <w:t>type</w:t>
            </w:r>
            <w:r w:rsidRPr="00131AE7">
              <w:rPr>
                <w:snapToGrid w:val="0"/>
                <w:color w:val="000000"/>
                <w:szCs w:val="18"/>
              </w:rPr>
              <w:t xml:space="preserve"> or </w:t>
            </w:r>
            <w:r w:rsidRPr="00131AE7">
              <w:rPr>
                <w:rFonts w:ascii="Courier New" w:hAnsi="Courier New" w:cs="Courier New"/>
                <w:b/>
                <w:snapToGrid w:val="0"/>
                <w:color w:val="000000"/>
                <w:szCs w:val="18"/>
              </w:rPr>
              <w:t>infinity</w:t>
            </w:r>
            <w:r w:rsidRPr="00131AE7">
              <w:rPr>
                <w:snapToGrid w:val="0"/>
                <w:color w:val="000000"/>
                <w:szCs w:val="18"/>
              </w:rPr>
              <w:t xml:space="preserve"> (if the parent </w:t>
            </w:r>
            <w:r w:rsidRPr="00131AE7">
              <w:rPr>
                <w:snapToGrid w:val="0"/>
                <w:szCs w:val="18"/>
              </w:rPr>
              <w:t>type</w:t>
            </w:r>
            <w:r w:rsidRPr="00131AE7">
              <w:rPr>
                <w:snapToGrid w:val="0"/>
                <w:color w:val="000000"/>
                <w:szCs w:val="18"/>
              </w:rPr>
              <w:t xml:space="preserve"> is a built-in </w:t>
            </w:r>
            <w:r w:rsidRPr="00131AE7">
              <w:rPr>
                <w:snapToGrid w:val="0"/>
                <w:szCs w:val="18"/>
              </w:rPr>
              <w:t>type</w:t>
            </w:r>
            <w:r w:rsidRPr="00131AE7">
              <w:rPr>
                <w:snapToGrid w:val="0"/>
                <w:color w:val="000000"/>
                <w:szCs w:val="18"/>
              </w:rPr>
              <w:t xml:space="preserve"> or has no upper boundary, i.e. </w:t>
            </w:r>
            <w:r w:rsidRPr="00131AE7">
              <w:rPr>
                <w:snapToGrid w:val="0"/>
                <w:szCs w:val="18"/>
              </w:rPr>
              <w:t>MAX</w:t>
            </w:r>
            <w:r w:rsidRPr="00131AE7">
              <w:rPr>
                <w:snapToGrid w:val="0"/>
                <w:color w:val="000000"/>
                <w:szCs w:val="18"/>
              </w:rPr>
              <w:t>, PLUS-INFINITY or</w:t>
            </w:r>
            <w:r w:rsidR="000C2F88" w:rsidRPr="00131AE7">
              <w:rPr>
                <w:snapToGrid w:val="0"/>
                <w:color w:val="000000"/>
                <w:szCs w:val="18"/>
              </w:rPr>
              <w:br/>
            </w:r>
            <w:r w:rsidRPr="00131AE7">
              <w:rPr>
                <w:snapToGrid w:val="0"/>
                <w:color w:val="000000"/>
                <w:szCs w:val="18"/>
              </w:rPr>
              <w:t xml:space="preserve">NOT-A-NUMBER - either </w:t>
            </w:r>
            <w:r w:rsidRPr="00131AE7">
              <w:rPr>
                <w:snapToGrid w:val="0"/>
                <w:szCs w:val="18"/>
              </w:rPr>
              <w:t>open</w:t>
            </w:r>
            <w:r w:rsidRPr="00131AE7">
              <w:rPr>
                <w:snapToGrid w:val="0"/>
                <w:color w:val="000000"/>
                <w:szCs w:val="18"/>
              </w:rPr>
              <w:t xml:space="preserve"> or closed - are used along the whole derivation chain).</w:t>
            </w:r>
            <w:r w:rsidRPr="00131AE7">
              <w:rPr>
                <w:snapToGrid w:val="0"/>
                <w:color w:val="000000"/>
                <w:szCs w:val="18"/>
              </w:rPr>
              <w:br/>
              <w:t xml:space="preserve">If the upper boundary of an </w:t>
            </w:r>
            <w:r w:rsidRPr="00131AE7">
              <w:rPr>
                <w:snapToGrid w:val="0"/>
                <w:szCs w:val="18"/>
              </w:rPr>
              <w:t>ASN.1</w:t>
            </w:r>
            <w:r w:rsidRPr="00131AE7">
              <w:rPr>
                <w:snapToGrid w:val="0"/>
                <w:color w:val="000000"/>
                <w:szCs w:val="18"/>
              </w:rPr>
              <w:t xml:space="preserve"> range is a numerical value and is a closed boundary (i.e. not </w:t>
            </w:r>
            <w:r w:rsidRPr="00131AE7">
              <w:rPr>
                <w:snapToGrid w:val="0"/>
                <w:szCs w:val="18"/>
              </w:rPr>
              <w:t>MAX</w:t>
            </w:r>
            <w:r w:rsidRPr="00131AE7">
              <w:rPr>
                <w:snapToGrid w:val="0"/>
                <w:color w:val="000000"/>
                <w:szCs w:val="18"/>
              </w:rPr>
              <w:t>, PLUS-INFINITY or NOT-A-NUMBER and does not include the "&lt;" symbol</w:t>
            </w:r>
            <w:r w:rsidRPr="00131AE7">
              <w:rPr>
                <w:szCs w:val="18"/>
              </w:rPr>
              <w:t>),</w:t>
            </w:r>
            <w:r w:rsidRPr="00131AE7">
              <w:rPr>
                <w:snapToGrid w:val="0"/>
                <w:color w:val="000000"/>
                <w:szCs w:val="18"/>
              </w:rPr>
              <w:t xml:space="preserve"> the upper boundary of the corresponding </w:t>
            </w:r>
            <w:r w:rsidRPr="00131AE7">
              <w:rPr>
                <w:snapToGrid w:val="0"/>
                <w:szCs w:val="18"/>
              </w:rPr>
              <w:t>TTCN</w:t>
            </w:r>
            <w:r w:rsidRPr="00131AE7">
              <w:rPr>
                <w:snapToGrid w:val="0"/>
                <w:szCs w:val="18"/>
              </w:rPr>
              <w:noBreakHyphen/>
              <w:t>3</w:t>
            </w:r>
            <w:r w:rsidRPr="00131AE7">
              <w:rPr>
                <w:snapToGrid w:val="0"/>
                <w:color w:val="000000"/>
                <w:szCs w:val="18"/>
              </w:rPr>
              <w:t xml:space="preserve"> range shall be inclusive and its value shall be the </w:t>
            </w:r>
            <w:r w:rsidRPr="00131AE7">
              <w:rPr>
                <w:snapToGrid w:val="0"/>
                <w:szCs w:val="18"/>
              </w:rPr>
              <w:t>ASN.1</w:t>
            </w:r>
            <w:r w:rsidRPr="00131AE7">
              <w:rPr>
                <w:snapToGrid w:val="0"/>
                <w:color w:val="000000"/>
                <w:szCs w:val="18"/>
              </w:rPr>
              <w:t xml:space="preserve"> upper boundary.</w:t>
            </w:r>
            <w:r w:rsidRPr="00131AE7">
              <w:rPr>
                <w:snapToGrid w:val="0"/>
                <w:color w:val="000000"/>
                <w:szCs w:val="18"/>
              </w:rPr>
              <w:br/>
              <w:t xml:space="preserve">If the upper boundary of an </w:t>
            </w:r>
            <w:r w:rsidRPr="00131AE7">
              <w:rPr>
                <w:snapToGrid w:val="0"/>
                <w:szCs w:val="18"/>
              </w:rPr>
              <w:t>ASN.1</w:t>
            </w:r>
            <w:r w:rsidRPr="00131AE7">
              <w:rPr>
                <w:snapToGrid w:val="0"/>
                <w:color w:val="000000"/>
                <w:szCs w:val="18"/>
              </w:rPr>
              <w:t xml:space="preserve"> range is a numerical value and is an </w:t>
            </w:r>
            <w:r w:rsidRPr="00131AE7">
              <w:rPr>
                <w:snapToGrid w:val="0"/>
                <w:szCs w:val="18"/>
              </w:rPr>
              <w:t>open</w:t>
            </w:r>
            <w:r w:rsidRPr="00131AE7">
              <w:rPr>
                <w:snapToGrid w:val="0"/>
                <w:color w:val="000000"/>
                <w:szCs w:val="18"/>
              </w:rPr>
              <w:t xml:space="preserve"> boundary (i.e. not &lt;</w:t>
            </w:r>
            <w:r w:rsidRPr="00131AE7">
              <w:rPr>
                <w:snapToGrid w:val="0"/>
                <w:szCs w:val="18"/>
              </w:rPr>
              <w:t>MAX</w:t>
            </w:r>
            <w:r w:rsidRPr="00131AE7">
              <w:rPr>
                <w:snapToGrid w:val="0"/>
                <w:color w:val="000000"/>
                <w:szCs w:val="18"/>
              </w:rPr>
              <w:t>, &lt;PLUS-INFINITY or &lt;NOT-A-NUMBER and does include the "&lt;" symbol</w:t>
            </w:r>
            <w:r w:rsidRPr="00131AE7">
              <w:rPr>
                <w:szCs w:val="18"/>
              </w:rPr>
              <w:t>),</w:t>
            </w:r>
            <w:r w:rsidRPr="00131AE7">
              <w:rPr>
                <w:snapToGrid w:val="0"/>
                <w:color w:val="000000"/>
                <w:szCs w:val="18"/>
              </w:rPr>
              <w:t xml:space="preserve"> the upper boundary of the corresponding </w:t>
            </w:r>
            <w:r w:rsidRPr="00131AE7">
              <w:rPr>
                <w:snapToGrid w:val="0"/>
                <w:szCs w:val="18"/>
              </w:rPr>
              <w:t>TTCN</w:t>
            </w:r>
            <w:r w:rsidRPr="00131AE7">
              <w:rPr>
                <w:snapToGrid w:val="0"/>
                <w:szCs w:val="18"/>
              </w:rPr>
              <w:noBreakHyphen/>
              <w:t>3</w:t>
            </w:r>
            <w:r w:rsidRPr="00131AE7">
              <w:rPr>
                <w:snapToGrid w:val="0"/>
                <w:color w:val="000000"/>
                <w:szCs w:val="18"/>
              </w:rPr>
              <w:t xml:space="preserve"> range shall be exclusive and its value shall be the </w:t>
            </w:r>
            <w:r w:rsidRPr="00131AE7">
              <w:rPr>
                <w:snapToGrid w:val="0"/>
                <w:szCs w:val="18"/>
              </w:rPr>
              <w:t>ASN.1</w:t>
            </w:r>
            <w:r w:rsidRPr="00131AE7">
              <w:rPr>
                <w:snapToGrid w:val="0"/>
                <w:color w:val="000000"/>
                <w:szCs w:val="18"/>
              </w:rPr>
              <w:t xml:space="preserve"> upper boundary.</w:t>
            </w:r>
          </w:p>
          <w:p w14:paraId="0980841B" w14:textId="2020B14B" w:rsidR="00134FD5" w:rsidRPr="00131AE7" w:rsidRDefault="00134FD5" w:rsidP="00447547">
            <w:pPr>
              <w:pStyle w:val="TAN"/>
              <w:keepNext w:val="0"/>
              <w:rPr>
                <w:snapToGrid w:val="0"/>
                <w:color w:val="000000"/>
                <w:sz w:val="16"/>
                <w:szCs w:val="16"/>
              </w:rPr>
            </w:pPr>
            <w:r w:rsidRPr="00131AE7">
              <w:rPr>
                <w:snapToGrid w:val="0"/>
                <w:color w:val="000000"/>
                <w:szCs w:val="18"/>
              </w:rPr>
              <w:t>p)</w:t>
            </w:r>
            <w:r w:rsidRPr="00131AE7">
              <w:rPr>
                <w:snapToGrid w:val="0"/>
                <w:color w:val="000000"/>
                <w:szCs w:val="18"/>
              </w:rPr>
              <w:tab/>
              <w:t xml:space="preserve">In case of </w:t>
            </w:r>
            <w:r w:rsidRPr="00131AE7">
              <w:rPr>
                <w:snapToGrid w:val="0"/>
                <w:szCs w:val="18"/>
              </w:rPr>
              <w:t>TIME</w:t>
            </w:r>
            <w:r w:rsidRPr="00131AE7">
              <w:rPr>
                <w:snapToGrid w:val="0"/>
                <w:color w:val="000000"/>
                <w:szCs w:val="18"/>
              </w:rPr>
              <w:t xml:space="preserve"> types range subtyping means duration, </w:t>
            </w:r>
            <w:r w:rsidRPr="00131AE7">
              <w:rPr>
                <w:snapToGrid w:val="0"/>
                <w:szCs w:val="18"/>
              </w:rPr>
              <w:t>time</w:t>
            </w:r>
            <w:r w:rsidRPr="00131AE7">
              <w:rPr>
                <w:snapToGrid w:val="0"/>
                <w:color w:val="000000"/>
                <w:szCs w:val="18"/>
              </w:rPr>
              <w:t xml:space="preserve"> point and recurrance ranges rather than value range.</w:t>
            </w:r>
          </w:p>
        </w:tc>
      </w:tr>
    </w:tbl>
    <w:p w14:paraId="1BBBB2F7" w14:textId="77777777" w:rsidR="00FB2200" w:rsidRPr="00131AE7" w:rsidRDefault="00FB2200" w:rsidP="00FB2200">
      <w:pPr>
        <w:keepLines/>
      </w:pPr>
    </w:p>
    <w:p w14:paraId="0ACD743E" w14:textId="77777777" w:rsidR="00FB2200" w:rsidRPr="00131AE7" w:rsidRDefault="00FB2200" w:rsidP="00FB2200">
      <w:pPr>
        <w:sectPr w:rsidR="00FB2200" w:rsidRPr="00131AE7" w:rsidSect="00616444">
          <w:footnotePr>
            <w:numRestart w:val="eachSect"/>
          </w:footnotePr>
          <w:pgSz w:w="16840" w:h="11907" w:orient="landscape" w:code="9"/>
          <w:pgMar w:top="1134" w:right="1531" w:bottom="850" w:left="1134" w:header="680" w:footer="340" w:gutter="0"/>
          <w:cols w:space="720"/>
          <w:docGrid w:linePitch="272"/>
        </w:sectPr>
      </w:pPr>
    </w:p>
    <w:p w14:paraId="35483AF6" w14:textId="11A822C4" w:rsidR="008F4BDC" w:rsidRPr="00131AE7" w:rsidRDefault="008F4BDC" w:rsidP="008F4BDC">
      <w:r w:rsidRPr="00131AE7">
        <w:lastRenderedPageBreak/>
        <w:t>ASN.1 allows using set arithmethics in subtype constraints. In many cases these set arithmetics expressions shall be calculated before the translation to be able to convert the ASN.1 subtype into its associated TTCN-3 type. However, in some cases expressions can be translated to TTCN-3 in different ways; e.g. a UNION of consequtive integer values can be translated into a list of values, into a value range or a mixture of the two, while all these forms denote the same set of values. Th</w:t>
      </w:r>
      <w:r w:rsidR="00E25733" w:rsidRPr="00131AE7">
        <w:t>e present document</w:t>
      </w:r>
      <w:r w:rsidRPr="00131AE7">
        <w:t xml:space="preserve"> leaves this choice open for tool implementations. The only requirement is that the resulted associated TTCN-3 type shall conform to this clause and clause 6 of of </w:t>
      </w:r>
      <w:r w:rsidR="00936255" w:rsidRPr="00131AE7">
        <w:t>ETSI ES 201 873</w:t>
      </w:r>
      <w:r w:rsidR="00936255" w:rsidRPr="00131AE7">
        <w:noBreakHyphen/>
        <w:t>1</w:t>
      </w:r>
      <w:r w:rsidRPr="00131AE7">
        <w:t xml:space="preserve"> [</w:t>
      </w:r>
      <w:r w:rsidRPr="00131AE7">
        <w:fldChar w:fldCharType="begin"/>
      </w:r>
      <w:r w:rsidRPr="00131AE7">
        <w:instrText xml:space="preserve"> REF REF_ES201873_1 \h  \* MERGEFORMAT </w:instrText>
      </w:r>
      <w:r w:rsidRPr="00131AE7">
        <w:fldChar w:fldCharType="separate"/>
      </w:r>
      <w:r w:rsidR="00AA1E5A" w:rsidRPr="00131AE7">
        <w:t>1</w:t>
      </w:r>
      <w:r w:rsidRPr="00131AE7">
        <w:fldChar w:fldCharType="end"/>
      </w:r>
      <w:r w:rsidRPr="00131AE7">
        <w:t>].</w:t>
      </w:r>
    </w:p>
    <w:p w14:paraId="2F0ACCA7" w14:textId="77777777" w:rsidR="007E1D77" w:rsidRPr="00131AE7" w:rsidRDefault="007E1D77" w:rsidP="003B0813">
      <w:pPr>
        <w:pStyle w:val="Heading2"/>
      </w:pPr>
      <w:bookmarkStart w:id="192" w:name="_Toc72306310"/>
      <w:bookmarkStart w:id="193" w:name="_Toc72306391"/>
      <w:r w:rsidRPr="00131AE7">
        <w:t>9.2</w:t>
      </w:r>
      <w:r w:rsidRPr="00131AE7">
        <w:tab/>
        <w:t>Transformation rules for values</w:t>
      </w:r>
      <w:bookmarkEnd w:id="192"/>
      <w:bookmarkEnd w:id="193"/>
    </w:p>
    <w:p w14:paraId="4C5A01FA" w14:textId="77777777" w:rsidR="007776B1" w:rsidRPr="00131AE7" w:rsidRDefault="006C1F27" w:rsidP="007776B1">
      <w:r w:rsidRPr="00131AE7">
        <w:t>In case of real values, the base used in the value notation (2 or 10) shall be retained by the tool to be able to produce the correct encoding of the value.</w:t>
      </w:r>
      <w:r w:rsidR="00105A8E" w:rsidRPr="00131AE7">
        <w:t xml:space="preserve"> However, from the point of view of TTCN-3 relational operations only the numerical value counts.</w:t>
      </w:r>
    </w:p>
    <w:p w14:paraId="340AAF75" w14:textId="77777777" w:rsidR="006E5591" w:rsidRPr="00131AE7" w:rsidRDefault="006E5591" w:rsidP="003B0813">
      <w:pPr>
        <w:pStyle w:val="Heading2"/>
      </w:pPr>
      <w:bookmarkStart w:id="194" w:name="_Toc72306311"/>
      <w:bookmarkStart w:id="195" w:name="_Toc72306392"/>
      <w:r w:rsidRPr="00131AE7">
        <w:t>9.</w:t>
      </w:r>
      <w:r w:rsidR="007E1D77" w:rsidRPr="00131AE7">
        <w:t>3</w:t>
      </w:r>
      <w:r w:rsidRPr="00131AE7">
        <w:tab/>
        <w:t>Scope of ASN.1 identifiers</w:t>
      </w:r>
      <w:bookmarkEnd w:id="194"/>
      <w:bookmarkEnd w:id="195"/>
    </w:p>
    <w:p w14:paraId="403EA1C7" w14:textId="2A999DA5" w:rsidR="0098173E" w:rsidRPr="00131AE7" w:rsidRDefault="006E5591" w:rsidP="003F06A1">
      <w:pPr>
        <w:rPr>
          <w:color w:val="000000"/>
        </w:rPr>
      </w:pPr>
      <w:r w:rsidRPr="00131AE7">
        <w:rPr>
          <w:color w:val="000000"/>
        </w:rPr>
        <w:t xml:space="preserve">Imported </w:t>
      </w:r>
      <w:r w:rsidRPr="00131AE7">
        <w:t>ASN.1</w:t>
      </w:r>
      <w:r w:rsidRPr="00131AE7">
        <w:rPr>
          <w:color w:val="000000"/>
        </w:rPr>
        <w:t xml:space="preserve"> identifiers follow the same scope rules as imported </w:t>
      </w:r>
      <w:r w:rsidRPr="00131AE7">
        <w:t>TTCN-3</w:t>
      </w:r>
      <w:r w:rsidRPr="00131AE7">
        <w:rPr>
          <w:color w:val="000000"/>
        </w:rPr>
        <w:t xml:space="preserve"> types and values (see </w:t>
      </w:r>
      <w:r w:rsidR="009555D9" w:rsidRPr="00131AE7">
        <w:rPr>
          <w:color w:val="000000"/>
        </w:rPr>
        <w:t>clause</w:t>
      </w:r>
      <w:r w:rsidRPr="00131AE7">
        <w:rPr>
          <w:color w:val="000000"/>
        </w:rPr>
        <w:t xml:space="preserve"> 5.</w:t>
      </w:r>
      <w:r w:rsidR="003F06A1" w:rsidRPr="00131AE7">
        <w:rPr>
          <w:color w:val="000000"/>
        </w:rPr>
        <w:t>2</w:t>
      </w:r>
      <w:r w:rsidRPr="00131AE7">
        <w:rPr>
          <w:color w:val="000000"/>
        </w:rPr>
        <w:t xml:space="preserve"> of </w:t>
      </w:r>
      <w:r w:rsidR="00936255" w:rsidRPr="00131AE7">
        <w:t>ETSI</w:t>
      </w:r>
      <w:r w:rsidR="00CA0A9A" w:rsidRPr="00131AE7">
        <w:t xml:space="preserve"> </w:t>
      </w:r>
      <w:r w:rsidR="00936255" w:rsidRPr="00131AE7">
        <w:t>ES 201 873</w:t>
      </w:r>
      <w:r w:rsidR="00936255" w:rsidRPr="00131AE7">
        <w:noBreakHyphen/>
        <w:t>1</w:t>
      </w:r>
      <w:r w:rsidR="00620346" w:rsidRPr="00131AE7">
        <w:t xml:space="preserve"> [</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Pr="00131AE7">
        <w:rPr>
          <w:color w:val="000000"/>
        </w:rPr>
        <w:t>).</w:t>
      </w:r>
    </w:p>
    <w:p w14:paraId="491D98F1" w14:textId="77777777" w:rsidR="006E5591" w:rsidRPr="00131AE7" w:rsidRDefault="006E5591" w:rsidP="003B0813">
      <w:pPr>
        <w:pStyle w:val="Heading1"/>
      </w:pPr>
      <w:bookmarkStart w:id="196" w:name="_Toc72306312"/>
      <w:bookmarkStart w:id="197" w:name="_Toc72306393"/>
      <w:r w:rsidRPr="00131AE7">
        <w:t>10</w:t>
      </w:r>
      <w:r w:rsidRPr="00131AE7">
        <w:tab/>
        <w:t>Parameterization in ASN.1</w:t>
      </w:r>
      <w:bookmarkEnd w:id="196"/>
      <w:bookmarkEnd w:id="197"/>
    </w:p>
    <w:p w14:paraId="0F812CC5" w14:textId="77777777" w:rsidR="006E5591" w:rsidRPr="00131AE7" w:rsidRDefault="006E5591">
      <w:pPr>
        <w:rPr>
          <w:color w:val="000000"/>
        </w:rPr>
      </w:pPr>
      <w:r w:rsidRPr="00131AE7">
        <w:rPr>
          <w:color w:val="000000"/>
        </w:rPr>
        <w:t xml:space="preserve">It is </w:t>
      </w:r>
      <w:r w:rsidR="003A3534" w:rsidRPr="00131AE7">
        <w:rPr>
          <w:color w:val="000000"/>
        </w:rPr>
        <w:t xml:space="preserve">not </w:t>
      </w:r>
      <w:r w:rsidRPr="00131AE7">
        <w:rPr>
          <w:color w:val="000000"/>
        </w:rPr>
        <w:t xml:space="preserve">permitted to reference parameterized </w:t>
      </w:r>
      <w:r w:rsidRPr="00131AE7">
        <w:t>ASN.1</w:t>
      </w:r>
      <w:r w:rsidRPr="00131AE7">
        <w:rPr>
          <w:color w:val="000000"/>
        </w:rPr>
        <w:t xml:space="preserve"> definitions from with</w:t>
      </w:r>
      <w:r w:rsidR="00005754" w:rsidRPr="00131AE7">
        <w:rPr>
          <w:color w:val="000000"/>
        </w:rPr>
        <w:t>in</w:t>
      </w:r>
      <w:r w:rsidRPr="00131AE7">
        <w:rPr>
          <w:color w:val="000000"/>
        </w:rPr>
        <w:t xml:space="preserve"> the </w:t>
      </w:r>
      <w:r w:rsidRPr="00131AE7">
        <w:t>TTCN-3</w:t>
      </w:r>
      <w:r w:rsidRPr="00131AE7">
        <w:rPr>
          <w:color w:val="000000"/>
        </w:rPr>
        <w:t xml:space="preserve"> module. However, </w:t>
      </w:r>
      <w:r w:rsidR="005D42FC" w:rsidRPr="00131AE7">
        <w:rPr>
          <w:color w:val="000000"/>
        </w:rPr>
        <w:t>non</w:t>
      </w:r>
      <w:r w:rsidR="00CF7A2C" w:rsidRPr="00131AE7">
        <w:rPr>
          <w:color w:val="000000"/>
        </w:rPr>
        <w:noBreakHyphen/>
      </w:r>
      <w:r w:rsidRPr="00131AE7">
        <w:rPr>
          <w:color w:val="000000"/>
        </w:rPr>
        <w:t xml:space="preserve">parameterized </w:t>
      </w:r>
      <w:r w:rsidR="005D42FC" w:rsidRPr="00131AE7">
        <w:t>ASN.1</w:t>
      </w:r>
      <w:r w:rsidR="005D42FC" w:rsidRPr="00131AE7">
        <w:rPr>
          <w:color w:val="000000"/>
        </w:rPr>
        <w:t xml:space="preserve"> </w:t>
      </w:r>
      <w:r w:rsidRPr="00131AE7">
        <w:rPr>
          <w:color w:val="000000"/>
        </w:rPr>
        <w:t xml:space="preserve">definitions </w:t>
      </w:r>
      <w:r w:rsidR="005D42FC" w:rsidRPr="00131AE7">
        <w:rPr>
          <w:color w:val="000000"/>
        </w:rPr>
        <w:t xml:space="preserve">may reference parameterized </w:t>
      </w:r>
      <w:r w:rsidR="005D42FC" w:rsidRPr="00131AE7">
        <w:t>ASN.1</w:t>
      </w:r>
      <w:r w:rsidR="005D42FC" w:rsidRPr="00131AE7">
        <w:rPr>
          <w:color w:val="000000"/>
        </w:rPr>
        <w:t xml:space="preserve"> </w:t>
      </w:r>
      <w:r w:rsidR="0048544C" w:rsidRPr="00131AE7">
        <w:rPr>
          <w:color w:val="000000"/>
        </w:rPr>
        <w:t>definitions by</w:t>
      </w:r>
      <w:r w:rsidR="005D42FC" w:rsidRPr="00131AE7">
        <w:rPr>
          <w:color w:val="000000"/>
        </w:rPr>
        <w:t xml:space="preserve"> providing the</w:t>
      </w:r>
      <w:r w:rsidRPr="00131AE7">
        <w:rPr>
          <w:color w:val="000000"/>
        </w:rPr>
        <w:t xml:space="preserve"> actual parameters</w:t>
      </w:r>
      <w:r w:rsidR="005D42FC" w:rsidRPr="00131AE7">
        <w:rPr>
          <w:color w:val="000000"/>
        </w:rPr>
        <w:t xml:space="preserve">. Such </w:t>
      </w:r>
      <w:r w:rsidR="005D42FC" w:rsidRPr="00131AE7">
        <w:t>ASN.1</w:t>
      </w:r>
      <w:r w:rsidR="005D42FC" w:rsidRPr="00131AE7">
        <w:rPr>
          <w:color w:val="000000"/>
        </w:rPr>
        <w:t xml:space="preserve"> definitions can be imported to and used in </w:t>
      </w:r>
      <w:r w:rsidR="005D42FC" w:rsidRPr="00131AE7">
        <w:t>TTCN-3</w:t>
      </w:r>
      <w:r w:rsidR="005D42FC" w:rsidRPr="00131AE7">
        <w:rPr>
          <w:color w:val="000000"/>
        </w:rPr>
        <w:t xml:space="preserve"> and when importing </w:t>
      </w:r>
      <w:r w:rsidR="005D42FC" w:rsidRPr="00131AE7">
        <w:t>all</w:t>
      </w:r>
      <w:r w:rsidR="005D42FC" w:rsidRPr="00131AE7">
        <w:rPr>
          <w:color w:val="000000"/>
        </w:rPr>
        <w:t xml:space="preserve"> definitions of an </w:t>
      </w:r>
      <w:r w:rsidR="005D42FC" w:rsidRPr="00131AE7">
        <w:t>ASN.1</w:t>
      </w:r>
      <w:r w:rsidR="005D42FC" w:rsidRPr="00131AE7">
        <w:rPr>
          <w:color w:val="000000"/>
        </w:rPr>
        <w:t xml:space="preserve"> module, such definitions shall also be imported.</w:t>
      </w:r>
    </w:p>
    <w:p w14:paraId="699F4586" w14:textId="77777777" w:rsidR="006E5591" w:rsidRPr="00131AE7" w:rsidRDefault="006E5591" w:rsidP="003B0813">
      <w:pPr>
        <w:pStyle w:val="Heading1"/>
      </w:pPr>
      <w:bookmarkStart w:id="198" w:name="_Toc72306313"/>
      <w:bookmarkStart w:id="199" w:name="_Toc72306394"/>
      <w:r w:rsidRPr="00131AE7">
        <w:t>11</w:t>
      </w:r>
      <w:r w:rsidRPr="00131AE7">
        <w:tab/>
        <w:t>Defining ASN.1 message templates</w:t>
      </w:r>
      <w:bookmarkEnd w:id="198"/>
      <w:bookmarkEnd w:id="199"/>
    </w:p>
    <w:p w14:paraId="1E3B1C38" w14:textId="77777777" w:rsidR="006E5591" w:rsidRPr="00131AE7" w:rsidRDefault="006E5591" w:rsidP="003B0813">
      <w:pPr>
        <w:pStyle w:val="Heading2"/>
      </w:pPr>
      <w:bookmarkStart w:id="200" w:name="_Toc72306314"/>
      <w:bookmarkStart w:id="201" w:name="_Toc72306395"/>
      <w:r w:rsidRPr="00131AE7">
        <w:t>11.1</w:t>
      </w:r>
      <w:r w:rsidRPr="00131AE7">
        <w:tab/>
        <w:t>General</w:t>
      </w:r>
      <w:bookmarkEnd w:id="200"/>
      <w:bookmarkEnd w:id="201"/>
    </w:p>
    <w:p w14:paraId="5CB65174" w14:textId="77777777" w:rsidR="006E5591" w:rsidRPr="00131AE7" w:rsidRDefault="007F06FA" w:rsidP="007F06FA">
      <w:pPr>
        <w:rPr>
          <w:color w:val="000000"/>
        </w:rPr>
      </w:pPr>
      <w:r w:rsidRPr="00131AE7">
        <w:rPr>
          <w:color w:val="000000"/>
        </w:rPr>
        <w:t xml:space="preserve">Imported </w:t>
      </w:r>
      <w:r w:rsidRPr="00131AE7">
        <w:t>ASN.1</w:t>
      </w:r>
      <w:r w:rsidRPr="00131AE7">
        <w:rPr>
          <w:color w:val="000000"/>
        </w:rPr>
        <w:t xml:space="preserve"> values can be used as </w:t>
      </w:r>
      <w:r w:rsidR="006E5591" w:rsidRPr="00131AE7">
        <w:rPr>
          <w:color w:val="000000"/>
        </w:rPr>
        <w:t xml:space="preserve">messages </w:t>
      </w:r>
      <w:r w:rsidRPr="00131AE7">
        <w:rPr>
          <w:color w:val="000000"/>
        </w:rPr>
        <w:t>in both</w:t>
      </w:r>
      <w:r w:rsidR="006E5591" w:rsidRPr="00131AE7">
        <w:rPr>
          <w:color w:val="000000"/>
        </w:rPr>
        <w:t xml:space="preserve"> </w:t>
      </w:r>
      <w:r w:rsidR="006E5591" w:rsidRPr="00131AE7">
        <w:rPr>
          <w:rFonts w:ascii="Courier New" w:hAnsi="Courier New"/>
          <w:b/>
          <w:color w:val="000000"/>
        </w:rPr>
        <w:t>send</w:t>
      </w:r>
      <w:r w:rsidR="006E5591" w:rsidRPr="00131AE7">
        <w:rPr>
          <w:color w:val="000000"/>
        </w:rPr>
        <w:t xml:space="preserve"> and </w:t>
      </w:r>
      <w:r w:rsidR="006E5591" w:rsidRPr="00131AE7">
        <w:rPr>
          <w:rFonts w:ascii="Courier New" w:hAnsi="Courier New"/>
          <w:b/>
          <w:color w:val="000000"/>
        </w:rPr>
        <w:t>receive</w:t>
      </w:r>
      <w:r w:rsidR="006E5591" w:rsidRPr="00131AE7">
        <w:rPr>
          <w:color w:val="000000"/>
        </w:rPr>
        <w:t xml:space="preserve"> </w:t>
      </w:r>
      <w:r w:rsidRPr="00131AE7">
        <w:rPr>
          <w:color w:val="000000"/>
        </w:rPr>
        <w:t>operations</w:t>
      </w:r>
      <w:r w:rsidR="006E5591" w:rsidRPr="00131AE7">
        <w:rPr>
          <w:color w:val="000000"/>
        </w:rPr>
        <w:t>.</w:t>
      </w:r>
    </w:p>
    <w:p w14:paraId="595FC96C" w14:textId="77777777" w:rsidR="006E5591" w:rsidRPr="00131AE7" w:rsidRDefault="006E5591">
      <w:pPr>
        <w:pStyle w:val="EX"/>
        <w:rPr>
          <w:color w:val="000000"/>
        </w:rPr>
      </w:pPr>
      <w:r w:rsidRPr="00131AE7">
        <w:rPr>
          <w:color w:val="000000"/>
        </w:rPr>
        <w:t>EXAMPLE:</w:t>
      </w:r>
    </w:p>
    <w:p w14:paraId="4ABF1EDB" w14:textId="77777777" w:rsidR="006E5591" w:rsidRPr="00131AE7" w:rsidRDefault="006E5591">
      <w:pPr>
        <w:pStyle w:val="PL"/>
        <w:rPr>
          <w:noProof w:val="0"/>
          <w:color w:val="000000"/>
        </w:rPr>
      </w:pPr>
      <w:r w:rsidRPr="00131AE7">
        <w:rPr>
          <w:noProof w:val="0"/>
          <w:color w:val="000000"/>
        </w:rPr>
        <w:tab/>
        <w:t>MyASN1module DEFINITIONS ::=</w:t>
      </w:r>
    </w:p>
    <w:p w14:paraId="210FA39B" w14:textId="77777777" w:rsidR="006E5591" w:rsidRPr="00131AE7" w:rsidRDefault="006E5591">
      <w:pPr>
        <w:pStyle w:val="PL"/>
        <w:rPr>
          <w:noProof w:val="0"/>
          <w:color w:val="000000"/>
        </w:rPr>
      </w:pPr>
      <w:r w:rsidRPr="00131AE7">
        <w:rPr>
          <w:noProof w:val="0"/>
          <w:color w:val="000000"/>
        </w:rPr>
        <w:tab/>
        <w:t>BEGIN</w:t>
      </w:r>
    </w:p>
    <w:p w14:paraId="7004484C" w14:textId="77777777" w:rsidR="006E5591" w:rsidRPr="00131AE7" w:rsidRDefault="006E5591">
      <w:pPr>
        <w:pStyle w:val="PL"/>
        <w:rPr>
          <w:noProof w:val="0"/>
          <w:color w:val="000000"/>
        </w:rPr>
      </w:pPr>
      <w:r w:rsidRPr="00131AE7">
        <w:rPr>
          <w:noProof w:val="0"/>
          <w:color w:val="000000"/>
        </w:rPr>
        <w:tab/>
      </w:r>
      <w:r w:rsidRPr="00131AE7">
        <w:rPr>
          <w:noProof w:val="0"/>
          <w:color w:val="000000"/>
        </w:rPr>
        <w:tab/>
        <w:t xml:space="preserve">-- </w:t>
      </w:r>
      <w:r w:rsidRPr="00131AE7">
        <w:rPr>
          <w:noProof w:val="0"/>
        </w:rPr>
        <w:t>ASN.1</w:t>
      </w:r>
      <w:r w:rsidRPr="00131AE7">
        <w:rPr>
          <w:noProof w:val="0"/>
          <w:color w:val="000000"/>
        </w:rPr>
        <w:t xml:space="preserve"> Module definition</w:t>
      </w:r>
    </w:p>
    <w:p w14:paraId="6F568763" w14:textId="77777777" w:rsidR="006E5591" w:rsidRPr="00131AE7" w:rsidRDefault="006E5591">
      <w:pPr>
        <w:pStyle w:val="PL"/>
        <w:rPr>
          <w:noProof w:val="0"/>
          <w:color w:val="000000"/>
        </w:rPr>
      </w:pPr>
    </w:p>
    <w:p w14:paraId="6594E3DD" w14:textId="77777777" w:rsidR="006E5591" w:rsidRPr="00131AE7" w:rsidRDefault="006E5591">
      <w:pPr>
        <w:pStyle w:val="PL"/>
        <w:rPr>
          <w:noProof w:val="0"/>
          <w:color w:val="000000"/>
        </w:rPr>
      </w:pPr>
      <w:r w:rsidRPr="00131AE7">
        <w:rPr>
          <w:noProof w:val="0"/>
          <w:color w:val="000000"/>
        </w:rPr>
        <w:tab/>
      </w:r>
      <w:r w:rsidRPr="00131AE7">
        <w:rPr>
          <w:noProof w:val="0"/>
          <w:color w:val="000000"/>
        </w:rPr>
        <w:tab/>
        <w:t>-- The message definition</w:t>
      </w:r>
    </w:p>
    <w:p w14:paraId="1BF67BB7" w14:textId="77777777" w:rsidR="006E5591" w:rsidRPr="00131AE7" w:rsidRDefault="006E5591">
      <w:pPr>
        <w:pStyle w:val="PL"/>
        <w:ind w:left="384"/>
        <w:rPr>
          <w:noProof w:val="0"/>
          <w:color w:val="000000"/>
        </w:rPr>
      </w:pPr>
      <w:r w:rsidRPr="00131AE7">
        <w:rPr>
          <w:noProof w:val="0"/>
          <w:color w:val="000000"/>
        </w:rPr>
        <w:tab/>
        <w:t>MyMessageType::= SEQUENCE</w:t>
      </w:r>
      <w:r w:rsidRPr="00131AE7">
        <w:rPr>
          <w:noProof w:val="0"/>
          <w:color w:val="000000"/>
        </w:rPr>
        <w:tab/>
      </w:r>
      <w:r w:rsidRPr="00131AE7">
        <w:rPr>
          <w:noProof w:val="0"/>
          <w:color w:val="000000"/>
        </w:rPr>
        <w:tab/>
      </w:r>
    </w:p>
    <w:p w14:paraId="59F4DA92" w14:textId="77777777" w:rsidR="006E5591" w:rsidRPr="00131AE7" w:rsidRDefault="006E5591">
      <w:pPr>
        <w:pStyle w:val="PL"/>
        <w:rPr>
          <w:noProof w:val="0"/>
          <w:color w:val="000000"/>
        </w:rPr>
      </w:pPr>
      <w:r w:rsidRPr="00131AE7">
        <w:rPr>
          <w:noProof w:val="0"/>
          <w:color w:val="000000"/>
        </w:rPr>
        <w:tab/>
      </w:r>
      <w:r w:rsidRPr="00131AE7">
        <w:rPr>
          <w:noProof w:val="0"/>
          <w:color w:val="000000"/>
        </w:rPr>
        <w:tab/>
        <w:t>{</w:t>
      </w:r>
      <w:r w:rsidRPr="00131AE7">
        <w:rPr>
          <w:noProof w:val="0"/>
          <w:color w:val="000000"/>
        </w:rPr>
        <w:tab/>
        <w:t>field1</w:t>
      </w:r>
      <w:r w:rsidRPr="00131AE7">
        <w:rPr>
          <w:noProof w:val="0"/>
          <w:color w:val="000000"/>
        </w:rPr>
        <w:tab/>
        <w:t>[1]</w:t>
      </w:r>
      <w:r w:rsidRPr="00131AE7">
        <w:rPr>
          <w:noProof w:val="0"/>
          <w:color w:val="000000"/>
        </w:rPr>
        <w:tab/>
        <w:t xml:space="preserve">IA5STRING, </w:t>
      </w:r>
      <w:r w:rsidRPr="00131AE7">
        <w:rPr>
          <w:noProof w:val="0"/>
          <w:color w:val="000000"/>
        </w:rPr>
        <w:tab/>
      </w:r>
      <w:r w:rsidRPr="00131AE7">
        <w:rPr>
          <w:noProof w:val="0"/>
          <w:color w:val="000000"/>
        </w:rPr>
        <w:tab/>
      </w:r>
      <w:r w:rsidRPr="00131AE7">
        <w:rPr>
          <w:noProof w:val="0"/>
          <w:color w:val="000000"/>
        </w:rPr>
        <w:tab/>
        <w:t xml:space="preserve">-- Like </w:t>
      </w:r>
      <w:r w:rsidRPr="00131AE7">
        <w:rPr>
          <w:noProof w:val="0"/>
        </w:rPr>
        <w:t>TTCN-3</w:t>
      </w:r>
      <w:r w:rsidRPr="00131AE7">
        <w:rPr>
          <w:noProof w:val="0"/>
          <w:color w:val="000000"/>
        </w:rPr>
        <w:t xml:space="preserve"> charstring </w:t>
      </w:r>
    </w:p>
    <w:p w14:paraId="2171EAA2" w14:textId="77777777" w:rsidR="006E5591" w:rsidRPr="00131AE7" w:rsidRDefault="006E5591">
      <w:pPr>
        <w:pStyle w:val="PL"/>
        <w:ind w:left="1152"/>
        <w:rPr>
          <w:noProof w:val="0"/>
          <w:color w:val="000000"/>
        </w:rPr>
      </w:pPr>
      <w:r w:rsidRPr="00131AE7">
        <w:rPr>
          <w:noProof w:val="0"/>
          <w:color w:val="000000"/>
        </w:rPr>
        <w:t>field2</w:t>
      </w:r>
      <w:r w:rsidRPr="00131AE7">
        <w:rPr>
          <w:noProof w:val="0"/>
          <w:color w:val="000000"/>
        </w:rPr>
        <w:tab/>
        <w:t>[2]</w:t>
      </w:r>
      <w:r w:rsidRPr="00131AE7">
        <w:rPr>
          <w:noProof w:val="0"/>
          <w:color w:val="000000"/>
        </w:rPr>
        <w:tab/>
        <w:t xml:space="preserve">INTEGER OPTIONAL, </w:t>
      </w:r>
      <w:r w:rsidRPr="00131AE7">
        <w:rPr>
          <w:noProof w:val="0"/>
          <w:color w:val="000000"/>
        </w:rPr>
        <w:tab/>
        <w:t xml:space="preserve">-- like </w:t>
      </w:r>
      <w:r w:rsidRPr="00131AE7">
        <w:rPr>
          <w:noProof w:val="0"/>
        </w:rPr>
        <w:t>TTCN-3</w:t>
      </w:r>
      <w:r w:rsidRPr="00131AE7">
        <w:rPr>
          <w:noProof w:val="0"/>
          <w:color w:val="000000"/>
        </w:rPr>
        <w:t xml:space="preserve"> integer </w:t>
      </w:r>
    </w:p>
    <w:p w14:paraId="2A43094B" w14:textId="77777777" w:rsidR="006E5591" w:rsidRPr="00131AE7" w:rsidRDefault="006E5591">
      <w:pPr>
        <w:pStyle w:val="PL"/>
        <w:ind w:left="1152"/>
        <w:rPr>
          <w:noProof w:val="0"/>
          <w:color w:val="000000"/>
        </w:rPr>
      </w:pPr>
      <w:r w:rsidRPr="00131AE7">
        <w:rPr>
          <w:noProof w:val="0"/>
          <w:color w:val="000000"/>
        </w:rPr>
        <w:t>field3</w:t>
      </w:r>
      <w:r w:rsidRPr="00131AE7">
        <w:rPr>
          <w:noProof w:val="0"/>
          <w:color w:val="000000"/>
        </w:rPr>
        <w:tab/>
        <w:t>[4]</w:t>
      </w:r>
      <w:r w:rsidRPr="00131AE7">
        <w:rPr>
          <w:noProof w:val="0"/>
          <w:color w:val="000000"/>
        </w:rPr>
        <w:tab/>
        <w:t xml:space="preserve">Field3Type, </w:t>
      </w:r>
      <w:r w:rsidRPr="00131AE7">
        <w:rPr>
          <w:noProof w:val="0"/>
          <w:color w:val="000000"/>
        </w:rPr>
        <w:tab/>
      </w:r>
      <w:r w:rsidRPr="00131AE7">
        <w:rPr>
          <w:noProof w:val="0"/>
          <w:color w:val="000000"/>
        </w:rPr>
        <w:tab/>
        <w:t xml:space="preserve">-- Like </w:t>
      </w:r>
      <w:r w:rsidRPr="00131AE7">
        <w:rPr>
          <w:noProof w:val="0"/>
        </w:rPr>
        <w:t>TTCN-3</w:t>
      </w:r>
      <w:r w:rsidRPr="00131AE7">
        <w:rPr>
          <w:noProof w:val="0"/>
          <w:color w:val="000000"/>
        </w:rPr>
        <w:t xml:space="preserve"> record </w:t>
      </w:r>
    </w:p>
    <w:p w14:paraId="68C83DD0" w14:textId="77777777" w:rsidR="006E5591" w:rsidRPr="00131AE7" w:rsidRDefault="006E5591">
      <w:pPr>
        <w:pStyle w:val="PL"/>
        <w:ind w:left="1152"/>
        <w:rPr>
          <w:noProof w:val="0"/>
          <w:color w:val="000000"/>
        </w:rPr>
      </w:pPr>
      <w:r w:rsidRPr="00131AE7">
        <w:rPr>
          <w:noProof w:val="0"/>
          <w:color w:val="000000"/>
        </w:rPr>
        <w:t xml:space="preserve">field4 </w:t>
      </w:r>
      <w:r w:rsidRPr="00131AE7">
        <w:rPr>
          <w:noProof w:val="0"/>
          <w:color w:val="000000"/>
        </w:rPr>
        <w:tab/>
        <w:t>[5]</w:t>
      </w:r>
      <w:r w:rsidRPr="00131AE7">
        <w:rPr>
          <w:noProof w:val="0"/>
          <w:color w:val="000000"/>
        </w:rPr>
        <w:tab/>
        <w:t xml:space="preserve">Field4Type </w:t>
      </w:r>
      <w:r w:rsidRPr="00131AE7">
        <w:rPr>
          <w:noProof w:val="0"/>
          <w:color w:val="000000"/>
        </w:rPr>
        <w:tab/>
      </w:r>
      <w:r w:rsidRPr="00131AE7">
        <w:rPr>
          <w:noProof w:val="0"/>
          <w:color w:val="000000"/>
        </w:rPr>
        <w:tab/>
      </w:r>
      <w:r w:rsidRPr="00131AE7">
        <w:rPr>
          <w:noProof w:val="0"/>
          <w:color w:val="000000"/>
        </w:rPr>
        <w:tab/>
        <w:t xml:space="preserve">-- Like </w:t>
      </w:r>
      <w:r w:rsidRPr="00131AE7">
        <w:rPr>
          <w:noProof w:val="0"/>
        </w:rPr>
        <w:t>TTCN-3</w:t>
      </w:r>
      <w:r w:rsidRPr="00131AE7">
        <w:rPr>
          <w:noProof w:val="0"/>
          <w:color w:val="000000"/>
        </w:rPr>
        <w:t xml:space="preserve"> array </w:t>
      </w:r>
    </w:p>
    <w:p w14:paraId="64F83DE9" w14:textId="77777777" w:rsidR="006E5591" w:rsidRPr="00131AE7" w:rsidRDefault="006E5591">
      <w:pPr>
        <w:pStyle w:val="PL"/>
        <w:rPr>
          <w:noProof w:val="0"/>
          <w:color w:val="000000"/>
        </w:rPr>
      </w:pPr>
      <w:r w:rsidRPr="00131AE7">
        <w:rPr>
          <w:noProof w:val="0"/>
          <w:color w:val="000000"/>
        </w:rPr>
        <w:tab/>
      </w:r>
      <w:r w:rsidRPr="00131AE7">
        <w:rPr>
          <w:noProof w:val="0"/>
          <w:color w:val="000000"/>
        </w:rPr>
        <w:tab/>
        <w:t>}</w:t>
      </w:r>
    </w:p>
    <w:p w14:paraId="226BFC52" w14:textId="77777777" w:rsidR="006E5591" w:rsidRPr="00131AE7" w:rsidRDefault="006E5591">
      <w:pPr>
        <w:pStyle w:val="PL"/>
        <w:rPr>
          <w:noProof w:val="0"/>
          <w:color w:val="000000"/>
        </w:rPr>
      </w:pPr>
    </w:p>
    <w:p w14:paraId="23BBA61D" w14:textId="77777777" w:rsidR="006E5591" w:rsidRPr="00131AE7" w:rsidRDefault="006E5591">
      <w:pPr>
        <w:pStyle w:val="PL"/>
        <w:rPr>
          <w:noProof w:val="0"/>
          <w:color w:val="000000"/>
        </w:rPr>
      </w:pPr>
      <w:r w:rsidRPr="00131AE7">
        <w:rPr>
          <w:noProof w:val="0"/>
          <w:color w:val="000000"/>
        </w:rPr>
        <w:tab/>
      </w:r>
      <w:r w:rsidRPr="00131AE7">
        <w:rPr>
          <w:noProof w:val="0"/>
          <w:color w:val="000000"/>
        </w:rPr>
        <w:tab/>
        <w:t>Field3Type::= SEQUENCE {field31 BIT STRING, field32 INTEGER, field33 OCTET STRING},</w:t>
      </w:r>
    </w:p>
    <w:p w14:paraId="70E07595" w14:textId="77777777" w:rsidR="006E5591" w:rsidRPr="00131AE7" w:rsidRDefault="006E5591">
      <w:pPr>
        <w:pStyle w:val="PL"/>
        <w:rPr>
          <w:noProof w:val="0"/>
          <w:color w:val="000000"/>
        </w:rPr>
      </w:pPr>
      <w:r w:rsidRPr="00131AE7">
        <w:rPr>
          <w:noProof w:val="0"/>
          <w:color w:val="000000"/>
        </w:rPr>
        <w:tab/>
      </w:r>
      <w:r w:rsidRPr="00131AE7">
        <w:rPr>
          <w:noProof w:val="0"/>
          <w:color w:val="000000"/>
        </w:rPr>
        <w:tab/>
        <w:t xml:space="preserve">Field4Type::= SEQUENCE OF BOOLEAN </w:t>
      </w:r>
    </w:p>
    <w:p w14:paraId="6E0BC72B" w14:textId="77777777" w:rsidR="006E5591" w:rsidRPr="00131AE7" w:rsidRDefault="006E5591">
      <w:pPr>
        <w:pStyle w:val="PL"/>
        <w:rPr>
          <w:noProof w:val="0"/>
          <w:color w:val="000000"/>
        </w:rPr>
      </w:pPr>
    </w:p>
    <w:p w14:paraId="54E4A824" w14:textId="77777777" w:rsidR="006E5591" w:rsidRPr="00131AE7" w:rsidRDefault="006E5591">
      <w:pPr>
        <w:pStyle w:val="PL"/>
        <w:rPr>
          <w:noProof w:val="0"/>
          <w:color w:val="000000"/>
        </w:rPr>
      </w:pPr>
      <w:r w:rsidRPr="00131AE7">
        <w:rPr>
          <w:noProof w:val="0"/>
          <w:color w:val="000000"/>
        </w:rPr>
        <w:tab/>
      </w:r>
      <w:r w:rsidRPr="00131AE7">
        <w:rPr>
          <w:noProof w:val="0"/>
          <w:color w:val="000000"/>
        </w:rPr>
        <w:tab/>
      </w:r>
    </w:p>
    <w:p w14:paraId="63136017" w14:textId="77777777" w:rsidR="006E5591" w:rsidRPr="00131AE7" w:rsidRDefault="006E5591">
      <w:pPr>
        <w:pStyle w:val="PL"/>
        <w:rPr>
          <w:noProof w:val="0"/>
          <w:color w:val="000000"/>
        </w:rPr>
      </w:pPr>
      <w:r w:rsidRPr="00131AE7">
        <w:rPr>
          <w:noProof w:val="0"/>
          <w:color w:val="000000"/>
        </w:rPr>
        <w:tab/>
      </w:r>
      <w:r w:rsidRPr="00131AE7">
        <w:rPr>
          <w:noProof w:val="0"/>
          <w:color w:val="000000"/>
        </w:rPr>
        <w:tab/>
        <w:t>-- may have the following value</w:t>
      </w:r>
    </w:p>
    <w:p w14:paraId="795A4B96" w14:textId="77777777" w:rsidR="006E5591" w:rsidRPr="00131AE7" w:rsidRDefault="006E5591">
      <w:pPr>
        <w:pStyle w:val="PL"/>
        <w:rPr>
          <w:noProof w:val="0"/>
          <w:color w:val="000000"/>
        </w:rPr>
      </w:pPr>
      <w:r w:rsidRPr="00131AE7">
        <w:rPr>
          <w:noProof w:val="0"/>
          <w:color w:val="000000"/>
        </w:rPr>
        <w:tab/>
      </w:r>
      <w:r w:rsidRPr="00131AE7">
        <w:rPr>
          <w:noProof w:val="0"/>
          <w:color w:val="000000"/>
        </w:rPr>
        <w:tab/>
        <w:t>myValue MyMessageType::=</w:t>
      </w:r>
      <w:r w:rsidRPr="00131AE7">
        <w:rPr>
          <w:noProof w:val="0"/>
          <w:color w:val="000000"/>
        </w:rPr>
        <w:tab/>
      </w:r>
    </w:p>
    <w:p w14:paraId="1812B5A7" w14:textId="77777777" w:rsidR="006E5591" w:rsidRPr="00131AE7" w:rsidRDefault="006E5591">
      <w:pPr>
        <w:pStyle w:val="PL"/>
        <w:rPr>
          <w:noProof w:val="0"/>
          <w:color w:val="000000"/>
        </w:rPr>
      </w:pPr>
      <w:r w:rsidRPr="00131AE7">
        <w:rPr>
          <w:noProof w:val="0"/>
          <w:color w:val="000000"/>
        </w:rPr>
        <w:tab/>
      </w:r>
      <w:r w:rsidRPr="00131AE7">
        <w:rPr>
          <w:noProof w:val="0"/>
          <w:color w:val="000000"/>
        </w:rPr>
        <w:tab/>
        <w:t>{</w:t>
      </w:r>
      <w:r w:rsidRPr="00131AE7">
        <w:rPr>
          <w:noProof w:val="0"/>
          <w:color w:val="000000"/>
        </w:rPr>
        <w:tab/>
      </w:r>
    </w:p>
    <w:p w14:paraId="20CF7A66" w14:textId="77777777" w:rsidR="006E5591" w:rsidRPr="00131AE7" w:rsidRDefault="006E5591">
      <w:pPr>
        <w:pStyle w:val="PL"/>
        <w:rPr>
          <w:noProof w:val="0"/>
          <w:color w:val="000000"/>
        </w:rPr>
      </w:pPr>
      <w:r w:rsidRPr="00131AE7">
        <w:rPr>
          <w:noProof w:val="0"/>
          <w:color w:val="000000"/>
        </w:rPr>
        <w:tab/>
      </w:r>
      <w:r w:rsidRPr="00131AE7">
        <w:rPr>
          <w:noProof w:val="0"/>
          <w:color w:val="000000"/>
        </w:rPr>
        <w:tab/>
      </w:r>
      <w:r w:rsidRPr="00131AE7">
        <w:rPr>
          <w:noProof w:val="0"/>
          <w:color w:val="000000"/>
        </w:rPr>
        <w:tab/>
        <w:t>field1</w:t>
      </w:r>
      <w:r w:rsidRPr="00131AE7">
        <w:rPr>
          <w:noProof w:val="0"/>
          <w:color w:val="000000"/>
        </w:rPr>
        <w:tab/>
      </w:r>
      <w:r w:rsidRPr="00131AE7">
        <w:rPr>
          <w:noProof w:val="0"/>
          <w:color w:val="000000"/>
        </w:rPr>
        <w:tab/>
        <w:t xml:space="preserve">"A string", </w:t>
      </w:r>
      <w:r w:rsidR="00B6201B" w:rsidRPr="00131AE7">
        <w:rPr>
          <w:noProof w:val="0"/>
          <w:color w:val="000000"/>
        </w:rPr>
        <w:t>-- IA5STRING</w:t>
      </w:r>
    </w:p>
    <w:p w14:paraId="52974D68" w14:textId="77777777" w:rsidR="006E5591" w:rsidRPr="00131AE7" w:rsidRDefault="006E5591">
      <w:pPr>
        <w:pStyle w:val="PL"/>
        <w:ind w:left="1152"/>
        <w:rPr>
          <w:noProof w:val="0"/>
          <w:color w:val="000000"/>
        </w:rPr>
      </w:pPr>
      <w:r w:rsidRPr="00131AE7">
        <w:rPr>
          <w:noProof w:val="0"/>
          <w:color w:val="000000"/>
        </w:rPr>
        <w:t>field2</w:t>
      </w:r>
      <w:r w:rsidRPr="00131AE7">
        <w:rPr>
          <w:noProof w:val="0"/>
          <w:color w:val="000000"/>
        </w:rPr>
        <w:tab/>
      </w:r>
      <w:r w:rsidRPr="00131AE7">
        <w:rPr>
          <w:noProof w:val="0"/>
          <w:color w:val="000000"/>
        </w:rPr>
        <w:tab/>
        <w:t xml:space="preserve">123, </w:t>
      </w:r>
      <w:r w:rsidR="00B6201B" w:rsidRPr="00131AE7">
        <w:rPr>
          <w:noProof w:val="0"/>
          <w:color w:val="000000"/>
        </w:rPr>
        <w:t>-- INTEGER</w:t>
      </w:r>
    </w:p>
    <w:p w14:paraId="11816B05" w14:textId="77777777" w:rsidR="006E5591" w:rsidRPr="00131AE7" w:rsidRDefault="006E5591">
      <w:pPr>
        <w:pStyle w:val="PL"/>
        <w:rPr>
          <w:noProof w:val="0"/>
          <w:color w:val="000000"/>
        </w:rPr>
      </w:pPr>
      <w:r w:rsidRPr="00131AE7">
        <w:rPr>
          <w:noProof w:val="0"/>
          <w:color w:val="000000"/>
        </w:rPr>
        <w:tab/>
      </w:r>
      <w:r w:rsidRPr="00131AE7">
        <w:rPr>
          <w:noProof w:val="0"/>
          <w:color w:val="000000"/>
        </w:rPr>
        <w:tab/>
      </w:r>
      <w:r w:rsidRPr="00131AE7">
        <w:rPr>
          <w:noProof w:val="0"/>
          <w:color w:val="000000"/>
        </w:rPr>
        <w:tab/>
        <w:t>field3</w:t>
      </w:r>
      <w:r w:rsidRPr="00131AE7">
        <w:rPr>
          <w:noProof w:val="0"/>
          <w:color w:val="000000"/>
        </w:rPr>
        <w:tab/>
      </w:r>
      <w:r w:rsidRPr="00131AE7">
        <w:rPr>
          <w:noProof w:val="0"/>
          <w:color w:val="000000"/>
        </w:rPr>
        <w:tab/>
        <w:t>{field31 '11011'B, field32 456789, field33 'FF'O},</w:t>
      </w:r>
      <w:r w:rsidR="00B6201B" w:rsidRPr="00131AE7">
        <w:rPr>
          <w:noProof w:val="0"/>
          <w:color w:val="000000"/>
        </w:rPr>
        <w:t xml:space="preserve"> -- SEQUENCE</w:t>
      </w:r>
    </w:p>
    <w:p w14:paraId="2CF3694C" w14:textId="77777777" w:rsidR="006E5591" w:rsidRPr="00131AE7" w:rsidRDefault="006E5591">
      <w:pPr>
        <w:pStyle w:val="PL"/>
        <w:rPr>
          <w:noProof w:val="0"/>
          <w:color w:val="000000"/>
        </w:rPr>
      </w:pPr>
      <w:r w:rsidRPr="00131AE7">
        <w:rPr>
          <w:noProof w:val="0"/>
          <w:color w:val="000000"/>
        </w:rPr>
        <w:tab/>
      </w:r>
      <w:r w:rsidRPr="00131AE7">
        <w:rPr>
          <w:noProof w:val="0"/>
          <w:color w:val="000000"/>
        </w:rPr>
        <w:tab/>
      </w:r>
      <w:r w:rsidRPr="00131AE7">
        <w:rPr>
          <w:noProof w:val="0"/>
          <w:color w:val="000000"/>
        </w:rPr>
        <w:tab/>
        <w:t>field4</w:t>
      </w:r>
      <w:r w:rsidRPr="00131AE7">
        <w:rPr>
          <w:noProof w:val="0"/>
          <w:color w:val="000000"/>
        </w:rPr>
        <w:tab/>
      </w:r>
      <w:r w:rsidRPr="00131AE7">
        <w:rPr>
          <w:noProof w:val="0"/>
          <w:color w:val="000000"/>
        </w:rPr>
        <w:tab/>
        <w:t>{</w:t>
      </w:r>
      <w:r w:rsidRPr="00131AE7">
        <w:rPr>
          <w:b/>
          <w:noProof w:val="0"/>
          <w:color w:val="000000"/>
        </w:rPr>
        <w:t>true</w:t>
      </w:r>
      <w:r w:rsidRPr="00131AE7">
        <w:rPr>
          <w:noProof w:val="0"/>
          <w:color w:val="000000"/>
        </w:rPr>
        <w:t xml:space="preserve">, </w:t>
      </w:r>
      <w:r w:rsidRPr="00131AE7">
        <w:rPr>
          <w:b/>
          <w:noProof w:val="0"/>
          <w:color w:val="000000"/>
        </w:rPr>
        <w:t>false</w:t>
      </w:r>
      <w:r w:rsidRPr="00131AE7">
        <w:rPr>
          <w:noProof w:val="0"/>
          <w:color w:val="000000"/>
        </w:rPr>
        <w:t>}</w:t>
      </w:r>
      <w:r w:rsidR="00B6201B" w:rsidRPr="00131AE7">
        <w:rPr>
          <w:noProof w:val="0"/>
          <w:color w:val="000000"/>
        </w:rPr>
        <w:t xml:space="preserve"> </w:t>
      </w:r>
      <w:r w:rsidR="00B16A77" w:rsidRPr="00131AE7">
        <w:rPr>
          <w:noProof w:val="0"/>
          <w:color w:val="000000"/>
        </w:rPr>
        <w:t>-</w:t>
      </w:r>
      <w:r w:rsidR="00B6201B" w:rsidRPr="00131AE7">
        <w:rPr>
          <w:noProof w:val="0"/>
          <w:color w:val="000000"/>
        </w:rPr>
        <w:t xml:space="preserve"> SEQUENCE OF</w:t>
      </w:r>
    </w:p>
    <w:p w14:paraId="111B5138" w14:textId="77777777" w:rsidR="006E5591" w:rsidRPr="00131AE7" w:rsidRDefault="006E5591">
      <w:pPr>
        <w:pStyle w:val="PL"/>
        <w:rPr>
          <w:noProof w:val="0"/>
          <w:color w:val="000000"/>
        </w:rPr>
      </w:pPr>
      <w:r w:rsidRPr="00131AE7">
        <w:rPr>
          <w:noProof w:val="0"/>
          <w:color w:val="000000"/>
        </w:rPr>
        <w:tab/>
      </w:r>
      <w:r w:rsidRPr="00131AE7">
        <w:rPr>
          <w:noProof w:val="0"/>
          <w:color w:val="000000"/>
        </w:rPr>
        <w:tab/>
        <w:t>}</w:t>
      </w:r>
    </w:p>
    <w:p w14:paraId="60078531" w14:textId="77777777" w:rsidR="006E5591" w:rsidRPr="00131AE7" w:rsidRDefault="006E5591">
      <w:pPr>
        <w:pStyle w:val="PL"/>
        <w:rPr>
          <w:noProof w:val="0"/>
          <w:color w:val="000000"/>
        </w:rPr>
      </w:pPr>
      <w:r w:rsidRPr="00131AE7">
        <w:rPr>
          <w:noProof w:val="0"/>
          <w:color w:val="000000"/>
        </w:rPr>
        <w:tab/>
        <w:t>END</w:t>
      </w:r>
    </w:p>
    <w:p w14:paraId="1B8D9D51" w14:textId="77777777" w:rsidR="006E5591" w:rsidRPr="00131AE7" w:rsidRDefault="006E5591">
      <w:pPr>
        <w:pStyle w:val="PL"/>
        <w:rPr>
          <w:noProof w:val="0"/>
          <w:color w:val="000000"/>
        </w:rPr>
      </w:pPr>
    </w:p>
    <w:p w14:paraId="22D8F136" w14:textId="77777777" w:rsidR="006E5591" w:rsidRPr="00131AE7" w:rsidRDefault="006E5591" w:rsidP="003B0813">
      <w:pPr>
        <w:pStyle w:val="Heading2"/>
      </w:pPr>
      <w:bookmarkStart w:id="202" w:name="_Toc72306315"/>
      <w:bookmarkStart w:id="203" w:name="_Toc72306396"/>
      <w:r w:rsidRPr="00131AE7">
        <w:lastRenderedPageBreak/>
        <w:t>11.2</w:t>
      </w:r>
      <w:r w:rsidRPr="00131AE7">
        <w:tab/>
      </w:r>
      <w:r w:rsidR="00196968" w:rsidRPr="00131AE7">
        <w:t>R</w:t>
      </w:r>
      <w:r w:rsidRPr="00131AE7">
        <w:t>eceiv</w:t>
      </w:r>
      <w:r w:rsidR="00196968" w:rsidRPr="00131AE7">
        <w:t>ing</w:t>
      </w:r>
      <w:r w:rsidRPr="00131AE7">
        <w:t xml:space="preserve"> messages </w:t>
      </w:r>
      <w:r w:rsidR="00196968" w:rsidRPr="00131AE7">
        <w:t>based on ASN.1 types</w:t>
      </w:r>
      <w:bookmarkEnd w:id="202"/>
      <w:bookmarkEnd w:id="203"/>
    </w:p>
    <w:p w14:paraId="77AA74B6" w14:textId="77777777" w:rsidR="006E5591" w:rsidRPr="00131AE7" w:rsidRDefault="006E5591" w:rsidP="00530114">
      <w:pPr>
        <w:keepNext/>
        <w:keepLines/>
        <w:rPr>
          <w:color w:val="000000"/>
        </w:rPr>
      </w:pPr>
      <w:r w:rsidRPr="00131AE7">
        <w:rPr>
          <w:color w:val="000000"/>
        </w:rPr>
        <w:t xml:space="preserve">Matching mechanisms are not supported </w:t>
      </w:r>
      <w:r w:rsidR="005A74FF" w:rsidRPr="00131AE7">
        <w:rPr>
          <w:color w:val="000000"/>
        </w:rPr>
        <w:t>by</w:t>
      </w:r>
      <w:r w:rsidRPr="00131AE7">
        <w:rPr>
          <w:color w:val="000000"/>
        </w:rPr>
        <w:t xml:space="preserve"> the </w:t>
      </w:r>
      <w:r w:rsidRPr="00131AE7">
        <w:t>ASN.1</w:t>
      </w:r>
      <w:r w:rsidRPr="00131AE7">
        <w:rPr>
          <w:color w:val="000000"/>
        </w:rPr>
        <w:t xml:space="preserve"> syntax. Thus, if matching mechanisms </w:t>
      </w:r>
      <w:r w:rsidR="000834E7" w:rsidRPr="00131AE7">
        <w:rPr>
          <w:color w:val="000000"/>
        </w:rPr>
        <w:t xml:space="preserve">are wished to be used </w:t>
      </w:r>
      <w:r w:rsidRPr="00131AE7">
        <w:rPr>
          <w:color w:val="000000"/>
        </w:rPr>
        <w:t xml:space="preserve">with a </w:t>
      </w:r>
      <w:r w:rsidR="00116BEE" w:rsidRPr="00131AE7">
        <w:rPr>
          <w:color w:val="000000"/>
        </w:rPr>
        <w:t xml:space="preserve">received </w:t>
      </w:r>
      <w:r w:rsidRPr="00131AE7">
        <w:t>ASN.1</w:t>
      </w:r>
      <w:r w:rsidRPr="00131AE7">
        <w:rPr>
          <w:color w:val="000000"/>
        </w:rPr>
        <w:t xml:space="preserve"> message</w:t>
      </w:r>
      <w:r w:rsidR="00116BEE" w:rsidRPr="00131AE7">
        <w:rPr>
          <w:color w:val="000000"/>
        </w:rPr>
        <w:t>,</w:t>
      </w:r>
      <w:r w:rsidRPr="00131AE7">
        <w:rPr>
          <w:color w:val="000000"/>
        </w:rPr>
        <w:t xml:space="preserve"> </w:t>
      </w:r>
      <w:r w:rsidR="00822BD6" w:rsidRPr="00131AE7">
        <w:rPr>
          <w:color w:val="000000"/>
        </w:rPr>
        <w:t xml:space="preserve">a </w:t>
      </w:r>
      <w:r w:rsidRPr="00131AE7">
        <w:t>TTCN-3</w:t>
      </w:r>
      <w:r w:rsidRPr="00131AE7">
        <w:rPr>
          <w:color w:val="000000"/>
        </w:rPr>
        <w:t xml:space="preserve"> </w:t>
      </w:r>
      <w:r w:rsidR="00822BD6" w:rsidRPr="00131AE7">
        <w:rPr>
          <w:color w:val="000000"/>
        </w:rPr>
        <w:t xml:space="preserve">template shall be defined based on the </w:t>
      </w:r>
      <w:r w:rsidR="00822BD6" w:rsidRPr="00131AE7">
        <w:t>ASN.1</w:t>
      </w:r>
      <w:r w:rsidR="00822BD6" w:rsidRPr="00131AE7">
        <w:rPr>
          <w:color w:val="000000"/>
        </w:rPr>
        <w:t xml:space="preserve"> </w:t>
      </w:r>
      <w:r w:rsidR="00822BD6" w:rsidRPr="00131AE7">
        <w:t>type</w:t>
      </w:r>
      <w:r w:rsidR="00822BD6" w:rsidRPr="00131AE7">
        <w:rPr>
          <w:color w:val="000000"/>
        </w:rPr>
        <w:t xml:space="preserve"> and this shall be used in the receiving operation.</w:t>
      </w:r>
    </w:p>
    <w:p w14:paraId="614C70FD" w14:textId="77777777" w:rsidR="006E5591" w:rsidRPr="00131AE7" w:rsidRDefault="006E5591">
      <w:pPr>
        <w:pStyle w:val="EX"/>
        <w:keepNext/>
        <w:rPr>
          <w:color w:val="000000"/>
        </w:rPr>
      </w:pPr>
      <w:r w:rsidRPr="00131AE7">
        <w:rPr>
          <w:color w:val="000000"/>
        </w:rPr>
        <w:t>EXAMPLE:</w:t>
      </w:r>
    </w:p>
    <w:p w14:paraId="4C9771F3" w14:textId="77777777" w:rsidR="006E5591" w:rsidRPr="00131AE7" w:rsidRDefault="006E5591">
      <w:pPr>
        <w:pStyle w:val="PL"/>
        <w:keepNext/>
        <w:rPr>
          <w:noProof w:val="0"/>
          <w:color w:val="000000"/>
        </w:rPr>
      </w:pPr>
      <w:r w:rsidRPr="00131AE7">
        <w:rPr>
          <w:noProof w:val="0"/>
          <w:color w:val="000000"/>
        </w:rPr>
        <w:tab/>
      </w:r>
      <w:r w:rsidRPr="00131AE7">
        <w:rPr>
          <w:b/>
          <w:noProof w:val="0"/>
          <w:color w:val="000000"/>
        </w:rPr>
        <w:t>import from</w:t>
      </w:r>
      <w:r w:rsidRPr="00131AE7">
        <w:rPr>
          <w:noProof w:val="0"/>
          <w:color w:val="000000"/>
        </w:rPr>
        <w:t xml:space="preserve"> MyASN1module </w:t>
      </w:r>
      <w:r w:rsidRPr="00131AE7">
        <w:rPr>
          <w:b/>
          <w:noProof w:val="0"/>
          <w:color w:val="000000"/>
        </w:rPr>
        <w:t>language</w:t>
      </w:r>
      <w:r w:rsidRPr="00131AE7">
        <w:rPr>
          <w:noProof w:val="0"/>
          <w:color w:val="000000"/>
        </w:rPr>
        <w:t xml:space="preserve"> "</w:t>
      </w:r>
      <w:r w:rsidRPr="00131AE7">
        <w:rPr>
          <w:noProof w:val="0"/>
        </w:rPr>
        <w:t>ASN.1</w:t>
      </w:r>
      <w:r w:rsidRPr="00131AE7">
        <w:rPr>
          <w:noProof w:val="0"/>
          <w:color w:val="000000"/>
        </w:rPr>
        <w:t>:2002" {</w:t>
      </w:r>
    </w:p>
    <w:p w14:paraId="68FB6186" w14:textId="77777777" w:rsidR="006E5591" w:rsidRPr="00131AE7" w:rsidRDefault="006E5591">
      <w:pPr>
        <w:pStyle w:val="PL"/>
        <w:keepNext/>
        <w:rPr>
          <w:noProof w:val="0"/>
          <w:color w:val="000000"/>
        </w:rPr>
      </w:pPr>
      <w:r w:rsidRPr="00131AE7">
        <w:rPr>
          <w:noProof w:val="0"/>
          <w:color w:val="000000"/>
        </w:rPr>
        <w:tab/>
      </w:r>
      <w:r w:rsidRPr="00131AE7">
        <w:rPr>
          <w:noProof w:val="0"/>
          <w:color w:val="000000"/>
        </w:rPr>
        <w:tab/>
      </w:r>
      <w:r w:rsidRPr="00131AE7">
        <w:rPr>
          <w:b/>
          <w:noProof w:val="0"/>
        </w:rPr>
        <w:t>type</w:t>
      </w:r>
      <w:r w:rsidRPr="00131AE7">
        <w:rPr>
          <w:noProof w:val="0"/>
          <w:color w:val="000000"/>
        </w:rPr>
        <w:t xml:space="preserve"> myMessageType</w:t>
      </w:r>
    </w:p>
    <w:p w14:paraId="0ED94140" w14:textId="77777777" w:rsidR="006E5591" w:rsidRPr="00131AE7" w:rsidRDefault="006E5591">
      <w:pPr>
        <w:pStyle w:val="PL"/>
        <w:keepNext/>
        <w:rPr>
          <w:noProof w:val="0"/>
          <w:color w:val="000000"/>
        </w:rPr>
      </w:pPr>
      <w:r w:rsidRPr="00131AE7">
        <w:rPr>
          <w:noProof w:val="0"/>
          <w:color w:val="000000"/>
        </w:rPr>
        <w:tab/>
        <w:t>}</w:t>
      </w:r>
    </w:p>
    <w:p w14:paraId="3FA8F97C" w14:textId="77777777" w:rsidR="006E5591" w:rsidRPr="00131AE7" w:rsidRDefault="006E5591">
      <w:pPr>
        <w:pStyle w:val="PL"/>
        <w:keepNext/>
        <w:rPr>
          <w:noProof w:val="0"/>
          <w:color w:val="000000"/>
        </w:rPr>
      </w:pPr>
    </w:p>
    <w:p w14:paraId="5077DD97" w14:textId="77777777" w:rsidR="006E5591" w:rsidRPr="00131AE7" w:rsidRDefault="006E5591" w:rsidP="00160FFD">
      <w:pPr>
        <w:pStyle w:val="PL"/>
        <w:keepNext/>
        <w:rPr>
          <w:noProof w:val="0"/>
          <w:color w:val="000000"/>
        </w:rPr>
      </w:pPr>
      <w:r w:rsidRPr="00131AE7">
        <w:rPr>
          <w:noProof w:val="0"/>
          <w:color w:val="000000"/>
        </w:rPr>
        <w:tab/>
        <w:t xml:space="preserve">// a message template using matching mechanisms </w:t>
      </w:r>
      <w:r w:rsidR="00160FFD" w:rsidRPr="00131AE7">
        <w:rPr>
          <w:noProof w:val="0"/>
          <w:color w:val="000000"/>
        </w:rPr>
        <w:t xml:space="preserve">is defined </w:t>
      </w:r>
      <w:r w:rsidRPr="00131AE7">
        <w:rPr>
          <w:noProof w:val="0"/>
          <w:color w:val="000000"/>
        </w:rPr>
        <w:t xml:space="preserve">within </w:t>
      </w:r>
      <w:r w:rsidR="00160FFD" w:rsidRPr="00131AE7">
        <w:rPr>
          <w:noProof w:val="0"/>
          <w:color w:val="000000"/>
        </w:rPr>
        <w:t xml:space="preserve">a </w:t>
      </w:r>
      <w:r w:rsidRPr="00131AE7">
        <w:rPr>
          <w:noProof w:val="0"/>
        </w:rPr>
        <w:t>TTCN-3</w:t>
      </w:r>
      <w:r w:rsidRPr="00131AE7">
        <w:rPr>
          <w:noProof w:val="0"/>
          <w:color w:val="000000"/>
        </w:rPr>
        <w:t xml:space="preserve"> </w:t>
      </w:r>
      <w:r w:rsidR="00160FFD" w:rsidRPr="00131AE7">
        <w:rPr>
          <w:noProof w:val="0"/>
          <w:color w:val="000000"/>
        </w:rPr>
        <w:t>module</w:t>
      </w:r>
      <w:r w:rsidRPr="00131AE7">
        <w:rPr>
          <w:noProof w:val="0"/>
          <w:color w:val="000000"/>
        </w:rPr>
        <w:t xml:space="preserve"> </w:t>
      </w:r>
    </w:p>
    <w:p w14:paraId="217CD801" w14:textId="77777777" w:rsidR="006E5591" w:rsidRPr="00131AE7" w:rsidRDefault="006E5591">
      <w:pPr>
        <w:pStyle w:val="PL"/>
        <w:keepNext/>
        <w:rPr>
          <w:noProof w:val="0"/>
          <w:color w:val="000000"/>
        </w:rPr>
      </w:pPr>
      <w:r w:rsidRPr="00131AE7">
        <w:rPr>
          <w:noProof w:val="0"/>
          <w:color w:val="000000"/>
        </w:rPr>
        <w:tab/>
      </w:r>
      <w:r w:rsidRPr="00131AE7">
        <w:rPr>
          <w:b/>
          <w:noProof w:val="0"/>
          <w:color w:val="000000"/>
        </w:rPr>
        <w:t xml:space="preserve">template </w:t>
      </w:r>
      <w:r w:rsidRPr="00131AE7">
        <w:rPr>
          <w:noProof w:val="0"/>
          <w:color w:val="000000"/>
        </w:rPr>
        <w:t>myMessageType</w:t>
      </w:r>
      <w:r w:rsidRPr="00131AE7">
        <w:rPr>
          <w:noProof w:val="0"/>
          <w:color w:val="000000"/>
        </w:rPr>
        <w:tab/>
        <w:t>MyValue:=</w:t>
      </w:r>
      <w:r w:rsidRPr="00131AE7">
        <w:rPr>
          <w:noProof w:val="0"/>
          <w:color w:val="000000"/>
        </w:rPr>
        <w:tab/>
      </w:r>
    </w:p>
    <w:p w14:paraId="4D77524A" w14:textId="77777777" w:rsidR="006E5591" w:rsidRPr="00131AE7" w:rsidRDefault="006E5591">
      <w:pPr>
        <w:pStyle w:val="PL"/>
        <w:keepNext/>
        <w:rPr>
          <w:noProof w:val="0"/>
          <w:color w:val="000000"/>
        </w:rPr>
      </w:pPr>
      <w:r w:rsidRPr="00131AE7">
        <w:rPr>
          <w:noProof w:val="0"/>
          <w:color w:val="000000"/>
        </w:rPr>
        <w:tab/>
        <w:t xml:space="preserve">{ </w:t>
      </w:r>
      <w:r w:rsidRPr="00131AE7">
        <w:rPr>
          <w:noProof w:val="0"/>
          <w:color w:val="000000"/>
        </w:rPr>
        <w:tab/>
      </w:r>
    </w:p>
    <w:p w14:paraId="759CB600" w14:textId="77777777" w:rsidR="006E5591" w:rsidRPr="00131AE7" w:rsidRDefault="006E5591" w:rsidP="00A22CBF">
      <w:pPr>
        <w:pStyle w:val="PL"/>
        <w:keepNext/>
        <w:rPr>
          <w:noProof w:val="0"/>
          <w:color w:val="000000"/>
        </w:rPr>
      </w:pPr>
      <w:r w:rsidRPr="00131AE7">
        <w:rPr>
          <w:noProof w:val="0"/>
          <w:color w:val="000000"/>
        </w:rPr>
        <w:tab/>
      </w:r>
      <w:r w:rsidRPr="00131AE7">
        <w:rPr>
          <w:noProof w:val="0"/>
          <w:color w:val="000000"/>
        </w:rPr>
        <w:tab/>
        <w:t>field1 :=</w:t>
      </w:r>
      <w:r w:rsidRPr="00131AE7">
        <w:rPr>
          <w:noProof w:val="0"/>
          <w:color w:val="000000"/>
        </w:rPr>
        <w:tab/>
      </w:r>
      <w:r w:rsidRPr="00131AE7">
        <w:rPr>
          <w:noProof w:val="0"/>
          <w:color w:val="000000"/>
        </w:rPr>
        <w:tab/>
      </w:r>
      <w:r w:rsidRPr="00131AE7">
        <w:rPr>
          <w:noProof w:val="0"/>
          <w:color w:val="000000"/>
        </w:rPr>
        <w:tab/>
      </w:r>
      <w:r w:rsidR="00A22CBF" w:rsidRPr="00131AE7">
        <w:rPr>
          <w:noProof w:val="0"/>
          <w:color w:val="000000"/>
        </w:rPr>
        <w:t>pattern</w:t>
      </w:r>
      <w:r w:rsidRPr="00131AE7">
        <w:rPr>
          <w:noProof w:val="0"/>
          <w:color w:val="000000"/>
        </w:rPr>
        <w:t>"A?tr*g",</w:t>
      </w:r>
    </w:p>
    <w:p w14:paraId="17FF0507" w14:textId="77777777" w:rsidR="006E5591" w:rsidRPr="00131AE7" w:rsidRDefault="006E5591">
      <w:pPr>
        <w:pStyle w:val="PL"/>
        <w:keepNext/>
        <w:rPr>
          <w:noProof w:val="0"/>
          <w:color w:val="000000"/>
        </w:rPr>
      </w:pPr>
      <w:r w:rsidRPr="00131AE7">
        <w:rPr>
          <w:noProof w:val="0"/>
          <w:color w:val="000000"/>
        </w:rPr>
        <w:tab/>
      </w:r>
      <w:r w:rsidRPr="00131AE7">
        <w:rPr>
          <w:noProof w:val="0"/>
          <w:color w:val="000000"/>
        </w:rPr>
        <w:tab/>
        <w:t>field2 :=</w:t>
      </w:r>
      <w:r w:rsidRPr="00131AE7">
        <w:rPr>
          <w:noProof w:val="0"/>
          <w:color w:val="000000"/>
        </w:rPr>
        <w:tab/>
      </w:r>
      <w:r w:rsidRPr="00131AE7">
        <w:rPr>
          <w:noProof w:val="0"/>
          <w:color w:val="000000"/>
        </w:rPr>
        <w:tab/>
      </w:r>
      <w:r w:rsidRPr="00131AE7">
        <w:rPr>
          <w:noProof w:val="0"/>
          <w:color w:val="000000"/>
        </w:rPr>
        <w:tab/>
        <w:t>*,</w:t>
      </w:r>
    </w:p>
    <w:p w14:paraId="2D70AE18" w14:textId="77777777" w:rsidR="006E5591" w:rsidRPr="00131AE7" w:rsidRDefault="006E5591">
      <w:pPr>
        <w:pStyle w:val="PL"/>
        <w:keepNext/>
        <w:rPr>
          <w:noProof w:val="0"/>
          <w:color w:val="000000"/>
        </w:rPr>
      </w:pPr>
      <w:r w:rsidRPr="00131AE7">
        <w:rPr>
          <w:noProof w:val="0"/>
          <w:color w:val="000000"/>
        </w:rPr>
        <w:tab/>
      </w:r>
      <w:r w:rsidRPr="00131AE7">
        <w:rPr>
          <w:noProof w:val="0"/>
          <w:color w:val="000000"/>
        </w:rPr>
        <w:tab/>
        <w:t>field3.field31 :=</w:t>
      </w:r>
      <w:r w:rsidRPr="00131AE7">
        <w:rPr>
          <w:noProof w:val="0"/>
          <w:color w:val="000000"/>
        </w:rPr>
        <w:tab/>
        <w:t>'110??'B,</w:t>
      </w:r>
    </w:p>
    <w:p w14:paraId="56D38C4F" w14:textId="77777777" w:rsidR="006E5591" w:rsidRPr="00131AE7" w:rsidRDefault="006E5591">
      <w:pPr>
        <w:pStyle w:val="PL"/>
        <w:keepNext/>
        <w:rPr>
          <w:noProof w:val="0"/>
          <w:color w:val="000000"/>
        </w:rPr>
      </w:pPr>
      <w:r w:rsidRPr="00131AE7">
        <w:rPr>
          <w:noProof w:val="0"/>
          <w:color w:val="000000"/>
        </w:rPr>
        <w:tab/>
      </w:r>
      <w:r w:rsidRPr="00131AE7">
        <w:rPr>
          <w:noProof w:val="0"/>
          <w:color w:val="000000"/>
        </w:rPr>
        <w:tab/>
        <w:t>field3.field32 :=</w:t>
      </w:r>
      <w:r w:rsidRPr="00131AE7">
        <w:rPr>
          <w:noProof w:val="0"/>
          <w:color w:val="000000"/>
        </w:rPr>
        <w:tab/>
        <w:t>?,</w:t>
      </w:r>
    </w:p>
    <w:p w14:paraId="0CBA9861" w14:textId="77777777" w:rsidR="006E5591" w:rsidRPr="00131AE7" w:rsidRDefault="006E5591">
      <w:pPr>
        <w:pStyle w:val="PL"/>
        <w:keepNext/>
        <w:rPr>
          <w:noProof w:val="0"/>
          <w:color w:val="000000"/>
        </w:rPr>
      </w:pPr>
      <w:r w:rsidRPr="00131AE7">
        <w:rPr>
          <w:noProof w:val="0"/>
          <w:color w:val="000000"/>
        </w:rPr>
        <w:tab/>
      </w:r>
      <w:r w:rsidRPr="00131AE7">
        <w:rPr>
          <w:noProof w:val="0"/>
          <w:color w:val="000000"/>
        </w:rPr>
        <w:tab/>
        <w:t>field3.field33 :=</w:t>
      </w:r>
      <w:r w:rsidRPr="00131AE7">
        <w:rPr>
          <w:noProof w:val="0"/>
          <w:color w:val="000000"/>
        </w:rPr>
        <w:tab/>
        <w:t>'F?'O,</w:t>
      </w:r>
    </w:p>
    <w:p w14:paraId="6D74875E" w14:textId="77777777" w:rsidR="006E5591" w:rsidRPr="00131AE7" w:rsidRDefault="006E5591">
      <w:pPr>
        <w:pStyle w:val="PL"/>
        <w:keepNext/>
        <w:rPr>
          <w:noProof w:val="0"/>
          <w:color w:val="000000"/>
        </w:rPr>
      </w:pPr>
      <w:r w:rsidRPr="00131AE7">
        <w:rPr>
          <w:noProof w:val="0"/>
          <w:color w:val="000000"/>
        </w:rPr>
        <w:tab/>
      </w:r>
      <w:r w:rsidRPr="00131AE7">
        <w:rPr>
          <w:noProof w:val="0"/>
          <w:color w:val="000000"/>
        </w:rPr>
        <w:tab/>
        <w:t>field4.[0] :=</w:t>
      </w:r>
      <w:r w:rsidRPr="00131AE7">
        <w:rPr>
          <w:noProof w:val="0"/>
          <w:color w:val="000000"/>
        </w:rPr>
        <w:tab/>
      </w:r>
      <w:r w:rsidRPr="00131AE7">
        <w:rPr>
          <w:noProof w:val="0"/>
          <w:color w:val="000000"/>
        </w:rPr>
        <w:tab/>
      </w:r>
      <w:r w:rsidRPr="00131AE7">
        <w:rPr>
          <w:b/>
          <w:noProof w:val="0"/>
          <w:color w:val="000000"/>
        </w:rPr>
        <w:t>true</w:t>
      </w:r>
      <w:r w:rsidRPr="00131AE7">
        <w:rPr>
          <w:noProof w:val="0"/>
          <w:color w:val="000000"/>
        </w:rPr>
        <w:t>,</w:t>
      </w:r>
    </w:p>
    <w:p w14:paraId="2A7A21F4" w14:textId="77777777" w:rsidR="006E5591" w:rsidRPr="00131AE7" w:rsidRDefault="006E5591">
      <w:pPr>
        <w:pStyle w:val="PL"/>
        <w:keepNext/>
        <w:rPr>
          <w:noProof w:val="0"/>
          <w:color w:val="000000"/>
        </w:rPr>
      </w:pPr>
      <w:r w:rsidRPr="00131AE7">
        <w:rPr>
          <w:noProof w:val="0"/>
          <w:color w:val="000000"/>
        </w:rPr>
        <w:tab/>
      </w:r>
      <w:r w:rsidRPr="00131AE7">
        <w:rPr>
          <w:noProof w:val="0"/>
          <w:color w:val="000000"/>
        </w:rPr>
        <w:tab/>
        <w:t>field4.[1] :=</w:t>
      </w:r>
      <w:r w:rsidRPr="00131AE7">
        <w:rPr>
          <w:noProof w:val="0"/>
          <w:color w:val="000000"/>
        </w:rPr>
        <w:tab/>
      </w:r>
      <w:r w:rsidRPr="00131AE7">
        <w:rPr>
          <w:noProof w:val="0"/>
          <w:color w:val="000000"/>
        </w:rPr>
        <w:tab/>
      </w:r>
      <w:r w:rsidRPr="00131AE7">
        <w:rPr>
          <w:b/>
          <w:noProof w:val="0"/>
          <w:color w:val="000000"/>
        </w:rPr>
        <w:t>false</w:t>
      </w:r>
      <w:r w:rsidRPr="00131AE7">
        <w:rPr>
          <w:noProof w:val="0"/>
          <w:color w:val="000000"/>
        </w:rPr>
        <w:t xml:space="preserve"> </w:t>
      </w:r>
    </w:p>
    <w:p w14:paraId="2A754A69" w14:textId="77777777" w:rsidR="006E5591" w:rsidRPr="00131AE7" w:rsidRDefault="006E5591">
      <w:pPr>
        <w:pStyle w:val="PL"/>
        <w:rPr>
          <w:noProof w:val="0"/>
          <w:color w:val="000000"/>
        </w:rPr>
      </w:pPr>
      <w:r w:rsidRPr="00131AE7">
        <w:rPr>
          <w:noProof w:val="0"/>
          <w:color w:val="000000"/>
        </w:rPr>
        <w:tab/>
        <w:t>}</w:t>
      </w:r>
    </w:p>
    <w:p w14:paraId="70B45D88" w14:textId="77777777" w:rsidR="006E5591" w:rsidRPr="00131AE7" w:rsidRDefault="006E5591">
      <w:pPr>
        <w:pStyle w:val="PL"/>
        <w:rPr>
          <w:noProof w:val="0"/>
          <w:color w:val="000000"/>
        </w:rPr>
      </w:pPr>
      <w:r w:rsidRPr="00131AE7">
        <w:rPr>
          <w:noProof w:val="0"/>
          <w:color w:val="000000"/>
        </w:rPr>
        <w:tab/>
      </w:r>
    </w:p>
    <w:p w14:paraId="52751DDF" w14:textId="77777777" w:rsidR="006E5591" w:rsidRPr="00131AE7" w:rsidRDefault="006E5591">
      <w:pPr>
        <w:pStyle w:val="PL"/>
        <w:rPr>
          <w:noProof w:val="0"/>
          <w:color w:val="000000"/>
        </w:rPr>
      </w:pPr>
      <w:r w:rsidRPr="00131AE7">
        <w:rPr>
          <w:noProof w:val="0"/>
          <w:color w:val="000000"/>
        </w:rPr>
        <w:tab/>
        <w:t xml:space="preserve">// the following syntax is equally valid </w:t>
      </w:r>
    </w:p>
    <w:p w14:paraId="7207CA67" w14:textId="77777777" w:rsidR="006E5591" w:rsidRPr="00131AE7" w:rsidRDefault="006E5591">
      <w:pPr>
        <w:pStyle w:val="PL"/>
        <w:rPr>
          <w:noProof w:val="0"/>
          <w:color w:val="000000"/>
        </w:rPr>
      </w:pPr>
      <w:r w:rsidRPr="00131AE7">
        <w:rPr>
          <w:noProof w:val="0"/>
          <w:color w:val="000000"/>
        </w:rPr>
        <w:tab/>
      </w:r>
      <w:r w:rsidRPr="00131AE7">
        <w:rPr>
          <w:b/>
          <w:noProof w:val="0"/>
          <w:color w:val="000000"/>
        </w:rPr>
        <w:t xml:space="preserve">template </w:t>
      </w:r>
      <w:r w:rsidRPr="00131AE7">
        <w:rPr>
          <w:noProof w:val="0"/>
          <w:color w:val="000000"/>
        </w:rPr>
        <w:t>myMessageType</w:t>
      </w:r>
      <w:r w:rsidRPr="00131AE7">
        <w:rPr>
          <w:noProof w:val="0"/>
          <w:color w:val="000000"/>
        </w:rPr>
        <w:tab/>
        <w:t>MyValue:=</w:t>
      </w:r>
    </w:p>
    <w:p w14:paraId="2FECBBD1" w14:textId="77777777" w:rsidR="006E5591" w:rsidRPr="00131AE7" w:rsidRDefault="006E5591">
      <w:pPr>
        <w:pStyle w:val="PL"/>
        <w:rPr>
          <w:noProof w:val="0"/>
          <w:color w:val="000000"/>
        </w:rPr>
      </w:pPr>
      <w:r w:rsidRPr="00131AE7">
        <w:rPr>
          <w:noProof w:val="0"/>
          <w:color w:val="000000"/>
        </w:rPr>
        <w:tab/>
        <w:t>{</w:t>
      </w:r>
      <w:r w:rsidRPr="00131AE7">
        <w:rPr>
          <w:noProof w:val="0"/>
          <w:color w:val="000000"/>
        </w:rPr>
        <w:tab/>
      </w:r>
    </w:p>
    <w:p w14:paraId="27EE1812" w14:textId="77777777" w:rsidR="006E5591" w:rsidRPr="00131AE7" w:rsidRDefault="006E5591" w:rsidP="00BB7BEC">
      <w:pPr>
        <w:pStyle w:val="PL"/>
        <w:rPr>
          <w:noProof w:val="0"/>
          <w:color w:val="000000"/>
        </w:rPr>
      </w:pPr>
      <w:r w:rsidRPr="00131AE7">
        <w:rPr>
          <w:noProof w:val="0"/>
          <w:color w:val="000000"/>
        </w:rPr>
        <w:tab/>
      </w:r>
      <w:r w:rsidRPr="00131AE7">
        <w:rPr>
          <w:noProof w:val="0"/>
          <w:color w:val="000000"/>
        </w:rPr>
        <w:tab/>
        <w:t xml:space="preserve">field1 := </w:t>
      </w:r>
      <w:r w:rsidR="00BB7BEC" w:rsidRPr="00131AE7">
        <w:rPr>
          <w:noProof w:val="0"/>
          <w:color w:val="000000"/>
        </w:rPr>
        <w:t>pattern</w:t>
      </w:r>
      <w:r w:rsidRPr="00131AE7">
        <w:rPr>
          <w:noProof w:val="0"/>
          <w:color w:val="000000"/>
        </w:rPr>
        <w:t xml:space="preserve">"A?tr*g", </w:t>
      </w:r>
      <w:r w:rsidRPr="00131AE7">
        <w:rPr>
          <w:noProof w:val="0"/>
          <w:color w:val="000000"/>
        </w:rPr>
        <w:tab/>
      </w:r>
      <w:r w:rsidRPr="00131AE7">
        <w:rPr>
          <w:noProof w:val="0"/>
          <w:color w:val="000000"/>
        </w:rPr>
        <w:tab/>
        <w:t xml:space="preserve">// string with wildcards  </w:t>
      </w:r>
    </w:p>
    <w:p w14:paraId="741E2787" w14:textId="77777777" w:rsidR="006E5591" w:rsidRPr="00131AE7" w:rsidRDefault="006E5591">
      <w:pPr>
        <w:pStyle w:val="PL"/>
        <w:rPr>
          <w:noProof w:val="0"/>
          <w:color w:val="000000"/>
        </w:rPr>
      </w:pPr>
      <w:r w:rsidRPr="00131AE7">
        <w:rPr>
          <w:noProof w:val="0"/>
          <w:color w:val="000000"/>
        </w:rPr>
        <w:tab/>
      </w:r>
      <w:r w:rsidRPr="00131AE7">
        <w:rPr>
          <w:noProof w:val="0"/>
          <w:color w:val="000000"/>
        </w:rPr>
        <w:tab/>
        <w:t xml:space="preserve">field2 := *, </w:t>
      </w:r>
      <w:r w:rsidRPr="00131AE7">
        <w:rPr>
          <w:noProof w:val="0"/>
          <w:color w:val="000000"/>
        </w:rPr>
        <w:tab/>
      </w:r>
      <w:r w:rsidRPr="00131AE7">
        <w:rPr>
          <w:noProof w:val="0"/>
          <w:color w:val="000000"/>
        </w:rPr>
        <w:tab/>
      </w:r>
      <w:r w:rsidRPr="00131AE7">
        <w:rPr>
          <w:noProof w:val="0"/>
          <w:color w:val="000000"/>
        </w:rPr>
        <w:tab/>
      </w:r>
      <w:r w:rsidRPr="00131AE7">
        <w:rPr>
          <w:noProof w:val="0"/>
          <w:color w:val="000000"/>
        </w:rPr>
        <w:tab/>
      </w:r>
      <w:r w:rsidRPr="00131AE7">
        <w:rPr>
          <w:noProof w:val="0"/>
          <w:color w:val="000000"/>
        </w:rPr>
        <w:tab/>
      </w:r>
      <w:r w:rsidRPr="00131AE7">
        <w:rPr>
          <w:noProof w:val="0"/>
          <w:color w:val="000000"/>
        </w:rPr>
        <w:tab/>
        <w:t xml:space="preserve">// any integer or none at </w:t>
      </w:r>
      <w:r w:rsidRPr="00131AE7">
        <w:rPr>
          <w:noProof w:val="0"/>
        </w:rPr>
        <w:t>all</w:t>
      </w:r>
      <w:r w:rsidRPr="00131AE7">
        <w:rPr>
          <w:noProof w:val="0"/>
          <w:color w:val="000000"/>
        </w:rPr>
        <w:t xml:space="preserve"> </w:t>
      </w:r>
    </w:p>
    <w:p w14:paraId="43DF60B3" w14:textId="77777777" w:rsidR="006E5591" w:rsidRPr="00131AE7" w:rsidRDefault="006E5591">
      <w:pPr>
        <w:pStyle w:val="PL"/>
        <w:rPr>
          <w:noProof w:val="0"/>
          <w:color w:val="000000"/>
        </w:rPr>
      </w:pPr>
      <w:r w:rsidRPr="00131AE7">
        <w:rPr>
          <w:noProof w:val="0"/>
          <w:color w:val="000000"/>
        </w:rPr>
        <w:tab/>
      </w:r>
      <w:r w:rsidRPr="00131AE7">
        <w:rPr>
          <w:noProof w:val="0"/>
          <w:color w:val="000000"/>
        </w:rPr>
        <w:tab/>
        <w:t>field3 := {'110??'B, ?, 'F?'O},</w:t>
      </w:r>
    </w:p>
    <w:p w14:paraId="6B8D9A34" w14:textId="77777777" w:rsidR="006E5591" w:rsidRPr="00131AE7" w:rsidRDefault="006E5591">
      <w:pPr>
        <w:pStyle w:val="PL"/>
        <w:rPr>
          <w:noProof w:val="0"/>
          <w:color w:val="000000"/>
        </w:rPr>
      </w:pPr>
      <w:r w:rsidRPr="00131AE7">
        <w:rPr>
          <w:noProof w:val="0"/>
          <w:color w:val="000000"/>
        </w:rPr>
        <w:tab/>
      </w:r>
      <w:r w:rsidRPr="00131AE7">
        <w:rPr>
          <w:noProof w:val="0"/>
          <w:color w:val="000000"/>
        </w:rPr>
        <w:tab/>
        <w:t xml:space="preserve">field4 := {?, </w:t>
      </w:r>
      <w:r w:rsidRPr="00131AE7">
        <w:rPr>
          <w:b/>
          <w:noProof w:val="0"/>
          <w:color w:val="000000"/>
        </w:rPr>
        <w:t>false</w:t>
      </w:r>
      <w:r w:rsidRPr="00131AE7">
        <w:rPr>
          <w:noProof w:val="0"/>
          <w:color w:val="000000"/>
        </w:rPr>
        <w:t>}</w:t>
      </w:r>
    </w:p>
    <w:p w14:paraId="32619B4D" w14:textId="77777777" w:rsidR="006E5591" w:rsidRPr="00131AE7" w:rsidRDefault="006E5591">
      <w:pPr>
        <w:pStyle w:val="PL"/>
        <w:rPr>
          <w:noProof w:val="0"/>
          <w:color w:val="000000"/>
        </w:rPr>
      </w:pPr>
      <w:r w:rsidRPr="00131AE7">
        <w:rPr>
          <w:noProof w:val="0"/>
          <w:color w:val="000000"/>
        </w:rPr>
        <w:tab/>
        <w:t>}</w:t>
      </w:r>
    </w:p>
    <w:p w14:paraId="658FADB7" w14:textId="77777777" w:rsidR="006E5591" w:rsidRPr="00131AE7" w:rsidRDefault="006E5591">
      <w:pPr>
        <w:pStyle w:val="PL"/>
        <w:rPr>
          <w:noProof w:val="0"/>
          <w:color w:val="000000"/>
        </w:rPr>
      </w:pPr>
    </w:p>
    <w:p w14:paraId="54083007" w14:textId="77777777" w:rsidR="006E5591" w:rsidRPr="00131AE7" w:rsidRDefault="006E5591" w:rsidP="003B0813">
      <w:pPr>
        <w:pStyle w:val="Heading2"/>
      </w:pPr>
      <w:bookmarkStart w:id="204" w:name="clause_Templates_OrderingTremplateFields"/>
      <w:bookmarkStart w:id="205" w:name="_Toc72306316"/>
      <w:bookmarkStart w:id="206" w:name="_Toc72306397"/>
      <w:r w:rsidRPr="00131AE7">
        <w:t>11.3</w:t>
      </w:r>
      <w:bookmarkEnd w:id="204"/>
      <w:r w:rsidRPr="00131AE7">
        <w:tab/>
        <w:t>Ordering of template fields</w:t>
      </w:r>
      <w:bookmarkEnd w:id="205"/>
      <w:bookmarkEnd w:id="206"/>
    </w:p>
    <w:p w14:paraId="5927619F" w14:textId="77777777" w:rsidR="006E5591" w:rsidRPr="00131AE7" w:rsidRDefault="006E5591">
      <w:pPr>
        <w:rPr>
          <w:color w:val="000000"/>
        </w:rPr>
      </w:pPr>
      <w:r w:rsidRPr="00131AE7">
        <w:rPr>
          <w:color w:val="000000"/>
        </w:rPr>
        <w:t xml:space="preserve">When </w:t>
      </w:r>
      <w:r w:rsidRPr="00131AE7">
        <w:t>TTCN-3</w:t>
      </w:r>
      <w:r w:rsidRPr="00131AE7">
        <w:rPr>
          <w:color w:val="000000"/>
        </w:rPr>
        <w:t xml:space="preserve"> templates are used for </w:t>
      </w:r>
      <w:r w:rsidRPr="00131AE7">
        <w:t>ASN.1</w:t>
      </w:r>
      <w:r w:rsidRPr="00131AE7">
        <w:rPr>
          <w:color w:val="000000"/>
        </w:rPr>
        <w:t xml:space="preserve"> types the significance of the order of the fields in the template will depend on the </w:t>
      </w:r>
      <w:r w:rsidRPr="00131AE7">
        <w:t>type</w:t>
      </w:r>
      <w:r w:rsidRPr="00131AE7">
        <w:rPr>
          <w:color w:val="000000"/>
        </w:rPr>
        <w:t xml:space="preserve"> of </w:t>
      </w:r>
      <w:r w:rsidRPr="00131AE7">
        <w:t>ASN.1</w:t>
      </w:r>
      <w:r w:rsidRPr="00131AE7">
        <w:rPr>
          <w:color w:val="000000"/>
        </w:rPr>
        <w:t xml:space="preserve"> construct used to define the message </w:t>
      </w:r>
      <w:r w:rsidRPr="00131AE7">
        <w:t>type</w:t>
      </w:r>
      <w:r w:rsidRPr="00131AE7">
        <w:rPr>
          <w:color w:val="000000"/>
        </w:rPr>
        <w:t xml:space="preserve">. For example: if </w:t>
      </w:r>
      <w:r w:rsidRPr="00131AE7">
        <w:rPr>
          <w:rFonts w:ascii="Courier New" w:hAnsi="Courier New"/>
          <w:color w:val="000000"/>
        </w:rPr>
        <w:t>SEQUENCE</w:t>
      </w:r>
      <w:r w:rsidRPr="00131AE7">
        <w:rPr>
          <w:color w:val="000000"/>
        </w:rPr>
        <w:t xml:space="preserve"> or </w:t>
      </w:r>
      <w:r w:rsidRPr="00131AE7">
        <w:rPr>
          <w:rFonts w:ascii="Courier New" w:hAnsi="Courier New"/>
          <w:color w:val="000000"/>
        </w:rPr>
        <w:t>SEQUENCE OF</w:t>
      </w:r>
      <w:r w:rsidRPr="00131AE7">
        <w:rPr>
          <w:color w:val="000000"/>
        </w:rPr>
        <w:t xml:space="preserve"> is used then the message fields shall be sent or matched in the order specified in the template. If </w:t>
      </w:r>
      <w:r w:rsidRPr="00131AE7">
        <w:rPr>
          <w:rFonts w:ascii="Courier New" w:hAnsi="Courier New"/>
        </w:rPr>
        <w:t>SET</w:t>
      </w:r>
      <w:r w:rsidRPr="00131AE7">
        <w:rPr>
          <w:color w:val="000000"/>
        </w:rPr>
        <w:t xml:space="preserve"> or </w:t>
      </w:r>
      <w:r w:rsidRPr="00131AE7">
        <w:rPr>
          <w:rFonts w:ascii="Courier New" w:hAnsi="Courier New"/>
        </w:rPr>
        <w:t>SET</w:t>
      </w:r>
      <w:r w:rsidRPr="00131AE7">
        <w:rPr>
          <w:rFonts w:ascii="Courier New" w:hAnsi="Courier New"/>
          <w:color w:val="000000"/>
        </w:rPr>
        <w:t xml:space="preserve"> OF</w:t>
      </w:r>
      <w:r w:rsidRPr="00131AE7">
        <w:rPr>
          <w:color w:val="000000"/>
        </w:rPr>
        <w:t xml:space="preserve"> is used then the message fields may be sent or matched in any order.</w:t>
      </w:r>
    </w:p>
    <w:p w14:paraId="56D8EBE0" w14:textId="77777777" w:rsidR="006E5591" w:rsidRPr="00131AE7" w:rsidRDefault="006E5591" w:rsidP="003B0813">
      <w:pPr>
        <w:pStyle w:val="Heading1"/>
      </w:pPr>
      <w:bookmarkStart w:id="207" w:name="_Toc72306317"/>
      <w:bookmarkStart w:id="208" w:name="_Toc72306398"/>
      <w:r w:rsidRPr="00131AE7">
        <w:t>12</w:t>
      </w:r>
      <w:r w:rsidRPr="00131AE7">
        <w:tab/>
        <w:t>Encoding information</w:t>
      </w:r>
      <w:bookmarkEnd w:id="207"/>
      <w:bookmarkEnd w:id="208"/>
    </w:p>
    <w:p w14:paraId="5ADDC56B" w14:textId="77777777" w:rsidR="006E5591" w:rsidRPr="00131AE7" w:rsidRDefault="006E5591" w:rsidP="003B0813">
      <w:pPr>
        <w:pStyle w:val="Heading2"/>
      </w:pPr>
      <w:bookmarkStart w:id="209" w:name="_Toc72306318"/>
      <w:bookmarkStart w:id="210" w:name="_Toc72306399"/>
      <w:r w:rsidRPr="00131AE7">
        <w:t>12.1</w:t>
      </w:r>
      <w:r w:rsidRPr="00131AE7">
        <w:tab/>
        <w:t>General</w:t>
      </w:r>
      <w:bookmarkEnd w:id="209"/>
      <w:bookmarkEnd w:id="210"/>
    </w:p>
    <w:p w14:paraId="08EB79EF" w14:textId="5C49A3E1" w:rsidR="006E5591" w:rsidRPr="00131AE7" w:rsidRDefault="006E5591">
      <w:pPr>
        <w:rPr>
          <w:i/>
          <w:color w:val="000000"/>
        </w:rPr>
      </w:pPr>
      <w:r w:rsidRPr="00131AE7">
        <w:t>TTCN-3</w:t>
      </w:r>
      <w:r w:rsidRPr="00131AE7">
        <w:rPr>
          <w:color w:val="000000"/>
        </w:rPr>
        <w:t xml:space="preserve"> allows references to encoding rules and variations within encoding rules to be associated with various </w:t>
      </w:r>
      <w:r w:rsidRPr="00131AE7">
        <w:t>TTCN</w:t>
      </w:r>
      <w:r w:rsidR="00290838" w:rsidRPr="00131AE7">
        <w:noBreakHyphen/>
      </w:r>
      <w:r w:rsidRPr="00131AE7">
        <w:t>3</w:t>
      </w:r>
      <w:r w:rsidRPr="00131AE7">
        <w:rPr>
          <w:color w:val="000000"/>
        </w:rPr>
        <w:t xml:space="preserve"> language elements. It is also possible to define invalid encodings. This encoding information is specified using </w:t>
      </w:r>
      <w:proofErr w:type="gramStart"/>
      <w:r w:rsidRPr="00131AE7">
        <w:rPr>
          <w:color w:val="000000"/>
        </w:rPr>
        <w:t xml:space="preserve">the </w:t>
      </w:r>
      <w:r w:rsidRPr="00131AE7">
        <w:rPr>
          <w:rFonts w:ascii="Courier New" w:hAnsi="Courier New"/>
          <w:b/>
          <w:color w:val="000000"/>
        </w:rPr>
        <w:t>with</w:t>
      </w:r>
      <w:proofErr w:type="gramEnd"/>
      <w:r w:rsidRPr="00131AE7">
        <w:rPr>
          <w:color w:val="000000"/>
        </w:rPr>
        <w:t xml:space="preserve"> statement </w:t>
      </w:r>
      <w:r w:rsidR="00F52ED8" w:rsidRPr="00131AE7">
        <w:rPr>
          <w:color w:val="000000"/>
        </w:rPr>
        <w:t xml:space="preserve">(see </w:t>
      </w:r>
      <w:r w:rsidR="009555D9" w:rsidRPr="00131AE7">
        <w:rPr>
          <w:color w:val="000000"/>
        </w:rPr>
        <w:t>clause</w:t>
      </w:r>
      <w:r w:rsidR="00F52ED8" w:rsidRPr="00131AE7">
        <w:rPr>
          <w:color w:val="000000"/>
        </w:rPr>
        <w:t xml:space="preserve"> </w:t>
      </w:r>
      <w:r w:rsidR="001D337F" w:rsidRPr="00131AE7">
        <w:rPr>
          <w:color w:val="000000"/>
        </w:rPr>
        <w:t xml:space="preserve">27 </w:t>
      </w:r>
      <w:r w:rsidR="00F52ED8" w:rsidRPr="00131AE7">
        <w:rPr>
          <w:color w:val="000000"/>
        </w:rPr>
        <w:t>of</w:t>
      </w:r>
      <w:r w:rsidR="00FA7B9E" w:rsidRPr="00131AE7">
        <w:rPr>
          <w:color w:val="000000"/>
        </w:rPr>
        <w:t xml:space="preserve"> </w:t>
      </w:r>
      <w:r w:rsidR="00936255" w:rsidRPr="00131AE7">
        <w:t>ETSI ES 201 873-1</w:t>
      </w:r>
      <w:r w:rsidR="00620346" w:rsidRPr="00131AE7">
        <w:t xml:space="preserve"> [</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0048544C" w:rsidRPr="00131AE7">
        <w:rPr>
          <w:color w:val="000000"/>
        </w:rPr>
        <w:t>) according</w:t>
      </w:r>
      <w:r w:rsidRPr="00131AE7">
        <w:rPr>
          <w:color w:val="000000"/>
        </w:rPr>
        <w:t xml:space="preserve"> to the following syntax:</w:t>
      </w:r>
    </w:p>
    <w:p w14:paraId="4CB1740E" w14:textId="77777777" w:rsidR="006E5591" w:rsidRPr="00131AE7" w:rsidRDefault="006E5591">
      <w:pPr>
        <w:pStyle w:val="EX"/>
        <w:rPr>
          <w:color w:val="000000"/>
        </w:rPr>
      </w:pPr>
      <w:r w:rsidRPr="00131AE7">
        <w:rPr>
          <w:color w:val="000000"/>
        </w:rPr>
        <w:t>EXAMPLE:</w:t>
      </w:r>
    </w:p>
    <w:p w14:paraId="4EBE19B2" w14:textId="77777777" w:rsidR="006E5591" w:rsidRPr="00131AE7" w:rsidRDefault="006E5591">
      <w:pPr>
        <w:pStyle w:val="PL"/>
        <w:rPr>
          <w:noProof w:val="0"/>
          <w:color w:val="000000"/>
        </w:rPr>
      </w:pPr>
      <w:r w:rsidRPr="00131AE7">
        <w:rPr>
          <w:b/>
          <w:noProof w:val="0"/>
          <w:color w:val="000000"/>
        </w:rPr>
        <w:tab/>
        <w:t>module</w:t>
      </w:r>
      <w:r w:rsidRPr="00131AE7">
        <w:rPr>
          <w:noProof w:val="0"/>
          <w:color w:val="000000"/>
        </w:rPr>
        <w:t xml:space="preserve"> MyModule</w:t>
      </w:r>
      <w:r w:rsidRPr="00131AE7">
        <w:rPr>
          <w:noProof w:val="0"/>
          <w:color w:val="000000"/>
        </w:rPr>
        <w:tab/>
      </w:r>
    </w:p>
    <w:p w14:paraId="6DECAEFB" w14:textId="77777777" w:rsidR="006E5591" w:rsidRPr="00131AE7" w:rsidRDefault="006E5591">
      <w:pPr>
        <w:pStyle w:val="PL"/>
        <w:rPr>
          <w:noProof w:val="0"/>
          <w:color w:val="000000"/>
        </w:rPr>
      </w:pPr>
      <w:r w:rsidRPr="00131AE7">
        <w:rPr>
          <w:noProof w:val="0"/>
          <w:color w:val="000000"/>
        </w:rPr>
        <w:tab/>
        <w:t>{</w:t>
      </w:r>
    </w:p>
    <w:p w14:paraId="2C01D3E9" w14:textId="77777777" w:rsidR="006E5591" w:rsidRPr="00131AE7" w:rsidRDefault="006E5591">
      <w:pPr>
        <w:pStyle w:val="PL"/>
        <w:rPr>
          <w:noProof w:val="0"/>
          <w:color w:val="000000"/>
        </w:rPr>
      </w:pPr>
      <w:r w:rsidRPr="00131AE7">
        <w:rPr>
          <w:noProof w:val="0"/>
          <w:color w:val="000000"/>
        </w:rPr>
        <w:tab/>
      </w:r>
      <w:r w:rsidRPr="00131AE7">
        <w:rPr>
          <w:noProof w:val="0"/>
          <w:color w:val="000000"/>
        </w:rPr>
        <w:tab/>
        <w:t xml:space="preserve"> :</w:t>
      </w:r>
    </w:p>
    <w:p w14:paraId="5D2B6DE1" w14:textId="77777777" w:rsidR="006E5591" w:rsidRPr="00131AE7" w:rsidRDefault="006E5591">
      <w:pPr>
        <w:pStyle w:val="PL"/>
        <w:rPr>
          <w:noProof w:val="0"/>
          <w:color w:val="000000"/>
        </w:rPr>
      </w:pPr>
      <w:r w:rsidRPr="00131AE7">
        <w:rPr>
          <w:noProof w:val="0"/>
          <w:color w:val="000000"/>
        </w:rPr>
        <w:tab/>
      </w:r>
      <w:r w:rsidRPr="00131AE7">
        <w:rPr>
          <w:noProof w:val="0"/>
          <w:color w:val="000000"/>
        </w:rPr>
        <w:tab/>
      </w:r>
      <w:r w:rsidRPr="00131AE7">
        <w:rPr>
          <w:b/>
          <w:noProof w:val="0"/>
          <w:color w:val="000000"/>
        </w:rPr>
        <w:t>import from</w:t>
      </w:r>
      <w:r w:rsidRPr="00131AE7">
        <w:rPr>
          <w:noProof w:val="0"/>
          <w:color w:val="000000"/>
        </w:rPr>
        <w:t xml:space="preserve"> MyASN1module </w:t>
      </w:r>
      <w:r w:rsidRPr="00131AE7">
        <w:rPr>
          <w:b/>
          <w:noProof w:val="0"/>
          <w:color w:val="000000"/>
        </w:rPr>
        <w:t>language</w:t>
      </w:r>
      <w:r w:rsidRPr="00131AE7">
        <w:rPr>
          <w:noProof w:val="0"/>
          <w:color w:val="000000"/>
        </w:rPr>
        <w:t xml:space="preserve"> "</w:t>
      </w:r>
      <w:r w:rsidRPr="00131AE7">
        <w:rPr>
          <w:noProof w:val="0"/>
        </w:rPr>
        <w:t>ASN.1</w:t>
      </w:r>
      <w:r w:rsidRPr="00131AE7">
        <w:rPr>
          <w:noProof w:val="0"/>
          <w:color w:val="000000"/>
        </w:rPr>
        <w:t>:2002" {</w:t>
      </w:r>
    </w:p>
    <w:p w14:paraId="66234194" w14:textId="77777777" w:rsidR="006E5591" w:rsidRPr="00131AE7" w:rsidRDefault="006E5591">
      <w:pPr>
        <w:pStyle w:val="PL"/>
        <w:rPr>
          <w:noProof w:val="0"/>
          <w:color w:val="000000"/>
        </w:rPr>
      </w:pPr>
      <w:r w:rsidRPr="00131AE7">
        <w:rPr>
          <w:b/>
          <w:noProof w:val="0"/>
          <w:color w:val="000000"/>
        </w:rPr>
        <w:tab/>
      </w:r>
      <w:r w:rsidRPr="00131AE7">
        <w:rPr>
          <w:b/>
          <w:noProof w:val="0"/>
          <w:color w:val="000000"/>
        </w:rPr>
        <w:tab/>
      </w:r>
      <w:r w:rsidRPr="00131AE7">
        <w:rPr>
          <w:b/>
          <w:noProof w:val="0"/>
          <w:color w:val="000000"/>
        </w:rPr>
        <w:tab/>
      </w:r>
      <w:r w:rsidRPr="00131AE7">
        <w:rPr>
          <w:b/>
          <w:noProof w:val="0"/>
        </w:rPr>
        <w:t>type</w:t>
      </w:r>
      <w:r w:rsidRPr="00131AE7">
        <w:rPr>
          <w:noProof w:val="0"/>
          <w:color w:val="000000"/>
        </w:rPr>
        <w:t xml:space="preserve"> myMessageType</w:t>
      </w:r>
    </w:p>
    <w:p w14:paraId="7197B9BB" w14:textId="77777777" w:rsidR="006E5591" w:rsidRPr="00131AE7" w:rsidRDefault="006E5591">
      <w:pPr>
        <w:pStyle w:val="PL"/>
        <w:rPr>
          <w:noProof w:val="0"/>
          <w:color w:val="000000"/>
        </w:rPr>
      </w:pPr>
      <w:r w:rsidRPr="00131AE7">
        <w:rPr>
          <w:noProof w:val="0"/>
          <w:color w:val="000000"/>
        </w:rPr>
        <w:tab/>
      </w:r>
      <w:r w:rsidRPr="00131AE7">
        <w:rPr>
          <w:noProof w:val="0"/>
          <w:color w:val="000000"/>
        </w:rPr>
        <w:tab/>
        <w:t>}</w:t>
      </w:r>
    </w:p>
    <w:p w14:paraId="64BD3B82" w14:textId="77777777" w:rsidR="006E5591" w:rsidRPr="00131AE7" w:rsidRDefault="006E5591">
      <w:pPr>
        <w:pStyle w:val="PL"/>
        <w:rPr>
          <w:noProof w:val="0"/>
          <w:color w:val="000000"/>
        </w:rPr>
      </w:pPr>
      <w:r w:rsidRPr="00131AE7">
        <w:rPr>
          <w:noProof w:val="0"/>
          <w:color w:val="000000"/>
        </w:rPr>
        <w:tab/>
      </w:r>
      <w:r w:rsidRPr="00131AE7">
        <w:rPr>
          <w:noProof w:val="0"/>
          <w:color w:val="000000"/>
        </w:rPr>
        <w:tab/>
      </w:r>
      <w:r w:rsidRPr="00131AE7">
        <w:rPr>
          <w:b/>
          <w:noProof w:val="0"/>
          <w:color w:val="000000"/>
        </w:rPr>
        <w:t>with</w:t>
      </w:r>
      <w:r w:rsidRPr="00131AE7">
        <w:rPr>
          <w:noProof w:val="0"/>
          <w:color w:val="000000"/>
        </w:rPr>
        <w:t xml:space="preserve"> {</w:t>
      </w:r>
    </w:p>
    <w:p w14:paraId="4AA0DEBD" w14:textId="77777777" w:rsidR="006E5591" w:rsidRPr="00131AE7" w:rsidRDefault="006E5591">
      <w:pPr>
        <w:pStyle w:val="PL"/>
        <w:rPr>
          <w:noProof w:val="0"/>
          <w:color w:val="000000"/>
        </w:rPr>
      </w:pPr>
      <w:r w:rsidRPr="00131AE7">
        <w:rPr>
          <w:noProof w:val="0"/>
          <w:color w:val="000000"/>
        </w:rPr>
        <w:tab/>
      </w:r>
      <w:r w:rsidRPr="00131AE7">
        <w:rPr>
          <w:noProof w:val="0"/>
          <w:color w:val="000000"/>
        </w:rPr>
        <w:tab/>
      </w:r>
      <w:r w:rsidRPr="00131AE7">
        <w:rPr>
          <w:noProof w:val="0"/>
          <w:color w:val="000000"/>
        </w:rPr>
        <w:tab/>
      </w:r>
      <w:r w:rsidRPr="00131AE7">
        <w:rPr>
          <w:b/>
          <w:noProof w:val="0"/>
          <w:color w:val="000000"/>
        </w:rPr>
        <w:t>encode</w:t>
      </w:r>
      <w:r w:rsidRPr="00131AE7">
        <w:rPr>
          <w:noProof w:val="0"/>
          <w:color w:val="000000"/>
        </w:rPr>
        <w:t xml:space="preserve"> "</w:t>
      </w:r>
      <w:r w:rsidRPr="00131AE7">
        <w:rPr>
          <w:noProof w:val="0"/>
        </w:rPr>
        <w:t>PER</w:t>
      </w:r>
      <w:r w:rsidRPr="00131AE7">
        <w:rPr>
          <w:noProof w:val="0"/>
          <w:color w:val="000000"/>
        </w:rPr>
        <w:t xml:space="preserve">-BASIC-ALIGNED:1997" // </w:t>
      </w:r>
      <w:r w:rsidRPr="00131AE7">
        <w:rPr>
          <w:noProof w:val="0"/>
        </w:rPr>
        <w:t>All</w:t>
      </w:r>
      <w:r w:rsidRPr="00131AE7">
        <w:rPr>
          <w:noProof w:val="0"/>
          <w:color w:val="000000"/>
        </w:rPr>
        <w:t xml:space="preserve"> instances of MyMessageType should be encoded using </w:t>
      </w:r>
      <w:r w:rsidRPr="00131AE7">
        <w:rPr>
          <w:noProof w:val="0"/>
        </w:rPr>
        <w:t>PER</w:t>
      </w:r>
      <w:r w:rsidRPr="00131AE7">
        <w:rPr>
          <w:noProof w:val="0"/>
          <w:color w:val="000000"/>
        </w:rPr>
        <w:t>:1997</w:t>
      </w:r>
    </w:p>
    <w:p w14:paraId="188DE3CF" w14:textId="77777777" w:rsidR="006E5591" w:rsidRPr="00131AE7" w:rsidRDefault="006E5591">
      <w:pPr>
        <w:pStyle w:val="PL"/>
        <w:rPr>
          <w:noProof w:val="0"/>
          <w:color w:val="000000"/>
        </w:rPr>
      </w:pPr>
      <w:r w:rsidRPr="00131AE7">
        <w:rPr>
          <w:noProof w:val="0"/>
          <w:color w:val="000000"/>
        </w:rPr>
        <w:tab/>
      </w:r>
      <w:r w:rsidRPr="00131AE7">
        <w:rPr>
          <w:noProof w:val="0"/>
          <w:color w:val="000000"/>
        </w:rPr>
        <w:tab/>
        <w:t>}</w:t>
      </w:r>
    </w:p>
    <w:p w14:paraId="16694C4D" w14:textId="77777777" w:rsidR="006E5591" w:rsidRPr="00131AE7" w:rsidRDefault="006E5591">
      <w:pPr>
        <w:pStyle w:val="PL"/>
        <w:rPr>
          <w:caps/>
          <w:noProof w:val="0"/>
          <w:color w:val="000000"/>
        </w:rPr>
      </w:pPr>
      <w:r w:rsidRPr="00131AE7">
        <w:rPr>
          <w:caps/>
          <w:noProof w:val="0"/>
          <w:color w:val="000000"/>
        </w:rPr>
        <w:tab/>
      </w:r>
      <w:r w:rsidRPr="00131AE7">
        <w:rPr>
          <w:caps/>
          <w:noProof w:val="0"/>
          <w:color w:val="000000"/>
        </w:rPr>
        <w:tab/>
        <w:t xml:space="preserve"> :</w:t>
      </w:r>
    </w:p>
    <w:p w14:paraId="60A0E01E" w14:textId="77777777" w:rsidR="006E5591" w:rsidRPr="00131AE7" w:rsidRDefault="006E5591">
      <w:pPr>
        <w:pStyle w:val="PL"/>
        <w:rPr>
          <w:noProof w:val="0"/>
          <w:color w:val="000000"/>
        </w:rPr>
      </w:pPr>
      <w:r w:rsidRPr="00131AE7">
        <w:rPr>
          <w:noProof w:val="0"/>
          <w:color w:val="000000"/>
        </w:rPr>
        <w:tab/>
        <w:t>} // end module</w:t>
      </w:r>
    </w:p>
    <w:p w14:paraId="16C2B6F1" w14:textId="77777777" w:rsidR="006E5591" w:rsidRPr="00131AE7" w:rsidRDefault="006E5591">
      <w:pPr>
        <w:pStyle w:val="PL"/>
        <w:rPr>
          <w:noProof w:val="0"/>
          <w:color w:val="000000"/>
        </w:rPr>
      </w:pPr>
      <w:r w:rsidRPr="00131AE7">
        <w:rPr>
          <w:b/>
          <w:noProof w:val="0"/>
          <w:color w:val="000000"/>
        </w:rPr>
        <w:tab/>
        <w:t>with</w:t>
      </w:r>
      <w:r w:rsidRPr="00131AE7">
        <w:rPr>
          <w:noProof w:val="0"/>
          <w:color w:val="000000"/>
        </w:rPr>
        <w:t xml:space="preserve"> { </w:t>
      </w:r>
      <w:r w:rsidRPr="00131AE7">
        <w:rPr>
          <w:b/>
          <w:noProof w:val="0"/>
          <w:color w:val="000000"/>
        </w:rPr>
        <w:t>encode</w:t>
      </w:r>
      <w:r w:rsidRPr="00131AE7">
        <w:rPr>
          <w:noProof w:val="0"/>
          <w:color w:val="000000"/>
        </w:rPr>
        <w:t xml:space="preserve"> "</w:t>
      </w:r>
      <w:r w:rsidRPr="00131AE7">
        <w:rPr>
          <w:noProof w:val="0"/>
        </w:rPr>
        <w:t>BER</w:t>
      </w:r>
      <w:r w:rsidRPr="00131AE7">
        <w:rPr>
          <w:noProof w:val="0"/>
          <w:color w:val="000000"/>
        </w:rPr>
        <w:t xml:space="preserve">:1997" } // Default encoding for the entire module (test suite) is </w:t>
      </w:r>
      <w:r w:rsidRPr="00131AE7">
        <w:rPr>
          <w:noProof w:val="0"/>
        </w:rPr>
        <w:t>BER</w:t>
      </w:r>
      <w:r w:rsidRPr="00131AE7">
        <w:rPr>
          <w:noProof w:val="0"/>
          <w:color w:val="000000"/>
        </w:rPr>
        <w:t>:1997</w:t>
      </w:r>
    </w:p>
    <w:p w14:paraId="46F0FF70" w14:textId="77777777" w:rsidR="006E5591" w:rsidRPr="00131AE7" w:rsidRDefault="006E5591">
      <w:pPr>
        <w:pStyle w:val="PL"/>
        <w:rPr>
          <w:noProof w:val="0"/>
          <w:color w:val="000000"/>
        </w:rPr>
      </w:pPr>
    </w:p>
    <w:p w14:paraId="268434E5" w14:textId="77777777" w:rsidR="006E5591" w:rsidRPr="00131AE7" w:rsidRDefault="006E5591" w:rsidP="003B0813">
      <w:pPr>
        <w:pStyle w:val="Heading2"/>
      </w:pPr>
      <w:bookmarkStart w:id="211" w:name="clause_Asn1EncodingAttributes"/>
      <w:bookmarkStart w:id="212" w:name="_Toc72306319"/>
      <w:bookmarkStart w:id="213" w:name="_Toc72306400"/>
      <w:r w:rsidRPr="00131AE7">
        <w:lastRenderedPageBreak/>
        <w:t>12.2</w:t>
      </w:r>
      <w:bookmarkEnd w:id="211"/>
      <w:r w:rsidRPr="00131AE7">
        <w:tab/>
        <w:t>ASN.1 encoding attributes</w:t>
      </w:r>
      <w:bookmarkEnd w:id="212"/>
      <w:bookmarkEnd w:id="213"/>
    </w:p>
    <w:p w14:paraId="38EDFA6D" w14:textId="77777777" w:rsidR="006E5591" w:rsidRPr="00131AE7" w:rsidRDefault="006E5591">
      <w:pPr>
        <w:rPr>
          <w:color w:val="000000"/>
        </w:rPr>
      </w:pPr>
      <w:r w:rsidRPr="00131AE7">
        <w:rPr>
          <w:color w:val="000000"/>
        </w:rPr>
        <w:t xml:space="preserve">The following strings are the predefined (standardized) encoding attributes for the current version of </w:t>
      </w:r>
      <w:r w:rsidRPr="00131AE7">
        <w:t>ASN.1</w:t>
      </w:r>
      <w:r w:rsidRPr="00131AE7">
        <w:rPr>
          <w:color w:val="000000"/>
        </w:rPr>
        <w:t>:</w:t>
      </w:r>
    </w:p>
    <w:p w14:paraId="1CACFB25" w14:textId="3D35A508" w:rsidR="006E5591" w:rsidRPr="00131AE7" w:rsidRDefault="006E5591" w:rsidP="007B4D60">
      <w:pPr>
        <w:pStyle w:val="B10"/>
      </w:pPr>
      <w:r w:rsidRPr="00131AE7">
        <w:t>a)</w:t>
      </w:r>
      <w:r w:rsidRPr="00131AE7">
        <w:tab/>
        <w:t>"BER</w:t>
      </w:r>
      <w:proofErr w:type="gramStart"/>
      <w:r w:rsidRPr="00131AE7">
        <w:t>:200</w:t>
      </w:r>
      <w:r w:rsidR="00275617" w:rsidRPr="00131AE7">
        <w:t>8</w:t>
      </w:r>
      <w:proofErr w:type="gramEnd"/>
      <w:r w:rsidRPr="00131AE7">
        <w:t xml:space="preserve">" means encoded according to </w:t>
      </w:r>
      <w:r w:rsidR="00B04B06" w:rsidRPr="00131AE7">
        <w:t>Recommendation ITU-T</w:t>
      </w:r>
      <w:r w:rsidRPr="00131AE7">
        <w:t xml:space="preserve"> X.690 </w:t>
      </w:r>
      <w:r w:rsidR="00620346" w:rsidRPr="00131AE7">
        <w:t>[</w:t>
      </w:r>
      <w:r w:rsidR="00620346" w:rsidRPr="00131AE7">
        <w:fldChar w:fldCharType="begin"/>
      </w:r>
      <w:r w:rsidR="00936255" w:rsidRPr="00131AE7">
        <w:instrText xml:space="preserve">REF REF_ITU_TX690 \* MERGEFORMAT  \h </w:instrText>
      </w:r>
      <w:r w:rsidR="00620346" w:rsidRPr="00131AE7">
        <w:fldChar w:fldCharType="separate"/>
      </w:r>
      <w:r w:rsidR="00AA1E5A" w:rsidRPr="00131AE7">
        <w:t>6</w:t>
      </w:r>
      <w:r w:rsidR="00620346" w:rsidRPr="00131AE7">
        <w:fldChar w:fldCharType="end"/>
      </w:r>
      <w:r w:rsidR="00620346" w:rsidRPr="00131AE7">
        <w:t>]</w:t>
      </w:r>
      <w:r w:rsidRPr="00131AE7">
        <w:t xml:space="preserve"> (BER);</w:t>
      </w:r>
    </w:p>
    <w:p w14:paraId="332B8239" w14:textId="34E2834C" w:rsidR="006E5591" w:rsidRPr="00131AE7" w:rsidRDefault="006E5591" w:rsidP="007B4D60">
      <w:pPr>
        <w:pStyle w:val="B10"/>
      </w:pPr>
      <w:r w:rsidRPr="00131AE7">
        <w:t>b)</w:t>
      </w:r>
      <w:r w:rsidRPr="00131AE7">
        <w:tab/>
        <w:t>"CER</w:t>
      </w:r>
      <w:proofErr w:type="gramStart"/>
      <w:r w:rsidRPr="00131AE7">
        <w:t>:200</w:t>
      </w:r>
      <w:r w:rsidR="00275617" w:rsidRPr="00131AE7">
        <w:t>8</w:t>
      </w:r>
      <w:proofErr w:type="gramEnd"/>
      <w:r w:rsidRPr="00131AE7">
        <w:t xml:space="preserve">" means encoded according to </w:t>
      </w:r>
      <w:r w:rsidR="00B04B06" w:rsidRPr="00131AE7">
        <w:t>Recommendation ITU-T</w:t>
      </w:r>
      <w:r w:rsidRPr="00131AE7">
        <w:t xml:space="preserve"> X.690 </w:t>
      </w:r>
      <w:r w:rsidR="00620346" w:rsidRPr="00131AE7">
        <w:t>[</w:t>
      </w:r>
      <w:r w:rsidR="00620346" w:rsidRPr="00131AE7">
        <w:fldChar w:fldCharType="begin"/>
      </w:r>
      <w:r w:rsidR="00936255" w:rsidRPr="00131AE7">
        <w:instrText xml:space="preserve">REF REF_ITU_TX690 \* MERGEFORMAT  \h </w:instrText>
      </w:r>
      <w:r w:rsidR="00620346" w:rsidRPr="00131AE7">
        <w:fldChar w:fldCharType="separate"/>
      </w:r>
      <w:r w:rsidR="00AA1E5A" w:rsidRPr="00131AE7">
        <w:t>6</w:t>
      </w:r>
      <w:r w:rsidR="00620346" w:rsidRPr="00131AE7">
        <w:fldChar w:fldCharType="end"/>
      </w:r>
      <w:r w:rsidR="00620346" w:rsidRPr="00131AE7">
        <w:t>]</w:t>
      </w:r>
      <w:r w:rsidRPr="00131AE7">
        <w:t xml:space="preserve"> (CER);</w:t>
      </w:r>
    </w:p>
    <w:p w14:paraId="272F9EFF" w14:textId="2AB41C07" w:rsidR="006E5591" w:rsidRPr="00131AE7" w:rsidRDefault="006E5591" w:rsidP="007B4D60">
      <w:pPr>
        <w:pStyle w:val="B10"/>
        <w:rPr>
          <w:i/>
        </w:rPr>
      </w:pPr>
      <w:r w:rsidRPr="00131AE7">
        <w:t>c)</w:t>
      </w:r>
      <w:r w:rsidRPr="00131AE7">
        <w:tab/>
        <w:t>"DER</w:t>
      </w:r>
      <w:proofErr w:type="gramStart"/>
      <w:r w:rsidRPr="00131AE7">
        <w:t>:200</w:t>
      </w:r>
      <w:r w:rsidR="00275617" w:rsidRPr="00131AE7">
        <w:t>8</w:t>
      </w:r>
      <w:proofErr w:type="gramEnd"/>
      <w:r w:rsidRPr="00131AE7">
        <w:t xml:space="preserve">" means encoded according to </w:t>
      </w:r>
      <w:r w:rsidR="00B04B06" w:rsidRPr="00131AE7">
        <w:t>Recommendation ITU-T</w:t>
      </w:r>
      <w:r w:rsidRPr="00131AE7">
        <w:t xml:space="preserve"> X.690 </w:t>
      </w:r>
      <w:r w:rsidR="00620346" w:rsidRPr="00131AE7">
        <w:t>[</w:t>
      </w:r>
      <w:r w:rsidR="00620346" w:rsidRPr="00131AE7">
        <w:fldChar w:fldCharType="begin"/>
      </w:r>
      <w:r w:rsidR="00936255" w:rsidRPr="00131AE7">
        <w:instrText xml:space="preserve">REF REF_ITU_TX690 \* MERGEFORMAT  \h </w:instrText>
      </w:r>
      <w:r w:rsidR="00620346" w:rsidRPr="00131AE7">
        <w:fldChar w:fldCharType="separate"/>
      </w:r>
      <w:r w:rsidR="00AA1E5A" w:rsidRPr="00131AE7">
        <w:t>6</w:t>
      </w:r>
      <w:r w:rsidR="00620346" w:rsidRPr="00131AE7">
        <w:fldChar w:fldCharType="end"/>
      </w:r>
      <w:r w:rsidR="00620346" w:rsidRPr="00131AE7">
        <w:t>]</w:t>
      </w:r>
      <w:r w:rsidRPr="00131AE7">
        <w:t xml:space="preserve"> (DER)</w:t>
      </w:r>
      <w:r w:rsidR="00E2244B" w:rsidRPr="00131AE7">
        <w:t>;</w:t>
      </w:r>
    </w:p>
    <w:p w14:paraId="68F371C1" w14:textId="2641C0E6" w:rsidR="006E5591" w:rsidRPr="00131AE7" w:rsidRDefault="006E5591" w:rsidP="007B4D60">
      <w:pPr>
        <w:pStyle w:val="B10"/>
      </w:pPr>
      <w:r w:rsidRPr="00131AE7">
        <w:t>d)</w:t>
      </w:r>
      <w:r w:rsidRPr="00131AE7">
        <w:tab/>
        <w:t>"PER-BASIC-UNALIGNED</w:t>
      </w:r>
      <w:proofErr w:type="gramStart"/>
      <w:r w:rsidRPr="00131AE7">
        <w:t>:200</w:t>
      </w:r>
      <w:r w:rsidR="00275617" w:rsidRPr="00131AE7">
        <w:t>8</w:t>
      </w:r>
      <w:proofErr w:type="gramEnd"/>
      <w:r w:rsidRPr="00131AE7">
        <w:t>" means encoded according to (Unaligned PER)</w:t>
      </w:r>
      <w:r w:rsidR="00B16A77" w:rsidRPr="00131AE7">
        <w:t xml:space="preserve"> </w:t>
      </w:r>
      <w:r w:rsidR="000C2F88" w:rsidRPr="00131AE7">
        <w:t xml:space="preserve">Recommendation </w:t>
      </w:r>
      <w:r w:rsidR="00936255" w:rsidRPr="00131AE7">
        <w:t>ITU</w:t>
      </w:r>
      <w:r w:rsidR="00936255" w:rsidRPr="00131AE7">
        <w:noBreakHyphen/>
        <w:t>T</w:t>
      </w:r>
      <w:r w:rsidR="006B2F90" w:rsidRPr="00131AE7">
        <w:t> </w:t>
      </w:r>
      <w:r w:rsidR="00936255" w:rsidRPr="00131AE7">
        <w:t>X.691</w:t>
      </w:r>
      <w:r w:rsidR="00620346" w:rsidRPr="00131AE7">
        <w:t xml:space="preserve"> [</w:t>
      </w:r>
      <w:r w:rsidR="00620346" w:rsidRPr="00131AE7">
        <w:fldChar w:fldCharType="begin"/>
      </w:r>
      <w:r w:rsidR="00936255" w:rsidRPr="00131AE7">
        <w:instrText xml:space="preserve">REF REF_ITU_TX691 \* MERGEFORMAT  \h </w:instrText>
      </w:r>
      <w:r w:rsidR="00620346" w:rsidRPr="00131AE7">
        <w:fldChar w:fldCharType="separate"/>
      </w:r>
      <w:r w:rsidR="00AA1E5A" w:rsidRPr="00131AE7">
        <w:t>7</w:t>
      </w:r>
      <w:r w:rsidR="00620346" w:rsidRPr="00131AE7">
        <w:fldChar w:fldCharType="end"/>
      </w:r>
      <w:r w:rsidR="00620346" w:rsidRPr="00131AE7">
        <w:t>]</w:t>
      </w:r>
      <w:r w:rsidRPr="00131AE7">
        <w:t>;</w:t>
      </w:r>
    </w:p>
    <w:p w14:paraId="5E5FE023" w14:textId="2E4B77B0" w:rsidR="006E5591" w:rsidRPr="00131AE7" w:rsidRDefault="006E5591" w:rsidP="007B4D60">
      <w:pPr>
        <w:pStyle w:val="B10"/>
      </w:pPr>
      <w:r w:rsidRPr="00131AE7">
        <w:t>e)</w:t>
      </w:r>
      <w:r w:rsidRPr="00131AE7">
        <w:tab/>
        <w:t>"PER-BASIC-ALIGNED</w:t>
      </w:r>
      <w:proofErr w:type="gramStart"/>
      <w:r w:rsidRPr="00131AE7">
        <w:t>:200</w:t>
      </w:r>
      <w:r w:rsidR="00275617" w:rsidRPr="00131AE7">
        <w:t>8</w:t>
      </w:r>
      <w:proofErr w:type="gramEnd"/>
      <w:r w:rsidRPr="00131AE7">
        <w:t xml:space="preserve">" means encoded according to </w:t>
      </w:r>
      <w:r w:rsidR="00B04B06" w:rsidRPr="00131AE7">
        <w:t>Recommendation ITU-T</w:t>
      </w:r>
      <w:r w:rsidRPr="00131AE7">
        <w:t xml:space="preserve"> X.691 </w:t>
      </w:r>
      <w:r w:rsidR="00620346" w:rsidRPr="00131AE7">
        <w:t>[</w:t>
      </w:r>
      <w:r w:rsidR="00620346" w:rsidRPr="00131AE7">
        <w:fldChar w:fldCharType="begin"/>
      </w:r>
      <w:r w:rsidR="00936255" w:rsidRPr="00131AE7">
        <w:instrText xml:space="preserve">REF REF_ITU_TX691 \* MERGEFORMAT  \h </w:instrText>
      </w:r>
      <w:r w:rsidR="00620346" w:rsidRPr="00131AE7">
        <w:fldChar w:fldCharType="separate"/>
      </w:r>
      <w:r w:rsidR="00AA1E5A" w:rsidRPr="00131AE7">
        <w:t>7</w:t>
      </w:r>
      <w:r w:rsidR="00620346" w:rsidRPr="00131AE7">
        <w:fldChar w:fldCharType="end"/>
      </w:r>
      <w:r w:rsidR="00620346" w:rsidRPr="00131AE7">
        <w:t>]</w:t>
      </w:r>
      <w:r w:rsidRPr="00131AE7">
        <w:t xml:space="preserve"> (Aligned PER);</w:t>
      </w:r>
    </w:p>
    <w:p w14:paraId="1F26958E" w14:textId="0AC5AA16" w:rsidR="006E5591" w:rsidRPr="00131AE7" w:rsidRDefault="007B4D60" w:rsidP="007B4D60">
      <w:pPr>
        <w:pStyle w:val="B10"/>
      </w:pPr>
      <w:r w:rsidRPr="00131AE7">
        <w:t>f</w:t>
      </w:r>
      <w:r w:rsidR="006E5591" w:rsidRPr="00131AE7">
        <w:t>)</w:t>
      </w:r>
      <w:r w:rsidR="006E5591" w:rsidRPr="00131AE7">
        <w:tab/>
        <w:t>"PER-CANONICAL-UNALIGNED</w:t>
      </w:r>
      <w:proofErr w:type="gramStart"/>
      <w:r w:rsidR="006E5591" w:rsidRPr="00131AE7">
        <w:t>:200</w:t>
      </w:r>
      <w:r w:rsidR="00275617" w:rsidRPr="00131AE7">
        <w:t>8</w:t>
      </w:r>
      <w:proofErr w:type="gramEnd"/>
      <w:r w:rsidR="006E5591" w:rsidRPr="00131AE7">
        <w:t>" means encoded according to (Canonical Unaligned PER)</w:t>
      </w:r>
      <w:r w:rsidR="00B16A77" w:rsidRPr="00131AE7">
        <w:t xml:space="preserve"> </w:t>
      </w:r>
      <w:r w:rsidR="00B04B06" w:rsidRPr="00131AE7">
        <w:t>Recommendation ITU-T</w:t>
      </w:r>
      <w:r w:rsidR="006E5591" w:rsidRPr="00131AE7">
        <w:t xml:space="preserve"> X.691</w:t>
      </w:r>
      <w:r w:rsidR="00620346" w:rsidRPr="00131AE7">
        <w:t xml:space="preserve"> [</w:t>
      </w:r>
      <w:r w:rsidR="00620346" w:rsidRPr="00131AE7">
        <w:fldChar w:fldCharType="begin"/>
      </w:r>
      <w:r w:rsidR="00936255" w:rsidRPr="00131AE7">
        <w:instrText xml:space="preserve">REF REF_ITU_TX691 \* MERGEFORMAT  \h </w:instrText>
      </w:r>
      <w:r w:rsidR="00620346" w:rsidRPr="00131AE7">
        <w:fldChar w:fldCharType="separate"/>
      </w:r>
      <w:r w:rsidR="00AA1E5A" w:rsidRPr="00131AE7">
        <w:t>7</w:t>
      </w:r>
      <w:r w:rsidR="00620346" w:rsidRPr="00131AE7">
        <w:fldChar w:fldCharType="end"/>
      </w:r>
      <w:r w:rsidR="00620346" w:rsidRPr="00131AE7">
        <w:t>]</w:t>
      </w:r>
      <w:r w:rsidR="006E5591" w:rsidRPr="00131AE7">
        <w:t>;</w:t>
      </w:r>
    </w:p>
    <w:p w14:paraId="26441F36" w14:textId="4655D71B" w:rsidR="006E5591" w:rsidRPr="00131AE7" w:rsidRDefault="007B4D60" w:rsidP="007B4D60">
      <w:pPr>
        <w:pStyle w:val="B10"/>
      </w:pPr>
      <w:r w:rsidRPr="00131AE7">
        <w:t>g)</w:t>
      </w:r>
      <w:r w:rsidRPr="00131AE7">
        <w:tab/>
      </w:r>
      <w:r w:rsidR="006E5591" w:rsidRPr="00131AE7">
        <w:t>"PER-CANONICAL-ALIGNED</w:t>
      </w:r>
      <w:proofErr w:type="gramStart"/>
      <w:r w:rsidR="006E5591" w:rsidRPr="00131AE7">
        <w:t>:200</w:t>
      </w:r>
      <w:r w:rsidR="00275617" w:rsidRPr="00131AE7">
        <w:t>8</w:t>
      </w:r>
      <w:proofErr w:type="gramEnd"/>
      <w:r w:rsidR="006E5591" w:rsidRPr="00131AE7">
        <w:t xml:space="preserve">" means encoded according to </w:t>
      </w:r>
      <w:r w:rsidR="00B04B06" w:rsidRPr="00131AE7">
        <w:t>Recommendation ITU-T</w:t>
      </w:r>
      <w:r w:rsidR="006E5591" w:rsidRPr="00131AE7">
        <w:t xml:space="preserve"> X.691 </w:t>
      </w:r>
      <w:r w:rsidR="00620346" w:rsidRPr="00131AE7">
        <w:t>[</w:t>
      </w:r>
      <w:r w:rsidR="00620346" w:rsidRPr="00131AE7">
        <w:fldChar w:fldCharType="begin"/>
      </w:r>
      <w:r w:rsidR="00936255" w:rsidRPr="00131AE7">
        <w:instrText xml:space="preserve">REF REF_ITU_TX691 \* MERGEFORMAT  \h </w:instrText>
      </w:r>
      <w:r w:rsidR="00620346" w:rsidRPr="00131AE7">
        <w:fldChar w:fldCharType="separate"/>
      </w:r>
      <w:r w:rsidR="00AA1E5A" w:rsidRPr="00131AE7">
        <w:t>7</w:t>
      </w:r>
      <w:r w:rsidR="00620346" w:rsidRPr="00131AE7">
        <w:fldChar w:fldCharType="end"/>
      </w:r>
      <w:r w:rsidR="00620346" w:rsidRPr="00131AE7">
        <w:t>]</w:t>
      </w:r>
      <w:r w:rsidR="006E5591" w:rsidRPr="00131AE7">
        <w:t xml:space="preserve"> (Canonical Aligned PER);</w:t>
      </w:r>
    </w:p>
    <w:p w14:paraId="1E6E1E0E" w14:textId="5DBBA67C" w:rsidR="006E5591" w:rsidRPr="00131AE7" w:rsidRDefault="006E5591" w:rsidP="007B4D60">
      <w:pPr>
        <w:pStyle w:val="B10"/>
      </w:pPr>
      <w:r w:rsidRPr="00131AE7">
        <w:t>h)</w:t>
      </w:r>
      <w:r w:rsidRPr="00131AE7">
        <w:tab/>
        <w:t>"BASIC</w:t>
      </w:r>
      <w:r w:rsidRPr="00131AE7">
        <w:noBreakHyphen/>
        <w:t>XER:200</w:t>
      </w:r>
      <w:r w:rsidR="00275617" w:rsidRPr="00131AE7">
        <w:t>8</w:t>
      </w:r>
      <w:r w:rsidRPr="00131AE7">
        <w:t xml:space="preserve">" means encoded according to </w:t>
      </w:r>
      <w:r w:rsidR="00B04B06" w:rsidRPr="00131AE7">
        <w:t>Recommendation ITU-T</w:t>
      </w:r>
      <w:r w:rsidRPr="00131AE7">
        <w:t xml:space="preserve"> X.693 </w:t>
      </w:r>
      <w:r w:rsidR="00620346" w:rsidRPr="00131AE7">
        <w:t>[</w:t>
      </w:r>
      <w:r w:rsidR="00620346" w:rsidRPr="00131AE7">
        <w:fldChar w:fldCharType="begin"/>
      </w:r>
      <w:r w:rsidR="00936255" w:rsidRPr="00131AE7">
        <w:instrText xml:space="preserve">REF REF_ITU_TX693 \* MERGEFORMAT  \h </w:instrText>
      </w:r>
      <w:r w:rsidR="00620346" w:rsidRPr="00131AE7">
        <w:fldChar w:fldCharType="separate"/>
      </w:r>
      <w:r w:rsidR="00AA1E5A" w:rsidRPr="00131AE7">
        <w:t>8</w:t>
      </w:r>
      <w:r w:rsidR="00620346" w:rsidRPr="00131AE7">
        <w:fldChar w:fldCharType="end"/>
      </w:r>
      <w:r w:rsidR="00620346" w:rsidRPr="00131AE7">
        <w:t>]</w:t>
      </w:r>
      <w:r w:rsidRPr="00131AE7">
        <w:t xml:space="preserve"> (Basic XML encoding rules);</w:t>
      </w:r>
    </w:p>
    <w:p w14:paraId="0183C4D9" w14:textId="2F6DCECD" w:rsidR="006E5591" w:rsidRPr="00131AE7" w:rsidRDefault="006E5591" w:rsidP="007B4D60">
      <w:pPr>
        <w:pStyle w:val="B10"/>
      </w:pPr>
      <w:r w:rsidRPr="00131AE7">
        <w:t>i)</w:t>
      </w:r>
      <w:r w:rsidRPr="00131AE7">
        <w:tab/>
        <w:t>"CANONICAL</w:t>
      </w:r>
      <w:r w:rsidRPr="00131AE7">
        <w:noBreakHyphen/>
        <w:t>XER:200</w:t>
      </w:r>
      <w:r w:rsidR="00275617" w:rsidRPr="00131AE7">
        <w:t>8</w:t>
      </w:r>
      <w:r w:rsidRPr="00131AE7">
        <w:t xml:space="preserve">" means encoded according to </w:t>
      </w:r>
      <w:r w:rsidR="00B04B06" w:rsidRPr="00131AE7">
        <w:t>Recommendation ITU-T</w:t>
      </w:r>
      <w:r w:rsidRPr="00131AE7">
        <w:t xml:space="preserve"> X.693 </w:t>
      </w:r>
      <w:r w:rsidR="00620346" w:rsidRPr="00131AE7">
        <w:t>[</w:t>
      </w:r>
      <w:r w:rsidR="00620346" w:rsidRPr="00131AE7">
        <w:fldChar w:fldCharType="begin"/>
      </w:r>
      <w:r w:rsidR="00936255" w:rsidRPr="00131AE7">
        <w:instrText xml:space="preserve">REF REF_ITU_TX693 \* MERGEFORMAT  \h </w:instrText>
      </w:r>
      <w:r w:rsidR="00620346" w:rsidRPr="00131AE7">
        <w:fldChar w:fldCharType="separate"/>
      </w:r>
      <w:r w:rsidR="00AA1E5A" w:rsidRPr="00131AE7">
        <w:t>8</w:t>
      </w:r>
      <w:r w:rsidR="00620346" w:rsidRPr="00131AE7">
        <w:fldChar w:fldCharType="end"/>
      </w:r>
      <w:r w:rsidR="00620346" w:rsidRPr="00131AE7">
        <w:t>]</w:t>
      </w:r>
      <w:r w:rsidRPr="00131AE7">
        <w:t xml:space="preserve"> (Canonical XML encoding rules);</w:t>
      </w:r>
    </w:p>
    <w:p w14:paraId="3723706E" w14:textId="78983A31" w:rsidR="006E5591" w:rsidRPr="00131AE7" w:rsidRDefault="006E5591" w:rsidP="007B4D60">
      <w:pPr>
        <w:pStyle w:val="B10"/>
      </w:pPr>
      <w:r w:rsidRPr="00131AE7">
        <w:t>j)</w:t>
      </w:r>
      <w:r w:rsidRPr="00131AE7">
        <w:tab/>
        <w:t>"EXTENDED</w:t>
      </w:r>
      <w:r w:rsidRPr="00131AE7">
        <w:noBreakHyphen/>
        <w:t>XER:200</w:t>
      </w:r>
      <w:r w:rsidR="00FD4F0A" w:rsidRPr="00131AE7">
        <w:t>8</w:t>
      </w:r>
      <w:r w:rsidRPr="00131AE7">
        <w:t xml:space="preserve">" means encoded according to </w:t>
      </w:r>
      <w:r w:rsidR="00B04B06" w:rsidRPr="00131AE7">
        <w:t>Recommendation ITU-T</w:t>
      </w:r>
      <w:r w:rsidRPr="00131AE7">
        <w:t xml:space="preserve"> X.693 </w:t>
      </w:r>
      <w:r w:rsidR="00620346" w:rsidRPr="00131AE7">
        <w:t>[</w:t>
      </w:r>
      <w:r w:rsidR="00620346" w:rsidRPr="00131AE7">
        <w:fldChar w:fldCharType="begin"/>
      </w:r>
      <w:r w:rsidR="00936255" w:rsidRPr="00131AE7">
        <w:instrText xml:space="preserve">REF REF_ITU_TX693 \* MERGEFORMAT  \h </w:instrText>
      </w:r>
      <w:r w:rsidR="00620346" w:rsidRPr="00131AE7">
        <w:fldChar w:fldCharType="separate"/>
      </w:r>
      <w:r w:rsidR="00AA1E5A" w:rsidRPr="00131AE7">
        <w:t>8</w:t>
      </w:r>
      <w:r w:rsidR="00620346" w:rsidRPr="00131AE7">
        <w:fldChar w:fldCharType="end"/>
      </w:r>
      <w:r w:rsidR="00620346" w:rsidRPr="00131AE7">
        <w:t>]</w:t>
      </w:r>
      <w:r w:rsidRPr="00131AE7">
        <w:t xml:space="preserve"> (Extended XML encoding rules)</w:t>
      </w:r>
      <w:r w:rsidR="005B7E34" w:rsidRPr="00131AE7">
        <w:t>;</w:t>
      </w:r>
    </w:p>
    <w:p w14:paraId="52286ACC" w14:textId="3EB80808" w:rsidR="00AB0582" w:rsidRPr="00131AE7" w:rsidRDefault="00AB0582" w:rsidP="00AB0582">
      <w:pPr>
        <w:pStyle w:val="B10"/>
      </w:pPr>
      <w:r w:rsidRPr="00131AE7">
        <w:t>k)</w:t>
      </w:r>
      <w:r w:rsidRPr="00131AE7">
        <w:tab/>
        <w:t>"OER</w:t>
      </w:r>
      <w:proofErr w:type="gramStart"/>
      <w:r w:rsidRPr="00131AE7">
        <w:t>:2015</w:t>
      </w:r>
      <w:proofErr w:type="gramEnd"/>
      <w:r w:rsidRPr="00131AE7">
        <w:t>" means encoded according to Recommendation ITU-T X.696 [</w:t>
      </w:r>
      <w:r w:rsidR="00ED1C82" w:rsidRPr="00131AE7">
        <w:fldChar w:fldCharType="begin"/>
      </w:r>
      <w:r w:rsidR="002D1680" w:rsidRPr="00131AE7">
        <w:instrText xml:space="preserve">REF REF_ITU_TX696  \h </w:instrText>
      </w:r>
      <w:r w:rsidR="00ED1C82" w:rsidRPr="00131AE7">
        <w:fldChar w:fldCharType="separate"/>
      </w:r>
      <w:r w:rsidR="00AA1E5A" w:rsidRPr="00131AE7">
        <w:t>13</w:t>
      </w:r>
      <w:r w:rsidR="00ED1C82" w:rsidRPr="00131AE7">
        <w:fldChar w:fldCharType="end"/>
      </w:r>
      <w:r w:rsidRPr="00131AE7">
        <w:t>] (Octet encoding rules).</w:t>
      </w:r>
    </w:p>
    <w:p w14:paraId="659CFD42" w14:textId="77777777" w:rsidR="006E5591" w:rsidRPr="00131AE7" w:rsidRDefault="006E5591">
      <w:pPr>
        <w:pStyle w:val="B10"/>
        <w:ind w:left="284" w:firstLine="0"/>
      </w:pPr>
      <w:r w:rsidRPr="00131AE7">
        <w:t>The encodings of previous ASN.1 versions rule (e.g. 1988, 1994</w:t>
      </w:r>
      <w:r w:rsidR="00275617" w:rsidRPr="00131AE7">
        <w:t>,</w:t>
      </w:r>
      <w:r w:rsidRPr="00131AE7">
        <w:t xml:space="preserve"> 1997</w:t>
      </w:r>
      <w:r w:rsidR="00275617" w:rsidRPr="00131AE7">
        <w:t xml:space="preserve"> or 2002</w:t>
      </w:r>
      <w:r w:rsidRPr="00131AE7">
        <w:t>) can be used as well. In this case, the date has to be replaced accordingly. For example, for ASN.1 1997 the following encoding attributes apply: "BER:1997", "CER:1997", "DER:1997", "PER</w:t>
      </w:r>
      <w:r w:rsidRPr="00131AE7">
        <w:noBreakHyphen/>
        <w:t>BASIC</w:t>
      </w:r>
      <w:r w:rsidRPr="00131AE7">
        <w:noBreakHyphen/>
        <w:t>UNALIGNED:1997", "PER</w:t>
      </w:r>
      <w:r w:rsidRPr="00131AE7">
        <w:noBreakHyphen/>
        <w:t>BASIC</w:t>
      </w:r>
      <w:r w:rsidRPr="00131AE7">
        <w:noBreakHyphen/>
        <w:t>ALIGNED:1997", "PER</w:t>
      </w:r>
      <w:r w:rsidRPr="00131AE7">
        <w:noBreakHyphen/>
        <w:t>CANONICAL</w:t>
      </w:r>
      <w:r w:rsidRPr="00131AE7">
        <w:noBreakHyphen/>
        <w:t>UNALIGNED:1997" and "PER</w:t>
      </w:r>
      <w:r w:rsidRPr="00131AE7">
        <w:noBreakHyphen/>
        <w:t>CANONICAL</w:t>
      </w:r>
      <w:r w:rsidRPr="00131AE7">
        <w:noBreakHyphen/>
        <w:t>ALIGNED:1997".</w:t>
      </w:r>
      <w:r w:rsidR="00275617" w:rsidRPr="00131AE7">
        <w:t xml:space="preserve"> </w:t>
      </w:r>
    </w:p>
    <w:p w14:paraId="52ACB55A" w14:textId="77777777" w:rsidR="006E5591" w:rsidRPr="00131AE7" w:rsidRDefault="006E5591" w:rsidP="003B0813">
      <w:pPr>
        <w:pStyle w:val="Heading2"/>
      </w:pPr>
      <w:bookmarkStart w:id="214" w:name="_Toc72306320"/>
      <w:bookmarkStart w:id="215" w:name="_Toc72306401"/>
      <w:r w:rsidRPr="00131AE7">
        <w:t>12.3</w:t>
      </w:r>
      <w:r w:rsidRPr="00131AE7">
        <w:tab/>
        <w:t>ASN.1 variant attributes</w:t>
      </w:r>
      <w:bookmarkEnd w:id="214"/>
      <w:bookmarkEnd w:id="215"/>
    </w:p>
    <w:p w14:paraId="46B61882" w14:textId="79F04D20" w:rsidR="006E5591" w:rsidRPr="00131AE7" w:rsidRDefault="006E5591" w:rsidP="00F740B1">
      <w:pPr>
        <w:rPr>
          <w:color w:val="000000"/>
        </w:rPr>
      </w:pPr>
      <w:r w:rsidRPr="00131AE7">
        <w:rPr>
          <w:color w:val="000000"/>
        </w:rPr>
        <w:t xml:space="preserve">The following strings are predefined (standardized) variant attributes. They have predefined meaning </w:t>
      </w:r>
      <w:r w:rsidR="00910A5C" w:rsidRPr="00131AE7">
        <w:rPr>
          <w:color w:val="000000"/>
        </w:rPr>
        <w:t xml:space="preserve">only </w:t>
      </w:r>
      <w:r w:rsidRPr="00131AE7">
        <w:rPr>
          <w:color w:val="000000"/>
        </w:rPr>
        <w:t xml:space="preserve">when applied jointly with predefined </w:t>
      </w:r>
      <w:r w:rsidRPr="00131AE7">
        <w:t xml:space="preserve">ASN.1 encoding attributes (see </w:t>
      </w:r>
      <w:r w:rsidR="009555D9" w:rsidRPr="00131AE7">
        <w:t>clause</w:t>
      </w:r>
      <w:r w:rsidRPr="00131AE7">
        <w:t xml:space="preserve"> </w:t>
      </w:r>
      <w:r w:rsidR="00F740B1" w:rsidRPr="00131AE7">
        <w:fldChar w:fldCharType="begin"/>
      </w:r>
      <w:r w:rsidR="00F740B1" w:rsidRPr="00131AE7">
        <w:instrText xml:space="preserve"> REF clause_Asn1EncodingAttributes \h  \* MERGEFORMAT </w:instrText>
      </w:r>
      <w:r w:rsidR="00F740B1" w:rsidRPr="00131AE7">
        <w:fldChar w:fldCharType="separate"/>
      </w:r>
      <w:r w:rsidR="00AA1E5A" w:rsidRPr="00131AE7">
        <w:t>12.2</w:t>
      </w:r>
      <w:r w:rsidR="00F740B1" w:rsidRPr="00131AE7">
        <w:fldChar w:fldCharType="end"/>
      </w:r>
      <w:r w:rsidRPr="00131AE7">
        <w:t>). Handling of these predefined attributes</w:t>
      </w:r>
      <w:r w:rsidR="00F740B1" w:rsidRPr="00131AE7">
        <w:t>,</w:t>
      </w:r>
      <w:r w:rsidRPr="00131AE7">
        <w:t xml:space="preserve"> when applied jointly with other attributes or to an TTCN-3 object without an attribute</w:t>
      </w:r>
      <w:r w:rsidR="00F740B1" w:rsidRPr="00131AE7">
        <w:t>,</w:t>
      </w:r>
      <w:r w:rsidRPr="00131AE7">
        <w:t xml:space="preserve"> is out of scope of </w:t>
      </w:r>
      <w:r w:rsidR="00E81DDE" w:rsidRPr="00131AE7">
        <w:t>the present document (see note</w:t>
      </w:r>
      <w:r w:rsidRPr="00131AE7">
        <w:t>)</w:t>
      </w:r>
      <w:r w:rsidRPr="00131AE7">
        <w:rPr>
          <w:color w:val="000000"/>
        </w:rPr>
        <w:t>:</w:t>
      </w:r>
    </w:p>
    <w:p w14:paraId="52D712C2" w14:textId="1566A9E5" w:rsidR="006E5591" w:rsidRPr="00131AE7" w:rsidRDefault="00A53533" w:rsidP="00A53533">
      <w:pPr>
        <w:pStyle w:val="B10"/>
      </w:pPr>
      <w:r w:rsidRPr="00131AE7">
        <w:t>a)</w:t>
      </w:r>
      <w:r w:rsidRPr="00131AE7">
        <w:tab/>
      </w:r>
      <w:r w:rsidR="006E5591" w:rsidRPr="00131AE7">
        <w:t>"length form 1"</w:t>
      </w:r>
      <w:r w:rsidR="007B4D60" w:rsidRPr="00131AE7">
        <w:t xml:space="preserve"> </w:t>
      </w:r>
      <w:r w:rsidR="006E5591" w:rsidRPr="00131AE7">
        <w:t xml:space="preserve">means, that the given value shall only be encoded and decoded using the short </w:t>
      </w:r>
      <w:r w:rsidR="00194237" w:rsidRPr="00131AE7">
        <w:t xml:space="preserve">definite </w:t>
      </w:r>
      <w:r w:rsidR="006E5591" w:rsidRPr="00131AE7">
        <w:t xml:space="preserve">form of the length octets (see </w:t>
      </w:r>
      <w:r w:rsidR="009555D9" w:rsidRPr="00131AE7">
        <w:t>clause</w:t>
      </w:r>
      <w:r w:rsidR="006E5591" w:rsidRPr="00131AE7">
        <w:t xml:space="preserve"> 8.1.3</w:t>
      </w:r>
      <w:r w:rsidR="00194237" w:rsidRPr="00131AE7">
        <w:t>.4</w:t>
      </w:r>
      <w:r w:rsidR="006E5591" w:rsidRPr="00131AE7">
        <w:t xml:space="preserve"> of </w:t>
      </w:r>
      <w:r w:rsidR="00B04B06" w:rsidRPr="00131AE7">
        <w:t>Recommendation ITU-T</w:t>
      </w:r>
      <w:r w:rsidR="006E5591" w:rsidRPr="00131AE7">
        <w:t xml:space="preserve"> X.690</w:t>
      </w:r>
      <w:r w:rsidR="00620346" w:rsidRPr="00131AE7">
        <w:t xml:space="preserve"> [</w:t>
      </w:r>
      <w:r w:rsidR="00620346" w:rsidRPr="00131AE7">
        <w:fldChar w:fldCharType="begin"/>
      </w:r>
      <w:r w:rsidR="00936255" w:rsidRPr="00131AE7">
        <w:instrText xml:space="preserve">REF REF_ITU_TX690 \* MERGEFORMAT  \h </w:instrText>
      </w:r>
      <w:r w:rsidR="00620346" w:rsidRPr="00131AE7">
        <w:fldChar w:fldCharType="separate"/>
      </w:r>
      <w:r w:rsidR="00AA1E5A" w:rsidRPr="00131AE7">
        <w:t>6</w:t>
      </w:r>
      <w:r w:rsidR="00620346" w:rsidRPr="00131AE7">
        <w:fldChar w:fldCharType="end"/>
      </w:r>
      <w:r w:rsidR="00620346" w:rsidRPr="00131AE7">
        <w:t>]</w:t>
      </w:r>
      <w:r w:rsidR="006E5591" w:rsidRPr="00131AE7">
        <w:t>) in case of BER, CER and DER encodings</w:t>
      </w:r>
      <w:r w:rsidR="002A6DA2" w:rsidRPr="00131AE7">
        <w:t>,</w:t>
      </w:r>
      <w:r w:rsidR="006E5591" w:rsidRPr="00131AE7">
        <w:t xml:space="preserve"> the single octet length determinant (see </w:t>
      </w:r>
      <w:r w:rsidR="009555D9" w:rsidRPr="00131AE7">
        <w:t>clause</w:t>
      </w:r>
      <w:r w:rsidR="006E5591" w:rsidRPr="00131AE7">
        <w:t xml:space="preserve"> 1</w:t>
      </w:r>
      <w:r w:rsidR="00194237" w:rsidRPr="00131AE7">
        <w:t>1</w:t>
      </w:r>
      <w:r w:rsidR="006E5591" w:rsidRPr="00131AE7">
        <w:t>.9</w:t>
      </w:r>
      <w:r w:rsidR="00C14EFC" w:rsidRPr="00131AE7">
        <w:t>.3.6</w:t>
      </w:r>
      <w:r w:rsidR="006E5591" w:rsidRPr="00131AE7">
        <w:t xml:space="preserve"> of Recommendation X.691</w:t>
      </w:r>
      <w:r w:rsidR="005602DA" w:rsidRPr="00131AE7">
        <w:t xml:space="preserve"> [</w:t>
      </w:r>
      <w:r w:rsidR="005602DA" w:rsidRPr="00131AE7">
        <w:fldChar w:fldCharType="begin"/>
      </w:r>
      <w:r w:rsidR="005602DA" w:rsidRPr="00131AE7">
        <w:instrText xml:space="preserve">REF REF_ITU_TX691 \h </w:instrText>
      </w:r>
      <w:r w:rsidR="005602DA" w:rsidRPr="00131AE7">
        <w:fldChar w:fldCharType="separate"/>
      </w:r>
      <w:r w:rsidR="005602DA" w:rsidRPr="00131AE7">
        <w:t>7</w:t>
      </w:r>
      <w:r w:rsidR="005602DA" w:rsidRPr="00131AE7">
        <w:fldChar w:fldCharType="end"/>
      </w:r>
      <w:r w:rsidR="005602DA" w:rsidRPr="00131AE7">
        <w:t>]</w:t>
      </w:r>
      <w:r w:rsidR="006E5591" w:rsidRPr="00131AE7">
        <w:t>) in case of any form of the PER encoding</w:t>
      </w:r>
      <w:r w:rsidR="002A6DA2" w:rsidRPr="00131AE7">
        <w:t>, or the short length form (see clause 8.6.4 of Recommendation X.696</w:t>
      </w:r>
      <w:r w:rsidR="005602DA" w:rsidRPr="00131AE7">
        <w:t xml:space="preserve"> [</w:t>
      </w:r>
      <w:r w:rsidR="005602DA" w:rsidRPr="00131AE7">
        <w:fldChar w:fldCharType="begin"/>
      </w:r>
      <w:r w:rsidR="005602DA" w:rsidRPr="00131AE7">
        <w:instrText xml:space="preserve">REF REF_ITU_TX696 \h </w:instrText>
      </w:r>
      <w:r w:rsidR="005602DA" w:rsidRPr="00131AE7">
        <w:fldChar w:fldCharType="separate"/>
      </w:r>
      <w:r w:rsidR="005602DA" w:rsidRPr="00131AE7">
        <w:t>13</w:t>
      </w:r>
      <w:r w:rsidR="005602DA" w:rsidRPr="00131AE7">
        <w:fldChar w:fldCharType="end"/>
      </w:r>
      <w:r w:rsidR="005602DA" w:rsidRPr="00131AE7">
        <w:t>]</w:t>
      </w:r>
      <w:r w:rsidR="002A6DA2" w:rsidRPr="00131AE7">
        <w:t>) in case of OER encoding</w:t>
      </w:r>
      <w:r w:rsidR="006E5591" w:rsidRPr="00131AE7">
        <w:t>.</w:t>
      </w:r>
    </w:p>
    <w:p w14:paraId="1FF78D05" w14:textId="18DF1B64" w:rsidR="006E5591" w:rsidRPr="00131AE7" w:rsidRDefault="00A53533" w:rsidP="00A53533">
      <w:pPr>
        <w:pStyle w:val="B10"/>
      </w:pPr>
      <w:r w:rsidRPr="00131AE7">
        <w:t>b)</w:t>
      </w:r>
      <w:r w:rsidRPr="00131AE7">
        <w:tab/>
      </w:r>
      <w:r w:rsidR="006E5591" w:rsidRPr="00131AE7">
        <w:t>"length form 2"</w:t>
      </w:r>
      <w:r w:rsidR="007B4D60" w:rsidRPr="00131AE7">
        <w:t xml:space="preserve"> </w:t>
      </w:r>
      <w:r w:rsidR="006E5591" w:rsidRPr="00131AE7">
        <w:t xml:space="preserve">means, that the given value shall only be encoded and decoded using the long form of the length octets (see </w:t>
      </w:r>
      <w:r w:rsidR="009555D9" w:rsidRPr="00131AE7">
        <w:t>clause</w:t>
      </w:r>
      <w:r w:rsidR="006E5591" w:rsidRPr="00131AE7">
        <w:t xml:space="preserve"> 8.1.3</w:t>
      </w:r>
      <w:r w:rsidR="00EA7860" w:rsidRPr="00131AE7">
        <w:t>.5</w:t>
      </w:r>
      <w:r w:rsidR="006E5591" w:rsidRPr="00131AE7">
        <w:t xml:space="preserve"> of </w:t>
      </w:r>
      <w:r w:rsidR="00B04B06" w:rsidRPr="00131AE7">
        <w:t>Recommendation ITU-T</w:t>
      </w:r>
      <w:r w:rsidR="006E5591" w:rsidRPr="00131AE7">
        <w:t xml:space="preserve"> X.690</w:t>
      </w:r>
      <w:r w:rsidR="00620346" w:rsidRPr="00131AE7">
        <w:t xml:space="preserve"> [</w:t>
      </w:r>
      <w:r w:rsidR="00620346" w:rsidRPr="00131AE7">
        <w:fldChar w:fldCharType="begin"/>
      </w:r>
      <w:r w:rsidR="00936255" w:rsidRPr="00131AE7">
        <w:instrText xml:space="preserve">REF REF_ITU_TX690 \* MERGEFORMAT  \h </w:instrText>
      </w:r>
      <w:r w:rsidR="00620346" w:rsidRPr="00131AE7">
        <w:fldChar w:fldCharType="separate"/>
      </w:r>
      <w:r w:rsidR="00AA1E5A" w:rsidRPr="00131AE7">
        <w:t>6</w:t>
      </w:r>
      <w:r w:rsidR="00620346" w:rsidRPr="00131AE7">
        <w:fldChar w:fldCharType="end"/>
      </w:r>
      <w:r w:rsidR="00620346" w:rsidRPr="00131AE7">
        <w:t>]</w:t>
      </w:r>
      <w:r w:rsidR="006E5591" w:rsidRPr="00131AE7">
        <w:t>) in case of BER, CER and DER encodings</w:t>
      </w:r>
      <w:r w:rsidR="002A6DA2" w:rsidRPr="00131AE7">
        <w:t>,</w:t>
      </w:r>
      <w:r w:rsidR="006E5591" w:rsidRPr="00131AE7">
        <w:t xml:space="preserve"> the two octets length determinant (see </w:t>
      </w:r>
      <w:r w:rsidR="009555D9" w:rsidRPr="00131AE7">
        <w:t>clause</w:t>
      </w:r>
      <w:r w:rsidR="006E5591" w:rsidRPr="00131AE7">
        <w:t xml:space="preserve"> 1</w:t>
      </w:r>
      <w:r w:rsidR="00B34BF6" w:rsidRPr="00131AE7">
        <w:t>1</w:t>
      </w:r>
      <w:r w:rsidR="006E5591" w:rsidRPr="00131AE7">
        <w:t>.9</w:t>
      </w:r>
      <w:r w:rsidR="00B34BF6" w:rsidRPr="00131AE7">
        <w:t>.3.7</w:t>
      </w:r>
      <w:r w:rsidR="006E5591" w:rsidRPr="00131AE7">
        <w:t xml:space="preserve"> of </w:t>
      </w:r>
      <w:r w:rsidR="00B04B06" w:rsidRPr="00131AE7">
        <w:t>Recommendation ITU-T</w:t>
      </w:r>
      <w:r w:rsidR="006E5591" w:rsidRPr="00131AE7">
        <w:t xml:space="preserve"> X.691 </w:t>
      </w:r>
      <w:r w:rsidR="00D66DBD" w:rsidRPr="00131AE7">
        <w:t>[</w:t>
      </w:r>
      <w:r w:rsidR="00D66DBD" w:rsidRPr="00131AE7">
        <w:fldChar w:fldCharType="begin"/>
      </w:r>
      <w:r w:rsidR="00936255" w:rsidRPr="00131AE7">
        <w:instrText xml:space="preserve">REF REF_ITU_TX691 \* MERGEFORMAT  \h </w:instrText>
      </w:r>
      <w:r w:rsidR="00D66DBD" w:rsidRPr="00131AE7">
        <w:fldChar w:fldCharType="separate"/>
      </w:r>
      <w:r w:rsidR="00AA1E5A" w:rsidRPr="00131AE7">
        <w:t>7</w:t>
      </w:r>
      <w:r w:rsidR="00D66DBD" w:rsidRPr="00131AE7">
        <w:fldChar w:fldCharType="end"/>
      </w:r>
      <w:r w:rsidR="00D66DBD" w:rsidRPr="00131AE7">
        <w:t>]</w:t>
      </w:r>
      <w:r w:rsidR="006E5591" w:rsidRPr="00131AE7">
        <w:t>) in case of any form of the PER encoding</w:t>
      </w:r>
      <w:r w:rsidR="002A6DA2" w:rsidRPr="00131AE7">
        <w:t>, or the long length form (see clause 8.6.5 of Recommendation</w:t>
      </w:r>
      <w:r w:rsidR="006B2F90" w:rsidRPr="00131AE7">
        <w:t xml:space="preserve"> ITU</w:t>
      </w:r>
      <w:r w:rsidR="006B2F90" w:rsidRPr="00131AE7">
        <w:noBreakHyphen/>
      </w:r>
      <w:r w:rsidR="002A6DA2" w:rsidRPr="00131AE7">
        <w:t>X.696</w:t>
      </w:r>
      <w:r w:rsidR="005602DA" w:rsidRPr="00131AE7">
        <w:t xml:space="preserve"> [</w:t>
      </w:r>
      <w:r w:rsidR="005602DA" w:rsidRPr="00131AE7">
        <w:fldChar w:fldCharType="begin"/>
      </w:r>
      <w:r w:rsidR="005602DA" w:rsidRPr="00131AE7">
        <w:instrText xml:space="preserve">REF REF_ITU_TX696 \h </w:instrText>
      </w:r>
      <w:r w:rsidR="005602DA" w:rsidRPr="00131AE7">
        <w:fldChar w:fldCharType="separate"/>
      </w:r>
      <w:r w:rsidR="005602DA" w:rsidRPr="00131AE7">
        <w:t>13</w:t>
      </w:r>
      <w:r w:rsidR="005602DA" w:rsidRPr="00131AE7">
        <w:fldChar w:fldCharType="end"/>
      </w:r>
      <w:r w:rsidR="005602DA" w:rsidRPr="00131AE7">
        <w:t>]</w:t>
      </w:r>
      <w:r w:rsidR="002A6DA2" w:rsidRPr="00131AE7">
        <w:t>) in case of OER encoding</w:t>
      </w:r>
      <w:r w:rsidR="006E5591" w:rsidRPr="00131AE7">
        <w:t>.</w:t>
      </w:r>
    </w:p>
    <w:p w14:paraId="76E9CBE9" w14:textId="0C4B4780" w:rsidR="006E5591" w:rsidRPr="00131AE7" w:rsidRDefault="00A53533" w:rsidP="00A53533">
      <w:pPr>
        <w:pStyle w:val="B10"/>
      </w:pPr>
      <w:r w:rsidRPr="00131AE7">
        <w:t>c)</w:t>
      </w:r>
      <w:r w:rsidRPr="00131AE7">
        <w:tab/>
      </w:r>
      <w:r w:rsidR="006E5591" w:rsidRPr="00131AE7">
        <w:t>"length form 3"</w:t>
      </w:r>
      <w:r w:rsidR="007B4D60" w:rsidRPr="00131AE7">
        <w:t xml:space="preserve"> </w:t>
      </w:r>
      <w:r w:rsidR="006E5591" w:rsidRPr="00131AE7">
        <w:t xml:space="preserve">means, that the given value shall only be encoded and decoded using the indefinite form of the length octets (see </w:t>
      </w:r>
      <w:r w:rsidR="009555D9" w:rsidRPr="00131AE7">
        <w:t>clause</w:t>
      </w:r>
      <w:r w:rsidR="006E5591" w:rsidRPr="00131AE7">
        <w:t xml:space="preserve"> 8.1.3</w:t>
      </w:r>
      <w:r w:rsidR="00EA7860" w:rsidRPr="00131AE7">
        <w:t>.6</w:t>
      </w:r>
      <w:r w:rsidR="006E5591" w:rsidRPr="00131AE7">
        <w:t xml:space="preserve"> of </w:t>
      </w:r>
      <w:r w:rsidR="00B04B06" w:rsidRPr="00131AE7">
        <w:t>Recommendation ITU-T</w:t>
      </w:r>
      <w:r w:rsidR="006E5591" w:rsidRPr="00131AE7">
        <w:t xml:space="preserve"> X.690</w:t>
      </w:r>
      <w:r w:rsidR="00620346" w:rsidRPr="00131AE7">
        <w:t xml:space="preserve"> [</w:t>
      </w:r>
      <w:r w:rsidR="00620346" w:rsidRPr="00131AE7">
        <w:fldChar w:fldCharType="begin"/>
      </w:r>
      <w:r w:rsidR="00936255" w:rsidRPr="00131AE7">
        <w:instrText xml:space="preserve">REF REF_ITU_TX690 \* MERGEFORMAT  \h </w:instrText>
      </w:r>
      <w:r w:rsidR="00620346" w:rsidRPr="00131AE7">
        <w:fldChar w:fldCharType="separate"/>
      </w:r>
      <w:r w:rsidR="00AA1E5A" w:rsidRPr="00131AE7">
        <w:t>6</w:t>
      </w:r>
      <w:r w:rsidR="00620346" w:rsidRPr="00131AE7">
        <w:fldChar w:fldCharType="end"/>
      </w:r>
      <w:r w:rsidR="00620346" w:rsidRPr="00131AE7">
        <w:t>]</w:t>
      </w:r>
      <w:r w:rsidR="006E5591" w:rsidRPr="00131AE7">
        <w:t>) in case of BER, CER and DER encodings.</w:t>
      </w:r>
    </w:p>
    <w:p w14:paraId="02409459" w14:textId="77777777" w:rsidR="006E5591" w:rsidRPr="00131AE7" w:rsidRDefault="006E5591" w:rsidP="00872B0B">
      <w:pPr>
        <w:pStyle w:val="B10"/>
        <w:keepNext/>
        <w:keepLines/>
      </w:pPr>
      <w:r w:rsidRPr="00131AE7">
        <w:lastRenderedPageBreak/>
        <w:t>d)</w:t>
      </w:r>
      <w:r w:rsidRPr="00131AE7">
        <w:tab/>
        <w:t>"REAL base 2" means that the given value shall be encoded or matched according to the REAL binary encoding form. This attribute can be used on constants, variables or templates only and when used on any kind of a grouping (e.g. to groups or to the whole import statement) it shall have effect on these TTCN-3 objects only.</w:t>
      </w:r>
    </w:p>
    <w:p w14:paraId="0287C0A0" w14:textId="467CB45F" w:rsidR="006E5591" w:rsidRPr="00131AE7" w:rsidRDefault="006E5591">
      <w:pPr>
        <w:pStyle w:val="B10"/>
        <w:keepNext/>
        <w:keepLines/>
        <w:rPr>
          <w:color w:val="000000"/>
        </w:rPr>
      </w:pPr>
      <w:r w:rsidRPr="00131AE7">
        <w:rPr>
          <w:color w:val="000000"/>
        </w:rPr>
        <w:t>e)</w:t>
      </w:r>
      <w:r w:rsidRPr="00131AE7">
        <w:rPr>
          <w:color w:val="000000"/>
        </w:rPr>
        <w:tab/>
        <w:t>"</w:t>
      </w:r>
      <w:r w:rsidRPr="00131AE7">
        <w:t>single-ASN1-type", "octet-al</w:t>
      </w:r>
      <w:r w:rsidR="007B4D60" w:rsidRPr="00131AE7">
        <w:t>igned" and "arbitrary" mean</w:t>
      </w:r>
      <w:r w:rsidRPr="00131AE7">
        <w:t xml:space="preserve">, that the given value based on an ASN.1 EXTERNAL type shall be encoded using the </w:t>
      </w:r>
      <w:r w:rsidR="003C7545" w:rsidRPr="00131AE7">
        <w:t xml:space="preserve">form </w:t>
      </w:r>
      <w:r w:rsidRPr="00131AE7">
        <w:t xml:space="preserve">specified by </w:t>
      </w:r>
      <w:r w:rsidR="003C7545" w:rsidRPr="00131AE7">
        <w:t>selected alternative</w:t>
      </w:r>
      <w:r w:rsidRPr="00131AE7">
        <w:t xml:space="preserve"> </w:t>
      </w:r>
      <w:r w:rsidR="003C7545" w:rsidRPr="00131AE7">
        <w:t xml:space="preserve">of the </w:t>
      </w:r>
      <w:r w:rsidR="003C7545" w:rsidRPr="00131AE7">
        <w:rPr>
          <w:rFonts w:ascii="Courier New" w:hAnsi="Courier New" w:cs="Courier New"/>
          <w:b/>
        </w:rPr>
        <w:t>encoding</w:t>
      </w:r>
      <w:r w:rsidR="003C7545" w:rsidRPr="00131AE7">
        <w:t xml:space="preserve"> field </w:t>
      </w:r>
      <w:r w:rsidRPr="00131AE7">
        <w:t xml:space="preserve">(see </w:t>
      </w:r>
      <w:r w:rsidR="009555D9" w:rsidRPr="00131AE7">
        <w:t>clause</w:t>
      </w:r>
      <w:r w:rsidRPr="00131AE7">
        <w:t xml:space="preserve"> 8.18 of </w:t>
      </w:r>
      <w:r w:rsidR="00B04B06" w:rsidRPr="00131AE7">
        <w:t>Recommendation ITU-T</w:t>
      </w:r>
      <w:r w:rsidRPr="00131AE7">
        <w:t xml:space="preserve"> X.690</w:t>
      </w:r>
      <w:r w:rsidR="00620346" w:rsidRPr="00131AE7">
        <w:t xml:space="preserve"> [</w:t>
      </w:r>
      <w:r w:rsidR="00620346" w:rsidRPr="00131AE7">
        <w:fldChar w:fldCharType="begin"/>
      </w:r>
      <w:r w:rsidR="00936255" w:rsidRPr="00131AE7">
        <w:instrText xml:space="preserve">REF REF_ITU_TX690 \* MERGEFORMAT  \h </w:instrText>
      </w:r>
      <w:r w:rsidR="00620346" w:rsidRPr="00131AE7">
        <w:fldChar w:fldCharType="separate"/>
      </w:r>
      <w:r w:rsidR="00AA1E5A" w:rsidRPr="00131AE7">
        <w:t>6</w:t>
      </w:r>
      <w:r w:rsidR="00620346" w:rsidRPr="00131AE7">
        <w:fldChar w:fldCharType="end"/>
      </w:r>
      <w:r w:rsidR="00620346" w:rsidRPr="00131AE7">
        <w:t>]</w:t>
      </w:r>
      <w:r w:rsidR="0054248D" w:rsidRPr="00131AE7">
        <w:t xml:space="preserve"> and</w:t>
      </w:r>
      <w:r w:rsidR="0054248D" w:rsidRPr="00131AE7">
        <w:rPr>
          <w:color w:val="000000"/>
        </w:rPr>
        <w:t xml:space="preserve"> </w:t>
      </w:r>
      <w:r w:rsidR="00C238A7" w:rsidRPr="00131AE7">
        <w:rPr>
          <w:color w:val="000000"/>
        </w:rPr>
        <w:t xml:space="preserve">clause </w:t>
      </w:r>
      <w:r w:rsidR="0054248D" w:rsidRPr="00131AE7">
        <w:rPr>
          <w:color w:val="000000"/>
        </w:rPr>
        <w:t xml:space="preserve">29 </w:t>
      </w:r>
      <w:r w:rsidR="0054248D" w:rsidRPr="00131AE7">
        <w:t xml:space="preserve">of </w:t>
      </w:r>
      <w:r w:rsidR="00B04B06" w:rsidRPr="00131AE7">
        <w:t>Recommendation ITU-T</w:t>
      </w:r>
      <w:r w:rsidR="0054248D" w:rsidRPr="00131AE7">
        <w:t xml:space="preserve"> X.691 [</w:t>
      </w:r>
      <w:r w:rsidR="00936255" w:rsidRPr="00131AE7">
        <w:fldChar w:fldCharType="begin"/>
      </w:r>
      <w:r w:rsidR="00936255" w:rsidRPr="00131AE7">
        <w:instrText xml:space="preserve">REF REF_ITU_TX691 \* MERGEFORMAT  \h </w:instrText>
      </w:r>
      <w:r w:rsidR="00936255" w:rsidRPr="00131AE7">
        <w:fldChar w:fldCharType="separate"/>
      </w:r>
      <w:r w:rsidR="00AA1E5A" w:rsidRPr="00131AE7">
        <w:t>7</w:t>
      </w:r>
      <w:r w:rsidR="00936255" w:rsidRPr="00131AE7">
        <w:fldChar w:fldCharType="end"/>
      </w:r>
      <w:r w:rsidR="0054248D" w:rsidRPr="00131AE7">
        <w:t>]</w:t>
      </w:r>
      <w:r w:rsidRPr="00131AE7">
        <w:t xml:space="preserve">). </w:t>
      </w:r>
      <w:r w:rsidR="003C7545" w:rsidRPr="00131AE7">
        <w:t xml:space="preserve">When this attribute is used for import statements, component type definitions, groups or TTCN-3 modules, it shall have effect on </w:t>
      </w:r>
      <w:r w:rsidRPr="00131AE7">
        <w:t>types</w:t>
      </w:r>
      <w:r w:rsidR="003C7545" w:rsidRPr="00131AE7">
        <w:t>,</w:t>
      </w:r>
      <w:r w:rsidRPr="00131AE7">
        <w:t xml:space="preserve"> constants, variables</w:t>
      </w:r>
      <w:r w:rsidR="003C7545" w:rsidRPr="00131AE7">
        <w:t xml:space="preserve"> and</w:t>
      </w:r>
      <w:r w:rsidRPr="00131AE7">
        <w:t xml:space="preserve"> templates based on </w:t>
      </w:r>
      <w:r w:rsidR="003C7545" w:rsidRPr="00131AE7">
        <w:t>ASN.1 EXTERNAL</w:t>
      </w:r>
      <w:r w:rsidRPr="00131AE7">
        <w:t xml:space="preserve">types only. If the conditions set in </w:t>
      </w:r>
      <w:r w:rsidR="009555D9" w:rsidRPr="00131AE7">
        <w:t>clause</w:t>
      </w:r>
      <w:r w:rsidRPr="00131AE7">
        <w:t xml:space="preserve">s 8.18.6 to 8.18.8 of </w:t>
      </w:r>
      <w:r w:rsidR="00B04B06" w:rsidRPr="00131AE7">
        <w:t>Recommendation ITU-T</w:t>
      </w:r>
      <w:r w:rsidRPr="00131AE7">
        <w:t xml:space="preserve"> X.690 </w:t>
      </w:r>
      <w:r w:rsidR="00620346" w:rsidRPr="00131AE7">
        <w:t>[</w:t>
      </w:r>
      <w:r w:rsidR="00620346" w:rsidRPr="00131AE7">
        <w:fldChar w:fldCharType="begin"/>
      </w:r>
      <w:r w:rsidR="00936255" w:rsidRPr="00131AE7">
        <w:instrText xml:space="preserve">REF REF_ITU_TX690 \* MERGEFORMAT  \h </w:instrText>
      </w:r>
      <w:r w:rsidR="00620346" w:rsidRPr="00131AE7">
        <w:fldChar w:fldCharType="separate"/>
      </w:r>
      <w:r w:rsidR="00AA1E5A" w:rsidRPr="00131AE7">
        <w:t>6</w:t>
      </w:r>
      <w:r w:rsidR="00620346" w:rsidRPr="00131AE7">
        <w:fldChar w:fldCharType="end"/>
      </w:r>
      <w:r w:rsidR="00620346" w:rsidRPr="00131AE7">
        <w:t>]</w:t>
      </w:r>
      <w:r w:rsidRPr="00131AE7">
        <w:t xml:space="preserve"> and the specified attribute </w:t>
      </w:r>
      <w:r w:rsidR="005A5875" w:rsidRPr="00131AE7">
        <w:t>are</w:t>
      </w:r>
      <w:r w:rsidRPr="00131AE7">
        <w:t xml:space="preserve"> not met, this shall cause a</w:t>
      </w:r>
      <w:r w:rsidR="003C7545" w:rsidRPr="00131AE7">
        <w:t>n</w:t>
      </w:r>
      <w:r w:rsidRPr="00131AE7">
        <w:t xml:space="preserve"> error.</w:t>
      </w:r>
    </w:p>
    <w:p w14:paraId="2CF566A3" w14:textId="1B9A3475" w:rsidR="006E5591" w:rsidRPr="00131AE7" w:rsidRDefault="006E5591">
      <w:pPr>
        <w:pStyle w:val="B10"/>
        <w:rPr>
          <w:color w:val="000000"/>
        </w:rPr>
      </w:pPr>
      <w:r w:rsidRPr="00131AE7">
        <w:t>f)</w:t>
      </w:r>
      <w:r w:rsidRPr="00131AE7">
        <w:tab/>
        <w:t>"TeletexString" means that the given value shall be encoded and decoded as the ASN.1 type TeletexString</w:t>
      </w:r>
      <w:r w:rsidR="00B16A77" w:rsidRPr="00131AE7">
        <w:t xml:space="preserve"> (see </w:t>
      </w:r>
      <w:r w:rsidR="009555D9" w:rsidRPr="00131AE7">
        <w:rPr>
          <w:color w:val="000000"/>
        </w:rPr>
        <w:t>clause</w:t>
      </w:r>
      <w:r w:rsidRPr="00131AE7">
        <w:rPr>
          <w:color w:val="000000"/>
        </w:rPr>
        <w:t xml:space="preserve"> 8.2</w:t>
      </w:r>
      <w:r w:rsidR="0054248D" w:rsidRPr="00131AE7">
        <w:rPr>
          <w:color w:val="000000"/>
        </w:rPr>
        <w:t>3</w:t>
      </w:r>
      <w:r w:rsidRPr="00131AE7">
        <w:rPr>
          <w:color w:val="000000"/>
        </w:rPr>
        <w:t xml:space="preserve"> </w:t>
      </w:r>
      <w:r w:rsidRPr="00131AE7">
        <w:t xml:space="preserve">of </w:t>
      </w:r>
      <w:r w:rsidR="00B04B06" w:rsidRPr="00131AE7">
        <w:t>Recommendation ITU-T</w:t>
      </w:r>
      <w:r w:rsidRPr="00131AE7">
        <w:t xml:space="preserve"> X.690 </w:t>
      </w:r>
      <w:r w:rsidR="00620346" w:rsidRPr="00131AE7">
        <w:t>[</w:t>
      </w:r>
      <w:r w:rsidR="00620346" w:rsidRPr="00131AE7">
        <w:fldChar w:fldCharType="begin"/>
      </w:r>
      <w:r w:rsidR="00936255" w:rsidRPr="00131AE7">
        <w:instrText xml:space="preserve">REF REF_ITU_TX690 \* MERGEFORMAT  \h </w:instrText>
      </w:r>
      <w:r w:rsidR="00620346" w:rsidRPr="00131AE7">
        <w:fldChar w:fldCharType="separate"/>
      </w:r>
      <w:r w:rsidR="00AA1E5A" w:rsidRPr="00131AE7">
        <w:t>6</w:t>
      </w:r>
      <w:r w:rsidR="00620346" w:rsidRPr="00131AE7">
        <w:fldChar w:fldCharType="end"/>
      </w:r>
      <w:r w:rsidR="00620346" w:rsidRPr="00131AE7">
        <w:t>]</w:t>
      </w:r>
      <w:r w:rsidRPr="00131AE7">
        <w:t xml:space="preserve"> and </w:t>
      </w:r>
      <w:r w:rsidR="009555D9" w:rsidRPr="00131AE7">
        <w:rPr>
          <w:color w:val="000000"/>
        </w:rPr>
        <w:t>clause</w:t>
      </w:r>
      <w:r w:rsidRPr="00131AE7">
        <w:rPr>
          <w:color w:val="000000"/>
        </w:rPr>
        <w:t xml:space="preserve"> </w:t>
      </w:r>
      <w:r w:rsidR="007D2C95" w:rsidRPr="00131AE7">
        <w:rPr>
          <w:color w:val="000000"/>
        </w:rPr>
        <w:t xml:space="preserve">30 </w:t>
      </w:r>
      <w:r w:rsidRPr="00131AE7">
        <w:t xml:space="preserve">of </w:t>
      </w:r>
      <w:r w:rsidR="00B04B06" w:rsidRPr="00131AE7">
        <w:t>Recommendation ITU-T</w:t>
      </w:r>
      <w:r w:rsidRPr="00131AE7">
        <w:t xml:space="preserve"> X.691 </w:t>
      </w:r>
      <w:r w:rsidR="00D66DBD" w:rsidRPr="00131AE7">
        <w:t>[</w:t>
      </w:r>
      <w:r w:rsidR="00D66DBD" w:rsidRPr="00131AE7">
        <w:fldChar w:fldCharType="begin"/>
      </w:r>
      <w:r w:rsidR="00936255" w:rsidRPr="00131AE7">
        <w:instrText xml:space="preserve">REF REF_ITU_TX691 \* MERGEFORMAT  \h </w:instrText>
      </w:r>
      <w:r w:rsidR="00D66DBD" w:rsidRPr="00131AE7">
        <w:fldChar w:fldCharType="separate"/>
      </w:r>
      <w:r w:rsidR="00AA1E5A" w:rsidRPr="00131AE7">
        <w:t>7</w:t>
      </w:r>
      <w:r w:rsidR="00D66DBD" w:rsidRPr="00131AE7">
        <w:fldChar w:fldCharType="end"/>
      </w:r>
      <w:r w:rsidR="00D66DBD" w:rsidRPr="00131AE7">
        <w:t>]</w:t>
      </w:r>
      <w:r w:rsidRPr="00131AE7">
        <w:t>).</w:t>
      </w:r>
    </w:p>
    <w:p w14:paraId="5D6F41A4" w14:textId="22055129" w:rsidR="006E5591" w:rsidRPr="00131AE7" w:rsidRDefault="006E5591">
      <w:pPr>
        <w:pStyle w:val="B10"/>
        <w:rPr>
          <w:color w:val="000000"/>
        </w:rPr>
      </w:pPr>
      <w:r w:rsidRPr="00131AE7">
        <w:t>g)</w:t>
      </w:r>
      <w:r w:rsidRPr="00131AE7">
        <w:tab/>
        <w:t xml:space="preserve">"VideotexString" means that the given value shall be encoded and decoded as the ASN.1 type VideotexString (see </w:t>
      </w:r>
      <w:r w:rsidR="009555D9" w:rsidRPr="00131AE7">
        <w:rPr>
          <w:color w:val="000000"/>
        </w:rPr>
        <w:t>clause</w:t>
      </w:r>
      <w:r w:rsidRPr="00131AE7">
        <w:rPr>
          <w:color w:val="000000"/>
        </w:rPr>
        <w:t xml:space="preserve"> 8.2</w:t>
      </w:r>
      <w:r w:rsidR="0054248D" w:rsidRPr="00131AE7">
        <w:rPr>
          <w:color w:val="000000"/>
        </w:rPr>
        <w:t>3</w:t>
      </w:r>
      <w:r w:rsidRPr="00131AE7">
        <w:rPr>
          <w:color w:val="000000"/>
        </w:rPr>
        <w:t xml:space="preserve"> </w:t>
      </w:r>
      <w:r w:rsidRPr="00131AE7">
        <w:t xml:space="preserve">of </w:t>
      </w:r>
      <w:r w:rsidR="00B04B06" w:rsidRPr="00131AE7">
        <w:t>Recommendation ITU-T</w:t>
      </w:r>
      <w:r w:rsidRPr="00131AE7">
        <w:t xml:space="preserve"> X.690 </w:t>
      </w:r>
      <w:r w:rsidR="00620346" w:rsidRPr="00131AE7">
        <w:t>[</w:t>
      </w:r>
      <w:r w:rsidR="00620346" w:rsidRPr="00131AE7">
        <w:fldChar w:fldCharType="begin"/>
      </w:r>
      <w:r w:rsidR="00936255" w:rsidRPr="00131AE7">
        <w:instrText xml:space="preserve">REF REF_ITU_TX690 \* MERGEFORMAT  \h </w:instrText>
      </w:r>
      <w:r w:rsidR="00620346" w:rsidRPr="00131AE7">
        <w:fldChar w:fldCharType="separate"/>
      </w:r>
      <w:r w:rsidR="00AA1E5A" w:rsidRPr="00131AE7">
        <w:t>6</w:t>
      </w:r>
      <w:r w:rsidR="00620346" w:rsidRPr="00131AE7">
        <w:fldChar w:fldCharType="end"/>
      </w:r>
      <w:r w:rsidR="00620346" w:rsidRPr="00131AE7">
        <w:t>]</w:t>
      </w:r>
      <w:r w:rsidRPr="00131AE7">
        <w:t xml:space="preserve"> and </w:t>
      </w:r>
      <w:r w:rsidR="009555D9" w:rsidRPr="00131AE7">
        <w:rPr>
          <w:color w:val="000000"/>
        </w:rPr>
        <w:t>clause</w:t>
      </w:r>
      <w:r w:rsidRPr="00131AE7">
        <w:rPr>
          <w:color w:val="000000"/>
        </w:rPr>
        <w:t xml:space="preserve"> </w:t>
      </w:r>
      <w:r w:rsidR="007D2C95" w:rsidRPr="00131AE7">
        <w:rPr>
          <w:color w:val="000000"/>
        </w:rPr>
        <w:t xml:space="preserve">30 </w:t>
      </w:r>
      <w:r w:rsidRPr="00131AE7">
        <w:t xml:space="preserve">of </w:t>
      </w:r>
      <w:r w:rsidR="00B04B06" w:rsidRPr="00131AE7">
        <w:t>Recommendation ITU-T</w:t>
      </w:r>
      <w:r w:rsidRPr="00131AE7">
        <w:t xml:space="preserve"> X.691 </w:t>
      </w:r>
      <w:r w:rsidR="00D66DBD" w:rsidRPr="00131AE7">
        <w:t>[</w:t>
      </w:r>
      <w:r w:rsidR="00D66DBD" w:rsidRPr="00131AE7">
        <w:fldChar w:fldCharType="begin"/>
      </w:r>
      <w:r w:rsidR="00936255" w:rsidRPr="00131AE7">
        <w:instrText xml:space="preserve">REF REF_ITU_TX691 \* MERGEFORMAT  \h </w:instrText>
      </w:r>
      <w:r w:rsidR="00D66DBD" w:rsidRPr="00131AE7">
        <w:fldChar w:fldCharType="separate"/>
      </w:r>
      <w:r w:rsidR="00AA1E5A" w:rsidRPr="00131AE7">
        <w:t>7</w:t>
      </w:r>
      <w:r w:rsidR="00D66DBD" w:rsidRPr="00131AE7">
        <w:fldChar w:fldCharType="end"/>
      </w:r>
      <w:r w:rsidR="00D66DBD" w:rsidRPr="00131AE7">
        <w:t>]</w:t>
      </w:r>
      <w:r w:rsidRPr="00131AE7">
        <w:t>).</w:t>
      </w:r>
    </w:p>
    <w:p w14:paraId="10361F40" w14:textId="71B928CC" w:rsidR="006E5591" w:rsidRPr="00131AE7" w:rsidRDefault="006E5591">
      <w:pPr>
        <w:pStyle w:val="B10"/>
        <w:rPr>
          <w:color w:val="000000"/>
        </w:rPr>
      </w:pPr>
      <w:r w:rsidRPr="00131AE7">
        <w:t>h)</w:t>
      </w:r>
      <w:r w:rsidRPr="00131AE7">
        <w:tab/>
        <w:t>"GraphicString" means that the given value shall be encoded and decoded as the ASN.1 type GraphicString</w:t>
      </w:r>
      <w:r w:rsidR="00B16A77" w:rsidRPr="00131AE7">
        <w:t xml:space="preserve"> </w:t>
      </w:r>
      <w:r w:rsidRPr="00131AE7">
        <w:t xml:space="preserve">(see </w:t>
      </w:r>
      <w:r w:rsidR="009555D9" w:rsidRPr="00131AE7">
        <w:rPr>
          <w:color w:val="000000"/>
        </w:rPr>
        <w:t>clause</w:t>
      </w:r>
      <w:r w:rsidRPr="00131AE7">
        <w:rPr>
          <w:color w:val="000000"/>
        </w:rPr>
        <w:t xml:space="preserve"> 8.2</w:t>
      </w:r>
      <w:r w:rsidR="0054248D" w:rsidRPr="00131AE7">
        <w:rPr>
          <w:color w:val="000000"/>
        </w:rPr>
        <w:t>3</w:t>
      </w:r>
      <w:r w:rsidRPr="00131AE7">
        <w:rPr>
          <w:color w:val="000000"/>
        </w:rPr>
        <w:t xml:space="preserve"> </w:t>
      </w:r>
      <w:r w:rsidRPr="00131AE7">
        <w:t xml:space="preserve">of </w:t>
      </w:r>
      <w:r w:rsidR="00B04B06" w:rsidRPr="00131AE7">
        <w:t>Recommendation ITU-T</w:t>
      </w:r>
      <w:r w:rsidRPr="00131AE7">
        <w:t xml:space="preserve"> X.690 </w:t>
      </w:r>
      <w:r w:rsidR="00620346" w:rsidRPr="00131AE7">
        <w:t>[</w:t>
      </w:r>
      <w:r w:rsidR="00620346" w:rsidRPr="00131AE7">
        <w:fldChar w:fldCharType="begin"/>
      </w:r>
      <w:r w:rsidR="00936255" w:rsidRPr="00131AE7">
        <w:instrText xml:space="preserve">REF REF_ITU_TX690 \* MERGEFORMAT  \h </w:instrText>
      </w:r>
      <w:r w:rsidR="00620346" w:rsidRPr="00131AE7">
        <w:fldChar w:fldCharType="separate"/>
      </w:r>
      <w:r w:rsidR="00AA1E5A" w:rsidRPr="00131AE7">
        <w:t>6</w:t>
      </w:r>
      <w:r w:rsidR="00620346" w:rsidRPr="00131AE7">
        <w:fldChar w:fldCharType="end"/>
      </w:r>
      <w:r w:rsidR="00620346" w:rsidRPr="00131AE7">
        <w:t>]</w:t>
      </w:r>
      <w:r w:rsidRPr="00131AE7">
        <w:t xml:space="preserve"> and </w:t>
      </w:r>
      <w:r w:rsidR="009555D9" w:rsidRPr="00131AE7">
        <w:rPr>
          <w:color w:val="000000"/>
        </w:rPr>
        <w:t>clause</w:t>
      </w:r>
      <w:r w:rsidRPr="00131AE7">
        <w:rPr>
          <w:color w:val="000000"/>
        </w:rPr>
        <w:t xml:space="preserve"> </w:t>
      </w:r>
      <w:r w:rsidR="009D7B1E" w:rsidRPr="00131AE7">
        <w:rPr>
          <w:color w:val="000000"/>
        </w:rPr>
        <w:t xml:space="preserve">30 </w:t>
      </w:r>
      <w:r w:rsidRPr="00131AE7">
        <w:t xml:space="preserve">of </w:t>
      </w:r>
      <w:r w:rsidR="00B04B06" w:rsidRPr="00131AE7">
        <w:t>Recommendation ITU-T</w:t>
      </w:r>
      <w:r w:rsidRPr="00131AE7">
        <w:t xml:space="preserve"> X.691 </w:t>
      </w:r>
      <w:r w:rsidR="00D66DBD" w:rsidRPr="00131AE7">
        <w:t>[</w:t>
      </w:r>
      <w:r w:rsidR="00D66DBD" w:rsidRPr="00131AE7">
        <w:fldChar w:fldCharType="begin"/>
      </w:r>
      <w:r w:rsidR="00936255" w:rsidRPr="00131AE7">
        <w:instrText xml:space="preserve">REF REF_ITU_TX691 \* MERGEFORMAT  \h </w:instrText>
      </w:r>
      <w:r w:rsidR="00D66DBD" w:rsidRPr="00131AE7">
        <w:fldChar w:fldCharType="separate"/>
      </w:r>
      <w:r w:rsidR="00AA1E5A" w:rsidRPr="00131AE7">
        <w:t>7</w:t>
      </w:r>
      <w:r w:rsidR="00D66DBD" w:rsidRPr="00131AE7">
        <w:fldChar w:fldCharType="end"/>
      </w:r>
      <w:r w:rsidR="00D66DBD" w:rsidRPr="00131AE7">
        <w:t>]</w:t>
      </w:r>
      <w:r w:rsidRPr="00131AE7">
        <w:t>).</w:t>
      </w:r>
    </w:p>
    <w:p w14:paraId="07599898" w14:textId="0966F183" w:rsidR="006E5591" w:rsidRPr="00131AE7" w:rsidRDefault="006E5591">
      <w:pPr>
        <w:pStyle w:val="B10"/>
        <w:rPr>
          <w:color w:val="000000"/>
        </w:rPr>
      </w:pPr>
      <w:r w:rsidRPr="00131AE7">
        <w:t>i)</w:t>
      </w:r>
      <w:r w:rsidRPr="00131AE7">
        <w:tab/>
        <w:t>"GeneralString" means that the given value shall be encoded and decoded as the ASN.1 type GeneralString</w:t>
      </w:r>
      <w:r w:rsidR="00B16A77" w:rsidRPr="00131AE7">
        <w:t xml:space="preserve"> </w:t>
      </w:r>
      <w:r w:rsidRPr="00131AE7">
        <w:t xml:space="preserve">(see </w:t>
      </w:r>
      <w:r w:rsidR="009555D9" w:rsidRPr="00131AE7">
        <w:rPr>
          <w:color w:val="000000"/>
        </w:rPr>
        <w:t>clause</w:t>
      </w:r>
      <w:r w:rsidRPr="00131AE7">
        <w:rPr>
          <w:color w:val="000000"/>
        </w:rPr>
        <w:t xml:space="preserve"> 8.2</w:t>
      </w:r>
      <w:r w:rsidR="0054248D" w:rsidRPr="00131AE7">
        <w:rPr>
          <w:color w:val="000000"/>
        </w:rPr>
        <w:t>3</w:t>
      </w:r>
      <w:r w:rsidRPr="00131AE7">
        <w:rPr>
          <w:color w:val="000000"/>
        </w:rPr>
        <w:t xml:space="preserve"> </w:t>
      </w:r>
      <w:r w:rsidRPr="00131AE7">
        <w:t xml:space="preserve">of </w:t>
      </w:r>
      <w:r w:rsidR="00B04B06" w:rsidRPr="00131AE7">
        <w:t>Recommendation ITU-T</w:t>
      </w:r>
      <w:r w:rsidRPr="00131AE7">
        <w:t xml:space="preserve"> X.690 </w:t>
      </w:r>
      <w:r w:rsidR="00620346" w:rsidRPr="00131AE7">
        <w:t>[</w:t>
      </w:r>
      <w:r w:rsidR="00620346" w:rsidRPr="00131AE7">
        <w:fldChar w:fldCharType="begin"/>
      </w:r>
      <w:r w:rsidR="00936255" w:rsidRPr="00131AE7">
        <w:instrText xml:space="preserve">REF REF_ITU_TX690 \* MERGEFORMAT  \h </w:instrText>
      </w:r>
      <w:r w:rsidR="00620346" w:rsidRPr="00131AE7">
        <w:fldChar w:fldCharType="separate"/>
      </w:r>
      <w:r w:rsidR="00AA1E5A" w:rsidRPr="00131AE7">
        <w:t>6</w:t>
      </w:r>
      <w:r w:rsidR="00620346" w:rsidRPr="00131AE7">
        <w:fldChar w:fldCharType="end"/>
      </w:r>
      <w:r w:rsidR="00620346" w:rsidRPr="00131AE7">
        <w:t>]</w:t>
      </w:r>
      <w:r w:rsidRPr="00131AE7">
        <w:t xml:space="preserve"> and </w:t>
      </w:r>
      <w:r w:rsidR="009555D9" w:rsidRPr="00131AE7">
        <w:rPr>
          <w:color w:val="000000"/>
        </w:rPr>
        <w:t>clause</w:t>
      </w:r>
      <w:r w:rsidRPr="00131AE7">
        <w:rPr>
          <w:color w:val="000000"/>
        </w:rPr>
        <w:t xml:space="preserve"> </w:t>
      </w:r>
      <w:r w:rsidR="009D7B1E" w:rsidRPr="00131AE7">
        <w:rPr>
          <w:color w:val="000000"/>
        </w:rPr>
        <w:t xml:space="preserve">30 </w:t>
      </w:r>
      <w:r w:rsidRPr="00131AE7">
        <w:t xml:space="preserve">of </w:t>
      </w:r>
      <w:r w:rsidR="00B04B06" w:rsidRPr="00131AE7">
        <w:t>Recommendation ITU-T</w:t>
      </w:r>
      <w:r w:rsidRPr="00131AE7">
        <w:t xml:space="preserve"> X.691 </w:t>
      </w:r>
      <w:r w:rsidR="00D66DBD" w:rsidRPr="00131AE7">
        <w:t>[</w:t>
      </w:r>
      <w:r w:rsidR="00D66DBD" w:rsidRPr="00131AE7">
        <w:fldChar w:fldCharType="begin"/>
      </w:r>
      <w:r w:rsidR="00936255" w:rsidRPr="00131AE7">
        <w:instrText xml:space="preserve">REF REF_ITU_TX691 \* MERGEFORMAT  \h </w:instrText>
      </w:r>
      <w:r w:rsidR="00D66DBD" w:rsidRPr="00131AE7">
        <w:fldChar w:fldCharType="separate"/>
      </w:r>
      <w:r w:rsidR="00AA1E5A" w:rsidRPr="00131AE7">
        <w:t>7</w:t>
      </w:r>
      <w:r w:rsidR="00D66DBD" w:rsidRPr="00131AE7">
        <w:fldChar w:fldCharType="end"/>
      </w:r>
      <w:r w:rsidR="00D66DBD" w:rsidRPr="00131AE7">
        <w:t>]</w:t>
      </w:r>
      <w:r w:rsidRPr="00131AE7">
        <w:t>).</w:t>
      </w:r>
    </w:p>
    <w:p w14:paraId="133FB77E" w14:textId="77777777" w:rsidR="006E5591" w:rsidRPr="00131AE7" w:rsidRDefault="00E81DDE">
      <w:pPr>
        <w:pStyle w:val="NO"/>
      </w:pPr>
      <w:r w:rsidRPr="00131AE7">
        <w:t>NOTE</w:t>
      </w:r>
      <w:r w:rsidR="006E5591" w:rsidRPr="00131AE7">
        <w:t>:</w:t>
      </w:r>
      <w:r w:rsidR="006E5591" w:rsidRPr="00131AE7">
        <w:tab/>
        <w:t xml:space="preserve">These attributes may be reused in implementation specific encoding rules with a different meaning than specified in the current </w:t>
      </w:r>
      <w:r w:rsidR="009555D9" w:rsidRPr="00131AE7">
        <w:t>clause</w:t>
      </w:r>
      <w:r w:rsidR="006E5591" w:rsidRPr="00131AE7">
        <w:t>, may be ignored or a warning/error indication may be given. However, the strategy to be applied is implementation dependent.</w:t>
      </w:r>
    </w:p>
    <w:p w14:paraId="0E6F2010" w14:textId="77777777" w:rsidR="006E5591" w:rsidRPr="00131AE7" w:rsidRDefault="006E5591" w:rsidP="00C76B2C">
      <w:pPr>
        <w:rPr>
          <w:color w:val="000000"/>
        </w:rPr>
      </w:pPr>
      <w:r w:rsidRPr="00131AE7">
        <w:t>Application of these variant attributes may lead to invalid ASN.1 encoding (e.g. using the indefinite length form to primitive values in BER or not using the minimum necessary number of length octets). This is allowed intentionally and users shall allocate these variant attributes to constants, variables, templates or template fields used for receiving cautiously.</w:t>
      </w:r>
    </w:p>
    <w:p w14:paraId="582DBDA2" w14:textId="34591BCA" w:rsidR="006E5591" w:rsidRPr="00131AE7" w:rsidRDefault="006E5591" w:rsidP="003B0813">
      <w:pPr>
        <w:pStyle w:val="Heading8"/>
      </w:pPr>
      <w:r w:rsidRPr="00131AE7">
        <w:br w:type="page"/>
      </w:r>
      <w:bookmarkStart w:id="216" w:name="_Toc72306321"/>
      <w:bookmarkStart w:id="217" w:name="_Toc72306402"/>
      <w:r w:rsidRPr="00131AE7">
        <w:lastRenderedPageBreak/>
        <w:t>Annex A (normative</w:t>
      </w:r>
      <w:r w:rsidR="00616444">
        <w:t>):</w:t>
      </w:r>
      <w:r w:rsidR="00616444">
        <w:br/>
      </w:r>
      <w:r w:rsidRPr="00131AE7">
        <w:t>Additional BNF and static semantics</w:t>
      </w:r>
      <w:bookmarkEnd w:id="216"/>
      <w:bookmarkEnd w:id="217"/>
    </w:p>
    <w:p w14:paraId="71885F89" w14:textId="77777777" w:rsidR="0048669E" w:rsidRPr="00131AE7" w:rsidRDefault="0048669E" w:rsidP="0048669E">
      <w:pPr>
        <w:pStyle w:val="Heading1"/>
      </w:pPr>
      <w:bookmarkStart w:id="218" w:name="_Toc72306322"/>
      <w:bookmarkStart w:id="219" w:name="_Toc72306403"/>
      <w:r w:rsidRPr="00131AE7">
        <w:t>A.0</w:t>
      </w:r>
      <w:r w:rsidRPr="00131AE7">
        <w:tab/>
        <w:t>General rules</w:t>
      </w:r>
      <w:bookmarkEnd w:id="218"/>
      <w:bookmarkEnd w:id="219"/>
    </w:p>
    <w:p w14:paraId="6DD0D60D" w14:textId="633C1BC3" w:rsidR="006E5591" w:rsidRPr="00131AE7" w:rsidRDefault="00530114" w:rsidP="00530114">
      <w:r w:rsidRPr="00131AE7">
        <w:t xml:space="preserve">When ASN.1 is </w:t>
      </w:r>
      <w:r w:rsidR="006E5591" w:rsidRPr="00131AE7">
        <w:t>support</w:t>
      </w:r>
      <w:r w:rsidRPr="00131AE7">
        <w:t>ed</w:t>
      </w:r>
      <w:r w:rsidR="004A2A19" w:rsidRPr="00131AE7">
        <w:t>,</w:t>
      </w:r>
      <w:r w:rsidR="006E5591" w:rsidRPr="00131AE7">
        <w:t xml:space="preserve"> </w:t>
      </w:r>
      <w:r w:rsidRPr="00131AE7">
        <w:t xml:space="preserve">rules defined in </w:t>
      </w:r>
      <w:r w:rsidR="00144BDE" w:rsidRPr="00131AE7">
        <w:t>annex</w:t>
      </w:r>
      <w:r w:rsidRPr="00131AE7">
        <w:t xml:space="preserve"> </w:t>
      </w:r>
      <w:r w:rsidR="00A448F9" w:rsidRPr="00131AE7">
        <w:t>A</w:t>
      </w:r>
      <w:r w:rsidR="004A2A19" w:rsidRPr="00131AE7">
        <w:t xml:space="preserve"> of </w:t>
      </w:r>
      <w:r w:rsidR="00936255" w:rsidRPr="00131AE7">
        <w:t>ETSI ES 201 873</w:t>
      </w:r>
      <w:r w:rsidR="00936255" w:rsidRPr="00131AE7">
        <w:noBreakHyphen/>
        <w:t>1</w:t>
      </w:r>
      <w:r w:rsidR="0059408B" w:rsidRPr="00131AE7">
        <w:t xml:space="preserve"> </w:t>
      </w:r>
      <w:r w:rsidR="00620346" w:rsidRPr="00131AE7">
        <w:t>[</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006E5591" w:rsidRPr="00131AE7">
        <w:t xml:space="preserve"> shall </w:t>
      </w:r>
      <w:r w:rsidRPr="00131AE7">
        <w:t>apply,</w:t>
      </w:r>
      <w:r w:rsidR="006E5591" w:rsidRPr="00131AE7">
        <w:t xml:space="preserve"> supplemented by the BNF and semantic rules specified in this annex.</w:t>
      </w:r>
    </w:p>
    <w:p w14:paraId="7FB0A7A1" w14:textId="36ABE4F4" w:rsidR="000C2762" w:rsidRPr="00131AE7" w:rsidRDefault="000C2762" w:rsidP="000C2762">
      <w:r w:rsidRPr="00131AE7">
        <w:t xml:space="preserve">In addition to those listed in </w:t>
      </w:r>
      <w:r w:rsidR="00433BA8" w:rsidRPr="00131AE7">
        <w:t>t</w:t>
      </w:r>
      <w:r w:rsidRPr="00131AE7">
        <w:t xml:space="preserve">able </w:t>
      </w:r>
      <w:r w:rsidR="007A57AA" w:rsidRPr="00131AE7">
        <w:t>A.</w:t>
      </w:r>
      <w:r w:rsidRPr="00131AE7">
        <w:t>3 "List of TTCN</w:t>
      </w:r>
      <w:r w:rsidRPr="00131AE7">
        <w:noBreakHyphen/>
        <w:t xml:space="preserve">3 terminals which are reserved words" (see </w:t>
      </w:r>
      <w:r w:rsidR="009555D9" w:rsidRPr="00131AE7">
        <w:t>clause</w:t>
      </w:r>
      <w:r w:rsidRPr="00131AE7">
        <w:t xml:space="preserve"> A.1.5 of </w:t>
      </w:r>
      <w:r w:rsidR="00CA0A9A" w:rsidRPr="00131AE7">
        <w:t xml:space="preserve">ETSI </w:t>
      </w:r>
      <w:r w:rsidR="00936255" w:rsidRPr="00131AE7">
        <w:t>ES 201 873</w:t>
      </w:r>
      <w:r w:rsidR="00936255" w:rsidRPr="00131AE7">
        <w:noBreakHyphen/>
        <w:t>1</w:t>
      </w:r>
      <w:r w:rsidR="00620346" w:rsidRPr="00131AE7">
        <w:t xml:space="preserve"> [</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Pr="00131AE7">
        <w:t xml:space="preserve">), the word </w:t>
      </w:r>
      <w:r w:rsidRPr="00131AE7">
        <w:rPr>
          <w:rFonts w:ascii="Courier New" w:hAnsi="Courier New" w:cs="Courier New"/>
          <w:b/>
          <w:bCs/>
        </w:rPr>
        <w:t>objid</w:t>
      </w:r>
      <w:r w:rsidRPr="00131AE7">
        <w:t xml:space="preserve"> shall also be a TTCN-3 reserved word (keyword).</w:t>
      </w:r>
    </w:p>
    <w:p w14:paraId="371BD5E2" w14:textId="46BBADD8" w:rsidR="000C2762" w:rsidRPr="00131AE7" w:rsidRDefault="000C2762" w:rsidP="000C2762">
      <w:r w:rsidRPr="00131AE7">
        <w:t xml:space="preserve">Amendments to </w:t>
      </w:r>
      <w:r w:rsidR="009555D9" w:rsidRPr="00131AE7">
        <w:t>clause</w:t>
      </w:r>
      <w:r w:rsidRPr="00131AE7">
        <w:t xml:space="preserve"> A.1.6 of </w:t>
      </w:r>
      <w:r w:rsidR="00936255" w:rsidRPr="00131AE7">
        <w:t>ETSI ES 201 873</w:t>
      </w:r>
      <w:r w:rsidR="00936255" w:rsidRPr="00131AE7">
        <w:noBreakHyphen/>
        <w:t>1</w:t>
      </w:r>
      <w:r w:rsidR="0059408B" w:rsidRPr="00131AE7">
        <w:t xml:space="preserve"> </w:t>
      </w:r>
      <w:r w:rsidR="00620346" w:rsidRPr="00131AE7">
        <w:t>[</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Pr="00131AE7">
        <w:t xml:space="preserve"> are specified in the subsequent </w:t>
      </w:r>
      <w:r w:rsidR="009555D9" w:rsidRPr="00131AE7">
        <w:t>clause</w:t>
      </w:r>
      <w:r w:rsidRPr="00131AE7">
        <w:t xml:space="preserve">s of this </w:t>
      </w:r>
      <w:r w:rsidR="00C02FD0" w:rsidRPr="00131AE7">
        <w:t>a</w:t>
      </w:r>
      <w:r w:rsidRPr="00131AE7">
        <w:t>nnex.</w:t>
      </w:r>
    </w:p>
    <w:p w14:paraId="41E90576" w14:textId="77777777" w:rsidR="006E5591" w:rsidRPr="00131AE7" w:rsidRDefault="006E5591" w:rsidP="003B0813">
      <w:pPr>
        <w:pStyle w:val="Heading1"/>
      </w:pPr>
      <w:bookmarkStart w:id="220" w:name="_Toc72306323"/>
      <w:bookmarkStart w:id="221" w:name="_Toc72306404"/>
      <w:r w:rsidRPr="00131AE7">
        <w:t>A.1</w:t>
      </w:r>
      <w:r w:rsidRPr="00131AE7">
        <w:tab/>
      </w:r>
      <w:r w:rsidR="005755BA" w:rsidRPr="00131AE7">
        <w:t xml:space="preserve">New productions for </w:t>
      </w:r>
      <w:r w:rsidRPr="00131AE7">
        <w:t>ASN.1 support</w:t>
      </w:r>
      <w:bookmarkEnd w:id="220"/>
      <w:bookmarkEnd w:id="221"/>
    </w:p>
    <w:p w14:paraId="238348D9" w14:textId="77777777" w:rsidR="006E5591" w:rsidRPr="00131AE7" w:rsidRDefault="006E5591" w:rsidP="00080D51">
      <w:pPr>
        <w:pStyle w:val="PL"/>
        <w:rPr>
          <w:noProof w:val="0"/>
        </w:rPr>
      </w:pPr>
      <w:r w:rsidRPr="00131AE7">
        <w:rPr>
          <w:noProof w:val="0"/>
        </w:rPr>
        <w:t>1000. DefinitiveIdentifier ::= ObjectIdentifierKeyword "{" DefinitiveObjIdComponentList "}"</w:t>
      </w:r>
    </w:p>
    <w:p w14:paraId="7E8E8385" w14:textId="77777777" w:rsidR="006E5591" w:rsidRPr="00131AE7" w:rsidRDefault="006E5591">
      <w:pPr>
        <w:pStyle w:val="PL"/>
        <w:rPr>
          <w:noProof w:val="0"/>
        </w:rPr>
      </w:pPr>
      <w:r w:rsidRPr="00131AE7">
        <w:rPr>
          <w:noProof w:val="0"/>
        </w:rPr>
        <w:t>1001. ObjectIdentifierKeyword ::= "objid"</w:t>
      </w:r>
    </w:p>
    <w:p w14:paraId="3C588B97" w14:textId="77777777" w:rsidR="006E5591" w:rsidRPr="00131AE7" w:rsidRDefault="006E5591">
      <w:pPr>
        <w:pStyle w:val="PL"/>
        <w:rPr>
          <w:noProof w:val="0"/>
        </w:rPr>
      </w:pPr>
      <w:r w:rsidRPr="00131AE7">
        <w:rPr>
          <w:noProof w:val="0"/>
        </w:rPr>
        <w:t>1002. DefinitiveObjIdComponentList ::= {DefinitiveObjIdComponent}+</w:t>
      </w:r>
    </w:p>
    <w:p w14:paraId="2BEFE684" w14:textId="77777777" w:rsidR="006E5591" w:rsidRPr="00131AE7" w:rsidRDefault="006E5591">
      <w:pPr>
        <w:pStyle w:val="PL"/>
        <w:rPr>
          <w:noProof w:val="0"/>
        </w:rPr>
      </w:pPr>
      <w:r w:rsidRPr="00131AE7">
        <w:rPr>
          <w:noProof w:val="0"/>
        </w:rPr>
        <w:t xml:space="preserve">1003. DefinitiveObjIdComponent ::= </w:t>
      </w:r>
      <w:r w:rsidR="00905715" w:rsidRPr="00131AE7">
        <w:rPr>
          <w:noProof w:val="0"/>
        </w:rPr>
        <w:t>Identifier [ "(" Number ")"]</w:t>
      </w:r>
      <w:r w:rsidRPr="00131AE7">
        <w:rPr>
          <w:noProof w:val="0"/>
        </w:rPr>
        <w:t xml:space="preserve"> |</w:t>
      </w:r>
    </w:p>
    <w:p w14:paraId="2D6B1472" w14:textId="77777777" w:rsidR="006E5591" w:rsidRPr="00131AE7" w:rsidRDefault="006E5591">
      <w:pPr>
        <w:pStyle w:val="PL"/>
        <w:rPr>
          <w:noProof w:val="0"/>
        </w:rPr>
      </w:pPr>
      <w:r w:rsidRPr="00131AE7">
        <w:rPr>
          <w:noProof w:val="0"/>
        </w:rPr>
        <w:t xml:space="preserve">                                   </w:t>
      </w:r>
      <w:r w:rsidR="00905715" w:rsidRPr="00131AE7">
        <w:rPr>
          <w:noProof w:val="0"/>
        </w:rPr>
        <w:t>Number</w:t>
      </w:r>
      <w:r w:rsidRPr="00131AE7">
        <w:rPr>
          <w:noProof w:val="0"/>
        </w:rPr>
        <w:t xml:space="preserve"> </w:t>
      </w:r>
    </w:p>
    <w:p w14:paraId="7FFC1F9E" w14:textId="77777777" w:rsidR="006E5591" w:rsidRPr="00131AE7" w:rsidRDefault="006E5591" w:rsidP="00080D51">
      <w:pPr>
        <w:pStyle w:val="PL"/>
        <w:rPr>
          <w:noProof w:val="0"/>
        </w:rPr>
      </w:pPr>
      <w:r w:rsidRPr="00131AE7">
        <w:rPr>
          <w:noProof w:val="0"/>
        </w:rPr>
        <w:t>100</w:t>
      </w:r>
      <w:r w:rsidR="00905715" w:rsidRPr="00131AE7">
        <w:rPr>
          <w:noProof w:val="0"/>
        </w:rPr>
        <w:t>4</w:t>
      </w:r>
      <w:r w:rsidRPr="00131AE7">
        <w:rPr>
          <w:noProof w:val="0"/>
        </w:rPr>
        <w:t>. ObjectIdentifierValue ::= ObjectIdentifierKeyword "{" ObjIdComponentList "}"</w:t>
      </w:r>
    </w:p>
    <w:p w14:paraId="0655F82C" w14:textId="77777777" w:rsidR="006E5591" w:rsidRPr="00131AE7" w:rsidRDefault="006E5591" w:rsidP="00080D51">
      <w:pPr>
        <w:pStyle w:val="PL"/>
        <w:rPr>
          <w:noProof w:val="0"/>
        </w:rPr>
      </w:pPr>
      <w:r w:rsidRPr="00131AE7">
        <w:rPr>
          <w:noProof w:val="0"/>
        </w:rPr>
        <w:t>100</w:t>
      </w:r>
      <w:r w:rsidR="00905715" w:rsidRPr="00131AE7">
        <w:rPr>
          <w:noProof w:val="0"/>
        </w:rPr>
        <w:t>5</w:t>
      </w:r>
      <w:r w:rsidRPr="00131AE7">
        <w:rPr>
          <w:noProof w:val="0"/>
        </w:rPr>
        <w:t>. ObjIdComponentList ::= {ObjIdComponent}+</w:t>
      </w:r>
    </w:p>
    <w:p w14:paraId="2B1E688F" w14:textId="77777777" w:rsidR="006E5591" w:rsidRPr="00131AE7" w:rsidRDefault="006E5591" w:rsidP="002239D6">
      <w:pPr>
        <w:pStyle w:val="PL"/>
        <w:rPr>
          <w:noProof w:val="0"/>
        </w:rPr>
      </w:pPr>
      <w:r w:rsidRPr="00131AE7">
        <w:rPr>
          <w:noProof w:val="0"/>
        </w:rPr>
        <w:t>100</w:t>
      </w:r>
      <w:r w:rsidR="00905715" w:rsidRPr="00131AE7">
        <w:rPr>
          <w:noProof w:val="0"/>
        </w:rPr>
        <w:t>6</w:t>
      </w:r>
      <w:r w:rsidRPr="00131AE7">
        <w:rPr>
          <w:noProof w:val="0"/>
        </w:rPr>
        <w:t xml:space="preserve">. ObjIdComponent ::= </w:t>
      </w:r>
      <w:r w:rsidR="002239D6" w:rsidRPr="00131AE7">
        <w:rPr>
          <w:noProof w:val="0"/>
        </w:rPr>
        <w:t xml:space="preserve">DefinitiveObjIdComponent </w:t>
      </w:r>
      <w:r w:rsidRPr="00131AE7">
        <w:rPr>
          <w:noProof w:val="0"/>
        </w:rPr>
        <w:t>|</w:t>
      </w:r>
      <w:r w:rsidR="002239D6" w:rsidRPr="00131AE7">
        <w:rPr>
          <w:noProof w:val="0"/>
        </w:rPr>
        <w:t xml:space="preserve"> </w:t>
      </w:r>
      <w:r w:rsidRPr="00131AE7">
        <w:rPr>
          <w:noProof w:val="0"/>
        </w:rPr>
        <w:t>ReferencedValue</w:t>
      </w:r>
    </w:p>
    <w:p w14:paraId="489DEEBF" w14:textId="77777777" w:rsidR="006E5591" w:rsidRPr="00131AE7" w:rsidRDefault="006E5591">
      <w:pPr>
        <w:pStyle w:val="PL"/>
        <w:rPr>
          <w:noProof w:val="0"/>
        </w:rPr>
      </w:pPr>
      <w:r w:rsidRPr="00131AE7">
        <w:rPr>
          <w:noProof w:val="0"/>
        </w:rPr>
        <w:t xml:space="preserve">/* STATIC SEMANTICS </w:t>
      </w:r>
      <w:r w:rsidR="00B16A77" w:rsidRPr="00131AE7">
        <w:rPr>
          <w:noProof w:val="0"/>
        </w:rPr>
        <w:t>-</w:t>
      </w:r>
      <w:r w:rsidRPr="00131AE7">
        <w:rPr>
          <w:noProof w:val="0"/>
        </w:rPr>
        <w:t xml:space="preserve"> ReferencedValue shall be an object identifier value */</w:t>
      </w:r>
    </w:p>
    <w:p w14:paraId="6DDCE316" w14:textId="77777777" w:rsidR="006E5591" w:rsidRPr="00131AE7" w:rsidRDefault="006E5591">
      <w:pPr>
        <w:pStyle w:val="PL"/>
        <w:rPr>
          <w:noProof w:val="0"/>
        </w:rPr>
      </w:pPr>
      <w:r w:rsidRPr="00131AE7">
        <w:rPr>
          <w:noProof w:val="0"/>
        </w:rPr>
        <w:t>10</w:t>
      </w:r>
      <w:r w:rsidR="00905715" w:rsidRPr="00131AE7">
        <w:rPr>
          <w:noProof w:val="0"/>
        </w:rPr>
        <w:t>07</w:t>
      </w:r>
      <w:r w:rsidRPr="00131AE7">
        <w:rPr>
          <w:noProof w:val="0"/>
        </w:rPr>
        <w:t xml:space="preserve">. NameAndNumberForm ::= Identifier "(" NumberForm </w:t>
      </w:r>
      <w:r w:rsidR="00655B18" w:rsidRPr="00131AE7">
        <w:rPr>
          <w:noProof w:val="0"/>
        </w:rPr>
        <w:t xml:space="preserve">| ReferencedValue </w:t>
      </w:r>
      <w:r w:rsidRPr="00131AE7">
        <w:rPr>
          <w:noProof w:val="0"/>
        </w:rPr>
        <w:t>")"</w:t>
      </w:r>
    </w:p>
    <w:p w14:paraId="4E00AAB1" w14:textId="77777777" w:rsidR="00655B18" w:rsidRPr="00131AE7" w:rsidRDefault="00655B18" w:rsidP="00655B18">
      <w:pPr>
        <w:pStyle w:val="PL"/>
        <w:rPr>
          <w:noProof w:val="0"/>
        </w:rPr>
      </w:pPr>
      <w:r w:rsidRPr="00131AE7">
        <w:rPr>
          <w:noProof w:val="0"/>
        </w:rPr>
        <w:t xml:space="preserve">/* STATIC SEMANTICS </w:t>
      </w:r>
      <w:r w:rsidR="00B16A77" w:rsidRPr="00131AE7">
        <w:rPr>
          <w:noProof w:val="0"/>
        </w:rPr>
        <w:t>-</w:t>
      </w:r>
      <w:r w:rsidRPr="00131AE7">
        <w:rPr>
          <w:noProof w:val="0"/>
        </w:rPr>
        <w:t xml:space="preserve"> ReferencedValue shall be an integer value */</w:t>
      </w:r>
    </w:p>
    <w:p w14:paraId="0AA13121" w14:textId="77777777" w:rsidR="0086483F" w:rsidRPr="00131AE7" w:rsidRDefault="0086483F" w:rsidP="0086483F">
      <w:pPr>
        <w:pStyle w:val="PL"/>
        <w:rPr>
          <w:noProof w:val="0"/>
        </w:rPr>
      </w:pPr>
      <w:r w:rsidRPr="00131AE7">
        <w:rPr>
          <w:noProof w:val="0"/>
        </w:rPr>
        <w:t>1008. ObjectIdentifierSpec := ObjectIdentifierKeyword "{" ObjIdComponentListSpec "}"</w:t>
      </w:r>
    </w:p>
    <w:p w14:paraId="64E676E2" w14:textId="77777777" w:rsidR="0086483F" w:rsidRPr="00131AE7" w:rsidRDefault="0086483F" w:rsidP="0086483F">
      <w:pPr>
        <w:pStyle w:val="PL"/>
        <w:rPr>
          <w:noProof w:val="0"/>
        </w:rPr>
      </w:pPr>
      <w:r w:rsidRPr="00131AE7">
        <w:rPr>
          <w:noProof w:val="0"/>
        </w:rPr>
        <w:t>1009. ObjIdComponentListSpec := {ObjIdComponentSpec}+</w:t>
      </w:r>
    </w:p>
    <w:p w14:paraId="786BA945" w14:textId="77777777" w:rsidR="0086483F" w:rsidRPr="00131AE7" w:rsidRDefault="0086483F" w:rsidP="0086483F">
      <w:pPr>
        <w:pStyle w:val="PL"/>
        <w:rPr>
          <w:noProof w:val="0"/>
        </w:rPr>
      </w:pPr>
      <w:r w:rsidRPr="00131AE7">
        <w:rPr>
          <w:noProof w:val="0"/>
        </w:rPr>
        <w:t xml:space="preserve">1010. </w:t>
      </w:r>
      <w:proofErr w:type="gramStart"/>
      <w:r w:rsidRPr="00131AE7">
        <w:rPr>
          <w:noProof w:val="0"/>
        </w:rPr>
        <w:t>ObjIdComponentSpec :=</w:t>
      </w:r>
      <w:proofErr w:type="gramEnd"/>
      <w:r w:rsidRPr="00131AE7">
        <w:rPr>
          <w:noProof w:val="0"/>
        </w:rPr>
        <w:t xml:space="preserve"> ObjIdComponent | </w:t>
      </w:r>
      <w:r w:rsidRPr="00D549CB">
        <w:rPr>
          <w:noProof w:val="0"/>
          <w:rPrChange w:id="222" w:author="Tomáš Urban" w:date="2021-11-15T13:28:00Z">
            <w:rPr>
              <w:noProof w:val="0"/>
              <w:u w:val="single"/>
            </w:rPr>
          </w:rPrChange>
        </w:rPr>
        <w:t>AnyValue</w:t>
      </w:r>
      <w:r w:rsidRPr="00131AE7">
        <w:rPr>
          <w:noProof w:val="0"/>
        </w:rPr>
        <w:t xml:space="preserve"> | </w:t>
      </w:r>
      <w:r w:rsidRPr="00D549CB">
        <w:rPr>
          <w:noProof w:val="0"/>
          <w:rPrChange w:id="223" w:author="Tomáš Urban" w:date="2021-11-15T13:29:00Z">
            <w:rPr>
              <w:noProof w:val="0"/>
              <w:u w:val="single"/>
            </w:rPr>
          </w:rPrChange>
        </w:rPr>
        <w:t>AnyOrOmit</w:t>
      </w:r>
      <w:r w:rsidRPr="00131AE7">
        <w:rPr>
          <w:noProof w:val="0"/>
        </w:rPr>
        <w:t xml:space="preserve"> | </w:t>
      </w:r>
      <w:r w:rsidRPr="00D549CB">
        <w:rPr>
          <w:noProof w:val="0"/>
          <w:rPrChange w:id="224" w:author="Tomáš Urban" w:date="2021-11-15T13:29:00Z">
            <w:rPr>
              <w:noProof w:val="0"/>
              <w:u w:val="single"/>
            </w:rPr>
          </w:rPrChange>
        </w:rPr>
        <w:t>TemplateRefWithParList</w:t>
      </w:r>
    </w:p>
    <w:p w14:paraId="5549AEDB" w14:textId="77777777" w:rsidR="0086483F" w:rsidRPr="00131AE7" w:rsidRDefault="0086483F" w:rsidP="0086483F">
      <w:pPr>
        <w:pStyle w:val="PL"/>
        <w:rPr>
          <w:noProof w:val="0"/>
        </w:rPr>
      </w:pPr>
      <w:r w:rsidRPr="00131AE7">
        <w:rPr>
          <w:noProof w:val="0"/>
        </w:rPr>
        <w:t xml:space="preserve">/* STATIC SEMANTICS - </w:t>
      </w:r>
      <w:r w:rsidRPr="00D549CB">
        <w:rPr>
          <w:noProof w:val="0"/>
          <w:rPrChange w:id="225" w:author="Tomáš Urban" w:date="2021-11-15T13:29:00Z">
            <w:rPr>
              <w:noProof w:val="0"/>
              <w:u w:val="single"/>
            </w:rPr>
          </w:rPrChange>
        </w:rPr>
        <w:t>TemplateRefWithParList</w:t>
      </w:r>
      <w:r w:rsidRPr="00131AE7">
        <w:rPr>
          <w:noProof w:val="0"/>
        </w:rPr>
        <w:t xml:space="preserve"> shall be of integer type */</w:t>
      </w:r>
    </w:p>
    <w:p w14:paraId="06C5EBE4" w14:textId="77777777" w:rsidR="006E5591" w:rsidRPr="00131AE7" w:rsidRDefault="006E5591">
      <w:pPr>
        <w:pStyle w:val="PL"/>
        <w:rPr>
          <w:noProof w:val="0"/>
        </w:rPr>
      </w:pPr>
    </w:p>
    <w:p w14:paraId="71F7459E" w14:textId="77777777" w:rsidR="005755BA" w:rsidRPr="00131AE7" w:rsidRDefault="005755BA" w:rsidP="003B0813">
      <w:pPr>
        <w:pStyle w:val="Heading1"/>
      </w:pPr>
      <w:bookmarkStart w:id="226" w:name="clause_Annex_BNF_coreBNFamendments"/>
      <w:bookmarkStart w:id="227" w:name="_Toc72306324"/>
      <w:bookmarkStart w:id="228" w:name="_Toc72306405"/>
      <w:r w:rsidRPr="00131AE7">
        <w:t>A.2</w:t>
      </w:r>
      <w:bookmarkEnd w:id="226"/>
      <w:r w:rsidRPr="00131AE7">
        <w:tab/>
      </w:r>
      <w:r w:rsidR="005600B3" w:rsidRPr="00131AE7">
        <w:t>Amended</w:t>
      </w:r>
      <w:r w:rsidRPr="00131AE7">
        <w:t xml:space="preserve"> </w:t>
      </w:r>
      <w:r w:rsidR="00883CAA" w:rsidRPr="00131AE7">
        <w:t xml:space="preserve">core language BNF </w:t>
      </w:r>
      <w:r w:rsidR="00731E2B" w:rsidRPr="00131AE7">
        <w:t xml:space="preserve">productions </w:t>
      </w:r>
      <w:r w:rsidR="00883CAA" w:rsidRPr="00131AE7">
        <w:t>and static semantics</w:t>
      </w:r>
      <w:bookmarkEnd w:id="227"/>
      <w:bookmarkEnd w:id="228"/>
    </w:p>
    <w:p w14:paraId="3636BCA7" w14:textId="4560668F" w:rsidR="003E645C" w:rsidRPr="00131AE7" w:rsidRDefault="003E645C" w:rsidP="000721F7">
      <w:r w:rsidRPr="00131AE7">
        <w:t xml:space="preserve">Additions to </w:t>
      </w:r>
      <w:r w:rsidR="009555D9" w:rsidRPr="00131AE7">
        <w:t>clause</w:t>
      </w:r>
      <w:r w:rsidRPr="00131AE7">
        <w:t xml:space="preserve"> A.1.6 of </w:t>
      </w:r>
      <w:r w:rsidR="00936255" w:rsidRPr="00131AE7">
        <w:t>ETSI ES 201 873-1</w:t>
      </w:r>
      <w:r w:rsidRPr="00131AE7">
        <w:t xml:space="preserve"> </w:t>
      </w:r>
      <w:r w:rsidR="00620346" w:rsidRPr="00131AE7">
        <w:t>[</w:t>
      </w:r>
      <w:r w:rsidR="00620346" w:rsidRPr="00131AE7">
        <w:fldChar w:fldCharType="begin"/>
      </w:r>
      <w:r w:rsidR="00936255" w:rsidRPr="00131AE7">
        <w:instrText xml:space="preserve">REF REF_ES201873_1 \* MERGEFORMAT  \h </w:instrText>
      </w:r>
      <w:r w:rsidR="00620346" w:rsidRPr="00131AE7">
        <w:fldChar w:fldCharType="separate"/>
      </w:r>
      <w:r w:rsidR="00AA1E5A" w:rsidRPr="00131AE7">
        <w:t>1</w:t>
      </w:r>
      <w:r w:rsidR="00620346" w:rsidRPr="00131AE7">
        <w:fldChar w:fldCharType="end"/>
      </w:r>
      <w:r w:rsidR="00620346" w:rsidRPr="00131AE7">
        <w:t>]</w:t>
      </w:r>
      <w:r w:rsidRPr="00131AE7">
        <w:t xml:space="preserve"> are identified by under</w:t>
      </w:r>
      <w:r w:rsidR="000721F7" w:rsidRPr="00131AE7">
        <w:t>line</w:t>
      </w:r>
      <w:r w:rsidRPr="00131AE7">
        <w:t xml:space="preserve">d </w:t>
      </w:r>
      <w:r w:rsidR="000721F7" w:rsidRPr="00131AE7">
        <w:t>font</w:t>
      </w:r>
      <w:r w:rsidR="00731E2B" w:rsidRPr="00131AE7">
        <w:t>,</w:t>
      </w:r>
      <w:r w:rsidR="000721F7" w:rsidRPr="00131AE7">
        <w:t xml:space="preserve"> deletions are identified by strikethrough font.</w:t>
      </w:r>
      <w:r w:rsidR="0086483F" w:rsidRPr="00131AE7">
        <w:t xml:space="preserve"> In case of contradiction between the above clause of </w:t>
      </w:r>
      <w:r w:rsidR="00CA0A9A" w:rsidRPr="00131AE7">
        <w:t xml:space="preserve">part </w:t>
      </w:r>
      <w:r w:rsidR="0086483F" w:rsidRPr="00131AE7">
        <w:t xml:space="preserve">1 </w:t>
      </w:r>
      <w:r w:rsidR="005602DA" w:rsidRPr="00131AE7">
        <w:t>[</w:t>
      </w:r>
      <w:r w:rsidR="005602DA" w:rsidRPr="00131AE7">
        <w:fldChar w:fldCharType="begin"/>
      </w:r>
      <w:r w:rsidR="005602DA" w:rsidRPr="00131AE7">
        <w:instrText xml:space="preserve">REF REF_ES201873_1 \h </w:instrText>
      </w:r>
      <w:r w:rsidR="005602DA" w:rsidRPr="00131AE7">
        <w:fldChar w:fldCharType="separate"/>
      </w:r>
      <w:r w:rsidR="005602DA" w:rsidRPr="00131AE7">
        <w:t>1</w:t>
      </w:r>
      <w:r w:rsidR="005602DA" w:rsidRPr="00131AE7">
        <w:fldChar w:fldCharType="end"/>
      </w:r>
      <w:r w:rsidR="005602DA" w:rsidRPr="00131AE7">
        <w:t>]</w:t>
      </w:r>
      <w:r w:rsidR="0086483F" w:rsidRPr="00131AE7">
        <w:t xml:space="preserve"> and this clause (i.e. parts of the productions not marked by </w:t>
      </w:r>
      <w:r w:rsidR="0086483F" w:rsidRPr="00131AE7">
        <w:rPr>
          <w:strike/>
        </w:rPr>
        <w:t>strikethrough</w:t>
      </w:r>
      <w:r w:rsidR="0098173E" w:rsidRPr="00131AE7">
        <w:t xml:space="preserve"> font is changed in p</w:t>
      </w:r>
      <w:r w:rsidR="0086483F" w:rsidRPr="00131AE7">
        <w:t>art</w:t>
      </w:r>
      <w:r w:rsidR="009964DB" w:rsidRPr="00131AE7">
        <w:t xml:space="preserve"> </w:t>
      </w:r>
      <w:r w:rsidR="0086483F" w:rsidRPr="00131AE7">
        <w:t xml:space="preserve">1), </w:t>
      </w:r>
      <w:r w:rsidR="00CA0A9A" w:rsidRPr="00131AE7">
        <w:t xml:space="preserve">part </w:t>
      </w:r>
      <w:r w:rsidR="0086483F" w:rsidRPr="00131AE7">
        <w:t xml:space="preserve">1 </w:t>
      </w:r>
      <w:r w:rsidR="005602DA" w:rsidRPr="00131AE7">
        <w:t>[</w:t>
      </w:r>
      <w:r w:rsidR="005602DA" w:rsidRPr="00131AE7">
        <w:fldChar w:fldCharType="begin"/>
      </w:r>
      <w:r w:rsidR="005602DA" w:rsidRPr="00131AE7">
        <w:instrText xml:space="preserve">REF REF_ES201873_1 \h </w:instrText>
      </w:r>
      <w:r w:rsidR="005602DA" w:rsidRPr="00131AE7">
        <w:fldChar w:fldCharType="separate"/>
      </w:r>
      <w:r w:rsidR="005602DA" w:rsidRPr="00131AE7">
        <w:t>1</w:t>
      </w:r>
      <w:r w:rsidR="005602DA" w:rsidRPr="00131AE7">
        <w:fldChar w:fldCharType="end"/>
      </w:r>
      <w:r w:rsidR="005602DA" w:rsidRPr="00131AE7">
        <w:t>]</w:t>
      </w:r>
      <w:r w:rsidR="00BB4E13" w:rsidRPr="00131AE7">
        <w:t xml:space="preserve"> </w:t>
      </w:r>
      <w:r w:rsidR="0086483F" w:rsidRPr="00131AE7">
        <w:t xml:space="preserve">takes precedence, i.e. tools supporting </w:t>
      </w:r>
      <w:r w:rsidR="0021141C" w:rsidRPr="00131AE7">
        <w:t>the present document</w:t>
      </w:r>
      <w:r w:rsidR="0086483F" w:rsidRPr="00131AE7">
        <w:t xml:space="preserve"> shall apply the insertions and deletions of this clause to the actual </w:t>
      </w:r>
      <w:r w:rsidR="00CA0A9A" w:rsidRPr="00131AE7">
        <w:t>p</w:t>
      </w:r>
      <w:r w:rsidR="0086483F" w:rsidRPr="00131AE7">
        <w:t>art</w:t>
      </w:r>
      <w:r w:rsidR="009964DB" w:rsidRPr="00131AE7">
        <w:t xml:space="preserve"> </w:t>
      </w:r>
      <w:r w:rsidR="0086483F" w:rsidRPr="00131AE7">
        <w:t xml:space="preserve">1 </w:t>
      </w:r>
      <w:r w:rsidR="005602DA" w:rsidRPr="00131AE7">
        <w:t>[</w:t>
      </w:r>
      <w:r w:rsidR="005602DA" w:rsidRPr="00131AE7">
        <w:fldChar w:fldCharType="begin"/>
      </w:r>
      <w:r w:rsidR="005602DA" w:rsidRPr="00131AE7">
        <w:instrText xml:space="preserve">REF REF_ES201873_1 \h </w:instrText>
      </w:r>
      <w:r w:rsidR="005602DA" w:rsidRPr="00131AE7">
        <w:fldChar w:fldCharType="separate"/>
      </w:r>
      <w:r w:rsidR="005602DA" w:rsidRPr="00131AE7">
        <w:t>1</w:t>
      </w:r>
      <w:r w:rsidR="005602DA" w:rsidRPr="00131AE7">
        <w:fldChar w:fldCharType="end"/>
      </w:r>
      <w:r w:rsidR="005602DA" w:rsidRPr="00131AE7">
        <w:t>]</w:t>
      </w:r>
      <w:r w:rsidR="00BB4E13" w:rsidRPr="00131AE7">
        <w:t xml:space="preserve"> </w:t>
      </w:r>
      <w:r w:rsidR="0086483F" w:rsidRPr="00131AE7">
        <w:t>production or static semantics rule automtically.</w:t>
      </w:r>
    </w:p>
    <w:p w14:paraId="6CF02F0D" w14:textId="6FCEE2F4" w:rsidR="00621C2D" w:rsidRPr="00131AE7" w:rsidRDefault="00621C2D" w:rsidP="00621C2D">
      <w:pPr>
        <w:pStyle w:val="PL"/>
        <w:rPr>
          <w:noProof w:val="0"/>
        </w:rPr>
      </w:pPr>
      <w:del w:id="229" w:author="Tomáš Urban" w:date="2021-11-15T13:02:00Z">
        <w:r w:rsidRPr="00131AE7" w:rsidDel="00F93427">
          <w:rPr>
            <w:noProof w:val="0"/>
          </w:rPr>
          <w:delText>5</w:delText>
        </w:r>
      </w:del>
      <w:ins w:id="230" w:author="Tomáš Urban" w:date="2021-11-15T13:02:00Z">
        <w:r w:rsidR="00F93427">
          <w:rPr>
            <w:noProof w:val="0"/>
          </w:rPr>
          <w:t>3</w:t>
        </w:r>
      </w:ins>
      <w:r w:rsidRPr="00131AE7">
        <w:rPr>
          <w:noProof w:val="0"/>
        </w:rPr>
        <w:t xml:space="preserve">. </w:t>
      </w:r>
      <w:bookmarkStart w:id="231" w:name="TGlobalModuleId"/>
      <w:del w:id="232" w:author="Tomáš Urban" w:date="2021-11-15T13:02:00Z">
        <w:r w:rsidRPr="00131AE7" w:rsidDel="00F93427">
          <w:rPr>
            <w:noProof w:val="0"/>
          </w:rPr>
          <w:delText>Global</w:delText>
        </w:r>
      </w:del>
      <w:proofErr w:type="gramStart"/>
      <w:r w:rsidRPr="00131AE7">
        <w:rPr>
          <w:noProof w:val="0"/>
        </w:rPr>
        <w:t>ModuleId</w:t>
      </w:r>
      <w:bookmarkEnd w:id="231"/>
      <w:r w:rsidRPr="00131AE7">
        <w:rPr>
          <w:noProof w:val="0"/>
        </w:rPr>
        <w:t xml:space="preserve"> :</w:t>
      </w:r>
      <w:proofErr w:type="gramEnd"/>
      <w:r w:rsidRPr="00131AE7">
        <w:rPr>
          <w:noProof w:val="0"/>
        </w:rPr>
        <w:t xml:space="preserve">:= </w:t>
      </w:r>
      <w:del w:id="233" w:author="Tomáš Urban" w:date="2021-11-15T13:03:00Z">
        <w:r w:rsidRPr="00131AE7" w:rsidDel="00F93427">
          <w:rPr>
            <w:noProof w:val="0"/>
          </w:rPr>
          <w:delText>Module</w:delText>
        </w:r>
      </w:del>
      <w:r w:rsidRPr="00131AE7">
        <w:rPr>
          <w:noProof w:val="0"/>
        </w:rPr>
        <w:t xml:space="preserve">Identifier </w:t>
      </w:r>
      <w:r w:rsidR="00E570D4" w:rsidRPr="00DB0210">
        <w:rPr>
          <w:noProof w:val="0"/>
          <w:u w:val="single"/>
        </w:rPr>
        <w:t>[</w:t>
      </w:r>
      <w:r w:rsidR="00080D51" w:rsidRPr="00DB0210">
        <w:rPr>
          <w:noProof w:val="0"/>
          <w:u w:val="single"/>
        </w:rPr>
        <w:t xml:space="preserve">Dot </w:t>
      </w:r>
      <w:r w:rsidR="00E570D4" w:rsidRPr="00DB0210">
        <w:rPr>
          <w:noProof w:val="0"/>
          <w:u w:val="single"/>
        </w:rPr>
        <w:t>DefinitiveIdentifier]</w:t>
      </w:r>
      <w:ins w:id="234" w:author="Tomáš Urban" w:date="2021-11-15T13:03:00Z">
        <w:r w:rsidR="00F93427" w:rsidRPr="00DB0210">
          <w:rPr>
            <w:noProof w:val="0"/>
          </w:rPr>
          <w:t xml:space="preserve"> </w:t>
        </w:r>
        <w:r w:rsidR="00F93427" w:rsidRPr="00DB0210">
          <w:t>[LanguageSpec]</w:t>
        </w:r>
      </w:ins>
    </w:p>
    <w:p w14:paraId="554A0480" w14:textId="63A551A4" w:rsidR="00132614" w:rsidRPr="00131AE7" w:rsidRDefault="00132614" w:rsidP="00132614">
      <w:pPr>
        <w:pStyle w:val="PL"/>
        <w:rPr>
          <w:noProof w:val="0"/>
        </w:rPr>
      </w:pPr>
      <w:del w:id="235" w:author="Tomáš Urban" w:date="2021-11-15T13:03:00Z">
        <w:r w:rsidRPr="00131AE7" w:rsidDel="00F93427">
          <w:rPr>
            <w:noProof w:val="0"/>
          </w:rPr>
          <w:delText>51</w:delText>
        </w:r>
      </w:del>
      <w:ins w:id="236" w:author="Tomáš Urban" w:date="2021-11-15T13:03:00Z">
        <w:r w:rsidR="00F93427">
          <w:rPr>
            <w:noProof w:val="0"/>
          </w:rPr>
          <w:t>45</w:t>
        </w:r>
      </w:ins>
      <w:r w:rsidRPr="00131AE7">
        <w:rPr>
          <w:noProof w:val="0"/>
        </w:rPr>
        <w:t xml:space="preserve">. </w:t>
      </w:r>
      <w:bookmarkStart w:id="237" w:name="TValueOrRange"/>
      <w:ins w:id="238" w:author="Tomáš Urban" w:date="2021-11-15T13:03:00Z">
        <w:r w:rsidR="00F93427">
          <w:rPr>
            <w:noProof w:val="0"/>
          </w:rPr>
          <w:t>TemplateOr</w:t>
        </w:r>
      </w:ins>
      <w:ins w:id="239" w:author="Tomáš Urban" w:date="2021-11-15T13:04:00Z">
        <w:r w:rsidR="00F93427">
          <w:rPr>
            <w:noProof w:val="0"/>
          </w:rPr>
          <w:t>Range</w:t>
        </w:r>
      </w:ins>
      <w:del w:id="240" w:author="Tomáš Urban" w:date="2021-11-15T13:04:00Z">
        <w:r w:rsidRPr="00131AE7" w:rsidDel="00F93427">
          <w:rPr>
            <w:noProof w:val="0"/>
          </w:rPr>
          <w:delText>ValueOrRange</w:delText>
        </w:r>
      </w:del>
      <w:bookmarkEnd w:id="237"/>
      <w:proofErr w:type="gramStart"/>
      <w:r w:rsidRPr="00131AE7">
        <w:rPr>
          <w:noProof w:val="0"/>
        </w:rPr>
        <w:t xml:space="preserve"> ::</w:t>
      </w:r>
      <w:proofErr w:type="gramEnd"/>
      <w:r w:rsidRPr="00131AE7">
        <w:rPr>
          <w:noProof w:val="0"/>
        </w:rPr>
        <w:t>= RangeDef | ConstantExpression</w:t>
      </w:r>
      <w:r w:rsidR="007F44BA" w:rsidRPr="00131AE7">
        <w:rPr>
          <w:noProof w:val="0"/>
        </w:rPr>
        <w:t xml:space="preserve"> | Type</w:t>
      </w:r>
    </w:p>
    <w:p w14:paraId="139B893B" w14:textId="256F4FE4" w:rsidR="00132614" w:rsidRPr="00131AE7" w:rsidRDefault="00132614" w:rsidP="00731E2B">
      <w:pPr>
        <w:pStyle w:val="PL"/>
        <w:rPr>
          <w:noProof w:val="0"/>
        </w:rPr>
      </w:pPr>
      <w:r w:rsidRPr="00131AE7">
        <w:rPr>
          <w:noProof w:val="0"/>
        </w:rPr>
        <w:t>/* STATIC SEMANTICS - RangeDef production shall only be used with integer, charstring, universal charstring</w:t>
      </w:r>
      <w:r w:rsidR="00DA781A" w:rsidRPr="00DB0210">
        <w:rPr>
          <w:noProof w:val="0"/>
          <w:u w:val="single"/>
        </w:rPr>
        <w:t>,</w:t>
      </w:r>
      <w:r w:rsidRPr="00131AE7">
        <w:rPr>
          <w:noProof w:val="0"/>
        </w:rPr>
        <w:t xml:space="preserve"> </w:t>
      </w:r>
      <w:r w:rsidRPr="00131AE7">
        <w:rPr>
          <w:strike/>
          <w:noProof w:val="0"/>
        </w:rPr>
        <w:t>or</w:t>
      </w:r>
      <w:r w:rsidRPr="00131AE7">
        <w:rPr>
          <w:noProof w:val="0"/>
        </w:rPr>
        <w:t xml:space="preserve"> float </w:t>
      </w:r>
      <w:r w:rsidR="00DA781A" w:rsidRPr="00DB0210">
        <w:rPr>
          <w:noProof w:val="0"/>
          <w:u w:val="single"/>
        </w:rPr>
        <w:t>or object identifier</w:t>
      </w:r>
      <w:r w:rsidR="00DA781A" w:rsidRPr="00131AE7">
        <w:rPr>
          <w:noProof w:val="0"/>
        </w:rPr>
        <w:t xml:space="preserve"> </w:t>
      </w:r>
      <w:r w:rsidRPr="00131AE7">
        <w:rPr>
          <w:noProof w:val="0"/>
        </w:rPr>
        <w:t>based types */</w:t>
      </w:r>
    </w:p>
    <w:p w14:paraId="50EC5108" w14:textId="77777777" w:rsidR="00132614" w:rsidRPr="00131AE7" w:rsidRDefault="00132614" w:rsidP="00132614">
      <w:pPr>
        <w:pStyle w:val="PL"/>
        <w:rPr>
          <w:noProof w:val="0"/>
        </w:rPr>
      </w:pPr>
      <w:r w:rsidRPr="00131AE7">
        <w:rPr>
          <w:noProof w:val="0"/>
        </w:rPr>
        <w:t>/* STATIC SEMANTICS - When subtyping charstring or universal charstring range and values shall not be mixed in the same SubTypeSpec */</w:t>
      </w:r>
    </w:p>
    <w:p w14:paraId="14ED8D61" w14:textId="703EF414" w:rsidR="003D51EC" w:rsidRPr="00131AE7" w:rsidRDefault="003D51EC" w:rsidP="003D51EC">
      <w:pPr>
        <w:pStyle w:val="PL"/>
        <w:rPr>
          <w:noProof w:val="0"/>
        </w:rPr>
      </w:pPr>
      <w:del w:id="241" w:author="Tomáš Urban" w:date="2021-11-15T13:04:00Z">
        <w:r w:rsidRPr="00131AE7" w:rsidDel="00F93427">
          <w:rPr>
            <w:noProof w:val="0"/>
          </w:rPr>
          <w:delText>101</w:delText>
        </w:r>
      </w:del>
      <w:ins w:id="242" w:author="Tomáš Urban" w:date="2021-11-15T13:04:00Z">
        <w:r w:rsidR="00F93427">
          <w:rPr>
            <w:noProof w:val="0"/>
          </w:rPr>
          <w:t>94</w:t>
        </w:r>
      </w:ins>
      <w:r w:rsidRPr="00131AE7">
        <w:rPr>
          <w:noProof w:val="0"/>
        </w:rPr>
        <w:t xml:space="preserve">. </w:t>
      </w:r>
      <w:bookmarkStart w:id="243" w:name="TTemplateBody"/>
      <w:proofErr w:type="gramStart"/>
      <w:ins w:id="244" w:author="Tomáš Urban" w:date="2021-11-15T13:04:00Z">
        <w:r w:rsidR="00F93427">
          <w:rPr>
            <w:noProof w:val="0"/>
          </w:rPr>
          <w:t>Base</w:t>
        </w:r>
      </w:ins>
      <w:r w:rsidRPr="00131AE7">
        <w:rPr>
          <w:noProof w:val="0"/>
        </w:rPr>
        <w:t>TemplateBody</w:t>
      </w:r>
      <w:bookmarkEnd w:id="243"/>
      <w:r w:rsidRPr="00131AE7">
        <w:rPr>
          <w:noProof w:val="0"/>
        </w:rPr>
        <w:t xml:space="preserve"> :</w:t>
      </w:r>
      <w:proofErr w:type="gramEnd"/>
      <w:r w:rsidRPr="00131AE7">
        <w:rPr>
          <w:noProof w:val="0"/>
        </w:rPr>
        <w:t>:= (</w:t>
      </w:r>
      <w:r w:rsidRPr="00D549CB">
        <w:rPr>
          <w:noProof w:val="0"/>
          <w:rPrChange w:id="245" w:author="Tomáš Urban" w:date="2021-11-15T13:27:00Z">
            <w:rPr>
              <w:noProof w:val="0"/>
              <w:u w:val="single"/>
            </w:rPr>
          </w:rPrChange>
        </w:rPr>
        <w:t>SimpleSpec</w:t>
      </w:r>
      <w:r w:rsidRPr="00131AE7">
        <w:rPr>
          <w:noProof w:val="0"/>
        </w:rPr>
        <w:t xml:space="preserve"> | </w:t>
      </w:r>
      <w:r w:rsidRPr="00D549CB">
        <w:rPr>
          <w:noProof w:val="0"/>
          <w:rPrChange w:id="246" w:author="Tomáš Urban" w:date="2021-11-15T13:28:00Z">
            <w:rPr>
              <w:noProof w:val="0"/>
              <w:u w:val="single"/>
            </w:rPr>
          </w:rPrChange>
        </w:rPr>
        <w:t>FieldSpecList</w:t>
      </w:r>
      <w:r w:rsidRPr="00131AE7">
        <w:rPr>
          <w:noProof w:val="0"/>
        </w:rPr>
        <w:t xml:space="preserve"> | </w:t>
      </w:r>
      <w:r w:rsidRPr="00D549CB">
        <w:rPr>
          <w:noProof w:val="0"/>
          <w:rPrChange w:id="247" w:author="Tomáš Urban" w:date="2021-11-15T13:28:00Z">
            <w:rPr>
              <w:noProof w:val="0"/>
              <w:u w:val="single"/>
            </w:rPr>
          </w:rPrChange>
        </w:rPr>
        <w:t xml:space="preserve">ArrayValueOrAttrib </w:t>
      </w:r>
      <w:r w:rsidRPr="00DB0210">
        <w:rPr>
          <w:noProof w:val="0"/>
          <w:u w:val="single"/>
          <w:rPrChange w:id="248" w:author="Tomáš Urban" w:date="2021-11-15T13:40:00Z">
            <w:rPr>
              <w:noProof w:val="0"/>
            </w:rPr>
          </w:rPrChange>
        </w:rPr>
        <w:t>| ObjectIdentifierSpec</w:t>
      </w:r>
      <w:r w:rsidRPr="00131AE7">
        <w:rPr>
          <w:noProof w:val="0"/>
        </w:rPr>
        <w:t xml:space="preserve"> ) [</w:t>
      </w:r>
      <w:r w:rsidRPr="00D549CB">
        <w:rPr>
          <w:noProof w:val="0"/>
          <w:rPrChange w:id="249" w:author="Tomáš Urban" w:date="2021-11-15T13:28:00Z">
            <w:rPr>
              <w:noProof w:val="0"/>
              <w:u w:val="single"/>
            </w:rPr>
          </w:rPrChange>
        </w:rPr>
        <w:t>ExtraMatchingAttributes</w:t>
      </w:r>
      <w:r w:rsidRPr="00131AE7">
        <w:rPr>
          <w:noProof w:val="0"/>
        </w:rPr>
        <w:t>]</w:t>
      </w:r>
    </w:p>
    <w:p w14:paraId="7855842C" w14:textId="77777777" w:rsidR="003D51EC" w:rsidRPr="00131AE7" w:rsidRDefault="003D51EC" w:rsidP="003D51EC">
      <w:pPr>
        <w:pStyle w:val="PL"/>
        <w:rPr>
          <w:noProof w:val="0"/>
        </w:rPr>
      </w:pPr>
      <w:r w:rsidRPr="00131AE7">
        <w:rPr>
          <w:noProof w:val="0"/>
        </w:rPr>
        <w:t>/* STATIC SEMANTICS - Within TeplateBody the ArrayValueOrAttrib can be used for array, record, record of and set of types. */</w:t>
      </w:r>
    </w:p>
    <w:p w14:paraId="03BC8632" w14:textId="36BBA94D" w:rsidR="0078130D" w:rsidRPr="00131AE7" w:rsidDel="00F93427" w:rsidRDefault="0078130D" w:rsidP="0078130D">
      <w:pPr>
        <w:pStyle w:val="PL"/>
        <w:rPr>
          <w:del w:id="250" w:author="Tomáš Urban" w:date="2021-11-15T13:04:00Z"/>
          <w:noProof w:val="0"/>
        </w:rPr>
      </w:pPr>
      <w:del w:id="251" w:author="Tomáš Urban" w:date="2021-11-15T13:04:00Z">
        <w:r w:rsidRPr="00131AE7" w:rsidDel="00F93427">
          <w:rPr>
            <w:noProof w:val="0"/>
          </w:rPr>
          <w:delText>14</w:delText>
        </w:r>
        <w:r w:rsidR="00636F89" w:rsidRPr="00131AE7" w:rsidDel="00F93427">
          <w:rPr>
            <w:noProof w:val="0"/>
          </w:rPr>
          <w:delText>8.</w:delText>
        </w:r>
        <w:r w:rsidRPr="00131AE7" w:rsidDel="00F93427">
          <w:rPr>
            <w:noProof w:val="0"/>
          </w:rPr>
          <w:delText xml:space="preserve"> </w:delText>
        </w:r>
        <w:bookmarkStart w:id="252" w:name="TLowerBound"/>
        <w:r w:rsidRPr="00131AE7" w:rsidDel="00F93427">
          <w:rPr>
            <w:noProof w:val="0"/>
          </w:rPr>
          <w:delText>LowerBound</w:delText>
        </w:r>
        <w:bookmarkEnd w:id="252"/>
        <w:r w:rsidRPr="00131AE7" w:rsidDel="00F93427">
          <w:rPr>
            <w:noProof w:val="0"/>
          </w:rPr>
          <w:delText xml:space="preserve"> ::= </w:delText>
        </w:r>
        <w:r w:rsidRPr="00131AE7" w:rsidDel="00F93427">
          <w:rPr>
            <w:noProof w:val="0"/>
            <w:u w:val="single"/>
          </w:rPr>
          <w:delText>SingleConstExpression</w:delText>
        </w:r>
        <w:r w:rsidRPr="00131AE7" w:rsidDel="00F93427">
          <w:rPr>
            <w:noProof w:val="0"/>
          </w:rPr>
          <w:delText xml:space="preserve"> | </w:delText>
        </w:r>
        <w:r w:rsidR="00636F89" w:rsidRPr="00131AE7" w:rsidDel="00F93427">
          <w:rPr>
            <w:noProof w:val="0"/>
          </w:rPr>
          <w:delText xml:space="preserve">( </w:delText>
        </w:r>
        <w:r w:rsidRPr="00131AE7" w:rsidDel="00F93427">
          <w:rPr>
            <w:noProof w:val="0"/>
            <w:u w:val="single"/>
          </w:rPr>
          <w:delText>Minus</w:delText>
        </w:r>
        <w:r w:rsidRPr="00131AE7" w:rsidDel="00F93427">
          <w:rPr>
            <w:noProof w:val="0"/>
          </w:rPr>
          <w:delText xml:space="preserve"> </w:delText>
        </w:r>
        <w:r w:rsidRPr="00131AE7" w:rsidDel="00F93427">
          <w:rPr>
            <w:noProof w:val="0"/>
            <w:u w:val="single"/>
          </w:rPr>
          <w:delText>InfinityKeyword</w:delText>
        </w:r>
        <w:r w:rsidR="00636F89" w:rsidRPr="00131AE7" w:rsidDel="00F93427">
          <w:rPr>
            <w:noProof w:val="0"/>
            <w:u w:val="single"/>
          </w:rPr>
          <w:delText xml:space="preserve"> )</w:delText>
        </w:r>
      </w:del>
    </w:p>
    <w:p w14:paraId="7274E987" w14:textId="45DE82DC" w:rsidR="0078130D" w:rsidRPr="00131AE7" w:rsidRDefault="0078130D" w:rsidP="0078130D">
      <w:pPr>
        <w:pStyle w:val="PL"/>
        <w:rPr>
          <w:noProof w:val="0"/>
        </w:rPr>
      </w:pPr>
      <w:del w:id="253" w:author="Tomáš Urban" w:date="2021-11-15T13:04:00Z">
        <w:r w:rsidRPr="00131AE7" w:rsidDel="00F93427">
          <w:rPr>
            <w:noProof w:val="0"/>
          </w:rPr>
          <w:delText>14</w:delText>
        </w:r>
        <w:r w:rsidR="00636F89" w:rsidRPr="00131AE7" w:rsidDel="00F93427">
          <w:rPr>
            <w:noProof w:val="0"/>
          </w:rPr>
          <w:delText>9</w:delText>
        </w:r>
      </w:del>
      <w:ins w:id="254" w:author="Tomáš Urban" w:date="2021-11-15T13:04:00Z">
        <w:r w:rsidR="00F93427">
          <w:rPr>
            <w:noProof w:val="0"/>
          </w:rPr>
          <w:t>146</w:t>
        </w:r>
      </w:ins>
      <w:r w:rsidR="00636F89" w:rsidRPr="00131AE7">
        <w:rPr>
          <w:noProof w:val="0"/>
        </w:rPr>
        <w:t>.</w:t>
      </w:r>
      <w:r w:rsidRPr="00131AE7">
        <w:rPr>
          <w:noProof w:val="0"/>
        </w:rPr>
        <w:t xml:space="preserve"> </w:t>
      </w:r>
      <w:bookmarkStart w:id="255" w:name="TUpperBound"/>
      <w:ins w:id="256" w:author="Tomáš Urban" w:date="2021-11-15T13:05:00Z">
        <w:r w:rsidR="00F93427">
          <w:rPr>
            <w:noProof w:val="0"/>
          </w:rPr>
          <w:t>Bound</w:t>
        </w:r>
      </w:ins>
      <w:del w:id="257" w:author="Tomáš Urban" w:date="2021-11-15T13:05:00Z">
        <w:r w:rsidRPr="00131AE7" w:rsidDel="00F93427">
          <w:rPr>
            <w:noProof w:val="0"/>
          </w:rPr>
          <w:delText>UpperBound</w:delText>
        </w:r>
      </w:del>
      <w:bookmarkEnd w:id="255"/>
      <w:proofErr w:type="gramStart"/>
      <w:r w:rsidRPr="00131AE7">
        <w:rPr>
          <w:noProof w:val="0"/>
        </w:rPr>
        <w:t xml:space="preserve"> ::</w:t>
      </w:r>
      <w:proofErr w:type="gramEnd"/>
      <w:r w:rsidRPr="00131AE7">
        <w:rPr>
          <w:noProof w:val="0"/>
        </w:rPr>
        <w:t xml:space="preserve">= </w:t>
      </w:r>
      <w:ins w:id="258" w:author="Tomáš Urban" w:date="2021-11-15T13:05:00Z">
        <w:r w:rsidR="001C7525">
          <w:t>(["!"]</w:t>
        </w:r>
        <w:r w:rsidR="001C7525">
          <w:rPr>
            <w:noProof w:val="0"/>
          </w:rPr>
          <w:t xml:space="preserve"> SingleExpression</w:t>
        </w:r>
      </w:ins>
      <w:del w:id="259" w:author="Tomáš Urban" w:date="2021-11-15T13:05:00Z">
        <w:r w:rsidRPr="00D549CB" w:rsidDel="001C7525">
          <w:rPr>
            <w:noProof w:val="0"/>
            <w:rPrChange w:id="260" w:author="Tomáš Urban" w:date="2021-11-15T13:28:00Z">
              <w:rPr>
                <w:noProof w:val="0"/>
                <w:u w:val="single"/>
              </w:rPr>
            </w:rPrChange>
          </w:rPr>
          <w:delText>SingleConstExpression</w:delText>
        </w:r>
      </w:del>
      <w:ins w:id="261" w:author="Tomáš Urban" w:date="2021-11-15T13:06:00Z">
        <w:r w:rsidR="001C7525" w:rsidRPr="00D549CB">
          <w:rPr>
            <w:noProof w:val="0"/>
            <w:rPrChange w:id="262" w:author="Tomáš Urban" w:date="2021-11-15T13:28:00Z">
              <w:rPr>
                <w:noProof w:val="0"/>
                <w:u w:val="single"/>
              </w:rPr>
            </w:rPrChange>
          </w:rPr>
          <w:t>)</w:t>
        </w:r>
      </w:ins>
      <w:r w:rsidRPr="00131AE7">
        <w:rPr>
          <w:noProof w:val="0"/>
        </w:rPr>
        <w:t xml:space="preserve"> | </w:t>
      </w:r>
      <w:ins w:id="263" w:author="Tomáš Urban" w:date="2021-11-15T13:06:00Z">
        <w:r w:rsidR="001C7525">
          <w:t>([</w:t>
        </w:r>
        <w:r w:rsidR="001C7525" w:rsidRPr="00A46AD4">
          <w:t>Minus</w:t>
        </w:r>
        <w:r w:rsidR="001C7525">
          <w:t>]</w:t>
        </w:r>
        <w:r w:rsidR="001C7525" w:rsidRPr="00A46AD4">
          <w:rPr>
            <w:noProof w:val="0"/>
          </w:rPr>
          <w:t xml:space="preserve"> </w:t>
        </w:r>
      </w:ins>
      <w:r w:rsidRPr="00D549CB">
        <w:rPr>
          <w:noProof w:val="0"/>
          <w:rPrChange w:id="264" w:author="Tomáš Urban" w:date="2021-11-15T13:28:00Z">
            <w:rPr>
              <w:noProof w:val="0"/>
              <w:u w:val="single"/>
            </w:rPr>
          </w:rPrChange>
        </w:rPr>
        <w:t>InfinityKeyword</w:t>
      </w:r>
      <w:ins w:id="265" w:author="Tomáš Urban" w:date="2021-11-15T13:06:00Z">
        <w:r w:rsidR="001C7525" w:rsidRPr="00D549CB">
          <w:rPr>
            <w:noProof w:val="0"/>
            <w:rPrChange w:id="266" w:author="Tomáš Urban" w:date="2021-11-15T13:28:00Z">
              <w:rPr>
                <w:noProof w:val="0"/>
                <w:u w:val="single"/>
              </w:rPr>
            </w:rPrChange>
          </w:rPr>
          <w:t>)</w:t>
        </w:r>
      </w:ins>
    </w:p>
    <w:p w14:paraId="0A2FD72F" w14:textId="7E12E83B" w:rsidR="0078130D" w:rsidRPr="00131AE7" w:rsidRDefault="0078130D" w:rsidP="0078130D">
      <w:pPr>
        <w:pStyle w:val="PL"/>
        <w:rPr>
          <w:noProof w:val="0"/>
        </w:rPr>
      </w:pPr>
      <w:r w:rsidRPr="00131AE7">
        <w:rPr>
          <w:noProof w:val="0"/>
        </w:rPr>
        <w:t xml:space="preserve">/* STATIC SEMANTICS - </w:t>
      </w:r>
      <w:del w:id="267" w:author="Tomáš Urban" w:date="2021-11-15T13:06:00Z">
        <w:r w:rsidRPr="00131AE7" w:rsidDel="001C7525">
          <w:rPr>
            <w:noProof w:val="0"/>
          </w:rPr>
          <w:delText>LowerBound and Upper</w:delText>
        </w:r>
      </w:del>
      <w:r w:rsidRPr="00131AE7">
        <w:rPr>
          <w:noProof w:val="0"/>
        </w:rPr>
        <w:t>Bound shall evaluate to types integer, charstring, universal charstring</w:t>
      </w:r>
      <w:r w:rsidRPr="00DB0210">
        <w:rPr>
          <w:noProof w:val="0"/>
          <w:u w:val="single"/>
        </w:rPr>
        <w:t>,</w:t>
      </w:r>
      <w:r w:rsidRPr="00131AE7">
        <w:rPr>
          <w:noProof w:val="0"/>
        </w:rPr>
        <w:t xml:space="preserve"> </w:t>
      </w:r>
      <w:r w:rsidRPr="00131AE7">
        <w:rPr>
          <w:strike/>
          <w:noProof w:val="0"/>
        </w:rPr>
        <w:t>or</w:t>
      </w:r>
      <w:r w:rsidRPr="00131AE7">
        <w:rPr>
          <w:noProof w:val="0"/>
        </w:rPr>
        <w:t xml:space="preserve"> float </w:t>
      </w:r>
      <w:r w:rsidRPr="00DB0210">
        <w:rPr>
          <w:noProof w:val="0"/>
          <w:u w:val="single"/>
        </w:rPr>
        <w:t>or object identifier</w:t>
      </w:r>
      <w:r w:rsidRPr="00131AE7">
        <w:rPr>
          <w:noProof w:val="0"/>
        </w:rPr>
        <w:t>. In case LowerBound or UpperBound evaluates to types charstring</w:t>
      </w:r>
      <w:r w:rsidRPr="00DB0210">
        <w:rPr>
          <w:noProof w:val="0"/>
          <w:u w:val="single"/>
        </w:rPr>
        <w:t>,</w:t>
      </w:r>
      <w:r w:rsidRPr="00131AE7">
        <w:rPr>
          <w:noProof w:val="0"/>
        </w:rPr>
        <w:t xml:space="preserve"> </w:t>
      </w:r>
      <w:r w:rsidRPr="00131AE7">
        <w:rPr>
          <w:strike/>
          <w:noProof w:val="0"/>
        </w:rPr>
        <w:t>or</w:t>
      </w:r>
      <w:r w:rsidRPr="00131AE7">
        <w:rPr>
          <w:noProof w:val="0"/>
        </w:rPr>
        <w:t xml:space="preserve"> universal charstring </w:t>
      </w:r>
      <w:r w:rsidRPr="00DB0210">
        <w:rPr>
          <w:noProof w:val="0"/>
          <w:u w:val="single"/>
        </w:rPr>
        <w:t>or object identifier</w:t>
      </w:r>
      <w:r w:rsidRPr="00131AE7">
        <w:rPr>
          <w:noProof w:val="0"/>
        </w:rPr>
        <w:t xml:space="preserve">, </w:t>
      </w:r>
      <w:del w:id="268" w:author="Tomáš Urban" w:date="2021-11-15T13:30:00Z">
        <w:r w:rsidRPr="00131AE7" w:rsidDel="00D549CB">
          <w:rPr>
            <w:noProof w:val="0"/>
          </w:rPr>
          <w:delText xml:space="preserve">only SingleConstExpression may be present and </w:delText>
        </w:r>
        <w:r w:rsidRPr="00D549CB" w:rsidDel="00D549CB">
          <w:rPr>
            <w:noProof w:val="0"/>
            <w:rPrChange w:id="269" w:author="Tomáš Urban" w:date="2021-11-15T13:29:00Z">
              <w:rPr>
                <w:noProof w:val="0"/>
                <w:u w:val="single"/>
              </w:rPr>
            </w:rPrChange>
          </w:rPr>
          <w:delText>i</w:delText>
        </w:r>
        <w:r w:rsidRPr="00D549CB" w:rsidDel="00D549CB">
          <w:rPr>
            <w:noProof w:val="0"/>
            <w:rPrChange w:id="270" w:author="Tomáš Urban" w:date="2021-11-15T13:27:00Z">
              <w:rPr>
                <w:noProof w:val="0"/>
                <w:u w:val="single"/>
              </w:rPr>
            </w:rPrChange>
          </w:rPr>
          <w:delText>n case of charstring and universal charstring types</w:delText>
        </w:r>
        <w:r w:rsidRPr="00D549CB" w:rsidDel="00D549CB">
          <w:rPr>
            <w:noProof w:val="0"/>
          </w:rPr>
          <w:delText xml:space="preserve"> </w:delText>
        </w:r>
      </w:del>
      <w:r w:rsidRPr="00131AE7">
        <w:rPr>
          <w:noProof w:val="0"/>
        </w:rPr>
        <w:t>the string length shall be 1</w:t>
      </w:r>
      <w:ins w:id="271" w:author="Tomáš Urban" w:date="2021-11-15T13:31:00Z">
        <w:r w:rsidR="00D549CB" w:rsidRPr="00DB0210">
          <w:rPr>
            <w:noProof w:val="0"/>
          </w:rPr>
          <w:t xml:space="preserve">. </w:t>
        </w:r>
        <w:r w:rsidR="00D549CB" w:rsidRPr="00DB0210">
          <w:t xml:space="preserve">infinity as lower bound and </w:t>
        </w:r>
      </w:ins>
      <w:ins w:id="272" w:author="Tomáš Urban" w:date="2021-11-15T13:45:00Z">
        <w:r w:rsidR="00BE3B0B" w:rsidRPr="00DB0210">
          <w:rPr>
            <w:noProof w:val="0"/>
          </w:rPr>
          <w:noBreakHyphen/>
        </w:r>
      </w:ins>
      <w:ins w:id="273" w:author="Tomáš Urban" w:date="2021-11-15T13:31:00Z">
        <w:r w:rsidR="00D549CB" w:rsidRPr="00DB0210">
          <w:t>infinity as upper bound are allowed for float types only.</w:t>
        </w:r>
        <w:r w:rsidR="00D549CB" w:rsidRPr="00131AE7">
          <w:rPr>
            <w:noProof w:val="0"/>
          </w:rPr>
          <w:t xml:space="preserve"> </w:t>
        </w:r>
      </w:ins>
      <w:r w:rsidRPr="00131AE7">
        <w:rPr>
          <w:noProof w:val="0"/>
        </w:rPr>
        <w:t>*/</w:t>
      </w:r>
    </w:p>
    <w:p w14:paraId="685ED25B" w14:textId="6CE2FDE0" w:rsidR="007612A9" w:rsidRPr="00131AE7" w:rsidRDefault="007612A9" w:rsidP="007612A9">
      <w:pPr>
        <w:pStyle w:val="PL"/>
        <w:rPr>
          <w:noProof w:val="0"/>
        </w:rPr>
      </w:pPr>
      <w:del w:id="274" w:author="Tomáš Urban" w:date="2021-11-15T13:32:00Z">
        <w:r w:rsidRPr="00131AE7" w:rsidDel="00D549CB">
          <w:rPr>
            <w:noProof w:val="0"/>
          </w:rPr>
          <w:delText>4</w:delText>
        </w:r>
        <w:r w:rsidR="00636F89" w:rsidRPr="00131AE7" w:rsidDel="00D549CB">
          <w:rPr>
            <w:noProof w:val="0"/>
          </w:rPr>
          <w:delText>55</w:delText>
        </w:r>
      </w:del>
      <w:ins w:id="275" w:author="Tomáš Urban" w:date="2021-11-15T13:32:00Z">
        <w:r w:rsidR="00D549CB">
          <w:rPr>
            <w:noProof w:val="0"/>
          </w:rPr>
          <w:t>405</w:t>
        </w:r>
      </w:ins>
      <w:r w:rsidRPr="00131AE7">
        <w:rPr>
          <w:noProof w:val="0"/>
        </w:rPr>
        <w:t xml:space="preserve">. </w:t>
      </w:r>
      <w:bookmarkStart w:id="276" w:name="TPredefinedType"/>
      <w:proofErr w:type="gramStart"/>
      <w:r w:rsidRPr="00131AE7">
        <w:rPr>
          <w:noProof w:val="0"/>
        </w:rPr>
        <w:t>PredefinedType</w:t>
      </w:r>
      <w:bookmarkEnd w:id="276"/>
      <w:r w:rsidRPr="00131AE7">
        <w:rPr>
          <w:noProof w:val="0"/>
        </w:rPr>
        <w:t xml:space="preserve"> :</w:t>
      </w:r>
      <w:proofErr w:type="gramEnd"/>
      <w:r w:rsidRPr="00131AE7">
        <w:rPr>
          <w:noProof w:val="0"/>
        </w:rPr>
        <w:t>:= BitStringKeyword |</w:t>
      </w:r>
    </w:p>
    <w:p w14:paraId="18B8D450" w14:textId="77777777" w:rsidR="007612A9" w:rsidRPr="00131AE7" w:rsidRDefault="007612A9" w:rsidP="007612A9">
      <w:pPr>
        <w:pStyle w:val="PL"/>
        <w:rPr>
          <w:noProof w:val="0"/>
        </w:rPr>
      </w:pPr>
      <w:r w:rsidRPr="00131AE7">
        <w:rPr>
          <w:noProof w:val="0"/>
        </w:rPr>
        <w:t xml:space="preserve">                        BooleanKeyword |</w:t>
      </w:r>
    </w:p>
    <w:p w14:paraId="05B5C015" w14:textId="77777777" w:rsidR="007612A9" w:rsidRPr="00131AE7" w:rsidRDefault="007612A9" w:rsidP="007612A9">
      <w:pPr>
        <w:pStyle w:val="PL"/>
        <w:rPr>
          <w:noProof w:val="0"/>
        </w:rPr>
      </w:pPr>
      <w:r w:rsidRPr="00131AE7">
        <w:rPr>
          <w:noProof w:val="0"/>
        </w:rPr>
        <w:t xml:space="preserve">                        CharStringKeyword |</w:t>
      </w:r>
    </w:p>
    <w:p w14:paraId="28968FE4" w14:textId="77777777" w:rsidR="007612A9" w:rsidRPr="00131AE7" w:rsidRDefault="007612A9" w:rsidP="007612A9">
      <w:pPr>
        <w:pStyle w:val="PL"/>
        <w:rPr>
          <w:noProof w:val="0"/>
        </w:rPr>
      </w:pPr>
      <w:r w:rsidRPr="00131AE7">
        <w:rPr>
          <w:noProof w:val="0"/>
        </w:rPr>
        <w:lastRenderedPageBreak/>
        <w:t xml:space="preserve">                        UniversalCharString |</w:t>
      </w:r>
    </w:p>
    <w:p w14:paraId="331AE263" w14:textId="77777777" w:rsidR="007612A9" w:rsidRPr="00131AE7" w:rsidRDefault="007612A9" w:rsidP="007612A9">
      <w:pPr>
        <w:pStyle w:val="PL"/>
        <w:rPr>
          <w:noProof w:val="0"/>
        </w:rPr>
      </w:pPr>
      <w:r w:rsidRPr="00131AE7">
        <w:rPr>
          <w:noProof w:val="0"/>
        </w:rPr>
        <w:t xml:space="preserve">                        IntegerKeyword |</w:t>
      </w:r>
    </w:p>
    <w:p w14:paraId="296BD186" w14:textId="77777777" w:rsidR="007612A9" w:rsidRPr="00131AE7" w:rsidRDefault="007612A9" w:rsidP="007612A9">
      <w:pPr>
        <w:pStyle w:val="PL"/>
        <w:rPr>
          <w:noProof w:val="0"/>
        </w:rPr>
      </w:pPr>
      <w:r w:rsidRPr="00131AE7">
        <w:rPr>
          <w:noProof w:val="0"/>
        </w:rPr>
        <w:t xml:space="preserve">                        OctetStringKeyword |</w:t>
      </w:r>
    </w:p>
    <w:p w14:paraId="2851C830" w14:textId="77777777" w:rsidR="007612A9" w:rsidRPr="00131AE7" w:rsidRDefault="007612A9" w:rsidP="007612A9">
      <w:pPr>
        <w:pStyle w:val="PL"/>
        <w:rPr>
          <w:noProof w:val="0"/>
        </w:rPr>
      </w:pPr>
      <w:r w:rsidRPr="00131AE7">
        <w:rPr>
          <w:noProof w:val="0"/>
        </w:rPr>
        <w:t xml:space="preserve">                        HexStringKeyword |</w:t>
      </w:r>
    </w:p>
    <w:p w14:paraId="6479B05A" w14:textId="77777777" w:rsidR="007612A9" w:rsidRPr="00131AE7" w:rsidRDefault="007612A9" w:rsidP="007612A9">
      <w:pPr>
        <w:pStyle w:val="PL"/>
        <w:rPr>
          <w:noProof w:val="0"/>
        </w:rPr>
      </w:pPr>
      <w:r w:rsidRPr="00131AE7">
        <w:rPr>
          <w:noProof w:val="0"/>
        </w:rPr>
        <w:t xml:space="preserve">                        VerdictTypeKeyword |</w:t>
      </w:r>
    </w:p>
    <w:p w14:paraId="2B6F6183" w14:textId="77777777" w:rsidR="007612A9" w:rsidRPr="00131AE7" w:rsidRDefault="007612A9" w:rsidP="007612A9">
      <w:pPr>
        <w:pStyle w:val="PL"/>
        <w:rPr>
          <w:noProof w:val="0"/>
        </w:rPr>
      </w:pPr>
      <w:r w:rsidRPr="00131AE7">
        <w:rPr>
          <w:noProof w:val="0"/>
        </w:rPr>
        <w:t xml:space="preserve">                        FloatKeyword |</w:t>
      </w:r>
    </w:p>
    <w:p w14:paraId="6AFC98E2" w14:textId="77777777" w:rsidR="007612A9" w:rsidRPr="00131AE7" w:rsidRDefault="007612A9" w:rsidP="007612A9">
      <w:pPr>
        <w:pStyle w:val="PL"/>
        <w:rPr>
          <w:noProof w:val="0"/>
        </w:rPr>
      </w:pPr>
      <w:r w:rsidRPr="00131AE7">
        <w:rPr>
          <w:noProof w:val="0"/>
        </w:rPr>
        <w:t xml:space="preserve">                        AddressKeyword |</w:t>
      </w:r>
    </w:p>
    <w:p w14:paraId="7781FC13" w14:textId="77777777" w:rsidR="007612A9" w:rsidRPr="00131AE7" w:rsidRDefault="007612A9" w:rsidP="007612A9">
      <w:pPr>
        <w:pStyle w:val="PL"/>
        <w:rPr>
          <w:noProof w:val="0"/>
        </w:rPr>
      </w:pPr>
      <w:r w:rsidRPr="00131AE7">
        <w:rPr>
          <w:noProof w:val="0"/>
        </w:rPr>
        <w:t xml:space="preserve">                        DefaultKeyword |</w:t>
      </w:r>
    </w:p>
    <w:p w14:paraId="50B06D59" w14:textId="77777777" w:rsidR="007612A9" w:rsidRPr="00131AE7" w:rsidRDefault="007612A9" w:rsidP="007612A9">
      <w:pPr>
        <w:pStyle w:val="PL"/>
        <w:rPr>
          <w:noProof w:val="0"/>
        </w:rPr>
      </w:pPr>
      <w:r w:rsidRPr="00131AE7">
        <w:rPr>
          <w:noProof w:val="0"/>
        </w:rPr>
        <w:t xml:space="preserve">                        AnyTypeKeyword </w:t>
      </w:r>
      <w:r w:rsidRPr="00131AE7">
        <w:rPr>
          <w:noProof w:val="0"/>
          <w:u w:val="single"/>
        </w:rPr>
        <w:t>|</w:t>
      </w:r>
    </w:p>
    <w:p w14:paraId="1B5FC055" w14:textId="77777777" w:rsidR="007612A9" w:rsidRPr="00DB0210" w:rsidRDefault="007612A9" w:rsidP="007612A9">
      <w:pPr>
        <w:pStyle w:val="PL"/>
        <w:rPr>
          <w:noProof w:val="0"/>
          <w:u w:val="single"/>
        </w:rPr>
      </w:pPr>
      <w:r w:rsidRPr="00131AE7">
        <w:rPr>
          <w:noProof w:val="0"/>
        </w:rPr>
        <w:t xml:space="preserve">                        </w:t>
      </w:r>
      <w:r w:rsidRPr="00DB0210">
        <w:rPr>
          <w:noProof w:val="0"/>
          <w:u w:val="single"/>
        </w:rPr>
        <w:t>ObjectIdentifierKeyword</w:t>
      </w:r>
    </w:p>
    <w:p w14:paraId="43623DEB" w14:textId="20D85CE6" w:rsidR="003321E7" w:rsidRPr="00131AE7" w:rsidRDefault="003321E7" w:rsidP="003321E7">
      <w:pPr>
        <w:pStyle w:val="PL"/>
        <w:rPr>
          <w:noProof w:val="0"/>
        </w:rPr>
      </w:pPr>
      <w:del w:id="277" w:author="Tomáš Urban" w:date="2021-11-15T13:33:00Z">
        <w:r w:rsidRPr="00131AE7" w:rsidDel="00D549CB">
          <w:rPr>
            <w:noProof w:val="0"/>
          </w:rPr>
          <w:delText>4</w:delText>
        </w:r>
        <w:r w:rsidR="0098299C" w:rsidRPr="00131AE7" w:rsidDel="00D549CB">
          <w:rPr>
            <w:noProof w:val="0"/>
          </w:rPr>
          <w:delText>74</w:delText>
        </w:r>
      </w:del>
      <w:ins w:id="278" w:author="Tomáš Urban" w:date="2021-11-15T13:33:00Z">
        <w:r w:rsidR="00D549CB">
          <w:rPr>
            <w:noProof w:val="0"/>
          </w:rPr>
          <w:t>424</w:t>
        </w:r>
      </w:ins>
      <w:r w:rsidRPr="00131AE7">
        <w:rPr>
          <w:noProof w:val="0"/>
        </w:rPr>
        <w:t xml:space="preserve">. </w:t>
      </w:r>
      <w:bookmarkStart w:id="279" w:name="TPredefinedValue"/>
      <w:proofErr w:type="gramStart"/>
      <w:r w:rsidRPr="00131AE7">
        <w:rPr>
          <w:noProof w:val="0"/>
        </w:rPr>
        <w:t>PredefinedValue</w:t>
      </w:r>
      <w:bookmarkEnd w:id="279"/>
      <w:r w:rsidRPr="00131AE7">
        <w:rPr>
          <w:noProof w:val="0"/>
        </w:rPr>
        <w:t xml:space="preserve"> :</w:t>
      </w:r>
      <w:proofErr w:type="gramEnd"/>
      <w:r w:rsidRPr="00131AE7">
        <w:rPr>
          <w:noProof w:val="0"/>
        </w:rPr>
        <w:t xml:space="preserve">:= </w:t>
      </w:r>
      <w:bookmarkStart w:id="280" w:name="TBstring"/>
      <w:ins w:id="281" w:author="Tomáš Urban" w:date="2021-11-15T13:33:00Z">
        <w:r w:rsidR="00D549CB">
          <w:t>Bstring</w:t>
        </w:r>
      </w:ins>
      <w:bookmarkEnd w:id="280"/>
      <w:del w:id="282" w:author="Tomáš Urban" w:date="2021-11-15T13:33:00Z">
        <w:r w:rsidRPr="00131AE7" w:rsidDel="00D549CB">
          <w:rPr>
            <w:noProof w:val="0"/>
          </w:rPr>
          <w:delText>BitStringValue</w:delText>
        </w:r>
      </w:del>
      <w:r w:rsidRPr="00131AE7">
        <w:rPr>
          <w:noProof w:val="0"/>
        </w:rPr>
        <w:t xml:space="preserve"> |</w:t>
      </w:r>
    </w:p>
    <w:p w14:paraId="2AEE2D53" w14:textId="77777777" w:rsidR="003321E7" w:rsidRPr="00131AE7" w:rsidRDefault="003321E7" w:rsidP="003321E7">
      <w:pPr>
        <w:pStyle w:val="PL"/>
        <w:rPr>
          <w:noProof w:val="0"/>
        </w:rPr>
      </w:pPr>
      <w:r w:rsidRPr="00131AE7">
        <w:rPr>
          <w:noProof w:val="0"/>
        </w:rPr>
        <w:t xml:space="preserve">                         BooleanValue |</w:t>
      </w:r>
    </w:p>
    <w:p w14:paraId="0E4D9189" w14:textId="77777777" w:rsidR="003321E7" w:rsidRPr="00131AE7" w:rsidRDefault="003321E7" w:rsidP="003321E7">
      <w:pPr>
        <w:pStyle w:val="PL"/>
        <w:rPr>
          <w:noProof w:val="0"/>
        </w:rPr>
      </w:pPr>
      <w:r w:rsidRPr="00131AE7">
        <w:rPr>
          <w:noProof w:val="0"/>
        </w:rPr>
        <w:t xml:space="preserve">                         CharStringValue |</w:t>
      </w:r>
    </w:p>
    <w:p w14:paraId="50D4FA14" w14:textId="7CD4B7D7" w:rsidR="003321E7" w:rsidRPr="00131AE7" w:rsidRDefault="003321E7" w:rsidP="003321E7">
      <w:pPr>
        <w:pStyle w:val="PL"/>
        <w:rPr>
          <w:noProof w:val="0"/>
        </w:rPr>
      </w:pPr>
      <w:r w:rsidRPr="00131AE7">
        <w:rPr>
          <w:noProof w:val="0"/>
        </w:rPr>
        <w:t xml:space="preserve">                         </w:t>
      </w:r>
      <w:ins w:id="283" w:author="Tomáš Urban" w:date="2021-11-15T13:34:00Z">
        <w:r w:rsidR="00D549CB">
          <w:rPr>
            <w:noProof w:val="0"/>
          </w:rPr>
          <w:t>Number</w:t>
        </w:r>
      </w:ins>
      <w:del w:id="284" w:author="Tomáš Urban" w:date="2021-11-15T13:33:00Z">
        <w:r w:rsidRPr="00131AE7" w:rsidDel="00D549CB">
          <w:rPr>
            <w:noProof w:val="0"/>
          </w:rPr>
          <w:delText xml:space="preserve">IntegerValue </w:delText>
        </w:r>
      </w:del>
      <w:ins w:id="285" w:author="Tomáš Urban" w:date="2021-11-15T13:33:00Z">
        <w:r w:rsidR="00D549CB" w:rsidRPr="00131AE7">
          <w:rPr>
            <w:noProof w:val="0"/>
          </w:rPr>
          <w:t xml:space="preserve"> </w:t>
        </w:r>
      </w:ins>
      <w:r w:rsidRPr="00131AE7">
        <w:rPr>
          <w:noProof w:val="0"/>
        </w:rPr>
        <w:t>|</w:t>
      </w:r>
      <w:ins w:id="286" w:author="Tomáš Urban" w:date="2021-11-15T13:33:00Z">
        <w:r w:rsidR="00D549CB">
          <w:rPr>
            <w:noProof w:val="0"/>
          </w:rPr>
          <w:t xml:space="preserve"> </w:t>
        </w:r>
        <w:r w:rsidR="00D549CB">
          <w:t xml:space="preserve">/* </w:t>
        </w:r>
        <w:r w:rsidR="00D549CB" w:rsidRPr="00A46AD4">
          <w:t>IntegerValue</w:t>
        </w:r>
        <w:r w:rsidR="00D549CB">
          <w:t xml:space="preserve"> */</w:t>
        </w:r>
      </w:ins>
    </w:p>
    <w:p w14:paraId="158AABC8" w14:textId="51D30A0E" w:rsidR="003321E7" w:rsidRPr="00131AE7" w:rsidRDefault="003321E7" w:rsidP="003321E7">
      <w:pPr>
        <w:pStyle w:val="PL"/>
        <w:rPr>
          <w:noProof w:val="0"/>
        </w:rPr>
      </w:pPr>
      <w:r w:rsidRPr="00131AE7">
        <w:rPr>
          <w:noProof w:val="0"/>
        </w:rPr>
        <w:t xml:space="preserve">                         </w:t>
      </w:r>
      <w:ins w:id="287" w:author="Tomáš Urban" w:date="2021-11-15T13:34:00Z">
        <w:r w:rsidR="00D549CB">
          <w:rPr>
            <w:noProof w:val="0"/>
          </w:rPr>
          <w:t>Ostring</w:t>
        </w:r>
      </w:ins>
      <w:del w:id="288" w:author="Tomáš Urban" w:date="2021-11-15T13:34:00Z">
        <w:r w:rsidRPr="00131AE7" w:rsidDel="00D549CB">
          <w:rPr>
            <w:noProof w:val="0"/>
          </w:rPr>
          <w:delText>OctetStringVal</w:delText>
        </w:r>
        <w:bookmarkStart w:id="289" w:name="_GoBack"/>
        <w:bookmarkEnd w:id="289"/>
        <w:r w:rsidRPr="00131AE7" w:rsidDel="00D549CB">
          <w:rPr>
            <w:noProof w:val="0"/>
          </w:rPr>
          <w:delText>ue</w:delText>
        </w:r>
      </w:del>
      <w:r w:rsidRPr="00131AE7">
        <w:rPr>
          <w:noProof w:val="0"/>
        </w:rPr>
        <w:t xml:space="preserve"> |</w:t>
      </w:r>
    </w:p>
    <w:p w14:paraId="03ECDB52" w14:textId="47C2D99F" w:rsidR="003321E7" w:rsidRPr="00131AE7" w:rsidRDefault="003321E7" w:rsidP="003321E7">
      <w:pPr>
        <w:pStyle w:val="PL"/>
        <w:rPr>
          <w:noProof w:val="0"/>
        </w:rPr>
      </w:pPr>
      <w:r w:rsidRPr="00131AE7">
        <w:rPr>
          <w:noProof w:val="0"/>
        </w:rPr>
        <w:t xml:space="preserve">                         </w:t>
      </w:r>
      <w:ins w:id="290" w:author="Tomáš Urban" w:date="2021-11-15T13:46:00Z">
        <w:r w:rsidR="00BE3B0B">
          <w:rPr>
            <w:noProof w:val="0"/>
          </w:rPr>
          <w:t>Hstring</w:t>
        </w:r>
      </w:ins>
      <w:del w:id="291" w:author="Tomáš Urban" w:date="2021-11-15T13:46:00Z">
        <w:r w:rsidRPr="00131AE7" w:rsidDel="00BE3B0B">
          <w:rPr>
            <w:noProof w:val="0"/>
          </w:rPr>
          <w:delText>HexStringValue</w:delText>
        </w:r>
      </w:del>
      <w:r w:rsidRPr="00131AE7">
        <w:rPr>
          <w:noProof w:val="0"/>
        </w:rPr>
        <w:t xml:space="preserve"> |</w:t>
      </w:r>
    </w:p>
    <w:p w14:paraId="30A68D17" w14:textId="77777777" w:rsidR="003321E7" w:rsidRPr="00131AE7" w:rsidRDefault="003321E7" w:rsidP="003321E7">
      <w:pPr>
        <w:pStyle w:val="PL"/>
        <w:rPr>
          <w:noProof w:val="0"/>
        </w:rPr>
      </w:pPr>
      <w:r w:rsidRPr="00131AE7">
        <w:rPr>
          <w:noProof w:val="0"/>
        </w:rPr>
        <w:t xml:space="preserve">                         VerdictTypeValue |</w:t>
      </w:r>
    </w:p>
    <w:p w14:paraId="007F7CF5" w14:textId="079DB3C3" w:rsidR="003321E7" w:rsidRPr="00131AE7" w:rsidDel="00D549CB" w:rsidRDefault="003321E7" w:rsidP="003321E7">
      <w:pPr>
        <w:pStyle w:val="PL"/>
        <w:rPr>
          <w:del w:id="292" w:author="Tomáš Urban" w:date="2021-11-15T13:34:00Z"/>
          <w:noProof w:val="0"/>
        </w:rPr>
      </w:pPr>
      <w:del w:id="293" w:author="Tomáš Urban" w:date="2021-11-15T13:34:00Z">
        <w:r w:rsidRPr="00131AE7" w:rsidDel="00D549CB">
          <w:rPr>
            <w:noProof w:val="0"/>
          </w:rPr>
          <w:delText xml:space="preserve">                         EnumeratedValue |</w:delText>
        </w:r>
      </w:del>
    </w:p>
    <w:p w14:paraId="35E96F10" w14:textId="77777777" w:rsidR="003321E7" w:rsidRPr="00131AE7" w:rsidRDefault="003321E7" w:rsidP="003321E7">
      <w:pPr>
        <w:pStyle w:val="PL"/>
        <w:rPr>
          <w:noProof w:val="0"/>
        </w:rPr>
      </w:pPr>
      <w:r w:rsidRPr="00131AE7">
        <w:rPr>
          <w:noProof w:val="0"/>
        </w:rPr>
        <w:t xml:space="preserve">                         FloatValue |</w:t>
      </w:r>
    </w:p>
    <w:p w14:paraId="57568B29" w14:textId="77777777" w:rsidR="003321E7" w:rsidRPr="00131AE7" w:rsidRDefault="003321E7" w:rsidP="003321E7">
      <w:pPr>
        <w:pStyle w:val="PL"/>
        <w:rPr>
          <w:noProof w:val="0"/>
        </w:rPr>
      </w:pPr>
      <w:r w:rsidRPr="00131AE7">
        <w:rPr>
          <w:noProof w:val="0"/>
        </w:rPr>
        <w:t xml:space="preserve">                         AddressValue |</w:t>
      </w:r>
    </w:p>
    <w:p w14:paraId="2E257ABD" w14:textId="14510919" w:rsidR="003321E7" w:rsidRPr="00131AE7" w:rsidRDefault="003321E7" w:rsidP="003321E7">
      <w:pPr>
        <w:pStyle w:val="PL"/>
        <w:rPr>
          <w:noProof w:val="0"/>
        </w:rPr>
      </w:pPr>
      <w:r w:rsidRPr="00131AE7">
        <w:rPr>
          <w:noProof w:val="0"/>
        </w:rPr>
        <w:t xml:space="preserve">                         </w:t>
      </w:r>
      <w:ins w:id="294" w:author="Tomáš Urban" w:date="2021-11-15T13:35:00Z">
        <w:r w:rsidR="00D549CB">
          <w:rPr>
            <w:noProof w:val="0"/>
          </w:rPr>
          <w:t>OmitKeyword</w:t>
        </w:r>
      </w:ins>
      <w:del w:id="295" w:author="Tomáš Urban" w:date="2021-11-15T13:34:00Z">
        <w:r w:rsidRPr="00131AE7" w:rsidDel="00D549CB">
          <w:rPr>
            <w:noProof w:val="0"/>
          </w:rPr>
          <w:delText xml:space="preserve">OmitValue </w:delText>
        </w:r>
      </w:del>
      <w:ins w:id="296" w:author="Tomáš Urban" w:date="2021-11-15T13:34:00Z">
        <w:r w:rsidR="00D549CB" w:rsidRPr="00131AE7">
          <w:rPr>
            <w:noProof w:val="0"/>
          </w:rPr>
          <w:t xml:space="preserve"> </w:t>
        </w:r>
      </w:ins>
      <w:r w:rsidRPr="00D549CB">
        <w:rPr>
          <w:noProof w:val="0"/>
          <w:rPrChange w:id="297" w:author="Tomáš Urban" w:date="2021-11-15T13:35:00Z">
            <w:rPr>
              <w:noProof w:val="0"/>
              <w:u w:val="single"/>
            </w:rPr>
          </w:rPrChange>
        </w:rPr>
        <w:t>|</w:t>
      </w:r>
    </w:p>
    <w:p w14:paraId="6EE26C24" w14:textId="77777777" w:rsidR="003321E7" w:rsidRPr="00DB0210" w:rsidRDefault="003321E7" w:rsidP="003321E7">
      <w:pPr>
        <w:pStyle w:val="PL"/>
        <w:rPr>
          <w:noProof w:val="0"/>
          <w:u w:val="single"/>
        </w:rPr>
      </w:pPr>
      <w:r w:rsidRPr="00131AE7">
        <w:rPr>
          <w:noProof w:val="0"/>
        </w:rPr>
        <w:t xml:space="preserve">                         </w:t>
      </w:r>
      <w:r w:rsidR="007E5C57" w:rsidRPr="00DB0210">
        <w:rPr>
          <w:noProof w:val="0"/>
          <w:u w:val="single"/>
        </w:rPr>
        <w:t>ObjectIdentifierValue</w:t>
      </w:r>
    </w:p>
    <w:p w14:paraId="7F5B85DA" w14:textId="77777777" w:rsidR="005755BA" w:rsidRPr="00131AE7" w:rsidRDefault="005755BA" w:rsidP="003321E7">
      <w:pPr>
        <w:pStyle w:val="PL"/>
        <w:rPr>
          <w:noProof w:val="0"/>
        </w:rPr>
      </w:pPr>
    </w:p>
    <w:p w14:paraId="752B083C" w14:textId="68AB7657" w:rsidR="006E5591" w:rsidRPr="00131AE7" w:rsidRDefault="006E5591" w:rsidP="003B0813">
      <w:pPr>
        <w:pStyle w:val="Heading8"/>
      </w:pPr>
      <w:r w:rsidRPr="00131AE7">
        <w:br w:type="page"/>
      </w:r>
      <w:bookmarkStart w:id="298" w:name="_Toc72306325"/>
      <w:bookmarkStart w:id="299" w:name="_Toc72306406"/>
      <w:r w:rsidRPr="00131AE7">
        <w:lastRenderedPageBreak/>
        <w:t>Annex B (normative</w:t>
      </w:r>
      <w:r w:rsidR="00616444">
        <w:t>):</w:t>
      </w:r>
      <w:r w:rsidR="00616444">
        <w:br/>
      </w:r>
      <w:r w:rsidR="00B802C2" w:rsidRPr="00131AE7">
        <w:t>Additio</w:t>
      </w:r>
      <w:r w:rsidR="000E0CBD" w:rsidRPr="00131AE7">
        <w:t>n</w:t>
      </w:r>
      <w:r w:rsidR="00B802C2" w:rsidRPr="00131AE7">
        <w:t xml:space="preserve">al </w:t>
      </w:r>
      <w:r w:rsidRPr="00131AE7">
        <w:t>Pre-defined TTCN-3 functions</w:t>
      </w:r>
      <w:bookmarkEnd w:id="298"/>
      <w:bookmarkEnd w:id="299"/>
    </w:p>
    <w:p w14:paraId="0EE7D25F" w14:textId="77777777" w:rsidR="00B6117B" w:rsidRPr="00131AE7" w:rsidRDefault="00B6117B" w:rsidP="00B50CC9">
      <w:pPr>
        <w:rPr>
          <w:snapToGrid w:val="0"/>
        </w:rPr>
      </w:pPr>
      <w:r w:rsidRPr="00131AE7">
        <w:rPr>
          <w:snapToGrid w:val="0"/>
        </w:rPr>
        <w:t>Void.</w:t>
      </w:r>
    </w:p>
    <w:p w14:paraId="6E7E41A1" w14:textId="4783E3DE" w:rsidR="00B71DA6" w:rsidRPr="00131AE7" w:rsidRDefault="006E5591" w:rsidP="003B0813">
      <w:pPr>
        <w:pStyle w:val="Heading8"/>
      </w:pPr>
      <w:r w:rsidRPr="00131AE7">
        <w:rPr>
          <w:color w:val="000000"/>
        </w:rPr>
        <w:br w:type="page"/>
      </w:r>
      <w:bookmarkStart w:id="300" w:name="_Toc72306326"/>
      <w:bookmarkStart w:id="301" w:name="_Toc72306407"/>
      <w:r w:rsidRPr="00131AE7">
        <w:lastRenderedPageBreak/>
        <w:t xml:space="preserve">Annex </w:t>
      </w:r>
      <w:bookmarkStart w:id="302" w:name="clause_Annex_predefinedObjidComponents"/>
      <w:r w:rsidRPr="00131AE7">
        <w:t>C</w:t>
      </w:r>
      <w:bookmarkEnd w:id="302"/>
      <w:r w:rsidRPr="00131AE7">
        <w:t xml:space="preserve"> (informative</w:t>
      </w:r>
      <w:r w:rsidR="00616444">
        <w:t>):</w:t>
      </w:r>
      <w:r w:rsidR="00616444">
        <w:br/>
      </w:r>
      <w:r w:rsidR="00B71DA6" w:rsidRPr="00131AE7">
        <w:t>Additional information on object identifiers</w:t>
      </w:r>
      <w:bookmarkEnd w:id="300"/>
      <w:bookmarkEnd w:id="301"/>
    </w:p>
    <w:p w14:paraId="7CA8A363" w14:textId="77777777" w:rsidR="006E5591" w:rsidRPr="00131AE7" w:rsidRDefault="00B71DA6" w:rsidP="003B0813">
      <w:pPr>
        <w:pStyle w:val="Heading1"/>
      </w:pPr>
      <w:bookmarkStart w:id="303" w:name="_Toc72306327"/>
      <w:bookmarkStart w:id="304" w:name="_Toc72306408"/>
      <w:r w:rsidRPr="00131AE7">
        <w:rPr>
          <w:rStyle w:val="Heading1Char"/>
        </w:rPr>
        <w:t>C.1</w:t>
      </w:r>
      <w:r w:rsidRPr="00131AE7">
        <w:rPr>
          <w:rStyle w:val="Heading1Char"/>
        </w:rPr>
        <w:tab/>
      </w:r>
      <w:r w:rsidR="000478B5" w:rsidRPr="00131AE7">
        <w:rPr>
          <w:rStyle w:val="Heading1Char"/>
        </w:rPr>
        <w:t>The top-level arcs of the OID tree</w:t>
      </w:r>
      <w:bookmarkEnd w:id="303"/>
      <w:bookmarkEnd w:id="304"/>
    </w:p>
    <w:p w14:paraId="6C910E5D" w14:textId="2FE98B6C" w:rsidR="006E5591" w:rsidRPr="00131AE7" w:rsidRDefault="0084538F" w:rsidP="000834E7">
      <w:r w:rsidRPr="00131AE7">
        <w:t xml:space="preserve">Annex </w:t>
      </w:r>
      <w:proofErr w:type="gramStart"/>
      <w:r w:rsidRPr="00131AE7">
        <w:t>A</w:t>
      </w:r>
      <w:proofErr w:type="gramEnd"/>
      <w:r w:rsidRPr="00131AE7">
        <w:t xml:space="preserve"> of </w:t>
      </w:r>
      <w:r w:rsidR="00B04B06" w:rsidRPr="00131AE7">
        <w:t>Recommendation ITU-T</w:t>
      </w:r>
      <w:r w:rsidR="006E5591" w:rsidRPr="00131AE7">
        <w:t xml:space="preserve"> X.660 </w:t>
      </w:r>
      <w:r w:rsidR="00620346" w:rsidRPr="00131AE7">
        <w:t>[</w:t>
      </w:r>
      <w:r w:rsidR="00620346" w:rsidRPr="00131AE7">
        <w:fldChar w:fldCharType="begin"/>
      </w:r>
      <w:r w:rsidR="00936255" w:rsidRPr="00131AE7">
        <w:instrText xml:space="preserve">REF REF_ITU_TX660 \* MERGEFORMAT  \h </w:instrText>
      </w:r>
      <w:r w:rsidR="00620346" w:rsidRPr="00131AE7">
        <w:fldChar w:fldCharType="separate"/>
      </w:r>
      <w:r w:rsidR="00AA1E5A" w:rsidRPr="00131AE7">
        <w:t>11</w:t>
      </w:r>
      <w:r w:rsidR="00620346" w:rsidRPr="00131AE7">
        <w:fldChar w:fldCharType="end"/>
      </w:r>
      <w:r w:rsidR="00620346" w:rsidRPr="00131AE7">
        <w:t>]</w:t>
      </w:r>
      <w:r w:rsidR="006E5591" w:rsidRPr="00131AE7">
        <w:t xml:space="preserve"> defines the tree of object identifier components shown below. </w:t>
      </w:r>
      <w:r w:rsidR="004B0FBF" w:rsidRPr="00131AE7">
        <w:t>Some</w:t>
      </w:r>
      <w:r w:rsidR="006E5591" w:rsidRPr="00131AE7">
        <w:t xml:space="preserve"> object identifier components defined in </w:t>
      </w:r>
      <w:r w:rsidR="00B04B06" w:rsidRPr="00131AE7">
        <w:t>Recommendation ITU-T</w:t>
      </w:r>
      <w:r w:rsidR="006E5591" w:rsidRPr="00131AE7">
        <w:t xml:space="preserve"> X.660 </w:t>
      </w:r>
      <w:r w:rsidR="00620346" w:rsidRPr="00131AE7">
        <w:t>[</w:t>
      </w:r>
      <w:r w:rsidR="00620346" w:rsidRPr="00131AE7">
        <w:fldChar w:fldCharType="begin"/>
      </w:r>
      <w:r w:rsidR="00936255" w:rsidRPr="00131AE7">
        <w:instrText xml:space="preserve">REF REF_ITU_TX660 \* MERGEFORMAT  \h </w:instrText>
      </w:r>
      <w:r w:rsidR="00620346" w:rsidRPr="00131AE7">
        <w:fldChar w:fldCharType="separate"/>
      </w:r>
      <w:r w:rsidR="00AA1E5A" w:rsidRPr="00131AE7">
        <w:t>11</w:t>
      </w:r>
      <w:r w:rsidR="00620346" w:rsidRPr="00131AE7">
        <w:fldChar w:fldCharType="end"/>
      </w:r>
      <w:r w:rsidR="00620346" w:rsidRPr="00131AE7">
        <w:t>]</w:t>
      </w:r>
      <w:r w:rsidR="006E5591" w:rsidRPr="00131AE7">
        <w:t xml:space="preserve"> </w:t>
      </w:r>
      <w:r w:rsidR="004B0FBF" w:rsidRPr="00131AE7">
        <w:t xml:space="preserve">may </w:t>
      </w:r>
      <w:r w:rsidR="006E5591" w:rsidRPr="00131AE7">
        <w:t>use the name form (without defining the numerical value of the component) in object identifier value notations</w:t>
      </w:r>
      <w:r w:rsidR="004B0FBF" w:rsidRPr="00131AE7">
        <w:t xml:space="preserve"> (see table </w:t>
      </w:r>
      <w:r w:rsidR="000478B5" w:rsidRPr="00131AE7">
        <w:fldChar w:fldCharType="begin"/>
      </w:r>
      <w:r w:rsidR="000478B5" w:rsidRPr="00131AE7">
        <w:instrText xml:space="preserve"> REF tab_AnnexOID_TopLevelArcsOIDTree \h </w:instrText>
      </w:r>
      <w:r w:rsidR="000478B5" w:rsidRPr="00131AE7">
        <w:fldChar w:fldCharType="separate"/>
      </w:r>
      <w:r w:rsidR="00AA1E5A" w:rsidRPr="00131AE7">
        <w:t>C</w:t>
      </w:r>
      <w:r w:rsidR="00AA1E5A" w:rsidRPr="00131AE7">
        <w:rPr>
          <w:color w:val="000000"/>
        </w:rPr>
        <w:t>.1</w:t>
      </w:r>
      <w:r w:rsidR="000478B5" w:rsidRPr="00131AE7">
        <w:fldChar w:fldCharType="end"/>
      </w:r>
      <w:r w:rsidR="004B0FBF" w:rsidRPr="00131AE7">
        <w:t>)</w:t>
      </w:r>
      <w:r w:rsidR="006E5591" w:rsidRPr="00131AE7">
        <w:t xml:space="preserve">. These predefined components have specified numerical values when used at their predefined positions only. Names in </w:t>
      </w:r>
      <w:r w:rsidR="006E5591" w:rsidRPr="00131AE7">
        <w:rPr>
          <w:i/>
          <w:iCs/>
        </w:rPr>
        <w:t>italic</w:t>
      </w:r>
      <w:r w:rsidR="006E5591" w:rsidRPr="00131AE7">
        <w:t xml:space="preserve"> are reserved for historical reasons, therefore their use in TTCN-3 codes is deprecated, but it is recommended that TTCN-3 </w:t>
      </w:r>
      <w:r w:rsidR="000834E7" w:rsidRPr="00131AE7">
        <w:t xml:space="preserve">test systems </w:t>
      </w:r>
      <w:r w:rsidR="006E5591" w:rsidRPr="00131AE7">
        <w:t>are able to recognize them and substitute with the correct numerical value.</w:t>
      </w:r>
    </w:p>
    <w:p w14:paraId="13E0FA4D" w14:textId="77777777" w:rsidR="006E5591" w:rsidRPr="00131AE7" w:rsidRDefault="006E5591">
      <w:pPr>
        <w:pStyle w:val="NO"/>
        <w:rPr>
          <w:rFonts w:cs="Courier New"/>
        </w:rPr>
      </w:pPr>
      <w:r w:rsidRPr="00131AE7">
        <w:t>NOTE</w:t>
      </w:r>
      <w:r w:rsidR="00272A05" w:rsidRPr="00131AE7">
        <w:t xml:space="preserve"> 1</w:t>
      </w:r>
      <w:r w:rsidRPr="00131AE7">
        <w:t>:</w:t>
      </w:r>
      <w:r w:rsidRPr="00131AE7">
        <w:tab/>
        <w:t>Names below are given according to the TTCN-3 syntax, i.e. all dash characters are replaced by underscore characters.</w:t>
      </w:r>
    </w:p>
    <w:p w14:paraId="38EF20D5" w14:textId="53D3BF37" w:rsidR="00272A05" w:rsidRPr="00131AE7" w:rsidRDefault="00272A05" w:rsidP="00272A05">
      <w:pPr>
        <w:pStyle w:val="NO"/>
        <w:rPr>
          <w:rFonts w:cs="Courier New"/>
        </w:rPr>
      </w:pPr>
      <w:r w:rsidRPr="00131AE7">
        <w:t>NOTE 2:</w:t>
      </w:r>
      <w:r w:rsidRPr="00131AE7">
        <w:tab/>
        <w:t xml:space="preserve">Further arcs can be found via the repository of Object IDentifiers (OIDs) that is freely available at </w:t>
      </w:r>
      <w:hyperlink r:id="rId31" w:history="1">
        <w:r w:rsidRPr="00616444">
          <w:rPr>
            <w:rStyle w:val="Hyperlink"/>
          </w:rPr>
          <w:t>http://www.oid-info.com/</w:t>
        </w:r>
      </w:hyperlink>
      <w:r w:rsidRPr="00131AE7">
        <w:rPr>
          <w:u w:val="single"/>
        </w:rPr>
        <w:t>.</w:t>
      </w:r>
    </w:p>
    <w:p w14:paraId="48CB6272" w14:textId="42442168" w:rsidR="004B0FBF" w:rsidRPr="00131AE7" w:rsidRDefault="004B0FBF" w:rsidP="004B0FBF">
      <w:pPr>
        <w:pStyle w:val="TH"/>
        <w:rPr>
          <w:b w:val="0"/>
          <w:color w:val="000000"/>
          <w:sz w:val="24"/>
        </w:rPr>
      </w:pPr>
      <w:r w:rsidRPr="00131AE7">
        <w:rPr>
          <w:color w:val="000000"/>
        </w:rPr>
        <w:t xml:space="preserve">Table </w:t>
      </w:r>
      <w:bookmarkStart w:id="305" w:name="tab_AnnexOID_TopLevelArcsOIDTree"/>
      <w:r w:rsidRPr="00131AE7">
        <w:rPr>
          <w:color w:val="000000"/>
        </w:rPr>
        <w:fldChar w:fldCharType="begin"/>
      </w:r>
      <w:r w:rsidRPr="00131AE7">
        <w:rPr>
          <w:color w:val="000000"/>
        </w:rPr>
        <w:instrText xml:space="preserve"> REF clause_Annex_predefinedObjidComponents \h </w:instrText>
      </w:r>
      <w:r w:rsidRPr="00131AE7">
        <w:rPr>
          <w:color w:val="000000"/>
        </w:rPr>
      </w:r>
      <w:r w:rsidRPr="00131AE7">
        <w:rPr>
          <w:color w:val="000000"/>
        </w:rPr>
        <w:fldChar w:fldCharType="separate"/>
      </w:r>
      <w:r w:rsidR="00AA1E5A" w:rsidRPr="00131AE7">
        <w:t>C</w:t>
      </w:r>
      <w:r w:rsidRPr="00131AE7">
        <w:rPr>
          <w:color w:val="000000"/>
        </w:rPr>
        <w:fldChar w:fldCharType="end"/>
      </w:r>
      <w:r w:rsidRPr="00131AE7">
        <w:rPr>
          <w:color w:val="000000"/>
        </w:rPr>
        <w:t>.</w:t>
      </w:r>
      <w:r w:rsidRPr="00131AE7">
        <w:rPr>
          <w:color w:val="000000"/>
        </w:rPr>
        <w:fldChar w:fldCharType="begin"/>
      </w:r>
      <w:r w:rsidRPr="00131AE7">
        <w:rPr>
          <w:color w:val="000000"/>
        </w:rPr>
        <w:instrText xml:space="preserve"> SEQ E_tab\* Arabic \* MERGEFORMAT </w:instrText>
      </w:r>
      <w:r w:rsidRPr="00131AE7">
        <w:rPr>
          <w:color w:val="000000"/>
        </w:rPr>
        <w:fldChar w:fldCharType="separate"/>
      </w:r>
      <w:r w:rsidR="00AA1E5A" w:rsidRPr="00131AE7">
        <w:rPr>
          <w:color w:val="000000"/>
        </w:rPr>
        <w:t>1</w:t>
      </w:r>
      <w:r w:rsidRPr="00131AE7">
        <w:rPr>
          <w:color w:val="000000"/>
        </w:rPr>
        <w:fldChar w:fldCharType="end"/>
      </w:r>
      <w:bookmarkEnd w:id="305"/>
      <w:r w:rsidRPr="00131AE7">
        <w:rPr>
          <w:color w:val="000000"/>
        </w:rPr>
        <w:t xml:space="preserve">: </w:t>
      </w:r>
      <w:r w:rsidR="000478B5" w:rsidRPr="00131AE7">
        <w:t>The top-level arcs of the OID tree</w:t>
      </w:r>
    </w:p>
    <w:tbl>
      <w:tblPr>
        <w:tblW w:w="4992"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0" w:type="dxa"/>
        </w:tblCellMar>
        <w:tblLook w:val="0000" w:firstRow="0" w:lastRow="0" w:firstColumn="0" w:lastColumn="0" w:noHBand="0" w:noVBand="0"/>
      </w:tblPr>
      <w:tblGrid>
        <w:gridCol w:w="1382"/>
        <w:gridCol w:w="1326"/>
        <w:gridCol w:w="2188"/>
        <w:gridCol w:w="2043"/>
        <w:gridCol w:w="836"/>
        <w:gridCol w:w="878"/>
        <w:gridCol w:w="1004"/>
      </w:tblGrid>
      <w:tr w:rsidR="0093112E" w:rsidRPr="00131AE7" w14:paraId="569DBB56" w14:textId="77777777" w:rsidTr="0025534D">
        <w:trPr>
          <w:cantSplit/>
          <w:tblHeader/>
          <w:jc w:val="center"/>
        </w:trPr>
        <w:tc>
          <w:tcPr>
            <w:tcW w:w="2696" w:type="dxa"/>
            <w:gridSpan w:val="2"/>
            <w:tcBorders>
              <w:bottom w:val="single" w:sz="6" w:space="0" w:color="auto"/>
            </w:tcBorders>
          </w:tcPr>
          <w:p w14:paraId="4E598BC5" w14:textId="7979E28C" w:rsidR="0093112E" w:rsidRPr="00131AE7" w:rsidRDefault="0093112E" w:rsidP="0093112E">
            <w:pPr>
              <w:pStyle w:val="TAH"/>
            </w:pPr>
            <w:r w:rsidRPr="00131AE7">
              <w:t>Root arcs</w:t>
            </w:r>
          </w:p>
        </w:tc>
        <w:tc>
          <w:tcPr>
            <w:tcW w:w="4212" w:type="dxa"/>
            <w:gridSpan w:val="2"/>
          </w:tcPr>
          <w:p w14:paraId="5C53E140" w14:textId="66259457" w:rsidR="0093112E" w:rsidRPr="00131AE7" w:rsidRDefault="0093112E" w:rsidP="0093112E">
            <w:pPr>
              <w:pStyle w:val="TAH"/>
            </w:pPr>
            <w:r w:rsidRPr="00131AE7">
              <w:t xml:space="preserve">Arcs </w:t>
            </w:r>
            <w:r w:rsidRPr="00131AE7">
              <w:rPr>
                <w:bCs/>
              </w:rPr>
              <w:t>beneath the root</w:t>
            </w:r>
          </w:p>
        </w:tc>
        <w:tc>
          <w:tcPr>
            <w:tcW w:w="1706" w:type="dxa"/>
            <w:gridSpan w:val="2"/>
          </w:tcPr>
          <w:p w14:paraId="18F5488B" w14:textId="587C3BE6" w:rsidR="0093112E" w:rsidRPr="00131AE7" w:rsidRDefault="0093112E" w:rsidP="0093112E">
            <w:pPr>
              <w:pStyle w:val="TAH"/>
            </w:pPr>
            <w:r w:rsidRPr="00131AE7">
              <w:t>Third-level arcs</w:t>
            </w:r>
          </w:p>
        </w:tc>
        <w:tc>
          <w:tcPr>
            <w:tcW w:w="1000" w:type="dxa"/>
            <w:tcBorders>
              <w:bottom w:val="single" w:sz="6" w:space="0" w:color="auto"/>
            </w:tcBorders>
          </w:tcPr>
          <w:p w14:paraId="14ECAC61" w14:textId="3D30AE80" w:rsidR="0093112E" w:rsidRPr="00131AE7" w:rsidRDefault="0093112E" w:rsidP="0093112E">
            <w:pPr>
              <w:pStyle w:val="TAH"/>
            </w:pPr>
            <w:r w:rsidRPr="00131AE7">
              <w:t>Allowed as</w:t>
            </w:r>
            <w:r w:rsidRPr="00131AE7">
              <w:br/>
            </w:r>
            <w:r w:rsidRPr="00131AE7">
              <w:rPr>
                <w:i/>
              </w:rPr>
              <w:t>NameForm</w:t>
            </w:r>
          </w:p>
        </w:tc>
      </w:tr>
      <w:tr w:rsidR="0093112E" w:rsidRPr="00131AE7" w14:paraId="44FC4786" w14:textId="77777777" w:rsidTr="0025534D">
        <w:trPr>
          <w:cantSplit/>
          <w:tblHeader/>
          <w:jc w:val="center"/>
        </w:trPr>
        <w:tc>
          <w:tcPr>
            <w:tcW w:w="1376" w:type="dxa"/>
            <w:tcBorders>
              <w:bottom w:val="single" w:sz="6" w:space="0" w:color="auto"/>
            </w:tcBorders>
          </w:tcPr>
          <w:p w14:paraId="7605A512" w14:textId="77777777" w:rsidR="0093112E" w:rsidRPr="00131AE7" w:rsidRDefault="0093112E" w:rsidP="0093112E">
            <w:pPr>
              <w:pStyle w:val="TAH"/>
              <w:rPr>
                <w:b w:val="0"/>
                <w:color w:val="000000"/>
              </w:rPr>
            </w:pPr>
            <w:r w:rsidRPr="00131AE7">
              <w:rPr>
                <w:b w:val="0"/>
                <w:color w:val="000000"/>
              </w:rPr>
              <w:t>secondary identifier (primary integer)</w:t>
            </w:r>
          </w:p>
        </w:tc>
        <w:tc>
          <w:tcPr>
            <w:tcW w:w="1320" w:type="dxa"/>
            <w:tcBorders>
              <w:bottom w:val="single" w:sz="6" w:space="0" w:color="auto"/>
            </w:tcBorders>
          </w:tcPr>
          <w:p w14:paraId="519AA4B7" w14:textId="77777777" w:rsidR="0093112E" w:rsidRPr="00131AE7" w:rsidRDefault="0093112E" w:rsidP="0093112E">
            <w:pPr>
              <w:pStyle w:val="TAH"/>
              <w:rPr>
                <w:b w:val="0"/>
                <w:color w:val="000000"/>
              </w:rPr>
            </w:pPr>
            <w:r w:rsidRPr="00131AE7">
              <w:rPr>
                <w:b w:val="0"/>
                <w:color w:val="000000"/>
              </w:rPr>
              <w:t>Unicode label</w:t>
            </w:r>
          </w:p>
          <w:p w14:paraId="34ADE004" w14:textId="77777777" w:rsidR="0093112E" w:rsidRPr="00131AE7" w:rsidRDefault="0093112E" w:rsidP="0093112E">
            <w:pPr>
              <w:pStyle w:val="TAH"/>
              <w:rPr>
                <w:b w:val="0"/>
                <w:color w:val="000000"/>
              </w:rPr>
            </w:pPr>
            <w:r w:rsidRPr="00131AE7">
              <w:rPr>
                <w:b w:val="0"/>
                <w:color w:val="000000"/>
              </w:rPr>
              <w:br/>
              <w:t>integer valued</w:t>
            </w:r>
          </w:p>
          <w:p w14:paraId="0D77C3A3" w14:textId="77777777" w:rsidR="0093112E" w:rsidRPr="00131AE7" w:rsidRDefault="0093112E" w:rsidP="0093112E">
            <w:pPr>
              <w:pStyle w:val="TAH"/>
              <w:rPr>
                <w:b w:val="0"/>
                <w:color w:val="000000"/>
              </w:rPr>
            </w:pPr>
            <w:r w:rsidRPr="00131AE7">
              <w:rPr>
                <w:b w:val="0"/>
                <w:color w:val="000000"/>
              </w:rPr>
              <w:t>--------------------</w:t>
            </w:r>
          </w:p>
          <w:p w14:paraId="4698F0F2" w14:textId="77777777" w:rsidR="0093112E" w:rsidRPr="00131AE7" w:rsidRDefault="0093112E" w:rsidP="0093112E">
            <w:pPr>
              <w:pStyle w:val="TAH"/>
              <w:rPr>
                <w:b w:val="0"/>
                <w:color w:val="000000"/>
              </w:rPr>
            </w:pPr>
            <w:r w:rsidRPr="00131AE7">
              <w:rPr>
                <w:b w:val="0"/>
                <w:color w:val="000000"/>
              </w:rPr>
              <w:t>non-integer</w:t>
            </w:r>
          </w:p>
        </w:tc>
        <w:tc>
          <w:tcPr>
            <w:tcW w:w="2178" w:type="dxa"/>
            <w:tcBorders>
              <w:bottom w:val="single" w:sz="6" w:space="0" w:color="auto"/>
            </w:tcBorders>
          </w:tcPr>
          <w:p w14:paraId="74605E9C" w14:textId="77777777" w:rsidR="0093112E" w:rsidRPr="00131AE7" w:rsidRDefault="0093112E" w:rsidP="0093112E">
            <w:pPr>
              <w:pStyle w:val="TAH"/>
              <w:rPr>
                <w:b w:val="0"/>
                <w:color w:val="000000"/>
              </w:rPr>
            </w:pPr>
            <w:r w:rsidRPr="00131AE7">
              <w:rPr>
                <w:b w:val="0"/>
                <w:color w:val="000000"/>
              </w:rPr>
              <w:t>secondary identifier (primary integer)</w:t>
            </w:r>
          </w:p>
        </w:tc>
        <w:tc>
          <w:tcPr>
            <w:tcW w:w="2034" w:type="dxa"/>
            <w:tcBorders>
              <w:bottom w:val="single" w:sz="6" w:space="0" w:color="auto"/>
            </w:tcBorders>
          </w:tcPr>
          <w:p w14:paraId="301A79B0" w14:textId="77777777" w:rsidR="0093112E" w:rsidRPr="00131AE7" w:rsidRDefault="0093112E" w:rsidP="0093112E">
            <w:pPr>
              <w:pStyle w:val="TAH"/>
              <w:rPr>
                <w:b w:val="0"/>
                <w:color w:val="000000"/>
              </w:rPr>
            </w:pPr>
            <w:r w:rsidRPr="00131AE7">
              <w:rPr>
                <w:b w:val="0"/>
                <w:color w:val="000000"/>
              </w:rPr>
              <w:t>Unicode label</w:t>
            </w:r>
          </w:p>
          <w:p w14:paraId="02BB27E3" w14:textId="77777777" w:rsidR="0093112E" w:rsidRPr="00131AE7" w:rsidRDefault="0093112E" w:rsidP="0093112E">
            <w:pPr>
              <w:pStyle w:val="TAH"/>
              <w:rPr>
                <w:b w:val="0"/>
                <w:color w:val="000000"/>
              </w:rPr>
            </w:pPr>
          </w:p>
          <w:p w14:paraId="60F5E5DC" w14:textId="77777777" w:rsidR="0093112E" w:rsidRPr="00131AE7" w:rsidRDefault="0093112E" w:rsidP="0093112E">
            <w:pPr>
              <w:pStyle w:val="TAH"/>
              <w:rPr>
                <w:b w:val="0"/>
                <w:color w:val="000000"/>
              </w:rPr>
            </w:pPr>
            <w:r w:rsidRPr="00131AE7">
              <w:rPr>
                <w:b w:val="0"/>
                <w:color w:val="000000"/>
              </w:rPr>
              <w:t>integer valued</w:t>
            </w:r>
          </w:p>
          <w:p w14:paraId="5480242E" w14:textId="77777777" w:rsidR="0093112E" w:rsidRPr="00131AE7" w:rsidRDefault="0093112E" w:rsidP="0093112E">
            <w:pPr>
              <w:pStyle w:val="TAH"/>
              <w:rPr>
                <w:b w:val="0"/>
                <w:color w:val="000000"/>
              </w:rPr>
            </w:pPr>
            <w:r w:rsidRPr="00131AE7">
              <w:rPr>
                <w:b w:val="0"/>
                <w:color w:val="000000"/>
              </w:rPr>
              <w:t>--------------------</w:t>
            </w:r>
          </w:p>
          <w:p w14:paraId="52F8E1D6" w14:textId="77777777" w:rsidR="0093112E" w:rsidRPr="00131AE7" w:rsidRDefault="0093112E" w:rsidP="0093112E">
            <w:pPr>
              <w:pStyle w:val="TAH"/>
              <w:rPr>
                <w:b w:val="0"/>
                <w:color w:val="000000"/>
              </w:rPr>
            </w:pPr>
            <w:r w:rsidRPr="00131AE7">
              <w:rPr>
                <w:b w:val="0"/>
                <w:color w:val="000000"/>
              </w:rPr>
              <w:t>non-integer</w:t>
            </w:r>
          </w:p>
        </w:tc>
        <w:tc>
          <w:tcPr>
            <w:tcW w:w="832" w:type="dxa"/>
            <w:tcBorders>
              <w:bottom w:val="single" w:sz="6" w:space="0" w:color="auto"/>
            </w:tcBorders>
          </w:tcPr>
          <w:p w14:paraId="30FCA283" w14:textId="77777777" w:rsidR="0093112E" w:rsidRPr="00131AE7" w:rsidRDefault="0093112E" w:rsidP="0093112E">
            <w:pPr>
              <w:pStyle w:val="TAH"/>
              <w:rPr>
                <w:b w:val="0"/>
                <w:color w:val="000000"/>
              </w:rPr>
            </w:pPr>
          </w:p>
        </w:tc>
        <w:tc>
          <w:tcPr>
            <w:tcW w:w="874" w:type="dxa"/>
            <w:tcBorders>
              <w:bottom w:val="single" w:sz="6" w:space="0" w:color="auto"/>
            </w:tcBorders>
          </w:tcPr>
          <w:p w14:paraId="66F35846" w14:textId="77777777" w:rsidR="0093112E" w:rsidRPr="00131AE7" w:rsidRDefault="0093112E" w:rsidP="0093112E">
            <w:pPr>
              <w:pStyle w:val="TAH"/>
              <w:rPr>
                <w:b w:val="0"/>
                <w:color w:val="000000"/>
              </w:rPr>
            </w:pPr>
            <w:r w:rsidRPr="00131AE7">
              <w:rPr>
                <w:b w:val="0"/>
                <w:color w:val="000000"/>
              </w:rPr>
              <w:t>Unicode label</w:t>
            </w:r>
          </w:p>
          <w:p w14:paraId="208E69B8" w14:textId="77777777" w:rsidR="0093112E" w:rsidRPr="00131AE7" w:rsidRDefault="0093112E" w:rsidP="0093112E">
            <w:pPr>
              <w:pStyle w:val="TAH"/>
              <w:rPr>
                <w:b w:val="0"/>
                <w:color w:val="000000"/>
              </w:rPr>
            </w:pPr>
            <w:r w:rsidRPr="00131AE7">
              <w:rPr>
                <w:b w:val="0"/>
                <w:color w:val="000000"/>
              </w:rPr>
              <w:t xml:space="preserve">integer valued | </w:t>
            </w:r>
          </w:p>
          <w:p w14:paraId="127A8E17" w14:textId="77777777" w:rsidR="0093112E" w:rsidRPr="00131AE7" w:rsidRDefault="0093112E" w:rsidP="0093112E">
            <w:pPr>
              <w:pStyle w:val="TAH"/>
              <w:rPr>
                <w:b w:val="0"/>
                <w:color w:val="000000"/>
              </w:rPr>
            </w:pPr>
            <w:r w:rsidRPr="00131AE7">
              <w:rPr>
                <w:b w:val="0"/>
                <w:color w:val="000000"/>
              </w:rPr>
              <w:t>non-integer</w:t>
            </w:r>
          </w:p>
        </w:tc>
        <w:tc>
          <w:tcPr>
            <w:tcW w:w="1000" w:type="dxa"/>
            <w:tcBorders>
              <w:top w:val="single" w:sz="6" w:space="0" w:color="auto"/>
              <w:bottom w:val="single" w:sz="4" w:space="0" w:color="auto"/>
            </w:tcBorders>
          </w:tcPr>
          <w:p w14:paraId="02A9BE75" w14:textId="77777777" w:rsidR="0093112E" w:rsidRPr="00131AE7" w:rsidRDefault="0093112E" w:rsidP="0093112E">
            <w:pPr>
              <w:pStyle w:val="TAH"/>
              <w:rPr>
                <w:b w:val="0"/>
                <w:color w:val="000000"/>
              </w:rPr>
            </w:pPr>
          </w:p>
        </w:tc>
      </w:tr>
      <w:tr w:rsidR="0093112E" w:rsidRPr="00131AE7" w14:paraId="1D22B436" w14:textId="77777777" w:rsidTr="0025534D">
        <w:trPr>
          <w:cantSplit/>
          <w:jc w:val="center"/>
        </w:trPr>
        <w:tc>
          <w:tcPr>
            <w:tcW w:w="1376" w:type="dxa"/>
            <w:tcBorders>
              <w:top w:val="single" w:sz="6" w:space="0" w:color="auto"/>
              <w:bottom w:val="nil"/>
            </w:tcBorders>
          </w:tcPr>
          <w:p w14:paraId="1D50C24A"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r w:rsidRPr="00131AE7">
              <w:rPr>
                <w:rFonts w:ascii="Arial" w:hAnsi="Arial" w:cs="Arial"/>
                <w:b w:val="0"/>
                <w:bCs/>
                <w:noProof w:val="0"/>
                <w:sz w:val="18"/>
                <w:szCs w:val="18"/>
              </w:rPr>
              <w:t>itu_t(0),</w:t>
            </w:r>
            <w:r w:rsidRPr="00131AE7">
              <w:rPr>
                <w:rFonts w:ascii="Arial" w:hAnsi="Arial" w:cs="Arial"/>
                <w:b w:val="0"/>
                <w:bCs/>
                <w:noProof w:val="0"/>
                <w:sz w:val="18"/>
                <w:szCs w:val="18"/>
              </w:rPr>
              <w:br/>
            </w:r>
            <w:r w:rsidRPr="00131AE7">
              <w:rPr>
                <w:rFonts w:ascii="Arial" w:hAnsi="Arial" w:cs="Arial"/>
                <w:b w:val="0"/>
                <w:bCs/>
                <w:i/>
                <w:iCs/>
                <w:noProof w:val="0"/>
                <w:sz w:val="18"/>
                <w:szCs w:val="18"/>
              </w:rPr>
              <w:t>ccitt(0)</w:t>
            </w:r>
          </w:p>
        </w:tc>
        <w:tc>
          <w:tcPr>
            <w:tcW w:w="1320" w:type="dxa"/>
            <w:tcBorders>
              <w:top w:val="single" w:sz="6" w:space="0" w:color="auto"/>
              <w:bottom w:val="nil"/>
            </w:tcBorders>
          </w:tcPr>
          <w:p w14:paraId="3E3A5CDC" w14:textId="77777777" w:rsidR="0093112E" w:rsidRPr="00131AE7" w:rsidRDefault="0093112E" w:rsidP="0093112E">
            <w:pPr>
              <w:pStyle w:val="TOC9"/>
              <w:spacing w:before="0"/>
              <w:ind w:left="0" w:right="0" w:firstLine="0"/>
              <w:rPr>
                <w:rStyle w:val="ASN1Text"/>
                <w:noProof w:val="0"/>
                <w:lang w:val="en-GB"/>
                <w:specVanish w:val="0"/>
              </w:rPr>
            </w:pPr>
            <w:r w:rsidRPr="00131AE7">
              <w:rPr>
                <w:rStyle w:val="ASN1Text"/>
                <w:noProof w:val="0"/>
                <w:lang w:val="en-GB"/>
              </w:rPr>
              <w:t>"0"</w:t>
            </w:r>
          </w:p>
          <w:p w14:paraId="600944CD" w14:textId="77777777" w:rsidR="0093112E" w:rsidRPr="00131AE7" w:rsidRDefault="0093112E" w:rsidP="0093112E">
            <w:pPr>
              <w:pStyle w:val="TOC9"/>
              <w:spacing w:before="0"/>
              <w:ind w:left="0" w:right="0" w:firstLine="0"/>
              <w:rPr>
                <w:rStyle w:val="ASN1Text"/>
                <w:noProof w:val="0"/>
                <w:lang w:val="en-GB"/>
                <w:specVanish w:val="0"/>
              </w:rPr>
            </w:pPr>
            <w:r w:rsidRPr="00131AE7">
              <w:rPr>
                <w:rStyle w:val="ASN1Text"/>
                <w:noProof w:val="0"/>
                <w:lang w:val="en-GB"/>
              </w:rPr>
              <w:t>-----------</w:t>
            </w:r>
          </w:p>
          <w:p w14:paraId="5EA1675A"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Style w:val="ASN1Text"/>
                <w:noProof w:val="0"/>
                <w:lang w:val="en-GB"/>
              </w:rPr>
              <w:t>"ITU-T"</w:t>
            </w:r>
          </w:p>
        </w:tc>
        <w:tc>
          <w:tcPr>
            <w:tcW w:w="2178" w:type="dxa"/>
            <w:tcBorders>
              <w:top w:val="single" w:sz="6" w:space="0" w:color="auto"/>
              <w:bottom w:val="single" w:sz="6" w:space="0" w:color="auto"/>
            </w:tcBorders>
            <w:shd w:val="clear" w:color="auto" w:fill="auto"/>
          </w:tcPr>
          <w:p w14:paraId="7106E3B3" w14:textId="77777777" w:rsidR="0093112E" w:rsidRPr="00131AE7" w:rsidRDefault="0093112E" w:rsidP="0093112E">
            <w:pPr>
              <w:pStyle w:val="TOC9"/>
              <w:spacing w:before="0"/>
              <w:ind w:left="0" w:right="0" w:firstLine="0"/>
              <w:rPr>
                <w:rFonts w:ascii="Arial" w:hAnsi="Arial" w:cs="Arial"/>
                <w:b w:val="0"/>
                <w:bCs/>
                <w:noProof w:val="0"/>
                <w:sz w:val="18"/>
                <w:szCs w:val="18"/>
              </w:rPr>
            </w:pPr>
            <w:r w:rsidRPr="00131AE7">
              <w:rPr>
                <w:rFonts w:ascii="Arial" w:hAnsi="Arial" w:cs="Arial"/>
                <w:b w:val="0"/>
                <w:noProof w:val="0"/>
                <w:sz w:val="18"/>
                <w:szCs w:val="18"/>
              </w:rPr>
              <w:t>recommendation(0)</w:t>
            </w:r>
          </w:p>
        </w:tc>
        <w:tc>
          <w:tcPr>
            <w:tcW w:w="2034" w:type="dxa"/>
            <w:tcBorders>
              <w:top w:val="single" w:sz="4" w:space="0" w:color="auto"/>
              <w:bottom w:val="single" w:sz="6" w:space="0" w:color="auto"/>
            </w:tcBorders>
          </w:tcPr>
          <w:p w14:paraId="305A3B78" w14:textId="77777777" w:rsidR="0093112E" w:rsidRPr="00131AE7" w:rsidRDefault="0093112E" w:rsidP="0093112E">
            <w:pPr>
              <w:pStyle w:val="B30"/>
              <w:spacing w:after="0"/>
              <w:ind w:left="0" w:firstLine="0"/>
              <w:rPr>
                <w:rStyle w:val="ASN1Text"/>
                <w:noProof w:val="0"/>
                <w:lang w:val="en-GB"/>
                <w:specVanish w:val="0"/>
              </w:rPr>
            </w:pPr>
            <w:r w:rsidRPr="00131AE7">
              <w:rPr>
                <w:rStyle w:val="ASN1Text"/>
                <w:noProof w:val="0"/>
                <w:lang w:val="en-GB"/>
              </w:rPr>
              <w:t>"0"</w:t>
            </w:r>
          </w:p>
          <w:p w14:paraId="10A844BC" w14:textId="77777777" w:rsidR="0093112E" w:rsidRPr="00131AE7" w:rsidRDefault="0093112E" w:rsidP="0093112E">
            <w:pPr>
              <w:pStyle w:val="B30"/>
              <w:spacing w:after="0"/>
              <w:ind w:left="0" w:firstLine="0"/>
              <w:rPr>
                <w:rStyle w:val="ASN1Text"/>
                <w:noProof w:val="0"/>
                <w:lang w:val="en-GB"/>
                <w:specVanish w:val="0"/>
              </w:rPr>
            </w:pPr>
            <w:r w:rsidRPr="00131AE7">
              <w:rPr>
                <w:rStyle w:val="ASN1Text"/>
                <w:noProof w:val="0"/>
                <w:lang w:val="en-GB"/>
              </w:rPr>
              <w:t>---------------</w:t>
            </w:r>
          </w:p>
          <w:p w14:paraId="2261A77B" w14:textId="77777777" w:rsidR="0093112E" w:rsidRPr="00131AE7" w:rsidRDefault="0093112E" w:rsidP="0093112E">
            <w:pPr>
              <w:pStyle w:val="B30"/>
              <w:spacing w:after="0"/>
              <w:ind w:left="0" w:firstLine="0"/>
              <w:rPr>
                <w:rFonts w:ascii="Courier New" w:hAnsi="Courier New" w:cs="Courier New"/>
                <w:b/>
                <w:spacing w:val="-2"/>
                <w:sz w:val="18"/>
                <w:u w:color="000000"/>
              </w:rPr>
            </w:pPr>
            <w:r w:rsidRPr="00131AE7">
              <w:rPr>
                <w:rStyle w:val="ASN1Text"/>
                <w:noProof w:val="0"/>
                <w:lang w:val="en-GB"/>
              </w:rPr>
              <w:t>"Recommendation"</w:t>
            </w:r>
          </w:p>
        </w:tc>
        <w:tc>
          <w:tcPr>
            <w:tcW w:w="832" w:type="dxa"/>
            <w:tcBorders>
              <w:top w:val="single" w:sz="4" w:space="0" w:color="auto"/>
              <w:bottom w:val="single" w:sz="6" w:space="0" w:color="auto"/>
            </w:tcBorders>
          </w:tcPr>
          <w:p w14:paraId="1762E297"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a(1)</w:t>
            </w:r>
          </w:p>
          <w:p w14:paraId="479B8A94"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b(2)</w:t>
            </w:r>
          </w:p>
          <w:p w14:paraId="352033CC"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c(3)</w:t>
            </w:r>
          </w:p>
          <w:p w14:paraId="2F6FDF65"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d(4)</w:t>
            </w:r>
          </w:p>
          <w:p w14:paraId="71D9E7B3"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e(5)</w:t>
            </w:r>
          </w:p>
          <w:p w14:paraId="4F9ABF34"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f(6)</w:t>
            </w:r>
          </w:p>
          <w:p w14:paraId="7EA60D6C"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g(7)</w:t>
            </w:r>
          </w:p>
          <w:p w14:paraId="435DD8C7"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h(8)</w:t>
            </w:r>
          </w:p>
          <w:p w14:paraId="02521D8B"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i(9)</w:t>
            </w:r>
          </w:p>
          <w:p w14:paraId="23440968"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j(10)</w:t>
            </w:r>
          </w:p>
          <w:p w14:paraId="04299F32"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k(11)</w:t>
            </w:r>
          </w:p>
          <w:p w14:paraId="4BCD056C"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l(12)</w:t>
            </w:r>
          </w:p>
          <w:p w14:paraId="1355EC49"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m(13)</w:t>
            </w:r>
          </w:p>
          <w:p w14:paraId="62565D25"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n(14)</w:t>
            </w:r>
          </w:p>
          <w:p w14:paraId="2640503A"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o(15)</w:t>
            </w:r>
          </w:p>
          <w:p w14:paraId="0C52773F"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p(16)</w:t>
            </w:r>
          </w:p>
          <w:p w14:paraId="52B56BE0"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q(17)</w:t>
            </w:r>
          </w:p>
          <w:p w14:paraId="14F84EDD"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r(18)</w:t>
            </w:r>
          </w:p>
          <w:p w14:paraId="14F629A3"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s(19)</w:t>
            </w:r>
          </w:p>
          <w:p w14:paraId="42A81247"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t(20)</w:t>
            </w:r>
          </w:p>
          <w:p w14:paraId="44D2133F"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u(21)</w:t>
            </w:r>
          </w:p>
          <w:p w14:paraId="4A392F7A"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v(22)</w:t>
            </w:r>
          </w:p>
          <w:p w14:paraId="0EDF4220"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w(23)</w:t>
            </w:r>
          </w:p>
          <w:p w14:paraId="25F88132"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x(24)</w:t>
            </w:r>
          </w:p>
          <w:p w14:paraId="49811E26" w14:textId="77777777" w:rsidR="0093112E" w:rsidRPr="00131AE7" w:rsidRDefault="0093112E" w:rsidP="0093112E">
            <w:pPr>
              <w:pStyle w:val="B30"/>
              <w:spacing w:after="0"/>
              <w:ind w:left="0" w:firstLine="0"/>
              <w:rPr>
                <w:rFonts w:ascii="Arial" w:hAnsi="Arial" w:cs="Arial"/>
                <w:sz w:val="18"/>
                <w:szCs w:val="18"/>
              </w:rPr>
            </w:pPr>
            <w:r w:rsidRPr="00131AE7">
              <w:rPr>
                <w:rFonts w:ascii="Arial" w:hAnsi="Arial" w:cs="Arial"/>
                <w:sz w:val="18"/>
                <w:szCs w:val="18"/>
              </w:rPr>
              <w:t>y(25)</w:t>
            </w:r>
          </w:p>
          <w:p w14:paraId="796E807A" w14:textId="77777777" w:rsidR="0093112E" w:rsidRPr="00131AE7" w:rsidRDefault="0093112E" w:rsidP="0093112E">
            <w:pPr>
              <w:pStyle w:val="B30"/>
              <w:spacing w:after="0"/>
              <w:ind w:left="0" w:firstLine="0"/>
              <w:rPr>
                <w:rFonts w:ascii="Arial" w:hAnsi="Arial" w:cs="Arial"/>
                <w:sz w:val="18"/>
                <w:szCs w:val="18"/>
                <w:highlight w:val="yellow"/>
              </w:rPr>
            </w:pPr>
            <w:r w:rsidRPr="00131AE7">
              <w:rPr>
                <w:rFonts w:ascii="Arial" w:hAnsi="Arial" w:cs="Arial"/>
                <w:sz w:val="18"/>
                <w:szCs w:val="18"/>
              </w:rPr>
              <w:t>z(26)</w:t>
            </w:r>
          </w:p>
        </w:tc>
        <w:tc>
          <w:tcPr>
            <w:tcW w:w="874" w:type="dxa"/>
            <w:tcBorders>
              <w:top w:val="single" w:sz="4" w:space="0" w:color="auto"/>
              <w:bottom w:val="single" w:sz="6" w:space="0" w:color="auto"/>
            </w:tcBorders>
          </w:tcPr>
          <w:p w14:paraId="1F43BF02"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 xml:space="preserve">  "1" | "A"</w:t>
            </w:r>
          </w:p>
          <w:p w14:paraId="05037EC8"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 xml:space="preserve">  "2" | "B"</w:t>
            </w:r>
          </w:p>
          <w:p w14:paraId="722363F8"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 xml:space="preserve">  "3" | "C"</w:t>
            </w:r>
          </w:p>
          <w:p w14:paraId="52BF0C77"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 xml:space="preserve">  "4" | "D"</w:t>
            </w:r>
          </w:p>
          <w:p w14:paraId="064E1650"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 xml:space="preserve">  "5" | "E"</w:t>
            </w:r>
          </w:p>
          <w:p w14:paraId="7CBAAFCF"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 xml:space="preserve">  "6" | "F"</w:t>
            </w:r>
          </w:p>
          <w:p w14:paraId="20F7939C"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 xml:space="preserve">  "7" | "G"</w:t>
            </w:r>
          </w:p>
          <w:p w14:paraId="54E68171"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 xml:space="preserve">  "8" | "H"</w:t>
            </w:r>
          </w:p>
          <w:p w14:paraId="2A00A79D"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 xml:space="preserve">  "9" | "I"</w:t>
            </w:r>
          </w:p>
          <w:p w14:paraId="762B0A86"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"10" | "J"</w:t>
            </w:r>
          </w:p>
          <w:p w14:paraId="6C3FA45F"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"11" | "K"</w:t>
            </w:r>
          </w:p>
          <w:p w14:paraId="6091CDB7"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"12" | "L"</w:t>
            </w:r>
          </w:p>
          <w:p w14:paraId="548DD366"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"13" | "M"</w:t>
            </w:r>
          </w:p>
          <w:p w14:paraId="5FF3DBCD"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"14" | "N"</w:t>
            </w:r>
          </w:p>
          <w:p w14:paraId="294428F5"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"15" | "O"</w:t>
            </w:r>
          </w:p>
          <w:p w14:paraId="36E3FE8B"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"16" | "P"</w:t>
            </w:r>
          </w:p>
          <w:p w14:paraId="63A8F588"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"17" | "Q"</w:t>
            </w:r>
          </w:p>
          <w:p w14:paraId="63E056D8"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"18" | "R"</w:t>
            </w:r>
          </w:p>
          <w:p w14:paraId="307080A6"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"19" | "S"</w:t>
            </w:r>
          </w:p>
          <w:p w14:paraId="67043486"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"20" | "T"</w:t>
            </w:r>
          </w:p>
          <w:p w14:paraId="275FD8D1"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"21" | "U"</w:t>
            </w:r>
          </w:p>
          <w:p w14:paraId="230D7F21"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"22" | "V"</w:t>
            </w:r>
          </w:p>
          <w:p w14:paraId="57D2C71D"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"23" | "W" "24" | "X"</w:t>
            </w:r>
          </w:p>
          <w:p w14:paraId="4C2D913B"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"25" | "Y"</w:t>
            </w:r>
          </w:p>
          <w:p w14:paraId="0B295B47"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"26" | "Z"</w:t>
            </w:r>
          </w:p>
        </w:tc>
        <w:tc>
          <w:tcPr>
            <w:tcW w:w="1000" w:type="dxa"/>
            <w:tcBorders>
              <w:top w:val="single" w:sz="4" w:space="0" w:color="auto"/>
              <w:bottom w:val="single" w:sz="6" w:space="0" w:color="auto"/>
            </w:tcBorders>
          </w:tcPr>
          <w:p w14:paraId="4C9F7A46"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Yes</w:t>
            </w:r>
          </w:p>
        </w:tc>
      </w:tr>
      <w:tr w:rsidR="0093112E" w:rsidRPr="00131AE7" w14:paraId="32166389" w14:textId="77777777" w:rsidTr="0093112E">
        <w:trPr>
          <w:cantSplit/>
          <w:jc w:val="center"/>
        </w:trPr>
        <w:tc>
          <w:tcPr>
            <w:tcW w:w="1376" w:type="dxa"/>
            <w:tcBorders>
              <w:top w:val="nil"/>
              <w:bottom w:val="nil"/>
            </w:tcBorders>
          </w:tcPr>
          <w:p w14:paraId="57683ADB"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p>
        </w:tc>
        <w:tc>
          <w:tcPr>
            <w:tcW w:w="1320" w:type="dxa"/>
            <w:tcBorders>
              <w:top w:val="nil"/>
              <w:bottom w:val="nil"/>
            </w:tcBorders>
          </w:tcPr>
          <w:p w14:paraId="54A6C916" w14:textId="77777777" w:rsidR="0093112E" w:rsidRPr="00131AE7" w:rsidRDefault="0093112E" w:rsidP="0093112E">
            <w:pPr>
              <w:pStyle w:val="TOC9"/>
              <w:spacing w:before="0"/>
              <w:ind w:left="0" w:right="0" w:firstLine="0"/>
              <w:rPr>
                <w:rFonts w:ascii="Arial" w:hAnsi="Arial" w:cs="Arial"/>
                <w:b w:val="0"/>
                <w:noProof w:val="0"/>
                <w:sz w:val="18"/>
                <w:szCs w:val="18"/>
              </w:rPr>
            </w:pPr>
          </w:p>
        </w:tc>
        <w:tc>
          <w:tcPr>
            <w:tcW w:w="2178" w:type="dxa"/>
            <w:tcBorders>
              <w:top w:val="single" w:sz="6" w:space="0" w:color="auto"/>
              <w:bottom w:val="single" w:sz="6" w:space="0" w:color="auto"/>
            </w:tcBorders>
            <w:shd w:val="clear" w:color="auto" w:fill="auto"/>
          </w:tcPr>
          <w:p w14:paraId="1D7D2F8E"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r w:rsidRPr="00131AE7">
              <w:rPr>
                <w:rFonts w:ascii="Arial" w:hAnsi="Arial" w:cs="Arial"/>
                <w:b w:val="0"/>
                <w:noProof w:val="0"/>
                <w:sz w:val="18"/>
                <w:szCs w:val="18"/>
              </w:rPr>
              <w:t>question(1)</w:t>
            </w:r>
          </w:p>
        </w:tc>
        <w:tc>
          <w:tcPr>
            <w:tcW w:w="2034" w:type="dxa"/>
            <w:tcBorders>
              <w:top w:val="single" w:sz="6" w:space="0" w:color="auto"/>
              <w:bottom w:val="single" w:sz="6" w:space="0" w:color="auto"/>
            </w:tcBorders>
          </w:tcPr>
          <w:p w14:paraId="669616E7"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"1"</w:t>
            </w:r>
          </w:p>
          <w:p w14:paraId="26F97E3A"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w:t>
            </w:r>
          </w:p>
          <w:p w14:paraId="4C6C3689"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(see note 3)</w:t>
            </w:r>
          </w:p>
        </w:tc>
        <w:tc>
          <w:tcPr>
            <w:tcW w:w="832" w:type="dxa"/>
            <w:tcBorders>
              <w:top w:val="single" w:sz="6" w:space="0" w:color="auto"/>
              <w:bottom w:val="single" w:sz="6" w:space="0" w:color="auto"/>
            </w:tcBorders>
          </w:tcPr>
          <w:p w14:paraId="6E74F9D6"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(see note 4)</w:t>
            </w:r>
          </w:p>
        </w:tc>
        <w:tc>
          <w:tcPr>
            <w:tcW w:w="874" w:type="dxa"/>
            <w:tcBorders>
              <w:top w:val="single" w:sz="6" w:space="0" w:color="auto"/>
              <w:bottom w:val="single" w:sz="6" w:space="0" w:color="auto"/>
            </w:tcBorders>
          </w:tcPr>
          <w:p w14:paraId="18A17F4E" w14:textId="77777777" w:rsidR="0093112E" w:rsidRPr="00131AE7" w:rsidRDefault="0093112E" w:rsidP="0093112E">
            <w:pPr>
              <w:pStyle w:val="TOC9"/>
              <w:spacing w:before="0"/>
              <w:ind w:left="0" w:right="0" w:firstLine="0"/>
              <w:rPr>
                <w:rFonts w:ascii="Arial" w:hAnsi="Arial" w:cs="Arial"/>
                <w:b w:val="0"/>
                <w:noProof w:val="0"/>
                <w:sz w:val="18"/>
                <w:szCs w:val="18"/>
              </w:rPr>
            </w:pPr>
          </w:p>
        </w:tc>
        <w:tc>
          <w:tcPr>
            <w:tcW w:w="1000" w:type="dxa"/>
            <w:tcBorders>
              <w:top w:val="single" w:sz="6" w:space="0" w:color="auto"/>
              <w:bottom w:val="single" w:sz="6" w:space="0" w:color="auto"/>
            </w:tcBorders>
          </w:tcPr>
          <w:p w14:paraId="069D90DB"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color w:val="000000"/>
                <w:sz w:val="18"/>
                <w:szCs w:val="18"/>
              </w:rPr>
              <w:t>arc beneath root</w:t>
            </w:r>
            <w:r w:rsidRPr="00131AE7">
              <w:rPr>
                <w:rFonts w:ascii="Arial" w:hAnsi="Arial" w:cs="Arial"/>
                <w:b w:val="0"/>
                <w:bCs/>
                <w:noProof w:val="0"/>
                <w:sz w:val="18"/>
                <w:szCs w:val="18"/>
              </w:rPr>
              <w:t>:</w:t>
            </w:r>
            <w:r w:rsidRPr="00131AE7">
              <w:rPr>
                <w:rFonts w:ascii="Arial" w:hAnsi="Arial" w:cs="Arial"/>
                <w:b w:val="0"/>
                <w:noProof w:val="0"/>
                <w:sz w:val="18"/>
                <w:szCs w:val="18"/>
              </w:rPr>
              <w:t xml:space="preserve"> Yes,</w:t>
            </w:r>
          </w:p>
          <w:p w14:paraId="65CAD9E7"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color w:val="000000"/>
                <w:sz w:val="18"/>
                <w:szCs w:val="18"/>
              </w:rPr>
              <w:t>third-level arc: No</w:t>
            </w:r>
          </w:p>
        </w:tc>
      </w:tr>
      <w:tr w:rsidR="0093112E" w:rsidRPr="00131AE7" w14:paraId="59E029AB" w14:textId="77777777" w:rsidTr="0093112E">
        <w:trPr>
          <w:cantSplit/>
          <w:jc w:val="center"/>
        </w:trPr>
        <w:tc>
          <w:tcPr>
            <w:tcW w:w="1376" w:type="dxa"/>
            <w:tcBorders>
              <w:top w:val="nil"/>
              <w:bottom w:val="single" w:sz="6" w:space="0" w:color="auto"/>
            </w:tcBorders>
          </w:tcPr>
          <w:p w14:paraId="1FF558D6"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p>
        </w:tc>
        <w:tc>
          <w:tcPr>
            <w:tcW w:w="1320" w:type="dxa"/>
            <w:tcBorders>
              <w:top w:val="nil"/>
              <w:bottom w:val="single" w:sz="6" w:space="0" w:color="auto"/>
            </w:tcBorders>
          </w:tcPr>
          <w:p w14:paraId="225DC9F5" w14:textId="77777777" w:rsidR="0093112E" w:rsidRPr="00131AE7" w:rsidRDefault="0093112E" w:rsidP="0093112E">
            <w:pPr>
              <w:pStyle w:val="TOC9"/>
              <w:spacing w:before="0"/>
              <w:ind w:left="0" w:right="0" w:firstLine="0"/>
              <w:rPr>
                <w:rFonts w:ascii="Arial" w:hAnsi="Arial" w:cs="Arial"/>
                <w:b w:val="0"/>
                <w:noProof w:val="0"/>
                <w:sz w:val="18"/>
                <w:szCs w:val="18"/>
              </w:rPr>
            </w:pPr>
          </w:p>
        </w:tc>
        <w:tc>
          <w:tcPr>
            <w:tcW w:w="2178" w:type="dxa"/>
            <w:tcBorders>
              <w:top w:val="single" w:sz="6" w:space="0" w:color="auto"/>
              <w:bottom w:val="single" w:sz="6" w:space="0" w:color="auto"/>
            </w:tcBorders>
            <w:shd w:val="clear" w:color="auto" w:fill="auto"/>
          </w:tcPr>
          <w:p w14:paraId="03198909"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r w:rsidRPr="00131AE7">
              <w:rPr>
                <w:rFonts w:ascii="Arial" w:hAnsi="Arial" w:cs="Arial"/>
                <w:b w:val="0"/>
                <w:noProof w:val="0"/>
                <w:sz w:val="18"/>
                <w:szCs w:val="18"/>
              </w:rPr>
              <w:t>administration(2)</w:t>
            </w:r>
          </w:p>
        </w:tc>
        <w:tc>
          <w:tcPr>
            <w:tcW w:w="2034" w:type="dxa"/>
            <w:tcBorders>
              <w:top w:val="single" w:sz="6" w:space="0" w:color="auto"/>
              <w:bottom w:val="single" w:sz="6" w:space="0" w:color="auto"/>
            </w:tcBorders>
          </w:tcPr>
          <w:p w14:paraId="05AAC742" w14:textId="77777777" w:rsidR="0093112E" w:rsidRPr="00131AE7" w:rsidRDefault="0093112E" w:rsidP="0093112E">
            <w:pPr>
              <w:pStyle w:val="TOC9"/>
              <w:spacing w:before="0"/>
              <w:ind w:left="0" w:right="0" w:firstLine="0"/>
              <w:rPr>
                <w:rStyle w:val="ASN1Text"/>
                <w:noProof w:val="0"/>
                <w:lang w:val="en-GB"/>
                <w:specVanish w:val="0"/>
              </w:rPr>
            </w:pPr>
            <w:r w:rsidRPr="00131AE7">
              <w:rPr>
                <w:rStyle w:val="ASN1Text"/>
                <w:noProof w:val="0"/>
                <w:lang w:val="en-GB"/>
              </w:rPr>
              <w:t>"2"</w:t>
            </w:r>
          </w:p>
          <w:p w14:paraId="03AAF02C" w14:textId="77777777" w:rsidR="0093112E" w:rsidRPr="00131AE7" w:rsidRDefault="0093112E" w:rsidP="0093112E">
            <w:pPr>
              <w:pStyle w:val="TOC9"/>
              <w:spacing w:before="0"/>
              <w:ind w:left="0" w:right="0" w:firstLine="0"/>
              <w:rPr>
                <w:rStyle w:val="ASN1Text"/>
                <w:noProof w:val="0"/>
                <w:lang w:val="en-GB"/>
                <w:specVanish w:val="0"/>
              </w:rPr>
            </w:pPr>
            <w:r w:rsidRPr="00131AE7">
              <w:rPr>
                <w:rStyle w:val="ASN1Text"/>
                <w:noProof w:val="0"/>
                <w:lang w:val="en-GB"/>
              </w:rPr>
              <w:t>----------------</w:t>
            </w:r>
          </w:p>
          <w:p w14:paraId="4FCC6D24"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Style w:val="ASN1Text"/>
                <w:noProof w:val="0"/>
                <w:lang w:val="en-GB"/>
              </w:rPr>
              <w:t>"Administration"</w:t>
            </w:r>
          </w:p>
        </w:tc>
        <w:tc>
          <w:tcPr>
            <w:tcW w:w="832" w:type="dxa"/>
            <w:tcBorders>
              <w:top w:val="single" w:sz="6" w:space="0" w:color="auto"/>
              <w:bottom w:val="single" w:sz="6" w:space="0" w:color="auto"/>
            </w:tcBorders>
          </w:tcPr>
          <w:p w14:paraId="7083CC41"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(see note 5)</w:t>
            </w:r>
          </w:p>
        </w:tc>
        <w:tc>
          <w:tcPr>
            <w:tcW w:w="874" w:type="dxa"/>
            <w:tcBorders>
              <w:top w:val="single" w:sz="6" w:space="0" w:color="auto"/>
              <w:bottom w:val="single" w:sz="6" w:space="0" w:color="auto"/>
            </w:tcBorders>
          </w:tcPr>
          <w:p w14:paraId="0B3FCC2F" w14:textId="77777777" w:rsidR="0093112E" w:rsidRPr="00131AE7" w:rsidRDefault="0093112E" w:rsidP="0093112E">
            <w:pPr>
              <w:pStyle w:val="TOC9"/>
              <w:spacing w:before="0"/>
              <w:ind w:left="0" w:right="0" w:firstLine="0"/>
              <w:rPr>
                <w:rFonts w:ascii="Arial" w:hAnsi="Arial" w:cs="Arial"/>
                <w:b w:val="0"/>
                <w:noProof w:val="0"/>
                <w:sz w:val="18"/>
                <w:szCs w:val="18"/>
              </w:rPr>
            </w:pPr>
          </w:p>
        </w:tc>
        <w:tc>
          <w:tcPr>
            <w:tcW w:w="1000" w:type="dxa"/>
            <w:tcBorders>
              <w:top w:val="single" w:sz="6" w:space="0" w:color="auto"/>
              <w:bottom w:val="single" w:sz="6" w:space="0" w:color="auto"/>
            </w:tcBorders>
          </w:tcPr>
          <w:p w14:paraId="2988D036"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color w:val="000000"/>
                <w:sz w:val="18"/>
                <w:szCs w:val="18"/>
              </w:rPr>
              <w:t>arc beneath root</w:t>
            </w:r>
            <w:r w:rsidRPr="00131AE7">
              <w:rPr>
                <w:rFonts w:ascii="Arial" w:hAnsi="Arial" w:cs="Arial"/>
                <w:b w:val="0"/>
                <w:bCs/>
                <w:noProof w:val="0"/>
                <w:sz w:val="18"/>
                <w:szCs w:val="18"/>
              </w:rPr>
              <w:t>:</w:t>
            </w:r>
            <w:r w:rsidRPr="00131AE7">
              <w:rPr>
                <w:rFonts w:ascii="Arial" w:hAnsi="Arial" w:cs="Arial"/>
                <w:b w:val="0"/>
                <w:noProof w:val="0"/>
                <w:sz w:val="18"/>
                <w:szCs w:val="18"/>
              </w:rPr>
              <w:t xml:space="preserve"> Yes,</w:t>
            </w:r>
          </w:p>
          <w:p w14:paraId="00A876BF"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color w:val="000000"/>
                <w:sz w:val="18"/>
                <w:szCs w:val="18"/>
              </w:rPr>
              <w:t>third-level arc: No</w:t>
            </w:r>
          </w:p>
        </w:tc>
      </w:tr>
      <w:tr w:rsidR="0093112E" w:rsidRPr="00131AE7" w14:paraId="40653093" w14:textId="77777777" w:rsidTr="0093112E">
        <w:trPr>
          <w:cantSplit/>
          <w:jc w:val="center"/>
        </w:trPr>
        <w:tc>
          <w:tcPr>
            <w:tcW w:w="1376" w:type="dxa"/>
            <w:tcBorders>
              <w:top w:val="single" w:sz="6" w:space="0" w:color="auto"/>
              <w:bottom w:val="nil"/>
            </w:tcBorders>
          </w:tcPr>
          <w:p w14:paraId="07AB6C61"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p>
        </w:tc>
        <w:tc>
          <w:tcPr>
            <w:tcW w:w="1320" w:type="dxa"/>
            <w:tcBorders>
              <w:top w:val="single" w:sz="6" w:space="0" w:color="auto"/>
              <w:bottom w:val="nil"/>
            </w:tcBorders>
          </w:tcPr>
          <w:p w14:paraId="5669695A" w14:textId="77777777" w:rsidR="0093112E" w:rsidRPr="00131AE7" w:rsidRDefault="0093112E" w:rsidP="0093112E">
            <w:pPr>
              <w:pStyle w:val="TOC9"/>
              <w:spacing w:before="0"/>
              <w:ind w:left="0" w:right="0" w:firstLine="0"/>
              <w:rPr>
                <w:rFonts w:ascii="Arial" w:hAnsi="Arial" w:cs="Arial"/>
                <w:b w:val="0"/>
                <w:noProof w:val="0"/>
                <w:sz w:val="18"/>
                <w:szCs w:val="18"/>
              </w:rPr>
            </w:pPr>
          </w:p>
        </w:tc>
        <w:tc>
          <w:tcPr>
            <w:tcW w:w="2178" w:type="dxa"/>
            <w:tcBorders>
              <w:top w:val="single" w:sz="6" w:space="0" w:color="auto"/>
              <w:bottom w:val="single" w:sz="6" w:space="0" w:color="auto"/>
            </w:tcBorders>
            <w:shd w:val="clear" w:color="auto" w:fill="auto"/>
          </w:tcPr>
          <w:p w14:paraId="24FB90AB"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r w:rsidRPr="00131AE7">
              <w:rPr>
                <w:rFonts w:ascii="Arial" w:hAnsi="Arial" w:cs="Arial"/>
                <w:b w:val="0"/>
                <w:noProof w:val="0"/>
                <w:sz w:val="18"/>
                <w:szCs w:val="18"/>
              </w:rPr>
              <w:t>network_operator(3)</w:t>
            </w:r>
          </w:p>
        </w:tc>
        <w:tc>
          <w:tcPr>
            <w:tcW w:w="2034" w:type="dxa"/>
            <w:tcBorders>
              <w:top w:val="single" w:sz="6" w:space="0" w:color="auto"/>
              <w:bottom w:val="single" w:sz="6" w:space="0" w:color="auto"/>
            </w:tcBorders>
          </w:tcPr>
          <w:p w14:paraId="61E9A3F8" w14:textId="77777777" w:rsidR="0093112E" w:rsidRPr="00131AE7" w:rsidRDefault="0093112E" w:rsidP="0093112E">
            <w:pPr>
              <w:pStyle w:val="TOC9"/>
              <w:spacing w:before="0"/>
              <w:ind w:left="0" w:right="0" w:firstLine="0"/>
              <w:rPr>
                <w:rStyle w:val="ASN1Text"/>
                <w:noProof w:val="0"/>
                <w:lang w:val="en-GB"/>
                <w:specVanish w:val="0"/>
              </w:rPr>
            </w:pPr>
            <w:r w:rsidRPr="00131AE7">
              <w:rPr>
                <w:rStyle w:val="ASN1Text"/>
                <w:noProof w:val="0"/>
                <w:lang w:val="en-GB"/>
              </w:rPr>
              <w:t>"3"</w:t>
            </w:r>
          </w:p>
          <w:p w14:paraId="5B44559B" w14:textId="77777777" w:rsidR="0093112E" w:rsidRPr="00131AE7" w:rsidRDefault="0093112E" w:rsidP="0093112E">
            <w:pPr>
              <w:pStyle w:val="TOC9"/>
              <w:spacing w:before="0"/>
              <w:ind w:left="0" w:right="0" w:firstLine="0"/>
              <w:rPr>
                <w:rStyle w:val="ASN1Text"/>
                <w:noProof w:val="0"/>
                <w:lang w:val="en-GB"/>
                <w:specVanish w:val="0"/>
              </w:rPr>
            </w:pPr>
            <w:r w:rsidRPr="00131AE7">
              <w:rPr>
                <w:rStyle w:val="ASN1Text"/>
                <w:noProof w:val="0"/>
                <w:lang w:val="en-GB"/>
              </w:rPr>
              <w:t>-----------------</w:t>
            </w:r>
          </w:p>
          <w:p w14:paraId="67950674"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Style w:val="ASN1Text"/>
                <w:noProof w:val="0"/>
                <w:lang w:val="en-GB"/>
              </w:rPr>
              <w:t>"Network-Operator"</w:t>
            </w:r>
          </w:p>
        </w:tc>
        <w:tc>
          <w:tcPr>
            <w:tcW w:w="832" w:type="dxa"/>
            <w:tcBorders>
              <w:top w:val="single" w:sz="6" w:space="0" w:color="auto"/>
              <w:bottom w:val="single" w:sz="6" w:space="0" w:color="auto"/>
            </w:tcBorders>
          </w:tcPr>
          <w:p w14:paraId="5B25869A"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(see note 6)</w:t>
            </w:r>
          </w:p>
        </w:tc>
        <w:tc>
          <w:tcPr>
            <w:tcW w:w="874" w:type="dxa"/>
            <w:tcBorders>
              <w:top w:val="single" w:sz="6" w:space="0" w:color="auto"/>
              <w:bottom w:val="single" w:sz="6" w:space="0" w:color="auto"/>
            </w:tcBorders>
          </w:tcPr>
          <w:p w14:paraId="49A9A274" w14:textId="77777777" w:rsidR="0093112E" w:rsidRPr="00131AE7" w:rsidRDefault="0093112E" w:rsidP="0093112E">
            <w:pPr>
              <w:pStyle w:val="TOC9"/>
              <w:spacing w:before="0"/>
              <w:ind w:left="0" w:right="0" w:firstLine="0"/>
              <w:rPr>
                <w:rFonts w:ascii="Arial" w:hAnsi="Arial" w:cs="Arial"/>
                <w:b w:val="0"/>
                <w:noProof w:val="0"/>
                <w:sz w:val="18"/>
                <w:szCs w:val="18"/>
              </w:rPr>
            </w:pPr>
          </w:p>
        </w:tc>
        <w:tc>
          <w:tcPr>
            <w:tcW w:w="1000" w:type="dxa"/>
            <w:tcBorders>
              <w:top w:val="single" w:sz="6" w:space="0" w:color="auto"/>
              <w:bottom w:val="single" w:sz="6" w:space="0" w:color="auto"/>
            </w:tcBorders>
          </w:tcPr>
          <w:p w14:paraId="0BCA142F"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color w:val="000000"/>
                <w:sz w:val="18"/>
                <w:szCs w:val="18"/>
              </w:rPr>
              <w:t>arc beneath root</w:t>
            </w:r>
            <w:r w:rsidRPr="00131AE7">
              <w:rPr>
                <w:rFonts w:ascii="Arial" w:hAnsi="Arial" w:cs="Arial"/>
                <w:b w:val="0"/>
                <w:bCs/>
                <w:noProof w:val="0"/>
                <w:sz w:val="18"/>
                <w:szCs w:val="18"/>
              </w:rPr>
              <w:t>:</w:t>
            </w:r>
            <w:r w:rsidRPr="00131AE7">
              <w:rPr>
                <w:rFonts w:ascii="Arial" w:hAnsi="Arial" w:cs="Arial"/>
                <w:b w:val="0"/>
                <w:noProof w:val="0"/>
                <w:sz w:val="18"/>
                <w:szCs w:val="18"/>
              </w:rPr>
              <w:t xml:space="preserve"> Yes,</w:t>
            </w:r>
          </w:p>
          <w:p w14:paraId="627512F5"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color w:val="000000"/>
                <w:sz w:val="18"/>
                <w:szCs w:val="18"/>
              </w:rPr>
              <w:t>third-level arc: No</w:t>
            </w:r>
          </w:p>
        </w:tc>
      </w:tr>
      <w:tr w:rsidR="0093112E" w:rsidRPr="00131AE7" w14:paraId="7F012935" w14:textId="77777777" w:rsidTr="0093112E">
        <w:trPr>
          <w:cantSplit/>
          <w:jc w:val="center"/>
        </w:trPr>
        <w:tc>
          <w:tcPr>
            <w:tcW w:w="1376" w:type="dxa"/>
            <w:tcBorders>
              <w:top w:val="nil"/>
              <w:bottom w:val="nil"/>
            </w:tcBorders>
          </w:tcPr>
          <w:p w14:paraId="05053CA4"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p>
        </w:tc>
        <w:tc>
          <w:tcPr>
            <w:tcW w:w="1320" w:type="dxa"/>
            <w:tcBorders>
              <w:top w:val="nil"/>
              <w:bottom w:val="nil"/>
            </w:tcBorders>
          </w:tcPr>
          <w:p w14:paraId="34F40CC3" w14:textId="77777777" w:rsidR="0093112E" w:rsidRPr="00131AE7" w:rsidRDefault="0093112E" w:rsidP="0093112E">
            <w:pPr>
              <w:pStyle w:val="TOC9"/>
              <w:spacing w:before="0"/>
              <w:ind w:left="0" w:right="0" w:firstLine="0"/>
              <w:rPr>
                <w:rFonts w:ascii="Arial" w:hAnsi="Arial" w:cs="Arial"/>
                <w:b w:val="0"/>
                <w:noProof w:val="0"/>
                <w:sz w:val="18"/>
                <w:szCs w:val="18"/>
              </w:rPr>
            </w:pPr>
          </w:p>
        </w:tc>
        <w:tc>
          <w:tcPr>
            <w:tcW w:w="2178" w:type="dxa"/>
            <w:tcBorders>
              <w:top w:val="single" w:sz="6" w:space="0" w:color="auto"/>
              <w:bottom w:val="single" w:sz="4" w:space="0" w:color="auto"/>
            </w:tcBorders>
            <w:shd w:val="clear" w:color="auto" w:fill="auto"/>
          </w:tcPr>
          <w:p w14:paraId="119A5CA0" w14:textId="77777777" w:rsidR="0093112E" w:rsidRPr="00131AE7" w:rsidRDefault="0093112E" w:rsidP="0093112E">
            <w:pPr>
              <w:pStyle w:val="TOC9"/>
              <w:spacing w:before="0"/>
              <w:ind w:left="0" w:right="0" w:firstLine="0"/>
              <w:rPr>
                <w:rFonts w:ascii="Arial" w:hAnsi="Arial" w:cs="Arial"/>
                <w:b w:val="0"/>
                <w:bCs/>
                <w:noProof w:val="0"/>
                <w:color w:val="000000"/>
                <w:sz w:val="18"/>
                <w:szCs w:val="18"/>
                <w:highlight w:val="yellow"/>
              </w:rPr>
            </w:pPr>
            <w:r w:rsidRPr="00131AE7">
              <w:rPr>
                <w:rFonts w:ascii="Arial" w:hAnsi="Arial" w:cs="Arial"/>
                <w:b w:val="0"/>
                <w:noProof w:val="0"/>
                <w:sz w:val="18"/>
                <w:szCs w:val="18"/>
              </w:rPr>
              <w:t>identified_organization(4)</w:t>
            </w:r>
          </w:p>
        </w:tc>
        <w:tc>
          <w:tcPr>
            <w:tcW w:w="2034" w:type="dxa"/>
            <w:tcBorders>
              <w:top w:val="single" w:sz="6" w:space="0" w:color="auto"/>
              <w:bottom w:val="single" w:sz="4" w:space="0" w:color="auto"/>
            </w:tcBorders>
          </w:tcPr>
          <w:p w14:paraId="69E01A0C" w14:textId="77777777" w:rsidR="0093112E" w:rsidRPr="00131AE7" w:rsidRDefault="0093112E" w:rsidP="0093112E">
            <w:pPr>
              <w:pStyle w:val="TOC9"/>
              <w:spacing w:before="0"/>
              <w:ind w:left="0" w:right="0" w:firstLine="0"/>
              <w:rPr>
                <w:rStyle w:val="ASN1Text"/>
                <w:noProof w:val="0"/>
                <w:lang w:val="en-GB"/>
                <w:specVanish w:val="0"/>
              </w:rPr>
            </w:pPr>
            <w:r w:rsidRPr="00131AE7">
              <w:rPr>
                <w:rStyle w:val="ASN1Text"/>
                <w:noProof w:val="0"/>
                <w:lang w:val="en-GB"/>
              </w:rPr>
              <w:t>"4"</w:t>
            </w:r>
          </w:p>
          <w:p w14:paraId="555439D7" w14:textId="77777777" w:rsidR="0093112E" w:rsidRPr="00131AE7" w:rsidRDefault="0093112E" w:rsidP="0093112E">
            <w:pPr>
              <w:pStyle w:val="TOC9"/>
              <w:spacing w:before="0"/>
              <w:ind w:left="0" w:right="0" w:firstLine="0"/>
              <w:rPr>
                <w:rStyle w:val="ASN1Text"/>
                <w:noProof w:val="0"/>
                <w:lang w:val="en-GB"/>
                <w:specVanish w:val="0"/>
              </w:rPr>
            </w:pPr>
            <w:r w:rsidRPr="00131AE7">
              <w:rPr>
                <w:rStyle w:val="ASN1Text"/>
                <w:noProof w:val="0"/>
                <w:lang w:val="en-GB"/>
              </w:rPr>
              <w:t>-----------------</w:t>
            </w:r>
          </w:p>
          <w:p w14:paraId="1B3BD422"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Style w:val="ASN1Text"/>
                <w:noProof w:val="0"/>
                <w:lang w:val="en-GB"/>
              </w:rPr>
              <w:t>"Identified-Organization"</w:t>
            </w:r>
          </w:p>
        </w:tc>
        <w:tc>
          <w:tcPr>
            <w:tcW w:w="832" w:type="dxa"/>
            <w:tcBorders>
              <w:top w:val="single" w:sz="6" w:space="0" w:color="auto"/>
              <w:bottom w:val="single" w:sz="4" w:space="0" w:color="auto"/>
            </w:tcBorders>
          </w:tcPr>
          <w:p w14:paraId="6145ECD3" w14:textId="77777777" w:rsidR="0093112E" w:rsidRPr="00131AE7" w:rsidRDefault="0093112E" w:rsidP="0093112E">
            <w:pPr>
              <w:pStyle w:val="TOC9"/>
              <w:spacing w:before="0"/>
              <w:ind w:left="0" w:right="0" w:firstLine="0"/>
              <w:rPr>
                <w:rFonts w:ascii="Arial" w:hAnsi="Arial" w:cs="Arial"/>
                <w:b w:val="0"/>
                <w:noProof w:val="0"/>
                <w:sz w:val="18"/>
                <w:szCs w:val="18"/>
              </w:rPr>
            </w:pPr>
          </w:p>
        </w:tc>
        <w:tc>
          <w:tcPr>
            <w:tcW w:w="874" w:type="dxa"/>
            <w:tcBorders>
              <w:top w:val="single" w:sz="6" w:space="0" w:color="auto"/>
              <w:bottom w:val="single" w:sz="4" w:space="0" w:color="auto"/>
            </w:tcBorders>
          </w:tcPr>
          <w:p w14:paraId="529B37A3" w14:textId="77777777" w:rsidR="0093112E" w:rsidRPr="00131AE7" w:rsidRDefault="0093112E" w:rsidP="0093112E">
            <w:pPr>
              <w:pStyle w:val="TOC9"/>
              <w:spacing w:before="0"/>
              <w:ind w:left="0" w:right="0" w:firstLine="0"/>
              <w:rPr>
                <w:rFonts w:ascii="Arial" w:hAnsi="Arial" w:cs="Arial"/>
                <w:b w:val="0"/>
                <w:noProof w:val="0"/>
                <w:sz w:val="18"/>
                <w:szCs w:val="18"/>
              </w:rPr>
            </w:pPr>
          </w:p>
        </w:tc>
        <w:tc>
          <w:tcPr>
            <w:tcW w:w="1000" w:type="dxa"/>
            <w:tcBorders>
              <w:top w:val="single" w:sz="6" w:space="0" w:color="auto"/>
              <w:bottom w:val="single" w:sz="4" w:space="0" w:color="auto"/>
            </w:tcBorders>
          </w:tcPr>
          <w:p w14:paraId="27B25204"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Yes</w:t>
            </w:r>
          </w:p>
        </w:tc>
      </w:tr>
      <w:tr w:rsidR="0093112E" w:rsidRPr="00131AE7" w14:paraId="49D43D8C" w14:textId="77777777" w:rsidTr="0093112E">
        <w:trPr>
          <w:cantSplit/>
          <w:jc w:val="center"/>
        </w:trPr>
        <w:tc>
          <w:tcPr>
            <w:tcW w:w="1376" w:type="dxa"/>
            <w:tcBorders>
              <w:top w:val="nil"/>
              <w:left w:val="single" w:sz="4" w:space="0" w:color="auto"/>
              <w:bottom w:val="single" w:sz="6" w:space="0" w:color="auto"/>
              <w:right w:val="single" w:sz="6" w:space="0" w:color="auto"/>
            </w:tcBorders>
          </w:tcPr>
          <w:p w14:paraId="6A96DA93"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p>
        </w:tc>
        <w:tc>
          <w:tcPr>
            <w:tcW w:w="1320" w:type="dxa"/>
            <w:tcBorders>
              <w:top w:val="nil"/>
              <w:left w:val="single" w:sz="6" w:space="0" w:color="auto"/>
              <w:bottom w:val="single" w:sz="6" w:space="0" w:color="auto"/>
              <w:right w:val="single" w:sz="6" w:space="0" w:color="auto"/>
            </w:tcBorders>
          </w:tcPr>
          <w:p w14:paraId="384C3137" w14:textId="77777777" w:rsidR="0093112E" w:rsidRPr="00131AE7" w:rsidRDefault="0093112E" w:rsidP="0093112E">
            <w:pPr>
              <w:pStyle w:val="TOC9"/>
              <w:spacing w:before="0"/>
              <w:ind w:left="0" w:right="0" w:firstLine="0"/>
              <w:rPr>
                <w:rFonts w:ascii="Arial" w:hAnsi="Arial" w:cs="Arial"/>
                <w:b w:val="0"/>
                <w:noProof w:val="0"/>
                <w:sz w:val="18"/>
                <w:szCs w:val="18"/>
              </w:rPr>
            </w:pPr>
          </w:p>
        </w:tc>
        <w:tc>
          <w:tcPr>
            <w:tcW w:w="2178" w:type="dxa"/>
            <w:tcBorders>
              <w:top w:val="single" w:sz="6" w:space="0" w:color="auto"/>
              <w:left w:val="single" w:sz="6" w:space="0" w:color="auto"/>
              <w:bottom w:val="single" w:sz="4" w:space="0" w:color="auto"/>
              <w:right w:val="single" w:sz="4" w:space="0" w:color="auto"/>
            </w:tcBorders>
            <w:shd w:val="clear" w:color="auto" w:fill="auto"/>
          </w:tcPr>
          <w:p w14:paraId="5E08CF77" w14:textId="77777777" w:rsidR="0093112E" w:rsidRPr="00131AE7" w:rsidRDefault="0093112E" w:rsidP="0093112E">
            <w:pPr>
              <w:pStyle w:val="TOC9"/>
              <w:spacing w:before="0"/>
              <w:ind w:left="0" w:right="0" w:firstLine="0"/>
              <w:rPr>
                <w:rFonts w:ascii="Arial" w:hAnsi="Arial" w:cs="Arial"/>
                <w:b w:val="0"/>
                <w:bCs/>
                <w:noProof w:val="0"/>
                <w:color w:val="000000"/>
                <w:sz w:val="18"/>
                <w:szCs w:val="18"/>
                <w:highlight w:val="yellow"/>
              </w:rPr>
            </w:pPr>
            <w:r w:rsidRPr="00131AE7">
              <w:rPr>
                <w:rFonts w:ascii="Arial" w:hAnsi="Arial" w:cs="Arial"/>
                <w:b w:val="0"/>
                <w:noProof w:val="0"/>
                <w:sz w:val="18"/>
                <w:szCs w:val="18"/>
              </w:rPr>
              <w:t>r_recommendation(5)</w:t>
            </w:r>
          </w:p>
        </w:tc>
        <w:tc>
          <w:tcPr>
            <w:tcW w:w="2034" w:type="dxa"/>
            <w:tcBorders>
              <w:top w:val="single" w:sz="6" w:space="0" w:color="auto"/>
              <w:left w:val="single" w:sz="6" w:space="0" w:color="auto"/>
              <w:bottom w:val="single" w:sz="4" w:space="0" w:color="auto"/>
              <w:right w:val="single" w:sz="6" w:space="0" w:color="auto"/>
            </w:tcBorders>
          </w:tcPr>
          <w:p w14:paraId="130BE2D2" w14:textId="77777777" w:rsidR="0093112E" w:rsidRPr="00131AE7" w:rsidRDefault="0093112E" w:rsidP="0093112E">
            <w:pPr>
              <w:pStyle w:val="TOC9"/>
              <w:spacing w:before="0"/>
              <w:ind w:left="0" w:right="0" w:firstLine="0"/>
              <w:rPr>
                <w:rStyle w:val="ASN1Text"/>
                <w:noProof w:val="0"/>
                <w:lang w:val="en-GB"/>
                <w:specVanish w:val="0"/>
              </w:rPr>
            </w:pPr>
            <w:r w:rsidRPr="00131AE7">
              <w:rPr>
                <w:rStyle w:val="ASN1Text"/>
                <w:noProof w:val="0"/>
                <w:lang w:val="en-GB"/>
              </w:rPr>
              <w:t>"5"</w:t>
            </w:r>
          </w:p>
          <w:p w14:paraId="4A095CEB" w14:textId="77777777" w:rsidR="0093112E" w:rsidRPr="00131AE7" w:rsidRDefault="0093112E" w:rsidP="0093112E">
            <w:pPr>
              <w:pStyle w:val="TOC9"/>
              <w:spacing w:before="0"/>
              <w:ind w:left="0" w:right="0" w:firstLine="0"/>
              <w:rPr>
                <w:rStyle w:val="ASN1Text"/>
                <w:noProof w:val="0"/>
                <w:lang w:val="en-GB"/>
                <w:specVanish w:val="0"/>
              </w:rPr>
            </w:pPr>
            <w:r w:rsidRPr="00131AE7">
              <w:rPr>
                <w:rStyle w:val="ASN1Text"/>
                <w:noProof w:val="0"/>
                <w:lang w:val="en-GB"/>
              </w:rPr>
              <w:t>-----------------</w:t>
            </w:r>
          </w:p>
          <w:p w14:paraId="643E79E9"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Style w:val="ASN1Text"/>
                <w:noProof w:val="0"/>
                <w:lang w:val="en-GB"/>
              </w:rPr>
              <w:t>"R-Recommendation"</w:t>
            </w:r>
          </w:p>
        </w:tc>
        <w:tc>
          <w:tcPr>
            <w:tcW w:w="832" w:type="dxa"/>
            <w:tcBorders>
              <w:top w:val="single" w:sz="6" w:space="0" w:color="auto"/>
              <w:left w:val="single" w:sz="6" w:space="0" w:color="auto"/>
              <w:bottom w:val="single" w:sz="4" w:space="0" w:color="auto"/>
              <w:right w:val="single" w:sz="4" w:space="0" w:color="auto"/>
            </w:tcBorders>
          </w:tcPr>
          <w:p w14:paraId="4BD7D7FB" w14:textId="77777777" w:rsidR="0093112E" w:rsidRPr="00131AE7" w:rsidRDefault="0093112E" w:rsidP="0093112E">
            <w:pPr>
              <w:pStyle w:val="TOC9"/>
              <w:spacing w:before="0"/>
              <w:ind w:left="0" w:right="0" w:firstLine="0"/>
              <w:rPr>
                <w:rFonts w:ascii="Arial" w:hAnsi="Arial" w:cs="Arial"/>
                <w:b w:val="0"/>
                <w:noProof w:val="0"/>
                <w:sz w:val="18"/>
                <w:szCs w:val="18"/>
              </w:rPr>
            </w:pPr>
          </w:p>
        </w:tc>
        <w:tc>
          <w:tcPr>
            <w:tcW w:w="874" w:type="dxa"/>
            <w:tcBorders>
              <w:top w:val="single" w:sz="6" w:space="0" w:color="auto"/>
              <w:left w:val="single" w:sz="6" w:space="0" w:color="auto"/>
              <w:bottom w:val="single" w:sz="4" w:space="0" w:color="auto"/>
              <w:right w:val="single" w:sz="6" w:space="0" w:color="auto"/>
            </w:tcBorders>
          </w:tcPr>
          <w:p w14:paraId="32858716" w14:textId="77777777" w:rsidR="0093112E" w:rsidRPr="00131AE7" w:rsidRDefault="0093112E" w:rsidP="0093112E">
            <w:pPr>
              <w:pStyle w:val="TOC9"/>
              <w:spacing w:before="0"/>
              <w:ind w:left="0" w:right="0" w:firstLine="0"/>
              <w:rPr>
                <w:rFonts w:ascii="Arial" w:hAnsi="Arial" w:cs="Arial"/>
                <w:b w:val="0"/>
                <w:noProof w:val="0"/>
                <w:sz w:val="18"/>
                <w:szCs w:val="18"/>
              </w:rPr>
            </w:pPr>
          </w:p>
        </w:tc>
        <w:tc>
          <w:tcPr>
            <w:tcW w:w="1000" w:type="dxa"/>
            <w:tcBorders>
              <w:top w:val="single" w:sz="6" w:space="0" w:color="auto"/>
              <w:left w:val="single" w:sz="6" w:space="0" w:color="auto"/>
              <w:bottom w:val="single" w:sz="4" w:space="0" w:color="auto"/>
              <w:right w:val="single" w:sz="4" w:space="0" w:color="auto"/>
            </w:tcBorders>
          </w:tcPr>
          <w:p w14:paraId="479C14BC"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No</w:t>
            </w:r>
          </w:p>
        </w:tc>
      </w:tr>
      <w:tr w:rsidR="0093112E" w:rsidRPr="00131AE7" w14:paraId="29D353F2" w14:textId="77777777" w:rsidTr="0093112E">
        <w:trPr>
          <w:cantSplit/>
          <w:jc w:val="center"/>
        </w:trPr>
        <w:tc>
          <w:tcPr>
            <w:tcW w:w="1376" w:type="dxa"/>
            <w:tcBorders>
              <w:top w:val="single" w:sz="6" w:space="0" w:color="auto"/>
              <w:left w:val="single" w:sz="4" w:space="0" w:color="auto"/>
              <w:bottom w:val="nil"/>
              <w:right w:val="single" w:sz="6" w:space="0" w:color="auto"/>
            </w:tcBorders>
          </w:tcPr>
          <w:p w14:paraId="6E4A081C" w14:textId="77777777" w:rsidR="0093112E" w:rsidRPr="00131AE7" w:rsidRDefault="0093112E" w:rsidP="0093112E">
            <w:pPr>
              <w:pStyle w:val="TOC9"/>
              <w:spacing w:before="0"/>
              <w:ind w:left="0" w:right="0" w:firstLine="0"/>
              <w:rPr>
                <w:rFonts w:ascii="Arial" w:hAnsi="Arial" w:cs="Arial"/>
                <w:b w:val="0"/>
                <w:noProof w:val="0"/>
                <w:sz w:val="18"/>
                <w:szCs w:val="18"/>
              </w:rPr>
            </w:pPr>
            <w:r w:rsidRPr="00131AE7">
              <w:rPr>
                <w:rFonts w:ascii="Arial" w:hAnsi="Arial" w:cs="Arial"/>
                <w:b w:val="0"/>
                <w:noProof w:val="0"/>
                <w:sz w:val="18"/>
                <w:szCs w:val="18"/>
              </w:rPr>
              <w:t>iso(1)</w:t>
            </w:r>
          </w:p>
        </w:tc>
        <w:tc>
          <w:tcPr>
            <w:tcW w:w="1320" w:type="dxa"/>
            <w:tcBorders>
              <w:top w:val="single" w:sz="6" w:space="0" w:color="auto"/>
              <w:left w:val="single" w:sz="6" w:space="0" w:color="auto"/>
              <w:bottom w:val="nil"/>
              <w:right w:val="single" w:sz="6" w:space="0" w:color="auto"/>
            </w:tcBorders>
          </w:tcPr>
          <w:p w14:paraId="29261BBA" w14:textId="77777777" w:rsidR="0093112E" w:rsidRPr="00131AE7" w:rsidRDefault="0093112E" w:rsidP="0093112E">
            <w:pPr>
              <w:pStyle w:val="B20"/>
              <w:spacing w:after="0"/>
              <w:ind w:left="454"/>
              <w:rPr>
                <w:rFonts w:ascii="Arial" w:hAnsi="Arial" w:cs="Arial"/>
                <w:sz w:val="18"/>
                <w:szCs w:val="18"/>
              </w:rPr>
            </w:pPr>
            <w:r w:rsidRPr="00131AE7">
              <w:rPr>
                <w:rFonts w:ascii="Arial" w:hAnsi="Arial" w:cs="Arial"/>
                <w:sz w:val="18"/>
                <w:szCs w:val="18"/>
              </w:rPr>
              <w:t>"1"</w:t>
            </w:r>
          </w:p>
          <w:p w14:paraId="3602644B" w14:textId="77777777" w:rsidR="0093112E" w:rsidRPr="00131AE7" w:rsidRDefault="0093112E" w:rsidP="0093112E">
            <w:pPr>
              <w:pStyle w:val="B20"/>
              <w:spacing w:after="0"/>
              <w:ind w:left="454"/>
              <w:rPr>
                <w:rFonts w:ascii="Arial" w:hAnsi="Arial" w:cs="Arial"/>
                <w:sz w:val="18"/>
                <w:szCs w:val="18"/>
              </w:rPr>
            </w:pPr>
            <w:r w:rsidRPr="00131AE7">
              <w:rPr>
                <w:rFonts w:ascii="Arial" w:hAnsi="Arial" w:cs="Arial"/>
                <w:sz w:val="18"/>
                <w:szCs w:val="18"/>
              </w:rPr>
              <w:t>-------------------</w:t>
            </w:r>
          </w:p>
          <w:p w14:paraId="14CE7428" w14:textId="77777777" w:rsidR="0093112E" w:rsidRPr="00131AE7" w:rsidRDefault="0093112E" w:rsidP="0093112E">
            <w:pPr>
              <w:pStyle w:val="B20"/>
              <w:spacing w:after="0"/>
              <w:ind w:left="454"/>
              <w:rPr>
                <w:rFonts w:ascii="Arial" w:hAnsi="Arial" w:cs="Arial"/>
                <w:sz w:val="18"/>
                <w:szCs w:val="18"/>
              </w:rPr>
            </w:pPr>
            <w:r w:rsidRPr="00131AE7">
              <w:rPr>
                <w:rStyle w:val="ASN1Text"/>
                <w:noProof w:val="0"/>
                <w:lang w:val="en-GB"/>
              </w:rPr>
              <w:t>"ISO"</w:t>
            </w:r>
          </w:p>
        </w:tc>
        <w:tc>
          <w:tcPr>
            <w:tcW w:w="2178" w:type="dxa"/>
            <w:tcBorders>
              <w:top w:val="single" w:sz="6" w:space="0" w:color="auto"/>
              <w:left w:val="single" w:sz="6" w:space="0" w:color="auto"/>
              <w:bottom w:val="single" w:sz="4" w:space="0" w:color="auto"/>
              <w:right w:val="single" w:sz="4" w:space="0" w:color="auto"/>
            </w:tcBorders>
            <w:shd w:val="clear" w:color="auto" w:fill="auto"/>
          </w:tcPr>
          <w:p w14:paraId="4F4ACD04" w14:textId="77777777" w:rsidR="0093112E" w:rsidRPr="00131AE7" w:rsidRDefault="0093112E" w:rsidP="0093112E">
            <w:pPr>
              <w:pStyle w:val="B20"/>
              <w:spacing w:after="0"/>
              <w:ind w:left="454"/>
              <w:rPr>
                <w:rFonts w:ascii="Arial" w:hAnsi="Arial" w:cs="Arial"/>
                <w:sz w:val="18"/>
                <w:szCs w:val="18"/>
              </w:rPr>
            </w:pPr>
            <w:r w:rsidRPr="00131AE7">
              <w:rPr>
                <w:rFonts w:ascii="Arial" w:hAnsi="Arial" w:cs="Arial"/>
                <w:sz w:val="18"/>
                <w:szCs w:val="18"/>
              </w:rPr>
              <w:t>standard(0)</w:t>
            </w:r>
          </w:p>
          <w:p w14:paraId="03A7EBEC" w14:textId="77777777" w:rsidR="0093112E" w:rsidRPr="00131AE7" w:rsidRDefault="0093112E" w:rsidP="0093112E">
            <w:pPr>
              <w:pStyle w:val="B20"/>
              <w:spacing w:after="0"/>
              <w:ind w:left="454"/>
              <w:rPr>
                <w:rFonts w:ascii="Arial" w:hAnsi="Arial" w:cs="Arial"/>
                <w:sz w:val="18"/>
                <w:szCs w:val="18"/>
              </w:rPr>
            </w:pPr>
            <w:r w:rsidRPr="00131AE7">
              <w:rPr>
                <w:rFonts w:ascii="Arial" w:hAnsi="Arial" w:cs="Arial"/>
                <w:sz w:val="18"/>
                <w:szCs w:val="18"/>
              </w:rPr>
              <w:t>(note 7)</w:t>
            </w:r>
          </w:p>
        </w:tc>
        <w:tc>
          <w:tcPr>
            <w:tcW w:w="2034" w:type="dxa"/>
            <w:tcBorders>
              <w:top w:val="single" w:sz="6" w:space="0" w:color="auto"/>
              <w:left w:val="single" w:sz="6" w:space="0" w:color="auto"/>
              <w:bottom w:val="single" w:sz="4" w:space="0" w:color="auto"/>
              <w:right w:val="single" w:sz="6" w:space="0" w:color="auto"/>
            </w:tcBorders>
          </w:tcPr>
          <w:p w14:paraId="5C126B90" w14:textId="77777777" w:rsidR="0093112E" w:rsidRPr="00131AE7" w:rsidRDefault="0093112E" w:rsidP="0093112E">
            <w:pPr>
              <w:pStyle w:val="TOC9"/>
              <w:spacing w:before="0"/>
              <w:ind w:left="0" w:right="0" w:firstLine="0"/>
              <w:rPr>
                <w:rStyle w:val="ASN1Text"/>
                <w:noProof w:val="0"/>
                <w:lang w:val="en-GB"/>
                <w:specVanish w:val="0"/>
              </w:rPr>
            </w:pPr>
            <w:r w:rsidRPr="00131AE7">
              <w:rPr>
                <w:rStyle w:val="ASN1Text"/>
                <w:noProof w:val="0"/>
                <w:lang w:val="en-GB"/>
              </w:rPr>
              <w:t>"0"</w:t>
            </w:r>
          </w:p>
          <w:p w14:paraId="49B5614F" w14:textId="77777777" w:rsidR="0093112E" w:rsidRPr="00131AE7" w:rsidRDefault="0093112E" w:rsidP="0093112E">
            <w:pPr>
              <w:pStyle w:val="TOC9"/>
              <w:spacing w:before="0"/>
              <w:ind w:left="0" w:right="0" w:firstLine="0"/>
              <w:rPr>
                <w:rStyle w:val="ASN1Text"/>
                <w:noProof w:val="0"/>
                <w:lang w:val="en-GB"/>
                <w:specVanish w:val="0"/>
              </w:rPr>
            </w:pPr>
            <w:r w:rsidRPr="00131AE7">
              <w:rPr>
                <w:rStyle w:val="ASN1Text"/>
                <w:noProof w:val="0"/>
                <w:lang w:val="en-GB"/>
              </w:rPr>
              <w:t>-----------------</w:t>
            </w:r>
          </w:p>
          <w:p w14:paraId="4E62E00D"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r w:rsidRPr="00131AE7">
              <w:rPr>
                <w:rStyle w:val="ASN1Text"/>
                <w:noProof w:val="0"/>
                <w:lang w:val="en-GB"/>
              </w:rPr>
              <w:t>"Standard"</w:t>
            </w:r>
          </w:p>
        </w:tc>
        <w:tc>
          <w:tcPr>
            <w:tcW w:w="832" w:type="dxa"/>
            <w:tcBorders>
              <w:top w:val="single" w:sz="6" w:space="0" w:color="auto"/>
              <w:left w:val="single" w:sz="6" w:space="0" w:color="auto"/>
              <w:bottom w:val="single" w:sz="4" w:space="0" w:color="auto"/>
              <w:right w:val="single" w:sz="4" w:space="0" w:color="auto"/>
            </w:tcBorders>
          </w:tcPr>
          <w:p w14:paraId="423A3015"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p>
        </w:tc>
        <w:tc>
          <w:tcPr>
            <w:tcW w:w="874" w:type="dxa"/>
            <w:tcBorders>
              <w:top w:val="single" w:sz="6" w:space="0" w:color="auto"/>
              <w:left w:val="single" w:sz="6" w:space="0" w:color="auto"/>
              <w:bottom w:val="single" w:sz="4" w:space="0" w:color="auto"/>
              <w:right w:val="single" w:sz="6" w:space="0" w:color="auto"/>
            </w:tcBorders>
          </w:tcPr>
          <w:p w14:paraId="4D537BE8"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p>
        </w:tc>
        <w:tc>
          <w:tcPr>
            <w:tcW w:w="1000" w:type="dxa"/>
            <w:tcBorders>
              <w:top w:val="single" w:sz="6" w:space="0" w:color="auto"/>
              <w:left w:val="single" w:sz="6" w:space="0" w:color="auto"/>
              <w:bottom w:val="single" w:sz="4" w:space="0" w:color="auto"/>
              <w:right w:val="single" w:sz="4" w:space="0" w:color="auto"/>
            </w:tcBorders>
          </w:tcPr>
          <w:p w14:paraId="16C54ACD"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r w:rsidRPr="00131AE7">
              <w:rPr>
                <w:rFonts w:ascii="Arial" w:hAnsi="Arial" w:cs="Arial"/>
                <w:b w:val="0"/>
                <w:bCs/>
                <w:noProof w:val="0"/>
                <w:color w:val="000000"/>
                <w:sz w:val="18"/>
                <w:szCs w:val="18"/>
              </w:rPr>
              <w:t>Yes</w:t>
            </w:r>
          </w:p>
        </w:tc>
      </w:tr>
      <w:tr w:rsidR="0093112E" w:rsidRPr="00131AE7" w14:paraId="549FBCFF" w14:textId="77777777" w:rsidTr="0093112E">
        <w:trPr>
          <w:cantSplit/>
          <w:jc w:val="center"/>
        </w:trPr>
        <w:tc>
          <w:tcPr>
            <w:tcW w:w="1376" w:type="dxa"/>
            <w:tcBorders>
              <w:top w:val="nil"/>
              <w:left w:val="single" w:sz="4" w:space="0" w:color="auto"/>
              <w:bottom w:val="nil"/>
              <w:right w:val="single" w:sz="6" w:space="0" w:color="auto"/>
            </w:tcBorders>
          </w:tcPr>
          <w:p w14:paraId="2B482A9B"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p>
        </w:tc>
        <w:tc>
          <w:tcPr>
            <w:tcW w:w="1320" w:type="dxa"/>
            <w:tcBorders>
              <w:top w:val="nil"/>
              <w:left w:val="single" w:sz="6" w:space="0" w:color="auto"/>
              <w:bottom w:val="nil"/>
              <w:right w:val="single" w:sz="6" w:space="0" w:color="auto"/>
            </w:tcBorders>
          </w:tcPr>
          <w:p w14:paraId="0A973EEC" w14:textId="77777777" w:rsidR="0093112E" w:rsidRPr="00131AE7" w:rsidRDefault="0093112E" w:rsidP="0093112E">
            <w:pPr>
              <w:pStyle w:val="TOC9"/>
              <w:spacing w:before="0"/>
              <w:ind w:left="0" w:right="0" w:firstLine="0"/>
              <w:rPr>
                <w:rFonts w:ascii="Arial" w:hAnsi="Arial" w:cs="Arial"/>
                <w:b w:val="0"/>
                <w:iCs/>
                <w:noProof w:val="0"/>
                <w:sz w:val="18"/>
                <w:szCs w:val="18"/>
              </w:rPr>
            </w:pPr>
          </w:p>
        </w:tc>
        <w:tc>
          <w:tcPr>
            <w:tcW w:w="2178" w:type="dxa"/>
            <w:tcBorders>
              <w:top w:val="single" w:sz="6" w:space="0" w:color="auto"/>
              <w:left w:val="single" w:sz="6" w:space="0" w:color="auto"/>
              <w:bottom w:val="single" w:sz="4" w:space="0" w:color="auto"/>
              <w:right w:val="single" w:sz="4" w:space="0" w:color="auto"/>
            </w:tcBorders>
            <w:shd w:val="clear" w:color="auto" w:fill="auto"/>
          </w:tcPr>
          <w:p w14:paraId="6755A991"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r w:rsidRPr="00131AE7">
              <w:rPr>
                <w:rFonts w:ascii="Arial" w:hAnsi="Arial" w:cs="Arial"/>
                <w:b w:val="0"/>
                <w:iCs/>
                <w:noProof w:val="0"/>
                <w:sz w:val="18"/>
                <w:szCs w:val="18"/>
              </w:rPr>
              <w:t>registration_authority(1)</w:t>
            </w:r>
          </w:p>
        </w:tc>
        <w:tc>
          <w:tcPr>
            <w:tcW w:w="2034" w:type="dxa"/>
            <w:tcBorders>
              <w:top w:val="single" w:sz="6" w:space="0" w:color="auto"/>
              <w:left w:val="single" w:sz="6" w:space="0" w:color="auto"/>
              <w:bottom w:val="single" w:sz="4" w:space="0" w:color="auto"/>
              <w:right w:val="single" w:sz="6" w:space="0" w:color="auto"/>
            </w:tcBorders>
          </w:tcPr>
          <w:p w14:paraId="5C57049A" w14:textId="77777777" w:rsidR="0093112E" w:rsidRPr="00131AE7" w:rsidRDefault="0093112E" w:rsidP="0093112E">
            <w:pPr>
              <w:pStyle w:val="TOC9"/>
              <w:spacing w:before="0"/>
              <w:ind w:left="0" w:right="0" w:firstLine="0"/>
              <w:rPr>
                <w:rStyle w:val="ASN1Text"/>
                <w:noProof w:val="0"/>
                <w:lang w:val="en-GB"/>
                <w:specVanish w:val="0"/>
              </w:rPr>
            </w:pPr>
            <w:r w:rsidRPr="00131AE7">
              <w:rPr>
                <w:rStyle w:val="ASN1Text"/>
                <w:noProof w:val="0"/>
                <w:lang w:val="en-GB"/>
              </w:rPr>
              <w:t>"1"</w:t>
            </w:r>
          </w:p>
          <w:p w14:paraId="11587B7D" w14:textId="77777777" w:rsidR="0093112E" w:rsidRPr="00131AE7" w:rsidRDefault="0093112E" w:rsidP="0093112E">
            <w:pPr>
              <w:pStyle w:val="TOC9"/>
              <w:spacing w:before="0"/>
              <w:ind w:left="0" w:right="0" w:firstLine="0"/>
              <w:rPr>
                <w:rStyle w:val="ASN1Text"/>
                <w:noProof w:val="0"/>
                <w:lang w:val="en-GB"/>
                <w:specVanish w:val="0"/>
              </w:rPr>
            </w:pPr>
            <w:r w:rsidRPr="00131AE7">
              <w:rPr>
                <w:rStyle w:val="ASN1Text"/>
                <w:noProof w:val="0"/>
                <w:lang w:val="en-GB"/>
              </w:rPr>
              <w:t>--------------</w:t>
            </w:r>
          </w:p>
          <w:p w14:paraId="0A862156"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r w:rsidRPr="00131AE7">
              <w:rPr>
                <w:rStyle w:val="ASN1Text"/>
                <w:noProof w:val="0"/>
                <w:lang w:val="en-GB"/>
              </w:rPr>
              <w:t>"Registration-Authority"</w:t>
            </w:r>
          </w:p>
        </w:tc>
        <w:tc>
          <w:tcPr>
            <w:tcW w:w="832" w:type="dxa"/>
            <w:tcBorders>
              <w:top w:val="single" w:sz="6" w:space="0" w:color="auto"/>
              <w:left w:val="single" w:sz="6" w:space="0" w:color="auto"/>
              <w:bottom w:val="single" w:sz="4" w:space="0" w:color="auto"/>
              <w:right w:val="single" w:sz="4" w:space="0" w:color="auto"/>
            </w:tcBorders>
          </w:tcPr>
          <w:p w14:paraId="56B99930"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p>
        </w:tc>
        <w:tc>
          <w:tcPr>
            <w:tcW w:w="874" w:type="dxa"/>
            <w:tcBorders>
              <w:top w:val="single" w:sz="6" w:space="0" w:color="auto"/>
              <w:left w:val="single" w:sz="6" w:space="0" w:color="auto"/>
              <w:bottom w:val="single" w:sz="4" w:space="0" w:color="auto"/>
              <w:right w:val="single" w:sz="6" w:space="0" w:color="auto"/>
            </w:tcBorders>
          </w:tcPr>
          <w:p w14:paraId="2936A214"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p>
        </w:tc>
        <w:tc>
          <w:tcPr>
            <w:tcW w:w="1000" w:type="dxa"/>
            <w:tcBorders>
              <w:top w:val="single" w:sz="6" w:space="0" w:color="auto"/>
              <w:left w:val="single" w:sz="6" w:space="0" w:color="auto"/>
              <w:bottom w:val="single" w:sz="4" w:space="0" w:color="auto"/>
              <w:right w:val="single" w:sz="4" w:space="0" w:color="auto"/>
            </w:tcBorders>
          </w:tcPr>
          <w:p w14:paraId="2FF4925D"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r w:rsidRPr="00131AE7">
              <w:rPr>
                <w:rFonts w:ascii="Arial" w:hAnsi="Arial" w:cs="Arial"/>
                <w:b w:val="0"/>
                <w:bCs/>
                <w:noProof w:val="0"/>
                <w:color w:val="000000"/>
                <w:sz w:val="18"/>
                <w:szCs w:val="18"/>
              </w:rPr>
              <w:t>Yes</w:t>
            </w:r>
          </w:p>
        </w:tc>
      </w:tr>
      <w:tr w:rsidR="0093112E" w:rsidRPr="00131AE7" w14:paraId="107F0313" w14:textId="77777777" w:rsidTr="0093112E">
        <w:trPr>
          <w:cantSplit/>
          <w:jc w:val="center"/>
        </w:trPr>
        <w:tc>
          <w:tcPr>
            <w:tcW w:w="1376" w:type="dxa"/>
            <w:tcBorders>
              <w:top w:val="nil"/>
              <w:left w:val="single" w:sz="4" w:space="0" w:color="auto"/>
              <w:bottom w:val="nil"/>
              <w:right w:val="single" w:sz="6" w:space="0" w:color="auto"/>
            </w:tcBorders>
          </w:tcPr>
          <w:p w14:paraId="0F2259DB"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p>
        </w:tc>
        <w:tc>
          <w:tcPr>
            <w:tcW w:w="1320" w:type="dxa"/>
            <w:tcBorders>
              <w:top w:val="nil"/>
              <w:left w:val="single" w:sz="6" w:space="0" w:color="auto"/>
              <w:bottom w:val="nil"/>
              <w:right w:val="single" w:sz="6" w:space="0" w:color="auto"/>
            </w:tcBorders>
          </w:tcPr>
          <w:p w14:paraId="33DDEA85" w14:textId="77777777" w:rsidR="0093112E" w:rsidRPr="00131AE7" w:rsidRDefault="0093112E" w:rsidP="0093112E">
            <w:pPr>
              <w:pStyle w:val="TOC9"/>
              <w:spacing w:before="0"/>
              <w:ind w:left="0" w:right="0" w:firstLine="0"/>
              <w:rPr>
                <w:rFonts w:ascii="Arial" w:hAnsi="Arial" w:cs="Arial"/>
                <w:b w:val="0"/>
                <w:noProof w:val="0"/>
                <w:sz w:val="18"/>
                <w:szCs w:val="18"/>
              </w:rPr>
            </w:pPr>
          </w:p>
        </w:tc>
        <w:tc>
          <w:tcPr>
            <w:tcW w:w="2178" w:type="dxa"/>
            <w:tcBorders>
              <w:top w:val="single" w:sz="6" w:space="0" w:color="auto"/>
              <w:left w:val="single" w:sz="6" w:space="0" w:color="auto"/>
              <w:bottom w:val="single" w:sz="4" w:space="0" w:color="auto"/>
              <w:right w:val="single" w:sz="4" w:space="0" w:color="auto"/>
            </w:tcBorders>
            <w:shd w:val="clear" w:color="auto" w:fill="auto"/>
          </w:tcPr>
          <w:p w14:paraId="637AC07D"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r w:rsidRPr="00131AE7">
              <w:rPr>
                <w:rFonts w:ascii="Arial" w:hAnsi="Arial" w:cs="Arial"/>
                <w:b w:val="0"/>
                <w:noProof w:val="0"/>
                <w:sz w:val="18"/>
                <w:szCs w:val="18"/>
              </w:rPr>
              <w:t>member_body(2)</w:t>
            </w:r>
          </w:p>
        </w:tc>
        <w:tc>
          <w:tcPr>
            <w:tcW w:w="2034" w:type="dxa"/>
            <w:tcBorders>
              <w:top w:val="single" w:sz="6" w:space="0" w:color="auto"/>
              <w:left w:val="single" w:sz="6" w:space="0" w:color="auto"/>
              <w:bottom w:val="single" w:sz="4" w:space="0" w:color="auto"/>
              <w:right w:val="single" w:sz="6" w:space="0" w:color="auto"/>
            </w:tcBorders>
          </w:tcPr>
          <w:p w14:paraId="773762E2" w14:textId="77777777" w:rsidR="0093112E" w:rsidRPr="00131AE7" w:rsidRDefault="0093112E" w:rsidP="0093112E">
            <w:pPr>
              <w:pStyle w:val="TOC9"/>
              <w:spacing w:before="0"/>
              <w:ind w:left="0" w:right="0" w:firstLine="0"/>
              <w:rPr>
                <w:rStyle w:val="ASN1Text"/>
                <w:noProof w:val="0"/>
                <w:lang w:val="en-GB"/>
                <w:specVanish w:val="0"/>
              </w:rPr>
            </w:pPr>
            <w:r w:rsidRPr="00131AE7">
              <w:rPr>
                <w:rStyle w:val="ASN1Text"/>
                <w:noProof w:val="0"/>
                <w:lang w:val="en-GB"/>
              </w:rPr>
              <w:t>"2"</w:t>
            </w:r>
          </w:p>
          <w:p w14:paraId="22D97263" w14:textId="77777777" w:rsidR="0093112E" w:rsidRPr="00131AE7" w:rsidRDefault="0093112E" w:rsidP="0093112E">
            <w:pPr>
              <w:pStyle w:val="TOC9"/>
              <w:spacing w:before="0"/>
              <w:ind w:left="0" w:right="0" w:firstLine="0"/>
              <w:rPr>
                <w:rStyle w:val="ASN1Text"/>
                <w:noProof w:val="0"/>
                <w:lang w:val="en-GB"/>
                <w:specVanish w:val="0"/>
              </w:rPr>
            </w:pPr>
            <w:r w:rsidRPr="00131AE7">
              <w:rPr>
                <w:rStyle w:val="ASN1Text"/>
                <w:noProof w:val="0"/>
                <w:lang w:val="en-GB"/>
              </w:rPr>
              <w:t xml:space="preserve">------------- </w:t>
            </w:r>
          </w:p>
          <w:p w14:paraId="0B06043A"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r w:rsidRPr="00131AE7">
              <w:rPr>
                <w:rStyle w:val="ASN1Text"/>
                <w:noProof w:val="0"/>
                <w:lang w:val="en-GB"/>
              </w:rPr>
              <w:t>"Member-Body"</w:t>
            </w:r>
          </w:p>
        </w:tc>
        <w:tc>
          <w:tcPr>
            <w:tcW w:w="832" w:type="dxa"/>
            <w:tcBorders>
              <w:top w:val="single" w:sz="6" w:space="0" w:color="auto"/>
              <w:left w:val="single" w:sz="6" w:space="0" w:color="auto"/>
              <w:bottom w:val="single" w:sz="4" w:space="0" w:color="auto"/>
              <w:right w:val="single" w:sz="4" w:space="0" w:color="auto"/>
            </w:tcBorders>
          </w:tcPr>
          <w:p w14:paraId="00DCEAC2"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p>
        </w:tc>
        <w:tc>
          <w:tcPr>
            <w:tcW w:w="874" w:type="dxa"/>
            <w:tcBorders>
              <w:top w:val="single" w:sz="6" w:space="0" w:color="auto"/>
              <w:left w:val="single" w:sz="6" w:space="0" w:color="auto"/>
              <w:bottom w:val="single" w:sz="4" w:space="0" w:color="auto"/>
              <w:right w:val="single" w:sz="6" w:space="0" w:color="auto"/>
            </w:tcBorders>
          </w:tcPr>
          <w:p w14:paraId="3626C51B"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p>
        </w:tc>
        <w:tc>
          <w:tcPr>
            <w:tcW w:w="1000" w:type="dxa"/>
            <w:tcBorders>
              <w:top w:val="single" w:sz="6" w:space="0" w:color="auto"/>
              <w:left w:val="single" w:sz="6" w:space="0" w:color="auto"/>
              <w:bottom w:val="single" w:sz="4" w:space="0" w:color="auto"/>
              <w:right w:val="single" w:sz="4" w:space="0" w:color="auto"/>
            </w:tcBorders>
          </w:tcPr>
          <w:p w14:paraId="0864723B"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r w:rsidRPr="00131AE7">
              <w:rPr>
                <w:rFonts w:ascii="Arial" w:hAnsi="Arial" w:cs="Arial"/>
                <w:b w:val="0"/>
                <w:bCs/>
                <w:noProof w:val="0"/>
                <w:color w:val="000000"/>
                <w:sz w:val="18"/>
                <w:szCs w:val="18"/>
              </w:rPr>
              <w:t>Yes</w:t>
            </w:r>
          </w:p>
        </w:tc>
      </w:tr>
      <w:tr w:rsidR="0093112E" w:rsidRPr="00131AE7" w14:paraId="2A2FD0C8" w14:textId="77777777" w:rsidTr="0093112E">
        <w:trPr>
          <w:cantSplit/>
          <w:jc w:val="center"/>
        </w:trPr>
        <w:tc>
          <w:tcPr>
            <w:tcW w:w="1376" w:type="dxa"/>
            <w:tcBorders>
              <w:top w:val="nil"/>
              <w:left w:val="single" w:sz="4" w:space="0" w:color="auto"/>
              <w:bottom w:val="single" w:sz="6" w:space="0" w:color="auto"/>
              <w:right w:val="single" w:sz="6" w:space="0" w:color="auto"/>
            </w:tcBorders>
          </w:tcPr>
          <w:p w14:paraId="73A5A7DF"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p>
        </w:tc>
        <w:tc>
          <w:tcPr>
            <w:tcW w:w="1320" w:type="dxa"/>
            <w:tcBorders>
              <w:top w:val="nil"/>
              <w:left w:val="single" w:sz="6" w:space="0" w:color="auto"/>
              <w:bottom w:val="single" w:sz="6" w:space="0" w:color="auto"/>
              <w:right w:val="single" w:sz="6" w:space="0" w:color="auto"/>
            </w:tcBorders>
          </w:tcPr>
          <w:p w14:paraId="35260A27" w14:textId="77777777" w:rsidR="0093112E" w:rsidRPr="00131AE7" w:rsidRDefault="0093112E" w:rsidP="0093112E">
            <w:pPr>
              <w:pStyle w:val="TOC9"/>
              <w:spacing w:before="0"/>
              <w:ind w:left="0" w:right="0" w:firstLine="0"/>
              <w:rPr>
                <w:rFonts w:ascii="Arial" w:hAnsi="Arial" w:cs="Arial"/>
                <w:b w:val="0"/>
                <w:noProof w:val="0"/>
                <w:sz w:val="18"/>
                <w:szCs w:val="18"/>
              </w:rPr>
            </w:pPr>
          </w:p>
        </w:tc>
        <w:tc>
          <w:tcPr>
            <w:tcW w:w="2178" w:type="dxa"/>
            <w:tcBorders>
              <w:top w:val="single" w:sz="6" w:space="0" w:color="auto"/>
              <w:left w:val="single" w:sz="6" w:space="0" w:color="auto"/>
              <w:bottom w:val="single" w:sz="4" w:space="0" w:color="auto"/>
              <w:right w:val="single" w:sz="4" w:space="0" w:color="auto"/>
            </w:tcBorders>
            <w:shd w:val="clear" w:color="auto" w:fill="auto"/>
          </w:tcPr>
          <w:p w14:paraId="0F6042A0"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r w:rsidRPr="00131AE7">
              <w:rPr>
                <w:rFonts w:ascii="Arial" w:hAnsi="Arial" w:cs="Arial"/>
                <w:b w:val="0"/>
                <w:noProof w:val="0"/>
                <w:sz w:val="18"/>
                <w:szCs w:val="18"/>
              </w:rPr>
              <w:t>identified_organization(3)</w:t>
            </w:r>
          </w:p>
        </w:tc>
        <w:tc>
          <w:tcPr>
            <w:tcW w:w="2034" w:type="dxa"/>
            <w:tcBorders>
              <w:top w:val="single" w:sz="6" w:space="0" w:color="auto"/>
              <w:left w:val="single" w:sz="6" w:space="0" w:color="auto"/>
              <w:bottom w:val="single" w:sz="4" w:space="0" w:color="auto"/>
              <w:right w:val="single" w:sz="6" w:space="0" w:color="auto"/>
            </w:tcBorders>
          </w:tcPr>
          <w:p w14:paraId="7AE8C066" w14:textId="77777777" w:rsidR="0093112E" w:rsidRPr="00131AE7" w:rsidRDefault="0093112E" w:rsidP="0093112E">
            <w:pPr>
              <w:pStyle w:val="TOC9"/>
              <w:spacing w:before="0"/>
              <w:ind w:left="0" w:right="0" w:firstLine="0"/>
              <w:rPr>
                <w:rStyle w:val="ASN1Text"/>
                <w:noProof w:val="0"/>
                <w:lang w:val="en-GB"/>
                <w:specVanish w:val="0"/>
              </w:rPr>
            </w:pPr>
            <w:r w:rsidRPr="00131AE7">
              <w:rPr>
                <w:rStyle w:val="ASN1Text"/>
                <w:noProof w:val="0"/>
                <w:lang w:val="en-GB"/>
              </w:rPr>
              <w:t>"3"</w:t>
            </w:r>
          </w:p>
          <w:p w14:paraId="4E2A05CF" w14:textId="77777777" w:rsidR="0093112E" w:rsidRPr="00131AE7" w:rsidRDefault="0093112E" w:rsidP="0093112E">
            <w:pPr>
              <w:pStyle w:val="TOC9"/>
              <w:spacing w:before="0"/>
              <w:ind w:left="0" w:right="0" w:firstLine="0"/>
              <w:rPr>
                <w:rStyle w:val="ASN1Text"/>
                <w:noProof w:val="0"/>
                <w:lang w:val="en-GB"/>
                <w:specVanish w:val="0"/>
              </w:rPr>
            </w:pPr>
            <w:r w:rsidRPr="00131AE7">
              <w:rPr>
                <w:rStyle w:val="ASN1Text"/>
                <w:noProof w:val="0"/>
                <w:lang w:val="en-GB"/>
              </w:rPr>
              <w:t xml:space="preserve">------------- </w:t>
            </w:r>
          </w:p>
          <w:p w14:paraId="3D2DC0AC"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r w:rsidRPr="00131AE7">
              <w:rPr>
                <w:rStyle w:val="ASN1Text"/>
                <w:noProof w:val="0"/>
                <w:lang w:val="en-GB"/>
              </w:rPr>
              <w:t>"Identified-Organization"</w:t>
            </w:r>
          </w:p>
        </w:tc>
        <w:tc>
          <w:tcPr>
            <w:tcW w:w="832" w:type="dxa"/>
            <w:tcBorders>
              <w:top w:val="single" w:sz="6" w:space="0" w:color="auto"/>
              <w:left w:val="single" w:sz="6" w:space="0" w:color="auto"/>
              <w:bottom w:val="single" w:sz="4" w:space="0" w:color="auto"/>
              <w:right w:val="single" w:sz="4" w:space="0" w:color="auto"/>
            </w:tcBorders>
          </w:tcPr>
          <w:p w14:paraId="1F456499"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p>
        </w:tc>
        <w:tc>
          <w:tcPr>
            <w:tcW w:w="874" w:type="dxa"/>
            <w:tcBorders>
              <w:top w:val="single" w:sz="6" w:space="0" w:color="auto"/>
              <w:left w:val="single" w:sz="6" w:space="0" w:color="auto"/>
              <w:bottom w:val="single" w:sz="4" w:space="0" w:color="auto"/>
              <w:right w:val="single" w:sz="6" w:space="0" w:color="auto"/>
            </w:tcBorders>
          </w:tcPr>
          <w:p w14:paraId="4430FA74"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p>
        </w:tc>
        <w:tc>
          <w:tcPr>
            <w:tcW w:w="1000" w:type="dxa"/>
            <w:tcBorders>
              <w:top w:val="single" w:sz="6" w:space="0" w:color="auto"/>
              <w:left w:val="single" w:sz="6" w:space="0" w:color="auto"/>
              <w:bottom w:val="single" w:sz="4" w:space="0" w:color="auto"/>
              <w:right w:val="single" w:sz="4" w:space="0" w:color="auto"/>
            </w:tcBorders>
          </w:tcPr>
          <w:p w14:paraId="260508D0"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r w:rsidRPr="00131AE7">
              <w:rPr>
                <w:rFonts w:ascii="Arial" w:hAnsi="Arial" w:cs="Arial"/>
                <w:b w:val="0"/>
                <w:bCs/>
                <w:noProof w:val="0"/>
                <w:color w:val="000000"/>
                <w:sz w:val="18"/>
                <w:szCs w:val="18"/>
              </w:rPr>
              <w:t>Yes</w:t>
            </w:r>
          </w:p>
        </w:tc>
      </w:tr>
      <w:tr w:rsidR="0093112E" w:rsidRPr="00131AE7" w14:paraId="4398CDC9" w14:textId="77777777" w:rsidTr="0093112E">
        <w:trPr>
          <w:cantSplit/>
          <w:jc w:val="center"/>
        </w:trPr>
        <w:tc>
          <w:tcPr>
            <w:tcW w:w="1376" w:type="dxa"/>
            <w:tcBorders>
              <w:top w:val="single" w:sz="6" w:space="0" w:color="auto"/>
              <w:left w:val="single" w:sz="4" w:space="0" w:color="auto"/>
              <w:bottom w:val="single" w:sz="4" w:space="0" w:color="auto"/>
              <w:right w:val="single" w:sz="6" w:space="0" w:color="auto"/>
            </w:tcBorders>
          </w:tcPr>
          <w:p w14:paraId="07694B7F" w14:textId="77777777" w:rsidR="0093112E" w:rsidRPr="00131AE7" w:rsidRDefault="0093112E" w:rsidP="0093112E">
            <w:pPr>
              <w:pStyle w:val="TOC9"/>
              <w:spacing w:before="0"/>
              <w:ind w:left="0" w:right="0" w:firstLine="0"/>
              <w:rPr>
                <w:rFonts w:ascii="Arial Narrow" w:hAnsi="Arial Narrow" w:cs="Arial"/>
                <w:b w:val="0"/>
                <w:bCs/>
                <w:noProof w:val="0"/>
                <w:color w:val="000000"/>
                <w:sz w:val="20"/>
              </w:rPr>
            </w:pPr>
            <w:r w:rsidRPr="00131AE7">
              <w:rPr>
                <w:rFonts w:ascii="Arial Narrow" w:hAnsi="Arial Narrow" w:cs="Arial"/>
                <w:b w:val="0"/>
                <w:noProof w:val="0"/>
                <w:sz w:val="20"/>
              </w:rPr>
              <w:t xml:space="preserve">joint_iso_itu_t(2), </w:t>
            </w:r>
            <w:r w:rsidRPr="00131AE7">
              <w:rPr>
                <w:rFonts w:ascii="Arial Narrow" w:hAnsi="Arial Narrow" w:cs="Arial"/>
                <w:b w:val="0"/>
                <w:i/>
                <w:iCs/>
                <w:noProof w:val="0"/>
                <w:sz w:val="20"/>
              </w:rPr>
              <w:t>joint_iso_ccitt(2)</w:t>
            </w:r>
          </w:p>
        </w:tc>
        <w:tc>
          <w:tcPr>
            <w:tcW w:w="1320" w:type="dxa"/>
            <w:tcBorders>
              <w:top w:val="single" w:sz="6" w:space="0" w:color="auto"/>
              <w:left w:val="single" w:sz="6" w:space="0" w:color="auto"/>
              <w:bottom w:val="single" w:sz="4" w:space="0" w:color="auto"/>
              <w:right w:val="single" w:sz="6" w:space="0" w:color="auto"/>
            </w:tcBorders>
          </w:tcPr>
          <w:p w14:paraId="6D81FB82" w14:textId="77777777" w:rsidR="0093112E" w:rsidRPr="00131AE7" w:rsidRDefault="0093112E" w:rsidP="0093112E">
            <w:pPr>
              <w:pStyle w:val="TOC9"/>
              <w:spacing w:before="0"/>
              <w:ind w:left="0" w:right="0" w:firstLine="0"/>
              <w:rPr>
                <w:rStyle w:val="ASN1Text"/>
                <w:noProof w:val="0"/>
                <w:lang w:val="en-GB"/>
                <w:specVanish w:val="0"/>
              </w:rPr>
            </w:pPr>
            <w:r w:rsidRPr="00131AE7">
              <w:rPr>
                <w:rStyle w:val="ASN1Text"/>
                <w:noProof w:val="0"/>
                <w:lang w:val="en-GB"/>
              </w:rPr>
              <w:t>"2"</w:t>
            </w:r>
          </w:p>
          <w:p w14:paraId="2E9AA928" w14:textId="77777777" w:rsidR="0093112E" w:rsidRPr="00131AE7" w:rsidRDefault="0093112E" w:rsidP="0093112E">
            <w:pPr>
              <w:pStyle w:val="TOC9"/>
              <w:spacing w:before="0"/>
              <w:ind w:left="0" w:right="0" w:firstLine="0"/>
              <w:rPr>
                <w:rStyle w:val="ASN1Text"/>
                <w:noProof w:val="0"/>
                <w:lang w:val="en-GB"/>
                <w:specVanish w:val="0"/>
              </w:rPr>
            </w:pPr>
            <w:r w:rsidRPr="00131AE7">
              <w:rPr>
                <w:rStyle w:val="ASN1Text"/>
                <w:noProof w:val="0"/>
                <w:lang w:val="en-GB"/>
              </w:rPr>
              <w:t>-----------</w:t>
            </w:r>
          </w:p>
          <w:p w14:paraId="7E5831FA"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r w:rsidRPr="00131AE7">
              <w:rPr>
                <w:rStyle w:val="ASN1Text"/>
                <w:noProof w:val="0"/>
                <w:lang w:val="en-GB"/>
              </w:rPr>
              <w:t>"Joint-ISO-ITU-T"</w:t>
            </w:r>
          </w:p>
        </w:tc>
        <w:tc>
          <w:tcPr>
            <w:tcW w:w="2178" w:type="dxa"/>
            <w:tcBorders>
              <w:top w:val="single" w:sz="6" w:space="0" w:color="auto"/>
              <w:left w:val="single" w:sz="6" w:space="0" w:color="auto"/>
              <w:bottom w:val="single" w:sz="4" w:space="0" w:color="auto"/>
              <w:right w:val="single" w:sz="4" w:space="0" w:color="auto"/>
            </w:tcBorders>
            <w:shd w:val="clear" w:color="auto" w:fill="auto"/>
          </w:tcPr>
          <w:p w14:paraId="18824AD8"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p>
        </w:tc>
        <w:tc>
          <w:tcPr>
            <w:tcW w:w="2034" w:type="dxa"/>
            <w:tcBorders>
              <w:top w:val="single" w:sz="6" w:space="0" w:color="auto"/>
              <w:left w:val="single" w:sz="6" w:space="0" w:color="auto"/>
              <w:bottom w:val="single" w:sz="4" w:space="0" w:color="auto"/>
              <w:right w:val="single" w:sz="6" w:space="0" w:color="auto"/>
            </w:tcBorders>
          </w:tcPr>
          <w:p w14:paraId="597E003B"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p>
        </w:tc>
        <w:tc>
          <w:tcPr>
            <w:tcW w:w="832" w:type="dxa"/>
            <w:tcBorders>
              <w:top w:val="single" w:sz="6" w:space="0" w:color="auto"/>
              <w:left w:val="single" w:sz="6" w:space="0" w:color="auto"/>
              <w:bottom w:val="single" w:sz="4" w:space="0" w:color="auto"/>
              <w:right w:val="single" w:sz="4" w:space="0" w:color="auto"/>
            </w:tcBorders>
          </w:tcPr>
          <w:p w14:paraId="51DBC760"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p>
        </w:tc>
        <w:tc>
          <w:tcPr>
            <w:tcW w:w="874" w:type="dxa"/>
            <w:tcBorders>
              <w:top w:val="single" w:sz="6" w:space="0" w:color="auto"/>
              <w:left w:val="single" w:sz="6" w:space="0" w:color="auto"/>
              <w:bottom w:val="single" w:sz="4" w:space="0" w:color="auto"/>
              <w:right w:val="single" w:sz="6" w:space="0" w:color="auto"/>
            </w:tcBorders>
          </w:tcPr>
          <w:p w14:paraId="777C95F3"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p>
        </w:tc>
        <w:tc>
          <w:tcPr>
            <w:tcW w:w="1000" w:type="dxa"/>
            <w:tcBorders>
              <w:top w:val="single" w:sz="6" w:space="0" w:color="auto"/>
              <w:left w:val="single" w:sz="6" w:space="0" w:color="auto"/>
              <w:bottom w:val="single" w:sz="4" w:space="0" w:color="auto"/>
              <w:right w:val="single" w:sz="4" w:space="0" w:color="auto"/>
            </w:tcBorders>
          </w:tcPr>
          <w:p w14:paraId="01917096" w14:textId="77777777" w:rsidR="0093112E" w:rsidRPr="00131AE7" w:rsidRDefault="0093112E" w:rsidP="0093112E">
            <w:pPr>
              <w:pStyle w:val="TOC9"/>
              <w:spacing w:before="0"/>
              <w:ind w:left="0" w:right="0" w:firstLine="0"/>
              <w:rPr>
                <w:rFonts w:ascii="Arial" w:hAnsi="Arial" w:cs="Arial"/>
                <w:b w:val="0"/>
                <w:bCs/>
                <w:noProof w:val="0"/>
                <w:color w:val="000000"/>
                <w:sz w:val="18"/>
                <w:szCs w:val="18"/>
              </w:rPr>
            </w:pPr>
            <w:r w:rsidRPr="00131AE7">
              <w:rPr>
                <w:rFonts w:ascii="Arial" w:hAnsi="Arial" w:cs="Arial"/>
                <w:b w:val="0"/>
                <w:bCs/>
                <w:noProof w:val="0"/>
                <w:color w:val="000000"/>
                <w:sz w:val="18"/>
                <w:szCs w:val="18"/>
              </w:rPr>
              <w:t>Yes</w:t>
            </w:r>
          </w:p>
        </w:tc>
      </w:tr>
    </w:tbl>
    <w:p w14:paraId="581B60B3" w14:textId="77777777" w:rsidR="00CF7A2C" w:rsidRPr="00131AE7" w:rsidRDefault="00CF7A2C" w:rsidP="00CF7A2C"/>
    <w:p w14:paraId="2D599FAD" w14:textId="77777777" w:rsidR="00627A0D" w:rsidRPr="00131AE7" w:rsidRDefault="00627A0D" w:rsidP="00627A0D">
      <w:pPr>
        <w:pStyle w:val="NO"/>
      </w:pPr>
      <w:r w:rsidRPr="00131AE7">
        <w:t>NOTE 3:</w:t>
      </w:r>
      <w:r w:rsidRPr="00131AE7">
        <w:tab/>
        <w:t xml:space="preserve">The arcs beneath the arc with the primary integer value </w:t>
      </w:r>
      <w:r w:rsidRPr="00131AE7">
        <w:rPr>
          <w:rStyle w:val="ASN1Note"/>
          <w:noProof w:val="0"/>
          <w:lang w:val="en-GB"/>
        </w:rPr>
        <w:t>1</w:t>
      </w:r>
      <w:r w:rsidRPr="00131AE7">
        <w:t xml:space="preserve"> (secondary identifier </w:t>
      </w:r>
      <w:r w:rsidRPr="00131AE7">
        <w:rPr>
          <w:rStyle w:val="ASN1Text"/>
          <w:noProof w:val="0"/>
          <w:lang w:val="en-GB"/>
        </w:rPr>
        <w:t>question</w:t>
      </w:r>
      <w:r w:rsidRPr="00131AE7">
        <w:t>) have never been used and are of historical interest only. A non-integer Unicode label has not been assigned to these arcs.</w:t>
      </w:r>
    </w:p>
    <w:p w14:paraId="624F71DC" w14:textId="77777777" w:rsidR="00CE54FA" w:rsidRPr="00131AE7" w:rsidRDefault="00CE54FA" w:rsidP="00CE54FA">
      <w:pPr>
        <w:pStyle w:val="NO"/>
      </w:pPr>
      <w:r w:rsidRPr="00131AE7">
        <w:t xml:space="preserve">NOTE </w:t>
      </w:r>
      <w:r w:rsidR="00627A0D" w:rsidRPr="00131AE7">
        <w:t>4</w:t>
      </w:r>
      <w:r w:rsidRPr="00131AE7">
        <w:t>:</w:t>
      </w:r>
      <w:r w:rsidRPr="00131AE7">
        <w:tab/>
        <w:t xml:space="preserve">Arcs below the arc with the primary integer value </w:t>
      </w:r>
      <w:r w:rsidRPr="00131AE7">
        <w:rPr>
          <w:rStyle w:val="ASN1Text"/>
          <w:noProof w:val="0"/>
          <w:lang w:val="en-GB"/>
        </w:rPr>
        <w:t>1</w:t>
      </w:r>
      <w:r w:rsidRPr="00131AE7">
        <w:t xml:space="preserve"> (secondary identifier </w:t>
      </w:r>
      <w:r w:rsidRPr="00131AE7">
        <w:rPr>
          <w:rStyle w:val="ASN1Text"/>
          <w:noProof w:val="0"/>
          <w:lang w:val="en-GB"/>
        </w:rPr>
        <w:t>question</w:t>
      </w:r>
      <w:r w:rsidRPr="00131AE7">
        <w:t>) have primary integer values corresponding to ITU-T study groups</w:t>
      </w:r>
      <w:r w:rsidR="00AC59A5" w:rsidRPr="00131AE7">
        <w:t>,</w:t>
      </w:r>
      <w:r w:rsidRPr="00131AE7">
        <w:t xml:space="preserve"> qualified by the study period. The value is computed by the formula:</w:t>
      </w:r>
      <w:r w:rsidRPr="00131AE7">
        <w:br/>
      </w:r>
      <w:r w:rsidRPr="00131AE7">
        <w:tab/>
      </w:r>
      <w:r w:rsidRPr="00131AE7">
        <w:tab/>
      </w:r>
      <w:r w:rsidRPr="00131AE7">
        <w:tab/>
        <w:t>Study Group number + (Study Period * 32)</w:t>
      </w:r>
      <w:r w:rsidRPr="00131AE7">
        <w:br/>
        <w:t>where "Study Period" has the value 0 for 1984-1988</w:t>
      </w:r>
      <w:r w:rsidR="00AC59A5" w:rsidRPr="00131AE7">
        <w:t>,</w:t>
      </w:r>
      <w:r w:rsidRPr="00131AE7">
        <w:t xml:space="preserve"> 1 for 1988-1992</w:t>
      </w:r>
      <w:r w:rsidR="00AC59A5" w:rsidRPr="00131AE7">
        <w:t>,</w:t>
      </w:r>
      <w:r w:rsidRPr="00131AE7">
        <w:t xml:space="preserve"> etc.</w:t>
      </w:r>
      <w:r w:rsidR="00AC59A5" w:rsidRPr="00131AE7">
        <w:t>,</w:t>
      </w:r>
      <w:r w:rsidRPr="00131AE7">
        <w:t xml:space="preserve"> and the multiplier is 32</w:t>
      </w:r>
      <w:r w:rsidR="00CF7A2C" w:rsidRPr="00131AE7">
        <w:t> </w:t>
      </w:r>
      <w:r w:rsidRPr="00131AE7">
        <w:t>decimal. The arcs below each study group have primary integer values corresponding to the Questions assigned to that study group. Arcs below this are determined as necessary by the group (e.g.</w:t>
      </w:r>
      <w:r w:rsidR="00CF7A2C" w:rsidRPr="00131AE7">
        <w:t> </w:t>
      </w:r>
      <w:r w:rsidRPr="00131AE7">
        <w:t>Working Party or special Rapporteur group) assigned to study the question.</w:t>
      </w:r>
    </w:p>
    <w:p w14:paraId="1CCFDFBD" w14:textId="58A60C8A" w:rsidR="001C6C76" w:rsidRPr="00131AE7" w:rsidRDefault="001C6C76" w:rsidP="00CF7A2C">
      <w:pPr>
        <w:pStyle w:val="NO"/>
      </w:pPr>
      <w:r w:rsidRPr="00131AE7">
        <w:t>NOTE 5:</w:t>
      </w:r>
      <w:r w:rsidRPr="00131AE7">
        <w:tab/>
      </w:r>
      <w:r w:rsidR="00552EBA" w:rsidRPr="00131AE7">
        <w:t xml:space="preserve">The primary integer values (and hence integer-valued Unicode labels) that are the values of </w:t>
      </w:r>
      <w:r w:rsidR="00552EBA" w:rsidRPr="00131AE7">
        <w:rPr>
          <w:caps/>
        </w:rPr>
        <w:t>d</w:t>
      </w:r>
      <w:r w:rsidR="00552EBA" w:rsidRPr="00131AE7">
        <w:t xml:space="preserve">ata </w:t>
      </w:r>
      <w:r w:rsidR="00552EBA" w:rsidRPr="00131AE7">
        <w:rPr>
          <w:caps/>
        </w:rPr>
        <w:t>c</w:t>
      </w:r>
      <w:r w:rsidR="00552EBA" w:rsidRPr="00131AE7">
        <w:t xml:space="preserve">ountry </w:t>
      </w:r>
      <w:r w:rsidR="00552EBA" w:rsidRPr="00131AE7">
        <w:rPr>
          <w:caps/>
        </w:rPr>
        <w:t>c</w:t>
      </w:r>
      <w:r w:rsidR="00552EBA" w:rsidRPr="00131AE7">
        <w:t xml:space="preserve">odes (DCCs) as defined in </w:t>
      </w:r>
      <w:r w:rsidR="00CF7A2C" w:rsidRPr="00131AE7">
        <w:t>a</w:t>
      </w:r>
      <w:r w:rsidR="00552EBA" w:rsidRPr="00131AE7">
        <w:t xml:space="preserve">nnex J of </w:t>
      </w:r>
      <w:r w:rsidR="00B04B06" w:rsidRPr="00131AE7">
        <w:t>Recommendation ITU-T</w:t>
      </w:r>
      <w:r w:rsidR="00552EBA" w:rsidRPr="00131AE7">
        <w:t xml:space="preserve"> X.121</w:t>
      </w:r>
      <w:r w:rsidR="007A3EFA" w:rsidRPr="00131AE7">
        <w:t xml:space="preserve"> [</w:t>
      </w:r>
      <w:r w:rsidR="007A3EFA" w:rsidRPr="00131AE7">
        <w:fldChar w:fldCharType="begin"/>
      </w:r>
      <w:r w:rsidR="00936255" w:rsidRPr="00131AE7">
        <w:instrText xml:space="preserve">REF REF_ITU_TX121  \h </w:instrText>
      </w:r>
      <w:r w:rsidR="007A3EFA" w:rsidRPr="00131AE7">
        <w:fldChar w:fldCharType="separate"/>
      </w:r>
      <w:r w:rsidR="00AA1E5A" w:rsidRPr="00131AE7">
        <w:t>i.4</w:t>
      </w:r>
      <w:r w:rsidR="007A3EFA" w:rsidRPr="00131AE7">
        <w:fldChar w:fldCharType="end"/>
      </w:r>
      <w:r w:rsidR="007A3EFA" w:rsidRPr="00131AE7">
        <w:t>]</w:t>
      </w:r>
      <w:r w:rsidR="00552EBA" w:rsidRPr="00131AE7">
        <w:t>. These arcs have a non</w:t>
      </w:r>
      <w:r w:rsidR="00872B0B" w:rsidRPr="00131AE7">
        <w:noBreakHyphen/>
      </w:r>
      <w:r w:rsidR="00552EBA" w:rsidRPr="00131AE7">
        <w:t xml:space="preserve">integer Unicode label and a secondary identifier, both consisting of the two-letter </w:t>
      </w:r>
      <w:r w:rsidR="00552EBA" w:rsidRPr="00131AE7">
        <w:rPr>
          <w:bCs/>
        </w:rPr>
        <w:t>alpha-2 code element</w:t>
      </w:r>
      <w:r w:rsidR="00CC04FE" w:rsidRPr="00131AE7">
        <w:t xml:space="preserve"> (see reference to </w:t>
      </w:r>
      <w:r w:rsidR="00552EBA" w:rsidRPr="00131AE7">
        <w:t>ISO 3166-1</w:t>
      </w:r>
      <w:r w:rsidR="001D0516" w:rsidRPr="00131AE7">
        <w:t xml:space="preserve"> [</w:t>
      </w:r>
      <w:r w:rsidR="001D0516" w:rsidRPr="00131AE7">
        <w:fldChar w:fldCharType="begin"/>
      </w:r>
      <w:r w:rsidR="00936255" w:rsidRPr="00131AE7">
        <w:instrText xml:space="preserve">REF REF_ISO3166_1 \h </w:instrText>
      </w:r>
      <w:r w:rsidR="001D0516" w:rsidRPr="00131AE7">
        <w:fldChar w:fldCharType="separate"/>
      </w:r>
      <w:r w:rsidR="00AA1E5A" w:rsidRPr="00131AE7">
        <w:t>i.3</w:t>
      </w:r>
      <w:r w:rsidR="001D0516" w:rsidRPr="00131AE7">
        <w:fldChar w:fldCharType="end"/>
      </w:r>
      <w:r w:rsidR="001D0516" w:rsidRPr="00131AE7">
        <w:t>]</w:t>
      </w:r>
      <w:r w:rsidR="00C238A7" w:rsidRPr="00131AE7">
        <w:t>)</w:t>
      </w:r>
      <w:r w:rsidR="00CF7A2C" w:rsidRPr="00131AE7">
        <w:t>,</w:t>
      </w:r>
      <w:r w:rsidR="00CC04FE" w:rsidRPr="00131AE7">
        <w:t xml:space="preserve"> country code elements </w:t>
      </w:r>
      <w:r w:rsidR="00552EBA" w:rsidRPr="00131AE7">
        <w:t>for the corresponding country.</w:t>
      </w:r>
    </w:p>
    <w:p w14:paraId="6DC70ED4" w14:textId="352A0EB4" w:rsidR="001C6C76" w:rsidRPr="00131AE7" w:rsidRDefault="001C6C76" w:rsidP="001C6C76">
      <w:pPr>
        <w:pStyle w:val="NO"/>
      </w:pPr>
      <w:r w:rsidRPr="00131AE7">
        <w:t>NOTE 6:</w:t>
      </w:r>
      <w:r w:rsidRPr="00131AE7">
        <w:tab/>
      </w:r>
      <w:r w:rsidR="00160246" w:rsidRPr="00131AE7">
        <w:t xml:space="preserve">The primary integer values (and hence integer-valued Unicode labels) that are the values of </w:t>
      </w:r>
      <w:r w:rsidR="00160246" w:rsidRPr="00131AE7">
        <w:rPr>
          <w:caps/>
        </w:rPr>
        <w:t>d</w:t>
      </w:r>
      <w:r w:rsidR="00160246" w:rsidRPr="00131AE7">
        <w:t xml:space="preserve">ata </w:t>
      </w:r>
      <w:r w:rsidR="00160246" w:rsidRPr="00131AE7">
        <w:rPr>
          <w:caps/>
        </w:rPr>
        <w:t>n</w:t>
      </w:r>
      <w:r w:rsidR="00160246" w:rsidRPr="00131AE7">
        <w:t xml:space="preserve">etwork </w:t>
      </w:r>
      <w:r w:rsidR="00160246" w:rsidRPr="00131AE7">
        <w:rPr>
          <w:caps/>
        </w:rPr>
        <w:t>i</w:t>
      </w:r>
      <w:r w:rsidR="00160246" w:rsidRPr="00131AE7">
        <w:t xml:space="preserve">dentification </w:t>
      </w:r>
      <w:r w:rsidR="00160246" w:rsidRPr="00131AE7">
        <w:rPr>
          <w:caps/>
        </w:rPr>
        <w:t>c</w:t>
      </w:r>
      <w:r w:rsidR="00160246" w:rsidRPr="00131AE7">
        <w:t xml:space="preserve">odes (DNICs) as defined in </w:t>
      </w:r>
      <w:r w:rsidR="00AD38E6" w:rsidRPr="00131AE7">
        <w:t>a</w:t>
      </w:r>
      <w:r w:rsidR="00160246" w:rsidRPr="00131AE7">
        <w:t xml:space="preserve">nnex I of </w:t>
      </w:r>
      <w:r w:rsidR="00B04B06" w:rsidRPr="00131AE7">
        <w:t>Recommendation ITU-T</w:t>
      </w:r>
      <w:r w:rsidR="007A3EFA" w:rsidRPr="00131AE7">
        <w:t xml:space="preserve"> X.121 [</w:t>
      </w:r>
      <w:r w:rsidR="007A3EFA" w:rsidRPr="00131AE7">
        <w:fldChar w:fldCharType="begin"/>
      </w:r>
      <w:r w:rsidR="00936255" w:rsidRPr="00131AE7">
        <w:instrText xml:space="preserve">REF REF_ITU_TX121  \h </w:instrText>
      </w:r>
      <w:r w:rsidR="007A3EFA" w:rsidRPr="00131AE7">
        <w:fldChar w:fldCharType="separate"/>
      </w:r>
      <w:r w:rsidR="00AA1E5A" w:rsidRPr="00131AE7">
        <w:t>i.4</w:t>
      </w:r>
      <w:r w:rsidR="007A3EFA" w:rsidRPr="00131AE7">
        <w:fldChar w:fldCharType="end"/>
      </w:r>
      <w:r w:rsidR="007A3EFA" w:rsidRPr="00131AE7">
        <w:t>]</w:t>
      </w:r>
      <w:r w:rsidR="00160246" w:rsidRPr="00131AE7">
        <w:t>. These arcs have no non-integer Unicode labels and no secondary identifiers assigned by default.</w:t>
      </w:r>
    </w:p>
    <w:p w14:paraId="0890CB90" w14:textId="733A0007" w:rsidR="00FC656F" w:rsidRPr="00131AE7" w:rsidRDefault="00FC656F" w:rsidP="00FC656F">
      <w:pPr>
        <w:pStyle w:val="NO"/>
      </w:pPr>
      <w:r w:rsidRPr="00131AE7">
        <w:t xml:space="preserve">NOTE </w:t>
      </w:r>
      <w:r w:rsidR="001C6C76" w:rsidRPr="00131AE7">
        <w:t>7</w:t>
      </w:r>
      <w:r w:rsidRPr="00131AE7">
        <w:t>:</w:t>
      </w:r>
      <w:r w:rsidRPr="00131AE7">
        <w:tab/>
        <w:t xml:space="preserve">This arc </w:t>
      </w:r>
      <w:r w:rsidR="00691476" w:rsidRPr="00131AE7">
        <w:t xml:space="preserve">(but only this) </w:t>
      </w:r>
      <w:r w:rsidR="00B14A24" w:rsidRPr="00131AE7">
        <w:t>ca</w:t>
      </w:r>
      <w:r w:rsidR="00691476" w:rsidRPr="00131AE7">
        <w:t>n</w:t>
      </w:r>
      <w:r w:rsidR="00B14A24" w:rsidRPr="00131AE7">
        <w:t xml:space="preserve"> also be used as </w:t>
      </w:r>
      <w:r w:rsidR="00616DF7" w:rsidRPr="00131AE7">
        <w:t>iec(1) standard(0)</w:t>
      </w:r>
      <w:r w:rsidR="0006349D" w:rsidRPr="00131AE7">
        <w:t>.</w:t>
      </w:r>
    </w:p>
    <w:p w14:paraId="35DE0032" w14:textId="77777777" w:rsidR="00B71DA6" w:rsidRPr="00131AE7" w:rsidRDefault="00B71DA6" w:rsidP="003B0813">
      <w:pPr>
        <w:pStyle w:val="Heading1"/>
      </w:pPr>
      <w:bookmarkStart w:id="306" w:name="clause_AnnexOID_Patterns"/>
      <w:bookmarkStart w:id="307" w:name="_Toc72306328"/>
      <w:bookmarkStart w:id="308" w:name="_Toc72306409"/>
      <w:r w:rsidRPr="00131AE7">
        <w:rPr>
          <w:rStyle w:val="Heading1Char"/>
        </w:rPr>
        <w:lastRenderedPageBreak/>
        <w:t>C.2</w:t>
      </w:r>
      <w:bookmarkEnd w:id="306"/>
      <w:r w:rsidRPr="00131AE7">
        <w:rPr>
          <w:rStyle w:val="Heading1Char"/>
        </w:rPr>
        <w:tab/>
      </w:r>
      <w:r w:rsidR="00B216D4" w:rsidRPr="00131AE7">
        <w:rPr>
          <w:rStyle w:val="Heading1Char"/>
        </w:rPr>
        <w:t>Character p</w:t>
      </w:r>
      <w:r w:rsidRPr="00131AE7">
        <w:rPr>
          <w:rStyle w:val="Heading1Char"/>
        </w:rPr>
        <w:t>attern</w:t>
      </w:r>
      <w:r w:rsidR="005714DA" w:rsidRPr="00131AE7">
        <w:rPr>
          <w:rStyle w:val="Heading1Char"/>
        </w:rPr>
        <w:t>s</w:t>
      </w:r>
      <w:r w:rsidR="00B216D4" w:rsidRPr="00131AE7">
        <w:rPr>
          <w:rStyle w:val="Heading1Char"/>
        </w:rPr>
        <w:t xml:space="preserve"> to match OID IRI-s</w:t>
      </w:r>
      <w:bookmarkEnd w:id="307"/>
      <w:bookmarkEnd w:id="308"/>
    </w:p>
    <w:p w14:paraId="20BA5070" w14:textId="5829CB62" w:rsidR="00B71DA6" w:rsidRPr="00131AE7" w:rsidRDefault="00256354" w:rsidP="00B71DA6">
      <w:r w:rsidRPr="00131AE7">
        <w:t xml:space="preserve">The template </w:t>
      </w:r>
      <w:r w:rsidRPr="00131AE7">
        <w:rPr>
          <w:rFonts w:ascii="Courier New" w:hAnsi="Courier New" w:cs="Courier New"/>
        </w:rPr>
        <w:t>t_OID_IRI</w:t>
      </w:r>
      <w:r w:rsidRPr="00131AE7">
        <w:t xml:space="preserve"> below is matching all legal OID-IRI values, containing at least the arcs given in table </w:t>
      </w:r>
      <w:r w:rsidRPr="00131AE7">
        <w:fldChar w:fldCharType="begin"/>
      </w:r>
      <w:r w:rsidRPr="00131AE7">
        <w:instrText xml:space="preserve"> REF tab_AnnexOID_TopLevelArcsOIDTree \h </w:instrText>
      </w:r>
      <w:r w:rsidRPr="00131AE7">
        <w:fldChar w:fldCharType="separate"/>
      </w:r>
      <w:r w:rsidR="00AA1E5A" w:rsidRPr="00131AE7">
        <w:t>C</w:t>
      </w:r>
      <w:r w:rsidR="00AA1E5A" w:rsidRPr="00131AE7">
        <w:rPr>
          <w:color w:val="000000"/>
        </w:rPr>
        <w:t>.1</w:t>
      </w:r>
      <w:r w:rsidRPr="00131AE7">
        <w:fldChar w:fldCharType="end"/>
      </w:r>
      <w:r w:rsidRPr="00131AE7">
        <w:t xml:space="preserve">. It can also be used as an example and basis to specify patterns to match OID-IRI values containing </w:t>
      </w:r>
      <w:r w:rsidR="007D7B5C" w:rsidRPr="00131AE7">
        <w:t>further</w:t>
      </w:r>
      <w:r w:rsidRPr="00131AE7">
        <w:t xml:space="preserve"> arc(s)</w:t>
      </w:r>
      <w:r w:rsidR="007D7B5C" w:rsidRPr="00131AE7">
        <w:t xml:space="preserve"> or to create </w:t>
      </w:r>
      <w:r w:rsidR="00C36EE7" w:rsidRPr="00131AE7">
        <w:t>template</w:t>
      </w:r>
      <w:r w:rsidR="007D7B5C" w:rsidRPr="00131AE7">
        <w:t xml:space="preserve"> to match values containing less arcs </w:t>
      </w:r>
      <w:r w:rsidR="00C36EE7" w:rsidRPr="00131AE7">
        <w:t xml:space="preserve">by deleting the unneeded parts of the pattern below </w:t>
      </w:r>
      <w:r w:rsidR="007D7B5C" w:rsidRPr="00131AE7">
        <w:t>(</w:t>
      </w:r>
      <w:r w:rsidR="00DE2FD7" w:rsidRPr="00131AE7">
        <w:t>please</w:t>
      </w:r>
      <w:r w:rsidR="007D7B5C" w:rsidRPr="00131AE7">
        <w:t xml:space="preserve"> note, that the root arc is mandatory)</w:t>
      </w:r>
      <w:r w:rsidRPr="00131AE7">
        <w:t>.</w:t>
      </w:r>
      <w:r w:rsidR="003E2C24" w:rsidRPr="00131AE7">
        <w:t xml:space="preserve"> P</w:t>
      </w:r>
      <w:r w:rsidR="00E85798" w:rsidRPr="00131AE7">
        <w:t>l</w:t>
      </w:r>
      <w:r w:rsidR="00643A32" w:rsidRPr="00131AE7">
        <w:t>ease</w:t>
      </w:r>
      <w:r w:rsidR="003E2C24" w:rsidRPr="00131AE7">
        <w:t xml:space="preserve"> note, that the pattern below </w:t>
      </w:r>
      <w:r w:rsidR="00404C8A" w:rsidRPr="00131AE7">
        <w:t>should</w:t>
      </w:r>
      <w:r w:rsidR="003E2C24" w:rsidRPr="00131AE7">
        <w:t xml:space="preserve"> not be used for long arcs (see</w:t>
      </w:r>
      <w:r w:rsidR="00617999" w:rsidRPr="00131AE7">
        <w:t xml:space="preserve"> </w:t>
      </w:r>
      <w:r w:rsidR="00B04B06" w:rsidRPr="00131AE7">
        <w:t>Recommendation ITU-T</w:t>
      </w:r>
      <w:r w:rsidR="003E2C24" w:rsidRPr="00131AE7">
        <w:t xml:space="preserve"> X.660</w:t>
      </w:r>
      <w:r w:rsidR="00B94682" w:rsidRPr="00131AE7">
        <w:t xml:space="preserve"> </w:t>
      </w:r>
      <w:r w:rsidR="00AD38E6" w:rsidRPr="00131AE7">
        <w:t>[</w:t>
      </w:r>
      <w:r w:rsidR="00AD38E6" w:rsidRPr="00131AE7">
        <w:fldChar w:fldCharType="begin"/>
      </w:r>
      <w:r w:rsidR="00936255" w:rsidRPr="00131AE7">
        <w:instrText xml:space="preserve">REF REF_ITU_TX660  \* MERGEFORMAT  \h </w:instrText>
      </w:r>
      <w:r w:rsidR="00AD38E6" w:rsidRPr="00131AE7">
        <w:fldChar w:fldCharType="separate"/>
      </w:r>
      <w:r w:rsidR="00AA1E5A" w:rsidRPr="00131AE7">
        <w:t>11</w:t>
      </w:r>
      <w:r w:rsidR="00AD38E6" w:rsidRPr="00131AE7">
        <w:fldChar w:fldCharType="end"/>
      </w:r>
      <w:r w:rsidR="00AD38E6" w:rsidRPr="00131AE7">
        <w:t>]</w:t>
      </w:r>
      <w:r w:rsidR="00B94682" w:rsidRPr="00131AE7">
        <w:t xml:space="preserve"> and </w:t>
      </w:r>
      <w:hyperlink r:id="rId32" w:anchor="iri" w:history="1">
        <w:r w:rsidR="00E31481" w:rsidRPr="00616444">
          <w:rPr>
            <w:rStyle w:val="Hyperlink"/>
          </w:rPr>
          <w:t>http://www.oid-info.com/faq.htm#iri</w:t>
        </w:r>
      </w:hyperlink>
      <w:r w:rsidR="00E31481" w:rsidRPr="00131AE7">
        <w:t xml:space="preserve"> for more information</w:t>
      </w:r>
      <w:r w:rsidR="003E2C24" w:rsidRPr="00131AE7">
        <w:t>).</w:t>
      </w:r>
    </w:p>
    <w:p w14:paraId="26AC9D19" w14:textId="77777777" w:rsidR="00CE5E6A" w:rsidRPr="00131AE7" w:rsidRDefault="00CE5E6A" w:rsidP="00CE5E6A">
      <w:pPr>
        <w:pStyle w:val="PL"/>
        <w:rPr>
          <w:noProof w:val="0"/>
        </w:rPr>
      </w:pPr>
      <w:r w:rsidRPr="00131AE7">
        <w:rPr>
          <w:b/>
          <w:bCs/>
          <w:noProof w:val="0"/>
        </w:rPr>
        <w:t>module</w:t>
      </w:r>
      <w:r w:rsidRPr="00131AE7">
        <w:rPr>
          <w:noProof w:val="0"/>
        </w:rPr>
        <w:t xml:space="preserve"> OID_IRI {</w:t>
      </w:r>
    </w:p>
    <w:p w14:paraId="47139BB4" w14:textId="77777777" w:rsidR="00CE5E6A" w:rsidRPr="00131AE7" w:rsidRDefault="00CE5E6A" w:rsidP="00CE5E6A">
      <w:pPr>
        <w:pStyle w:val="PL"/>
        <w:rPr>
          <w:noProof w:val="0"/>
        </w:rPr>
      </w:pPr>
    </w:p>
    <w:p w14:paraId="56491724" w14:textId="77777777" w:rsidR="00CE5E6A" w:rsidRPr="00131AE7" w:rsidRDefault="00CE5E6A" w:rsidP="00CE5E6A">
      <w:pPr>
        <w:pStyle w:val="PL"/>
        <w:rPr>
          <w:noProof w:val="0"/>
        </w:rPr>
      </w:pPr>
      <w:r w:rsidRPr="00131AE7">
        <w:rPr>
          <w:noProof w:val="0"/>
        </w:rPr>
        <w:t xml:space="preserve">  //*****************************************************************************</w:t>
      </w:r>
    </w:p>
    <w:p w14:paraId="4D09963F" w14:textId="77777777" w:rsidR="00CE5E6A" w:rsidRPr="00131AE7" w:rsidRDefault="00CE5E6A" w:rsidP="00CE5E6A">
      <w:pPr>
        <w:pStyle w:val="PL"/>
        <w:rPr>
          <w:noProof w:val="0"/>
        </w:rPr>
      </w:pPr>
      <w:r w:rsidRPr="00131AE7">
        <w:rPr>
          <w:noProof w:val="0"/>
        </w:rPr>
        <w:t xml:space="preserve">  //*</w:t>
      </w:r>
    </w:p>
    <w:p w14:paraId="03D5C462" w14:textId="77777777" w:rsidR="00CE5E6A" w:rsidRPr="00131AE7" w:rsidRDefault="00CE5E6A" w:rsidP="00CE5E6A">
      <w:pPr>
        <w:pStyle w:val="PL"/>
        <w:rPr>
          <w:noProof w:val="0"/>
        </w:rPr>
      </w:pPr>
      <w:r w:rsidRPr="00131AE7">
        <w:rPr>
          <w:noProof w:val="0"/>
        </w:rPr>
        <w:t xml:space="preserve">  //*  @reference ES 201 873-7 table C.1</w:t>
      </w:r>
    </w:p>
    <w:p w14:paraId="3ADBA0BE" w14:textId="77777777" w:rsidR="00CE5E6A" w:rsidRPr="00131AE7" w:rsidRDefault="00CE5E6A" w:rsidP="00CE5E6A">
      <w:pPr>
        <w:pStyle w:val="PL"/>
        <w:rPr>
          <w:noProof w:val="0"/>
        </w:rPr>
      </w:pPr>
      <w:r w:rsidRPr="00131AE7">
        <w:rPr>
          <w:noProof w:val="0"/>
        </w:rPr>
        <w:t xml:space="preserve">  //*</w:t>
      </w:r>
    </w:p>
    <w:p w14:paraId="16B27B42" w14:textId="77777777" w:rsidR="00CE5E6A" w:rsidRPr="00131AE7" w:rsidRDefault="00CE5E6A" w:rsidP="00CE5E6A">
      <w:pPr>
        <w:pStyle w:val="PL"/>
        <w:rPr>
          <w:noProof w:val="0"/>
        </w:rPr>
      </w:pPr>
      <w:r w:rsidRPr="00131AE7">
        <w:rPr>
          <w:noProof w:val="0"/>
        </w:rPr>
        <w:t xml:space="preserve">  //*  @desc Matches any valid (non-relative) International Resource Identifier</w:t>
      </w:r>
    </w:p>
    <w:p w14:paraId="582F4B79" w14:textId="77777777" w:rsidR="00CE5E6A" w:rsidRPr="00131AE7" w:rsidRDefault="00CE5E6A" w:rsidP="00CE5E6A">
      <w:pPr>
        <w:pStyle w:val="PL"/>
        <w:rPr>
          <w:noProof w:val="0"/>
        </w:rPr>
      </w:pPr>
      <w:r w:rsidRPr="00131AE7">
        <w:rPr>
          <w:noProof w:val="0"/>
        </w:rPr>
        <w:t xml:space="preserve">  //*        containing at least the arcs in table C.1</w:t>
      </w:r>
    </w:p>
    <w:p w14:paraId="296F3926" w14:textId="77777777" w:rsidR="00CE5E6A" w:rsidRPr="00131AE7" w:rsidRDefault="00CE5E6A" w:rsidP="00CE5E6A">
      <w:pPr>
        <w:pStyle w:val="PL"/>
        <w:rPr>
          <w:noProof w:val="0"/>
        </w:rPr>
      </w:pPr>
      <w:r w:rsidRPr="00131AE7">
        <w:rPr>
          <w:noProof w:val="0"/>
        </w:rPr>
        <w:t xml:space="preserve">  //*</w:t>
      </w:r>
    </w:p>
    <w:p w14:paraId="2AF038A1" w14:textId="77777777" w:rsidR="00CE5E6A" w:rsidRPr="00131AE7" w:rsidRDefault="00CE5E6A" w:rsidP="00CE5E6A">
      <w:pPr>
        <w:pStyle w:val="PL"/>
        <w:rPr>
          <w:noProof w:val="0"/>
        </w:rPr>
      </w:pPr>
      <w:r w:rsidRPr="00131AE7">
        <w:rPr>
          <w:noProof w:val="0"/>
        </w:rPr>
        <w:t xml:space="preserve">  //*  @remark It does not guarantee that the whole identifier is correct, check</w:t>
      </w:r>
    </w:p>
    <w:p w14:paraId="5CB93973" w14:textId="77777777" w:rsidR="00CE5E6A" w:rsidRPr="00131AE7" w:rsidRDefault="00CE5E6A" w:rsidP="00CE5E6A">
      <w:pPr>
        <w:pStyle w:val="PL"/>
        <w:rPr>
          <w:noProof w:val="0"/>
        </w:rPr>
      </w:pPr>
      <w:r w:rsidRPr="00131AE7">
        <w:rPr>
          <w:noProof w:val="0"/>
        </w:rPr>
        <w:t xml:space="preserve">  //*          the first arcs only; when the further arcs are known and wanted</w:t>
      </w:r>
    </w:p>
    <w:p w14:paraId="48DDDD20" w14:textId="77777777" w:rsidR="00CE5E6A" w:rsidRPr="00131AE7" w:rsidRDefault="00CE5E6A" w:rsidP="00CE5E6A">
      <w:pPr>
        <w:pStyle w:val="PL"/>
        <w:rPr>
          <w:noProof w:val="0"/>
        </w:rPr>
      </w:pPr>
      <w:r w:rsidRPr="00131AE7">
        <w:rPr>
          <w:noProof w:val="0"/>
        </w:rPr>
        <w:t xml:space="preserve">  //*          to be checked, the "(/</w:t>
      </w:r>
      <w:r w:rsidR="006573B9" w:rsidRPr="00131AE7">
        <w:rPr>
          <w:noProof w:val="0"/>
        </w:rPr>
        <w:t>?</w:t>
      </w:r>
      <w:r w:rsidRPr="00131AE7">
        <w:rPr>
          <w:noProof w:val="0"/>
        </w:rPr>
        <w:t xml:space="preserve">*)#(,1)" fragment shall be replaced by </w:t>
      </w:r>
    </w:p>
    <w:p w14:paraId="0278E122" w14:textId="77777777" w:rsidR="00CE5E6A" w:rsidRPr="00131AE7" w:rsidRDefault="00CE5E6A" w:rsidP="00CE5E6A">
      <w:pPr>
        <w:pStyle w:val="PL"/>
        <w:rPr>
          <w:noProof w:val="0"/>
        </w:rPr>
      </w:pPr>
      <w:r w:rsidRPr="00131AE7">
        <w:rPr>
          <w:noProof w:val="0"/>
        </w:rPr>
        <w:t xml:space="preserve">  //*          the pattern corresponding to the arcs beneath the ones defined</w:t>
      </w:r>
    </w:p>
    <w:p w14:paraId="726173EB" w14:textId="77777777" w:rsidR="00CE5E6A" w:rsidRPr="00131AE7" w:rsidRDefault="00CE5E6A" w:rsidP="00CE5E6A">
      <w:pPr>
        <w:pStyle w:val="PL"/>
        <w:rPr>
          <w:noProof w:val="0"/>
        </w:rPr>
      </w:pPr>
      <w:r w:rsidRPr="00131AE7">
        <w:rPr>
          <w:noProof w:val="0"/>
        </w:rPr>
        <w:t xml:space="preserve">  //*          in table C.1</w:t>
      </w:r>
    </w:p>
    <w:p w14:paraId="1FA902C6" w14:textId="77777777" w:rsidR="00CE5E6A" w:rsidRPr="00131AE7" w:rsidRDefault="00CE5E6A" w:rsidP="00CE5E6A">
      <w:pPr>
        <w:pStyle w:val="PL"/>
        <w:rPr>
          <w:noProof w:val="0"/>
        </w:rPr>
      </w:pPr>
      <w:r w:rsidRPr="00131AE7">
        <w:rPr>
          <w:noProof w:val="0"/>
        </w:rPr>
        <w:t xml:space="preserve">  //* </w:t>
      </w:r>
    </w:p>
    <w:p w14:paraId="31DC2ED6" w14:textId="77777777" w:rsidR="00CE5E6A" w:rsidRPr="00131AE7" w:rsidRDefault="00CE5E6A" w:rsidP="00CE5E6A">
      <w:pPr>
        <w:pStyle w:val="PL"/>
        <w:rPr>
          <w:noProof w:val="0"/>
        </w:rPr>
      </w:pPr>
      <w:r w:rsidRPr="00131AE7">
        <w:rPr>
          <w:noProof w:val="0"/>
        </w:rPr>
        <w:t xml:space="preserve">  //*  @status non-verified</w:t>
      </w:r>
    </w:p>
    <w:p w14:paraId="66FD9777" w14:textId="77777777" w:rsidR="00CE5E6A" w:rsidRPr="00131AE7" w:rsidRDefault="00CE5E6A" w:rsidP="00CE5E6A">
      <w:pPr>
        <w:pStyle w:val="PL"/>
        <w:rPr>
          <w:noProof w:val="0"/>
        </w:rPr>
      </w:pPr>
      <w:r w:rsidRPr="00131AE7">
        <w:rPr>
          <w:noProof w:val="0"/>
        </w:rPr>
        <w:t xml:space="preserve">  //*</w:t>
      </w:r>
    </w:p>
    <w:p w14:paraId="29A89443" w14:textId="77777777" w:rsidR="00CE5E6A" w:rsidRPr="00131AE7" w:rsidRDefault="00CE5E6A" w:rsidP="00CE5E6A">
      <w:pPr>
        <w:pStyle w:val="PL"/>
        <w:rPr>
          <w:noProof w:val="0"/>
        </w:rPr>
      </w:pPr>
      <w:r w:rsidRPr="00131AE7">
        <w:rPr>
          <w:noProof w:val="0"/>
        </w:rPr>
        <w:t xml:space="preserve">  //*****************************************************************************</w:t>
      </w:r>
    </w:p>
    <w:p w14:paraId="434C949F" w14:textId="77777777" w:rsidR="00CE5E6A" w:rsidRPr="00131AE7" w:rsidRDefault="00CE5E6A" w:rsidP="00CE5E6A">
      <w:pPr>
        <w:pStyle w:val="PL"/>
        <w:rPr>
          <w:noProof w:val="0"/>
        </w:rPr>
      </w:pPr>
      <w:r w:rsidRPr="00131AE7">
        <w:rPr>
          <w:noProof w:val="0"/>
        </w:rPr>
        <w:t xml:space="preserve">  </w:t>
      </w:r>
      <w:r w:rsidRPr="00131AE7">
        <w:rPr>
          <w:b/>
          <w:bCs/>
          <w:noProof w:val="0"/>
        </w:rPr>
        <w:t>template</w:t>
      </w:r>
      <w:r w:rsidRPr="00131AE7">
        <w:rPr>
          <w:noProof w:val="0"/>
        </w:rPr>
        <w:t xml:space="preserve"> </w:t>
      </w:r>
      <w:r w:rsidRPr="00131AE7">
        <w:rPr>
          <w:b/>
          <w:bCs/>
          <w:noProof w:val="0"/>
        </w:rPr>
        <w:t>universal</w:t>
      </w:r>
      <w:r w:rsidRPr="00131AE7">
        <w:rPr>
          <w:noProof w:val="0"/>
        </w:rPr>
        <w:t xml:space="preserve"> </w:t>
      </w:r>
      <w:r w:rsidRPr="00131AE7">
        <w:rPr>
          <w:b/>
          <w:bCs/>
          <w:noProof w:val="0"/>
        </w:rPr>
        <w:t>charstring</w:t>
      </w:r>
      <w:r w:rsidRPr="00131AE7">
        <w:rPr>
          <w:noProof w:val="0"/>
        </w:rPr>
        <w:t xml:space="preserve"> t_OID_IRI := </w:t>
      </w:r>
      <w:r w:rsidRPr="00131AE7">
        <w:rPr>
          <w:b/>
          <w:bCs/>
          <w:noProof w:val="0"/>
        </w:rPr>
        <w:t>pattern</w:t>
      </w:r>
    </w:p>
    <w:p w14:paraId="6BEE8022" w14:textId="77777777" w:rsidR="00CE5E6A" w:rsidRPr="00131AE7" w:rsidRDefault="00CE5E6A" w:rsidP="00CE5E6A">
      <w:pPr>
        <w:pStyle w:val="PL"/>
        <w:rPr>
          <w:noProof w:val="0"/>
        </w:rPr>
      </w:pPr>
      <w:r w:rsidRPr="00131AE7">
        <w:rPr>
          <w:noProof w:val="0"/>
        </w:rPr>
        <w:t xml:space="preserve">  "/((0|ITU-T)/(((0|Recommendation)/((1|A)|(2|B)|(3|C)|(4|D)|(5|E)|(6|F)|(7|G)|" &amp;</w:t>
      </w:r>
    </w:p>
    <w:p w14:paraId="37B69987" w14:textId="77777777" w:rsidR="00CE5E6A" w:rsidRPr="00131AE7" w:rsidRDefault="00CE5E6A" w:rsidP="00CE5E6A">
      <w:pPr>
        <w:pStyle w:val="PL"/>
        <w:rPr>
          <w:noProof w:val="0"/>
        </w:rPr>
      </w:pPr>
      <w:r w:rsidRPr="00131AE7">
        <w:rPr>
          <w:noProof w:val="0"/>
        </w:rPr>
        <w:t xml:space="preserve">     "(8|H)|(9|I)|(10|J)|(11|K)|(12|L)|(13|M)|(14|N)|(15|O)|(16|P)|(17|Q)|" &amp;</w:t>
      </w:r>
    </w:p>
    <w:p w14:paraId="732CAF93" w14:textId="77777777" w:rsidR="00CE5E6A" w:rsidRPr="00131AE7" w:rsidRDefault="00CE5E6A" w:rsidP="00CE5E6A">
      <w:pPr>
        <w:pStyle w:val="PL"/>
        <w:rPr>
          <w:noProof w:val="0"/>
        </w:rPr>
      </w:pPr>
      <w:r w:rsidRPr="00131AE7">
        <w:rPr>
          <w:noProof w:val="0"/>
        </w:rPr>
        <w:t xml:space="preserve">     "(18|R)|(19|S)|(20|T)|(21|U)|(22|V)|(23|W)|(24|X)|(25|Y)|(26|Z)))|" &amp;</w:t>
      </w:r>
    </w:p>
    <w:p w14:paraId="14588AF3" w14:textId="77777777" w:rsidR="00CE5E6A" w:rsidRPr="00131AE7" w:rsidRDefault="00CE5E6A" w:rsidP="00CE5E6A">
      <w:pPr>
        <w:pStyle w:val="PL"/>
        <w:rPr>
          <w:noProof w:val="0"/>
        </w:rPr>
      </w:pPr>
      <w:r w:rsidRPr="00131AE7">
        <w:rPr>
          <w:noProof w:val="0"/>
        </w:rPr>
        <w:t xml:space="preserve">     "1|(2|Administration)|(3|Network-Operator)|(4|Identified-Organization)|" &amp;</w:t>
      </w:r>
    </w:p>
    <w:p w14:paraId="23D73929" w14:textId="77777777" w:rsidR="00CE5E6A" w:rsidRPr="00131AE7" w:rsidRDefault="00CE5E6A" w:rsidP="00CE5E6A">
      <w:pPr>
        <w:pStyle w:val="PL"/>
        <w:rPr>
          <w:noProof w:val="0"/>
        </w:rPr>
      </w:pPr>
      <w:r w:rsidRPr="00131AE7">
        <w:rPr>
          <w:noProof w:val="0"/>
        </w:rPr>
        <w:t xml:space="preserve">     "(5|R-Recommendation))|" &amp;</w:t>
      </w:r>
    </w:p>
    <w:p w14:paraId="12B8AC2B" w14:textId="77777777" w:rsidR="00CE5E6A" w:rsidRPr="00131AE7" w:rsidRDefault="00CE5E6A" w:rsidP="00CE5E6A">
      <w:pPr>
        <w:pStyle w:val="PL"/>
        <w:rPr>
          <w:noProof w:val="0"/>
        </w:rPr>
      </w:pPr>
      <w:r w:rsidRPr="00131AE7">
        <w:rPr>
          <w:noProof w:val="0"/>
        </w:rPr>
        <w:t xml:space="preserve">  "((1|ISO)/((0|Standard)|(1|Registration-Authority)|(2|Member-Body)|" &amp;</w:t>
      </w:r>
    </w:p>
    <w:p w14:paraId="51B1B208" w14:textId="77777777" w:rsidR="00CE5E6A" w:rsidRPr="00131AE7" w:rsidRDefault="00CE5E6A" w:rsidP="00CE5E6A">
      <w:pPr>
        <w:pStyle w:val="PL"/>
        <w:rPr>
          <w:noProof w:val="0"/>
        </w:rPr>
      </w:pPr>
      <w:r w:rsidRPr="00131AE7">
        <w:rPr>
          <w:noProof w:val="0"/>
        </w:rPr>
        <w:t xml:space="preserve">     "(3|Identified-Organization)))|" &amp;</w:t>
      </w:r>
    </w:p>
    <w:p w14:paraId="2907B087" w14:textId="77777777" w:rsidR="00CE5E6A" w:rsidRPr="00131AE7" w:rsidRDefault="00CE5E6A" w:rsidP="00CE5E6A">
      <w:pPr>
        <w:pStyle w:val="PL"/>
        <w:rPr>
          <w:noProof w:val="0"/>
        </w:rPr>
      </w:pPr>
      <w:r w:rsidRPr="00131AE7">
        <w:rPr>
          <w:noProof w:val="0"/>
        </w:rPr>
        <w:t xml:space="preserve">  "(2|Joint-ISO-ITU-T))" &amp;</w:t>
      </w:r>
    </w:p>
    <w:p w14:paraId="270BF9CB" w14:textId="77777777" w:rsidR="00CE5E6A" w:rsidRPr="00131AE7" w:rsidRDefault="00CE5E6A" w:rsidP="00CE5E6A">
      <w:pPr>
        <w:pStyle w:val="PL"/>
        <w:rPr>
          <w:noProof w:val="0"/>
        </w:rPr>
      </w:pPr>
      <w:r w:rsidRPr="00131AE7">
        <w:rPr>
          <w:noProof w:val="0"/>
        </w:rPr>
        <w:t xml:space="preserve">  "(/</w:t>
      </w:r>
      <w:r w:rsidR="00A75A2B" w:rsidRPr="00131AE7">
        <w:rPr>
          <w:noProof w:val="0"/>
        </w:rPr>
        <w:t>?</w:t>
      </w:r>
      <w:r w:rsidRPr="00131AE7">
        <w:rPr>
          <w:noProof w:val="0"/>
        </w:rPr>
        <w:t>*)#(,1)" //this fragment may be replaced by the arcs beneath the ones in C.1</w:t>
      </w:r>
    </w:p>
    <w:p w14:paraId="117AB6EB" w14:textId="77777777" w:rsidR="00D6242D" w:rsidRPr="00131AE7" w:rsidRDefault="00D6242D" w:rsidP="00D6242D">
      <w:pPr>
        <w:overflowPunct/>
        <w:spacing w:after="0"/>
        <w:textAlignment w:val="auto"/>
        <w:rPr>
          <w:rFonts w:ascii="Courier New" w:hAnsi="Courier New" w:cs="Courier New"/>
        </w:rPr>
      </w:pPr>
      <w:r w:rsidRPr="00131AE7">
        <w:rPr>
          <w:rFonts w:ascii="Courier New" w:hAnsi="Courier New" w:cs="Courier New"/>
          <w:color w:val="000000"/>
        </w:rPr>
        <w:t xml:space="preserve">  </w:t>
      </w:r>
    </w:p>
    <w:p w14:paraId="2BC80481" w14:textId="77777777" w:rsidR="00D6242D" w:rsidRPr="00131AE7" w:rsidRDefault="00D6242D" w:rsidP="00D6242D">
      <w:pPr>
        <w:overflowPunct/>
        <w:spacing w:after="0"/>
        <w:textAlignment w:val="auto"/>
        <w:rPr>
          <w:rFonts w:ascii="Courier New" w:hAnsi="Courier New" w:cs="Courier New"/>
        </w:rPr>
      </w:pPr>
      <w:r w:rsidRPr="00131AE7">
        <w:rPr>
          <w:rFonts w:ascii="Courier New" w:hAnsi="Courier New" w:cs="Courier New"/>
          <w:color w:val="000000"/>
        </w:rPr>
        <w:t xml:space="preserve">  </w:t>
      </w:r>
    </w:p>
    <w:p w14:paraId="33618602" w14:textId="77777777" w:rsidR="00D6242D" w:rsidRPr="00131AE7" w:rsidRDefault="00D6242D" w:rsidP="00D6242D">
      <w:pPr>
        <w:pStyle w:val="PL"/>
        <w:rPr>
          <w:noProof w:val="0"/>
        </w:rPr>
      </w:pPr>
      <w:r w:rsidRPr="00131AE7">
        <w:rPr>
          <w:noProof w:val="0"/>
          <w:color w:val="000000"/>
        </w:rPr>
        <w:t xml:space="preserve">  </w:t>
      </w:r>
      <w:r w:rsidRPr="00131AE7">
        <w:rPr>
          <w:noProof w:val="0"/>
        </w:rPr>
        <w:t>//*****************************************************************************</w:t>
      </w:r>
    </w:p>
    <w:p w14:paraId="3F5EB698" w14:textId="77777777" w:rsidR="00D6242D" w:rsidRPr="00131AE7" w:rsidRDefault="00D6242D" w:rsidP="00D6242D">
      <w:pPr>
        <w:pStyle w:val="PL"/>
        <w:rPr>
          <w:noProof w:val="0"/>
        </w:rPr>
      </w:pPr>
      <w:r w:rsidRPr="00131AE7">
        <w:rPr>
          <w:noProof w:val="0"/>
          <w:color w:val="000000"/>
        </w:rPr>
        <w:t xml:space="preserve">  </w:t>
      </w:r>
      <w:r w:rsidRPr="00131AE7">
        <w:rPr>
          <w:noProof w:val="0"/>
        </w:rPr>
        <w:t>//*</w:t>
      </w:r>
    </w:p>
    <w:p w14:paraId="2F8FC414" w14:textId="77777777" w:rsidR="00D6242D" w:rsidRPr="00131AE7" w:rsidRDefault="00D6242D" w:rsidP="00D6242D">
      <w:pPr>
        <w:pStyle w:val="PL"/>
        <w:rPr>
          <w:noProof w:val="0"/>
        </w:rPr>
      </w:pPr>
      <w:r w:rsidRPr="00131AE7">
        <w:rPr>
          <w:noProof w:val="0"/>
          <w:color w:val="000000"/>
        </w:rPr>
        <w:t xml:space="preserve">  </w:t>
      </w:r>
      <w:r w:rsidRPr="00131AE7">
        <w:rPr>
          <w:noProof w:val="0"/>
        </w:rPr>
        <w:t>//*  @reference ITU-T X.680 $35</w:t>
      </w:r>
    </w:p>
    <w:p w14:paraId="39620B75" w14:textId="77777777" w:rsidR="00D6242D" w:rsidRPr="00131AE7" w:rsidRDefault="00D6242D" w:rsidP="00D6242D">
      <w:pPr>
        <w:pStyle w:val="PL"/>
        <w:rPr>
          <w:noProof w:val="0"/>
        </w:rPr>
      </w:pPr>
      <w:r w:rsidRPr="00131AE7">
        <w:rPr>
          <w:noProof w:val="0"/>
          <w:color w:val="000000"/>
        </w:rPr>
        <w:t xml:space="preserve">  </w:t>
      </w:r>
      <w:r w:rsidRPr="00131AE7">
        <w:rPr>
          <w:noProof w:val="0"/>
        </w:rPr>
        <w:t>//*</w:t>
      </w:r>
    </w:p>
    <w:p w14:paraId="015E5954" w14:textId="77777777" w:rsidR="00D6242D" w:rsidRPr="00131AE7" w:rsidRDefault="00D6242D" w:rsidP="00D6242D">
      <w:pPr>
        <w:pStyle w:val="PL"/>
        <w:rPr>
          <w:noProof w:val="0"/>
        </w:rPr>
      </w:pPr>
      <w:r w:rsidRPr="00131AE7">
        <w:rPr>
          <w:noProof w:val="0"/>
          <w:color w:val="000000"/>
        </w:rPr>
        <w:t xml:space="preserve">  </w:t>
      </w:r>
      <w:r w:rsidRPr="00131AE7">
        <w:rPr>
          <w:noProof w:val="0"/>
        </w:rPr>
        <w:t>//*  @desc Matches valid relative International Resource Identifiers</w:t>
      </w:r>
    </w:p>
    <w:p w14:paraId="1B95AC7B" w14:textId="77777777" w:rsidR="00D6242D" w:rsidRPr="00131AE7" w:rsidRDefault="00D6242D" w:rsidP="00D6242D">
      <w:pPr>
        <w:pStyle w:val="PL"/>
        <w:rPr>
          <w:noProof w:val="0"/>
        </w:rPr>
      </w:pPr>
      <w:r w:rsidRPr="00131AE7">
        <w:rPr>
          <w:noProof w:val="0"/>
          <w:color w:val="000000"/>
        </w:rPr>
        <w:t xml:space="preserve">  </w:t>
      </w:r>
      <w:r w:rsidRPr="00131AE7">
        <w:rPr>
          <w:noProof w:val="0"/>
        </w:rPr>
        <w:t>//*</w:t>
      </w:r>
    </w:p>
    <w:p w14:paraId="5806B0AB" w14:textId="77777777" w:rsidR="00D6242D" w:rsidRPr="00131AE7" w:rsidRDefault="00D6242D" w:rsidP="00D6242D">
      <w:pPr>
        <w:pStyle w:val="PL"/>
        <w:rPr>
          <w:noProof w:val="0"/>
        </w:rPr>
      </w:pPr>
      <w:r w:rsidRPr="00131AE7">
        <w:rPr>
          <w:noProof w:val="0"/>
          <w:color w:val="000000"/>
        </w:rPr>
        <w:t xml:space="preserve">  </w:t>
      </w:r>
      <w:r w:rsidRPr="00131AE7">
        <w:rPr>
          <w:noProof w:val="0"/>
        </w:rPr>
        <w:t>//*  @remark It does not guarantee that the identifier is correct, checks</w:t>
      </w:r>
    </w:p>
    <w:p w14:paraId="13B46821" w14:textId="77777777" w:rsidR="00D6242D" w:rsidRPr="00131AE7" w:rsidRDefault="00D6242D" w:rsidP="00D6242D">
      <w:pPr>
        <w:pStyle w:val="PL"/>
        <w:rPr>
          <w:noProof w:val="0"/>
        </w:rPr>
      </w:pPr>
      <w:r w:rsidRPr="00131AE7">
        <w:rPr>
          <w:noProof w:val="0"/>
          <w:color w:val="000000"/>
        </w:rPr>
        <w:t xml:space="preserve">  </w:t>
      </w:r>
      <w:r w:rsidRPr="00131AE7">
        <w:rPr>
          <w:noProof w:val="0"/>
        </w:rPr>
        <w:t>//*          only if it is provided like a relative value</w:t>
      </w:r>
    </w:p>
    <w:p w14:paraId="0B0B6740" w14:textId="77777777" w:rsidR="00D6242D" w:rsidRPr="00131AE7" w:rsidRDefault="00D6242D" w:rsidP="00D6242D">
      <w:pPr>
        <w:pStyle w:val="PL"/>
        <w:rPr>
          <w:noProof w:val="0"/>
        </w:rPr>
      </w:pPr>
      <w:r w:rsidRPr="00131AE7">
        <w:rPr>
          <w:noProof w:val="0"/>
          <w:color w:val="000000"/>
        </w:rPr>
        <w:t xml:space="preserve">  </w:t>
      </w:r>
      <w:r w:rsidRPr="00131AE7">
        <w:rPr>
          <w:noProof w:val="0"/>
        </w:rPr>
        <w:t xml:space="preserve">//* </w:t>
      </w:r>
    </w:p>
    <w:p w14:paraId="4F84AAA3" w14:textId="77777777" w:rsidR="00D6242D" w:rsidRPr="00131AE7" w:rsidRDefault="00D6242D" w:rsidP="00D6242D">
      <w:pPr>
        <w:pStyle w:val="PL"/>
        <w:rPr>
          <w:noProof w:val="0"/>
        </w:rPr>
      </w:pPr>
      <w:r w:rsidRPr="00131AE7">
        <w:rPr>
          <w:noProof w:val="0"/>
          <w:color w:val="000000"/>
        </w:rPr>
        <w:t xml:space="preserve">  </w:t>
      </w:r>
      <w:r w:rsidRPr="00131AE7">
        <w:rPr>
          <w:noProof w:val="0"/>
        </w:rPr>
        <w:t>//*  @status non-verified</w:t>
      </w:r>
    </w:p>
    <w:p w14:paraId="2F930562" w14:textId="77777777" w:rsidR="00D6242D" w:rsidRPr="00131AE7" w:rsidRDefault="00D6242D" w:rsidP="00D6242D">
      <w:pPr>
        <w:pStyle w:val="PL"/>
        <w:rPr>
          <w:noProof w:val="0"/>
        </w:rPr>
      </w:pPr>
      <w:r w:rsidRPr="00131AE7">
        <w:rPr>
          <w:noProof w:val="0"/>
          <w:color w:val="000000"/>
        </w:rPr>
        <w:t xml:space="preserve">  </w:t>
      </w:r>
      <w:r w:rsidRPr="00131AE7">
        <w:rPr>
          <w:noProof w:val="0"/>
        </w:rPr>
        <w:t>//*</w:t>
      </w:r>
    </w:p>
    <w:p w14:paraId="36425618" w14:textId="77777777" w:rsidR="00D6242D" w:rsidRPr="00131AE7" w:rsidRDefault="00D6242D" w:rsidP="00D6242D">
      <w:pPr>
        <w:pStyle w:val="PL"/>
        <w:rPr>
          <w:noProof w:val="0"/>
        </w:rPr>
      </w:pPr>
      <w:r w:rsidRPr="00131AE7">
        <w:rPr>
          <w:noProof w:val="0"/>
          <w:color w:val="000000"/>
        </w:rPr>
        <w:t xml:space="preserve">  </w:t>
      </w:r>
      <w:r w:rsidRPr="00131AE7">
        <w:rPr>
          <w:noProof w:val="0"/>
        </w:rPr>
        <w:t>//*****************************************************************************</w:t>
      </w:r>
    </w:p>
    <w:p w14:paraId="29EDBA3A" w14:textId="77777777" w:rsidR="00D6242D" w:rsidRPr="00131AE7" w:rsidRDefault="00D6242D" w:rsidP="00D6242D">
      <w:pPr>
        <w:pStyle w:val="PL"/>
        <w:rPr>
          <w:noProof w:val="0"/>
        </w:rPr>
      </w:pPr>
      <w:r w:rsidRPr="00131AE7">
        <w:rPr>
          <w:noProof w:val="0"/>
          <w:color w:val="000000"/>
        </w:rPr>
        <w:t xml:space="preserve">  </w:t>
      </w:r>
      <w:r w:rsidRPr="00131AE7">
        <w:rPr>
          <w:b/>
          <w:bCs/>
          <w:noProof w:val="0"/>
          <w:color w:val="000000"/>
        </w:rPr>
        <w:t>template</w:t>
      </w:r>
      <w:r w:rsidRPr="00131AE7">
        <w:rPr>
          <w:noProof w:val="0"/>
          <w:color w:val="000000"/>
        </w:rPr>
        <w:t xml:space="preserve"> </w:t>
      </w:r>
      <w:r w:rsidRPr="00131AE7">
        <w:rPr>
          <w:b/>
          <w:bCs/>
          <w:noProof w:val="0"/>
          <w:color w:val="A52A2A"/>
        </w:rPr>
        <w:t>universal</w:t>
      </w:r>
      <w:r w:rsidRPr="00131AE7">
        <w:rPr>
          <w:noProof w:val="0"/>
          <w:color w:val="000000"/>
        </w:rPr>
        <w:t xml:space="preserve"> </w:t>
      </w:r>
      <w:r w:rsidRPr="00131AE7">
        <w:rPr>
          <w:b/>
          <w:bCs/>
          <w:noProof w:val="0"/>
          <w:color w:val="A52A2A"/>
        </w:rPr>
        <w:t>charstring</w:t>
      </w:r>
      <w:r w:rsidRPr="00131AE7">
        <w:rPr>
          <w:noProof w:val="0"/>
          <w:color w:val="000000"/>
        </w:rPr>
        <w:t xml:space="preserve"> </w:t>
      </w:r>
      <w:r w:rsidRPr="00131AE7">
        <w:rPr>
          <w:noProof w:val="0"/>
          <w:color w:val="8B2252"/>
        </w:rPr>
        <w:t>t_RELATIVE_</w:t>
      </w:r>
      <w:r w:rsidRPr="00131AE7">
        <w:rPr>
          <w:noProof w:val="0"/>
        </w:rPr>
        <w:t>OID</w:t>
      </w:r>
      <w:r w:rsidRPr="00131AE7">
        <w:rPr>
          <w:noProof w:val="0"/>
          <w:color w:val="8B2252"/>
        </w:rPr>
        <w:t>_IRI</w:t>
      </w:r>
      <w:r w:rsidRPr="00131AE7">
        <w:rPr>
          <w:noProof w:val="0"/>
          <w:color w:val="000000"/>
        </w:rPr>
        <w:t xml:space="preserve"> := </w:t>
      </w:r>
      <w:r w:rsidRPr="00131AE7">
        <w:rPr>
          <w:b/>
          <w:bCs/>
          <w:noProof w:val="0"/>
          <w:color w:val="000000"/>
        </w:rPr>
        <w:t>pattern</w:t>
      </w:r>
    </w:p>
    <w:p w14:paraId="200DFEF1" w14:textId="77777777" w:rsidR="00D6242D" w:rsidRPr="00131AE7" w:rsidRDefault="00D6242D" w:rsidP="00D6242D">
      <w:pPr>
        <w:pStyle w:val="PL"/>
        <w:rPr>
          <w:noProof w:val="0"/>
        </w:rPr>
      </w:pPr>
      <w:r w:rsidRPr="00131AE7">
        <w:rPr>
          <w:noProof w:val="0"/>
          <w:color w:val="000000"/>
        </w:rPr>
        <w:t xml:space="preserve">  </w:t>
      </w:r>
      <w:r w:rsidRPr="00131AE7">
        <w:rPr>
          <w:noProof w:val="0"/>
          <w:color w:val="006400"/>
        </w:rPr>
        <w:t>"[^/]"</w:t>
      </w:r>
      <w:r w:rsidRPr="00131AE7">
        <w:rPr>
          <w:noProof w:val="0"/>
          <w:color w:val="000000"/>
        </w:rPr>
        <w:t xml:space="preserve"> &amp;</w:t>
      </w:r>
    </w:p>
    <w:p w14:paraId="53FA1C0C" w14:textId="77777777" w:rsidR="00D6242D" w:rsidRPr="00131AE7" w:rsidRDefault="00D6242D" w:rsidP="00D6242D">
      <w:pPr>
        <w:pStyle w:val="PL"/>
        <w:rPr>
          <w:noProof w:val="0"/>
        </w:rPr>
      </w:pPr>
      <w:r w:rsidRPr="00131AE7">
        <w:rPr>
          <w:noProof w:val="0"/>
          <w:color w:val="000000"/>
        </w:rPr>
        <w:t xml:space="preserve">  </w:t>
      </w:r>
      <w:r w:rsidRPr="00131AE7">
        <w:rPr>
          <w:noProof w:val="0"/>
          <w:color w:val="006400"/>
        </w:rPr>
        <w:t>"(/</w:t>
      </w:r>
      <w:r w:rsidR="00741026" w:rsidRPr="00131AE7">
        <w:rPr>
          <w:noProof w:val="0"/>
          <w:color w:val="006400"/>
        </w:rPr>
        <w:t>?</w:t>
      </w:r>
      <w:r w:rsidRPr="00131AE7">
        <w:rPr>
          <w:noProof w:val="0"/>
          <w:color w:val="006400"/>
        </w:rPr>
        <w:t>*)#(,1)"</w:t>
      </w:r>
      <w:r w:rsidRPr="00131AE7">
        <w:rPr>
          <w:noProof w:val="0"/>
          <w:color w:val="000000"/>
        </w:rPr>
        <w:t xml:space="preserve"> </w:t>
      </w:r>
      <w:r w:rsidRPr="00131AE7">
        <w:rPr>
          <w:noProof w:val="0"/>
        </w:rPr>
        <w:t>//this fragment may be replaced by the arcs wanted</w:t>
      </w:r>
    </w:p>
    <w:p w14:paraId="3D12D08D" w14:textId="77777777" w:rsidR="00D6242D" w:rsidRPr="00131AE7" w:rsidRDefault="00D6242D" w:rsidP="00D6242D">
      <w:pPr>
        <w:pStyle w:val="PL"/>
        <w:rPr>
          <w:noProof w:val="0"/>
        </w:rPr>
      </w:pPr>
    </w:p>
    <w:p w14:paraId="15D7830C" w14:textId="77777777" w:rsidR="00CE5E6A" w:rsidRPr="00131AE7" w:rsidRDefault="00CE5E6A" w:rsidP="00D6242D">
      <w:pPr>
        <w:pStyle w:val="PL"/>
        <w:rPr>
          <w:noProof w:val="0"/>
        </w:rPr>
      </w:pPr>
      <w:r w:rsidRPr="00131AE7">
        <w:rPr>
          <w:noProof w:val="0"/>
        </w:rPr>
        <w:t>}</w:t>
      </w:r>
    </w:p>
    <w:p w14:paraId="07CB2453" w14:textId="65F4F187" w:rsidR="00705CBB" w:rsidRPr="00131AE7" w:rsidRDefault="006E5591" w:rsidP="003B0813">
      <w:pPr>
        <w:pStyle w:val="Heading8"/>
        <w:rPr>
          <w:rStyle w:val="Heading1Char"/>
        </w:rPr>
      </w:pPr>
      <w:r w:rsidRPr="00131AE7">
        <w:br w:type="page"/>
      </w:r>
      <w:bookmarkStart w:id="309" w:name="_Toc72306329"/>
      <w:bookmarkStart w:id="310" w:name="_Toc72306410"/>
      <w:r w:rsidR="00705CBB" w:rsidRPr="00131AE7">
        <w:lastRenderedPageBreak/>
        <w:t xml:space="preserve">Annex </w:t>
      </w:r>
      <w:r w:rsidR="0048544C" w:rsidRPr="00131AE7">
        <w:t>D</w:t>
      </w:r>
      <w:r w:rsidR="00705CBB" w:rsidRPr="00131AE7">
        <w:t xml:space="preserve"> (informative</w:t>
      </w:r>
      <w:r w:rsidR="00616444">
        <w:t>):</w:t>
      </w:r>
      <w:r w:rsidR="00616444">
        <w:br/>
      </w:r>
      <w:r w:rsidR="00705CBB" w:rsidRPr="00131AE7">
        <w:rPr>
          <w:rStyle w:val="Heading1Char"/>
        </w:rPr>
        <w:t>Deprecated features</w:t>
      </w:r>
      <w:bookmarkEnd w:id="309"/>
      <w:bookmarkEnd w:id="310"/>
    </w:p>
    <w:p w14:paraId="173D4A23" w14:textId="77777777" w:rsidR="00DA1BFE" w:rsidRPr="00131AE7" w:rsidRDefault="00DA1BFE" w:rsidP="00DA1BFE">
      <w:r w:rsidRPr="00131AE7">
        <w:t>Void.</w:t>
      </w:r>
    </w:p>
    <w:p w14:paraId="2551ED38" w14:textId="46D73D77" w:rsidR="00902F0E" w:rsidRPr="00131AE7" w:rsidRDefault="0048544C" w:rsidP="003B0813">
      <w:pPr>
        <w:pStyle w:val="Heading8"/>
      </w:pPr>
      <w:r w:rsidRPr="00131AE7">
        <w:br w:type="page"/>
      </w:r>
      <w:bookmarkStart w:id="311" w:name="_Toc72306330"/>
      <w:bookmarkStart w:id="312" w:name="_Toc72306411"/>
      <w:r w:rsidR="00902F0E" w:rsidRPr="00131AE7">
        <w:lastRenderedPageBreak/>
        <w:t xml:space="preserve">Annex </w:t>
      </w:r>
      <w:bookmarkStart w:id="313" w:name="clause_Annex_DateTimePatterns"/>
      <w:r w:rsidR="00902F0E" w:rsidRPr="00131AE7">
        <w:t>E</w:t>
      </w:r>
      <w:bookmarkEnd w:id="313"/>
      <w:r w:rsidR="00902F0E" w:rsidRPr="00131AE7">
        <w:t xml:space="preserve"> (informative</w:t>
      </w:r>
      <w:r w:rsidR="00616444">
        <w:t>):</w:t>
      </w:r>
      <w:r w:rsidR="00616444">
        <w:br/>
      </w:r>
      <w:r w:rsidR="00B70FD5" w:rsidRPr="00131AE7">
        <w:t>Example p</w:t>
      </w:r>
      <w:r w:rsidR="00902F0E" w:rsidRPr="00131AE7">
        <w:t xml:space="preserve">atterns for ASN.1 </w:t>
      </w:r>
      <w:r w:rsidR="00E460DF" w:rsidRPr="00131AE7">
        <w:t>t</w:t>
      </w:r>
      <w:r w:rsidR="00902F0E" w:rsidRPr="00131AE7">
        <w:t>ime types</w:t>
      </w:r>
      <w:bookmarkEnd w:id="311"/>
      <w:bookmarkEnd w:id="312"/>
    </w:p>
    <w:p w14:paraId="229FEFCA" w14:textId="77777777" w:rsidR="0048669E" w:rsidRPr="00131AE7" w:rsidRDefault="0048669E" w:rsidP="0048669E">
      <w:pPr>
        <w:pStyle w:val="Heading1"/>
      </w:pPr>
      <w:bookmarkStart w:id="314" w:name="_Toc72306331"/>
      <w:bookmarkStart w:id="315" w:name="_Toc72306412"/>
      <w:r w:rsidRPr="00131AE7">
        <w:t>E.0</w:t>
      </w:r>
      <w:r w:rsidRPr="00131AE7">
        <w:tab/>
        <w:t>General rules</w:t>
      </w:r>
      <w:bookmarkEnd w:id="314"/>
      <w:bookmarkEnd w:id="315"/>
    </w:p>
    <w:p w14:paraId="53064247" w14:textId="6058883D" w:rsidR="00902F0E" w:rsidRPr="00131AE7" w:rsidRDefault="00576B27" w:rsidP="00ED0724">
      <w:r w:rsidRPr="00131AE7">
        <w:t xml:space="preserve">As specified in clause </w:t>
      </w:r>
      <w:r w:rsidRPr="00131AE7">
        <w:fldChar w:fldCharType="begin"/>
      </w:r>
      <w:r w:rsidRPr="00131AE7">
        <w:instrText xml:space="preserve"> REF clause_TransformationRules \h </w:instrText>
      </w:r>
      <w:r w:rsidR="00CB17B0" w:rsidRPr="00131AE7">
        <w:instrText xml:space="preserve"> \* MERGEFORMAT </w:instrText>
      </w:r>
      <w:r w:rsidRPr="00131AE7">
        <w:fldChar w:fldCharType="separate"/>
      </w:r>
      <w:r w:rsidR="00AA1E5A" w:rsidRPr="00131AE7">
        <w:t>9.1</w:t>
      </w:r>
      <w:r w:rsidRPr="00131AE7">
        <w:fldChar w:fldCharType="end"/>
      </w:r>
      <w:r w:rsidRPr="00131AE7">
        <w:t xml:space="preserve"> of </w:t>
      </w:r>
      <w:r w:rsidR="0021141C" w:rsidRPr="00131AE7">
        <w:t>the present document</w:t>
      </w:r>
      <w:r w:rsidR="00AC59A5" w:rsidRPr="00131AE7">
        <w:t>,</w:t>
      </w:r>
      <w:r w:rsidRPr="00131AE7">
        <w:t xml:space="preserve"> </w:t>
      </w:r>
      <w:r w:rsidR="00B73C46" w:rsidRPr="00131AE7">
        <w:t xml:space="preserve">the </w:t>
      </w:r>
      <w:r w:rsidRPr="00131AE7">
        <w:t xml:space="preserve">ASN.1 </w:t>
      </w:r>
      <w:r w:rsidR="00B73C46" w:rsidRPr="00131AE7">
        <w:t xml:space="preserve">date </w:t>
      </w:r>
      <w:r w:rsidRPr="00131AE7">
        <w:t>a</w:t>
      </w:r>
      <w:r w:rsidR="00B73C46" w:rsidRPr="00131AE7">
        <w:t xml:space="preserve">nd time types </w:t>
      </w:r>
      <w:r w:rsidRPr="00131AE7">
        <w:t xml:space="preserve">are transformed to the TTCN-3 </w:t>
      </w:r>
      <w:r w:rsidRPr="00131AE7">
        <w:rPr>
          <w:rFonts w:ascii="Courier New" w:hAnsi="Courier New" w:cs="Courier New"/>
          <w:b/>
        </w:rPr>
        <w:t>charstring</w:t>
      </w:r>
      <w:r w:rsidRPr="00131AE7">
        <w:t xml:space="preserve"> type. </w:t>
      </w:r>
      <w:r w:rsidR="00902F0E" w:rsidRPr="00131AE7">
        <w:t xml:space="preserve">This annex contains TTCN-3 patterns that can be used either to create pattern-constrained </w:t>
      </w:r>
      <w:r w:rsidR="00B73C46" w:rsidRPr="00131AE7">
        <w:t xml:space="preserve">types corresponding to the ASN.1 date and time types or be used in templates </w:t>
      </w:r>
      <w:r w:rsidR="002D0E50" w:rsidRPr="00131AE7">
        <w:t xml:space="preserve">to match correctly formed </w:t>
      </w:r>
      <w:r w:rsidR="00930197" w:rsidRPr="00131AE7">
        <w:t>date and time value only</w:t>
      </w:r>
      <w:r w:rsidR="00902F0E" w:rsidRPr="00131AE7">
        <w:t>.</w:t>
      </w:r>
    </w:p>
    <w:p w14:paraId="32297BD4" w14:textId="45B03670" w:rsidR="00FA786C" w:rsidRPr="00131AE7" w:rsidRDefault="00FA786C" w:rsidP="00ED0724">
      <w:r w:rsidRPr="00131AE7">
        <w:t>In this annex the TTCN-3 source code documentation format specified in</w:t>
      </w:r>
      <w:r w:rsidR="00D72642" w:rsidRPr="00131AE7">
        <w:t xml:space="preserve"> ETSI ES 201 873-10</w:t>
      </w:r>
      <w:r w:rsidRPr="00131AE7">
        <w:t xml:space="preserve"> </w:t>
      </w:r>
      <w:r w:rsidR="00936255" w:rsidRPr="00131AE7">
        <w:t>[</w:t>
      </w:r>
      <w:r w:rsidR="00936255" w:rsidRPr="00131AE7">
        <w:fldChar w:fldCharType="begin"/>
      </w:r>
      <w:r w:rsidR="00936255" w:rsidRPr="00131AE7">
        <w:instrText xml:space="preserve">REF REF_ES201873_10 \h </w:instrText>
      </w:r>
      <w:r w:rsidR="00CB17B0" w:rsidRPr="00131AE7">
        <w:instrText xml:space="preserve"> \* MERGEFORMAT </w:instrText>
      </w:r>
      <w:r w:rsidR="00936255" w:rsidRPr="00131AE7">
        <w:fldChar w:fldCharType="separate"/>
      </w:r>
      <w:r w:rsidR="00AA1E5A" w:rsidRPr="00131AE7">
        <w:t>i.2</w:t>
      </w:r>
      <w:r w:rsidR="00936255" w:rsidRPr="00131AE7">
        <w:fldChar w:fldCharType="end"/>
      </w:r>
      <w:r w:rsidR="00936255" w:rsidRPr="00131AE7">
        <w:t>]</w:t>
      </w:r>
      <w:r w:rsidRPr="00131AE7">
        <w:t xml:space="preserve"> is used (pl</w:t>
      </w:r>
      <w:r w:rsidR="00DE2FD7" w:rsidRPr="00131AE7">
        <w:t>ease</w:t>
      </w:r>
      <w:r w:rsidRPr="00131AE7">
        <w:t xml:space="preserve"> see the compatibility statement in clause </w:t>
      </w:r>
      <w:r w:rsidRPr="00131AE7">
        <w:fldChar w:fldCharType="begin"/>
      </w:r>
      <w:r w:rsidRPr="00131AE7">
        <w:instrText xml:space="preserve"> REF clause_Intro_ConformanceAndCompatibility \h </w:instrText>
      </w:r>
      <w:r w:rsidR="00CB17B0" w:rsidRPr="00131AE7">
        <w:instrText xml:space="preserve"> \* MERGEFORMAT </w:instrText>
      </w:r>
      <w:r w:rsidRPr="00131AE7">
        <w:fldChar w:fldCharType="separate"/>
      </w:r>
      <w:r w:rsidR="00AA1E5A" w:rsidRPr="00131AE7">
        <w:t>5.2</w:t>
      </w:r>
      <w:r w:rsidRPr="00131AE7">
        <w:fldChar w:fldCharType="end"/>
      </w:r>
      <w:r w:rsidRPr="00131AE7">
        <w:t xml:space="preserve"> of </w:t>
      </w:r>
      <w:r w:rsidR="0021141C" w:rsidRPr="00131AE7">
        <w:t>the present document</w:t>
      </w:r>
      <w:r w:rsidRPr="00131AE7">
        <w:t>).</w:t>
      </w:r>
    </w:p>
    <w:p w14:paraId="7C804C47" w14:textId="77777777" w:rsidR="00902F0E" w:rsidRPr="00131AE7" w:rsidRDefault="00930197" w:rsidP="003B0813">
      <w:pPr>
        <w:pStyle w:val="Heading1"/>
      </w:pPr>
      <w:bookmarkStart w:id="316" w:name="clause_Annex_DateTimePatterns_Unconstr"/>
      <w:bookmarkStart w:id="317" w:name="_Toc72306332"/>
      <w:bookmarkStart w:id="318" w:name="_Toc72306413"/>
      <w:r w:rsidRPr="00131AE7">
        <w:t>E</w:t>
      </w:r>
      <w:r w:rsidR="00902F0E" w:rsidRPr="00131AE7">
        <w:t>.1</w:t>
      </w:r>
      <w:bookmarkEnd w:id="316"/>
      <w:r w:rsidR="00902F0E" w:rsidRPr="00131AE7">
        <w:tab/>
      </w:r>
      <w:r w:rsidRPr="00131AE7">
        <w:t xml:space="preserve">Patterns corresponding to unconstrained time </w:t>
      </w:r>
      <w:r w:rsidR="00B460B3" w:rsidRPr="00131AE7">
        <w:t>types</w:t>
      </w:r>
      <w:bookmarkEnd w:id="317"/>
      <w:bookmarkEnd w:id="318"/>
    </w:p>
    <w:p w14:paraId="60FB3EF2" w14:textId="77777777" w:rsidR="009A7915" w:rsidRPr="00131AE7" w:rsidRDefault="009C2521" w:rsidP="009C2521">
      <w:r w:rsidRPr="00131AE7">
        <w:t>This clause contains two TTCN-3 modules. The module called "</w:t>
      </w:r>
      <w:r w:rsidRPr="00131AE7">
        <w:rPr>
          <w:rFonts w:ascii="Courier New" w:hAnsi="Courier New" w:cs="Courier New"/>
          <w:b/>
          <w:sz w:val="18"/>
          <w:szCs w:val="18"/>
        </w:rPr>
        <w:t>nc</w:t>
      </w:r>
      <w:r w:rsidRPr="00131AE7">
        <w:t xml:space="preserve">" contains subsidiary constants that specify the patterns for atomic components of the complete date and time </w:t>
      </w:r>
      <w:r w:rsidR="009A7915" w:rsidRPr="00131AE7">
        <w:t>patterns.</w:t>
      </w:r>
    </w:p>
    <w:p w14:paraId="21AAAD32" w14:textId="4BF106DE" w:rsidR="00902F0E" w:rsidRPr="00131AE7" w:rsidRDefault="009A7915" w:rsidP="009C2521">
      <w:r w:rsidRPr="00131AE7">
        <w:t xml:space="preserve">For matching an unconstrained TIME type use the template </w:t>
      </w:r>
      <w:r w:rsidRPr="00131AE7">
        <w:rPr>
          <w:rFonts w:ascii="Courier New" w:hAnsi="Courier New" w:cs="Courier New"/>
          <w:b/>
        </w:rPr>
        <w:t>t_ISO8601AllFormats</w:t>
      </w:r>
      <w:r w:rsidRPr="00131AE7">
        <w:t xml:space="preserve"> from the m</w:t>
      </w:r>
      <w:r w:rsidR="009C2521" w:rsidRPr="00131AE7">
        <w:t xml:space="preserve">odule </w:t>
      </w:r>
      <w:r w:rsidR="001839D2" w:rsidRPr="00131AE7">
        <w:t>"</w:t>
      </w:r>
      <w:r w:rsidR="001839D2" w:rsidRPr="00131AE7">
        <w:rPr>
          <w:rFonts w:ascii="Courier New" w:hAnsi="Courier New" w:cs="Courier New"/>
          <w:b/>
        </w:rPr>
        <w:t>ISO8601DateTimePatterns</w:t>
      </w:r>
      <w:r w:rsidR="001839D2" w:rsidRPr="00131AE7">
        <w:t xml:space="preserve">" </w:t>
      </w:r>
      <w:r w:rsidRPr="00131AE7">
        <w:t>b</w:t>
      </w:r>
      <w:r w:rsidR="00862E6A" w:rsidRPr="00131AE7">
        <w:t>e</w:t>
      </w:r>
      <w:r w:rsidRPr="00131AE7">
        <w:t>low</w:t>
      </w:r>
      <w:r w:rsidR="001839D2" w:rsidRPr="00131AE7">
        <w:t xml:space="preserve"> (values of the ASN.1 TIME type are character strings formatted according to ISO</w:t>
      </w:r>
      <w:r w:rsidR="00AD38E6" w:rsidRPr="00131AE7">
        <w:t xml:space="preserve"> </w:t>
      </w:r>
      <w:r w:rsidR="001839D2" w:rsidRPr="00131AE7">
        <w:t>8601</w:t>
      </w:r>
      <w:r w:rsidR="001D0516" w:rsidRPr="00131AE7">
        <w:t xml:space="preserve"> [</w:t>
      </w:r>
      <w:r w:rsidR="001D0516" w:rsidRPr="00131AE7">
        <w:fldChar w:fldCharType="begin"/>
      </w:r>
      <w:r w:rsidR="00936255" w:rsidRPr="00131AE7">
        <w:instrText xml:space="preserve">REF REF_ISO8601 \h </w:instrText>
      </w:r>
      <w:r w:rsidR="00CB17B0" w:rsidRPr="00131AE7">
        <w:instrText xml:space="preserve"> \* MERGEFORMAT </w:instrText>
      </w:r>
      <w:r w:rsidR="001D0516" w:rsidRPr="00131AE7">
        <w:fldChar w:fldCharType="separate"/>
      </w:r>
      <w:r w:rsidR="00AA1E5A" w:rsidRPr="00131AE7">
        <w:t>i.1</w:t>
      </w:r>
      <w:r w:rsidR="001D0516" w:rsidRPr="00131AE7">
        <w:fldChar w:fldCharType="end"/>
      </w:r>
      <w:r w:rsidR="001D0516" w:rsidRPr="00131AE7">
        <w:t>]</w:t>
      </w:r>
      <w:r w:rsidR="004E74D3" w:rsidRPr="00131AE7">
        <w:t>)</w:t>
      </w:r>
      <w:r w:rsidR="00CD3BCF" w:rsidRPr="00131AE7">
        <w:t>.</w:t>
      </w:r>
      <w:r w:rsidR="0088725A" w:rsidRPr="00131AE7">
        <w:t xml:space="preserve"> </w:t>
      </w:r>
    </w:p>
    <w:p w14:paraId="2BC3247E" w14:textId="77777777" w:rsidR="007B74C4" w:rsidRPr="00131AE7" w:rsidRDefault="007B74C4" w:rsidP="007B74C4">
      <w:pPr>
        <w:pStyle w:val="PL"/>
        <w:rPr>
          <w:noProof w:val="0"/>
        </w:rPr>
      </w:pPr>
      <w:r w:rsidRPr="00131AE7">
        <w:rPr>
          <w:noProof w:val="0"/>
        </w:rPr>
        <w:t>module nc</w:t>
      </w:r>
    </w:p>
    <w:p w14:paraId="785BBAA1" w14:textId="77777777" w:rsidR="007B74C4" w:rsidRPr="00131AE7" w:rsidRDefault="007B74C4" w:rsidP="007B74C4">
      <w:pPr>
        <w:pStyle w:val="PL"/>
        <w:rPr>
          <w:noProof w:val="0"/>
        </w:rPr>
      </w:pPr>
      <w:r w:rsidRPr="00131AE7">
        <w:rPr>
          <w:noProof w:val="0"/>
        </w:rPr>
        <w:t>{</w:t>
      </w:r>
    </w:p>
    <w:p w14:paraId="7213AFEA" w14:textId="77777777" w:rsidR="007B74C4" w:rsidRPr="00131AE7" w:rsidRDefault="007B74C4" w:rsidP="007B74C4">
      <w:pPr>
        <w:pStyle w:val="PL"/>
        <w:rPr>
          <w:noProof w:val="0"/>
        </w:rPr>
      </w:pPr>
      <w:r w:rsidRPr="00131AE7">
        <w:rPr>
          <w:noProof w:val="0"/>
        </w:rPr>
        <w:t xml:space="preserve">  //***************************************************************************</w:t>
      </w:r>
    </w:p>
    <w:p w14:paraId="7850A6E8" w14:textId="77777777" w:rsidR="007B74C4" w:rsidRPr="00131AE7" w:rsidRDefault="007B74C4" w:rsidP="007B74C4">
      <w:pPr>
        <w:pStyle w:val="PL"/>
        <w:rPr>
          <w:noProof w:val="0"/>
        </w:rPr>
      </w:pPr>
      <w:r w:rsidRPr="00131AE7">
        <w:rPr>
          <w:noProof w:val="0"/>
        </w:rPr>
        <w:t xml:space="preserve">  //*  </w:t>
      </w:r>
    </w:p>
    <w:p w14:paraId="491FF8B5" w14:textId="77777777" w:rsidR="007B74C4" w:rsidRPr="00131AE7" w:rsidRDefault="007B74C4" w:rsidP="007B74C4">
      <w:pPr>
        <w:pStyle w:val="PL"/>
        <w:rPr>
          <w:noProof w:val="0"/>
        </w:rPr>
      </w:pPr>
      <w:r w:rsidRPr="00131AE7">
        <w:rPr>
          <w:noProof w:val="0"/>
        </w:rPr>
        <w:t xml:space="preserve">  //*  @desc Unconstrained charstring constants referenced from the</w:t>
      </w:r>
    </w:p>
    <w:p w14:paraId="6A951D48" w14:textId="77777777" w:rsidR="007B74C4" w:rsidRPr="00131AE7" w:rsidRDefault="007B74C4" w:rsidP="007B74C4">
      <w:pPr>
        <w:pStyle w:val="PL"/>
        <w:rPr>
          <w:noProof w:val="0"/>
        </w:rPr>
      </w:pPr>
      <w:r w:rsidRPr="00131AE7">
        <w:rPr>
          <w:noProof w:val="0"/>
        </w:rPr>
        <w:t xml:space="preserve">  //*        ISO8601 date/time patterns</w:t>
      </w:r>
    </w:p>
    <w:p w14:paraId="759131B6" w14:textId="77777777" w:rsidR="007B74C4" w:rsidRPr="00131AE7" w:rsidRDefault="007B74C4" w:rsidP="007B74C4">
      <w:pPr>
        <w:pStyle w:val="PL"/>
        <w:rPr>
          <w:noProof w:val="0"/>
        </w:rPr>
      </w:pPr>
      <w:r w:rsidRPr="00131AE7">
        <w:rPr>
          <w:noProof w:val="0"/>
        </w:rPr>
        <w:t xml:space="preserve">  //*</w:t>
      </w:r>
    </w:p>
    <w:p w14:paraId="5E2D1C29" w14:textId="77777777" w:rsidR="007B74C4" w:rsidRPr="00131AE7" w:rsidRDefault="007B74C4" w:rsidP="007B74C4">
      <w:pPr>
        <w:pStyle w:val="PL"/>
        <w:rPr>
          <w:noProof w:val="0"/>
        </w:rPr>
      </w:pPr>
      <w:r w:rsidRPr="00131AE7">
        <w:rPr>
          <w:noProof w:val="0"/>
        </w:rPr>
        <w:t xml:space="preserve">  //*  @remark Whatever components are possible, defined as constant strings </w:t>
      </w:r>
    </w:p>
    <w:p w14:paraId="039E3348" w14:textId="77777777" w:rsidR="007B74C4" w:rsidRPr="00131AE7" w:rsidRDefault="007B74C4" w:rsidP="007B74C4">
      <w:pPr>
        <w:pStyle w:val="PL"/>
        <w:rPr>
          <w:noProof w:val="0"/>
        </w:rPr>
      </w:pPr>
      <w:r w:rsidRPr="00131AE7">
        <w:rPr>
          <w:noProof w:val="0"/>
        </w:rPr>
        <w:t xml:space="preserve">  //*          referenced in the patterns (e.g. the optional T designator in </w:t>
      </w:r>
    </w:p>
    <w:p w14:paraId="6721F139" w14:textId="77777777" w:rsidR="007B74C4" w:rsidRPr="00131AE7" w:rsidRDefault="007B74C4" w:rsidP="007B74C4">
      <w:pPr>
        <w:pStyle w:val="PL"/>
        <w:rPr>
          <w:noProof w:val="0"/>
        </w:rPr>
      </w:pPr>
      <w:r w:rsidRPr="00131AE7">
        <w:rPr>
          <w:noProof w:val="0"/>
        </w:rPr>
        <w:t xml:space="preserve">  //*          time representations or the optional century expansion in dates)</w:t>
      </w:r>
    </w:p>
    <w:p w14:paraId="1C300E05" w14:textId="77777777" w:rsidR="007B74C4" w:rsidRPr="00131AE7" w:rsidRDefault="007B74C4" w:rsidP="007B74C4">
      <w:pPr>
        <w:pStyle w:val="PL"/>
        <w:rPr>
          <w:noProof w:val="0"/>
        </w:rPr>
      </w:pPr>
      <w:r w:rsidRPr="00131AE7">
        <w:rPr>
          <w:noProof w:val="0"/>
        </w:rPr>
        <w:t xml:space="preserve">  //*          to allow easy modification via changing the constants only</w:t>
      </w:r>
    </w:p>
    <w:p w14:paraId="7A96A862" w14:textId="77777777" w:rsidR="007B74C4" w:rsidRPr="00131AE7" w:rsidRDefault="007B74C4" w:rsidP="007B74C4">
      <w:pPr>
        <w:pStyle w:val="PL"/>
        <w:rPr>
          <w:noProof w:val="0"/>
        </w:rPr>
      </w:pPr>
      <w:r w:rsidRPr="00131AE7">
        <w:rPr>
          <w:noProof w:val="0"/>
        </w:rPr>
        <w:t xml:space="preserve">  //*  @remark No. of century expansion digits and digits of decimal fraction </w:t>
      </w:r>
    </w:p>
    <w:p w14:paraId="00C6BE40" w14:textId="77777777" w:rsidR="007B74C4" w:rsidRPr="00131AE7" w:rsidRDefault="007B74C4" w:rsidP="007B74C4">
      <w:pPr>
        <w:pStyle w:val="PL"/>
        <w:rPr>
          <w:noProof w:val="0"/>
        </w:rPr>
      </w:pPr>
      <w:r w:rsidRPr="00131AE7">
        <w:rPr>
          <w:noProof w:val="0"/>
        </w:rPr>
        <w:t xml:space="preserve">  //*          are not limited; intentionally the "#(1,)" pattern is used </w:t>
      </w:r>
    </w:p>
    <w:p w14:paraId="637D6075" w14:textId="77777777" w:rsidR="007B74C4" w:rsidRPr="00131AE7" w:rsidRDefault="007B74C4" w:rsidP="007B74C4">
      <w:pPr>
        <w:pStyle w:val="PL"/>
        <w:rPr>
          <w:noProof w:val="0"/>
        </w:rPr>
      </w:pPr>
      <w:r w:rsidRPr="00131AE7">
        <w:rPr>
          <w:noProof w:val="0"/>
        </w:rPr>
        <w:t xml:space="preserve">  //*          instead of "+" to allow adding digit number limitations easily</w:t>
      </w:r>
    </w:p>
    <w:p w14:paraId="5BEA6615" w14:textId="77777777" w:rsidR="007B74C4" w:rsidRPr="00131AE7" w:rsidRDefault="007B74C4" w:rsidP="007B74C4">
      <w:pPr>
        <w:pStyle w:val="PL"/>
        <w:rPr>
          <w:noProof w:val="0"/>
        </w:rPr>
      </w:pPr>
      <w:r w:rsidRPr="00131AE7">
        <w:rPr>
          <w:noProof w:val="0"/>
        </w:rPr>
        <w:t xml:space="preserve">  //*  @remark Defined constants are: dash, colon, century, year,</w:t>
      </w:r>
    </w:p>
    <w:p w14:paraId="4A5B296A" w14:textId="77777777" w:rsidR="007B74C4" w:rsidRPr="00131AE7" w:rsidRDefault="007B74C4" w:rsidP="007B74C4">
      <w:pPr>
        <w:pStyle w:val="PL"/>
        <w:rPr>
          <w:noProof w:val="0"/>
        </w:rPr>
      </w:pPr>
      <w:r w:rsidRPr="00131AE7">
        <w:rPr>
          <w:noProof w:val="0"/>
        </w:rPr>
        <w:t xml:space="preserve">  //*          centuryExpansion, month, monthDurAlt, week, dayOfWeek, </w:t>
      </w:r>
    </w:p>
    <w:p w14:paraId="2650B607" w14:textId="77777777" w:rsidR="007B74C4" w:rsidRPr="00131AE7" w:rsidRDefault="007B74C4" w:rsidP="007B74C4">
      <w:pPr>
        <w:pStyle w:val="PL"/>
        <w:rPr>
          <w:noProof w:val="0"/>
        </w:rPr>
      </w:pPr>
      <w:r w:rsidRPr="00131AE7">
        <w:rPr>
          <w:noProof w:val="0"/>
        </w:rPr>
        <w:t xml:space="preserve">  //*          dayOfMonth, dayOfMonthDurAlt, dayOfYear, dayOfYearDurAlt, </w:t>
      </w:r>
    </w:p>
    <w:p w14:paraId="01640150" w14:textId="77777777" w:rsidR="007B74C4" w:rsidRPr="00131AE7" w:rsidRDefault="007B74C4" w:rsidP="007B74C4">
      <w:pPr>
        <w:pStyle w:val="PL"/>
        <w:rPr>
          <w:noProof w:val="0"/>
        </w:rPr>
      </w:pPr>
      <w:r w:rsidRPr="00131AE7">
        <w:rPr>
          <w:noProof w:val="0"/>
        </w:rPr>
        <w:t xml:space="preserve">  //*          hour, minute, second, fraction, endOfDay, endOfDayExt,</w:t>
      </w:r>
    </w:p>
    <w:p w14:paraId="74931A93" w14:textId="77777777" w:rsidR="007B74C4" w:rsidRPr="00131AE7" w:rsidRDefault="007B74C4" w:rsidP="007B74C4">
      <w:pPr>
        <w:pStyle w:val="PL"/>
        <w:rPr>
          <w:noProof w:val="0"/>
        </w:rPr>
      </w:pPr>
      <w:r w:rsidRPr="00131AE7">
        <w:rPr>
          <w:noProof w:val="0"/>
        </w:rPr>
        <w:t xml:space="preserve">  //*          nums, timeZone, timeZoneExt, durTime</w:t>
      </w:r>
    </w:p>
    <w:p w14:paraId="4A6F624E" w14:textId="77777777" w:rsidR="007B74C4" w:rsidRPr="00131AE7" w:rsidRDefault="007B74C4" w:rsidP="007B74C4">
      <w:pPr>
        <w:pStyle w:val="PL"/>
        <w:rPr>
          <w:noProof w:val="0"/>
        </w:rPr>
      </w:pPr>
      <w:r w:rsidRPr="00131AE7">
        <w:rPr>
          <w:noProof w:val="0"/>
        </w:rPr>
        <w:t xml:space="preserve">  //*  @remark Components used also as optional (i.e. followed by #(,1) </w:t>
      </w:r>
    </w:p>
    <w:p w14:paraId="2E1B14BE" w14:textId="77777777" w:rsidR="007B74C4" w:rsidRPr="00131AE7" w:rsidRDefault="007B74C4" w:rsidP="007B74C4">
      <w:pPr>
        <w:pStyle w:val="PL"/>
        <w:rPr>
          <w:noProof w:val="0"/>
        </w:rPr>
      </w:pPr>
      <w:r w:rsidRPr="00131AE7">
        <w:rPr>
          <w:noProof w:val="0"/>
        </w:rPr>
        <w:t xml:space="preserve">  //*          in any of the date/time patterns) shall have an external </w:t>
      </w:r>
    </w:p>
    <w:p w14:paraId="5FF77EA9" w14:textId="77777777" w:rsidR="007B74C4" w:rsidRPr="00131AE7" w:rsidRDefault="007B74C4" w:rsidP="007B74C4">
      <w:pPr>
        <w:pStyle w:val="PL"/>
        <w:rPr>
          <w:noProof w:val="0"/>
        </w:rPr>
      </w:pPr>
      <w:r w:rsidRPr="00131AE7">
        <w:rPr>
          <w:noProof w:val="0"/>
        </w:rPr>
        <w:t xml:space="preserve">  //*          enclosing bracket; other constants need not have this</w:t>
      </w:r>
    </w:p>
    <w:p w14:paraId="34C2F7BB" w14:textId="77777777" w:rsidR="007B74C4" w:rsidRPr="00131AE7" w:rsidRDefault="007B74C4" w:rsidP="007B74C4">
      <w:pPr>
        <w:pStyle w:val="PL"/>
        <w:rPr>
          <w:noProof w:val="0"/>
        </w:rPr>
      </w:pPr>
      <w:r w:rsidRPr="00131AE7">
        <w:rPr>
          <w:noProof w:val="0"/>
        </w:rPr>
        <w:t xml:space="preserve">  //*</w:t>
      </w:r>
    </w:p>
    <w:p w14:paraId="36A68EB6" w14:textId="77777777" w:rsidR="007B74C4" w:rsidRPr="00131AE7" w:rsidRDefault="007B74C4" w:rsidP="007B74C4">
      <w:pPr>
        <w:pStyle w:val="PL"/>
        <w:rPr>
          <w:noProof w:val="0"/>
        </w:rPr>
      </w:pPr>
      <w:r w:rsidRPr="00131AE7">
        <w:rPr>
          <w:noProof w:val="0"/>
        </w:rPr>
        <w:t xml:space="preserve">  //*  @status verified</w:t>
      </w:r>
    </w:p>
    <w:p w14:paraId="2EBDA46D" w14:textId="77777777" w:rsidR="007B74C4" w:rsidRPr="00131AE7" w:rsidRDefault="007B74C4" w:rsidP="007B74C4">
      <w:pPr>
        <w:pStyle w:val="PL"/>
        <w:rPr>
          <w:noProof w:val="0"/>
        </w:rPr>
      </w:pPr>
      <w:r w:rsidRPr="00131AE7">
        <w:rPr>
          <w:noProof w:val="0"/>
        </w:rPr>
        <w:t xml:space="preserve">  //*</w:t>
      </w:r>
    </w:p>
    <w:p w14:paraId="3C59A7F0" w14:textId="77777777" w:rsidR="007B74C4" w:rsidRPr="00131AE7" w:rsidRDefault="007B74C4" w:rsidP="007B74C4">
      <w:pPr>
        <w:pStyle w:val="PL"/>
        <w:rPr>
          <w:noProof w:val="0"/>
        </w:rPr>
      </w:pPr>
      <w:r w:rsidRPr="00131AE7">
        <w:rPr>
          <w:noProof w:val="0"/>
        </w:rPr>
        <w:t xml:space="preserve">  //***************************************************************************</w:t>
      </w:r>
    </w:p>
    <w:p w14:paraId="568C80D2" w14:textId="77777777" w:rsidR="007B74C4" w:rsidRPr="00131AE7" w:rsidRDefault="007B74C4" w:rsidP="007B74C4">
      <w:pPr>
        <w:pStyle w:val="PL"/>
        <w:rPr>
          <w:noProof w:val="0"/>
        </w:rPr>
      </w:pPr>
      <w:r w:rsidRPr="00131AE7">
        <w:rPr>
          <w:noProof w:val="0"/>
        </w:rPr>
        <w:t xml:space="preserve">  const charstring</w:t>
      </w:r>
    </w:p>
    <w:p w14:paraId="6736E1F0" w14:textId="77777777" w:rsidR="007B74C4" w:rsidRPr="00131AE7" w:rsidRDefault="007B74C4" w:rsidP="007B74C4">
      <w:pPr>
        <w:pStyle w:val="PL"/>
        <w:rPr>
          <w:noProof w:val="0"/>
        </w:rPr>
      </w:pPr>
      <w:r w:rsidRPr="00131AE7">
        <w:rPr>
          <w:noProof w:val="0"/>
        </w:rPr>
        <w:t xml:space="preserve">    dash := "-",</w:t>
      </w:r>
    </w:p>
    <w:p w14:paraId="3F86925F" w14:textId="77777777" w:rsidR="007B74C4" w:rsidRPr="00131AE7" w:rsidRDefault="007B74C4" w:rsidP="007B74C4">
      <w:pPr>
        <w:pStyle w:val="PL"/>
        <w:rPr>
          <w:noProof w:val="0"/>
        </w:rPr>
      </w:pPr>
      <w:r w:rsidRPr="00131AE7">
        <w:rPr>
          <w:noProof w:val="0"/>
        </w:rPr>
        <w:t xml:space="preserve">    colon := ":",</w:t>
      </w:r>
    </w:p>
    <w:p w14:paraId="28AA2CB7" w14:textId="77777777" w:rsidR="007B74C4" w:rsidRPr="00131AE7" w:rsidRDefault="007B74C4" w:rsidP="007B74C4">
      <w:pPr>
        <w:pStyle w:val="PL"/>
        <w:rPr>
          <w:noProof w:val="0"/>
        </w:rPr>
      </w:pPr>
      <w:r w:rsidRPr="00131AE7">
        <w:rPr>
          <w:noProof w:val="0"/>
        </w:rPr>
        <w:t xml:space="preserve">    century := "[0-9]#2",</w:t>
      </w:r>
    </w:p>
    <w:p w14:paraId="23823908" w14:textId="77777777" w:rsidR="007B74C4" w:rsidRPr="00131AE7" w:rsidRDefault="007B74C4" w:rsidP="007B74C4">
      <w:pPr>
        <w:pStyle w:val="PL"/>
        <w:rPr>
          <w:noProof w:val="0"/>
        </w:rPr>
      </w:pPr>
      <w:r w:rsidRPr="00131AE7">
        <w:rPr>
          <w:noProof w:val="0"/>
        </w:rPr>
        <w:t xml:space="preserve">    year := "[0-9]#4",</w:t>
      </w:r>
    </w:p>
    <w:p w14:paraId="55D2A57F" w14:textId="77777777" w:rsidR="007B74C4" w:rsidRPr="00131AE7" w:rsidRDefault="007B74C4" w:rsidP="007B74C4">
      <w:pPr>
        <w:pStyle w:val="PL"/>
        <w:rPr>
          <w:noProof w:val="0"/>
        </w:rPr>
      </w:pPr>
      <w:r w:rsidRPr="00131AE7">
        <w:rPr>
          <w:noProof w:val="0"/>
        </w:rPr>
        <w:t xml:space="preserve">    yearExpansion := "([\+\-][0-9]#(0,))", //also allows zero additional digits!</w:t>
      </w:r>
    </w:p>
    <w:p w14:paraId="0D23DED1" w14:textId="77777777" w:rsidR="007B74C4" w:rsidRPr="00131AE7" w:rsidRDefault="007B74C4" w:rsidP="007B74C4">
      <w:pPr>
        <w:pStyle w:val="PL"/>
        <w:rPr>
          <w:noProof w:val="0"/>
        </w:rPr>
      </w:pPr>
      <w:r w:rsidRPr="00131AE7">
        <w:rPr>
          <w:noProof w:val="0"/>
        </w:rPr>
        <w:t xml:space="preserve">    yearExpansionOpt := "([\+\-][0-9]#(0,))#(,1)", //also allows zero additional</w:t>
      </w:r>
    </w:p>
    <w:p w14:paraId="3427BE0F" w14:textId="77777777" w:rsidR="007B74C4" w:rsidRPr="00131AE7" w:rsidRDefault="007B74C4" w:rsidP="007B74C4">
      <w:pPr>
        <w:pStyle w:val="PL"/>
        <w:rPr>
          <w:noProof w:val="0"/>
        </w:rPr>
      </w:pPr>
      <w:r w:rsidRPr="00131AE7">
        <w:rPr>
          <w:noProof w:val="0"/>
        </w:rPr>
        <w:t xml:space="preserve">    month := "(0[1-9]|1[0-2])",//need outer brackets: optional in some patterns</w:t>
      </w:r>
    </w:p>
    <w:p w14:paraId="73B31FE3" w14:textId="77777777" w:rsidR="007B74C4" w:rsidRPr="00131AE7" w:rsidRDefault="007B74C4" w:rsidP="007B74C4">
      <w:pPr>
        <w:pStyle w:val="PL"/>
        <w:rPr>
          <w:noProof w:val="0"/>
        </w:rPr>
      </w:pPr>
      <w:r w:rsidRPr="00131AE7">
        <w:rPr>
          <w:noProof w:val="0"/>
        </w:rPr>
        <w:t xml:space="preserve">    monthDurAlt := "(0[0-9]|1[01])",</w:t>
      </w:r>
    </w:p>
    <w:p w14:paraId="39DB2A85" w14:textId="77777777" w:rsidR="007B74C4" w:rsidRPr="00131AE7" w:rsidRDefault="007B74C4" w:rsidP="007B74C4">
      <w:pPr>
        <w:pStyle w:val="PL"/>
        <w:rPr>
          <w:noProof w:val="0"/>
        </w:rPr>
      </w:pPr>
      <w:r w:rsidRPr="00131AE7">
        <w:rPr>
          <w:noProof w:val="0"/>
        </w:rPr>
        <w:t xml:space="preserve">    week := "(W(0[1-9]|[1-4][0-9]|5[0-3]))",//need outer brackets: optional</w:t>
      </w:r>
    </w:p>
    <w:p w14:paraId="27FB0F41" w14:textId="77777777" w:rsidR="007B74C4" w:rsidRPr="00131AE7" w:rsidRDefault="007B74C4" w:rsidP="007B74C4">
      <w:pPr>
        <w:pStyle w:val="PL"/>
        <w:rPr>
          <w:noProof w:val="0"/>
        </w:rPr>
      </w:pPr>
      <w:r w:rsidRPr="00131AE7">
        <w:rPr>
          <w:noProof w:val="0"/>
        </w:rPr>
        <w:t xml:space="preserve">    dayOfWeek := "[1-7]",</w:t>
      </w:r>
    </w:p>
    <w:p w14:paraId="6584E968" w14:textId="77777777" w:rsidR="007B74C4" w:rsidRPr="00131AE7" w:rsidRDefault="007B74C4" w:rsidP="007B74C4">
      <w:pPr>
        <w:pStyle w:val="PL"/>
        <w:rPr>
          <w:noProof w:val="0"/>
        </w:rPr>
      </w:pPr>
      <w:r w:rsidRPr="00131AE7">
        <w:rPr>
          <w:noProof w:val="0"/>
        </w:rPr>
        <w:t xml:space="preserve">    dayOfMonth := "(0[1-9]|[12][0-9]|3[01])",//need outer brackets: optional</w:t>
      </w:r>
    </w:p>
    <w:p w14:paraId="36FB2ED9" w14:textId="77777777" w:rsidR="007B74C4" w:rsidRPr="00131AE7" w:rsidRDefault="007B74C4" w:rsidP="007B74C4">
      <w:pPr>
        <w:pStyle w:val="PL"/>
        <w:rPr>
          <w:noProof w:val="0"/>
        </w:rPr>
      </w:pPr>
      <w:r w:rsidRPr="00131AE7">
        <w:rPr>
          <w:noProof w:val="0"/>
        </w:rPr>
        <w:t xml:space="preserve">    dayOfMonthDurAlt := "[012][0-9]|30",</w:t>
      </w:r>
    </w:p>
    <w:p w14:paraId="5D40FC2B" w14:textId="77777777" w:rsidR="007B74C4" w:rsidRPr="00131AE7" w:rsidRDefault="007B74C4" w:rsidP="007B74C4">
      <w:pPr>
        <w:pStyle w:val="PL"/>
        <w:rPr>
          <w:noProof w:val="0"/>
        </w:rPr>
      </w:pPr>
      <w:r w:rsidRPr="00131AE7">
        <w:rPr>
          <w:noProof w:val="0"/>
        </w:rPr>
        <w:t xml:space="preserve">    dayOfYear := "(0(0[1-9]|[1-9][0-9])|[12][0-9][0-9]|3([0-5][0-9]|6[0-5]))",//optional</w:t>
      </w:r>
    </w:p>
    <w:p w14:paraId="2116E673" w14:textId="77777777" w:rsidR="007B74C4" w:rsidRPr="00131AE7" w:rsidRDefault="007B74C4" w:rsidP="007B74C4">
      <w:pPr>
        <w:pStyle w:val="PL"/>
        <w:rPr>
          <w:noProof w:val="0"/>
        </w:rPr>
      </w:pPr>
      <w:r w:rsidRPr="00131AE7">
        <w:rPr>
          <w:noProof w:val="0"/>
        </w:rPr>
        <w:t xml:space="preserve">    dayOfYearDurAlt := "[012][0-9][0-9]|3([0-5][0-9]|6[0-4])",</w:t>
      </w:r>
    </w:p>
    <w:p w14:paraId="069381AD" w14:textId="77777777" w:rsidR="007B74C4" w:rsidRPr="00131AE7" w:rsidRDefault="007B74C4" w:rsidP="007B74C4">
      <w:pPr>
        <w:pStyle w:val="PL"/>
        <w:rPr>
          <w:noProof w:val="0"/>
        </w:rPr>
      </w:pPr>
      <w:r w:rsidRPr="00131AE7">
        <w:rPr>
          <w:noProof w:val="0"/>
        </w:rPr>
        <w:t xml:space="preserve">    hour := "([01][0-9]|2[0-3])",</w:t>
      </w:r>
    </w:p>
    <w:p w14:paraId="63E290A7" w14:textId="77777777" w:rsidR="007B74C4" w:rsidRPr="00131AE7" w:rsidRDefault="007B74C4" w:rsidP="007B74C4">
      <w:pPr>
        <w:pStyle w:val="PL"/>
        <w:rPr>
          <w:noProof w:val="0"/>
        </w:rPr>
      </w:pPr>
      <w:r w:rsidRPr="00131AE7">
        <w:rPr>
          <w:noProof w:val="0"/>
        </w:rPr>
        <w:t xml:space="preserve">    minute := "([0-5][0-9])", //need outer brackets: optional</w:t>
      </w:r>
    </w:p>
    <w:p w14:paraId="05D44976" w14:textId="77777777" w:rsidR="007B74C4" w:rsidRPr="00131AE7" w:rsidRDefault="007B74C4" w:rsidP="007B74C4">
      <w:pPr>
        <w:pStyle w:val="PL"/>
        <w:rPr>
          <w:noProof w:val="0"/>
        </w:rPr>
      </w:pPr>
      <w:r w:rsidRPr="00131AE7">
        <w:rPr>
          <w:noProof w:val="0"/>
        </w:rPr>
        <w:lastRenderedPageBreak/>
        <w:t xml:space="preserve">    second := "([0-5][0-9])",</w:t>
      </w:r>
    </w:p>
    <w:p w14:paraId="3C12F1D5" w14:textId="77777777" w:rsidR="007B74C4" w:rsidRPr="00131AE7" w:rsidRDefault="007B74C4" w:rsidP="007B74C4">
      <w:pPr>
        <w:pStyle w:val="PL"/>
        <w:rPr>
          <w:noProof w:val="0"/>
        </w:rPr>
      </w:pPr>
      <w:r w:rsidRPr="00131AE7">
        <w:rPr>
          <w:noProof w:val="0"/>
        </w:rPr>
        <w:t xml:space="preserve">    //differentiation of fractions used in hours, minutes and seconds and duration</w:t>
      </w:r>
    </w:p>
    <w:p w14:paraId="3DD45A89" w14:textId="77777777" w:rsidR="007B74C4" w:rsidRPr="00131AE7" w:rsidRDefault="007B74C4" w:rsidP="007B74C4">
      <w:pPr>
        <w:pStyle w:val="PL"/>
        <w:rPr>
          <w:noProof w:val="0"/>
        </w:rPr>
      </w:pPr>
      <w:r w:rsidRPr="00131AE7">
        <w:rPr>
          <w:noProof w:val="0"/>
        </w:rPr>
        <w:t xml:space="preserve">    //is needed to allow setting of different number of decimal digits &amp; subtyping</w:t>
      </w:r>
    </w:p>
    <w:p w14:paraId="16A211AA" w14:textId="77777777" w:rsidR="007B74C4" w:rsidRPr="00131AE7" w:rsidRDefault="007B74C4" w:rsidP="007B74C4">
      <w:pPr>
        <w:pStyle w:val="PL"/>
        <w:rPr>
          <w:noProof w:val="0"/>
        </w:rPr>
      </w:pPr>
      <w:r w:rsidRPr="00131AE7">
        <w:rPr>
          <w:noProof w:val="0"/>
        </w:rPr>
        <w:t xml:space="preserve">    hFraction := "([,.][0-9]#(1,))", //need outer brackets: optional</w:t>
      </w:r>
    </w:p>
    <w:p w14:paraId="628C5CB4" w14:textId="77777777" w:rsidR="007B74C4" w:rsidRPr="00131AE7" w:rsidRDefault="007B74C4" w:rsidP="007B74C4">
      <w:pPr>
        <w:pStyle w:val="PL"/>
        <w:rPr>
          <w:noProof w:val="0"/>
        </w:rPr>
      </w:pPr>
      <w:r w:rsidRPr="00131AE7">
        <w:rPr>
          <w:noProof w:val="0"/>
        </w:rPr>
        <w:t xml:space="preserve">    mFraction := nc.hFraction,</w:t>
      </w:r>
    </w:p>
    <w:p w14:paraId="3DCD5D34" w14:textId="77777777" w:rsidR="007B74C4" w:rsidRPr="00131AE7" w:rsidRDefault="007B74C4" w:rsidP="007B74C4">
      <w:pPr>
        <w:pStyle w:val="PL"/>
        <w:rPr>
          <w:noProof w:val="0"/>
        </w:rPr>
      </w:pPr>
      <w:r w:rsidRPr="00131AE7">
        <w:rPr>
          <w:noProof w:val="0"/>
        </w:rPr>
        <w:t xml:space="preserve">    sFraction := nc.hFraction,</w:t>
      </w:r>
    </w:p>
    <w:p w14:paraId="0A7D5861" w14:textId="77777777" w:rsidR="007B74C4" w:rsidRPr="00131AE7" w:rsidRDefault="007B74C4" w:rsidP="007B74C4">
      <w:pPr>
        <w:pStyle w:val="PL"/>
        <w:rPr>
          <w:noProof w:val="0"/>
        </w:rPr>
      </w:pPr>
      <w:r w:rsidRPr="00131AE7">
        <w:rPr>
          <w:noProof w:val="0"/>
        </w:rPr>
        <w:t xml:space="preserve">    dFraction := nc.hFraction,</w:t>
      </w:r>
    </w:p>
    <w:p w14:paraId="05B43578" w14:textId="77777777" w:rsidR="007B74C4" w:rsidRPr="00131AE7" w:rsidRDefault="007B74C4" w:rsidP="007B74C4">
      <w:pPr>
        <w:pStyle w:val="PL"/>
        <w:rPr>
          <w:noProof w:val="0"/>
        </w:rPr>
      </w:pPr>
      <w:r w:rsidRPr="00131AE7">
        <w:rPr>
          <w:noProof w:val="0"/>
        </w:rPr>
        <w:t xml:space="preserve">    optionalT := "T#(,1)",</w:t>
      </w:r>
    </w:p>
    <w:p w14:paraId="6D73E0DB" w14:textId="77777777" w:rsidR="007B74C4" w:rsidRPr="00131AE7" w:rsidRDefault="007B74C4" w:rsidP="007B74C4">
      <w:pPr>
        <w:pStyle w:val="PL"/>
        <w:rPr>
          <w:noProof w:val="0"/>
        </w:rPr>
      </w:pPr>
      <w:r w:rsidRPr="00131AE7">
        <w:rPr>
          <w:noProof w:val="0"/>
        </w:rPr>
        <w:t xml:space="preserve">    endOfDay := "24(00(00([,.]0#(1,))#(,1)|[,.]0#(1,))#(,1)|[,.]0#(1,))#(,1)",</w:t>
      </w:r>
    </w:p>
    <w:p w14:paraId="11862E78" w14:textId="77777777" w:rsidR="007B74C4" w:rsidRPr="00131AE7" w:rsidRDefault="007B74C4" w:rsidP="007B74C4">
      <w:pPr>
        <w:pStyle w:val="PL"/>
        <w:rPr>
          <w:noProof w:val="0"/>
        </w:rPr>
      </w:pPr>
      <w:r w:rsidRPr="00131AE7">
        <w:rPr>
          <w:noProof w:val="0"/>
        </w:rPr>
        <w:t xml:space="preserve">    endOfDayExt := "24:00(:00([,.]0#(1,))#(,1)|[,.]0#(1,))#(,1)",</w:t>
      </w:r>
    </w:p>
    <w:p w14:paraId="63B15D46" w14:textId="77777777" w:rsidR="007B74C4" w:rsidRPr="00131AE7" w:rsidRDefault="007B74C4" w:rsidP="007B74C4">
      <w:pPr>
        <w:pStyle w:val="PL"/>
        <w:rPr>
          <w:noProof w:val="0"/>
        </w:rPr>
      </w:pPr>
      <w:r w:rsidRPr="00131AE7">
        <w:rPr>
          <w:noProof w:val="0"/>
        </w:rPr>
        <w:t xml:space="preserve">    nums := "[0-9]#(1,)",</w:t>
      </w:r>
    </w:p>
    <w:p w14:paraId="265442AA" w14:textId="77777777" w:rsidR="007B74C4" w:rsidRPr="00131AE7" w:rsidRDefault="007B74C4" w:rsidP="007B74C4">
      <w:pPr>
        <w:pStyle w:val="PL"/>
        <w:rPr>
          <w:noProof w:val="0"/>
        </w:rPr>
      </w:pPr>
      <w:r w:rsidRPr="00131AE7">
        <w:rPr>
          <w:noProof w:val="0"/>
        </w:rPr>
        <w:t xml:space="preserve">    timeZone := "[\+\-]([01][0-9]|2[0-3])([0-5][0-9])#(,1)",</w:t>
      </w:r>
    </w:p>
    <w:p w14:paraId="098E2D62" w14:textId="77777777" w:rsidR="007B74C4" w:rsidRPr="00131AE7" w:rsidRDefault="007B74C4" w:rsidP="007B74C4">
      <w:pPr>
        <w:pStyle w:val="PL"/>
        <w:rPr>
          <w:noProof w:val="0"/>
        </w:rPr>
      </w:pPr>
      <w:r w:rsidRPr="00131AE7">
        <w:rPr>
          <w:noProof w:val="0"/>
        </w:rPr>
        <w:t xml:space="preserve">    optZorTimeZone := "(Z|[\+\-]([01][0-9]|2[0-3])([0-5][0-9])#(,1))#(,1)",</w:t>
      </w:r>
    </w:p>
    <w:p w14:paraId="2E6FAFDE" w14:textId="77777777" w:rsidR="007B74C4" w:rsidRPr="00131AE7" w:rsidRDefault="007B74C4" w:rsidP="007B74C4">
      <w:pPr>
        <w:pStyle w:val="PL"/>
        <w:rPr>
          <w:noProof w:val="0"/>
        </w:rPr>
      </w:pPr>
      <w:r w:rsidRPr="00131AE7">
        <w:rPr>
          <w:noProof w:val="0"/>
        </w:rPr>
        <w:t xml:space="preserve">    timeZoneExt := "[\+\-]([01][0-9]|2[0-3])(:[0-5][0-9])#(,1)",</w:t>
      </w:r>
    </w:p>
    <w:p w14:paraId="0DBA9205" w14:textId="77777777" w:rsidR="007B74C4" w:rsidRPr="00131AE7" w:rsidRDefault="007B74C4" w:rsidP="007B74C4">
      <w:pPr>
        <w:pStyle w:val="PL"/>
        <w:rPr>
          <w:noProof w:val="0"/>
        </w:rPr>
      </w:pPr>
      <w:r w:rsidRPr="00131AE7">
        <w:rPr>
          <w:noProof w:val="0"/>
        </w:rPr>
        <w:t xml:space="preserve">    optZorTimeZoneExt := "(Z|[\+\-]([01][0-9]|2[0-3])(:[0-5][0-9])#(,1))#(,1)",</w:t>
      </w:r>
    </w:p>
    <w:p w14:paraId="49809066" w14:textId="77777777" w:rsidR="007B74C4" w:rsidRPr="00131AE7" w:rsidRDefault="007B74C4" w:rsidP="007B74C4">
      <w:pPr>
        <w:pStyle w:val="PL"/>
        <w:rPr>
          <w:noProof w:val="0"/>
        </w:rPr>
      </w:pPr>
      <w:r w:rsidRPr="00131AE7">
        <w:rPr>
          <w:noProof w:val="0"/>
        </w:rPr>
        <w:t xml:space="preserve">    durTime := "(T[0-9]#(1,)"&amp;</w:t>
      </w:r>
    </w:p>
    <w:p w14:paraId="643076F0" w14:textId="77777777" w:rsidR="007B74C4" w:rsidRPr="00131AE7" w:rsidRDefault="007B74C4" w:rsidP="007B74C4">
      <w:pPr>
        <w:pStyle w:val="PL"/>
        <w:rPr>
          <w:noProof w:val="0"/>
        </w:rPr>
      </w:pPr>
      <w:r w:rsidRPr="00131AE7">
        <w:rPr>
          <w:noProof w:val="0"/>
        </w:rPr>
        <w:t xml:space="preserve">             "(H([0-9]#(1,)(M([0-9]#(1,)(S|[,.][0-9]#(1,)S))#(,1)|[,.][0-9]#(1,)" &amp;</w:t>
      </w:r>
    </w:p>
    <w:p w14:paraId="324FC5E1" w14:textId="77777777" w:rsidR="007B74C4" w:rsidRPr="00131AE7" w:rsidRDefault="007B74C4" w:rsidP="007B74C4">
      <w:pPr>
        <w:pStyle w:val="PL"/>
        <w:rPr>
          <w:noProof w:val="0"/>
        </w:rPr>
      </w:pPr>
      <w:r w:rsidRPr="00131AE7">
        <w:rPr>
          <w:noProof w:val="0"/>
        </w:rPr>
        <w:t xml:space="preserve">             "[MS]|S))#(,1)|M([0-9]#(1,)(S|[,.][0-9]#(1,)S)|[,.][0-9]#(1,)M)#(,1)|" &amp;</w:t>
      </w:r>
    </w:p>
    <w:p w14:paraId="396729C5" w14:textId="77777777" w:rsidR="007B74C4" w:rsidRPr="00131AE7" w:rsidRDefault="007B74C4" w:rsidP="007B74C4">
      <w:pPr>
        <w:pStyle w:val="PL"/>
        <w:rPr>
          <w:noProof w:val="0"/>
        </w:rPr>
      </w:pPr>
      <w:r w:rsidRPr="00131AE7">
        <w:rPr>
          <w:noProof w:val="0"/>
        </w:rPr>
        <w:t xml:space="preserve">             "S|[,.][0-9]#(1,)[HMS]))" //optional</w:t>
      </w:r>
    </w:p>
    <w:p w14:paraId="45BA4D06" w14:textId="77777777" w:rsidR="007B74C4" w:rsidRPr="00131AE7" w:rsidRDefault="007B74C4" w:rsidP="007B74C4">
      <w:pPr>
        <w:pStyle w:val="PL"/>
        <w:rPr>
          <w:noProof w:val="0"/>
        </w:rPr>
      </w:pPr>
      <w:r w:rsidRPr="00131AE7">
        <w:rPr>
          <w:noProof w:val="0"/>
        </w:rPr>
        <w:t>//Used in atomic patterns only</w:t>
      </w:r>
    </w:p>
    <w:p w14:paraId="1729AC95" w14:textId="77777777" w:rsidR="007B74C4" w:rsidRPr="00131AE7" w:rsidRDefault="007B74C4" w:rsidP="007B74C4">
      <w:pPr>
        <w:pStyle w:val="PL"/>
        <w:rPr>
          <w:noProof w:val="0"/>
        </w:rPr>
      </w:pPr>
      <w:r w:rsidRPr="00131AE7">
        <w:rPr>
          <w:noProof w:val="0"/>
        </w:rPr>
        <w:t xml:space="preserve">    ,endOfDaywFraction := "24(00(00[,.]0#(1,)|[,.]0#(1,))|[,.]0#(1,))"</w:t>
      </w:r>
    </w:p>
    <w:p w14:paraId="34CE9BF5" w14:textId="77777777" w:rsidR="007B74C4" w:rsidRPr="00131AE7" w:rsidRDefault="007B74C4" w:rsidP="007B74C4">
      <w:pPr>
        <w:pStyle w:val="PL"/>
        <w:rPr>
          <w:noProof w:val="0"/>
        </w:rPr>
      </w:pPr>
      <w:r w:rsidRPr="00131AE7">
        <w:rPr>
          <w:noProof w:val="0"/>
        </w:rPr>
        <w:t xml:space="preserve">    ,endOfDaywFractionExt := "24:00(:00[,.]0#(1,)|[,.]0#(1,))"</w:t>
      </w:r>
    </w:p>
    <w:p w14:paraId="7541D8F2" w14:textId="77777777" w:rsidR="007B74C4" w:rsidRPr="00131AE7" w:rsidRDefault="007B74C4" w:rsidP="007B74C4">
      <w:pPr>
        <w:pStyle w:val="PL"/>
        <w:rPr>
          <w:noProof w:val="0"/>
        </w:rPr>
      </w:pPr>
    </w:p>
    <w:p w14:paraId="7A2CBF09" w14:textId="77777777" w:rsidR="00921E32" w:rsidRPr="00131AE7" w:rsidRDefault="007B74C4" w:rsidP="007B74C4">
      <w:pPr>
        <w:pStyle w:val="PL"/>
        <w:rPr>
          <w:noProof w:val="0"/>
        </w:rPr>
      </w:pPr>
      <w:r w:rsidRPr="00131AE7">
        <w:rPr>
          <w:noProof w:val="0"/>
        </w:rPr>
        <w:t>}//end module</w:t>
      </w:r>
    </w:p>
    <w:p w14:paraId="21A9B7AE" w14:textId="77777777" w:rsidR="005B5635" w:rsidRPr="00131AE7" w:rsidRDefault="005B5635" w:rsidP="005B5635">
      <w:pPr>
        <w:pStyle w:val="PL"/>
        <w:rPr>
          <w:noProof w:val="0"/>
        </w:rPr>
      </w:pPr>
    </w:p>
    <w:p w14:paraId="06F847FC" w14:textId="77777777" w:rsidR="007B74C4" w:rsidRPr="00131AE7" w:rsidRDefault="007B74C4" w:rsidP="005B5635">
      <w:pPr>
        <w:pStyle w:val="PL"/>
        <w:rPr>
          <w:noProof w:val="0"/>
        </w:rPr>
      </w:pPr>
    </w:p>
    <w:p w14:paraId="7DEE43BE" w14:textId="77777777" w:rsidR="007B74C4" w:rsidRPr="00131AE7" w:rsidRDefault="007B74C4" w:rsidP="007B74C4">
      <w:pPr>
        <w:pStyle w:val="PL"/>
        <w:rPr>
          <w:noProof w:val="0"/>
        </w:rPr>
      </w:pPr>
      <w:r w:rsidRPr="00131AE7">
        <w:rPr>
          <w:noProof w:val="0"/>
        </w:rPr>
        <w:t>module ISO8601DateTimePatterns {</w:t>
      </w:r>
    </w:p>
    <w:p w14:paraId="38A9CEE1" w14:textId="77777777" w:rsidR="007B74C4" w:rsidRPr="00131AE7" w:rsidRDefault="007B74C4" w:rsidP="007B74C4">
      <w:pPr>
        <w:pStyle w:val="PL"/>
        <w:rPr>
          <w:noProof w:val="0"/>
        </w:rPr>
      </w:pPr>
    </w:p>
    <w:p w14:paraId="65725525" w14:textId="77777777" w:rsidR="007B74C4" w:rsidRPr="00131AE7" w:rsidRDefault="007B74C4" w:rsidP="007B74C4">
      <w:pPr>
        <w:pStyle w:val="PL"/>
        <w:rPr>
          <w:noProof w:val="0"/>
        </w:rPr>
      </w:pPr>
      <w:r w:rsidRPr="00131AE7">
        <w:rPr>
          <w:noProof w:val="0"/>
        </w:rPr>
        <w:t xml:space="preserve">  //=========================================================================</w:t>
      </w:r>
    </w:p>
    <w:p w14:paraId="6E394A40" w14:textId="77777777" w:rsidR="007B74C4" w:rsidRPr="00131AE7" w:rsidRDefault="007B74C4" w:rsidP="007B74C4">
      <w:pPr>
        <w:pStyle w:val="PL"/>
        <w:rPr>
          <w:noProof w:val="0"/>
        </w:rPr>
      </w:pPr>
      <w:r w:rsidRPr="00131AE7">
        <w:rPr>
          <w:noProof w:val="0"/>
        </w:rPr>
        <w:t xml:space="preserve">  // Imports</w:t>
      </w:r>
    </w:p>
    <w:p w14:paraId="26E262FA" w14:textId="77777777" w:rsidR="007B74C4" w:rsidRPr="00131AE7" w:rsidRDefault="007B74C4" w:rsidP="007B74C4">
      <w:pPr>
        <w:pStyle w:val="PL"/>
        <w:rPr>
          <w:noProof w:val="0"/>
        </w:rPr>
      </w:pPr>
      <w:r w:rsidRPr="00131AE7">
        <w:rPr>
          <w:noProof w:val="0"/>
        </w:rPr>
        <w:t xml:space="preserve">  //=========================================================================</w:t>
      </w:r>
    </w:p>
    <w:p w14:paraId="55FBCFAF" w14:textId="77777777" w:rsidR="007B74C4" w:rsidRPr="00131AE7" w:rsidRDefault="007B74C4" w:rsidP="007B74C4">
      <w:pPr>
        <w:pStyle w:val="PL"/>
        <w:rPr>
          <w:noProof w:val="0"/>
        </w:rPr>
      </w:pPr>
      <w:r w:rsidRPr="00131AE7">
        <w:rPr>
          <w:noProof w:val="0"/>
        </w:rPr>
        <w:t xml:space="preserve">  </w:t>
      </w:r>
    </w:p>
    <w:p w14:paraId="385B55A0" w14:textId="77777777" w:rsidR="007B74C4" w:rsidRPr="00131AE7" w:rsidRDefault="007B74C4" w:rsidP="007B74C4">
      <w:pPr>
        <w:pStyle w:val="PL"/>
        <w:rPr>
          <w:noProof w:val="0"/>
        </w:rPr>
      </w:pPr>
      <w:r w:rsidRPr="00131AE7">
        <w:rPr>
          <w:noProof w:val="0"/>
        </w:rPr>
        <w:t xml:space="preserve">  import from nc all;</w:t>
      </w:r>
    </w:p>
    <w:p w14:paraId="22F0A7EE" w14:textId="77777777" w:rsidR="007B74C4" w:rsidRPr="00131AE7" w:rsidRDefault="007B74C4" w:rsidP="007B74C4">
      <w:pPr>
        <w:pStyle w:val="PL"/>
        <w:rPr>
          <w:noProof w:val="0"/>
        </w:rPr>
      </w:pPr>
      <w:r w:rsidRPr="00131AE7">
        <w:rPr>
          <w:noProof w:val="0"/>
        </w:rPr>
        <w:t xml:space="preserve">  </w:t>
      </w:r>
    </w:p>
    <w:p w14:paraId="05670FE9" w14:textId="77777777" w:rsidR="007B74C4" w:rsidRPr="00131AE7" w:rsidRDefault="007B74C4" w:rsidP="007B74C4">
      <w:pPr>
        <w:pStyle w:val="PL"/>
        <w:rPr>
          <w:noProof w:val="0"/>
        </w:rPr>
      </w:pPr>
      <w:r w:rsidRPr="00131AE7">
        <w:rPr>
          <w:noProof w:val="0"/>
        </w:rPr>
        <w:t xml:space="preserve">  //=========================================================================</w:t>
      </w:r>
    </w:p>
    <w:p w14:paraId="5DDA04D5" w14:textId="77777777" w:rsidR="007B74C4" w:rsidRPr="00131AE7" w:rsidRDefault="007B74C4" w:rsidP="007B74C4">
      <w:pPr>
        <w:pStyle w:val="PL"/>
        <w:rPr>
          <w:noProof w:val="0"/>
        </w:rPr>
      </w:pPr>
      <w:r w:rsidRPr="00131AE7">
        <w:rPr>
          <w:noProof w:val="0"/>
        </w:rPr>
        <w:t xml:space="preserve">  // Templates</w:t>
      </w:r>
    </w:p>
    <w:p w14:paraId="0FF83925" w14:textId="77777777" w:rsidR="007B74C4" w:rsidRPr="00131AE7" w:rsidRDefault="007B74C4" w:rsidP="007B74C4">
      <w:pPr>
        <w:pStyle w:val="PL"/>
        <w:rPr>
          <w:noProof w:val="0"/>
        </w:rPr>
      </w:pPr>
      <w:r w:rsidRPr="00131AE7">
        <w:rPr>
          <w:noProof w:val="0"/>
        </w:rPr>
        <w:t xml:space="preserve">  //=========================================================================</w:t>
      </w:r>
    </w:p>
    <w:p w14:paraId="40B50B25" w14:textId="77777777" w:rsidR="007B74C4" w:rsidRPr="00131AE7" w:rsidRDefault="007B74C4" w:rsidP="007B74C4">
      <w:pPr>
        <w:pStyle w:val="PL"/>
        <w:rPr>
          <w:noProof w:val="0"/>
        </w:rPr>
      </w:pPr>
      <w:r w:rsidRPr="00131AE7">
        <w:rPr>
          <w:noProof w:val="0"/>
        </w:rPr>
        <w:t xml:space="preserve">  </w:t>
      </w:r>
    </w:p>
    <w:p w14:paraId="7C7967F3" w14:textId="77777777" w:rsidR="007B74C4" w:rsidRPr="00131AE7" w:rsidRDefault="007B74C4" w:rsidP="007B74C4">
      <w:pPr>
        <w:pStyle w:val="PL"/>
        <w:rPr>
          <w:noProof w:val="0"/>
        </w:rPr>
      </w:pPr>
      <w:r w:rsidRPr="00131AE7">
        <w:rPr>
          <w:noProof w:val="0"/>
        </w:rPr>
        <w:t xml:space="preserve">  //============================DATE FORMS==================================</w:t>
      </w:r>
    </w:p>
    <w:p w14:paraId="5895C97D" w14:textId="77777777" w:rsidR="007B74C4" w:rsidRPr="00131AE7" w:rsidRDefault="007B74C4" w:rsidP="007B74C4">
      <w:pPr>
        <w:pStyle w:val="PL"/>
        <w:rPr>
          <w:noProof w:val="0"/>
        </w:rPr>
      </w:pPr>
      <w:r w:rsidRPr="00131AE7">
        <w:rPr>
          <w:noProof w:val="0"/>
        </w:rPr>
        <w:t xml:space="preserve">  </w:t>
      </w:r>
    </w:p>
    <w:p w14:paraId="055FB620" w14:textId="77777777" w:rsidR="007B74C4" w:rsidRPr="00131AE7" w:rsidRDefault="007B74C4" w:rsidP="007B74C4">
      <w:pPr>
        <w:pStyle w:val="PL"/>
        <w:rPr>
          <w:noProof w:val="0"/>
        </w:rPr>
      </w:pPr>
      <w:r w:rsidRPr="00131AE7">
        <w:rPr>
          <w:noProof w:val="0"/>
        </w:rPr>
        <w:t xml:space="preserve">  //*****************************************************************************</w:t>
      </w:r>
    </w:p>
    <w:p w14:paraId="43DAAAD0" w14:textId="77777777" w:rsidR="007B74C4" w:rsidRPr="00131AE7" w:rsidRDefault="007B74C4" w:rsidP="007B74C4">
      <w:pPr>
        <w:pStyle w:val="PL"/>
        <w:rPr>
          <w:noProof w:val="0"/>
        </w:rPr>
      </w:pPr>
      <w:r w:rsidRPr="00131AE7">
        <w:rPr>
          <w:noProof w:val="0"/>
        </w:rPr>
        <w:t xml:space="preserve">  //*</w:t>
      </w:r>
    </w:p>
    <w:p w14:paraId="36D7C874" w14:textId="77777777" w:rsidR="007B74C4" w:rsidRPr="00131AE7" w:rsidRDefault="007B74C4" w:rsidP="007B74C4">
      <w:pPr>
        <w:pStyle w:val="PL"/>
        <w:rPr>
          <w:noProof w:val="0"/>
        </w:rPr>
      </w:pPr>
      <w:r w:rsidRPr="00131AE7">
        <w:rPr>
          <w:noProof w:val="0"/>
        </w:rPr>
        <w:t xml:space="preserve">  //*  @reference ISO_8601 $4.1.2</w:t>
      </w:r>
    </w:p>
    <w:p w14:paraId="0F31CA48" w14:textId="77777777" w:rsidR="007B74C4" w:rsidRPr="00131AE7" w:rsidRDefault="007B74C4" w:rsidP="007B74C4">
      <w:pPr>
        <w:pStyle w:val="PL"/>
        <w:rPr>
          <w:noProof w:val="0"/>
        </w:rPr>
      </w:pPr>
      <w:r w:rsidRPr="00131AE7">
        <w:rPr>
          <w:noProof w:val="0"/>
        </w:rPr>
        <w:t xml:space="preserve">  //*</w:t>
      </w:r>
    </w:p>
    <w:p w14:paraId="0429F238" w14:textId="77777777" w:rsidR="007B74C4" w:rsidRPr="00131AE7" w:rsidRDefault="007B74C4" w:rsidP="007B74C4">
      <w:pPr>
        <w:pStyle w:val="PL"/>
        <w:rPr>
          <w:noProof w:val="0"/>
        </w:rPr>
      </w:pPr>
      <w:r w:rsidRPr="00131AE7">
        <w:rPr>
          <w:noProof w:val="0"/>
        </w:rPr>
        <w:t xml:space="preserve">  //*  @desc Matches all calendar date representations (complete, reduced</w:t>
      </w:r>
    </w:p>
    <w:p w14:paraId="583DFB73" w14:textId="77777777" w:rsidR="007B74C4" w:rsidRPr="00131AE7" w:rsidRDefault="007B74C4" w:rsidP="007B74C4">
      <w:pPr>
        <w:pStyle w:val="PL"/>
        <w:rPr>
          <w:noProof w:val="0"/>
        </w:rPr>
      </w:pPr>
      <w:r w:rsidRPr="00131AE7">
        <w:rPr>
          <w:noProof w:val="0"/>
        </w:rPr>
        <w:t xml:space="preserve">  //*        accuracy and expanded) in basic formats</w:t>
      </w:r>
    </w:p>
    <w:p w14:paraId="5CE451F4" w14:textId="77777777" w:rsidR="007B74C4" w:rsidRPr="00131AE7" w:rsidRDefault="007B74C4" w:rsidP="007B74C4">
      <w:pPr>
        <w:pStyle w:val="PL"/>
        <w:rPr>
          <w:noProof w:val="0"/>
        </w:rPr>
      </w:pPr>
      <w:r w:rsidRPr="00131AE7">
        <w:rPr>
          <w:noProof w:val="0"/>
        </w:rPr>
        <w:t xml:space="preserve">  //* </w:t>
      </w:r>
    </w:p>
    <w:p w14:paraId="3E28DC0D" w14:textId="77777777" w:rsidR="007B74C4" w:rsidRPr="00131AE7" w:rsidRDefault="007B74C4" w:rsidP="007B74C4">
      <w:pPr>
        <w:pStyle w:val="PL"/>
        <w:rPr>
          <w:noProof w:val="0"/>
        </w:rPr>
      </w:pPr>
      <w:r w:rsidRPr="00131AE7">
        <w:rPr>
          <w:noProof w:val="0"/>
        </w:rPr>
        <w:t xml:space="preserve">  //*  @status verified</w:t>
      </w:r>
    </w:p>
    <w:p w14:paraId="408EB378" w14:textId="77777777" w:rsidR="007B74C4" w:rsidRPr="00131AE7" w:rsidRDefault="007B74C4" w:rsidP="007B74C4">
      <w:pPr>
        <w:pStyle w:val="PL"/>
        <w:rPr>
          <w:noProof w:val="0"/>
        </w:rPr>
      </w:pPr>
      <w:r w:rsidRPr="00131AE7">
        <w:rPr>
          <w:noProof w:val="0"/>
        </w:rPr>
        <w:t xml:space="preserve">  //*</w:t>
      </w:r>
    </w:p>
    <w:p w14:paraId="3D87C6C7" w14:textId="77777777" w:rsidR="007B74C4" w:rsidRPr="00131AE7" w:rsidRDefault="007B74C4" w:rsidP="007B74C4">
      <w:pPr>
        <w:pStyle w:val="PL"/>
        <w:rPr>
          <w:noProof w:val="0"/>
        </w:rPr>
      </w:pPr>
      <w:r w:rsidRPr="00131AE7">
        <w:rPr>
          <w:noProof w:val="0"/>
        </w:rPr>
        <w:t xml:space="preserve">  //*****************************************************************************</w:t>
      </w:r>
    </w:p>
    <w:p w14:paraId="1CE1A560" w14:textId="77777777" w:rsidR="007B74C4" w:rsidRPr="00131AE7" w:rsidRDefault="007B74C4" w:rsidP="007B74C4">
      <w:pPr>
        <w:pStyle w:val="PL"/>
        <w:rPr>
          <w:noProof w:val="0"/>
        </w:rPr>
      </w:pPr>
      <w:r w:rsidRPr="00131AE7">
        <w:rPr>
          <w:noProof w:val="0"/>
        </w:rPr>
        <w:t xml:space="preserve">  template charstring  t_ISO8601DateCalendarBasic := pattern</w:t>
      </w:r>
    </w:p>
    <w:p w14:paraId="179208A1" w14:textId="77777777" w:rsidR="007B74C4" w:rsidRPr="00131AE7" w:rsidRDefault="007B74C4" w:rsidP="007B74C4">
      <w:pPr>
        <w:pStyle w:val="PL"/>
        <w:rPr>
          <w:noProof w:val="0"/>
        </w:rPr>
      </w:pPr>
      <w:r w:rsidRPr="00131AE7">
        <w:rPr>
          <w:noProof w:val="0"/>
        </w:rPr>
        <w:t xml:space="preserve">    "{nc.yearExpansionOpt}({nc.century}|{nc.year}({nc.month}{nc.dayOfMonth}|" &amp; </w:t>
      </w:r>
    </w:p>
    <w:p w14:paraId="5861B72B" w14:textId="77777777" w:rsidR="007B74C4" w:rsidRPr="00131AE7" w:rsidRDefault="007B74C4" w:rsidP="007B74C4">
      <w:pPr>
        <w:pStyle w:val="PL"/>
        <w:rPr>
          <w:noProof w:val="0"/>
        </w:rPr>
      </w:pPr>
      <w:r w:rsidRPr="00131AE7">
        <w:rPr>
          <w:noProof w:val="0"/>
        </w:rPr>
        <w:t xml:space="preserve">    "{dash}{nc.month})#(,1))";</w:t>
      </w:r>
    </w:p>
    <w:p w14:paraId="37BCCCAE" w14:textId="77777777" w:rsidR="007B74C4" w:rsidRPr="00131AE7" w:rsidRDefault="007B74C4" w:rsidP="007B74C4">
      <w:pPr>
        <w:pStyle w:val="PL"/>
        <w:rPr>
          <w:noProof w:val="0"/>
        </w:rPr>
      </w:pPr>
      <w:r w:rsidRPr="00131AE7">
        <w:rPr>
          <w:noProof w:val="0"/>
        </w:rPr>
        <w:t xml:space="preserve">  </w:t>
      </w:r>
    </w:p>
    <w:p w14:paraId="610503CE" w14:textId="77777777" w:rsidR="007B74C4" w:rsidRPr="00131AE7" w:rsidRDefault="007B74C4" w:rsidP="007B74C4">
      <w:pPr>
        <w:pStyle w:val="PL"/>
        <w:rPr>
          <w:noProof w:val="0"/>
        </w:rPr>
      </w:pPr>
      <w:r w:rsidRPr="00131AE7">
        <w:rPr>
          <w:noProof w:val="0"/>
        </w:rPr>
        <w:t xml:space="preserve">  </w:t>
      </w:r>
    </w:p>
    <w:p w14:paraId="186FD273" w14:textId="77777777" w:rsidR="007B74C4" w:rsidRPr="00131AE7" w:rsidRDefault="007B74C4" w:rsidP="007B74C4">
      <w:pPr>
        <w:pStyle w:val="PL"/>
        <w:rPr>
          <w:noProof w:val="0"/>
        </w:rPr>
      </w:pPr>
      <w:r w:rsidRPr="00131AE7">
        <w:rPr>
          <w:noProof w:val="0"/>
        </w:rPr>
        <w:t xml:space="preserve">  //*****************************************************************************</w:t>
      </w:r>
    </w:p>
    <w:p w14:paraId="14E94CBD" w14:textId="77777777" w:rsidR="007B74C4" w:rsidRPr="00131AE7" w:rsidRDefault="007B74C4" w:rsidP="007B74C4">
      <w:pPr>
        <w:pStyle w:val="PL"/>
        <w:rPr>
          <w:noProof w:val="0"/>
        </w:rPr>
      </w:pPr>
      <w:r w:rsidRPr="00131AE7">
        <w:rPr>
          <w:noProof w:val="0"/>
        </w:rPr>
        <w:t xml:space="preserve">  //*</w:t>
      </w:r>
    </w:p>
    <w:p w14:paraId="5531A2A9" w14:textId="77777777" w:rsidR="007B74C4" w:rsidRPr="00131AE7" w:rsidRDefault="007B74C4" w:rsidP="007B74C4">
      <w:pPr>
        <w:pStyle w:val="PL"/>
        <w:rPr>
          <w:noProof w:val="0"/>
        </w:rPr>
      </w:pPr>
      <w:r w:rsidRPr="00131AE7">
        <w:rPr>
          <w:noProof w:val="0"/>
        </w:rPr>
        <w:t xml:space="preserve">  //*  @reference ISO_8601 $4.1.2</w:t>
      </w:r>
    </w:p>
    <w:p w14:paraId="6C3A097B" w14:textId="77777777" w:rsidR="007B74C4" w:rsidRPr="00131AE7" w:rsidRDefault="007B74C4" w:rsidP="007B74C4">
      <w:pPr>
        <w:pStyle w:val="PL"/>
        <w:rPr>
          <w:noProof w:val="0"/>
        </w:rPr>
      </w:pPr>
      <w:r w:rsidRPr="00131AE7">
        <w:rPr>
          <w:noProof w:val="0"/>
        </w:rPr>
        <w:t xml:space="preserve">  //*</w:t>
      </w:r>
    </w:p>
    <w:p w14:paraId="098A9698" w14:textId="77777777" w:rsidR="007B74C4" w:rsidRPr="00131AE7" w:rsidRDefault="007B74C4" w:rsidP="007B74C4">
      <w:pPr>
        <w:pStyle w:val="PL"/>
        <w:rPr>
          <w:noProof w:val="0"/>
        </w:rPr>
      </w:pPr>
      <w:r w:rsidRPr="00131AE7">
        <w:rPr>
          <w:noProof w:val="0"/>
        </w:rPr>
        <w:t xml:space="preserve">  //*  @desc Matches all calendar date representations (complete and expanded)</w:t>
      </w:r>
    </w:p>
    <w:p w14:paraId="24BFEFB5" w14:textId="77777777" w:rsidR="007B74C4" w:rsidRPr="00131AE7" w:rsidRDefault="007B74C4" w:rsidP="007B74C4">
      <w:pPr>
        <w:pStyle w:val="PL"/>
        <w:rPr>
          <w:noProof w:val="0"/>
        </w:rPr>
      </w:pPr>
      <w:r w:rsidRPr="00131AE7">
        <w:rPr>
          <w:noProof w:val="0"/>
        </w:rPr>
        <w:t xml:space="preserve">  //*        in extended formats</w:t>
      </w:r>
    </w:p>
    <w:p w14:paraId="725BA5DA" w14:textId="77777777" w:rsidR="007B74C4" w:rsidRPr="00131AE7" w:rsidRDefault="007B74C4" w:rsidP="007B74C4">
      <w:pPr>
        <w:pStyle w:val="PL"/>
        <w:rPr>
          <w:noProof w:val="0"/>
        </w:rPr>
      </w:pPr>
      <w:r w:rsidRPr="00131AE7">
        <w:rPr>
          <w:noProof w:val="0"/>
        </w:rPr>
        <w:t xml:space="preserve">  //* </w:t>
      </w:r>
    </w:p>
    <w:p w14:paraId="40F697C1" w14:textId="77777777" w:rsidR="007B74C4" w:rsidRPr="00131AE7" w:rsidRDefault="007B74C4" w:rsidP="007B74C4">
      <w:pPr>
        <w:pStyle w:val="PL"/>
        <w:rPr>
          <w:noProof w:val="0"/>
        </w:rPr>
      </w:pPr>
      <w:r w:rsidRPr="00131AE7">
        <w:rPr>
          <w:noProof w:val="0"/>
        </w:rPr>
        <w:t xml:space="preserve">  //*  @status verified</w:t>
      </w:r>
    </w:p>
    <w:p w14:paraId="4F288ED2" w14:textId="77777777" w:rsidR="007B74C4" w:rsidRPr="00131AE7" w:rsidRDefault="007B74C4" w:rsidP="007B74C4">
      <w:pPr>
        <w:pStyle w:val="PL"/>
        <w:rPr>
          <w:noProof w:val="0"/>
        </w:rPr>
      </w:pPr>
      <w:r w:rsidRPr="00131AE7">
        <w:rPr>
          <w:noProof w:val="0"/>
        </w:rPr>
        <w:t xml:space="preserve">  //*</w:t>
      </w:r>
    </w:p>
    <w:p w14:paraId="61FBE19C" w14:textId="77777777" w:rsidR="007B74C4" w:rsidRPr="00131AE7" w:rsidRDefault="007B74C4" w:rsidP="007B74C4">
      <w:pPr>
        <w:pStyle w:val="PL"/>
        <w:rPr>
          <w:noProof w:val="0"/>
        </w:rPr>
      </w:pPr>
      <w:r w:rsidRPr="00131AE7">
        <w:rPr>
          <w:noProof w:val="0"/>
        </w:rPr>
        <w:t xml:space="preserve">  //*****************************************************************************</w:t>
      </w:r>
    </w:p>
    <w:p w14:paraId="170AF6EA" w14:textId="77777777" w:rsidR="007B74C4" w:rsidRPr="00131AE7" w:rsidRDefault="007B74C4" w:rsidP="007B74C4">
      <w:pPr>
        <w:pStyle w:val="PL"/>
        <w:rPr>
          <w:noProof w:val="0"/>
        </w:rPr>
      </w:pPr>
      <w:r w:rsidRPr="00131AE7">
        <w:rPr>
          <w:noProof w:val="0"/>
        </w:rPr>
        <w:t xml:space="preserve">  template charstring  t_ISO8601DateCalendarExtended := pattern</w:t>
      </w:r>
    </w:p>
    <w:p w14:paraId="1AAF2F4D" w14:textId="77777777" w:rsidR="007B74C4" w:rsidRPr="00131AE7" w:rsidRDefault="007B74C4" w:rsidP="007B74C4">
      <w:pPr>
        <w:pStyle w:val="PL"/>
        <w:rPr>
          <w:noProof w:val="0"/>
        </w:rPr>
      </w:pPr>
      <w:r w:rsidRPr="00131AE7">
        <w:rPr>
          <w:noProof w:val="0"/>
        </w:rPr>
        <w:t xml:space="preserve">    "{nc.yearExpansionOpt}{nc.year}{dash}{nc.month}{dash}{nc.dayOfMonth}";</w:t>
      </w:r>
    </w:p>
    <w:p w14:paraId="4DB64A9A" w14:textId="77777777" w:rsidR="007B74C4" w:rsidRPr="00131AE7" w:rsidRDefault="007B74C4" w:rsidP="007B74C4">
      <w:pPr>
        <w:pStyle w:val="PL"/>
        <w:rPr>
          <w:noProof w:val="0"/>
        </w:rPr>
      </w:pPr>
      <w:r w:rsidRPr="00131AE7">
        <w:rPr>
          <w:noProof w:val="0"/>
        </w:rPr>
        <w:t xml:space="preserve">  </w:t>
      </w:r>
    </w:p>
    <w:p w14:paraId="6558E789" w14:textId="77777777" w:rsidR="007B74C4" w:rsidRPr="00131AE7" w:rsidRDefault="007B74C4" w:rsidP="007B74C4">
      <w:pPr>
        <w:pStyle w:val="PL"/>
        <w:rPr>
          <w:noProof w:val="0"/>
        </w:rPr>
      </w:pPr>
      <w:r w:rsidRPr="00131AE7">
        <w:rPr>
          <w:noProof w:val="0"/>
        </w:rPr>
        <w:t xml:space="preserve">  </w:t>
      </w:r>
    </w:p>
    <w:p w14:paraId="1EB75AB3" w14:textId="77777777" w:rsidR="007B74C4" w:rsidRPr="00131AE7" w:rsidRDefault="007B74C4" w:rsidP="007B74C4">
      <w:pPr>
        <w:pStyle w:val="PL"/>
        <w:rPr>
          <w:noProof w:val="0"/>
        </w:rPr>
      </w:pPr>
      <w:r w:rsidRPr="00131AE7">
        <w:rPr>
          <w:noProof w:val="0"/>
        </w:rPr>
        <w:t xml:space="preserve">  //*****************************************************************************</w:t>
      </w:r>
    </w:p>
    <w:p w14:paraId="7B1F3607" w14:textId="77777777" w:rsidR="007B74C4" w:rsidRPr="00131AE7" w:rsidRDefault="007B74C4" w:rsidP="007B74C4">
      <w:pPr>
        <w:pStyle w:val="PL"/>
        <w:rPr>
          <w:noProof w:val="0"/>
        </w:rPr>
      </w:pPr>
      <w:r w:rsidRPr="00131AE7">
        <w:rPr>
          <w:noProof w:val="0"/>
        </w:rPr>
        <w:t xml:space="preserve">  //*</w:t>
      </w:r>
    </w:p>
    <w:p w14:paraId="7768A2CD" w14:textId="77777777" w:rsidR="007B74C4" w:rsidRPr="00131AE7" w:rsidRDefault="007B74C4" w:rsidP="007B74C4">
      <w:pPr>
        <w:pStyle w:val="PL"/>
        <w:rPr>
          <w:noProof w:val="0"/>
        </w:rPr>
      </w:pPr>
      <w:r w:rsidRPr="00131AE7">
        <w:rPr>
          <w:noProof w:val="0"/>
        </w:rPr>
        <w:t xml:space="preserve">  //*  @reference ISO_8601 $4.1.2</w:t>
      </w:r>
    </w:p>
    <w:p w14:paraId="043A80D9" w14:textId="77777777" w:rsidR="007B74C4" w:rsidRPr="00131AE7" w:rsidRDefault="007B74C4" w:rsidP="007B74C4">
      <w:pPr>
        <w:pStyle w:val="PL"/>
        <w:rPr>
          <w:noProof w:val="0"/>
        </w:rPr>
      </w:pPr>
      <w:r w:rsidRPr="00131AE7">
        <w:rPr>
          <w:noProof w:val="0"/>
        </w:rPr>
        <w:t xml:space="preserve">  //*</w:t>
      </w:r>
    </w:p>
    <w:p w14:paraId="536DA760" w14:textId="77777777" w:rsidR="007B74C4" w:rsidRPr="00131AE7" w:rsidRDefault="007B74C4" w:rsidP="007B74C4">
      <w:pPr>
        <w:pStyle w:val="PL"/>
        <w:rPr>
          <w:noProof w:val="0"/>
        </w:rPr>
      </w:pPr>
      <w:r w:rsidRPr="00131AE7">
        <w:rPr>
          <w:noProof w:val="0"/>
        </w:rPr>
        <w:t xml:space="preserve">  //*  @desc Matches all calendar date representations (complete, reduced </w:t>
      </w:r>
    </w:p>
    <w:p w14:paraId="30BADD9A" w14:textId="77777777" w:rsidR="007B74C4" w:rsidRPr="00131AE7" w:rsidRDefault="007B74C4" w:rsidP="007B74C4">
      <w:pPr>
        <w:pStyle w:val="PL"/>
        <w:rPr>
          <w:noProof w:val="0"/>
        </w:rPr>
      </w:pPr>
      <w:r w:rsidRPr="00131AE7">
        <w:rPr>
          <w:noProof w:val="0"/>
        </w:rPr>
        <w:t xml:space="preserve">  //*        accuracy and expanded) in basic and extended formats</w:t>
      </w:r>
    </w:p>
    <w:p w14:paraId="0BD41A9D" w14:textId="77777777" w:rsidR="007B74C4" w:rsidRPr="00131AE7" w:rsidRDefault="007B74C4" w:rsidP="007B74C4">
      <w:pPr>
        <w:pStyle w:val="PL"/>
        <w:rPr>
          <w:noProof w:val="0"/>
        </w:rPr>
      </w:pPr>
      <w:r w:rsidRPr="00131AE7">
        <w:rPr>
          <w:noProof w:val="0"/>
        </w:rPr>
        <w:t xml:space="preserve">  //*               </w:t>
      </w:r>
    </w:p>
    <w:p w14:paraId="630DBF51" w14:textId="77777777" w:rsidR="007B74C4" w:rsidRPr="00131AE7" w:rsidRDefault="007B74C4" w:rsidP="007B74C4">
      <w:pPr>
        <w:pStyle w:val="PL"/>
        <w:rPr>
          <w:noProof w:val="0"/>
        </w:rPr>
      </w:pPr>
      <w:r w:rsidRPr="00131AE7">
        <w:rPr>
          <w:noProof w:val="0"/>
        </w:rPr>
        <w:t xml:space="preserve">  //*  @status verified</w:t>
      </w:r>
    </w:p>
    <w:p w14:paraId="21716ECE" w14:textId="77777777" w:rsidR="007B74C4" w:rsidRPr="00131AE7" w:rsidRDefault="007B74C4" w:rsidP="007B74C4">
      <w:pPr>
        <w:pStyle w:val="PL"/>
        <w:rPr>
          <w:noProof w:val="0"/>
        </w:rPr>
      </w:pPr>
      <w:r w:rsidRPr="00131AE7">
        <w:rPr>
          <w:noProof w:val="0"/>
        </w:rPr>
        <w:t xml:space="preserve">  //*</w:t>
      </w:r>
    </w:p>
    <w:p w14:paraId="17B4894A" w14:textId="77777777" w:rsidR="007B74C4" w:rsidRPr="00131AE7" w:rsidRDefault="007B74C4" w:rsidP="006F21E6">
      <w:pPr>
        <w:pStyle w:val="PL"/>
        <w:keepNext/>
        <w:rPr>
          <w:noProof w:val="0"/>
        </w:rPr>
      </w:pPr>
      <w:r w:rsidRPr="00131AE7">
        <w:rPr>
          <w:noProof w:val="0"/>
        </w:rPr>
        <w:lastRenderedPageBreak/>
        <w:t xml:space="preserve">  //*****************************************************************************</w:t>
      </w:r>
    </w:p>
    <w:p w14:paraId="0403950F" w14:textId="77777777" w:rsidR="007B74C4" w:rsidRPr="00131AE7" w:rsidRDefault="007B74C4" w:rsidP="006F21E6">
      <w:pPr>
        <w:pStyle w:val="PL"/>
        <w:keepNext/>
        <w:rPr>
          <w:noProof w:val="0"/>
        </w:rPr>
      </w:pPr>
      <w:r w:rsidRPr="00131AE7">
        <w:rPr>
          <w:noProof w:val="0"/>
        </w:rPr>
        <w:t xml:space="preserve">  template charstring  t_ISO8601DateCalendar := (</w:t>
      </w:r>
    </w:p>
    <w:p w14:paraId="187A0445" w14:textId="77777777" w:rsidR="007B74C4" w:rsidRPr="00131AE7" w:rsidRDefault="007B74C4" w:rsidP="006F21E6">
      <w:pPr>
        <w:pStyle w:val="PL"/>
        <w:keepNext/>
        <w:rPr>
          <w:noProof w:val="0"/>
        </w:rPr>
      </w:pPr>
      <w:r w:rsidRPr="00131AE7">
        <w:rPr>
          <w:noProof w:val="0"/>
        </w:rPr>
        <w:t xml:space="preserve">      t_ISO8601DateCalendarBasic,</w:t>
      </w:r>
    </w:p>
    <w:p w14:paraId="1C0277CD" w14:textId="77777777" w:rsidR="007B74C4" w:rsidRPr="00131AE7" w:rsidRDefault="007B74C4" w:rsidP="006F21E6">
      <w:pPr>
        <w:pStyle w:val="PL"/>
        <w:keepNext/>
        <w:rPr>
          <w:noProof w:val="0"/>
        </w:rPr>
      </w:pPr>
      <w:r w:rsidRPr="00131AE7">
        <w:rPr>
          <w:noProof w:val="0"/>
        </w:rPr>
        <w:t xml:space="preserve">      t_ISO8601DateCalendarExtended</w:t>
      </w:r>
    </w:p>
    <w:p w14:paraId="25BAB7CF" w14:textId="77777777" w:rsidR="007B74C4" w:rsidRPr="00131AE7" w:rsidRDefault="007B74C4" w:rsidP="006F21E6">
      <w:pPr>
        <w:pStyle w:val="PL"/>
        <w:keepNext/>
        <w:rPr>
          <w:noProof w:val="0"/>
        </w:rPr>
      </w:pPr>
      <w:r w:rsidRPr="00131AE7">
        <w:rPr>
          <w:noProof w:val="0"/>
        </w:rPr>
        <w:t xml:space="preserve">  )</w:t>
      </w:r>
    </w:p>
    <w:p w14:paraId="072A4CDB" w14:textId="77777777" w:rsidR="007B74C4" w:rsidRPr="00131AE7" w:rsidRDefault="007B74C4" w:rsidP="007B74C4">
      <w:pPr>
        <w:pStyle w:val="PL"/>
        <w:rPr>
          <w:noProof w:val="0"/>
        </w:rPr>
      </w:pPr>
      <w:r w:rsidRPr="00131AE7">
        <w:rPr>
          <w:noProof w:val="0"/>
        </w:rPr>
        <w:t xml:space="preserve">  </w:t>
      </w:r>
    </w:p>
    <w:p w14:paraId="7CD31A10" w14:textId="77777777" w:rsidR="007B74C4" w:rsidRPr="00131AE7" w:rsidRDefault="007B74C4" w:rsidP="007B74C4">
      <w:pPr>
        <w:pStyle w:val="PL"/>
        <w:rPr>
          <w:noProof w:val="0"/>
        </w:rPr>
      </w:pPr>
      <w:r w:rsidRPr="00131AE7">
        <w:rPr>
          <w:noProof w:val="0"/>
        </w:rPr>
        <w:t xml:space="preserve">  </w:t>
      </w:r>
    </w:p>
    <w:p w14:paraId="499BD3F8" w14:textId="77777777" w:rsidR="007B74C4" w:rsidRPr="00131AE7" w:rsidRDefault="007B74C4" w:rsidP="007B74C4">
      <w:pPr>
        <w:pStyle w:val="PL"/>
        <w:rPr>
          <w:noProof w:val="0"/>
        </w:rPr>
      </w:pPr>
      <w:r w:rsidRPr="00131AE7">
        <w:rPr>
          <w:noProof w:val="0"/>
        </w:rPr>
        <w:t xml:space="preserve">  //*****************************************************************************</w:t>
      </w:r>
    </w:p>
    <w:p w14:paraId="7A1FAA2E" w14:textId="77777777" w:rsidR="007B74C4" w:rsidRPr="00131AE7" w:rsidRDefault="007B74C4" w:rsidP="007B74C4">
      <w:pPr>
        <w:pStyle w:val="PL"/>
        <w:rPr>
          <w:noProof w:val="0"/>
        </w:rPr>
      </w:pPr>
      <w:r w:rsidRPr="00131AE7">
        <w:rPr>
          <w:noProof w:val="0"/>
        </w:rPr>
        <w:t xml:space="preserve">  //*</w:t>
      </w:r>
    </w:p>
    <w:p w14:paraId="2BD0A5CA" w14:textId="77777777" w:rsidR="007B74C4" w:rsidRPr="00131AE7" w:rsidRDefault="007B74C4" w:rsidP="007B74C4">
      <w:pPr>
        <w:pStyle w:val="PL"/>
        <w:rPr>
          <w:noProof w:val="0"/>
        </w:rPr>
      </w:pPr>
      <w:r w:rsidRPr="00131AE7">
        <w:rPr>
          <w:noProof w:val="0"/>
        </w:rPr>
        <w:t xml:space="preserve">  //*  @reference ISO_8601 $4.1.3</w:t>
      </w:r>
    </w:p>
    <w:p w14:paraId="7E75129E" w14:textId="77777777" w:rsidR="007B74C4" w:rsidRPr="00131AE7" w:rsidRDefault="007B74C4" w:rsidP="007B74C4">
      <w:pPr>
        <w:pStyle w:val="PL"/>
        <w:rPr>
          <w:noProof w:val="0"/>
        </w:rPr>
      </w:pPr>
      <w:r w:rsidRPr="00131AE7">
        <w:rPr>
          <w:noProof w:val="0"/>
        </w:rPr>
        <w:t xml:space="preserve">  //*</w:t>
      </w:r>
    </w:p>
    <w:p w14:paraId="6C58283D" w14:textId="77777777" w:rsidR="007B74C4" w:rsidRPr="00131AE7" w:rsidRDefault="007B74C4" w:rsidP="007B74C4">
      <w:pPr>
        <w:pStyle w:val="PL"/>
        <w:rPr>
          <w:noProof w:val="0"/>
        </w:rPr>
      </w:pPr>
      <w:r w:rsidRPr="00131AE7">
        <w:rPr>
          <w:noProof w:val="0"/>
        </w:rPr>
        <w:t xml:space="preserve">  //*  @desc Matches all ordinal date representations (complete, reduced </w:t>
      </w:r>
    </w:p>
    <w:p w14:paraId="0D0C9B48" w14:textId="77777777" w:rsidR="007B74C4" w:rsidRPr="00131AE7" w:rsidRDefault="007B74C4" w:rsidP="007B74C4">
      <w:pPr>
        <w:pStyle w:val="PL"/>
        <w:rPr>
          <w:noProof w:val="0"/>
        </w:rPr>
      </w:pPr>
      <w:r w:rsidRPr="00131AE7">
        <w:rPr>
          <w:noProof w:val="0"/>
        </w:rPr>
        <w:t xml:space="preserve">  //*        accuracy and expanded) in basic formats</w:t>
      </w:r>
    </w:p>
    <w:p w14:paraId="37ADDB05" w14:textId="77777777" w:rsidR="007B74C4" w:rsidRPr="00131AE7" w:rsidRDefault="007B74C4" w:rsidP="007B74C4">
      <w:pPr>
        <w:pStyle w:val="PL"/>
        <w:rPr>
          <w:noProof w:val="0"/>
        </w:rPr>
      </w:pPr>
      <w:r w:rsidRPr="00131AE7">
        <w:rPr>
          <w:noProof w:val="0"/>
        </w:rPr>
        <w:t xml:space="preserve">  //*               </w:t>
      </w:r>
    </w:p>
    <w:p w14:paraId="23B81BB2" w14:textId="77777777" w:rsidR="007B74C4" w:rsidRPr="00131AE7" w:rsidRDefault="007B74C4" w:rsidP="007B74C4">
      <w:pPr>
        <w:pStyle w:val="PL"/>
        <w:rPr>
          <w:noProof w:val="0"/>
        </w:rPr>
      </w:pPr>
      <w:r w:rsidRPr="00131AE7">
        <w:rPr>
          <w:noProof w:val="0"/>
        </w:rPr>
        <w:t xml:space="preserve">  //*  @status verified</w:t>
      </w:r>
    </w:p>
    <w:p w14:paraId="690B3D13" w14:textId="77777777" w:rsidR="007B74C4" w:rsidRPr="00131AE7" w:rsidRDefault="007B74C4" w:rsidP="007B74C4">
      <w:pPr>
        <w:pStyle w:val="PL"/>
        <w:rPr>
          <w:noProof w:val="0"/>
        </w:rPr>
      </w:pPr>
      <w:r w:rsidRPr="00131AE7">
        <w:rPr>
          <w:noProof w:val="0"/>
        </w:rPr>
        <w:t xml:space="preserve">  //*</w:t>
      </w:r>
    </w:p>
    <w:p w14:paraId="6F32F1B1" w14:textId="77777777" w:rsidR="007B74C4" w:rsidRPr="00131AE7" w:rsidRDefault="007B74C4" w:rsidP="007B74C4">
      <w:pPr>
        <w:pStyle w:val="PL"/>
        <w:rPr>
          <w:noProof w:val="0"/>
        </w:rPr>
      </w:pPr>
      <w:r w:rsidRPr="00131AE7">
        <w:rPr>
          <w:noProof w:val="0"/>
        </w:rPr>
        <w:t xml:space="preserve">  //*****************************************************************************</w:t>
      </w:r>
    </w:p>
    <w:p w14:paraId="106F13CE" w14:textId="77777777" w:rsidR="007B74C4" w:rsidRPr="00131AE7" w:rsidRDefault="007B74C4" w:rsidP="007B74C4">
      <w:pPr>
        <w:pStyle w:val="PL"/>
        <w:rPr>
          <w:noProof w:val="0"/>
        </w:rPr>
      </w:pPr>
      <w:r w:rsidRPr="00131AE7">
        <w:rPr>
          <w:noProof w:val="0"/>
        </w:rPr>
        <w:t xml:space="preserve">  template charstring  t_ISO8601DateOrdinalBasic := pattern</w:t>
      </w:r>
    </w:p>
    <w:p w14:paraId="10578D19" w14:textId="77777777" w:rsidR="007B74C4" w:rsidRPr="00131AE7" w:rsidRDefault="007B74C4" w:rsidP="007B74C4">
      <w:pPr>
        <w:pStyle w:val="PL"/>
        <w:rPr>
          <w:noProof w:val="0"/>
        </w:rPr>
      </w:pPr>
      <w:r w:rsidRPr="00131AE7">
        <w:rPr>
          <w:noProof w:val="0"/>
        </w:rPr>
        <w:t xml:space="preserve">    "{nc.yearExpansionOpt}{nc.year}{nc.dayOfYear}";</w:t>
      </w:r>
    </w:p>
    <w:p w14:paraId="09CCA199" w14:textId="77777777" w:rsidR="007B74C4" w:rsidRPr="00131AE7" w:rsidRDefault="007B74C4" w:rsidP="007B74C4">
      <w:pPr>
        <w:pStyle w:val="PL"/>
        <w:rPr>
          <w:noProof w:val="0"/>
        </w:rPr>
      </w:pPr>
      <w:r w:rsidRPr="00131AE7">
        <w:rPr>
          <w:noProof w:val="0"/>
        </w:rPr>
        <w:t xml:space="preserve">  </w:t>
      </w:r>
    </w:p>
    <w:p w14:paraId="0A600FD3" w14:textId="77777777" w:rsidR="007B74C4" w:rsidRPr="00131AE7" w:rsidRDefault="007B74C4" w:rsidP="007B74C4">
      <w:pPr>
        <w:pStyle w:val="PL"/>
        <w:rPr>
          <w:noProof w:val="0"/>
        </w:rPr>
      </w:pPr>
      <w:r w:rsidRPr="00131AE7">
        <w:rPr>
          <w:noProof w:val="0"/>
        </w:rPr>
        <w:t xml:space="preserve">  </w:t>
      </w:r>
    </w:p>
    <w:p w14:paraId="224BCFB2" w14:textId="77777777" w:rsidR="007B74C4" w:rsidRPr="00131AE7" w:rsidRDefault="007B74C4" w:rsidP="007B74C4">
      <w:pPr>
        <w:pStyle w:val="PL"/>
        <w:rPr>
          <w:noProof w:val="0"/>
        </w:rPr>
      </w:pPr>
      <w:r w:rsidRPr="00131AE7">
        <w:rPr>
          <w:noProof w:val="0"/>
        </w:rPr>
        <w:t xml:space="preserve">  //*****************************************************************************</w:t>
      </w:r>
    </w:p>
    <w:p w14:paraId="516BA26D" w14:textId="77777777" w:rsidR="007B74C4" w:rsidRPr="00131AE7" w:rsidRDefault="007B74C4" w:rsidP="007B74C4">
      <w:pPr>
        <w:pStyle w:val="PL"/>
        <w:rPr>
          <w:noProof w:val="0"/>
        </w:rPr>
      </w:pPr>
      <w:r w:rsidRPr="00131AE7">
        <w:rPr>
          <w:noProof w:val="0"/>
        </w:rPr>
        <w:t xml:space="preserve">  //*</w:t>
      </w:r>
    </w:p>
    <w:p w14:paraId="2943035F" w14:textId="77777777" w:rsidR="007B74C4" w:rsidRPr="00131AE7" w:rsidRDefault="007B74C4" w:rsidP="007B74C4">
      <w:pPr>
        <w:pStyle w:val="PL"/>
        <w:rPr>
          <w:noProof w:val="0"/>
        </w:rPr>
      </w:pPr>
      <w:r w:rsidRPr="00131AE7">
        <w:rPr>
          <w:noProof w:val="0"/>
        </w:rPr>
        <w:t xml:space="preserve">  //*  @reference ISO_8601 $4.1.3</w:t>
      </w:r>
    </w:p>
    <w:p w14:paraId="0AE509D7" w14:textId="77777777" w:rsidR="007B74C4" w:rsidRPr="00131AE7" w:rsidRDefault="007B74C4" w:rsidP="007B74C4">
      <w:pPr>
        <w:pStyle w:val="PL"/>
        <w:rPr>
          <w:noProof w:val="0"/>
        </w:rPr>
      </w:pPr>
      <w:r w:rsidRPr="00131AE7">
        <w:rPr>
          <w:noProof w:val="0"/>
        </w:rPr>
        <w:t xml:space="preserve">  //*</w:t>
      </w:r>
    </w:p>
    <w:p w14:paraId="0FB724AC" w14:textId="77777777" w:rsidR="007B74C4" w:rsidRPr="00131AE7" w:rsidRDefault="007B74C4" w:rsidP="007B74C4">
      <w:pPr>
        <w:pStyle w:val="PL"/>
        <w:rPr>
          <w:noProof w:val="0"/>
        </w:rPr>
      </w:pPr>
      <w:r w:rsidRPr="00131AE7">
        <w:rPr>
          <w:noProof w:val="0"/>
        </w:rPr>
        <w:t xml:space="preserve">  //*  @desc Matches all ordinal date representations (complete, reduced </w:t>
      </w:r>
    </w:p>
    <w:p w14:paraId="00068A5E" w14:textId="77777777" w:rsidR="007B74C4" w:rsidRPr="00131AE7" w:rsidRDefault="007B74C4" w:rsidP="007B74C4">
      <w:pPr>
        <w:pStyle w:val="PL"/>
        <w:rPr>
          <w:noProof w:val="0"/>
        </w:rPr>
      </w:pPr>
      <w:r w:rsidRPr="00131AE7">
        <w:rPr>
          <w:noProof w:val="0"/>
        </w:rPr>
        <w:t xml:space="preserve">  //*        accuracy and expanded) in basic formats</w:t>
      </w:r>
    </w:p>
    <w:p w14:paraId="15F6EE40" w14:textId="77777777" w:rsidR="007B74C4" w:rsidRPr="00131AE7" w:rsidRDefault="007B74C4" w:rsidP="007B74C4">
      <w:pPr>
        <w:pStyle w:val="PL"/>
        <w:rPr>
          <w:noProof w:val="0"/>
        </w:rPr>
      </w:pPr>
      <w:r w:rsidRPr="00131AE7">
        <w:rPr>
          <w:noProof w:val="0"/>
        </w:rPr>
        <w:t xml:space="preserve">  //*               </w:t>
      </w:r>
    </w:p>
    <w:p w14:paraId="3D1EC646" w14:textId="77777777" w:rsidR="007B74C4" w:rsidRPr="00131AE7" w:rsidRDefault="007B74C4" w:rsidP="007B74C4">
      <w:pPr>
        <w:pStyle w:val="PL"/>
        <w:rPr>
          <w:noProof w:val="0"/>
        </w:rPr>
      </w:pPr>
      <w:r w:rsidRPr="00131AE7">
        <w:rPr>
          <w:noProof w:val="0"/>
        </w:rPr>
        <w:t xml:space="preserve">  //*  @status verified</w:t>
      </w:r>
    </w:p>
    <w:p w14:paraId="60A93553" w14:textId="77777777" w:rsidR="007B74C4" w:rsidRPr="00131AE7" w:rsidRDefault="007B74C4" w:rsidP="007B74C4">
      <w:pPr>
        <w:pStyle w:val="PL"/>
        <w:rPr>
          <w:noProof w:val="0"/>
        </w:rPr>
      </w:pPr>
      <w:r w:rsidRPr="00131AE7">
        <w:rPr>
          <w:noProof w:val="0"/>
        </w:rPr>
        <w:t xml:space="preserve">  //*</w:t>
      </w:r>
    </w:p>
    <w:p w14:paraId="566FAD3C" w14:textId="77777777" w:rsidR="007B74C4" w:rsidRPr="00131AE7" w:rsidRDefault="007B74C4" w:rsidP="007B74C4">
      <w:pPr>
        <w:pStyle w:val="PL"/>
        <w:rPr>
          <w:noProof w:val="0"/>
        </w:rPr>
      </w:pPr>
      <w:r w:rsidRPr="00131AE7">
        <w:rPr>
          <w:noProof w:val="0"/>
        </w:rPr>
        <w:t xml:space="preserve">  //*****************************************************************************</w:t>
      </w:r>
    </w:p>
    <w:p w14:paraId="1555A8D9" w14:textId="77777777" w:rsidR="007B74C4" w:rsidRPr="00131AE7" w:rsidRDefault="007B74C4" w:rsidP="007B74C4">
      <w:pPr>
        <w:pStyle w:val="PL"/>
        <w:rPr>
          <w:noProof w:val="0"/>
        </w:rPr>
      </w:pPr>
      <w:r w:rsidRPr="00131AE7">
        <w:rPr>
          <w:noProof w:val="0"/>
        </w:rPr>
        <w:t xml:space="preserve">  template charstring  t_ISO8601DateOrdinalExtended := pattern</w:t>
      </w:r>
    </w:p>
    <w:p w14:paraId="123B3C57" w14:textId="77777777" w:rsidR="007B74C4" w:rsidRPr="00131AE7" w:rsidRDefault="007B74C4" w:rsidP="007B74C4">
      <w:pPr>
        <w:pStyle w:val="PL"/>
        <w:rPr>
          <w:noProof w:val="0"/>
        </w:rPr>
      </w:pPr>
      <w:r w:rsidRPr="00131AE7">
        <w:rPr>
          <w:noProof w:val="0"/>
        </w:rPr>
        <w:t xml:space="preserve">    "{nc.yearExpansionOpt}{nc.year}{dash}{nc.dayOfYear}";</w:t>
      </w:r>
    </w:p>
    <w:p w14:paraId="05868F3B" w14:textId="77777777" w:rsidR="007B74C4" w:rsidRPr="00131AE7" w:rsidRDefault="007B74C4" w:rsidP="007B74C4">
      <w:pPr>
        <w:pStyle w:val="PL"/>
        <w:rPr>
          <w:noProof w:val="0"/>
        </w:rPr>
      </w:pPr>
      <w:r w:rsidRPr="00131AE7">
        <w:rPr>
          <w:noProof w:val="0"/>
        </w:rPr>
        <w:t xml:space="preserve">  </w:t>
      </w:r>
    </w:p>
    <w:p w14:paraId="163171B3" w14:textId="77777777" w:rsidR="007B74C4" w:rsidRPr="00131AE7" w:rsidRDefault="007B74C4" w:rsidP="007B74C4">
      <w:pPr>
        <w:pStyle w:val="PL"/>
        <w:rPr>
          <w:noProof w:val="0"/>
        </w:rPr>
      </w:pPr>
      <w:r w:rsidRPr="00131AE7">
        <w:rPr>
          <w:noProof w:val="0"/>
        </w:rPr>
        <w:t xml:space="preserve">  </w:t>
      </w:r>
    </w:p>
    <w:p w14:paraId="01E39A67" w14:textId="77777777" w:rsidR="007B74C4" w:rsidRPr="00131AE7" w:rsidRDefault="007B74C4" w:rsidP="007B74C4">
      <w:pPr>
        <w:pStyle w:val="PL"/>
        <w:rPr>
          <w:noProof w:val="0"/>
        </w:rPr>
      </w:pPr>
      <w:r w:rsidRPr="00131AE7">
        <w:rPr>
          <w:noProof w:val="0"/>
        </w:rPr>
        <w:t xml:space="preserve">  //*****************************************************************************</w:t>
      </w:r>
    </w:p>
    <w:p w14:paraId="13A701A4" w14:textId="77777777" w:rsidR="007B74C4" w:rsidRPr="00131AE7" w:rsidRDefault="007B74C4" w:rsidP="007B74C4">
      <w:pPr>
        <w:pStyle w:val="PL"/>
        <w:rPr>
          <w:noProof w:val="0"/>
        </w:rPr>
      </w:pPr>
      <w:r w:rsidRPr="00131AE7">
        <w:rPr>
          <w:noProof w:val="0"/>
        </w:rPr>
        <w:t xml:space="preserve">  //*</w:t>
      </w:r>
    </w:p>
    <w:p w14:paraId="08F6A81B" w14:textId="77777777" w:rsidR="007B74C4" w:rsidRPr="00131AE7" w:rsidRDefault="007B74C4" w:rsidP="007B74C4">
      <w:pPr>
        <w:pStyle w:val="PL"/>
        <w:rPr>
          <w:noProof w:val="0"/>
        </w:rPr>
      </w:pPr>
      <w:r w:rsidRPr="00131AE7">
        <w:rPr>
          <w:noProof w:val="0"/>
        </w:rPr>
        <w:t xml:space="preserve">  //*  @reference ISO_8601 $4.1.3</w:t>
      </w:r>
    </w:p>
    <w:p w14:paraId="799BCEC6" w14:textId="77777777" w:rsidR="007B74C4" w:rsidRPr="00131AE7" w:rsidRDefault="007B74C4" w:rsidP="007B74C4">
      <w:pPr>
        <w:pStyle w:val="PL"/>
        <w:rPr>
          <w:noProof w:val="0"/>
        </w:rPr>
      </w:pPr>
      <w:r w:rsidRPr="00131AE7">
        <w:rPr>
          <w:noProof w:val="0"/>
        </w:rPr>
        <w:t xml:space="preserve">  //*</w:t>
      </w:r>
    </w:p>
    <w:p w14:paraId="69588042" w14:textId="77777777" w:rsidR="007B74C4" w:rsidRPr="00131AE7" w:rsidRDefault="007B74C4" w:rsidP="007B74C4">
      <w:pPr>
        <w:pStyle w:val="PL"/>
        <w:rPr>
          <w:noProof w:val="0"/>
        </w:rPr>
      </w:pPr>
      <w:r w:rsidRPr="00131AE7">
        <w:rPr>
          <w:noProof w:val="0"/>
        </w:rPr>
        <w:t xml:space="preserve">  //*  @desc Matches all ordinal date representations (complete, reduced </w:t>
      </w:r>
    </w:p>
    <w:p w14:paraId="033D4769" w14:textId="77777777" w:rsidR="007B74C4" w:rsidRPr="00131AE7" w:rsidRDefault="007B74C4" w:rsidP="007B74C4">
      <w:pPr>
        <w:pStyle w:val="PL"/>
        <w:rPr>
          <w:noProof w:val="0"/>
        </w:rPr>
      </w:pPr>
      <w:r w:rsidRPr="00131AE7">
        <w:rPr>
          <w:noProof w:val="0"/>
        </w:rPr>
        <w:t xml:space="preserve">  //*        accuracy and expanded) in basic and extended formats</w:t>
      </w:r>
    </w:p>
    <w:p w14:paraId="60E93C0B" w14:textId="77777777" w:rsidR="007B74C4" w:rsidRPr="00131AE7" w:rsidRDefault="007B74C4" w:rsidP="007B74C4">
      <w:pPr>
        <w:pStyle w:val="PL"/>
        <w:rPr>
          <w:noProof w:val="0"/>
        </w:rPr>
      </w:pPr>
      <w:r w:rsidRPr="00131AE7">
        <w:rPr>
          <w:noProof w:val="0"/>
        </w:rPr>
        <w:t xml:space="preserve">  //*               </w:t>
      </w:r>
    </w:p>
    <w:p w14:paraId="6EB154FA" w14:textId="77777777" w:rsidR="007B74C4" w:rsidRPr="00131AE7" w:rsidRDefault="007B74C4" w:rsidP="007B74C4">
      <w:pPr>
        <w:pStyle w:val="PL"/>
        <w:rPr>
          <w:noProof w:val="0"/>
        </w:rPr>
      </w:pPr>
      <w:r w:rsidRPr="00131AE7">
        <w:rPr>
          <w:noProof w:val="0"/>
        </w:rPr>
        <w:t xml:space="preserve">  //*  @status verified</w:t>
      </w:r>
    </w:p>
    <w:p w14:paraId="2415E9A4" w14:textId="77777777" w:rsidR="007B74C4" w:rsidRPr="00131AE7" w:rsidRDefault="007B74C4" w:rsidP="007B74C4">
      <w:pPr>
        <w:pStyle w:val="PL"/>
        <w:rPr>
          <w:noProof w:val="0"/>
        </w:rPr>
      </w:pPr>
      <w:r w:rsidRPr="00131AE7">
        <w:rPr>
          <w:noProof w:val="0"/>
        </w:rPr>
        <w:t xml:space="preserve">  //*</w:t>
      </w:r>
    </w:p>
    <w:p w14:paraId="77B104ED" w14:textId="77777777" w:rsidR="007B74C4" w:rsidRPr="00131AE7" w:rsidRDefault="007B74C4" w:rsidP="007B74C4">
      <w:pPr>
        <w:pStyle w:val="PL"/>
        <w:rPr>
          <w:noProof w:val="0"/>
        </w:rPr>
      </w:pPr>
      <w:r w:rsidRPr="00131AE7">
        <w:rPr>
          <w:noProof w:val="0"/>
        </w:rPr>
        <w:t xml:space="preserve">  //*****************************************************************************</w:t>
      </w:r>
    </w:p>
    <w:p w14:paraId="5D16FBD2" w14:textId="77777777" w:rsidR="007B74C4" w:rsidRPr="00131AE7" w:rsidRDefault="007B74C4" w:rsidP="007B74C4">
      <w:pPr>
        <w:pStyle w:val="PL"/>
        <w:rPr>
          <w:noProof w:val="0"/>
        </w:rPr>
      </w:pPr>
      <w:r w:rsidRPr="00131AE7">
        <w:rPr>
          <w:noProof w:val="0"/>
        </w:rPr>
        <w:t xml:space="preserve">  template charstring  t_ISO8601DateOrdinal := (</w:t>
      </w:r>
    </w:p>
    <w:p w14:paraId="55C78DB7" w14:textId="77777777" w:rsidR="007B74C4" w:rsidRPr="00131AE7" w:rsidRDefault="007B74C4" w:rsidP="007B74C4">
      <w:pPr>
        <w:pStyle w:val="PL"/>
        <w:rPr>
          <w:noProof w:val="0"/>
        </w:rPr>
      </w:pPr>
      <w:r w:rsidRPr="00131AE7">
        <w:rPr>
          <w:noProof w:val="0"/>
        </w:rPr>
        <w:t xml:space="preserve">     t_ISO8601DateOrdinalBasic,</w:t>
      </w:r>
    </w:p>
    <w:p w14:paraId="63948AEE" w14:textId="77777777" w:rsidR="007B74C4" w:rsidRPr="00131AE7" w:rsidRDefault="007B74C4" w:rsidP="007B74C4">
      <w:pPr>
        <w:pStyle w:val="PL"/>
        <w:rPr>
          <w:noProof w:val="0"/>
        </w:rPr>
      </w:pPr>
      <w:r w:rsidRPr="00131AE7">
        <w:rPr>
          <w:noProof w:val="0"/>
        </w:rPr>
        <w:t xml:space="preserve">     t_ISO8601DateOrdinalExtended</w:t>
      </w:r>
    </w:p>
    <w:p w14:paraId="54A2CA6A" w14:textId="77777777" w:rsidR="007B74C4" w:rsidRPr="00131AE7" w:rsidRDefault="007B74C4" w:rsidP="007B74C4">
      <w:pPr>
        <w:pStyle w:val="PL"/>
        <w:rPr>
          <w:noProof w:val="0"/>
        </w:rPr>
      </w:pPr>
      <w:r w:rsidRPr="00131AE7">
        <w:rPr>
          <w:noProof w:val="0"/>
        </w:rPr>
        <w:t xml:space="preserve">  )</w:t>
      </w:r>
    </w:p>
    <w:p w14:paraId="043C2B50" w14:textId="77777777" w:rsidR="007B74C4" w:rsidRPr="00131AE7" w:rsidRDefault="007B74C4" w:rsidP="007B74C4">
      <w:pPr>
        <w:pStyle w:val="PL"/>
        <w:rPr>
          <w:noProof w:val="0"/>
        </w:rPr>
      </w:pPr>
      <w:r w:rsidRPr="00131AE7">
        <w:rPr>
          <w:noProof w:val="0"/>
        </w:rPr>
        <w:t xml:space="preserve">  </w:t>
      </w:r>
    </w:p>
    <w:p w14:paraId="135657A2" w14:textId="77777777" w:rsidR="007B74C4" w:rsidRPr="00131AE7" w:rsidRDefault="007B74C4" w:rsidP="007B74C4">
      <w:pPr>
        <w:pStyle w:val="PL"/>
        <w:rPr>
          <w:noProof w:val="0"/>
        </w:rPr>
      </w:pPr>
      <w:r w:rsidRPr="00131AE7">
        <w:rPr>
          <w:noProof w:val="0"/>
        </w:rPr>
        <w:t xml:space="preserve">  </w:t>
      </w:r>
    </w:p>
    <w:p w14:paraId="726CA4D6" w14:textId="77777777" w:rsidR="007B74C4" w:rsidRPr="00131AE7" w:rsidRDefault="007B74C4" w:rsidP="007B74C4">
      <w:pPr>
        <w:pStyle w:val="PL"/>
        <w:rPr>
          <w:noProof w:val="0"/>
        </w:rPr>
      </w:pPr>
      <w:r w:rsidRPr="00131AE7">
        <w:rPr>
          <w:noProof w:val="0"/>
        </w:rPr>
        <w:t xml:space="preserve">  //*****************************************************************************</w:t>
      </w:r>
    </w:p>
    <w:p w14:paraId="4CFC8E6B" w14:textId="77777777" w:rsidR="007B74C4" w:rsidRPr="00131AE7" w:rsidRDefault="007B74C4" w:rsidP="007B74C4">
      <w:pPr>
        <w:pStyle w:val="PL"/>
        <w:rPr>
          <w:noProof w:val="0"/>
        </w:rPr>
      </w:pPr>
      <w:r w:rsidRPr="00131AE7">
        <w:rPr>
          <w:noProof w:val="0"/>
        </w:rPr>
        <w:t xml:space="preserve">  //*</w:t>
      </w:r>
    </w:p>
    <w:p w14:paraId="0FF06F46" w14:textId="77777777" w:rsidR="007B74C4" w:rsidRPr="00131AE7" w:rsidRDefault="007B74C4" w:rsidP="007B74C4">
      <w:pPr>
        <w:pStyle w:val="PL"/>
        <w:rPr>
          <w:noProof w:val="0"/>
        </w:rPr>
      </w:pPr>
      <w:r w:rsidRPr="00131AE7">
        <w:rPr>
          <w:noProof w:val="0"/>
        </w:rPr>
        <w:t xml:space="preserve">  //*  @reference ISO_8601 $4.1.4</w:t>
      </w:r>
    </w:p>
    <w:p w14:paraId="15E98016" w14:textId="77777777" w:rsidR="007B74C4" w:rsidRPr="00131AE7" w:rsidRDefault="007B74C4" w:rsidP="007B74C4">
      <w:pPr>
        <w:pStyle w:val="PL"/>
        <w:rPr>
          <w:noProof w:val="0"/>
        </w:rPr>
      </w:pPr>
      <w:r w:rsidRPr="00131AE7">
        <w:rPr>
          <w:noProof w:val="0"/>
        </w:rPr>
        <w:t xml:space="preserve">  //*</w:t>
      </w:r>
    </w:p>
    <w:p w14:paraId="39E3938D" w14:textId="77777777" w:rsidR="007B74C4" w:rsidRPr="00131AE7" w:rsidRDefault="007B74C4" w:rsidP="007B74C4">
      <w:pPr>
        <w:pStyle w:val="PL"/>
        <w:rPr>
          <w:noProof w:val="0"/>
        </w:rPr>
      </w:pPr>
      <w:r w:rsidRPr="00131AE7">
        <w:rPr>
          <w:noProof w:val="0"/>
        </w:rPr>
        <w:t xml:space="preserve">  //*  @desc Matches all week date representations (complete, reduced </w:t>
      </w:r>
    </w:p>
    <w:p w14:paraId="6AA04D9B" w14:textId="77777777" w:rsidR="007B74C4" w:rsidRPr="00131AE7" w:rsidRDefault="007B74C4" w:rsidP="007B74C4">
      <w:pPr>
        <w:pStyle w:val="PL"/>
        <w:rPr>
          <w:noProof w:val="0"/>
        </w:rPr>
      </w:pPr>
      <w:r w:rsidRPr="00131AE7">
        <w:rPr>
          <w:noProof w:val="0"/>
        </w:rPr>
        <w:t xml:space="preserve">  //*        accuracy and expanded) in basic formats</w:t>
      </w:r>
    </w:p>
    <w:p w14:paraId="22CE14CB" w14:textId="77777777" w:rsidR="007B74C4" w:rsidRPr="00131AE7" w:rsidRDefault="007B74C4" w:rsidP="007B74C4">
      <w:pPr>
        <w:pStyle w:val="PL"/>
        <w:rPr>
          <w:noProof w:val="0"/>
        </w:rPr>
      </w:pPr>
      <w:r w:rsidRPr="00131AE7">
        <w:rPr>
          <w:noProof w:val="0"/>
        </w:rPr>
        <w:t xml:space="preserve">  //*               </w:t>
      </w:r>
    </w:p>
    <w:p w14:paraId="57006F49" w14:textId="77777777" w:rsidR="007B74C4" w:rsidRPr="00131AE7" w:rsidRDefault="007B74C4" w:rsidP="007B74C4">
      <w:pPr>
        <w:pStyle w:val="PL"/>
        <w:rPr>
          <w:noProof w:val="0"/>
        </w:rPr>
      </w:pPr>
      <w:r w:rsidRPr="00131AE7">
        <w:rPr>
          <w:noProof w:val="0"/>
        </w:rPr>
        <w:t xml:space="preserve">  //*  @status verified</w:t>
      </w:r>
    </w:p>
    <w:p w14:paraId="46BA1E8F" w14:textId="77777777" w:rsidR="007B74C4" w:rsidRPr="00131AE7" w:rsidRDefault="007B74C4" w:rsidP="007B74C4">
      <w:pPr>
        <w:pStyle w:val="PL"/>
        <w:rPr>
          <w:noProof w:val="0"/>
        </w:rPr>
      </w:pPr>
      <w:r w:rsidRPr="00131AE7">
        <w:rPr>
          <w:noProof w:val="0"/>
        </w:rPr>
        <w:t xml:space="preserve">  //*</w:t>
      </w:r>
    </w:p>
    <w:p w14:paraId="6D332206" w14:textId="77777777" w:rsidR="007B74C4" w:rsidRPr="00131AE7" w:rsidRDefault="007B74C4" w:rsidP="007B74C4">
      <w:pPr>
        <w:pStyle w:val="PL"/>
        <w:rPr>
          <w:noProof w:val="0"/>
        </w:rPr>
      </w:pPr>
      <w:r w:rsidRPr="00131AE7">
        <w:rPr>
          <w:noProof w:val="0"/>
        </w:rPr>
        <w:t xml:space="preserve">  //*****************************************************************************</w:t>
      </w:r>
    </w:p>
    <w:p w14:paraId="5DAD245B" w14:textId="77777777" w:rsidR="007B74C4" w:rsidRPr="00131AE7" w:rsidRDefault="007B74C4" w:rsidP="007B74C4">
      <w:pPr>
        <w:pStyle w:val="PL"/>
        <w:rPr>
          <w:noProof w:val="0"/>
        </w:rPr>
      </w:pPr>
      <w:r w:rsidRPr="00131AE7">
        <w:rPr>
          <w:noProof w:val="0"/>
        </w:rPr>
        <w:t xml:space="preserve">  template charstring  t_ISO8601DateWeekBasic := pattern</w:t>
      </w:r>
    </w:p>
    <w:p w14:paraId="5658B1B7" w14:textId="77777777" w:rsidR="007B74C4" w:rsidRPr="00131AE7" w:rsidRDefault="007B74C4" w:rsidP="007B74C4">
      <w:pPr>
        <w:pStyle w:val="PL"/>
        <w:rPr>
          <w:noProof w:val="0"/>
        </w:rPr>
      </w:pPr>
      <w:r w:rsidRPr="00131AE7">
        <w:rPr>
          <w:noProof w:val="0"/>
        </w:rPr>
        <w:t xml:space="preserve">    "{nc.yearExpansionOpt}{nc.year}{nc.week}{nc.dayOfWeek}#(,1)";</w:t>
      </w:r>
    </w:p>
    <w:p w14:paraId="23A6A095" w14:textId="77777777" w:rsidR="007B74C4" w:rsidRPr="00131AE7" w:rsidRDefault="007B74C4" w:rsidP="007B74C4">
      <w:pPr>
        <w:pStyle w:val="PL"/>
        <w:rPr>
          <w:noProof w:val="0"/>
        </w:rPr>
      </w:pPr>
      <w:r w:rsidRPr="00131AE7">
        <w:rPr>
          <w:noProof w:val="0"/>
        </w:rPr>
        <w:t xml:space="preserve">  </w:t>
      </w:r>
    </w:p>
    <w:p w14:paraId="4A6B4B92" w14:textId="77777777" w:rsidR="007B74C4" w:rsidRPr="00131AE7" w:rsidRDefault="007B74C4" w:rsidP="007B74C4">
      <w:pPr>
        <w:pStyle w:val="PL"/>
        <w:rPr>
          <w:noProof w:val="0"/>
        </w:rPr>
      </w:pPr>
      <w:r w:rsidRPr="00131AE7">
        <w:rPr>
          <w:noProof w:val="0"/>
        </w:rPr>
        <w:t xml:space="preserve">  </w:t>
      </w:r>
    </w:p>
    <w:p w14:paraId="113EF8E8" w14:textId="77777777" w:rsidR="007B74C4" w:rsidRPr="00131AE7" w:rsidRDefault="007B74C4" w:rsidP="007B74C4">
      <w:pPr>
        <w:pStyle w:val="PL"/>
        <w:rPr>
          <w:noProof w:val="0"/>
        </w:rPr>
      </w:pPr>
      <w:r w:rsidRPr="00131AE7">
        <w:rPr>
          <w:noProof w:val="0"/>
        </w:rPr>
        <w:t xml:space="preserve">  //*****************************************************************************</w:t>
      </w:r>
    </w:p>
    <w:p w14:paraId="37DFA018" w14:textId="77777777" w:rsidR="007B74C4" w:rsidRPr="00131AE7" w:rsidRDefault="007B74C4" w:rsidP="007B74C4">
      <w:pPr>
        <w:pStyle w:val="PL"/>
        <w:rPr>
          <w:noProof w:val="0"/>
        </w:rPr>
      </w:pPr>
      <w:r w:rsidRPr="00131AE7">
        <w:rPr>
          <w:noProof w:val="0"/>
        </w:rPr>
        <w:t xml:space="preserve">  //*</w:t>
      </w:r>
    </w:p>
    <w:p w14:paraId="190D7AF5" w14:textId="77777777" w:rsidR="007B74C4" w:rsidRPr="00131AE7" w:rsidRDefault="007B74C4" w:rsidP="007B74C4">
      <w:pPr>
        <w:pStyle w:val="PL"/>
        <w:rPr>
          <w:noProof w:val="0"/>
        </w:rPr>
      </w:pPr>
      <w:r w:rsidRPr="00131AE7">
        <w:rPr>
          <w:noProof w:val="0"/>
        </w:rPr>
        <w:t xml:space="preserve">  //*  @reference ISO_8601 $4.1.4</w:t>
      </w:r>
    </w:p>
    <w:p w14:paraId="3532D25C" w14:textId="77777777" w:rsidR="007B74C4" w:rsidRPr="00131AE7" w:rsidRDefault="007B74C4" w:rsidP="007B74C4">
      <w:pPr>
        <w:pStyle w:val="PL"/>
        <w:rPr>
          <w:noProof w:val="0"/>
        </w:rPr>
      </w:pPr>
      <w:r w:rsidRPr="00131AE7">
        <w:rPr>
          <w:noProof w:val="0"/>
        </w:rPr>
        <w:t xml:space="preserve">  //*</w:t>
      </w:r>
    </w:p>
    <w:p w14:paraId="79BCE697" w14:textId="77777777" w:rsidR="007B74C4" w:rsidRPr="00131AE7" w:rsidRDefault="007B74C4" w:rsidP="007B74C4">
      <w:pPr>
        <w:pStyle w:val="PL"/>
        <w:rPr>
          <w:noProof w:val="0"/>
        </w:rPr>
      </w:pPr>
      <w:r w:rsidRPr="00131AE7">
        <w:rPr>
          <w:noProof w:val="0"/>
        </w:rPr>
        <w:t xml:space="preserve">  //*  @desc Matches all week date representations (complete, reduced </w:t>
      </w:r>
    </w:p>
    <w:p w14:paraId="5EE72085" w14:textId="77777777" w:rsidR="007B74C4" w:rsidRPr="00131AE7" w:rsidRDefault="007B74C4" w:rsidP="007B74C4">
      <w:pPr>
        <w:pStyle w:val="PL"/>
        <w:rPr>
          <w:noProof w:val="0"/>
        </w:rPr>
      </w:pPr>
      <w:r w:rsidRPr="00131AE7">
        <w:rPr>
          <w:noProof w:val="0"/>
        </w:rPr>
        <w:t xml:space="preserve">  //*        accuracy and expanded) in extended formats</w:t>
      </w:r>
    </w:p>
    <w:p w14:paraId="63D77D49" w14:textId="77777777" w:rsidR="007B74C4" w:rsidRPr="00131AE7" w:rsidRDefault="007B74C4" w:rsidP="007B74C4">
      <w:pPr>
        <w:pStyle w:val="PL"/>
        <w:rPr>
          <w:noProof w:val="0"/>
        </w:rPr>
      </w:pPr>
      <w:r w:rsidRPr="00131AE7">
        <w:rPr>
          <w:noProof w:val="0"/>
        </w:rPr>
        <w:t xml:space="preserve">  //*               </w:t>
      </w:r>
    </w:p>
    <w:p w14:paraId="5CEE33BB" w14:textId="77777777" w:rsidR="007B74C4" w:rsidRPr="00131AE7" w:rsidRDefault="007B74C4" w:rsidP="007B74C4">
      <w:pPr>
        <w:pStyle w:val="PL"/>
        <w:rPr>
          <w:noProof w:val="0"/>
        </w:rPr>
      </w:pPr>
      <w:r w:rsidRPr="00131AE7">
        <w:rPr>
          <w:noProof w:val="0"/>
        </w:rPr>
        <w:t xml:space="preserve">  //*  @status verified</w:t>
      </w:r>
    </w:p>
    <w:p w14:paraId="39438173" w14:textId="77777777" w:rsidR="007B74C4" w:rsidRPr="00131AE7" w:rsidRDefault="007B74C4" w:rsidP="007B74C4">
      <w:pPr>
        <w:pStyle w:val="PL"/>
        <w:rPr>
          <w:noProof w:val="0"/>
        </w:rPr>
      </w:pPr>
      <w:r w:rsidRPr="00131AE7">
        <w:rPr>
          <w:noProof w:val="0"/>
        </w:rPr>
        <w:t xml:space="preserve">  //*</w:t>
      </w:r>
    </w:p>
    <w:p w14:paraId="6DC9DD8F" w14:textId="77777777" w:rsidR="007B74C4" w:rsidRPr="00131AE7" w:rsidRDefault="007B74C4" w:rsidP="00D86A2D">
      <w:pPr>
        <w:pStyle w:val="PL"/>
        <w:keepNext/>
        <w:rPr>
          <w:noProof w:val="0"/>
        </w:rPr>
      </w:pPr>
      <w:r w:rsidRPr="00131AE7">
        <w:rPr>
          <w:noProof w:val="0"/>
        </w:rPr>
        <w:lastRenderedPageBreak/>
        <w:t xml:space="preserve">  //*****************************************************************************</w:t>
      </w:r>
    </w:p>
    <w:p w14:paraId="7445AD68" w14:textId="77777777" w:rsidR="007B74C4" w:rsidRPr="00131AE7" w:rsidRDefault="007B74C4" w:rsidP="00D86A2D">
      <w:pPr>
        <w:pStyle w:val="PL"/>
        <w:keepNext/>
        <w:rPr>
          <w:noProof w:val="0"/>
        </w:rPr>
      </w:pPr>
      <w:r w:rsidRPr="00131AE7">
        <w:rPr>
          <w:noProof w:val="0"/>
        </w:rPr>
        <w:t xml:space="preserve">  template charstring  t_ISO8601DateWeekExtended := pattern </w:t>
      </w:r>
    </w:p>
    <w:p w14:paraId="301A75BA" w14:textId="77777777" w:rsidR="007B74C4" w:rsidRPr="00131AE7" w:rsidRDefault="007B74C4" w:rsidP="00D86A2D">
      <w:pPr>
        <w:pStyle w:val="PL"/>
        <w:keepNext/>
        <w:rPr>
          <w:noProof w:val="0"/>
        </w:rPr>
      </w:pPr>
      <w:r w:rsidRPr="00131AE7">
        <w:rPr>
          <w:noProof w:val="0"/>
        </w:rPr>
        <w:t xml:space="preserve">    "{nc.yearExpansionOpt}{nc.year}{dash}{nc.week}({dash}{nc.dayOfWeek})#(,1)";</w:t>
      </w:r>
    </w:p>
    <w:p w14:paraId="02233FA9" w14:textId="77777777" w:rsidR="007B74C4" w:rsidRPr="00131AE7" w:rsidRDefault="007B74C4" w:rsidP="00D86A2D">
      <w:pPr>
        <w:pStyle w:val="PL"/>
        <w:keepNext/>
        <w:rPr>
          <w:noProof w:val="0"/>
        </w:rPr>
      </w:pPr>
      <w:r w:rsidRPr="00131AE7">
        <w:rPr>
          <w:noProof w:val="0"/>
        </w:rPr>
        <w:t xml:space="preserve">  </w:t>
      </w:r>
    </w:p>
    <w:p w14:paraId="1D4DD6C4" w14:textId="77777777" w:rsidR="007B74C4" w:rsidRPr="00131AE7" w:rsidRDefault="007B74C4" w:rsidP="007B74C4">
      <w:pPr>
        <w:pStyle w:val="PL"/>
        <w:rPr>
          <w:noProof w:val="0"/>
        </w:rPr>
      </w:pPr>
      <w:r w:rsidRPr="00131AE7">
        <w:rPr>
          <w:noProof w:val="0"/>
        </w:rPr>
        <w:t xml:space="preserve">  </w:t>
      </w:r>
    </w:p>
    <w:p w14:paraId="4E34E2AA" w14:textId="77777777" w:rsidR="007B74C4" w:rsidRPr="00131AE7" w:rsidRDefault="007B74C4" w:rsidP="007B74C4">
      <w:pPr>
        <w:pStyle w:val="PL"/>
        <w:rPr>
          <w:noProof w:val="0"/>
        </w:rPr>
      </w:pPr>
      <w:r w:rsidRPr="00131AE7">
        <w:rPr>
          <w:noProof w:val="0"/>
        </w:rPr>
        <w:t xml:space="preserve">  //*****************************************************************************</w:t>
      </w:r>
    </w:p>
    <w:p w14:paraId="5DE86CD9" w14:textId="77777777" w:rsidR="007B74C4" w:rsidRPr="00131AE7" w:rsidRDefault="007B74C4" w:rsidP="007B74C4">
      <w:pPr>
        <w:pStyle w:val="PL"/>
        <w:rPr>
          <w:noProof w:val="0"/>
        </w:rPr>
      </w:pPr>
      <w:r w:rsidRPr="00131AE7">
        <w:rPr>
          <w:noProof w:val="0"/>
        </w:rPr>
        <w:t xml:space="preserve">  //*</w:t>
      </w:r>
    </w:p>
    <w:p w14:paraId="38A4998C" w14:textId="77777777" w:rsidR="007B74C4" w:rsidRPr="00131AE7" w:rsidRDefault="007B74C4" w:rsidP="007B74C4">
      <w:pPr>
        <w:pStyle w:val="PL"/>
        <w:rPr>
          <w:noProof w:val="0"/>
        </w:rPr>
      </w:pPr>
      <w:r w:rsidRPr="00131AE7">
        <w:rPr>
          <w:noProof w:val="0"/>
        </w:rPr>
        <w:t xml:space="preserve">  //*  @reference ISO_8601 $4.1.4</w:t>
      </w:r>
    </w:p>
    <w:p w14:paraId="1DA36C19" w14:textId="77777777" w:rsidR="007B74C4" w:rsidRPr="00131AE7" w:rsidRDefault="007B74C4" w:rsidP="007B74C4">
      <w:pPr>
        <w:pStyle w:val="PL"/>
        <w:rPr>
          <w:noProof w:val="0"/>
        </w:rPr>
      </w:pPr>
      <w:r w:rsidRPr="00131AE7">
        <w:rPr>
          <w:noProof w:val="0"/>
        </w:rPr>
        <w:t xml:space="preserve">  //*</w:t>
      </w:r>
    </w:p>
    <w:p w14:paraId="2176C590" w14:textId="77777777" w:rsidR="007B74C4" w:rsidRPr="00131AE7" w:rsidRDefault="007B74C4" w:rsidP="007B74C4">
      <w:pPr>
        <w:pStyle w:val="PL"/>
        <w:rPr>
          <w:noProof w:val="0"/>
        </w:rPr>
      </w:pPr>
      <w:r w:rsidRPr="00131AE7">
        <w:rPr>
          <w:noProof w:val="0"/>
        </w:rPr>
        <w:t xml:space="preserve">  //*  @desc Matches all week date representations (complete, reduced </w:t>
      </w:r>
    </w:p>
    <w:p w14:paraId="6485EDEB" w14:textId="77777777" w:rsidR="007B74C4" w:rsidRPr="00131AE7" w:rsidRDefault="007B74C4" w:rsidP="007B74C4">
      <w:pPr>
        <w:pStyle w:val="PL"/>
        <w:rPr>
          <w:noProof w:val="0"/>
        </w:rPr>
      </w:pPr>
      <w:r w:rsidRPr="00131AE7">
        <w:rPr>
          <w:noProof w:val="0"/>
        </w:rPr>
        <w:t xml:space="preserve">  //*        accuracy and expanded) in basic and extended formats</w:t>
      </w:r>
    </w:p>
    <w:p w14:paraId="01052A97" w14:textId="77777777" w:rsidR="007B74C4" w:rsidRPr="00131AE7" w:rsidRDefault="007B74C4" w:rsidP="007B74C4">
      <w:pPr>
        <w:pStyle w:val="PL"/>
        <w:rPr>
          <w:noProof w:val="0"/>
        </w:rPr>
      </w:pPr>
      <w:r w:rsidRPr="00131AE7">
        <w:rPr>
          <w:noProof w:val="0"/>
        </w:rPr>
        <w:t xml:space="preserve">  //*               </w:t>
      </w:r>
    </w:p>
    <w:p w14:paraId="3E3F8AA5" w14:textId="77777777" w:rsidR="007B74C4" w:rsidRPr="00131AE7" w:rsidRDefault="007B74C4" w:rsidP="007B74C4">
      <w:pPr>
        <w:pStyle w:val="PL"/>
        <w:rPr>
          <w:noProof w:val="0"/>
        </w:rPr>
      </w:pPr>
      <w:r w:rsidRPr="00131AE7">
        <w:rPr>
          <w:noProof w:val="0"/>
        </w:rPr>
        <w:t xml:space="preserve">  //*  @status verified</w:t>
      </w:r>
    </w:p>
    <w:p w14:paraId="26B6A0BB" w14:textId="77777777" w:rsidR="007B74C4" w:rsidRPr="00131AE7" w:rsidRDefault="007B74C4" w:rsidP="007B74C4">
      <w:pPr>
        <w:pStyle w:val="PL"/>
        <w:rPr>
          <w:noProof w:val="0"/>
        </w:rPr>
      </w:pPr>
      <w:r w:rsidRPr="00131AE7">
        <w:rPr>
          <w:noProof w:val="0"/>
        </w:rPr>
        <w:t xml:space="preserve">  //*</w:t>
      </w:r>
    </w:p>
    <w:p w14:paraId="4740DB22" w14:textId="77777777" w:rsidR="007B74C4" w:rsidRPr="00131AE7" w:rsidRDefault="007B74C4" w:rsidP="007B74C4">
      <w:pPr>
        <w:pStyle w:val="PL"/>
        <w:rPr>
          <w:noProof w:val="0"/>
        </w:rPr>
      </w:pPr>
      <w:r w:rsidRPr="00131AE7">
        <w:rPr>
          <w:noProof w:val="0"/>
        </w:rPr>
        <w:t xml:space="preserve">  //*****************************************************************************</w:t>
      </w:r>
    </w:p>
    <w:p w14:paraId="1E237FD8" w14:textId="77777777" w:rsidR="007B74C4" w:rsidRPr="00131AE7" w:rsidRDefault="007B74C4" w:rsidP="007B74C4">
      <w:pPr>
        <w:pStyle w:val="PL"/>
        <w:rPr>
          <w:noProof w:val="0"/>
        </w:rPr>
      </w:pPr>
      <w:r w:rsidRPr="00131AE7">
        <w:rPr>
          <w:noProof w:val="0"/>
        </w:rPr>
        <w:t xml:space="preserve">  template charstring  t_ISO8601DateWeek := (</w:t>
      </w:r>
    </w:p>
    <w:p w14:paraId="52EC48CD" w14:textId="77777777" w:rsidR="007B74C4" w:rsidRPr="00131AE7" w:rsidRDefault="007B74C4" w:rsidP="007B74C4">
      <w:pPr>
        <w:pStyle w:val="PL"/>
        <w:rPr>
          <w:noProof w:val="0"/>
        </w:rPr>
      </w:pPr>
      <w:r w:rsidRPr="00131AE7">
        <w:rPr>
          <w:noProof w:val="0"/>
        </w:rPr>
        <w:t xml:space="preserve">     t_ISO8601DateWeekBasic,</w:t>
      </w:r>
    </w:p>
    <w:p w14:paraId="4DB1B750" w14:textId="77777777" w:rsidR="007B74C4" w:rsidRPr="00131AE7" w:rsidRDefault="007B74C4" w:rsidP="007B74C4">
      <w:pPr>
        <w:pStyle w:val="PL"/>
        <w:rPr>
          <w:noProof w:val="0"/>
        </w:rPr>
      </w:pPr>
      <w:r w:rsidRPr="00131AE7">
        <w:rPr>
          <w:noProof w:val="0"/>
        </w:rPr>
        <w:t xml:space="preserve">     t_ISO8601DateWeekExtended</w:t>
      </w:r>
    </w:p>
    <w:p w14:paraId="35D265E9" w14:textId="77777777" w:rsidR="007B74C4" w:rsidRPr="00131AE7" w:rsidRDefault="007B74C4" w:rsidP="007B74C4">
      <w:pPr>
        <w:pStyle w:val="PL"/>
        <w:rPr>
          <w:noProof w:val="0"/>
        </w:rPr>
      </w:pPr>
      <w:r w:rsidRPr="00131AE7">
        <w:rPr>
          <w:noProof w:val="0"/>
        </w:rPr>
        <w:t xml:space="preserve">  )</w:t>
      </w:r>
    </w:p>
    <w:p w14:paraId="639C5A0F" w14:textId="77777777" w:rsidR="007B74C4" w:rsidRPr="00131AE7" w:rsidRDefault="007B74C4" w:rsidP="007B74C4">
      <w:pPr>
        <w:pStyle w:val="PL"/>
        <w:rPr>
          <w:noProof w:val="0"/>
        </w:rPr>
      </w:pPr>
      <w:r w:rsidRPr="00131AE7">
        <w:rPr>
          <w:noProof w:val="0"/>
        </w:rPr>
        <w:t xml:space="preserve">  </w:t>
      </w:r>
    </w:p>
    <w:p w14:paraId="0037D70E" w14:textId="77777777" w:rsidR="007B74C4" w:rsidRPr="00131AE7" w:rsidRDefault="007B74C4" w:rsidP="007B74C4">
      <w:pPr>
        <w:pStyle w:val="PL"/>
        <w:rPr>
          <w:noProof w:val="0"/>
        </w:rPr>
      </w:pPr>
      <w:r w:rsidRPr="00131AE7">
        <w:rPr>
          <w:noProof w:val="0"/>
        </w:rPr>
        <w:t xml:space="preserve">  </w:t>
      </w:r>
    </w:p>
    <w:p w14:paraId="7941F33F" w14:textId="77777777" w:rsidR="007B74C4" w:rsidRPr="00131AE7" w:rsidRDefault="007B74C4" w:rsidP="007B74C4">
      <w:pPr>
        <w:pStyle w:val="PL"/>
        <w:rPr>
          <w:noProof w:val="0"/>
        </w:rPr>
      </w:pPr>
      <w:r w:rsidRPr="00131AE7">
        <w:rPr>
          <w:noProof w:val="0"/>
        </w:rPr>
        <w:t xml:space="preserve">  //*****************************************************************************</w:t>
      </w:r>
    </w:p>
    <w:p w14:paraId="721DBCCF" w14:textId="77777777" w:rsidR="007B74C4" w:rsidRPr="00131AE7" w:rsidRDefault="007B74C4" w:rsidP="007B74C4">
      <w:pPr>
        <w:pStyle w:val="PL"/>
        <w:rPr>
          <w:noProof w:val="0"/>
        </w:rPr>
      </w:pPr>
      <w:r w:rsidRPr="00131AE7">
        <w:rPr>
          <w:noProof w:val="0"/>
        </w:rPr>
        <w:t xml:space="preserve">  //*</w:t>
      </w:r>
    </w:p>
    <w:p w14:paraId="79E14243" w14:textId="77777777" w:rsidR="007B74C4" w:rsidRPr="00131AE7" w:rsidRDefault="007B74C4" w:rsidP="007B74C4">
      <w:pPr>
        <w:pStyle w:val="PL"/>
        <w:rPr>
          <w:noProof w:val="0"/>
        </w:rPr>
      </w:pPr>
      <w:r w:rsidRPr="00131AE7">
        <w:rPr>
          <w:noProof w:val="0"/>
        </w:rPr>
        <w:t xml:space="preserve">  //*  @reference ISO_8601 $4.1</w:t>
      </w:r>
    </w:p>
    <w:p w14:paraId="51B8084A" w14:textId="77777777" w:rsidR="007B74C4" w:rsidRPr="00131AE7" w:rsidRDefault="007B74C4" w:rsidP="007B74C4">
      <w:pPr>
        <w:pStyle w:val="PL"/>
        <w:rPr>
          <w:noProof w:val="0"/>
        </w:rPr>
      </w:pPr>
      <w:r w:rsidRPr="00131AE7">
        <w:rPr>
          <w:noProof w:val="0"/>
        </w:rPr>
        <w:t xml:space="preserve">  //*</w:t>
      </w:r>
    </w:p>
    <w:p w14:paraId="1C22D3C7" w14:textId="77777777" w:rsidR="007B74C4" w:rsidRPr="00131AE7" w:rsidRDefault="007B74C4" w:rsidP="007B74C4">
      <w:pPr>
        <w:pStyle w:val="PL"/>
        <w:rPr>
          <w:noProof w:val="0"/>
        </w:rPr>
      </w:pPr>
      <w:r w:rsidRPr="00131AE7">
        <w:rPr>
          <w:noProof w:val="0"/>
        </w:rPr>
        <w:t xml:space="preserve">  //*  @desc Matches all date representations (complete, reduced accuracy </w:t>
      </w:r>
    </w:p>
    <w:p w14:paraId="7F234B69" w14:textId="77777777" w:rsidR="007B74C4" w:rsidRPr="00131AE7" w:rsidRDefault="007B74C4" w:rsidP="007B74C4">
      <w:pPr>
        <w:pStyle w:val="PL"/>
        <w:rPr>
          <w:noProof w:val="0"/>
        </w:rPr>
      </w:pPr>
      <w:r w:rsidRPr="00131AE7">
        <w:rPr>
          <w:noProof w:val="0"/>
        </w:rPr>
        <w:t xml:space="preserve">  //*        and expanded) in basic formats</w:t>
      </w:r>
    </w:p>
    <w:p w14:paraId="0810FE59" w14:textId="77777777" w:rsidR="007B74C4" w:rsidRPr="00131AE7" w:rsidRDefault="007B74C4" w:rsidP="007B74C4">
      <w:pPr>
        <w:pStyle w:val="PL"/>
        <w:rPr>
          <w:noProof w:val="0"/>
        </w:rPr>
      </w:pPr>
      <w:r w:rsidRPr="00131AE7">
        <w:rPr>
          <w:noProof w:val="0"/>
        </w:rPr>
        <w:t xml:space="preserve">  //*               </w:t>
      </w:r>
    </w:p>
    <w:p w14:paraId="0EFA51E9" w14:textId="77777777" w:rsidR="007B74C4" w:rsidRPr="00131AE7" w:rsidRDefault="007B74C4" w:rsidP="007B74C4">
      <w:pPr>
        <w:pStyle w:val="PL"/>
        <w:rPr>
          <w:noProof w:val="0"/>
        </w:rPr>
      </w:pPr>
      <w:r w:rsidRPr="00131AE7">
        <w:rPr>
          <w:noProof w:val="0"/>
        </w:rPr>
        <w:t xml:space="preserve">  //*  @status verified</w:t>
      </w:r>
    </w:p>
    <w:p w14:paraId="34250640" w14:textId="77777777" w:rsidR="007B74C4" w:rsidRPr="00131AE7" w:rsidRDefault="007B74C4" w:rsidP="007B74C4">
      <w:pPr>
        <w:pStyle w:val="PL"/>
        <w:rPr>
          <w:noProof w:val="0"/>
        </w:rPr>
      </w:pPr>
      <w:r w:rsidRPr="00131AE7">
        <w:rPr>
          <w:noProof w:val="0"/>
        </w:rPr>
        <w:t xml:space="preserve">  //*</w:t>
      </w:r>
    </w:p>
    <w:p w14:paraId="0B6D9E58" w14:textId="77777777" w:rsidR="007B74C4" w:rsidRPr="00131AE7" w:rsidRDefault="007B74C4" w:rsidP="007B74C4">
      <w:pPr>
        <w:pStyle w:val="PL"/>
        <w:rPr>
          <w:noProof w:val="0"/>
        </w:rPr>
      </w:pPr>
      <w:r w:rsidRPr="00131AE7">
        <w:rPr>
          <w:noProof w:val="0"/>
        </w:rPr>
        <w:t xml:space="preserve">  //*****************************************************************************</w:t>
      </w:r>
    </w:p>
    <w:p w14:paraId="07604853" w14:textId="77777777" w:rsidR="007B74C4" w:rsidRPr="00131AE7" w:rsidRDefault="007B74C4" w:rsidP="007B74C4">
      <w:pPr>
        <w:pStyle w:val="PL"/>
        <w:rPr>
          <w:noProof w:val="0"/>
        </w:rPr>
      </w:pPr>
      <w:r w:rsidRPr="00131AE7">
        <w:rPr>
          <w:noProof w:val="0"/>
        </w:rPr>
        <w:t xml:space="preserve">  template charstring  t_ISO8601DateBasic := (</w:t>
      </w:r>
    </w:p>
    <w:p w14:paraId="13C34E07" w14:textId="77777777" w:rsidR="007B74C4" w:rsidRPr="00131AE7" w:rsidRDefault="007B74C4" w:rsidP="007B74C4">
      <w:pPr>
        <w:pStyle w:val="PL"/>
        <w:rPr>
          <w:noProof w:val="0"/>
        </w:rPr>
      </w:pPr>
      <w:r w:rsidRPr="00131AE7">
        <w:rPr>
          <w:noProof w:val="0"/>
        </w:rPr>
        <w:t xml:space="preserve">     t_ISO8601DateCalendarBasic,</w:t>
      </w:r>
    </w:p>
    <w:p w14:paraId="46952D06" w14:textId="77777777" w:rsidR="007B74C4" w:rsidRPr="00131AE7" w:rsidRDefault="007B74C4" w:rsidP="007B74C4">
      <w:pPr>
        <w:pStyle w:val="PL"/>
        <w:rPr>
          <w:noProof w:val="0"/>
        </w:rPr>
      </w:pPr>
      <w:r w:rsidRPr="00131AE7">
        <w:rPr>
          <w:noProof w:val="0"/>
        </w:rPr>
        <w:t xml:space="preserve">     t_ISO8601DateOrdinalBasic,</w:t>
      </w:r>
    </w:p>
    <w:p w14:paraId="63ED07C9" w14:textId="77777777" w:rsidR="007B74C4" w:rsidRPr="00131AE7" w:rsidRDefault="007B74C4" w:rsidP="007B74C4">
      <w:pPr>
        <w:pStyle w:val="PL"/>
        <w:rPr>
          <w:noProof w:val="0"/>
        </w:rPr>
      </w:pPr>
      <w:r w:rsidRPr="00131AE7">
        <w:rPr>
          <w:noProof w:val="0"/>
        </w:rPr>
        <w:t xml:space="preserve">     t_ISO8601DateWeekBasic</w:t>
      </w:r>
    </w:p>
    <w:p w14:paraId="1750843C" w14:textId="77777777" w:rsidR="007B74C4" w:rsidRPr="00131AE7" w:rsidRDefault="007B74C4" w:rsidP="007B74C4">
      <w:pPr>
        <w:pStyle w:val="PL"/>
        <w:rPr>
          <w:noProof w:val="0"/>
        </w:rPr>
      </w:pPr>
      <w:r w:rsidRPr="00131AE7">
        <w:rPr>
          <w:noProof w:val="0"/>
        </w:rPr>
        <w:t xml:space="preserve">  )</w:t>
      </w:r>
    </w:p>
    <w:p w14:paraId="06EDBFF3" w14:textId="77777777" w:rsidR="007B74C4" w:rsidRPr="00131AE7" w:rsidRDefault="007B74C4" w:rsidP="007B74C4">
      <w:pPr>
        <w:pStyle w:val="PL"/>
        <w:rPr>
          <w:noProof w:val="0"/>
        </w:rPr>
      </w:pPr>
      <w:r w:rsidRPr="00131AE7">
        <w:rPr>
          <w:noProof w:val="0"/>
        </w:rPr>
        <w:t xml:space="preserve">  </w:t>
      </w:r>
    </w:p>
    <w:p w14:paraId="69E9920F" w14:textId="77777777" w:rsidR="007B74C4" w:rsidRPr="00131AE7" w:rsidRDefault="007B74C4" w:rsidP="007B74C4">
      <w:pPr>
        <w:pStyle w:val="PL"/>
        <w:rPr>
          <w:noProof w:val="0"/>
        </w:rPr>
      </w:pPr>
      <w:r w:rsidRPr="00131AE7">
        <w:rPr>
          <w:noProof w:val="0"/>
        </w:rPr>
        <w:t xml:space="preserve">  </w:t>
      </w:r>
    </w:p>
    <w:p w14:paraId="40953FE9" w14:textId="77777777" w:rsidR="007B74C4" w:rsidRPr="00131AE7" w:rsidRDefault="007B74C4" w:rsidP="007B74C4">
      <w:pPr>
        <w:pStyle w:val="PL"/>
        <w:rPr>
          <w:noProof w:val="0"/>
        </w:rPr>
      </w:pPr>
      <w:r w:rsidRPr="00131AE7">
        <w:rPr>
          <w:noProof w:val="0"/>
        </w:rPr>
        <w:t xml:space="preserve">  //*****************************************************************************</w:t>
      </w:r>
    </w:p>
    <w:p w14:paraId="38C1AE27" w14:textId="77777777" w:rsidR="007B74C4" w:rsidRPr="00131AE7" w:rsidRDefault="007B74C4" w:rsidP="007B74C4">
      <w:pPr>
        <w:pStyle w:val="PL"/>
        <w:rPr>
          <w:noProof w:val="0"/>
        </w:rPr>
      </w:pPr>
      <w:r w:rsidRPr="00131AE7">
        <w:rPr>
          <w:noProof w:val="0"/>
        </w:rPr>
        <w:t xml:space="preserve">  //*</w:t>
      </w:r>
    </w:p>
    <w:p w14:paraId="7942E635" w14:textId="77777777" w:rsidR="007B74C4" w:rsidRPr="00131AE7" w:rsidRDefault="007B74C4" w:rsidP="007B74C4">
      <w:pPr>
        <w:pStyle w:val="PL"/>
        <w:rPr>
          <w:noProof w:val="0"/>
        </w:rPr>
      </w:pPr>
      <w:r w:rsidRPr="00131AE7">
        <w:rPr>
          <w:noProof w:val="0"/>
        </w:rPr>
        <w:t xml:space="preserve">  //*  @reference ISO_8601 $4.1</w:t>
      </w:r>
    </w:p>
    <w:p w14:paraId="16866981" w14:textId="77777777" w:rsidR="007B74C4" w:rsidRPr="00131AE7" w:rsidRDefault="007B74C4" w:rsidP="007B74C4">
      <w:pPr>
        <w:pStyle w:val="PL"/>
        <w:rPr>
          <w:noProof w:val="0"/>
        </w:rPr>
      </w:pPr>
      <w:r w:rsidRPr="00131AE7">
        <w:rPr>
          <w:noProof w:val="0"/>
        </w:rPr>
        <w:t xml:space="preserve">  //*</w:t>
      </w:r>
    </w:p>
    <w:p w14:paraId="3D8A4338" w14:textId="77777777" w:rsidR="007B74C4" w:rsidRPr="00131AE7" w:rsidRDefault="007B74C4" w:rsidP="007B74C4">
      <w:pPr>
        <w:pStyle w:val="PL"/>
        <w:rPr>
          <w:noProof w:val="0"/>
        </w:rPr>
      </w:pPr>
      <w:r w:rsidRPr="00131AE7">
        <w:rPr>
          <w:noProof w:val="0"/>
        </w:rPr>
        <w:t xml:space="preserve">  //*  @desc Matches all date representations (complete, reduced accuracy </w:t>
      </w:r>
    </w:p>
    <w:p w14:paraId="7C418E83" w14:textId="77777777" w:rsidR="007B74C4" w:rsidRPr="00131AE7" w:rsidRDefault="007B74C4" w:rsidP="007B74C4">
      <w:pPr>
        <w:pStyle w:val="PL"/>
        <w:rPr>
          <w:noProof w:val="0"/>
        </w:rPr>
      </w:pPr>
      <w:r w:rsidRPr="00131AE7">
        <w:rPr>
          <w:noProof w:val="0"/>
        </w:rPr>
        <w:t xml:space="preserve">  //*        and expanded) in extended formats</w:t>
      </w:r>
    </w:p>
    <w:p w14:paraId="7A052941" w14:textId="77777777" w:rsidR="007B74C4" w:rsidRPr="00131AE7" w:rsidRDefault="007B74C4" w:rsidP="007B74C4">
      <w:pPr>
        <w:pStyle w:val="PL"/>
        <w:rPr>
          <w:noProof w:val="0"/>
        </w:rPr>
      </w:pPr>
      <w:r w:rsidRPr="00131AE7">
        <w:rPr>
          <w:noProof w:val="0"/>
        </w:rPr>
        <w:t xml:space="preserve">  //*               </w:t>
      </w:r>
    </w:p>
    <w:p w14:paraId="330C9195" w14:textId="77777777" w:rsidR="007B74C4" w:rsidRPr="00131AE7" w:rsidRDefault="007B74C4" w:rsidP="007B74C4">
      <w:pPr>
        <w:pStyle w:val="PL"/>
        <w:rPr>
          <w:noProof w:val="0"/>
        </w:rPr>
      </w:pPr>
      <w:r w:rsidRPr="00131AE7">
        <w:rPr>
          <w:noProof w:val="0"/>
        </w:rPr>
        <w:t xml:space="preserve">  //*  @status verified</w:t>
      </w:r>
    </w:p>
    <w:p w14:paraId="0439DB6C" w14:textId="77777777" w:rsidR="007B74C4" w:rsidRPr="00131AE7" w:rsidRDefault="007B74C4" w:rsidP="007B74C4">
      <w:pPr>
        <w:pStyle w:val="PL"/>
        <w:rPr>
          <w:noProof w:val="0"/>
        </w:rPr>
      </w:pPr>
      <w:r w:rsidRPr="00131AE7">
        <w:rPr>
          <w:noProof w:val="0"/>
        </w:rPr>
        <w:t xml:space="preserve">  //*</w:t>
      </w:r>
    </w:p>
    <w:p w14:paraId="3AA36CFE" w14:textId="77777777" w:rsidR="007B74C4" w:rsidRPr="00131AE7" w:rsidRDefault="007B74C4" w:rsidP="007B74C4">
      <w:pPr>
        <w:pStyle w:val="PL"/>
        <w:rPr>
          <w:noProof w:val="0"/>
        </w:rPr>
      </w:pPr>
      <w:r w:rsidRPr="00131AE7">
        <w:rPr>
          <w:noProof w:val="0"/>
        </w:rPr>
        <w:t xml:space="preserve">  //*****************************************************************************</w:t>
      </w:r>
    </w:p>
    <w:p w14:paraId="2A990CF0" w14:textId="77777777" w:rsidR="007B74C4" w:rsidRPr="00131AE7" w:rsidRDefault="007B74C4" w:rsidP="007B74C4">
      <w:pPr>
        <w:pStyle w:val="PL"/>
        <w:rPr>
          <w:noProof w:val="0"/>
        </w:rPr>
      </w:pPr>
      <w:r w:rsidRPr="00131AE7">
        <w:rPr>
          <w:noProof w:val="0"/>
        </w:rPr>
        <w:t xml:space="preserve">  template charstring  t_ISO8601DateExtended := (</w:t>
      </w:r>
    </w:p>
    <w:p w14:paraId="4C9223A9" w14:textId="77777777" w:rsidR="007B74C4" w:rsidRPr="00131AE7" w:rsidRDefault="007B74C4" w:rsidP="007B74C4">
      <w:pPr>
        <w:pStyle w:val="PL"/>
        <w:rPr>
          <w:noProof w:val="0"/>
        </w:rPr>
      </w:pPr>
      <w:r w:rsidRPr="00131AE7">
        <w:rPr>
          <w:noProof w:val="0"/>
        </w:rPr>
        <w:t xml:space="preserve">    t_ISO8601DateCalendarExtended,</w:t>
      </w:r>
    </w:p>
    <w:p w14:paraId="1D6EE762" w14:textId="77777777" w:rsidR="007B74C4" w:rsidRPr="00131AE7" w:rsidRDefault="007B74C4" w:rsidP="007B74C4">
      <w:pPr>
        <w:pStyle w:val="PL"/>
        <w:rPr>
          <w:noProof w:val="0"/>
        </w:rPr>
      </w:pPr>
      <w:r w:rsidRPr="00131AE7">
        <w:rPr>
          <w:noProof w:val="0"/>
        </w:rPr>
        <w:t xml:space="preserve">    t_ISO8601DateOrdinalExtended,</w:t>
      </w:r>
    </w:p>
    <w:p w14:paraId="42AF5E0A" w14:textId="77777777" w:rsidR="007B74C4" w:rsidRPr="00131AE7" w:rsidRDefault="007B74C4" w:rsidP="007B74C4">
      <w:pPr>
        <w:pStyle w:val="PL"/>
        <w:rPr>
          <w:noProof w:val="0"/>
        </w:rPr>
      </w:pPr>
      <w:r w:rsidRPr="00131AE7">
        <w:rPr>
          <w:noProof w:val="0"/>
        </w:rPr>
        <w:t xml:space="preserve">    t_ISO8601DateWeekExtended</w:t>
      </w:r>
    </w:p>
    <w:p w14:paraId="5CB76B64" w14:textId="77777777" w:rsidR="007B74C4" w:rsidRPr="00131AE7" w:rsidRDefault="007B74C4" w:rsidP="007B74C4">
      <w:pPr>
        <w:pStyle w:val="PL"/>
        <w:rPr>
          <w:noProof w:val="0"/>
        </w:rPr>
      </w:pPr>
      <w:r w:rsidRPr="00131AE7">
        <w:rPr>
          <w:noProof w:val="0"/>
        </w:rPr>
        <w:t xml:space="preserve">  )</w:t>
      </w:r>
    </w:p>
    <w:p w14:paraId="039FB94B" w14:textId="77777777" w:rsidR="007B74C4" w:rsidRPr="00131AE7" w:rsidRDefault="007B74C4" w:rsidP="007B74C4">
      <w:pPr>
        <w:pStyle w:val="PL"/>
        <w:rPr>
          <w:noProof w:val="0"/>
        </w:rPr>
      </w:pPr>
      <w:r w:rsidRPr="00131AE7">
        <w:rPr>
          <w:noProof w:val="0"/>
        </w:rPr>
        <w:t xml:space="preserve">  </w:t>
      </w:r>
    </w:p>
    <w:p w14:paraId="21941D2F" w14:textId="77777777" w:rsidR="007B74C4" w:rsidRPr="00131AE7" w:rsidRDefault="007B74C4" w:rsidP="007B74C4">
      <w:pPr>
        <w:pStyle w:val="PL"/>
        <w:rPr>
          <w:noProof w:val="0"/>
        </w:rPr>
      </w:pPr>
      <w:r w:rsidRPr="00131AE7">
        <w:rPr>
          <w:noProof w:val="0"/>
        </w:rPr>
        <w:t xml:space="preserve">  </w:t>
      </w:r>
    </w:p>
    <w:p w14:paraId="4A304A9F" w14:textId="77777777" w:rsidR="007B74C4" w:rsidRPr="00131AE7" w:rsidRDefault="007B74C4" w:rsidP="007B74C4">
      <w:pPr>
        <w:pStyle w:val="PL"/>
        <w:rPr>
          <w:noProof w:val="0"/>
        </w:rPr>
      </w:pPr>
      <w:r w:rsidRPr="00131AE7">
        <w:rPr>
          <w:noProof w:val="0"/>
        </w:rPr>
        <w:t xml:space="preserve">  //*****************************************************************************</w:t>
      </w:r>
    </w:p>
    <w:p w14:paraId="39AB9898" w14:textId="77777777" w:rsidR="007B74C4" w:rsidRPr="00131AE7" w:rsidRDefault="007B74C4" w:rsidP="007B74C4">
      <w:pPr>
        <w:pStyle w:val="PL"/>
        <w:rPr>
          <w:noProof w:val="0"/>
        </w:rPr>
      </w:pPr>
      <w:r w:rsidRPr="00131AE7">
        <w:rPr>
          <w:noProof w:val="0"/>
        </w:rPr>
        <w:t xml:space="preserve">  //*</w:t>
      </w:r>
    </w:p>
    <w:p w14:paraId="0709C91A" w14:textId="77777777" w:rsidR="007B74C4" w:rsidRPr="00131AE7" w:rsidRDefault="007B74C4" w:rsidP="007B74C4">
      <w:pPr>
        <w:pStyle w:val="PL"/>
        <w:rPr>
          <w:noProof w:val="0"/>
        </w:rPr>
      </w:pPr>
      <w:r w:rsidRPr="00131AE7">
        <w:rPr>
          <w:noProof w:val="0"/>
        </w:rPr>
        <w:t xml:space="preserve">  //*  @reference ISO_8601 </w:t>
      </w:r>
    </w:p>
    <w:p w14:paraId="1D74A1AB" w14:textId="77777777" w:rsidR="007B74C4" w:rsidRPr="00131AE7" w:rsidRDefault="007B74C4" w:rsidP="007B74C4">
      <w:pPr>
        <w:pStyle w:val="PL"/>
        <w:rPr>
          <w:noProof w:val="0"/>
        </w:rPr>
      </w:pPr>
      <w:r w:rsidRPr="00131AE7">
        <w:rPr>
          <w:noProof w:val="0"/>
        </w:rPr>
        <w:t xml:space="preserve">  //*</w:t>
      </w:r>
    </w:p>
    <w:p w14:paraId="1E6AF1F1" w14:textId="77777777" w:rsidR="007B74C4" w:rsidRPr="00131AE7" w:rsidRDefault="007B74C4" w:rsidP="007B74C4">
      <w:pPr>
        <w:pStyle w:val="PL"/>
        <w:rPr>
          <w:noProof w:val="0"/>
        </w:rPr>
      </w:pPr>
      <w:r w:rsidRPr="00131AE7">
        <w:rPr>
          <w:noProof w:val="0"/>
        </w:rPr>
        <w:t xml:space="preserve">  //*  @desc Matches all date representations (complete, reduced accuracy and </w:t>
      </w:r>
    </w:p>
    <w:p w14:paraId="07D075B5" w14:textId="77777777" w:rsidR="007B74C4" w:rsidRPr="00131AE7" w:rsidRDefault="007B74C4" w:rsidP="007B74C4">
      <w:pPr>
        <w:pStyle w:val="PL"/>
        <w:rPr>
          <w:noProof w:val="0"/>
        </w:rPr>
      </w:pPr>
      <w:r w:rsidRPr="00131AE7">
        <w:rPr>
          <w:noProof w:val="0"/>
        </w:rPr>
        <w:t xml:space="preserve">  //*        expanded) in basic and extended formats</w:t>
      </w:r>
    </w:p>
    <w:p w14:paraId="63405B59" w14:textId="77777777" w:rsidR="007B74C4" w:rsidRPr="00131AE7" w:rsidRDefault="007B74C4" w:rsidP="007B74C4">
      <w:pPr>
        <w:pStyle w:val="PL"/>
        <w:rPr>
          <w:noProof w:val="0"/>
        </w:rPr>
      </w:pPr>
      <w:r w:rsidRPr="00131AE7">
        <w:rPr>
          <w:noProof w:val="0"/>
        </w:rPr>
        <w:t xml:space="preserve">  //*               </w:t>
      </w:r>
    </w:p>
    <w:p w14:paraId="36FD40D2" w14:textId="77777777" w:rsidR="007B74C4" w:rsidRPr="00131AE7" w:rsidRDefault="007B74C4" w:rsidP="007B74C4">
      <w:pPr>
        <w:pStyle w:val="PL"/>
        <w:rPr>
          <w:noProof w:val="0"/>
        </w:rPr>
      </w:pPr>
      <w:r w:rsidRPr="00131AE7">
        <w:rPr>
          <w:noProof w:val="0"/>
        </w:rPr>
        <w:t xml:space="preserve">  //*  @status verified</w:t>
      </w:r>
    </w:p>
    <w:p w14:paraId="2CAC89D0" w14:textId="77777777" w:rsidR="007B74C4" w:rsidRPr="00131AE7" w:rsidRDefault="007B74C4" w:rsidP="007B74C4">
      <w:pPr>
        <w:pStyle w:val="PL"/>
        <w:rPr>
          <w:noProof w:val="0"/>
        </w:rPr>
      </w:pPr>
      <w:r w:rsidRPr="00131AE7">
        <w:rPr>
          <w:noProof w:val="0"/>
        </w:rPr>
        <w:t xml:space="preserve">  //*</w:t>
      </w:r>
    </w:p>
    <w:p w14:paraId="722FBC03" w14:textId="77777777" w:rsidR="007B74C4" w:rsidRPr="00131AE7" w:rsidRDefault="007B74C4" w:rsidP="007B74C4">
      <w:pPr>
        <w:pStyle w:val="PL"/>
        <w:rPr>
          <w:noProof w:val="0"/>
        </w:rPr>
      </w:pPr>
      <w:r w:rsidRPr="00131AE7">
        <w:rPr>
          <w:noProof w:val="0"/>
        </w:rPr>
        <w:t xml:space="preserve">  //*****************************************************************************</w:t>
      </w:r>
    </w:p>
    <w:p w14:paraId="2C4CBBEC" w14:textId="77777777" w:rsidR="007B74C4" w:rsidRPr="00131AE7" w:rsidRDefault="007B74C4" w:rsidP="007B74C4">
      <w:pPr>
        <w:pStyle w:val="PL"/>
        <w:rPr>
          <w:noProof w:val="0"/>
        </w:rPr>
      </w:pPr>
      <w:r w:rsidRPr="00131AE7">
        <w:rPr>
          <w:noProof w:val="0"/>
        </w:rPr>
        <w:t xml:space="preserve">  template charstring  t_ISO8601Date := (</w:t>
      </w:r>
    </w:p>
    <w:p w14:paraId="16D217E4" w14:textId="77777777" w:rsidR="007B74C4" w:rsidRPr="00131AE7" w:rsidRDefault="007B74C4" w:rsidP="007B74C4">
      <w:pPr>
        <w:pStyle w:val="PL"/>
        <w:rPr>
          <w:noProof w:val="0"/>
        </w:rPr>
      </w:pPr>
      <w:r w:rsidRPr="00131AE7">
        <w:rPr>
          <w:noProof w:val="0"/>
        </w:rPr>
        <w:t xml:space="preserve">     t_ISO8601DateBasic,</w:t>
      </w:r>
    </w:p>
    <w:p w14:paraId="14EB406D" w14:textId="77777777" w:rsidR="007B74C4" w:rsidRPr="00131AE7" w:rsidRDefault="007B74C4" w:rsidP="007B74C4">
      <w:pPr>
        <w:pStyle w:val="PL"/>
        <w:rPr>
          <w:noProof w:val="0"/>
        </w:rPr>
      </w:pPr>
      <w:r w:rsidRPr="00131AE7">
        <w:rPr>
          <w:noProof w:val="0"/>
        </w:rPr>
        <w:t xml:space="preserve">     t_ISO8601DateExtended</w:t>
      </w:r>
    </w:p>
    <w:p w14:paraId="20134AB9" w14:textId="77777777" w:rsidR="007B74C4" w:rsidRPr="00131AE7" w:rsidRDefault="007B74C4" w:rsidP="007B74C4">
      <w:pPr>
        <w:pStyle w:val="PL"/>
        <w:rPr>
          <w:noProof w:val="0"/>
        </w:rPr>
      </w:pPr>
      <w:r w:rsidRPr="00131AE7">
        <w:rPr>
          <w:noProof w:val="0"/>
        </w:rPr>
        <w:t xml:space="preserve">  )</w:t>
      </w:r>
    </w:p>
    <w:p w14:paraId="1F266CBB" w14:textId="77777777" w:rsidR="007B74C4" w:rsidRPr="00131AE7" w:rsidRDefault="007B74C4" w:rsidP="007B74C4">
      <w:pPr>
        <w:pStyle w:val="PL"/>
        <w:rPr>
          <w:noProof w:val="0"/>
        </w:rPr>
      </w:pPr>
      <w:r w:rsidRPr="00131AE7">
        <w:rPr>
          <w:noProof w:val="0"/>
        </w:rPr>
        <w:t xml:space="preserve">  </w:t>
      </w:r>
    </w:p>
    <w:p w14:paraId="20260D63" w14:textId="77777777" w:rsidR="007B74C4" w:rsidRPr="00131AE7" w:rsidRDefault="007B74C4" w:rsidP="007B74C4">
      <w:pPr>
        <w:pStyle w:val="PL"/>
        <w:rPr>
          <w:noProof w:val="0"/>
        </w:rPr>
      </w:pPr>
      <w:r w:rsidRPr="00131AE7">
        <w:rPr>
          <w:noProof w:val="0"/>
        </w:rPr>
        <w:t xml:space="preserve">  //============================TIME-OF-DAY============================</w:t>
      </w:r>
    </w:p>
    <w:p w14:paraId="6EDC656E" w14:textId="77777777" w:rsidR="007B74C4" w:rsidRPr="00131AE7" w:rsidRDefault="007B74C4" w:rsidP="007B74C4">
      <w:pPr>
        <w:pStyle w:val="PL"/>
        <w:rPr>
          <w:noProof w:val="0"/>
        </w:rPr>
      </w:pPr>
      <w:r w:rsidRPr="00131AE7">
        <w:rPr>
          <w:noProof w:val="0"/>
        </w:rPr>
        <w:t xml:space="preserve">  </w:t>
      </w:r>
    </w:p>
    <w:p w14:paraId="182C1E55" w14:textId="77777777" w:rsidR="007B74C4" w:rsidRPr="00131AE7" w:rsidRDefault="007B74C4" w:rsidP="00D86A2D">
      <w:pPr>
        <w:pStyle w:val="PL"/>
        <w:keepNext/>
        <w:rPr>
          <w:noProof w:val="0"/>
        </w:rPr>
      </w:pPr>
      <w:r w:rsidRPr="00131AE7">
        <w:rPr>
          <w:noProof w:val="0"/>
        </w:rPr>
        <w:lastRenderedPageBreak/>
        <w:t xml:space="preserve">  //*****************************************************************************</w:t>
      </w:r>
    </w:p>
    <w:p w14:paraId="6F944F9C" w14:textId="77777777" w:rsidR="007B74C4" w:rsidRPr="00131AE7" w:rsidRDefault="007B74C4" w:rsidP="00D86A2D">
      <w:pPr>
        <w:pStyle w:val="PL"/>
        <w:keepNext/>
        <w:rPr>
          <w:noProof w:val="0"/>
        </w:rPr>
      </w:pPr>
      <w:r w:rsidRPr="00131AE7">
        <w:rPr>
          <w:noProof w:val="0"/>
        </w:rPr>
        <w:t xml:space="preserve">  //*</w:t>
      </w:r>
    </w:p>
    <w:p w14:paraId="27BEFE5F" w14:textId="77777777" w:rsidR="007B74C4" w:rsidRPr="00131AE7" w:rsidRDefault="007B74C4" w:rsidP="00D86A2D">
      <w:pPr>
        <w:pStyle w:val="PL"/>
        <w:keepNext/>
        <w:rPr>
          <w:noProof w:val="0"/>
        </w:rPr>
      </w:pPr>
      <w:r w:rsidRPr="00131AE7">
        <w:rPr>
          <w:noProof w:val="0"/>
        </w:rPr>
        <w:t xml:space="preserve">  //*  @reference ISO_8601 $4.2</w:t>
      </w:r>
    </w:p>
    <w:p w14:paraId="65314F29" w14:textId="77777777" w:rsidR="007B74C4" w:rsidRPr="00131AE7" w:rsidRDefault="007B74C4" w:rsidP="00D86A2D">
      <w:pPr>
        <w:pStyle w:val="PL"/>
        <w:keepNext/>
        <w:rPr>
          <w:noProof w:val="0"/>
        </w:rPr>
      </w:pPr>
      <w:r w:rsidRPr="00131AE7">
        <w:rPr>
          <w:noProof w:val="0"/>
        </w:rPr>
        <w:t xml:space="preserve">  //*</w:t>
      </w:r>
    </w:p>
    <w:p w14:paraId="2FB6D121" w14:textId="77777777" w:rsidR="007B74C4" w:rsidRPr="00131AE7" w:rsidRDefault="007B74C4" w:rsidP="00D86A2D">
      <w:pPr>
        <w:pStyle w:val="PL"/>
        <w:keepNext/>
        <w:rPr>
          <w:noProof w:val="0"/>
        </w:rPr>
      </w:pPr>
      <w:r w:rsidRPr="00131AE7">
        <w:rPr>
          <w:noProof w:val="0"/>
        </w:rPr>
        <w:t xml:space="preserve">  //*  @desc Matches all time of day representations in basic formats</w:t>
      </w:r>
    </w:p>
    <w:p w14:paraId="1381B4C9" w14:textId="77777777" w:rsidR="007B74C4" w:rsidRPr="00131AE7" w:rsidRDefault="007B74C4" w:rsidP="00D86A2D">
      <w:pPr>
        <w:pStyle w:val="PL"/>
        <w:keepNext/>
        <w:rPr>
          <w:noProof w:val="0"/>
        </w:rPr>
      </w:pPr>
      <w:r w:rsidRPr="00131AE7">
        <w:rPr>
          <w:noProof w:val="0"/>
        </w:rPr>
        <w:t xml:space="preserve">  //*        Supports all time of day representations as local time: complete</w:t>
      </w:r>
    </w:p>
    <w:p w14:paraId="720135AB" w14:textId="77777777" w:rsidR="007B74C4" w:rsidRPr="00131AE7" w:rsidRDefault="007B74C4" w:rsidP="00D86A2D">
      <w:pPr>
        <w:pStyle w:val="PL"/>
        <w:keepNext/>
        <w:rPr>
          <w:noProof w:val="0"/>
        </w:rPr>
      </w:pPr>
      <w:r w:rsidRPr="00131AE7">
        <w:rPr>
          <w:noProof w:val="0"/>
        </w:rPr>
        <w:t xml:space="preserve">  //*        ($4.2.2.2), reduced accuracy($4.2.2.3) and with decimal fraction</w:t>
      </w:r>
    </w:p>
    <w:p w14:paraId="3374D93B" w14:textId="77777777" w:rsidR="007B74C4" w:rsidRPr="00131AE7" w:rsidRDefault="007B74C4" w:rsidP="00D86A2D">
      <w:pPr>
        <w:pStyle w:val="PL"/>
        <w:keepNext/>
        <w:rPr>
          <w:noProof w:val="0"/>
        </w:rPr>
      </w:pPr>
      <w:r w:rsidRPr="00131AE7">
        <w:rPr>
          <w:noProof w:val="0"/>
        </w:rPr>
        <w:t xml:space="preserve">  //*        ($4.2.2.4), midnight($4.2.3); UTC of day ($4.2.4) and difference </w:t>
      </w:r>
    </w:p>
    <w:p w14:paraId="24BE8CDE" w14:textId="77777777" w:rsidR="007B74C4" w:rsidRPr="00131AE7" w:rsidRDefault="007B74C4" w:rsidP="00D86A2D">
      <w:pPr>
        <w:pStyle w:val="PL"/>
        <w:keepNext/>
        <w:rPr>
          <w:noProof w:val="0"/>
        </w:rPr>
      </w:pPr>
      <w:r w:rsidRPr="00131AE7">
        <w:rPr>
          <w:noProof w:val="0"/>
        </w:rPr>
        <w:t xml:space="preserve">  //*        between local time and UTC of day ($4.2.5)and the optional time</w:t>
      </w:r>
    </w:p>
    <w:p w14:paraId="3D2EF1B9" w14:textId="77777777" w:rsidR="007B74C4" w:rsidRPr="00131AE7" w:rsidRDefault="007B74C4" w:rsidP="00D86A2D">
      <w:pPr>
        <w:pStyle w:val="PL"/>
        <w:keepNext/>
        <w:rPr>
          <w:noProof w:val="0"/>
        </w:rPr>
      </w:pPr>
      <w:r w:rsidRPr="00131AE7">
        <w:rPr>
          <w:noProof w:val="0"/>
        </w:rPr>
        <w:t xml:space="preserve">  //*        designator</w:t>
      </w:r>
    </w:p>
    <w:p w14:paraId="4CFC0E36" w14:textId="77777777" w:rsidR="007B74C4" w:rsidRPr="00131AE7" w:rsidRDefault="007B74C4" w:rsidP="007B74C4">
      <w:pPr>
        <w:pStyle w:val="PL"/>
        <w:rPr>
          <w:noProof w:val="0"/>
        </w:rPr>
      </w:pPr>
      <w:r w:rsidRPr="00131AE7">
        <w:rPr>
          <w:noProof w:val="0"/>
        </w:rPr>
        <w:t xml:space="preserve">  //* </w:t>
      </w:r>
    </w:p>
    <w:p w14:paraId="7CBA1CCF" w14:textId="77777777" w:rsidR="007B74C4" w:rsidRPr="00131AE7" w:rsidRDefault="007B74C4" w:rsidP="007B74C4">
      <w:pPr>
        <w:pStyle w:val="PL"/>
        <w:rPr>
          <w:noProof w:val="0"/>
        </w:rPr>
      </w:pPr>
      <w:r w:rsidRPr="00131AE7">
        <w:rPr>
          <w:noProof w:val="0"/>
        </w:rPr>
        <w:t xml:space="preserve">  //*  @status verified</w:t>
      </w:r>
    </w:p>
    <w:p w14:paraId="0AF02052" w14:textId="77777777" w:rsidR="007B74C4" w:rsidRPr="00131AE7" w:rsidRDefault="007B74C4" w:rsidP="007B74C4">
      <w:pPr>
        <w:pStyle w:val="PL"/>
        <w:rPr>
          <w:noProof w:val="0"/>
        </w:rPr>
      </w:pPr>
      <w:r w:rsidRPr="00131AE7">
        <w:rPr>
          <w:noProof w:val="0"/>
        </w:rPr>
        <w:t xml:space="preserve">  //*</w:t>
      </w:r>
    </w:p>
    <w:p w14:paraId="3914ABA7" w14:textId="77777777" w:rsidR="007B74C4" w:rsidRPr="00131AE7" w:rsidRDefault="007B74C4" w:rsidP="007B74C4">
      <w:pPr>
        <w:pStyle w:val="PL"/>
        <w:rPr>
          <w:noProof w:val="0"/>
        </w:rPr>
      </w:pPr>
      <w:r w:rsidRPr="00131AE7">
        <w:rPr>
          <w:noProof w:val="0"/>
        </w:rPr>
        <w:t xml:space="preserve">  //*****************************************************************************</w:t>
      </w:r>
    </w:p>
    <w:p w14:paraId="6909F28B" w14:textId="77777777" w:rsidR="007B74C4" w:rsidRPr="00131AE7" w:rsidRDefault="007B74C4" w:rsidP="007B74C4">
      <w:pPr>
        <w:pStyle w:val="PL"/>
        <w:rPr>
          <w:noProof w:val="0"/>
        </w:rPr>
      </w:pPr>
      <w:r w:rsidRPr="00131AE7">
        <w:rPr>
          <w:noProof w:val="0"/>
        </w:rPr>
        <w:t xml:space="preserve">  template charstring  t_ISO8601TimeBasic := pattern</w:t>
      </w:r>
    </w:p>
    <w:p w14:paraId="3DAAA646" w14:textId="77777777" w:rsidR="007B74C4" w:rsidRPr="00131AE7" w:rsidRDefault="007B74C4" w:rsidP="007B74C4">
      <w:pPr>
        <w:pStyle w:val="PL"/>
        <w:rPr>
          <w:noProof w:val="0"/>
        </w:rPr>
      </w:pPr>
      <w:r w:rsidRPr="00131AE7">
        <w:rPr>
          <w:noProof w:val="0"/>
        </w:rPr>
        <w:t xml:space="preserve">    "{nc.optionalT}({nc.hour}({nc.minute}({nc.second}{nc.sFraction}#(,1)|60|" &amp;</w:t>
      </w:r>
    </w:p>
    <w:p w14:paraId="56B994DC" w14:textId="77777777" w:rsidR="007B74C4" w:rsidRPr="00131AE7" w:rsidRDefault="007B74C4" w:rsidP="007B74C4">
      <w:pPr>
        <w:pStyle w:val="PL"/>
        <w:rPr>
          <w:noProof w:val="0"/>
        </w:rPr>
      </w:pPr>
      <w:r w:rsidRPr="00131AE7">
        <w:rPr>
          <w:noProof w:val="0"/>
        </w:rPr>
        <w:t xml:space="preserve">    "{nc.mFraction})#(,1)|60|{nc.hFraction})#(,1)|{nc.endOfDay})" &amp;</w:t>
      </w:r>
    </w:p>
    <w:p w14:paraId="28909610" w14:textId="77777777" w:rsidR="007B74C4" w:rsidRPr="00131AE7" w:rsidRDefault="007B74C4" w:rsidP="007B74C4">
      <w:pPr>
        <w:pStyle w:val="PL"/>
        <w:rPr>
          <w:noProof w:val="0"/>
        </w:rPr>
      </w:pPr>
      <w:r w:rsidRPr="00131AE7">
        <w:rPr>
          <w:noProof w:val="0"/>
        </w:rPr>
        <w:t xml:space="preserve">    "{nc.optZorTimeZone}";</w:t>
      </w:r>
    </w:p>
    <w:p w14:paraId="4DD9AAFE" w14:textId="77777777" w:rsidR="007B74C4" w:rsidRPr="00131AE7" w:rsidRDefault="007B74C4" w:rsidP="007B74C4">
      <w:pPr>
        <w:pStyle w:val="PL"/>
        <w:rPr>
          <w:noProof w:val="0"/>
        </w:rPr>
      </w:pPr>
      <w:r w:rsidRPr="00131AE7">
        <w:rPr>
          <w:noProof w:val="0"/>
        </w:rPr>
        <w:t xml:space="preserve">  </w:t>
      </w:r>
    </w:p>
    <w:p w14:paraId="3281C18B" w14:textId="77777777" w:rsidR="007B74C4" w:rsidRPr="00131AE7" w:rsidRDefault="007B74C4" w:rsidP="007B74C4">
      <w:pPr>
        <w:pStyle w:val="PL"/>
        <w:rPr>
          <w:noProof w:val="0"/>
        </w:rPr>
      </w:pPr>
      <w:r w:rsidRPr="00131AE7">
        <w:rPr>
          <w:noProof w:val="0"/>
        </w:rPr>
        <w:t xml:space="preserve">  </w:t>
      </w:r>
    </w:p>
    <w:p w14:paraId="36EAC138" w14:textId="77777777" w:rsidR="007B74C4" w:rsidRPr="00131AE7" w:rsidRDefault="007B74C4" w:rsidP="007B74C4">
      <w:pPr>
        <w:pStyle w:val="PL"/>
        <w:rPr>
          <w:noProof w:val="0"/>
        </w:rPr>
      </w:pPr>
      <w:r w:rsidRPr="00131AE7">
        <w:rPr>
          <w:noProof w:val="0"/>
        </w:rPr>
        <w:t xml:space="preserve">  //*****************************************************************************</w:t>
      </w:r>
    </w:p>
    <w:p w14:paraId="6703655F" w14:textId="77777777" w:rsidR="007B74C4" w:rsidRPr="00131AE7" w:rsidRDefault="007B74C4" w:rsidP="007B74C4">
      <w:pPr>
        <w:pStyle w:val="PL"/>
        <w:rPr>
          <w:noProof w:val="0"/>
        </w:rPr>
      </w:pPr>
      <w:r w:rsidRPr="00131AE7">
        <w:rPr>
          <w:noProof w:val="0"/>
        </w:rPr>
        <w:t xml:space="preserve">  //*</w:t>
      </w:r>
    </w:p>
    <w:p w14:paraId="0854DA29" w14:textId="77777777" w:rsidR="007B74C4" w:rsidRPr="00131AE7" w:rsidRDefault="007B74C4" w:rsidP="007B74C4">
      <w:pPr>
        <w:pStyle w:val="PL"/>
        <w:rPr>
          <w:noProof w:val="0"/>
        </w:rPr>
      </w:pPr>
      <w:r w:rsidRPr="00131AE7">
        <w:rPr>
          <w:noProof w:val="0"/>
        </w:rPr>
        <w:t xml:space="preserve">  //*  @reference ISO_8601 $4.2</w:t>
      </w:r>
    </w:p>
    <w:p w14:paraId="3A4218E8" w14:textId="77777777" w:rsidR="007B74C4" w:rsidRPr="00131AE7" w:rsidRDefault="007B74C4" w:rsidP="007B74C4">
      <w:pPr>
        <w:pStyle w:val="PL"/>
        <w:rPr>
          <w:noProof w:val="0"/>
        </w:rPr>
      </w:pPr>
      <w:r w:rsidRPr="00131AE7">
        <w:rPr>
          <w:noProof w:val="0"/>
        </w:rPr>
        <w:t xml:space="preserve">  //*</w:t>
      </w:r>
    </w:p>
    <w:p w14:paraId="14C25719" w14:textId="77777777" w:rsidR="007B74C4" w:rsidRPr="00131AE7" w:rsidRDefault="007B74C4" w:rsidP="007B74C4">
      <w:pPr>
        <w:pStyle w:val="PL"/>
        <w:rPr>
          <w:noProof w:val="0"/>
        </w:rPr>
      </w:pPr>
      <w:r w:rsidRPr="00131AE7">
        <w:rPr>
          <w:noProof w:val="0"/>
        </w:rPr>
        <w:t xml:space="preserve">  //*  @desc Matches all time of day representations in extended formats</w:t>
      </w:r>
    </w:p>
    <w:p w14:paraId="7E941340" w14:textId="77777777" w:rsidR="007B74C4" w:rsidRPr="00131AE7" w:rsidRDefault="007B74C4" w:rsidP="007B74C4">
      <w:pPr>
        <w:pStyle w:val="PL"/>
        <w:rPr>
          <w:noProof w:val="0"/>
        </w:rPr>
      </w:pPr>
      <w:r w:rsidRPr="00131AE7">
        <w:rPr>
          <w:noProof w:val="0"/>
        </w:rPr>
        <w:t xml:space="preserve">  //*        Supports all time of day representations as local time: complete</w:t>
      </w:r>
    </w:p>
    <w:p w14:paraId="11B36ECC" w14:textId="77777777" w:rsidR="007B74C4" w:rsidRPr="00131AE7" w:rsidRDefault="007B74C4" w:rsidP="007B74C4">
      <w:pPr>
        <w:pStyle w:val="PL"/>
        <w:rPr>
          <w:noProof w:val="0"/>
        </w:rPr>
      </w:pPr>
      <w:r w:rsidRPr="00131AE7">
        <w:rPr>
          <w:noProof w:val="0"/>
        </w:rPr>
        <w:t xml:space="preserve">  //*        ($4.2.2.2), reduced accuracy($4.2.2.3) and with decimal fraction</w:t>
      </w:r>
    </w:p>
    <w:p w14:paraId="2BAE34FE" w14:textId="77777777" w:rsidR="007B74C4" w:rsidRPr="00131AE7" w:rsidRDefault="007B74C4" w:rsidP="007B74C4">
      <w:pPr>
        <w:pStyle w:val="PL"/>
        <w:rPr>
          <w:noProof w:val="0"/>
        </w:rPr>
      </w:pPr>
      <w:r w:rsidRPr="00131AE7">
        <w:rPr>
          <w:noProof w:val="0"/>
        </w:rPr>
        <w:t xml:space="preserve">  //*        ($4.2.2.4), midnight($4.2.3); UTC of day ($4.2.4) and difference between</w:t>
      </w:r>
    </w:p>
    <w:p w14:paraId="5533C68B" w14:textId="77777777" w:rsidR="007B74C4" w:rsidRPr="00131AE7" w:rsidRDefault="007B74C4" w:rsidP="007B74C4">
      <w:pPr>
        <w:pStyle w:val="PL"/>
        <w:rPr>
          <w:noProof w:val="0"/>
        </w:rPr>
      </w:pPr>
      <w:r w:rsidRPr="00131AE7">
        <w:rPr>
          <w:noProof w:val="0"/>
        </w:rPr>
        <w:t xml:space="preserve">  //*        local time and UTC of day ($4.2.5)and the optional time designator</w:t>
      </w:r>
    </w:p>
    <w:p w14:paraId="3E54AD45" w14:textId="77777777" w:rsidR="007B74C4" w:rsidRPr="00131AE7" w:rsidRDefault="007B74C4" w:rsidP="007B74C4">
      <w:pPr>
        <w:pStyle w:val="PL"/>
        <w:rPr>
          <w:noProof w:val="0"/>
        </w:rPr>
      </w:pPr>
      <w:r w:rsidRPr="00131AE7">
        <w:rPr>
          <w:noProof w:val="0"/>
        </w:rPr>
        <w:t xml:space="preserve">  //* </w:t>
      </w:r>
    </w:p>
    <w:p w14:paraId="518803B0" w14:textId="77777777" w:rsidR="007B74C4" w:rsidRPr="00131AE7" w:rsidRDefault="007B74C4" w:rsidP="007B74C4">
      <w:pPr>
        <w:pStyle w:val="PL"/>
        <w:rPr>
          <w:noProof w:val="0"/>
        </w:rPr>
      </w:pPr>
      <w:r w:rsidRPr="00131AE7">
        <w:rPr>
          <w:noProof w:val="0"/>
        </w:rPr>
        <w:t xml:space="preserve">  //*  @status verified</w:t>
      </w:r>
    </w:p>
    <w:p w14:paraId="6A0245AF" w14:textId="77777777" w:rsidR="007B74C4" w:rsidRPr="00131AE7" w:rsidRDefault="007B74C4" w:rsidP="007B74C4">
      <w:pPr>
        <w:pStyle w:val="PL"/>
        <w:rPr>
          <w:noProof w:val="0"/>
        </w:rPr>
      </w:pPr>
      <w:r w:rsidRPr="00131AE7">
        <w:rPr>
          <w:noProof w:val="0"/>
        </w:rPr>
        <w:t xml:space="preserve">  //*</w:t>
      </w:r>
    </w:p>
    <w:p w14:paraId="7438471A" w14:textId="77777777" w:rsidR="007B74C4" w:rsidRPr="00131AE7" w:rsidRDefault="007B74C4" w:rsidP="007B74C4">
      <w:pPr>
        <w:pStyle w:val="PL"/>
        <w:rPr>
          <w:noProof w:val="0"/>
        </w:rPr>
      </w:pPr>
      <w:r w:rsidRPr="00131AE7">
        <w:rPr>
          <w:noProof w:val="0"/>
        </w:rPr>
        <w:t xml:space="preserve">  //*****************************************************************************</w:t>
      </w:r>
    </w:p>
    <w:p w14:paraId="2E0CAC4E" w14:textId="77777777" w:rsidR="007B74C4" w:rsidRPr="00131AE7" w:rsidRDefault="007B74C4" w:rsidP="007B74C4">
      <w:pPr>
        <w:pStyle w:val="PL"/>
        <w:rPr>
          <w:noProof w:val="0"/>
        </w:rPr>
      </w:pPr>
      <w:r w:rsidRPr="00131AE7">
        <w:rPr>
          <w:noProof w:val="0"/>
        </w:rPr>
        <w:t xml:space="preserve">  template charstring  t_ISO8601TimeExtended := pattern</w:t>
      </w:r>
    </w:p>
    <w:p w14:paraId="373AE98E" w14:textId="77777777" w:rsidR="007B74C4" w:rsidRPr="00131AE7" w:rsidRDefault="007B74C4" w:rsidP="007B74C4">
      <w:pPr>
        <w:pStyle w:val="PL"/>
        <w:rPr>
          <w:noProof w:val="0"/>
        </w:rPr>
      </w:pPr>
      <w:r w:rsidRPr="00131AE7">
        <w:rPr>
          <w:noProof w:val="0"/>
        </w:rPr>
        <w:t xml:space="preserve">    "{nc.optionalT}({nc.hour}{colon}({nc.minute}({colon}({nc.second}" &amp;</w:t>
      </w:r>
    </w:p>
    <w:p w14:paraId="6A1EAF6B" w14:textId="77777777" w:rsidR="007B74C4" w:rsidRPr="00131AE7" w:rsidRDefault="007B74C4" w:rsidP="007B74C4">
      <w:pPr>
        <w:pStyle w:val="PL"/>
        <w:rPr>
          <w:noProof w:val="0"/>
        </w:rPr>
      </w:pPr>
      <w:r w:rsidRPr="00131AE7">
        <w:rPr>
          <w:noProof w:val="0"/>
        </w:rPr>
        <w:t xml:space="preserve">    "{nc.sFraction}#(,1)|60)|{nc.mFraction})#(,1)|60)|{nc.endOfDayExt})" &amp;</w:t>
      </w:r>
    </w:p>
    <w:p w14:paraId="363C9CF9" w14:textId="77777777" w:rsidR="007B74C4" w:rsidRPr="00131AE7" w:rsidRDefault="007B74C4" w:rsidP="007B74C4">
      <w:pPr>
        <w:pStyle w:val="PL"/>
        <w:rPr>
          <w:noProof w:val="0"/>
        </w:rPr>
      </w:pPr>
      <w:r w:rsidRPr="00131AE7">
        <w:rPr>
          <w:noProof w:val="0"/>
        </w:rPr>
        <w:t xml:space="preserve">    "{nc.optZorTimeZoneExt}";</w:t>
      </w:r>
    </w:p>
    <w:p w14:paraId="4E5ED506" w14:textId="77777777" w:rsidR="007B74C4" w:rsidRPr="00131AE7" w:rsidRDefault="007B74C4" w:rsidP="007B74C4">
      <w:pPr>
        <w:pStyle w:val="PL"/>
        <w:rPr>
          <w:noProof w:val="0"/>
        </w:rPr>
      </w:pPr>
      <w:r w:rsidRPr="00131AE7">
        <w:rPr>
          <w:noProof w:val="0"/>
        </w:rPr>
        <w:t xml:space="preserve">  </w:t>
      </w:r>
    </w:p>
    <w:p w14:paraId="271F157B" w14:textId="77777777" w:rsidR="007B74C4" w:rsidRPr="00131AE7" w:rsidRDefault="007B74C4" w:rsidP="007B74C4">
      <w:pPr>
        <w:pStyle w:val="PL"/>
        <w:rPr>
          <w:noProof w:val="0"/>
        </w:rPr>
      </w:pPr>
      <w:r w:rsidRPr="00131AE7">
        <w:rPr>
          <w:noProof w:val="0"/>
        </w:rPr>
        <w:t xml:space="preserve">  </w:t>
      </w:r>
    </w:p>
    <w:p w14:paraId="6E87E267" w14:textId="77777777" w:rsidR="007B74C4" w:rsidRPr="00131AE7" w:rsidRDefault="007B74C4" w:rsidP="007B74C4">
      <w:pPr>
        <w:pStyle w:val="PL"/>
        <w:rPr>
          <w:noProof w:val="0"/>
        </w:rPr>
      </w:pPr>
      <w:r w:rsidRPr="00131AE7">
        <w:rPr>
          <w:noProof w:val="0"/>
        </w:rPr>
        <w:t xml:space="preserve">  //*****************************************************************************</w:t>
      </w:r>
    </w:p>
    <w:p w14:paraId="6E0577A3" w14:textId="77777777" w:rsidR="007B74C4" w:rsidRPr="00131AE7" w:rsidRDefault="007B74C4" w:rsidP="007B74C4">
      <w:pPr>
        <w:pStyle w:val="PL"/>
        <w:rPr>
          <w:noProof w:val="0"/>
        </w:rPr>
      </w:pPr>
      <w:r w:rsidRPr="00131AE7">
        <w:rPr>
          <w:noProof w:val="0"/>
        </w:rPr>
        <w:t xml:space="preserve">  //*</w:t>
      </w:r>
    </w:p>
    <w:p w14:paraId="62CB898B" w14:textId="77777777" w:rsidR="007B74C4" w:rsidRPr="00131AE7" w:rsidRDefault="007B74C4" w:rsidP="007B74C4">
      <w:pPr>
        <w:pStyle w:val="PL"/>
        <w:rPr>
          <w:noProof w:val="0"/>
        </w:rPr>
      </w:pPr>
      <w:r w:rsidRPr="00131AE7">
        <w:rPr>
          <w:noProof w:val="0"/>
        </w:rPr>
        <w:t xml:space="preserve">  //*  @reference ISO_8601 $4.2</w:t>
      </w:r>
    </w:p>
    <w:p w14:paraId="356897E7" w14:textId="77777777" w:rsidR="007B74C4" w:rsidRPr="00131AE7" w:rsidRDefault="007B74C4" w:rsidP="007B74C4">
      <w:pPr>
        <w:pStyle w:val="PL"/>
        <w:rPr>
          <w:noProof w:val="0"/>
        </w:rPr>
      </w:pPr>
      <w:r w:rsidRPr="00131AE7">
        <w:rPr>
          <w:noProof w:val="0"/>
        </w:rPr>
        <w:t xml:space="preserve">  //*</w:t>
      </w:r>
    </w:p>
    <w:p w14:paraId="08983CCF" w14:textId="77777777" w:rsidR="007B74C4" w:rsidRPr="00131AE7" w:rsidRDefault="007B74C4" w:rsidP="007B74C4">
      <w:pPr>
        <w:pStyle w:val="PL"/>
        <w:rPr>
          <w:noProof w:val="0"/>
        </w:rPr>
      </w:pPr>
      <w:r w:rsidRPr="00131AE7">
        <w:rPr>
          <w:noProof w:val="0"/>
        </w:rPr>
        <w:t xml:space="preserve">  //*  @desc Matches all time of day representations in basic and extended formats</w:t>
      </w:r>
    </w:p>
    <w:p w14:paraId="5361740A" w14:textId="77777777" w:rsidR="007B74C4" w:rsidRPr="00131AE7" w:rsidRDefault="007B74C4" w:rsidP="007B74C4">
      <w:pPr>
        <w:pStyle w:val="PL"/>
        <w:rPr>
          <w:noProof w:val="0"/>
        </w:rPr>
      </w:pPr>
      <w:r w:rsidRPr="00131AE7">
        <w:rPr>
          <w:noProof w:val="0"/>
        </w:rPr>
        <w:t xml:space="preserve">  //*        Supports all time of day representations as local time: complete</w:t>
      </w:r>
    </w:p>
    <w:p w14:paraId="5CAD8F3A" w14:textId="77777777" w:rsidR="007B74C4" w:rsidRPr="00131AE7" w:rsidRDefault="007B74C4" w:rsidP="007B74C4">
      <w:pPr>
        <w:pStyle w:val="PL"/>
        <w:rPr>
          <w:noProof w:val="0"/>
        </w:rPr>
      </w:pPr>
      <w:r w:rsidRPr="00131AE7">
        <w:rPr>
          <w:noProof w:val="0"/>
        </w:rPr>
        <w:t xml:space="preserve">  //*        ($4.2.2.2), reduced accuracy($4.2.2.3) and with decimal fraction</w:t>
      </w:r>
    </w:p>
    <w:p w14:paraId="095C9DFB" w14:textId="77777777" w:rsidR="007B74C4" w:rsidRPr="00131AE7" w:rsidRDefault="007B74C4" w:rsidP="007B74C4">
      <w:pPr>
        <w:pStyle w:val="PL"/>
        <w:rPr>
          <w:noProof w:val="0"/>
        </w:rPr>
      </w:pPr>
      <w:r w:rsidRPr="00131AE7">
        <w:rPr>
          <w:noProof w:val="0"/>
        </w:rPr>
        <w:t xml:space="preserve">  //*        ($4.2.2.4), midnight($4.2.3); UTC of day ($4.2.4) and difference between</w:t>
      </w:r>
    </w:p>
    <w:p w14:paraId="41256DF7" w14:textId="77777777" w:rsidR="007B74C4" w:rsidRPr="00131AE7" w:rsidRDefault="007B74C4" w:rsidP="007B74C4">
      <w:pPr>
        <w:pStyle w:val="PL"/>
        <w:rPr>
          <w:noProof w:val="0"/>
        </w:rPr>
      </w:pPr>
      <w:r w:rsidRPr="00131AE7">
        <w:rPr>
          <w:noProof w:val="0"/>
        </w:rPr>
        <w:t xml:space="preserve">  //*        local time and UTC of day ($4.2.5)and the optional time designator</w:t>
      </w:r>
    </w:p>
    <w:p w14:paraId="53F87705" w14:textId="77777777" w:rsidR="007B74C4" w:rsidRPr="00131AE7" w:rsidRDefault="007B74C4" w:rsidP="007B74C4">
      <w:pPr>
        <w:pStyle w:val="PL"/>
        <w:rPr>
          <w:noProof w:val="0"/>
        </w:rPr>
      </w:pPr>
      <w:r w:rsidRPr="00131AE7">
        <w:rPr>
          <w:noProof w:val="0"/>
        </w:rPr>
        <w:t xml:space="preserve">  //* </w:t>
      </w:r>
    </w:p>
    <w:p w14:paraId="7DFACFEE" w14:textId="77777777" w:rsidR="007B74C4" w:rsidRPr="00131AE7" w:rsidRDefault="007B74C4" w:rsidP="007B74C4">
      <w:pPr>
        <w:pStyle w:val="PL"/>
        <w:rPr>
          <w:noProof w:val="0"/>
        </w:rPr>
      </w:pPr>
      <w:r w:rsidRPr="00131AE7">
        <w:rPr>
          <w:noProof w:val="0"/>
        </w:rPr>
        <w:t xml:space="preserve">  //*  @status verified</w:t>
      </w:r>
    </w:p>
    <w:p w14:paraId="1A07EADA" w14:textId="77777777" w:rsidR="007B74C4" w:rsidRPr="00131AE7" w:rsidRDefault="007B74C4" w:rsidP="007B74C4">
      <w:pPr>
        <w:pStyle w:val="PL"/>
        <w:rPr>
          <w:noProof w:val="0"/>
        </w:rPr>
      </w:pPr>
      <w:r w:rsidRPr="00131AE7">
        <w:rPr>
          <w:noProof w:val="0"/>
        </w:rPr>
        <w:t xml:space="preserve">  //*</w:t>
      </w:r>
    </w:p>
    <w:p w14:paraId="3CC97DBE" w14:textId="77777777" w:rsidR="007B74C4" w:rsidRPr="00131AE7" w:rsidRDefault="007B74C4" w:rsidP="007B74C4">
      <w:pPr>
        <w:pStyle w:val="PL"/>
        <w:rPr>
          <w:noProof w:val="0"/>
        </w:rPr>
      </w:pPr>
      <w:r w:rsidRPr="00131AE7">
        <w:rPr>
          <w:noProof w:val="0"/>
        </w:rPr>
        <w:t xml:space="preserve">  //*****************************************************************************</w:t>
      </w:r>
    </w:p>
    <w:p w14:paraId="18E9C5FB" w14:textId="77777777" w:rsidR="007B74C4" w:rsidRPr="00131AE7" w:rsidRDefault="007B74C4" w:rsidP="007B74C4">
      <w:pPr>
        <w:pStyle w:val="PL"/>
        <w:rPr>
          <w:noProof w:val="0"/>
        </w:rPr>
      </w:pPr>
      <w:r w:rsidRPr="00131AE7">
        <w:rPr>
          <w:noProof w:val="0"/>
        </w:rPr>
        <w:t xml:space="preserve">  template charstring  t_ISO8601Time := (</w:t>
      </w:r>
    </w:p>
    <w:p w14:paraId="5B5CED7F" w14:textId="77777777" w:rsidR="007B74C4" w:rsidRPr="00131AE7" w:rsidRDefault="007B74C4" w:rsidP="007B74C4">
      <w:pPr>
        <w:pStyle w:val="PL"/>
        <w:rPr>
          <w:noProof w:val="0"/>
        </w:rPr>
      </w:pPr>
      <w:r w:rsidRPr="00131AE7">
        <w:rPr>
          <w:noProof w:val="0"/>
        </w:rPr>
        <w:t xml:space="preserve">     t_ISO8601TimeBasic,</w:t>
      </w:r>
    </w:p>
    <w:p w14:paraId="17100DA3" w14:textId="77777777" w:rsidR="007B74C4" w:rsidRPr="00131AE7" w:rsidRDefault="007B74C4" w:rsidP="007B74C4">
      <w:pPr>
        <w:pStyle w:val="PL"/>
        <w:rPr>
          <w:noProof w:val="0"/>
        </w:rPr>
      </w:pPr>
      <w:r w:rsidRPr="00131AE7">
        <w:rPr>
          <w:noProof w:val="0"/>
        </w:rPr>
        <w:t xml:space="preserve">     t_ISO8601TimeExtended</w:t>
      </w:r>
    </w:p>
    <w:p w14:paraId="5DE7DA4A" w14:textId="77777777" w:rsidR="007B74C4" w:rsidRPr="00131AE7" w:rsidRDefault="007B74C4" w:rsidP="007B74C4">
      <w:pPr>
        <w:pStyle w:val="PL"/>
        <w:rPr>
          <w:noProof w:val="0"/>
        </w:rPr>
      </w:pPr>
      <w:r w:rsidRPr="00131AE7">
        <w:rPr>
          <w:noProof w:val="0"/>
        </w:rPr>
        <w:t xml:space="preserve">  )</w:t>
      </w:r>
    </w:p>
    <w:p w14:paraId="22AE2BF1" w14:textId="77777777" w:rsidR="007B74C4" w:rsidRPr="00131AE7" w:rsidRDefault="007B74C4" w:rsidP="007B74C4">
      <w:pPr>
        <w:pStyle w:val="PL"/>
        <w:rPr>
          <w:noProof w:val="0"/>
        </w:rPr>
      </w:pPr>
      <w:r w:rsidRPr="00131AE7">
        <w:rPr>
          <w:noProof w:val="0"/>
        </w:rPr>
        <w:t xml:space="preserve">    </w:t>
      </w:r>
    </w:p>
    <w:p w14:paraId="0ED874FA" w14:textId="77777777" w:rsidR="007B74C4" w:rsidRPr="00131AE7" w:rsidRDefault="007B74C4" w:rsidP="007B74C4">
      <w:pPr>
        <w:pStyle w:val="PL"/>
        <w:rPr>
          <w:noProof w:val="0"/>
        </w:rPr>
      </w:pPr>
      <w:r w:rsidRPr="00131AE7">
        <w:rPr>
          <w:noProof w:val="0"/>
        </w:rPr>
        <w:t xml:space="preserve">    </w:t>
      </w:r>
    </w:p>
    <w:p w14:paraId="210C45AE" w14:textId="77777777" w:rsidR="007B74C4" w:rsidRPr="00131AE7" w:rsidRDefault="007B74C4" w:rsidP="007B74C4">
      <w:pPr>
        <w:pStyle w:val="PL"/>
        <w:rPr>
          <w:noProof w:val="0"/>
        </w:rPr>
      </w:pPr>
      <w:r w:rsidRPr="00131AE7">
        <w:rPr>
          <w:noProof w:val="0"/>
        </w:rPr>
        <w:t xml:space="preserve">  //============================DATE-TIME FORMATS================================</w:t>
      </w:r>
    </w:p>
    <w:p w14:paraId="6ED9FA27" w14:textId="77777777" w:rsidR="007B74C4" w:rsidRPr="00131AE7" w:rsidRDefault="007B74C4" w:rsidP="007B74C4">
      <w:pPr>
        <w:pStyle w:val="PL"/>
        <w:rPr>
          <w:noProof w:val="0"/>
        </w:rPr>
      </w:pPr>
      <w:r w:rsidRPr="00131AE7">
        <w:rPr>
          <w:noProof w:val="0"/>
        </w:rPr>
        <w:t xml:space="preserve">  </w:t>
      </w:r>
    </w:p>
    <w:p w14:paraId="3B5E911F" w14:textId="77777777" w:rsidR="007B74C4" w:rsidRPr="00131AE7" w:rsidRDefault="007B74C4" w:rsidP="007B74C4">
      <w:pPr>
        <w:pStyle w:val="PL"/>
        <w:rPr>
          <w:noProof w:val="0"/>
        </w:rPr>
      </w:pPr>
      <w:r w:rsidRPr="00131AE7">
        <w:rPr>
          <w:noProof w:val="0"/>
        </w:rPr>
        <w:t xml:space="preserve">  //*****************************************************************************</w:t>
      </w:r>
    </w:p>
    <w:p w14:paraId="35F21BEB" w14:textId="77777777" w:rsidR="007B74C4" w:rsidRPr="00131AE7" w:rsidRDefault="007B74C4" w:rsidP="007B74C4">
      <w:pPr>
        <w:pStyle w:val="PL"/>
        <w:rPr>
          <w:noProof w:val="0"/>
        </w:rPr>
      </w:pPr>
      <w:r w:rsidRPr="00131AE7">
        <w:rPr>
          <w:noProof w:val="0"/>
        </w:rPr>
        <w:t xml:space="preserve">  //*</w:t>
      </w:r>
    </w:p>
    <w:p w14:paraId="2425CF0E" w14:textId="77777777" w:rsidR="007B74C4" w:rsidRPr="00131AE7" w:rsidRDefault="007B74C4" w:rsidP="007B74C4">
      <w:pPr>
        <w:pStyle w:val="PL"/>
        <w:rPr>
          <w:noProof w:val="0"/>
        </w:rPr>
      </w:pPr>
      <w:r w:rsidRPr="00131AE7">
        <w:rPr>
          <w:noProof w:val="0"/>
        </w:rPr>
        <w:t xml:space="preserve">  //*  @reference ISO_8601 $4.3</w:t>
      </w:r>
    </w:p>
    <w:p w14:paraId="598506E7" w14:textId="77777777" w:rsidR="007B74C4" w:rsidRPr="00131AE7" w:rsidRDefault="007B74C4" w:rsidP="007B74C4">
      <w:pPr>
        <w:pStyle w:val="PL"/>
        <w:rPr>
          <w:noProof w:val="0"/>
        </w:rPr>
      </w:pPr>
      <w:r w:rsidRPr="00131AE7">
        <w:rPr>
          <w:noProof w:val="0"/>
        </w:rPr>
        <w:t xml:space="preserve">  //*</w:t>
      </w:r>
    </w:p>
    <w:p w14:paraId="5F66BC4F" w14:textId="77777777" w:rsidR="007B74C4" w:rsidRPr="00131AE7" w:rsidRDefault="007B74C4" w:rsidP="007B74C4">
      <w:pPr>
        <w:pStyle w:val="PL"/>
        <w:rPr>
          <w:noProof w:val="0"/>
        </w:rPr>
      </w:pPr>
      <w:r w:rsidRPr="00131AE7">
        <w:rPr>
          <w:noProof w:val="0"/>
        </w:rPr>
        <w:t xml:space="preserve">  //*  @desc Matches all date/time of day representations in basic formats</w:t>
      </w:r>
    </w:p>
    <w:p w14:paraId="03530E3A" w14:textId="77777777" w:rsidR="007B74C4" w:rsidRPr="00131AE7" w:rsidRDefault="007B74C4" w:rsidP="007B74C4">
      <w:pPr>
        <w:pStyle w:val="PL"/>
        <w:rPr>
          <w:noProof w:val="0"/>
        </w:rPr>
      </w:pPr>
      <w:r w:rsidRPr="00131AE7">
        <w:rPr>
          <w:noProof w:val="0"/>
        </w:rPr>
        <w:t xml:space="preserve">  //*</w:t>
      </w:r>
    </w:p>
    <w:p w14:paraId="24556D49" w14:textId="77777777" w:rsidR="007B74C4" w:rsidRPr="00131AE7" w:rsidRDefault="007B74C4" w:rsidP="007B74C4">
      <w:pPr>
        <w:pStyle w:val="PL"/>
        <w:rPr>
          <w:noProof w:val="0"/>
        </w:rPr>
      </w:pPr>
      <w:r w:rsidRPr="00131AE7">
        <w:rPr>
          <w:noProof w:val="0"/>
        </w:rPr>
        <w:t xml:space="preserve">  //*  @remark Acc. to $4.3... ?) the date part shall always be complete</w:t>
      </w:r>
    </w:p>
    <w:p w14:paraId="7C4E556C" w14:textId="77777777" w:rsidR="007B74C4" w:rsidRPr="00131AE7" w:rsidRDefault="007B74C4" w:rsidP="007B74C4">
      <w:pPr>
        <w:pStyle w:val="PL"/>
        <w:rPr>
          <w:noProof w:val="0"/>
        </w:rPr>
      </w:pPr>
      <w:r w:rsidRPr="00131AE7">
        <w:rPr>
          <w:noProof w:val="0"/>
        </w:rPr>
        <w:t xml:space="preserve">  //*  @remark Omitting the T designer between the date and time parts is not</w:t>
      </w:r>
    </w:p>
    <w:p w14:paraId="64300126" w14:textId="77777777" w:rsidR="007B74C4" w:rsidRPr="00131AE7" w:rsidRDefault="007B74C4" w:rsidP="007B74C4">
      <w:pPr>
        <w:pStyle w:val="PL"/>
        <w:rPr>
          <w:noProof w:val="0"/>
        </w:rPr>
      </w:pPr>
      <w:r w:rsidRPr="00131AE7">
        <w:rPr>
          <w:noProof w:val="0"/>
        </w:rPr>
        <w:t xml:space="preserve">  //*          supported</w:t>
      </w:r>
    </w:p>
    <w:p w14:paraId="20A904D2" w14:textId="77777777" w:rsidR="007B74C4" w:rsidRPr="00131AE7" w:rsidRDefault="007B74C4" w:rsidP="007B74C4">
      <w:pPr>
        <w:pStyle w:val="PL"/>
        <w:rPr>
          <w:noProof w:val="0"/>
        </w:rPr>
      </w:pPr>
      <w:r w:rsidRPr="00131AE7">
        <w:rPr>
          <w:noProof w:val="0"/>
        </w:rPr>
        <w:t xml:space="preserve">  //* </w:t>
      </w:r>
    </w:p>
    <w:p w14:paraId="0F2AA2FD" w14:textId="77777777" w:rsidR="007B74C4" w:rsidRPr="00131AE7" w:rsidRDefault="007B74C4" w:rsidP="007B74C4">
      <w:pPr>
        <w:pStyle w:val="PL"/>
        <w:rPr>
          <w:noProof w:val="0"/>
        </w:rPr>
      </w:pPr>
      <w:r w:rsidRPr="00131AE7">
        <w:rPr>
          <w:noProof w:val="0"/>
        </w:rPr>
        <w:t xml:space="preserve">  //*  @status verified</w:t>
      </w:r>
    </w:p>
    <w:p w14:paraId="71BB8E50" w14:textId="77777777" w:rsidR="007B74C4" w:rsidRPr="00131AE7" w:rsidRDefault="007B74C4" w:rsidP="007B74C4">
      <w:pPr>
        <w:pStyle w:val="PL"/>
        <w:rPr>
          <w:noProof w:val="0"/>
        </w:rPr>
      </w:pPr>
      <w:r w:rsidRPr="00131AE7">
        <w:rPr>
          <w:noProof w:val="0"/>
        </w:rPr>
        <w:t xml:space="preserve">  //*</w:t>
      </w:r>
    </w:p>
    <w:p w14:paraId="434F7B10" w14:textId="77777777" w:rsidR="007B74C4" w:rsidRPr="00131AE7" w:rsidRDefault="007B74C4" w:rsidP="007B74C4">
      <w:pPr>
        <w:pStyle w:val="PL"/>
        <w:rPr>
          <w:noProof w:val="0"/>
        </w:rPr>
      </w:pPr>
      <w:r w:rsidRPr="00131AE7">
        <w:rPr>
          <w:noProof w:val="0"/>
        </w:rPr>
        <w:t xml:space="preserve">  //*****************************************************************************</w:t>
      </w:r>
    </w:p>
    <w:p w14:paraId="5B30F325" w14:textId="77777777" w:rsidR="007B74C4" w:rsidRPr="00131AE7" w:rsidRDefault="007B74C4" w:rsidP="000C2F88">
      <w:pPr>
        <w:pStyle w:val="PL"/>
        <w:rPr>
          <w:noProof w:val="0"/>
        </w:rPr>
      </w:pPr>
      <w:r w:rsidRPr="00131AE7">
        <w:rPr>
          <w:noProof w:val="0"/>
        </w:rPr>
        <w:t xml:space="preserve">  template charstring  t_ISO8601DateTimeBasic := pattern</w:t>
      </w:r>
    </w:p>
    <w:p w14:paraId="7FECC694" w14:textId="77777777" w:rsidR="007B74C4" w:rsidRPr="00131AE7" w:rsidRDefault="007B74C4" w:rsidP="000C2F88">
      <w:pPr>
        <w:pStyle w:val="PL"/>
        <w:rPr>
          <w:noProof w:val="0"/>
        </w:rPr>
      </w:pPr>
      <w:r w:rsidRPr="00131AE7">
        <w:rPr>
          <w:noProof w:val="0"/>
        </w:rPr>
        <w:t xml:space="preserve">    "{nc.yearExpansionOpt}{nc.year}({nc.month}{nc.dayOfMonth}|{nc.dayOfYear}|" &amp;</w:t>
      </w:r>
    </w:p>
    <w:p w14:paraId="398B0A6F" w14:textId="77777777" w:rsidR="007B74C4" w:rsidRPr="00131AE7" w:rsidRDefault="007B74C4" w:rsidP="000C2F88">
      <w:pPr>
        <w:pStyle w:val="PL"/>
        <w:rPr>
          <w:noProof w:val="0"/>
        </w:rPr>
      </w:pPr>
      <w:r w:rsidRPr="00131AE7">
        <w:rPr>
          <w:noProof w:val="0"/>
        </w:rPr>
        <w:t xml:space="preserve">    "{nc.week}{nc.dayOfWeek})T({nc.hour}({nc.minute}({nc.second}" &amp;</w:t>
      </w:r>
    </w:p>
    <w:p w14:paraId="261C291B" w14:textId="77777777" w:rsidR="007B74C4" w:rsidRPr="00131AE7" w:rsidRDefault="007B74C4" w:rsidP="000C2F88">
      <w:pPr>
        <w:pStyle w:val="PL"/>
        <w:rPr>
          <w:noProof w:val="0"/>
        </w:rPr>
      </w:pPr>
      <w:r w:rsidRPr="00131AE7">
        <w:rPr>
          <w:noProof w:val="0"/>
        </w:rPr>
        <w:t xml:space="preserve">    "{nc.sFraction}#(,1)|60|{nc.mFraction})#(,1)|60|{nc.hFraction})#(,1)" &amp;</w:t>
      </w:r>
    </w:p>
    <w:p w14:paraId="2161B00D" w14:textId="77777777" w:rsidR="007B74C4" w:rsidRPr="00131AE7" w:rsidRDefault="007B74C4" w:rsidP="000C2F88">
      <w:pPr>
        <w:pStyle w:val="PL"/>
        <w:rPr>
          <w:noProof w:val="0"/>
        </w:rPr>
      </w:pPr>
      <w:r w:rsidRPr="00131AE7">
        <w:rPr>
          <w:noProof w:val="0"/>
        </w:rPr>
        <w:t xml:space="preserve">    "{nc.optZorTimeZone}|{nc.endOfDay}{nc.optZorTimeZone})";</w:t>
      </w:r>
    </w:p>
    <w:p w14:paraId="3BABA1E3" w14:textId="77777777" w:rsidR="007B74C4" w:rsidRPr="00131AE7" w:rsidRDefault="007B74C4" w:rsidP="007B74C4">
      <w:pPr>
        <w:pStyle w:val="PL"/>
        <w:rPr>
          <w:noProof w:val="0"/>
        </w:rPr>
      </w:pPr>
      <w:r w:rsidRPr="00131AE7">
        <w:rPr>
          <w:noProof w:val="0"/>
        </w:rPr>
        <w:lastRenderedPageBreak/>
        <w:t xml:space="preserve">  </w:t>
      </w:r>
    </w:p>
    <w:p w14:paraId="426E6006" w14:textId="77777777" w:rsidR="007B74C4" w:rsidRPr="00131AE7" w:rsidRDefault="007B74C4" w:rsidP="007B74C4">
      <w:pPr>
        <w:pStyle w:val="PL"/>
        <w:rPr>
          <w:noProof w:val="0"/>
        </w:rPr>
      </w:pPr>
      <w:r w:rsidRPr="00131AE7">
        <w:rPr>
          <w:noProof w:val="0"/>
        </w:rPr>
        <w:t xml:space="preserve">  </w:t>
      </w:r>
    </w:p>
    <w:p w14:paraId="1F66A8DD" w14:textId="77777777" w:rsidR="007B74C4" w:rsidRPr="00131AE7" w:rsidRDefault="007B74C4" w:rsidP="00D86A2D">
      <w:pPr>
        <w:pStyle w:val="PL"/>
        <w:keepNext/>
        <w:rPr>
          <w:noProof w:val="0"/>
        </w:rPr>
      </w:pPr>
      <w:r w:rsidRPr="00131AE7">
        <w:rPr>
          <w:noProof w:val="0"/>
        </w:rPr>
        <w:t xml:space="preserve">  //*****************************************************************************</w:t>
      </w:r>
    </w:p>
    <w:p w14:paraId="4068E23A" w14:textId="77777777" w:rsidR="007B74C4" w:rsidRPr="00131AE7" w:rsidRDefault="007B74C4" w:rsidP="00D86A2D">
      <w:pPr>
        <w:pStyle w:val="PL"/>
        <w:keepNext/>
        <w:rPr>
          <w:noProof w:val="0"/>
        </w:rPr>
      </w:pPr>
      <w:r w:rsidRPr="00131AE7">
        <w:rPr>
          <w:noProof w:val="0"/>
        </w:rPr>
        <w:t xml:space="preserve">  //*</w:t>
      </w:r>
    </w:p>
    <w:p w14:paraId="12BBB0E7" w14:textId="77777777" w:rsidR="007B74C4" w:rsidRPr="00131AE7" w:rsidRDefault="007B74C4" w:rsidP="00D86A2D">
      <w:pPr>
        <w:pStyle w:val="PL"/>
        <w:keepNext/>
        <w:rPr>
          <w:noProof w:val="0"/>
        </w:rPr>
      </w:pPr>
      <w:r w:rsidRPr="00131AE7">
        <w:rPr>
          <w:noProof w:val="0"/>
        </w:rPr>
        <w:t xml:space="preserve">  //*  @reference ISO_8601 $4.3</w:t>
      </w:r>
    </w:p>
    <w:p w14:paraId="457E3BA0" w14:textId="77777777" w:rsidR="007B74C4" w:rsidRPr="00131AE7" w:rsidRDefault="007B74C4" w:rsidP="00D86A2D">
      <w:pPr>
        <w:pStyle w:val="PL"/>
        <w:keepNext/>
        <w:rPr>
          <w:noProof w:val="0"/>
        </w:rPr>
      </w:pPr>
      <w:r w:rsidRPr="00131AE7">
        <w:rPr>
          <w:noProof w:val="0"/>
        </w:rPr>
        <w:t xml:space="preserve">  //*</w:t>
      </w:r>
    </w:p>
    <w:p w14:paraId="16C23B53" w14:textId="77777777" w:rsidR="007B74C4" w:rsidRPr="00131AE7" w:rsidRDefault="007B74C4" w:rsidP="00D86A2D">
      <w:pPr>
        <w:pStyle w:val="PL"/>
        <w:keepNext/>
        <w:rPr>
          <w:noProof w:val="0"/>
        </w:rPr>
      </w:pPr>
      <w:r w:rsidRPr="00131AE7">
        <w:rPr>
          <w:noProof w:val="0"/>
        </w:rPr>
        <w:t xml:space="preserve">  //*  @desc Matches all date/time of day representations in all formats</w:t>
      </w:r>
    </w:p>
    <w:p w14:paraId="346A9C98" w14:textId="77777777" w:rsidR="007B74C4" w:rsidRPr="00131AE7" w:rsidRDefault="007B74C4" w:rsidP="00D86A2D">
      <w:pPr>
        <w:pStyle w:val="PL"/>
        <w:keepNext/>
        <w:rPr>
          <w:noProof w:val="0"/>
        </w:rPr>
      </w:pPr>
      <w:r w:rsidRPr="00131AE7">
        <w:rPr>
          <w:noProof w:val="0"/>
        </w:rPr>
        <w:t xml:space="preserve">  //*               </w:t>
      </w:r>
    </w:p>
    <w:p w14:paraId="79064AF5" w14:textId="77777777" w:rsidR="007B74C4" w:rsidRPr="00131AE7" w:rsidRDefault="007B74C4" w:rsidP="00D86A2D">
      <w:pPr>
        <w:pStyle w:val="PL"/>
        <w:keepNext/>
        <w:rPr>
          <w:noProof w:val="0"/>
        </w:rPr>
      </w:pPr>
      <w:r w:rsidRPr="00131AE7">
        <w:rPr>
          <w:noProof w:val="0"/>
        </w:rPr>
        <w:t xml:space="preserve">  //*  @remark Acc. to $4.3.3 c) the date part shall always be complete</w:t>
      </w:r>
    </w:p>
    <w:p w14:paraId="01768DBF" w14:textId="77777777" w:rsidR="007B74C4" w:rsidRPr="00131AE7" w:rsidRDefault="007B74C4" w:rsidP="00D86A2D">
      <w:pPr>
        <w:pStyle w:val="PL"/>
        <w:keepNext/>
        <w:rPr>
          <w:noProof w:val="0"/>
        </w:rPr>
      </w:pPr>
      <w:r w:rsidRPr="00131AE7">
        <w:rPr>
          <w:noProof w:val="0"/>
        </w:rPr>
        <w:t xml:space="preserve">  //*  @remark Omitting the T designer between the date and time parts is not</w:t>
      </w:r>
    </w:p>
    <w:p w14:paraId="3C288BDD" w14:textId="77777777" w:rsidR="007B74C4" w:rsidRPr="00131AE7" w:rsidRDefault="007B74C4" w:rsidP="007B74C4">
      <w:pPr>
        <w:pStyle w:val="PL"/>
        <w:rPr>
          <w:noProof w:val="0"/>
        </w:rPr>
      </w:pPr>
      <w:r w:rsidRPr="00131AE7">
        <w:rPr>
          <w:noProof w:val="0"/>
        </w:rPr>
        <w:t xml:space="preserve">  //*          supported</w:t>
      </w:r>
    </w:p>
    <w:p w14:paraId="7A8A6EF4" w14:textId="77777777" w:rsidR="007B74C4" w:rsidRPr="00131AE7" w:rsidRDefault="007B74C4" w:rsidP="007B74C4">
      <w:pPr>
        <w:pStyle w:val="PL"/>
        <w:rPr>
          <w:noProof w:val="0"/>
        </w:rPr>
      </w:pPr>
      <w:r w:rsidRPr="00131AE7">
        <w:rPr>
          <w:noProof w:val="0"/>
        </w:rPr>
        <w:t xml:space="preserve">  //* </w:t>
      </w:r>
    </w:p>
    <w:p w14:paraId="2BCF91DC" w14:textId="77777777" w:rsidR="007B74C4" w:rsidRPr="00131AE7" w:rsidRDefault="007B74C4" w:rsidP="007B74C4">
      <w:pPr>
        <w:pStyle w:val="PL"/>
        <w:rPr>
          <w:noProof w:val="0"/>
        </w:rPr>
      </w:pPr>
      <w:r w:rsidRPr="00131AE7">
        <w:rPr>
          <w:noProof w:val="0"/>
        </w:rPr>
        <w:t xml:space="preserve">  //*  @status verified</w:t>
      </w:r>
    </w:p>
    <w:p w14:paraId="551B6B47" w14:textId="77777777" w:rsidR="007B74C4" w:rsidRPr="00131AE7" w:rsidRDefault="007B74C4" w:rsidP="007B74C4">
      <w:pPr>
        <w:pStyle w:val="PL"/>
        <w:rPr>
          <w:noProof w:val="0"/>
        </w:rPr>
      </w:pPr>
      <w:r w:rsidRPr="00131AE7">
        <w:rPr>
          <w:noProof w:val="0"/>
        </w:rPr>
        <w:t xml:space="preserve">  //*</w:t>
      </w:r>
    </w:p>
    <w:p w14:paraId="17EF7224" w14:textId="77777777" w:rsidR="007B74C4" w:rsidRPr="00131AE7" w:rsidRDefault="007B74C4" w:rsidP="007B74C4">
      <w:pPr>
        <w:pStyle w:val="PL"/>
        <w:rPr>
          <w:noProof w:val="0"/>
        </w:rPr>
      </w:pPr>
      <w:r w:rsidRPr="00131AE7">
        <w:rPr>
          <w:noProof w:val="0"/>
        </w:rPr>
        <w:t xml:space="preserve">  //*****************************************************************************</w:t>
      </w:r>
    </w:p>
    <w:p w14:paraId="57FA7F68" w14:textId="77777777" w:rsidR="007B74C4" w:rsidRPr="00131AE7" w:rsidRDefault="007B74C4" w:rsidP="007B74C4">
      <w:pPr>
        <w:pStyle w:val="PL"/>
        <w:rPr>
          <w:noProof w:val="0"/>
        </w:rPr>
      </w:pPr>
      <w:r w:rsidRPr="00131AE7">
        <w:rPr>
          <w:noProof w:val="0"/>
        </w:rPr>
        <w:t xml:space="preserve">  template charstring  t_ISO8601DateTimeExtended := pattern</w:t>
      </w:r>
    </w:p>
    <w:p w14:paraId="3FF698B1" w14:textId="77777777" w:rsidR="007B74C4" w:rsidRPr="00131AE7" w:rsidRDefault="007B74C4" w:rsidP="007B74C4">
      <w:pPr>
        <w:pStyle w:val="PL"/>
        <w:rPr>
          <w:noProof w:val="0"/>
        </w:rPr>
      </w:pPr>
      <w:r w:rsidRPr="00131AE7">
        <w:rPr>
          <w:noProof w:val="0"/>
        </w:rPr>
        <w:t xml:space="preserve">    "{nc.yearExpansionOpt}{nc.year}{dash}({nc.month}{dash}{nc.dayOfMonth}|" &amp;</w:t>
      </w:r>
    </w:p>
    <w:p w14:paraId="724C84F5" w14:textId="77777777" w:rsidR="007B74C4" w:rsidRPr="00131AE7" w:rsidRDefault="007B74C4" w:rsidP="007B74C4">
      <w:pPr>
        <w:pStyle w:val="PL"/>
        <w:rPr>
          <w:noProof w:val="0"/>
        </w:rPr>
      </w:pPr>
      <w:r w:rsidRPr="00131AE7">
        <w:rPr>
          <w:noProof w:val="0"/>
        </w:rPr>
        <w:t xml:space="preserve">    "{nc.dayOfYear}|{nc.week}{dash}{nc.dayOfWeek})T({nc.hour}{colon}" &amp;</w:t>
      </w:r>
    </w:p>
    <w:p w14:paraId="7C958FDB" w14:textId="77777777" w:rsidR="007B74C4" w:rsidRPr="00131AE7" w:rsidRDefault="007B74C4" w:rsidP="007B74C4">
      <w:pPr>
        <w:pStyle w:val="PL"/>
        <w:rPr>
          <w:noProof w:val="0"/>
        </w:rPr>
      </w:pPr>
      <w:r w:rsidRPr="00131AE7">
        <w:rPr>
          <w:noProof w:val="0"/>
        </w:rPr>
        <w:t xml:space="preserve">    "({nc.minute}({colon}({nc.second}{nc.sFraction}#(,1)|60)|{nc.mFraction})" &amp;</w:t>
      </w:r>
    </w:p>
    <w:p w14:paraId="10BCB148" w14:textId="77777777" w:rsidR="007B74C4" w:rsidRPr="00131AE7" w:rsidRDefault="007B74C4" w:rsidP="007B74C4">
      <w:pPr>
        <w:pStyle w:val="PL"/>
        <w:rPr>
          <w:noProof w:val="0"/>
        </w:rPr>
      </w:pPr>
      <w:r w:rsidRPr="00131AE7">
        <w:rPr>
          <w:noProof w:val="0"/>
        </w:rPr>
        <w:t xml:space="preserve">    "#(,1)|60){nc.optZorTimeZoneExt}|{nc.endOfDayExt}{nc.optZorTimeZoneExt})";</w:t>
      </w:r>
    </w:p>
    <w:p w14:paraId="31E9E036" w14:textId="77777777" w:rsidR="007B74C4" w:rsidRPr="00131AE7" w:rsidRDefault="007B74C4" w:rsidP="007B74C4">
      <w:pPr>
        <w:pStyle w:val="PL"/>
        <w:rPr>
          <w:noProof w:val="0"/>
        </w:rPr>
      </w:pPr>
      <w:r w:rsidRPr="00131AE7">
        <w:rPr>
          <w:noProof w:val="0"/>
        </w:rPr>
        <w:t xml:space="preserve">  </w:t>
      </w:r>
    </w:p>
    <w:p w14:paraId="744B5546" w14:textId="77777777" w:rsidR="007B74C4" w:rsidRPr="00131AE7" w:rsidRDefault="007B74C4" w:rsidP="007B74C4">
      <w:pPr>
        <w:pStyle w:val="PL"/>
        <w:rPr>
          <w:noProof w:val="0"/>
        </w:rPr>
      </w:pPr>
      <w:r w:rsidRPr="00131AE7">
        <w:rPr>
          <w:noProof w:val="0"/>
        </w:rPr>
        <w:t xml:space="preserve">  </w:t>
      </w:r>
    </w:p>
    <w:p w14:paraId="09136095" w14:textId="77777777" w:rsidR="007B74C4" w:rsidRPr="00131AE7" w:rsidRDefault="007B74C4" w:rsidP="007B74C4">
      <w:pPr>
        <w:pStyle w:val="PL"/>
        <w:rPr>
          <w:noProof w:val="0"/>
        </w:rPr>
      </w:pPr>
      <w:r w:rsidRPr="00131AE7">
        <w:rPr>
          <w:noProof w:val="0"/>
        </w:rPr>
        <w:t xml:space="preserve">  //*****************************************************************************</w:t>
      </w:r>
    </w:p>
    <w:p w14:paraId="476CFB3C" w14:textId="77777777" w:rsidR="007B74C4" w:rsidRPr="00131AE7" w:rsidRDefault="007B74C4" w:rsidP="007B74C4">
      <w:pPr>
        <w:pStyle w:val="PL"/>
        <w:rPr>
          <w:noProof w:val="0"/>
        </w:rPr>
      </w:pPr>
      <w:r w:rsidRPr="00131AE7">
        <w:rPr>
          <w:noProof w:val="0"/>
        </w:rPr>
        <w:t xml:space="preserve">  //*</w:t>
      </w:r>
    </w:p>
    <w:p w14:paraId="3AEF1519" w14:textId="77777777" w:rsidR="007B74C4" w:rsidRPr="00131AE7" w:rsidRDefault="007B74C4" w:rsidP="007B74C4">
      <w:pPr>
        <w:pStyle w:val="PL"/>
        <w:rPr>
          <w:noProof w:val="0"/>
        </w:rPr>
      </w:pPr>
      <w:r w:rsidRPr="00131AE7">
        <w:rPr>
          <w:noProof w:val="0"/>
        </w:rPr>
        <w:t xml:space="preserve">  //*  @reference ISO_8601 $4.3</w:t>
      </w:r>
    </w:p>
    <w:p w14:paraId="010933EE" w14:textId="77777777" w:rsidR="007B74C4" w:rsidRPr="00131AE7" w:rsidRDefault="007B74C4" w:rsidP="007B74C4">
      <w:pPr>
        <w:pStyle w:val="PL"/>
        <w:rPr>
          <w:noProof w:val="0"/>
        </w:rPr>
      </w:pPr>
      <w:r w:rsidRPr="00131AE7">
        <w:rPr>
          <w:noProof w:val="0"/>
        </w:rPr>
        <w:t xml:space="preserve">  //*</w:t>
      </w:r>
    </w:p>
    <w:p w14:paraId="5919EEC0" w14:textId="77777777" w:rsidR="007B74C4" w:rsidRPr="00131AE7" w:rsidRDefault="007B74C4" w:rsidP="007B74C4">
      <w:pPr>
        <w:pStyle w:val="PL"/>
        <w:rPr>
          <w:noProof w:val="0"/>
        </w:rPr>
      </w:pPr>
      <w:r w:rsidRPr="00131AE7">
        <w:rPr>
          <w:noProof w:val="0"/>
        </w:rPr>
        <w:t xml:space="preserve">  //*  @desc Matches all date/time of day representations in all formats</w:t>
      </w:r>
    </w:p>
    <w:p w14:paraId="52E92BEB" w14:textId="77777777" w:rsidR="007B74C4" w:rsidRPr="00131AE7" w:rsidRDefault="007B74C4" w:rsidP="007B74C4">
      <w:pPr>
        <w:pStyle w:val="PL"/>
        <w:rPr>
          <w:noProof w:val="0"/>
        </w:rPr>
      </w:pPr>
      <w:r w:rsidRPr="00131AE7">
        <w:rPr>
          <w:noProof w:val="0"/>
        </w:rPr>
        <w:t xml:space="preserve">  //*               </w:t>
      </w:r>
    </w:p>
    <w:p w14:paraId="5646B874" w14:textId="77777777" w:rsidR="007B74C4" w:rsidRPr="00131AE7" w:rsidRDefault="007B74C4" w:rsidP="007B74C4">
      <w:pPr>
        <w:pStyle w:val="PL"/>
        <w:rPr>
          <w:noProof w:val="0"/>
        </w:rPr>
      </w:pPr>
      <w:r w:rsidRPr="00131AE7">
        <w:rPr>
          <w:noProof w:val="0"/>
        </w:rPr>
        <w:t xml:space="preserve">  //*  @remark Acc. to $4.3... ?) the date part shall always be complete</w:t>
      </w:r>
    </w:p>
    <w:p w14:paraId="721F0B0F" w14:textId="77777777" w:rsidR="007B74C4" w:rsidRPr="00131AE7" w:rsidRDefault="007B74C4" w:rsidP="007B74C4">
      <w:pPr>
        <w:pStyle w:val="PL"/>
        <w:rPr>
          <w:noProof w:val="0"/>
        </w:rPr>
      </w:pPr>
      <w:r w:rsidRPr="00131AE7">
        <w:rPr>
          <w:noProof w:val="0"/>
        </w:rPr>
        <w:t xml:space="preserve">  //*  @remark Omitting the T designer between the date and time parts is not</w:t>
      </w:r>
    </w:p>
    <w:p w14:paraId="2BF8453F" w14:textId="77777777" w:rsidR="007B74C4" w:rsidRPr="00131AE7" w:rsidRDefault="007B74C4" w:rsidP="007B74C4">
      <w:pPr>
        <w:pStyle w:val="PL"/>
        <w:rPr>
          <w:noProof w:val="0"/>
        </w:rPr>
      </w:pPr>
      <w:r w:rsidRPr="00131AE7">
        <w:rPr>
          <w:noProof w:val="0"/>
        </w:rPr>
        <w:t xml:space="preserve">  //*          supported</w:t>
      </w:r>
    </w:p>
    <w:p w14:paraId="6E855308" w14:textId="77777777" w:rsidR="007B74C4" w:rsidRPr="00131AE7" w:rsidRDefault="007B74C4" w:rsidP="007B74C4">
      <w:pPr>
        <w:pStyle w:val="PL"/>
        <w:rPr>
          <w:noProof w:val="0"/>
        </w:rPr>
      </w:pPr>
      <w:r w:rsidRPr="00131AE7">
        <w:rPr>
          <w:noProof w:val="0"/>
        </w:rPr>
        <w:t xml:space="preserve">  //* </w:t>
      </w:r>
    </w:p>
    <w:p w14:paraId="0BCF4F3F" w14:textId="77777777" w:rsidR="007B74C4" w:rsidRPr="00131AE7" w:rsidRDefault="007B74C4" w:rsidP="007B74C4">
      <w:pPr>
        <w:pStyle w:val="PL"/>
        <w:rPr>
          <w:noProof w:val="0"/>
        </w:rPr>
      </w:pPr>
      <w:r w:rsidRPr="00131AE7">
        <w:rPr>
          <w:noProof w:val="0"/>
        </w:rPr>
        <w:t xml:space="preserve">  //*  @status verified</w:t>
      </w:r>
    </w:p>
    <w:p w14:paraId="2B1FE8BF" w14:textId="77777777" w:rsidR="007B74C4" w:rsidRPr="00131AE7" w:rsidRDefault="007B74C4" w:rsidP="007B74C4">
      <w:pPr>
        <w:pStyle w:val="PL"/>
        <w:rPr>
          <w:noProof w:val="0"/>
        </w:rPr>
      </w:pPr>
      <w:r w:rsidRPr="00131AE7">
        <w:rPr>
          <w:noProof w:val="0"/>
        </w:rPr>
        <w:t xml:space="preserve">  //*</w:t>
      </w:r>
    </w:p>
    <w:p w14:paraId="0230BE75" w14:textId="77777777" w:rsidR="007B74C4" w:rsidRPr="00131AE7" w:rsidRDefault="007B74C4" w:rsidP="007B74C4">
      <w:pPr>
        <w:pStyle w:val="PL"/>
        <w:rPr>
          <w:noProof w:val="0"/>
        </w:rPr>
      </w:pPr>
      <w:r w:rsidRPr="00131AE7">
        <w:rPr>
          <w:noProof w:val="0"/>
        </w:rPr>
        <w:t xml:space="preserve">  //*****************************************************************************</w:t>
      </w:r>
    </w:p>
    <w:p w14:paraId="23074488" w14:textId="77777777" w:rsidR="007B74C4" w:rsidRPr="00131AE7" w:rsidRDefault="007B74C4" w:rsidP="007B74C4">
      <w:pPr>
        <w:pStyle w:val="PL"/>
        <w:rPr>
          <w:noProof w:val="0"/>
        </w:rPr>
      </w:pPr>
      <w:r w:rsidRPr="00131AE7">
        <w:rPr>
          <w:noProof w:val="0"/>
        </w:rPr>
        <w:t xml:space="preserve">  template charstring  t_ISO8601DateTime := (</w:t>
      </w:r>
    </w:p>
    <w:p w14:paraId="68DCC775" w14:textId="77777777" w:rsidR="007B74C4" w:rsidRPr="00131AE7" w:rsidRDefault="007B74C4" w:rsidP="007B74C4">
      <w:pPr>
        <w:pStyle w:val="PL"/>
        <w:rPr>
          <w:noProof w:val="0"/>
        </w:rPr>
      </w:pPr>
      <w:r w:rsidRPr="00131AE7">
        <w:rPr>
          <w:noProof w:val="0"/>
        </w:rPr>
        <w:t xml:space="preserve">     t_ISO8601DateTimeBasic,</w:t>
      </w:r>
    </w:p>
    <w:p w14:paraId="78DCD13B" w14:textId="77777777" w:rsidR="007B74C4" w:rsidRPr="00131AE7" w:rsidRDefault="007B74C4" w:rsidP="007B74C4">
      <w:pPr>
        <w:pStyle w:val="PL"/>
        <w:rPr>
          <w:noProof w:val="0"/>
        </w:rPr>
      </w:pPr>
      <w:r w:rsidRPr="00131AE7">
        <w:rPr>
          <w:noProof w:val="0"/>
        </w:rPr>
        <w:t xml:space="preserve">     t_ISO8601DateTimeExtended</w:t>
      </w:r>
    </w:p>
    <w:p w14:paraId="4A53BCB1" w14:textId="77777777" w:rsidR="007B74C4" w:rsidRPr="00131AE7" w:rsidRDefault="007B74C4" w:rsidP="007B74C4">
      <w:pPr>
        <w:pStyle w:val="PL"/>
        <w:rPr>
          <w:noProof w:val="0"/>
        </w:rPr>
      </w:pPr>
      <w:r w:rsidRPr="00131AE7">
        <w:rPr>
          <w:noProof w:val="0"/>
        </w:rPr>
        <w:t xml:space="preserve">  )</w:t>
      </w:r>
    </w:p>
    <w:p w14:paraId="097AC0AC" w14:textId="77777777" w:rsidR="007B74C4" w:rsidRPr="00131AE7" w:rsidRDefault="007B74C4" w:rsidP="007B74C4">
      <w:pPr>
        <w:pStyle w:val="PL"/>
        <w:rPr>
          <w:noProof w:val="0"/>
        </w:rPr>
      </w:pPr>
      <w:r w:rsidRPr="00131AE7">
        <w:rPr>
          <w:noProof w:val="0"/>
        </w:rPr>
        <w:t xml:space="preserve">  </w:t>
      </w:r>
    </w:p>
    <w:p w14:paraId="453E4F51" w14:textId="77777777" w:rsidR="007B74C4" w:rsidRPr="00131AE7" w:rsidRDefault="007B74C4" w:rsidP="007B74C4">
      <w:pPr>
        <w:pStyle w:val="PL"/>
        <w:rPr>
          <w:noProof w:val="0"/>
        </w:rPr>
      </w:pPr>
      <w:r w:rsidRPr="00131AE7">
        <w:rPr>
          <w:noProof w:val="0"/>
        </w:rPr>
        <w:t xml:space="preserve">  </w:t>
      </w:r>
    </w:p>
    <w:p w14:paraId="02759F2F" w14:textId="77777777" w:rsidR="007B74C4" w:rsidRPr="00131AE7" w:rsidRDefault="007B74C4" w:rsidP="007B74C4">
      <w:pPr>
        <w:pStyle w:val="PL"/>
        <w:rPr>
          <w:noProof w:val="0"/>
        </w:rPr>
      </w:pPr>
      <w:r w:rsidRPr="00131AE7">
        <w:rPr>
          <w:noProof w:val="0"/>
        </w:rPr>
        <w:t xml:space="preserve">  //============================DURATION============================</w:t>
      </w:r>
    </w:p>
    <w:p w14:paraId="75688FDC" w14:textId="77777777" w:rsidR="007B74C4" w:rsidRPr="00131AE7" w:rsidRDefault="007B74C4" w:rsidP="007B74C4">
      <w:pPr>
        <w:pStyle w:val="PL"/>
        <w:rPr>
          <w:noProof w:val="0"/>
        </w:rPr>
      </w:pPr>
      <w:r w:rsidRPr="00131AE7">
        <w:rPr>
          <w:noProof w:val="0"/>
        </w:rPr>
        <w:t xml:space="preserve">  </w:t>
      </w:r>
    </w:p>
    <w:p w14:paraId="4763D732" w14:textId="77777777" w:rsidR="007B74C4" w:rsidRPr="00131AE7" w:rsidRDefault="007B74C4" w:rsidP="007B74C4">
      <w:pPr>
        <w:pStyle w:val="PL"/>
        <w:rPr>
          <w:noProof w:val="0"/>
        </w:rPr>
      </w:pPr>
      <w:r w:rsidRPr="00131AE7">
        <w:rPr>
          <w:noProof w:val="0"/>
        </w:rPr>
        <w:t xml:space="preserve">  //*****************************************************************************</w:t>
      </w:r>
    </w:p>
    <w:p w14:paraId="5C4375B3" w14:textId="77777777" w:rsidR="007B74C4" w:rsidRPr="00131AE7" w:rsidRDefault="007B74C4" w:rsidP="007B74C4">
      <w:pPr>
        <w:pStyle w:val="PL"/>
        <w:rPr>
          <w:noProof w:val="0"/>
        </w:rPr>
      </w:pPr>
      <w:r w:rsidRPr="00131AE7">
        <w:rPr>
          <w:noProof w:val="0"/>
        </w:rPr>
        <w:t xml:space="preserve">  //*</w:t>
      </w:r>
    </w:p>
    <w:p w14:paraId="23073A62" w14:textId="77777777" w:rsidR="007B74C4" w:rsidRPr="00131AE7" w:rsidRDefault="007B74C4" w:rsidP="007B74C4">
      <w:pPr>
        <w:pStyle w:val="PL"/>
        <w:rPr>
          <w:noProof w:val="0"/>
        </w:rPr>
      </w:pPr>
      <w:r w:rsidRPr="00131AE7">
        <w:rPr>
          <w:noProof w:val="0"/>
        </w:rPr>
        <w:t xml:space="preserve">  //*  @reference ISO_8601 $4.4.3.2</w:t>
      </w:r>
    </w:p>
    <w:p w14:paraId="675779B9" w14:textId="77777777" w:rsidR="007B74C4" w:rsidRPr="00131AE7" w:rsidRDefault="007B74C4" w:rsidP="007B74C4">
      <w:pPr>
        <w:pStyle w:val="PL"/>
        <w:rPr>
          <w:noProof w:val="0"/>
        </w:rPr>
      </w:pPr>
      <w:r w:rsidRPr="00131AE7">
        <w:rPr>
          <w:noProof w:val="0"/>
        </w:rPr>
        <w:t xml:space="preserve">  //*</w:t>
      </w:r>
    </w:p>
    <w:p w14:paraId="21E589EC" w14:textId="77777777" w:rsidR="007B74C4" w:rsidRPr="00131AE7" w:rsidRDefault="007B74C4" w:rsidP="007B74C4">
      <w:pPr>
        <w:pStyle w:val="PL"/>
        <w:rPr>
          <w:noProof w:val="0"/>
        </w:rPr>
      </w:pPr>
      <w:r w:rsidRPr="00131AE7">
        <w:rPr>
          <w:noProof w:val="0"/>
        </w:rPr>
        <w:t xml:space="preserve">  //*  @desc Matches duration representations containing only date components</w:t>
      </w:r>
    </w:p>
    <w:p w14:paraId="7DE8E2CB" w14:textId="77777777" w:rsidR="007B74C4" w:rsidRPr="00131AE7" w:rsidRDefault="007B74C4" w:rsidP="007B74C4">
      <w:pPr>
        <w:pStyle w:val="PL"/>
        <w:rPr>
          <w:noProof w:val="0"/>
        </w:rPr>
      </w:pPr>
      <w:r w:rsidRPr="00131AE7">
        <w:rPr>
          <w:noProof w:val="0"/>
        </w:rPr>
        <w:t xml:space="preserve">  //*        and using the format with designators; Both week and caledar dates</w:t>
      </w:r>
    </w:p>
    <w:p w14:paraId="6A51918F" w14:textId="77777777" w:rsidR="007B74C4" w:rsidRPr="00131AE7" w:rsidRDefault="007B74C4" w:rsidP="007B74C4">
      <w:pPr>
        <w:pStyle w:val="PL"/>
        <w:rPr>
          <w:noProof w:val="0"/>
        </w:rPr>
      </w:pPr>
      <w:r w:rsidRPr="00131AE7">
        <w:rPr>
          <w:noProof w:val="0"/>
        </w:rPr>
        <w:t xml:space="preserve">  //*        are supported (the alternative format in $4.4.3.3 is excluded: it is</w:t>
      </w:r>
    </w:p>
    <w:p w14:paraId="564A190D" w14:textId="77777777" w:rsidR="007B74C4" w:rsidRPr="00131AE7" w:rsidRDefault="007B74C4" w:rsidP="007B74C4">
      <w:pPr>
        <w:pStyle w:val="PL"/>
        <w:rPr>
          <w:noProof w:val="0"/>
        </w:rPr>
      </w:pPr>
      <w:r w:rsidRPr="00131AE7">
        <w:rPr>
          <w:noProof w:val="0"/>
        </w:rPr>
        <w:t xml:space="preserve">  //*        covered by t_ISO8601DurationAlternative...)</w:t>
      </w:r>
    </w:p>
    <w:p w14:paraId="73AFFC75" w14:textId="77777777" w:rsidR="007B74C4" w:rsidRPr="00131AE7" w:rsidRDefault="007B74C4" w:rsidP="007B74C4">
      <w:pPr>
        <w:pStyle w:val="PL"/>
        <w:rPr>
          <w:noProof w:val="0"/>
        </w:rPr>
      </w:pPr>
      <w:r w:rsidRPr="00131AE7">
        <w:rPr>
          <w:noProof w:val="0"/>
        </w:rPr>
        <w:t xml:space="preserve">  //* </w:t>
      </w:r>
    </w:p>
    <w:p w14:paraId="4175148E" w14:textId="77777777" w:rsidR="007B74C4" w:rsidRPr="00131AE7" w:rsidRDefault="007B74C4" w:rsidP="007B74C4">
      <w:pPr>
        <w:pStyle w:val="PL"/>
        <w:rPr>
          <w:noProof w:val="0"/>
        </w:rPr>
      </w:pPr>
      <w:r w:rsidRPr="00131AE7">
        <w:rPr>
          <w:noProof w:val="0"/>
        </w:rPr>
        <w:t xml:space="preserve">  //*  @status verified</w:t>
      </w:r>
    </w:p>
    <w:p w14:paraId="43A275C2" w14:textId="77777777" w:rsidR="007B74C4" w:rsidRPr="00131AE7" w:rsidRDefault="007B74C4" w:rsidP="007B74C4">
      <w:pPr>
        <w:pStyle w:val="PL"/>
        <w:rPr>
          <w:noProof w:val="0"/>
        </w:rPr>
      </w:pPr>
      <w:r w:rsidRPr="00131AE7">
        <w:rPr>
          <w:noProof w:val="0"/>
        </w:rPr>
        <w:t xml:space="preserve">  //*</w:t>
      </w:r>
    </w:p>
    <w:p w14:paraId="4A8C7C13" w14:textId="77777777" w:rsidR="007B74C4" w:rsidRPr="00131AE7" w:rsidRDefault="007B74C4" w:rsidP="007B74C4">
      <w:pPr>
        <w:pStyle w:val="PL"/>
        <w:rPr>
          <w:noProof w:val="0"/>
        </w:rPr>
      </w:pPr>
      <w:r w:rsidRPr="00131AE7">
        <w:rPr>
          <w:noProof w:val="0"/>
        </w:rPr>
        <w:t xml:space="preserve">  //*****************************************************************************</w:t>
      </w:r>
    </w:p>
    <w:p w14:paraId="0A80D4A0" w14:textId="77777777" w:rsidR="007B74C4" w:rsidRPr="00131AE7" w:rsidRDefault="007B74C4" w:rsidP="007B74C4">
      <w:pPr>
        <w:pStyle w:val="PL"/>
        <w:rPr>
          <w:noProof w:val="0"/>
        </w:rPr>
      </w:pPr>
      <w:r w:rsidRPr="00131AE7">
        <w:rPr>
          <w:noProof w:val="0"/>
        </w:rPr>
        <w:t xml:space="preserve">  template charstring  t_ISO8601DurationDesignDate :=  pattern</w:t>
      </w:r>
    </w:p>
    <w:p w14:paraId="0B69AAF0" w14:textId="77777777" w:rsidR="007B74C4" w:rsidRPr="00131AE7" w:rsidRDefault="007B74C4" w:rsidP="007B74C4">
      <w:pPr>
        <w:pStyle w:val="PL"/>
        <w:rPr>
          <w:noProof w:val="0"/>
        </w:rPr>
      </w:pPr>
      <w:r w:rsidRPr="00131AE7">
        <w:rPr>
          <w:noProof w:val="0"/>
        </w:rPr>
        <w:t xml:space="preserve">    "P{nc.nums}(Y({nc.nums}(M({nc.nums}(D|{nc.dFraction}D))#(,1)|" &amp;</w:t>
      </w:r>
    </w:p>
    <w:p w14:paraId="6FCF5E20" w14:textId="77777777" w:rsidR="007B74C4" w:rsidRPr="00131AE7" w:rsidRDefault="007B74C4" w:rsidP="007B74C4">
      <w:pPr>
        <w:pStyle w:val="PL"/>
        <w:rPr>
          <w:noProof w:val="0"/>
        </w:rPr>
      </w:pPr>
      <w:r w:rsidRPr="00131AE7">
        <w:rPr>
          <w:noProof w:val="0"/>
        </w:rPr>
        <w:t xml:space="preserve">    "{nc.dFraction}[MD]|D))#(,1)|{nc.dFraction}[YMDW]|M({nc.nums}" &amp;</w:t>
      </w:r>
    </w:p>
    <w:p w14:paraId="015AE086" w14:textId="77777777" w:rsidR="007B74C4" w:rsidRPr="00131AE7" w:rsidRDefault="007B74C4" w:rsidP="007B74C4">
      <w:pPr>
        <w:pStyle w:val="PL"/>
        <w:rPr>
          <w:noProof w:val="0"/>
        </w:rPr>
      </w:pPr>
      <w:r w:rsidRPr="00131AE7">
        <w:rPr>
          <w:noProof w:val="0"/>
        </w:rPr>
        <w:t xml:space="preserve">    "(D|{nc.dFraction}D)|{nc.dFraction}D)#(,1)|D|W)"</w:t>
      </w:r>
    </w:p>
    <w:p w14:paraId="16642191" w14:textId="77777777" w:rsidR="007B74C4" w:rsidRPr="00131AE7" w:rsidRDefault="007B74C4" w:rsidP="007B74C4">
      <w:pPr>
        <w:pStyle w:val="PL"/>
        <w:rPr>
          <w:noProof w:val="0"/>
        </w:rPr>
      </w:pPr>
      <w:r w:rsidRPr="00131AE7">
        <w:rPr>
          <w:noProof w:val="0"/>
        </w:rPr>
        <w:t xml:space="preserve">  </w:t>
      </w:r>
    </w:p>
    <w:p w14:paraId="1A686396" w14:textId="77777777" w:rsidR="007B74C4" w:rsidRPr="00131AE7" w:rsidRDefault="007B74C4" w:rsidP="007B74C4">
      <w:pPr>
        <w:pStyle w:val="PL"/>
        <w:rPr>
          <w:noProof w:val="0"/>
        </w:rPr>
      </w:pPr>
      <w:r w:rsidRPr="00131AE7">
        <w:rPr>
          <w:noProof w:val="0"/>
        </w:rPr>
        <w:t xml:space="preserve">  </w:t>
      </w:r>
    </w:p>
    <w:p w14:paraId="31C14168" w14:textId="77777777" w:rsidR="007B74C4" w:rsidRPr="00131AE7" w:rsidRDefault="007B74C4" w:rsidP="007B74C4">
      <w:pPr>
        <w:pStyle w:val="PL"/>
        <w:rPr>
          <w:noProof w:val="0"/>
        </w:rPr>
      </w:pPr>
      <w:r w:rsidRPr="00131AE7">
        <w:rPr>
          <w:noProof w:val="0"/>
        </w:rPr>
        <w:t xml:space="preserve">  //*****************************************************************************</w:t>
      </w:r>
    </w:p>
    <w:p w14:paraId="5DF6EEAF" w14:textId="77777777" w:rsidR="007B74C4" w:rsidRPr="00131AE7" w:rsidRDefault="007B74C4" w:rsidP="007B74C4">
      <w:pPr>
        <w:pStyle w:val="PL"/>
        <w:rPr>
          <w:noProof w:val="0"/>
        </w:rPr>
      </w:pPr>
      <w:r w:rsidRPr="00131AE7">
        <w:rPr>
          <w:noProof w:val="0"/>
        </w:rPr>
        <w:t xml:space="preserve">  //*</w:t>
      </w:r>
    </w:p>
    <w:p w14:paraId="652FA519" w14:textId="77777777" w:rsidR="007B74C4" w:rsidRPr="00131AE7" w:rsidRDefault="007B74C4" w:rsidP="007B74C4">
      <w:pPr>
        <w:pStyle w:val="PL"/>
        <w:rPr>
          <w:noProof w:val="0"/>
        </w:rPr>
      </w:pPr>
      <w:r w:rsidRPr="00131AE7">
        <w:rPr>
          <w:noProof w:val="0"/>
        </w:rPr>
        <w:t xml:space="preserve">  //*  @reference ISO_8601 $4.4.3.2</w:t>
      </w:r>
    </w:p>
    <w:p w14:paraId="6FDD996E" w14:textId="77777777" w:rsidR="007B74C4" w:rsidRPr="00131AE7" w:rsidRDefault="007B74C4" w:rsidP="007B74C4">
      <w:pPr>
        <w:pStyle w:val="PL"/>
        <w:rPr>
          <w:noProof w:val="0"/>
        </w:rPr>
      </w:pPr>
      <w:r w:rsidRPr="00131AE7">
        <w:rPr>
          <w:noProof w:val="0"/>
        </w:rPr>
        <w:t xml:space="preserve">  //*</w:t>
      </w:r>
    </w:p>
    <w:p w14:paraId="2353F9A3" w14:textId="77777777" w:rsidR="007B74C4" w:rsidRPr="00131AE7" w:rsidRDefault="007B74C4" w:rsidP="007B74C4">
      <w:pPr>
        <w:pStyle w:val="PL"/>
        <w:rPr>
          <w:noProof w:val="0"/>
        </w:rPr>
      </w:pPr>
      <w:r w:rsidRPr="00131AE7">
        <w:rPr>
          <w:noProof w:val="0"/>
        </w:rPr>
        <w:t xml:space="preserve">  //*  @desc Matches duration representations containing time components </w:t>
      </w:r>
    </w:p>
    <w:p w14:paraId="679CB29C" w14:textId="77777777" w:rsidR="007B74C4" w:rsidRPr="00131AE7" w:rsidRDefault="007B74C4" w:rsidP="007B74C4">
      <w:pPr>
        <w:pStyle w:val="PL"/>
        <w:rPr>
          <w:noProof w:val="0"/>
        </w:rPr>
      </w:pPr>
      <w:r w:rsidRPr="00131AE7">
        <w:rPr>
          <w:noProof w:val="0"/>
        </w:rPr>
        <w:t xml:space="preserve">  //*        only and using the format with designators</w:t>
      </w:r>
    </w:p>
    <w:p w14:paraId="017D070F" w14:textId="77777777" w:rsidR="007B74C4" w:rsidRPr="00131AE7" w:rsidRDefault="007B74C4" w:rsidP="007B74C4">
      <w:pPr>
        <w:pStyle w:val="PL"/>
        <w:rPr>
          <w:noProof w:val="0"/>
        </w:rPr>
      </w:pPr>
      <w:r w:rsidRPr="00131AE7">
        <w:rPr>
          <w:noProof w:val="0"/>
        </w:rPr>
        <w:t xml:space="preserve">  //*               </w:t>
      </w:r>
    </w:p>
    <w:p w14:paraId="34846BA5" w14:textId="77777777" w:rsidR="007B74C4" w:rsidRPr="00131AE7" w:rsidRDefault="007B74C4" w:rsidP="007B74C4">
      <w:pPr>
        <w:pStyle w:val="PL"/>
        <w:rPr>
          <w:noProof w:val="0"/>
        </w:rPr>
      </w:pPr>
      <w:r w:rsidRPr="00131AE7">
        <w:rPr>
          <w:noProof w:val="0"/>
        </w:rPr>
        <w:t xml:space="preserve">  //*  @status verified</w:t>
      </w:r>
    </w:p>
    <w:p w14:paraId="57225E53" w14:textId="77777777" w:rsidR="007B74C4" w:rsidRPr="00131AE7" w:rsidRDefault="007B74C4" w:rsidP="007B74C4">
      <w:pPr>
        <w:pStyle w:val="PL"/>
        <w:rPr>
          <w:noProof w:val="0"/>
        </w:rPr>
      </w:pPr>
      <w:r w:rsidRPr="00131AE7">
        <w:rPr>
          <w:noProof w:val="0"/>
        </w:rPr>
        <w:t xml:space="preserve">  //*</w:t>
      </w:r>
    </w:p>
    <w:p w14:paraId="5C898322" w14:textId="77777777" w:rsidR="007B74C4" w:rsidRPr="00131AE7" w:rsidRDefault="007B74C4" w:rsidP="007B74C4">
      <w:pPr>
        <w:pStyle w:val="PL"/>
        <w:rPr>
          <w:noProof w:val="0"/>
        </w:rPr>
      </w:pPr>
      <w:r w:rsidRPr="00131AE7">
        <w:rPr>
          <w:noProof w:val="0"/>
        </w:rPr>
        <w:t xml:space="preserve">  //*****************************************************************************</w:t>
      </w:r>
    </w:p>
    <w:p w14:paraId="2278A3F1" w14:textId="77777777" w:rsidR="007B74C4" w:rsidRPr="00131AE7" w:rsidRDefault="007B74C4" w:rsidP="007B74C4">
      <w:pPr>
        <w:pStyle w:val="PL"/>
        <w:rPr>
          <w:noProof w:val="0"/>
        </w:rPr>
      </w:pPr>
      <w:r w:rsidRPr="00131AE7">
        <w:rPr>
          <w:noProof w:val="0"/>
        </w:rPr>
        <w:t xml:space="preserve">  template charstring  t_ISO8601DurationDesignTime :=  pattern</w:t>
      </w:r>
    </w:p>
    <w:p w14:paraId="0936204F" w14:textId="77777777" w:rsidR="007B74C4" w:rsidRPr="00131AE7" w:rsidRDefault="007B74C4" w:rsidP="007B74C4">
      <w:pPr>
        <w:pStyle w:val="PL"/>
        <w:rPr>
          <w:noProof w:val="0"/>
        </w:rPr>
      </w:pPr>
      <w:r w:rsidRPr="00131AE7">
        <w:rPr>
          <w:noProof w:val="0"/>
        </w:rPr>
        <w:t xml:space="preserve">    "PT{nc.nums}(H({nc.nums}(M({nc.nums}(S|{nc.dFraction}S))#(,1)|" &amp;</w:t>
      </w:r>
    </w:p>
    <w:p w14:paraId="7C821C4F" w14:textId="77777777" w:rsidR="007B74C4" w:rsidRPr="00131AE7" w:rsidRDefault="007B74C4" w:rsidP="007B74C4">
      <w:pPr>
        <w:pStyle w:val="PL"/>
        <w:rPr>
          <w:noProof w:val="0"/>
        </w:rPr>
      </w:pPr>
      <w:r w:rsidRPr="00131AE7">
        <w:rPr>
          <w:noProof w:val="0"/>
        </w:rPr>
        <w:t xml:space="preserve">    "{nc.dFraction}[MS]|S))#(,1)|{nc.dFraction}[HMS]|M({nc.nums}(S|" &amp;</w:t>
      </w:r>
    </w:p>
    <w:p w14:paraId="268509F2" w14:textId="77777777" w:rsidR="007B74C4" w:rsidRPr="00131AE7" w:rsidRDefault="007B74C4" w:rsidP="007B74C4">
      <w:pPr>
        <w:pStyle w:val="PL"/>
        <w:rPr>
          <w:noProof w:val="0"/>
        </w:rPr>
      </w:pPr>
      <w:r w:rsidRPr="00131AE7">
        <w:rPr>
          <w:noProof w:val="0"/>
        </w:rPr>
        <w:t xml:space="preserve">    "{nc.dFraction}S)|{nc.dFraction}M)#(,1)|S)"</w:t>
      </w:r>
    </w:p>
    <w:p w14:paraId="58DB5D82" w14:textId="77777777" w:rsidR="007B74C4" w:rsidRPr="00131AE7" w:rsidRDefault="007B74C4" w:rsidP="007B74C4">
      <w:pPr>
        <w:pStyle w:val="PL"/>
        <w:rPr>
          <w:noProof w:val="0"/>
        </w:rPr>
      </w:pPr>
      <w:r w:rsidRPr="00131AE7">
        <w:rPr>
          <w:noProof w:val="0"/>
        </w:rPr>
        <w:t xml:space="preserve">  </w:t>
      </w:r>
    </w:p>
    <w:p w14:paraId="729F20D6" w14:textId="77777777" w:rsidR="007B74C4" w:rsidRPr="00131AE7" w:rsidRDefault="007B74C4" w:rsidP="007B74C4">
      <w:pPr>
        <w:pStyle w:val="PL"/>
        <w:rPr>
          <w:noProof w:val="0"/>
        </w:rPr>
      </w:pPr>
      <w:r w:rsidRPr="00131AE7">
        <w:rPr>
          <w:noProof w:val="0"/>
        </w:rPr>
        <w:t xml:space="preserve">  </w:t>
      </w:r>
    </w:p>
    <w:p w14:paraId="5DBB9F10" w14:textId="77777777" w:rsidR="007B74C4" w:rsidRPr="00131AE7" w:rsidRDefault="007B74C4" w:rsidP="007B74C4">
      <w:pPr>
        <w:pStyle w:val="PL"/>
        <w:rPr>
          <w:noProof w:val="0"/>
        </w:rPr>
      </w:pPr>
      <w:r w:rsidRPr="00131AE7">
        <w:rPr>
          <w:noProof w:val="0"/>
        </w:rPr>
        <w:t xml:space="preserve">  //*****************************************************************************</w:t>
      </w:r>
    </w:p>
    <w:p w14:paraId="01D20341" w14:textId="77777777" w:rsidR="007B74C4" w:rsidRPr="00131AE7" w:rsidRDefault="007B74C4" w:rsidP="007B74C4">
      <w:pPr>
        <w:pStyle w:val="PL"/>
        <w:rPr>
          <w:noProof w:val="0"/>
        </w:rPr>
      </w:pPr>
      <w:r w:rsidRPr="00131AE7">
        <w:rPr>
          <w:noProof w:val="0"/>
        </w:rPr>
        <w:lastRenderedPageBreak/>
        <w:t xml:space="preserve">  //*</w:t>
      </w:r>
    </w:p>
    <w:p w14:paraId="70D3914D" w14:textId="77777777" w:rsidR="007B74C4" w:rsidRPr="00131AE7" w:rsidRDefault="007B74C4" w:rsidP="007B74C4">
      <w:pPr>
        <w:pStyle w:val="PL"/>
        <w:rPr>
          <w:noProof w:val="0"/>
        </w:rPr>
      </w:pPr>
      <w:r w:rsidRPr="00131AE7">
        <w:rPr>
          <w:noProof w:val="0"/>
        </w:rPr>
        <w:t xml:space="preserve">  //*  @reference ISO_8601 $4.4.3.2</w:t>
      </w:r>
    </w:p>
    <w:p w14:paraId="7F7A3C1E" w14:textId="77777777" w:rsidR="007B74C4" w:rsidRPr="00131AE7" w:rsidRDefault="007B74C4" w:rsidP="007B74C4">
      <w:pPr>
        <w:pStyle w:val="PL"/>
        <w:rPr>
          <w:noProof w:val="0"/>
        </w:rPr>
      </w:pPr>
      <w:r w:rsidRPr="00131AE7">
        <w:rPr>
          <w:noProof w:val="0"/>
        </w:rPr>
        <w:t xml:space="preserve">  //*</w:t>
      </w:r>
    </w:p>
    <w:p w14:paraId="0F61597E" w14:textId="77777777" w:rsidR="007B74C4" w:rsidRPr="00131AE7" w:rsidRDefault="007B74C4" w:rsidP="007B74C4">
      <w:pPr>
        <w:pStyle w:val="PL"/>
        <w:rPr>
          <w:noProof w:val="0"/>
        </w:rPr>
      </w:pPr>
      <w:r w:rsidRPr="00131AE7">
        <w:rPr>
          <w:noProof w:val="0"/>
        </w:rPr>
        <w:t xml:space="preserve">  //*  @desc Matches duration representations using the format with designators;</w:t>
      </w:r>
    </w:p>
    <w:p w14:paraId="24B2DD5D" w14:textId="77777777" w:rsidR="007B74C4" w:rsidRPr="00131AE7" w:rsidRDefault="007B74C4" w:rsidP="007B74C4">
      <w:pPr>
        <w:pStyle w:val="PL"/>
        <w:rPr>
          <w:noProof w:val="0"/>
        </w:rPr>
      </w:pPr>
      <w:r w:rsidRPr="00131AE7">
        <w:rPr>
          <w:noProof w:val="0"/>
        </w:rPr>
        <w:t xml:space="preserve">  //*        Both week and caledar dates are supported (the alternative format in </w:t>
      </w:r>
    </w:p>
    <w:p w14:paraId="7CE3012A" w14:textId="77777777" w:rsidR="007B74C4" w:rsidRPr="00131AE7" w:rsidRDefault="007B74C4" w:rsidP="007B74C4">
      <w:pPr>
        <w:pStyle w:val="PL"/>
        <w:rPr>
          <w:noProof w:val="0"/>
        </w:rPr>
      </w:pPr>
      <w:r w:rsidRPr="00131AE7">
        <w:rPr>
          <w:noProof w:val="0"/>
        </w:rPr>
        <w:t xml:space="preserve">  //*        $4.4.3.3 is excluded: it is covered by t_ISO8601DurationAlternative...) </w:t>
      </w:r>
    </w:p>
    <w:p w14:paraId="2BB093EE" w14:textId="77777777" w:rsidR="007B74C4" w:rsidRPr="00131AE7" w:rsidRDefault="007B74C4" w:rsidP="007B74C4">
      <w:pPr>
        <w:pStyle w:val="PL"/>
        <w:rPr>
          <w:noProof w:val="0"/>
        </w:rPr>
      </w:pPr>
      <w:r w:rsidRPr="00131AE7">
        <w:rPr>
          <w:noProof w:val="0"/>
        </w:rPr>
        <w:t xml:space="preserve">  //* </w:t>
      </w:r>
    </w:p>
    <w:p w14:paraId="3027EC0D" w14:textId="77777777" w:rsidR="007B74C4" w:rsidRPr="00131AE7" w:rsidRDefault="007B74C4" w:rsidP="007B74C4">
      <w:pPr>
        <w:pStyle w:val="PL"/>
        <w:rPr>
          <w:noProof w:val="0"/>
        </w:rPr>
      </w:pPr>
      <w:r w:rsidRPr="00131AE7">
        <w:rPr>
          <w:noProof w:val="0"/>
        </w:rPr>
        <w:t xml:space="preserve">  //*  @status verified</w:t>
      </w:r>
    </w:p>
    <w:p w14:paraId="0697795B" w14:textId="77777777" w:rsidR="007B74C4" w:rsidRPr="00131AE7" w:rsidRDefault="007B74C4" w:rsidP="007B74C4">
      <w:pPr>
        <w:pStyle w:val="PL"/>
        <w:rPr>
          <w:noProof w:val="0"/>
        </w:rPr>
      </w:pPr>
      <w:r w:rsidRPr="00131AE7">
        <w:rPr>
          <w:noProof w:val="0"/>
        </w:rPr>
        <w:t xml:space="preserve">  //*</w:t>
      </w:r>
    </w:p>
    <w:p w14:paraId="7C17483C" w14:textId="77777777" w:rsidR="007B74C4" w:rsidRPr="00131AE7" w:rsidRDefault="007B74C4" w:rsidP="00D86A2D">
      <w:pPr>
        <w:pStyle w:val="PL"/>
        <w:keepNext/>
        <w:rPr>
          <w:noProof w:val="0"/>
        </w:rPr>
      </w:pPr>
      <w:r w:rsidRPr="00131AE7">
        <w:rPr>
          <w:noProof w:val="0"/>
        </w:rPr>
        <w:t xml:space="preserve">  //*****************************************************************************</w:t>
      </w:r>
    </w:p>
    <w:p w14:paraId="243B1E22" w14:textId="77777777" w:rsidR="007B74C4" w:rsidRPr="00131AE7" w:rsidRDefault="007B74C4" w:rsidP="007B74C4">
      <w:pPr>
        <w:pStyle w:val="PL"/>
        <w:rPr>
          <w:noProof w:val="0"/>
        </w:rPr>
      </w:pPr>
      <w:r w:rsidRPr="00131AE7">
        <w:rPr>
          <w:noProof w:val="0"/>
        </w:rPr>
        <w:t xml:space="preserve">  template charstring  t_ISO8601DurationDesign :=  pattern</w:t>
      </w:r>
    </w:p>
    <w:p w14:paraId="0AFFCD68" w14:textId="77777777" w:rsidR="007B74C4" w:rsidRPr="00131AE7" w:rsidRDefault="007B74C4" w:rsidP="007B74C4">
      <w:pPr>
        <w:pStyle w:val="PL"/>
        <w:rPr>
          <w:noProof w:val="0"/>
        </w:rPr>
      </w:pPr>
      <w:r w:rsidRPr="00131AE7">
        <w:rPr>
          <w:noProof w:val="0"/>
        </w:rPr>
        <w:t xml:space="preserve">    "P({nc.nums}((Y({nc.nums}(M({nc.nums}(D{nc.durTime}#(,1)|{nc.dFraction}D)|" &amp;</w:t>
      </w:r>
    </w:p>
    <w:p w14:paraId="1277B419" w14:textId="77777777" w:rsidR="007B74C4" w:rsidRPr="00131AE7" w:rsidRDefault="007B74C4" w:rsidP="007B74C4">
      <w:pPr>
        <w:pStyle w:val="PL"/>
        <w:rPr>
          <w:noProof w:val="0"/>
        </w:rPr>
      </w:pPr>
      <w:r w:rsidRPr="00131AE7">
        <w:rPr>
          <w:noProof w:val="0"/>
        </w:rPr>
        <w:t xml:space="preserve">    "{nc.durTime}#(,1))|{nc.dFraction}[MD]|D{nc.durTime}#(,1))|{nc.durTime}" &amp;</w:t>
      </w:r>
    </w:p>
    <w:p w14:paraId="1544E818" w14:textId="77777777" w:rsidR="007B74C4" w:rsidRPr="00131AE7" w:rsidRDefault="007B74C4" w:rsidP="007B74C4">
      <w:pPr>
        <w:pStyle w:val="PL"/>
        <w:rPr>
          <w:noProof w:val="0"/>
        </w:rPr>
      </w:pPr>
      <w:r w:rsidRPr="00131AE7">
        <w:rPr>
          <w:noProof w:val="0"/>
        </w:rPr>
        <w:t xml:space="preserve">    "#(,1))|{nc.dFraction}[YMDW])|M({nc.nums}(D{nc.durTime}#(,1)|" &amp;</w:t>
      </w:r>
    </w:p>
    <w:p w14:paraId="0F889F5D" w14:textId="77777777" w:rsidR="007B74C4" w:rsidRPr="00131AE7" w:rsidRDefault="007B74C4" w:rsidP="007B74C4">
      <w:pPr>
        <w:pStyle w:val="PL"/>
        <w:rPr>
          <w:noProof w:val="0"/>
        </w:rPr>
      </w:pPr>
      <w:r w:rsidRPr="00131AE7">
        <w:rPr>
          <w:noProof w:val="0"/>
        </w:rPr>
        <w:t xml:space="preserve">    "{nc.dFraction}D)|{nc.dFraction}D|{nc.durTime}#(,1))|D{nc.durTime}#(,1)|" &amp;</w:t>
      </w:r>
    </w:p>
    <w:p w14:paraId="07566092" w14:textId="77777777" w:rsidR="007B74C4" w:rsidRPr="00131AE7" w:rsidRDefault="007B74C4" w:rsidP="007B74C4">
      <w:pPr>
        <w:pStyle w:val="PL"/>
        <w:rPr>
          <w:noProof w:val="0"/>
        </w:rPr>
      </w:pPr>
      <w:r w:rsidRPr="00131AE7">
        <w:rPr>
          <w:noProof w:val="0"/>
        </w:rPr>
        <w:t xml:space="preserve">    "W{nc.durTime}#(,1))|{nc.durTime})"</w:t>
      </w:r>
    </w:p>
    <w:p w14:paraId="17C373D8" w14:textId="77777777" w:rsidR="007B74C4" w:rsidRPr="00131AE7" w:rsidRDefault="007B74C4" w:rsidP="007B74C4">
      <w:pPr>
        <w:pStyle w:val="PL"/>
        <w:rPr>
          <w:noProof w:val="0"/>
        </w:rPr>
      </w:pPr>
      <w:r w:rsidRPr="00131AE7">
        <w:rPr>
          <w:noProof w:val="0"/>
        </w:rPr>
        <w:t xml:space="preserve">  </w:t>
      </w:r>
    </w:p>
    <w:p w14:paraId="403FDECA" w14:textId="77777777" w:rsidR="007B74C4" w:rsidRPr="00131AE7" w:rsidRDefault="007B74C4" w:rsidP="007B74C4">
      <w:pPr>
        <w:pStyle w:val="PL"/>
        <w:rPr>
          <w:noProof w:val="0"/>
        </w:rPr>
      </w:pPr>
      <w:r w:rsidRPr="00131AE7">
        <w:rPr>
          <w:noProof w:val="0"/>
        </w:rPr>
        <w:t xml:space="preserve">  </w:t>
      </w:r>
    </w:p>
    <w:p w14:paraId="6D52C37F" w14:textId="77777777" w:rsidR="007B74C4" w:rsidRPr="00131AE7" w:rsidRDefault="007B74C4" w:rsidP="007B74C4">
      <w:pPr>
        <w:pStyle w:val="PL"/>
        <w:rPr>
          <w:noProof w:val="0"/>
        </w:rPr>
      </w:pPr>
      <w:r w:rsidRPr="00131AE7">
        <w:rPr>
          <w:noProof w:val="0"/>
        </w:rPr>
        <w:t xml:space="preserve">  //*****************************************************************************</w:t>
      </w:r>
    </w:p>
    <w:p w14:paraId="1B22D05B" w14:textId="77777777" w:rsidR="007B74C4" w:rsidRPr="00131AE7" w:rsidRDefault="007B74C4" w:rsidP="007B74C4">
      <w:pPr>
        <w:pStyle w:val="PL"/>
        <w:rPr>
          <w:noProof w:val="0"/>
        </w:rPr>
      </w:pPr>
      <w:r w:rsidRPr="00131AE7">
        <w:rPr>
          <w:noProof w:val="0"/>
        </w:rPr>
        <w:t xml:space="preserve">  //*</w:t>
      </w:r>
    </w:p>
    <w:p w14:paraId="219FF838" w14:textId="77777777" w:rsidR="007B74C4" w:rsidRPr="00131AE7" w:rsidRDefault="007B74C4" w:rsidP="007B74C4">
      <w:pPr>
        <w:pStyle w:val="PL"/>
        <w:rPr>
          <w:noProof w:val="0"/>
        </w:rPr>
      </w:pPr>
      <w:r w:rsidRPr="00131AE7">
        <w:rPr>
          <w:noProof w:val="0"/>
        </w:rPr>
        <w:t xml:space="preserve">  //*  @reference ISO_8601 $4.4.3.3</w:t>
      </w:r>
    </w:p>
    <w:p w14:paraId="110248EC" w14:textId="77777777" w:rsidR="007B74C4" w:rsidRPr="00131AE7" w:rsidRDefault="007B74C4" w:rsidP="007B74C4">
      <w:pPr>
        <w:pStyle w:val="PL"/>
        <w:rPr>
          <w:noProof w:val="0"/>
        </w:rPr>
      </w:pPr>
      <w:r w:rsidRPr="00131AE7">
        <w:rPr>
          <w:noProof w:val="0"/>
        </w:rPr>
        <w:t xml:space="preserve">  //*</w:t>
      </w:r>
    </w:p>
    <w:p w14:paraId="1FB451A4" w14:textId="77777777" w:rsidR="007B74C4" w:rsidRPr="00131AE7" w:rsidRDefault="007B74C4" w:rsidP="007B74C4">
      <w:pPr>
        <w:pStyle w:val="PL"/>
        <w:rPr>
          <w:noProof w:val="0"/>
        </w:rPr>
      </w:pPr>
      <w:r w:rsidRPr="00131AE7">
        <w:rPr>
          <w:noProof w:val="0"/>
        </w:rPr>
        <w:t xml:space="preserve">  //*  @desc Matches duration representations using the alternative basic format</w:t>
      </w:r>
    </w:p>
    <w:p w14:paraId="63ACB420" w14:textId="77777777" w:rsidR="007B74C4" w:rsidRPr="00131AE7" w:rsidRDefault="007B74C4" w:rsidP="007B74C4">
      <w:pPr>
        <w:pStyle w:val="PL"/>
        <w:rPr>
          <w:noProof w:val="0"/>
        </w:rPr>
      </w:pPr>
      <w:r w:rsidRPr="00131AE7">
        <w:rPr>
          <w:noProof w:val="0"/>
        </w:rPr>
        <w:t xml:space="preserve">  //*               </w:t>
      </w:r>
    </w:p>
    <w:p w14:paraId="73872EA0" w14:textId="77777777" w:rsidR="007B74C4" w:rsidRPr="00131AE7" w:rsidRDefault="007B74C4" w:rsidP="007B74C4">
      <w:pPr>
        <w:pStyle w:val="PL"/>
        <w:rPr>
          <w:noProof w:val="0"/>
        </w:rPr>
      </w:pPr>
      <w:r w:rsidRPr="00131AE7">
        <w:rPr>
          <w:noProof w:val="0"/>
        </w:rPr>
        <w:t xml:space="preserve">  //*  @remark Both caledar and ordinal dates are supported</w:t>
      </w:r>
    </w:p>
    <w:p w14:paraId="2414ABC2" w14:textId="77777777" w:rsidR="007B74C4" w:rsidRPr="00131AE7" w:rsidRDefault="007B74C4" w:rsidP="007B74C4">
      <w:pPr>
        <w:pStyle w:val="PL"/>
        <w:rPr>
          <w:noProof w:val="0"/>
        </w:rPr>
      </w:pPr>
      <w:r w:rsidRPr="00131AE7">
        <w:rPr>
          <w:noProof w:val="0"/>
        </w:rPr>
        <w:t xml:space="preserve">  //*  @remark Any of the components may be numerically 0;</w:t>
      </w:r>
    </w:p>
    <w:p w14:paraId="480E003A" w14:textId="77777777" w:rsidR="007B74C4" w:rsidRPr="00131AE7" w:rsidRDefault="007B74C4" w:rsidP="007B74C4">
      <w:pPr>
        <w:pStyle w:val="PL"/>
        <w:rPr>
          <w:noProof w:val="0"/>
        </w:rPr>
      </w:pPr>
      <w:r w:rsidRPr="00131AE7">
        <w:rPr>
          <w:noProof w:val="0"/>
        </w:rPr>
        <w:t xml:space="preserve">  //*  @remark Carry over points are 12 month, 30 days, (365 days in case of</w:t>
      </w:r>
    </w:p>
    <w:p w14:paraId="5C2B873D" w14:textId="77777777" w:rsidR="007B74C4" w:rsidRPr="00131AE7" w:rsidRDefault="007B74C4" w:rsidP="007B74C4">
      <w:pPr>
        <w:pStyle w:val="PL"/>
        <w:rPr>
          <w:noProof w:val="0"/>
        </w:rPr>
      </w:pPr>
      <w:r w:rsidRPr="00131AE7">
        <w:rPr>
          <w:noProof w:val="0"/>
        </w:rPr>
        <w:t xml:space="preserve">  //*          ordinal dates), 24 hours, 60 minutes and</w:t>
      </w:r>
    </w:p>
    <w:p w14:paraId="0CF004A8" w14:textId="77777777" w:rsidR="007B74C4" w:rsidRPr="00131AE7" w:rsidRDefault="007B74C4" w:rsidP="007B74C4">
      <w:pPr>
        <w:pStyle w:val="PL"/>
        <w:rPr>
          <w:noProof w:val="0"/>
        </w:rPr>
      </w:pPr>
      <w:r w:rsidRPr="00131AE7">
        <w:rPr>
          <w:noProof w:val="0"/>
        </w:rPr>
        <w:t xml:space="preserve">  //*          60 seconds; e.g.</w:t>
      </w:r>
    </w:p>
    <w:p w14:paraId="6EEF5E2C" w14:textId="77777777" w:rsidR="007B74C4" w:rsidRPr="00131AE7" w:rsidRDefault="007B74C4" w:rsidP="007B74C4">
      <w:pPr>
        <w:pStyle w:val="PL"/>
        <w:rPr>
          <w:noProof w:val="0"/>
        </w:rPr>
      </w:pPr>
      <w:r w:rsidRPr="00131AE7">
        <w:rPr>
          <w:noProof w:val="0"/>
        </w:rPr>
        <w:t xml:space="preserve">  //*          P00011200T000000,         P00010130T000000,</w:t>
      </w:r>
    </w:p>
    <w:p w14:paraId="6FFCA036" w14:textId="77777777" w:rsidR="007B74C4" w:rsidRPr="00131AE7" w:rsidRDefault="007B74C4" w:rsidP="007B74C4">
      <w:pPr>
        <w:pStyle w:val="PL"/>
        <w:rPr>
          <w:noProof w:val="0"/>
        </w:rPr>
      </w:pPr>
      <w:r w:rsidRPr="00131AE7">
        <w:rPr>
          <w:noProof w:val="0"/>
        </w:rPr>
        <w:t xml:space="preserve">  //*          P001365T000000,           P0001001T006000 and</w:t>
      </w:r>
    </w:p>
    <w:p w14:paraId="499B3CEA" w14:textId="77777777" w:rsidR="007B74C4" w:rsidRPr="00131AE7" w:rsidRDefault="007B74C4" w:rsidP="007B74C4">
      <w:pPr>
        <w:pStyle w:val="PL"/>
        <w:rPr>
          <w:noProof w:val="0"/>
        </w:rPr>
      </w:pPr>
      <w:r w:rsidRPr="00131AE7">
        <w:rPr>
          <w:noProof w:val="0"/>
        </w:rPr>
        <w:t xml:space="preserve">  //*          P0001-001T00:00:60</w:t>
      </w:r>
    </w:p>
    <w:p w14:paraId="637CBC3D" w14:textId="77777777" w:rsidR="007B74C4" w:rsidRPr="00131AE7" w:rsidRDefault="007B74C4" w:rsidP="007B74C4">
      <w:pPr>
        <w:pStyle w:val="PL"/>
        <w:rPr>
          <w:noProof w:val="0"/>
        </w:rPr>
      </w:pPr>
      <w:r w:rsidRPr="00131AE7">
        <w:rPr>
          <w:noProof w:val="0"/>
        </w:rPr>
        <w:t xml:space="preserve">  //*          are NOT accepted, only</w:t>
      </w:r>
    </w:p>
    <w:p w14:paraId="434E6B31" w14:textId="77777777" w:rsidR="007B74C4" w:rsidRPr="00131AE7" w:rsidRDefault="007B74C4" w:rsidP="007B74C4">
      <w:pPr>
        <w:pStyle w:val="PL"/>
        <w:rPr>
          <w:noProof w:val="0"/>
        </w:rPr>
      </w:pPr>
      <w:r w:rsidRPr="00131AE7">
        <w:rPr>
          <w:noProof w:val="0"/>
        </w:rPr>
        <w:t xml:space="preserve">  //*          P00020000T000000,         P00010200T000000,</w:t>
      </w:r>
    </w:p>
    <w:p w14:paraId="32731A62" w14:textId="77777777" w:rsidR="007B74C4" w:rsidRPr="00131AE7" w:rsidRDefault="007B74C4" w:rsidP="007B74C4">
      <w:pPr>
        <w:pStyle w:val="PL"/>
        <w:rPr>
          <w:noProof w:val="0"/>
        </w:rPr>
      </w:pPr>
      <w:r w:rsidRPr="00131AE7">
        <w:rPr>
          <w:noProof w:val="0"/>
        </w:rPr>
        <w:t xml:space="preserve">  //*          P002000T000000,           P0001001T010000 and</w:t>
      </w:r>
    </w:p>
    <w:p w14:paraId="04C7E471" w14:textId="77777777" w:rsidR="007B74C4" w:rsidRPr="00131AE7" w:rsidRDefault="007B74C4" w:rsidP="007B74C4">
      <w:pPr>
        <w:pStyle w:val="PL"/>
        <w:rPr>
          <w:noProof w:val="0"/>
        </w:rPr>
      </w:pPr>
      <w:r w:rsidRPr="00131AE7">
        <w:rPr>
          <w:noProof w:val="0"/>
        </w:rPr>
        <w:t xml:space="preserve">  //*          P0001001T000100</w:t>
      </w:r>
    </w:p>
    <w:p w14:paraId="0393776E" w14:textId="77777777" w:rsidR="007B74C4" w:rsidRPr="00131AE7" w:rsidRDefault="007B74C4" w:rsidP="007B74C4">
      <w:pPr>
        <w:pStyle w:val="PL"/>
        <w:rPr>
          <w:noProof w:val="0"/>
        </w:rPr>
      </w:pPr>
      <w:r w:rsidRPr="00131AE7">
        <w:rPr>
          <w:noProof w:val="0"/>
        </w:rPr>
        <w:t xml:space="preserve">  //*          are valid</w:t>
      </w:r>
    </w:p>
    <w:p w14:paraId="4B59692A" w14:textId="77777777" w:rsidR="007B74C4" w:rsidRPr="00131AE7" w:rsidRDefault="007B74C4" w:rsidP="007B74C4">
      <w:pPr>
        <w:pStyle w:val="PL"/>
        <w:rPr>
          <w:noProof w:val="0"/>
        </w:rPr>
      </w:pPr>
      <w:r w:rsidRPr="00131AE7">
        <w:rPr>
          <w:noProof w:val="0"/>
        </w:rPr>
        <w:t xml:space="preserve">  //*  @remark The time part may be of reduced accuracy (by using decimal fraction</w:t>
      </w:r>
    </w:p>
    <w:p w14:paraId="40243E8F" w14:textId="77777777" w:rsidR="007B74C4" w:rsidRPr="00131AE7" w:rsidRDefault="007B74C4" w:rsidP="007B74C4">
      <w:pPr>
        <w:pStyle w:val="PL"/>
        <w:rPr>
          <w:noProof w:val="0"/>
        </w:rPr>
      </w:pPr>
      <w:r w:rsidRPr="00131AE7">
        <w:rPr>
          <w:noProof w:val="0"/>
        </w:rPr>
        <w:t xml:space="preserve">  //*          or omitting lower order time element(s)), the date part shall be</w:t>
      </w:r>
    </w:p>
    <w:p w14:paraId="4980C6AB" w14:textId="77777777" w:rsidR="007B74C4" w:rsidRPr="00131AE7" w:rsidRDefault="007B74C4" w:rsidP="007B74C4">
      <w:pPr>
        <w:pStyle w:val="PL"/>
        <w:rPr>
          <w:noProof w:val="0"/>
        </w:rPr>
      </w:pPr>
      <w:r w:rsidRPr="00131AE7">
        <w:rPr>
          <w:noProof w:val="0"/>
        </w:rPr>
        <w:t xml:space="preserve">  //*          complete (i.e. numerically 0 elements shall not be omitted)</w:t>
      </w:r>
    </w:p>
    <w:p w14:paraId="6C527C57" w14:textId="77777777" w:rsidR="007B74C4" w:rsidRPr="00131AE7" w:rsidRDefault="007B74C4" w:rsidP="007B74C4">
      <w:pPr>
        <w:pStyle w:val="PL"/>
        <w:rPr>
          <w:noProof w:val="0"/>
        </w:rPr>
      </w:pPr>
      <w:r w:rsidRPr="00131AE7">
        <w:rPr>
          <w:noProof w:val="0"/>
        </w:rPr>
        <w:t xml:space="preserve">  //*</w:t>
      </w:r>
    </w:p>
    <w:p w14:paraId="3378F6DD" w14:textId="77777777" w:rsidR="007B74C4" w:rsidRPr="00131AE7" w:rsidRDefault="007B74C4" w:rsidP="007B74C4">
      <w:pPr>
        <w:pStyle w:val="PL"/>
        <w:rPr>
          <w:noProof w:val="0"/>
        </w:rPr>
      </w:pPr>
      <w:r w:rsidRPr="00131AE7">
        <w:rPr>
          <w:noProof w:val="0"/>
        </w:rPr>
        <w:t xml:space="preserve">  //*  @status verified</w:t>
      </w:r>
    </w:p>
    <w:p w14:paraId="42A34D6F" w14:textId="77777777" w:rsidR="007B74C4" w:rsidRPr="00131AE7" w:rsidRDefault="007B74C4" w:rsidP="007B74C4">
      <w:pPr>
        <w:pStyle w:val="PL"/>
        <w:rPr>
          <w:noProof w:val="0"/>
        </w:rPr>
      </w:pPr>
      <w:r w:rsidRPr="00131AE7">
        <w:rPr>
          <w:noProof w:val="0"/>
        </w:rPr>
        <w:t xml:space="preserve">  //*</w:t>
      </w:r>
    </w:p>
    <w:p w14:paraId="0DDE6A4D" w14:textId="77777777" w:rsidR="007B74C4" w:rsidRPr="00131AE7" w:rsidRDefault="007B74C4" w:rsidP="007B74C4">
      <w:pPr>
        <w:pStyle w:val="PL"/>
        <w:rPr>
          <w:noProof w:val="0"/>
        </w:rPr>
      </w:pPr>
      <w:r w:rsidRPr="00131AE7">
        <w:rPr>
          <w:noProof w:val="0"/>
        </w:rPr>
        <w:t xml:space="preserve">  //*****************************************************************************</w:t>
      </w:r>
    </w:p>
    <w:p w14:paraId="28A0D0AF" w14:textId="77777777" w:rsidR="007B74C4" w:rsidRPr="00131AE7" w:rsidRDefault="007B74C4" w:rsidP="007B74C4">
      <w:pPr>
        <w:pStyle w:val="PL"/>
        <w:rPr>
          <w:noProof w:val="0"/>
        </w:rPr>
      </w:pPr>
      <w:r w:rsidRPr="00131AE7">
        <w:rPr>
          <w:noProof w:val="0"/>
        </w:rPr>
        <w:t xml:space="preserve">  template charstring  t_ISO8601DurationAlternativeBasic :=  pattern</w:t>
      </w:r>
    </w:p>
    <w:p w14:paraId="3C7292B4" w14:textId="77777777" w:rsidR="007B74C4" w:rsidRPr="00131AE7" w:rsidRDefault="007B74C4" w:rsidP="007B74C4">
      <w:pPr>
        <w:pStyle w:val="PL"/>
        <w:rPr>
          <w:noProof w:val="0"/>
        </w:rPr>
      </w:pPr>
      <w:r w:rsidRPr="00131AE7">
        <w:rPr>
          <w:noProof w:val="0"/>
        </w:rPr>
        <w:t xml:space="preserve">    "P{nc.year}({nc.monthDurAlt}{nc.dayOfMonthDurAlt}|{nc.dayOfYearDurAlt})" &amp;</w:t>
      </w:r>
    </w:p>
    <w:p w14:paraId="1272E806" w14:textId="77777777" w:rsidR="007B74C4" w:rsidRPr="00131AE7" w:rsidRDefault="007B74C4" w:rsidP="007B74C4">
      <w:pPr>
        <w:pStyle w:val="PL"/>
        <w:rPr>
          <w:noProof w:val="0"/>
        </w:rPr>
      </w:pPr>
      <w:r w:rsidRPr="00131AE7">
        <w:rPr>
          <w:noProof w:val="0"/>
        </w:rPr>
        <w:t xml:space="preserve">    "T{nc.hour}({nc.minute}({nc.second}{nc.sFraction}#(,1)|{nc.mFraction})" &amp;</w:t>
      </w:r>
    </w:p>
    <w:p w14:paraId="5D3BDF7B" w14:textId="77777777" w:rsidR="007B74C4" w:rsidRPr="00131AE7" w:rsidRDefault="007B74C4" w:rsidP="007B74C4">
      <w:pPr>
        <w:pStyle w:val="PL"/>
        <w:rPr>
          <w:noProof w:val="0"/>
        </w:rPr>
      </w:pPr>
      <w:r w:rsidRPr="00131AE7">
        <w:rPr>
          <w:noProof w:val="0"/>
        </w:rPr>
        <w:t xml:space="preserve">    "#(,1)|{nc.hFraction})#(,1)"</w:t>
      </w:r>
    </w:p>
    <w:p w14:paraId="5CF95F74" w14:textId="77777777" w:rsidR="007B74C4" w:rsidRPr="00131AE7" w:rsidRDefault="007B74C4" w:rsidP="007B74C4">
      <w:pPr>
        <w:pStyle w:val="PL"/>
        <w:rPr>
          <w:noProof w:val="0"/>
        </w:rPr>
      </w:pPr>
      <w:r w:rsidRPr="00131AE7">
        <w:rPr>
          <w:noProof w:val="0"/>
        </w:rPr>
        <w:t xml:space="preserve">  </w:t>
      </w:r>
    </w:p>
    <w:p w14:paraId="65CFC2F3" w14:textId="77777777" w:rsidR="007B74C4" w:rsidRPr="00131AE7" w:rsidRDefault="007B74C4" w:rsidP="007B74C4">
      <w:pPr>
        <w:pStyle w:val="PL"/>
        <w:rPr>
          <w:noProof w:val="0"/>
        </w:rPr>
      </w:pPr>
      <w:r w:rsidRPr="00131AE7">
        <w:rPr>
          <w:noProof w:val="0"/>
        </w:rPr>
        <w:t xml:space="preserve">  </w:t>
      </w:r>
    </w:p>
    <w:p w14:paraId="6E76CE00" w14:textId="77777777" w:rsidR="007B74C4" w:rsidRPr="00131AE7" w:rsidRDefault="007B74C4" w:rsidP="007B74C4">
      <w:pPr>
        <w:pStyle w:val="PL"/>
        <w:rPr>
          <w:noProof w:val="0"/>
        </w:rPr>
      </w:pPr>
      <w:r w:rsidRPr="00131AE7">
        <w:rPr>
          <w:noProof w:val="0"/>
        </w:rPr>
        <w:t xml:space="preserve">  //*****************************************************************************</w:t>
      </w:r>
    </w:p>
    <w:p w14:paraId="5EC9BB27" w14:textId="77777777" w:rsidR="007B74C4" w:rsidRPr="00131AE7" w:rsidRDefault="007B74C4" w:rsidP="007B74C4">
      <w:pPr>
        <w:pStyle w:val="PL"/>
        <w:rPr>
          <w:noProof w:val="0"/>
        </w:rPr>
      </w:pPr>
      <w:r w:rsidRPr="00131AE7">
        <w:rPr>
          <w:noProof w:val="0"/>
        </w:rPr>
        <w:t xml:space="preserve">  //*</w:t>
      </w:r>
    </w:p>
    <w:p w14:paraId="7C1DA965" w14:textId="77777777" w:rsidR="007B74C4" w:rsidRPr="00131AE7" w:rsidRDefault="007B74C4" w:rsidP="007B74C4">
      <w:pPr>
        <w:pStyle w:val="PL"/>
        <w:rPr>
          <w:noProof w:val="0"/>
        </w:rPr>
      </w:pPr>
      <w:r w:rsidRPr="00131AE7">
        <w:rPr>
          <w:noProof w:val="0"/>
        </w:rPr>
        <w:t xml:space="preserve">  //*  @reference ISO_8601 $4.4.3.3</w:t>
      </w:r>
    </w:p>
    <w:p w14:paraId="18F88CEB" w14:textId="77777777" w:rsidR="007B74C4" w:rsidRPr="00131AE7" w:rsidRDefault="007B74C4" w:rsidP="007B74C4">
      <w:pPr>
        <w:pStyle w:val="PL"/>
        <w:rPr>
          <w:noProof w:val="0"/>
        </w:rPr>
      </w:pPr>
      <w:r w:rsidRPr="00131AE7">
        <w:rPr>
          <w:noProof w:val="0"/>
        </w:rPr>
        <w:t xml:space="preserve">  //*</w:t>
      </w:r>
    </w:p>
    <w:p w14:paraId="1242C55A" w14:textId="77777777" w:rsidR="007B74C4" w:rsidRPr="00131AE7" w:rsidRDefault="007B74C4" w:rsidP="007B74C4">
      <w:pPr>
        <w:pStyle w:val="PL"/>
        <w:rPr>
          <w:noProof w:val="0"/>
        </w:rPr>
      </w:pPr>
      <w:r w:rsidRPr="00131AE7">
        <w:rPr>
          <w:noProof w:val="0"/>
        </w:rPr>
        <w:t xml:space="preserve">  //*  @desc Matches duration representations using the alternative extended format</w:t>
      </w:r>
    </w:p>
    <w:p w14:paraId="2699C718" w14:textId="77777777" w:rsidR="007B74C4" w:rsidRPr="00131AE7" w:rsidRDefault="007B74C4" w:rsidP="007B74C4">
      <w:pPr>
        <w:pStyle w:val="PL"/>
        <w:rPr>
          <w:noProof w:val="0"/>
        </w:rPr>
      </w:pPr>
      <w:r w:rsidRPr="00131AE7">
        <w:rPr>
          <w:noProof w:val="0"/>
        </w:rPr>
        <w:t xml:space="preserve">  //*               </w:t>
      </w:r>
    </w:p>
    <w:p w14:paraId="74779C70" w14:textId="77777777" w:rsidR="007B74C4" w:rsidRPr="00131AE7" w:rsidRDefault="007B74C4" w:rsidP="007B74C4">
      <w:pPr>
        <w:pStyle w:val="PL"/>
        <w:rPr>
          <w:noProof w:val="0"/>
        </w:rPr>
      </w:pPr>
      <w:r w:rsidRPr="00131AE7">
        <w:rPr>
          <w:noProof w:val="0"/>
        </w:rPr>
        <w:t xml:space="preserve">  //*  @remark Both caledar and ordinal dates are supported</w:t>
      </w:r>
    </w:p>
    <w:p w14:paraId="2BB961C9" w14:textId="77777777" w:rsidR="007B74C4" w:rsidRPr="00131AE7" w:rsidRDefault="007B74C4" w:rsidP="007B74C4">
      <w:pPr>
        <w:pStyle w:val="PL"/>
        <w:rPr>
          <w:noProof w:val="0"/>
        </w:rPr>
      </w:pPr>
      <w:r w:rsidRPr="00131AE7">
        <w:rPr>
          <w:noProof w:val="0"/>
        </w:rPr>
        <w:t xml:space="preserve">  //*  @remark Any of the components may be numerically 0;</w:t>
      </w:r>
    </w:p>
    <w:p w14:paraId="01E9217B" w14:textId="77777777" w:rsidR="007B74C4" w:rsidRPr="00131AE7" w:rsidRDefault="007B74C4" w:rsidP="007B74C4">
      <w:pPr>
        <w:pStyle w:val="PL"/>
        <w:rPr>
          <w:noProof w:val="0"/>
        </w:rPr>
      </w:pPr>
      <w:r w:rsidRPr="00131AE7">
        <w:rPr>
          <w:noProof w:val="0"/>
        </w:rPr>
        <w:t xml:space="preserve">  //*  @remark Carry over points are 12 month, 30 days, (365 days in case of</w:t>
      </w:r>
    </w:p>
    <w:p w14:paraId="67B62DC5" w14:textId="77777777" w:rsidR="007B74C4" w:rsidRPr="00131AE7" w:rsidRDefault="007B74C4" w:rsidP="007B74C4">
      <w:pPr>
        <w:pStyle w:val="PL"/>
        <w:rPr>
          <w:noProof w:val="0"/>
        </w:rPr>
      </w:pPr>
      <w:r w:rsidRPr="00131AE7">
        <w:rPr>
          <w:noProof w:val="0"/>
        </w:rPr>
        <w:t xml:space="preserve">  //*          ordinal dates), 24 hours, 60 minutes and</w:t>
      </w:r>
    </w:p>
    <w:p w14:paraId="5306C059" w14:textId="77777777" w:rsidR="007B74C4" w:rsidRPr="00131AE7" w:rsidRDefault="007B74C4" w:rsidP="007B74C4">
      <w:pPr>
        <w:pStyle w:val="PL"/>
        <w:rPr>
          <w:noProof w:val="0"/>
        </w:rPr>
      </w:pPr>
      <w:r w:rsidRPr="00131AE7">
        <w:rPr>
          <w:noProof w:val="0"/>
        </w:rPr>
        <w:t xml:space="preserve">  //*          60 seconds; e.g.</w:t>
      </w:r>
    </w:p>
    <w:p w14:paraId="450E08BF" w14:textId="77777777" w:rsidR="007B74C4" w:rsidRPr="00131AE7" w:rsidRDefault="007B74C4" w:rsidP="007B74C4">
      <w:pPr>
        <w:pStyle w:val="PL"/>
        <w:rPr>
          <w:noProof w:val="0"/>
        </w:rPr>
      </w:pPr>
      <w:r w:rsidRPr="00131AE7">
        <w:rPr>
          <w:noProof w:val="0"/>
        </w:rPr>
        <w:t xml:space="preserve">  //*          P0001-12-00T00:00:00,     P0001-01-30T00:00:00,</w:t>
      </w:r>
    </w:p>
    <w:p w14:paraId="46726F3D" w14:textId="77777777" w:rsidR="007B74C4" w:rsidRPr="00131AE7" w:rsidRDefault="007B74C4" w:rsidP="007B74C4">
      <w:pPr>
        <w:pStyle w:val="PL"/>
        <w:rPr>
          <w:noProof w:val="0"/>
        </w:rPr>
      </w:pPr>
      <w:r w:rsidRPr="00131AE7">
        <w:rPr>
          <w:noProof w:val="0"/>
        </w:rPr>
        <w:t xml:space="preserve">  //*          P001-365T00:00:00,        P0001-001T00:60:00 and</w:t>
      </w:r>
    </w:p>
    <w:p w14:paraId="2F22478F" w14:textId="77777777" w:rsidR="007B74C4" w:rsidRPr="00131AE7" w:rsidRDefault="007B74C4" w:rsidP="007B74C4">
      <w:pPr>
        <w:pStyle w:val="PL"/>
        <w:rPr>
          <w:noProof w:val="0"/>
        </w:rPr>
      </w:pPr>
      <w:r w:rsidRPr="00131AE7">
        <w:rPr>
          <w:noProof w:val="0"/>
        </w:rPr>
        <w:t xml:space="preserve">  //*          P0001-001T00:00:60</w:t>
      </w:r>
    </w:p>
    <w:p w14:paraId="51200EF7" w14:textId="77777777" w:rsidR="007B74C4" w:rsidRPr="00131AE7" w:rsidRDefault="007B74C4" w:rsidP="007B74C4">
      <w:pPr>
        <w:pStyle w:val="PL"/>
        <w:rPr>
          <w:noProof w:val="0"/>
        </w:rPr>
      </w:pPr>
      <w:r w:rsidRPr="00131AE7">
        <w:rPr>
          <w:noProof w:val="0"/>
        </w:rPr>
        <w:t xml:space="preserve">  //*          are NOT accepted, only</w:t>
      </w:r>
    </w:p>
    <w:p w14:paraId="55EB07A6" w14:textId="77777777" w:rsidR="007B74C4" w:rsidRPr="00131AE7" w:rsidRDefault="007B74C4" w:rsidP="007B74C4">
      <w:pPr>
        <w:pStyle w:val="PL"/>
        <w:rPr>
          <w:noProof w:val="0"/>
        </w:rPr>
      </w:pPr>
      <w:r w:rsidRPr="00131AE7">
        <w:rPr>
          <w:noProof w:val="0"/>
        </w:rPr>
        <w:t xml:space="preserve">  //*          P0002-00-00T00:00:00,     P0001-02-00T00:00:00,</w:t>
      </w:r>
    </w:p>
    <w:p w14:paraId="3491570D" w14:textId="77777777" w:rsidR="007B74C4" w:rsidRPr="00131AE7" w:rsidRDefault="007B74C4" w:rsidP="007B74C4">
      <w:pPr>
        <w:pStyle w:val="PL"/>
        <w:rPr>
          <w:noProof w:val="0"/>
        </w:rPr>
      </w:pPr>
      <w:r w:rsidRPr="00131AE7">
        <w:rPr>
          <w:noProof w:val="0"/>
        </w:rPr>
        <w:t xml:space="preserve">  //*          P002-000T00:00:00,        P0001-001T01:00:00 and</w:t>
      </w:r>
    </w:p>
    <w:p w14:paraId="46C56F34" w14:textId="77777777" w:rsidR="007B74C4" w:rsidRPr="00131AE7" w:rsidRDefault="007B74C4" w:rsidP="007B74C4">
      <w:pPr>
        <w:pStyle w:val="PL"/>
        <w:rPr>
          <w:noProof w:val="0"/>
        </w:rPr>
      </w:pPr>
      <w:r w:rsidRPr="00131AE7">
        <w:rPr>
          <w:noProof w:val="0"/>
        </w:rPr>
        <w:t xml:space="preserve">  //*          P0001-001T00:01:00</w:t>
      </w:r>
    </w:p>
    <w:p w14:paraId="1F4803CC" w14:textId="77777777" w:rsidR="007B74C4" w:rsidRPr="00131AE7" w:rsidRDefault="007B74C4" w:rsidP="007B74C4">
      <w:pPr>
        <w:pStyle w:val="PL"/>
        <w:rPr>
          <w:noProof w:val="0"/>
        </w:rPr>
      </w:pPr>
      <w:r w:rsidRPr="00131AE7">
        <w:rPr>
          <w:noProof w:val="0"/>
        </w:rPr>
        <w:t xml:space="preserve">  //*          are valid</w:t>
      </w:r>
    </w:p>
    <w:p w14:paraId="28C65DC9" w14:textId="77777777" w:rsidR="007B74C4" w:rsidRPr="00131AE7" w:rsidRDefault="007B74C4" w:rsidP="007B74C4">
      <w:pPr>
        <w:pStyle w:val="PL"/>
        <w:rPr>
          <w:noProof w:val="0"/>
        </w:rPr>
      </w:pPr>
      <w:r w:rsidRPr="00131AE7">
        <w:rPr>
          <w:noProof w:val="0"/>
        </w:rPr>
        <w:t xml:space="preserve">  //*  @remark The time part may be of reduced accuracy (by using decimal fraction</w:t>
      </w:r>
    </w:p>
    <w:p w14:paraId="5D08B618" w14:textId="77777777" w:rsidR="007B74C4" w:rsidRPr="00131AE7" w:rsidRDefault="007B74C4" w:rsidP="007B74C4">
      <w:pPr>
        <w:pStyle w:val="PL"/>
        <w:rPr>
          <w:noProof w:val="0"/>
        </w:rPr>
      </w:pPr>
      <w:r w:rsidRPr="00131AE7">
        <w:rPr>
          <w:noProof w:val="0"/>
        </w:rPr>
        <w:t xml:space="preserve">  //*          or omitting lower order time element(s)), the date part shall be</w:t>
      </w:r>
    </w:p>
    <w:p w14:paraId="323E9AE6" w14:textId="77777777" w:rsidR="007B74C4" w:rsidRPr="00131AE7" w:rsidRDefault="007B74C4" w:rsidP="007B74C4">
      <w:pPr>
        <w:pStyle w:val="PL"/>
        <w:rPr>
          <w:noProof w:val="0"/>
        </w:rPr>
      </w:pPr>
      <w:r w:rsidRPr="00131AE7">
        <w:rPr>
          <w:noProof w:val="0"/>
        </w:rPr>
        <w:t xml:space="preserve">  //*          complete (i.e. numerically 0 elements shall not be omitted)</w:t>
      </w:r>
    </w:p>
    <w:p w14:paraId="26C93DC7" w14:textId="77777777" w:rsidR="007B74C4" w:rsidRPr="00131AE7" w:rsidRDefault="007B74C4" w:rsidP="007B74C4">
      <w:pPr>
        <w:pStyle w:val="PL"/>
        <w:rPr>
          <w:noProof w:val="0"/>
        </w:rPr>
      </w:pPr>
      <w:r w:rsidRPr="00131AE7">
        <w:rPr>
          <w:noProof w:val="0"/>
        </w:rPr>
        <w:t xml:space="preserve">  //* </w:t>
      </w:r>
    </w:p>
    <w:p w14:paraId="1153B511" w14:textId="77777777" w:rsidR="007B74C4" w:rsidRPr="00131AE7" w:rsidRDefault="007B74C4" w:rsidP="007B74C4">
      <w:pPr>
        <w:pStyle w:val="PL"/>
        <w:rPr>
          <w:noProof w:val="0"/>
        </w:rPr>
      </w:pPr>
      <w:r w:rsidRPr="00131AE7">
        <w:rPr>
          <w:noProof w:val="0"/>
        </w:rPr>
        <w:t xml:space="preserve">  //*  @status verified</w:t>
      </w:r>
    </w:p>
    <w:p w14:paraId="53560260" w14:textId="77777777" w:rsidR="007B74C4" w:rsidRPr="00131AE7" w:rsidRDefault="007B74C4" w:rsidP="007B74C4">
      <w:pPr>
        <w:pStyle w:val="PL"/>
        <w:rPr>
          <w:noProof w:val="0"/>
        </w:rPr>
      </w:pPr>
      <w:r w:rsidRPr="00131AE7">
        <w:rPr>
          <w:noProof w:val="0"/>
        </w:rPr>
        <w:t xml:space="preserve">  //*</w:t>
      </w:r>
    </w:p>
    <w:p w14:paraId="25A5F55E" w14:textId="77777777" w:rsidR="007B74C4" w:rsidRPr="00131AE7" w:rsidRDefault="007B74C4" w:rsidP="007B74C4">
      <w:pPr>
        <w:pStyle w:val="PL"/>
        <w:rPr>
          <w:noProof w:val="0"/>
        </w:rPr>
      </w:pPr>
      <w:r w:rsidRPr="00131AE7">
        <w:rPr>
          <w:noProof w:val="0"/>
        </w:rPr>
        <w:t xml:space="preserve">  //*****************************************************************************</w:t>
      </w:r>
    </w:p>
    <w:p w14:paraId="6AC2DE7A" w14:textId="77777777" w:rsidR="007B74C4" w:rsidRPr="00131AE7" w:rsidRDefault="007B74C4" w:rsidP="007B74C4">
      <w:pPr>
        <w:pStyle w:val="PL"/>
        <w:rPr>
          <w:noProof w:val="0"/>
        </w:rPr>
      </w:pPr>
      <w:r w:rsidRPr="00131AE7">
        <w:rPr>
          <w:noProof w:val="0"/>
        </w:rPr>
        <w:t xml:space="preserve">  template charstring  t_ISO8601DurationAlternativeExtended :=  pattern</w:t>
      </w:r>
    </w:p>
    <w:p w14:paraId="50DDEB86" w14:textId="77777777" w:rsidR="007B74C4" w:rsidRPr="00131AE7" w:rsidRDefault="007B74C4" w:rsidP="007B74C4">
      <w:pPr>
        <w:pStyle w:val="PL"/>
        <w:rPr>
          <w:noProof w:val="0"/>
        </w:rPr>
      </w:pPr>
      <w:r w:rsidRPr="00131AE7">
        <w:rPr>
          <w:noProof w:val="0"/>
        </w:rPr>
        <w:t xml:space="preserve">    "P{nc.year}{dash}({nc.monthDurAlt}{dash}{nc.dayOfMonthDurAlt}|" &amp;</w:t>
      </w:r>
    </w:p>
    <w:p w14:paraId="6CA16186" w14:textId="77777777" w:rsidR="007B74C4" w:rsidRPr="00131AE7" w:rsidRDefault="007B74C4" w:rsidP="007B74C4">
      <w:pPr>
        <w:pStyle w:val="PL"/>
        <w:rPr>
          <w:noProof w:val="0"/>
        </w:rPr>
      </w:pPr>
      <w:r w:rsidRPr="00131AE7">
        <w:rPr>
          <w:noProof w:val="0"/>
        </w:rPr>
        <w:lastRenderedPageBreak/>
        <w:t xml:space="preserve">    "{nc.dayOfYearDurAlt})T{nc.hour}{colon}{nc.minute}({colon}{nc.second}" &amp;</w:t>
      </w:r>
    </w:p>
    <w:p w14:paraId="06273676" w14:textId="77777777" w:rsidR="007B74C4" w:rsidRPr="00131AE7" w:rsidRDefault="007B74C4" w:rsidP="007B74C4">
      <w:pPr>
        <w:pStyle w:val="PL"/>
        <w:rPr>
          <w:noProof w:val="0"/>
        </w:rPr>
      </w:pPr>
      <w:r w:rsidRPr="00131AE7">
        <w:rPr>
          <w:noProof w:val="0"/>
        </w:rPr>
        <w:t xml:space="preserve">    "{nc.sFraction}#(,1)|{nc.mFraction})#(,1)"</w:t>
      </w:r>
    </w:p>
    <w:p w14:paraId="29610C2F" w14:textId="77777777" w:rsidR="007B74C4" w:rsidRPr="00131AE7" w:rsidRDefault="007B74C4" w:rsidP="007B74C4">
      <w:pPr>
        <w:pStyle w:val="PL"/>
        <w:rPr>
          <w:noProof w:val="0"/>
        </w:rPr>
      </w:pPr>
      <w:r w:rsidRPr="00131AE7">
        <w:rPr>
          <w:noProof w:val="0"/>
        </w:rPr>
        <w:t xml:space="preserve">  </w:t>
      </w:r>
    </w:p>
    <w:p w14:paraId="0B1D2D36" w14:textId="77777777" w:rsidR="007B74C4" w:rsidRPr="00131AE7" w:rsidRDefault="007B74C4" w:rsidP="007B74C4">
      <w:pPr>
        <w:pStyle w:val="PL"/>
        <w:rPr>
          <w:noProof w:val="0"/>
        </w:rPr>
      </w:pPr>
      <w:r w:rsidRPr="00131AE7">
        <w:rPr>
          <w:noProof w:val="0"/>
        </w:rPr>
        <w:t xml:space="preserve">  </w:t>
      </w:r>
    </w:p>
    <w:p w14:paraId="795C24B0" w14:textId="77777777" w:rsidR="007B74C4" w:rsidRPr="00131AE7" w:rsidRDefault="007B74C4" w:rsidP="00D86A2D">
      <w:pPr>
        <w:pStyle w:val="PL"/>
        <w:keepNext/>
        <w:rPr>
          <w:noProof w:val="0"/>
        </w:rPr>
      </w:pPr>
      <w:r w:rsidRPr="00131AE7">
        <w:rPr>
          <w:noProof w:val="0"/>
        </w:rPr>
        <w:t xml:space="preserve">  //*****************************************************************************</w:t>
      </w:r>
    </w:p>
    <w:p w14:paraId="5EF87D5B" w14:textId="77777777" w:rsidR="007B74C4" w:rsidRPr="00131AE7" w:rsidRDefault="007B74C4" w:rsidP="00D86A2D">
      <w:pPr>
        <w:pStyle w:val="PL"/>
        <w:keepNext/>
        <w:rPr>
          <w:noProof w:val="0"/>
        </w:rPr>
      </w:pPr>
      <w:r w:rsidRPr="00131AE7">
        <w:rPr>
          <w:noProof w:val="0"/>
        </w:rPr>
        <w:t xml:space="preserve">  //*</w:t>
      </w:r>
    </w:p>
    <w:p w14:paraId="7DEDEAFD" w14:textId="77777777" w:rsidR="007B74C4" w:rsidRPr="00131AE7" w:rsidRDefault="007B74C4" w:rsidP="00D86A2D">
      <w:pPr>
        <w:pStyle w:val="PL"/>
        <w:keepNext/>
        <w:rPr>
          <w:noProof w:val="0"/>
        </w:rPr>
      </w:pPr>
      <w:r w:rsidRPr="00131AE7">
        <w:rPr>
          <w:noProof w:val="0"/>
        </w:rPr>
        <w:t xml:space="preserve">  //*  @reference ISO_8601 $4.4.3.3</w:t>
      </w:r>
    </w:p>
    <w:p w14:paraId="2B5CF16F" w14:textId="77777777" w:rsidR="007B74C4" w:rsidRPr="00131AE7" w:rsidRDefault="007B74C4" w:rsidP="00D86A2D">
      <w:pPr>
        <w:pStyle w:val="PL"/>
        <w:keepNext/>
        <w:rPr>
          <w:noProof w:val="0"/>
        </w:rPr>
      </w:pPr>
      <w:r w:rsidRPr="00131AE7">
        <w:rPr>
          <w:noProof w:val="0"/>
        </w:rPr>
        <w:t xml:space="preserve">  //*</w:t>
      </w:r>
    </w:p>
    <w:p w14:paraId="27A6FD2D" w14:textId="77777777" w:rsidR="007B74C4" w:rsidRPr="00131AE7" w:rsidRDefault="007B74C4" w:rsidP="00D86A2D">
      <w:pPr>
        <w:pStyle w:val="PL"/>
        <w:keepNext/>
        <w:rPr>
          <w:noProof w:val="0"/>
        </w:rPr>
      </w:pPr>
      <w:r w:rsidRPr="00131AE7">
        <w:rPr>
          <w:noProof w:val="0"/>
        </w:rPr>
        <w:t xml:space="preserve">  //*  @desc Matches duration representations using the alternative format;</w:t>
      </w:r>
    </w:p>
    <w:p w14:paraId="4C4B769F" w14:textId="77777777" w:rsidR="007B74C4" w:rsidRPr="00131AE7" w:rsidRDefault="007B74C4" w:rsidP="00D86A2D">
      <w:pPr>
        <w:pStyle w:val="PL"/>
        <w:keepNext/>
        <w:rPr>
          <w:noProof w:val="0"/>
        </w:rPr>
      </w:pPr>
      <w:r w:rsidRPr="00131AE7">
        <w:rPr>
          <w:noProof w:val="0"/>
        </w:rPr>
        <w:t xml:space="preserve">  //*        both the basic and the extended formats are supported</w:t>
      </w:r>
    </w:p>
    <w:p w14:paraId="06129259" w14:textId="77777777" w:rsidR="007B74C4" w:rsidRPr="00131AE7" w:rsidRDefault="007B74C4" w:rsidP="007B74C4">
      <w:pPr>
        <w:pStyle w:val="PL"/>
        <w:rPr>
          <w:noProof w:val="0"/>
        </w:rPr>
      </w:pPr>
      <w:r w:rsidRPr="00131AE7">
        <w:rPr>
          <w:noProof w:val="0"/>
        </w:rPr>
        <w:t xml:space="preserve">  //*               </w:t>
      </w:r>
    </w:p>
    <w:p w14:paraId="118518FB" w14:textId="77777777" w:rsidR="007B74C4" w:rsidRPr="00131AE7" w:rsidRDefault="007B74C4" w:rsidP="007B74C4">
      <w:pPr>
        <w:pStyle w:val="PL"/>
        <w:rPr>
          <w:noProof w:val="0"/>
        </w:rPr>
      </w:pPr>
      <w:r w:rsidRPr="00131AE7">
        <w:rPr>
          <w:noProof w:val="0"/>
        </w:rPr>
        <w:t xml:space="preserve">  //*  @remark Both caledar and ordinal dates are supported</w:t>
      </w:r>
    </w:p>
    <w:p w14:paraId="3A1C14F3" w14:textId="77777777" w:rsidR="007B74C4" w:rsidRPr="00131AE7" w:rsidRDefault="007B74C4" w:rsidP="007B74C4">
      <w:pPr>
        <w:pStyle w:val="PL"/>
        <w:rPr>
          <w:noProof w:val="0"/>
        </w:rPr>
      </w:pPr>
      <w:r w:rsidRPr="00131AE7">
        <w:rPr>
          <w:noProof w:val="0"/>
        </w:rPr>
        <w:t xml:space="preserve">  //*  @remark Any of the components may be numerically 0;</w:t>
      </w:r>
    </w:p>
    <w:p w14:paraId="625C77DB" w14:textId="77777777" w:rsidR="007B74C4" w:rsidRPr="00131AE7" w:rsidRDefault="007B74C4" w:rsidP="007B74C4">
      <w:pPr>
        <w:pStyle w:val="PL"/>
        <w:rPr>
          <w:noProof w:val="0"/>
        </w:rPr>
      </w:pPr>
      <w:r w:rsidRPr="00131AE7">
        <w:rPr>
          <w:noProof w:val="0"/>
        </w:rPr>
        <w:t xml:space="preserve">  //*  @remark Carry over points are 12 month, 30 days, (365 days in case of</w:t>
      </w:r>
    </w:p>
    <w:p w14:paraId="106EF4A3" w14:textId="77777777" w:rsidR="007B74C4" w:rsidRPr="00131AE7" w:rsidRDefault="007B74C4" w:rsidP="007B74C4">
      <w:pPr>
        <w:pStyle w:val="PL"/>
        <w:rPr>
          <w:noProof w:val="0"/>
        </w:rPr>
      </w:pPr>
      <w:r w:rsidRPr="00131AE7">
        <w:rPr>
          <w:noProof w:val="0"/>
        </w:rPr>
        <w:t xml:space="preserve">  //*          ordinal dates), 24 hours, 60 minutes and</w:t>
      </w:r>
    </w:p>
    <w:p w14:paraId="0BABD028" w14:textId="77777777" w:rsidR="007B74C4" w:rsidRPr="00131AE7" w:rsidRDefault="007B74C4" w:rsidP="007B74C4">
      <w:pPr>
        <w:pStyle w:val="PL"/>
        <w:rPr>
          <w:noProof w:val="0"/>
        </w:rPr>
      </w:pPr>
      <w:r w:rsidRPr="00131AE7">
        <w:rPr>
          <w:noProof w:val="0"/>
        </w:rPr>
        <w:t xml:space="preserve">  //*          60 seconds; e.g.</w:t>
      </w:r>
    </w:p>
    <w:p w14:paraId="595D582F" w14:textId="77777777" w:rsidR="007B74C4" w:rsidRPr="00131AE7" w:rsidRDefault="007B74C4" w:rsidP="007B74C4">
      <w:pPr>
        <w:pStyle w:val="PL"/>
        <w:rPr>
          <w:noProof w:val="0"/>
        </w:rPr>
      </w:pPr>
      <w:r w:rsidRPr="00131AE7">
        <w:rPr>
          <w:noProof w:val="0"/>
        </w:rPr>
        <w:t xml:space="preserve">  //*          P0001-12-00T00:00:00,     P0001-01-30T00:00:00,</w:t>
      </w:r>
    </w:p>
    <w:p w14:paraId="6D0CF21E" w14:textId="77777777" w:rsidR="007B74C4" w:rsidRPr="00131AE7" w:rsidRDefault="007B74C4" w:rsidP="007B74C4">
      <w:pPr>
        <w:pStyle w:val="PL"/>
        <w:rPr>
          <w:noProof w:val="0"/>
        </w:rPr>
      </w:pPr>
      <w:r w:rsidRPr="00131AE7">
        <w:rPr>
          <w:noProof w:val="0"/>
        </w:rPr>
        <w:t xml:space="preserve">  //*          P001-365T00:00:00,        P0001-001T00:60:00 and</w:t>
      </w:r>
    </w:p>
    <w:p w14:paraId="24B14A15" w14:textId="77777777" w:rsidR="007B74C4" w:rsidRPr="00131AE7" w:rsidRDefault="007B74C4" w:rsidP="007B74C4">
      <w:pPr>
        <w:pStyle w:val="PL"/>
        <w:rPr>
          <w:noProof w:val="0"/>
        </w:rPr>
      </w:pPr>
      <w:r w:rsidRPr="00131AE7">
        <w:rPr>
          <w:noProof w:val="0"/>
        </w:rPr>
        <w:t xml:space="preserve">  //*          P0001-001T00:00:60</w:t>
      </w:r>
    </w:p>
    <w:p w14:paraId="4073D1BC" w14:textId="77777777" w:rsidR="007B74C4" w:rsidRPr="00131AE7" w:rsidRDefault="007B74C4" w:rsidP="007B74C4">
      <w:pPr>
        <w:pStyle w:val="PL"/>
        <w:rPr>
          <w:noProof w:val="0"/>
        </w:rPr>
      </w:pPr>
      <w:r w:rsidRPr="00131AE7">
        <w:rPr>
          <w:noProof w:val="0"/>
        </w:rPr>
        <w:t xml:space="preserve">  //*          are NOT accepted, only</w:t>
      </w:r>
    </w:p>
    <w:p w14:paraId="3641E56D" w14:textId="77777777" w:rsidR="007B74C4" w:rsidRPr="00131AE7" w:rsidRDefault="007B74C4" w:rsidP="007B74C4">
      <w:pPr>
        <w:pStyle w:val="PL"/>
        <w:rPr>
          <w:noProof w:val="0"/>
        </w:rPr>
      </w:pPr>
      <w:r w:rsidRPr="00131AE7">
        <w:rPr>
          <w:noProof w:val="0"/>
        </w:rPr>
        <w:t xml:space="preserve">  //*          P0002-00-00T00:00:00,     P0001-02-00T00:00:00,</w:t>
      </w:r>
    </w:p>
    <w:p w14:paraId="190B4F0E" w14:textId="77777777" w:rsidR="007B74C4" w:rsidRPr="00131AE7" w:rsidRDefault="007B74C4" w:rsidP="007B74C4">
      <w:pPr>
        <w:pStyle w:val="PL"/>
        <w:rPr>
          <w:noProof w:val="0"/>
        </w:rPr>
      </w:pPr>
      <w:r w:rsidRPr="00131AE7">
        <w:rPr>
          <w:noProof w:val="0"/>
        </w:rPr>
        <w:t xml:space="preserve">  //*          P002-000T00:00:00,        P0001-001T01:00:00 and</w:t>
      </w:r>
    </w:p>
    <w:p w14:paraId="61E4985C" w14:textId="77777777" w:rsidR="007B74C4" w:rsidRPr="00131AE7" w:rsidRDefault="007B74C4" w:rsidP="007B74C4">
      <w:pPr>
        <w:pStyle w:val="PL"/>
        <w:rPr>
          <w:noProof w:val="0"/>
        </w:rPr>
      </w:pPr>
      <w:r w:rsidRPr="00131AE7">
        <w:rPr>
          <w:noProof w:val="0"/>
        </w:rPr>
        <w:t xml:space="preserve">  //*          P0001-001T00:01:00</w:t>
      </w:r>
    </w:p>
    <w:p w14:paraId="19B5FE2E" w14:textId="77777777" w:rsidR="007B74C4" w:rsidRPr="00131AE7" w:rsidRDefault="007B74C4" w:rsidP="007B74C4">
      <w:pPr>
        <w:pStyle w:val="PL"/>
        <w:rPr>
          <w:noProof w:val="0"/>
        </w:rPr>
      </w:pPr>
      <w:r w:rsidRPr="00131AE7">
        <w:rPr>
          <w:noProof w:val="0"/>
        </w:rPr>
        <w:t xml:space="preserve">  //*          are valid</w:t>
      </w:r>
    </w:p>
    <w:p w14:paraId="75E4EEBE" w14:textId="77777777" w:rsidR="007B74C4" w:rsidRPr="00131AE7" w:rsidRDefault="007B74C4" w:rsidP="007B74C4">
      <w:pPr>
        <w:pStyle w:val="PL"/>
        <w:rPr>
          <w:noProof w:val="0"/>
        </w:rPr>
      </w:pPr>
      <w:r w:rsidRPr="00131AE7">
        <w:rPr>
          <w:noProof w:val="0"/>
        </w:rPr>
        <w:t xml:space="preserve">  //*  @remark The time part may be of reduced accuracy (by using decimal fraction</w:t>
      </w:r>
    </w:p>
    <w:p w14:paraId="6AA7EC87" w14:textId="77777777" w:rsidR="007B74C4" w:rsidRPr="00131AE7" w:rsidRDefault="007B74C4" w:rsidP="007B74C4">
      <w:pPr>
        <w:pStyle w:val="PL"/>
        <w:rPr>
          <w:noProof w:val="0"/>
        </w:rPr>
      </w:pPr>
      <w:r w:rsidRPr="00131AE7">
        <w:rPr>
          <w:noProof w:val="0"/>
        </w:rPr>
        <w:t xml:space="preserve">  //*          or omitting lower order time element(s)), the date part shall be</w:t>
      </w:r>
    </w:p>
    <w:p w14:paraId="4729DA79" w14:textId="77777777" w:rsidR="007B74C4" w:rsidRPr="00131AE7" w:rsidRDefault="007B74C4" w:rsidP="007B74C4">
      <w:pPr>
        <w:pStyle w:val="PL"/>
        <w:rPr>
          <w:noProof w:val="0"/>
        </w:rPr>
      </w:pPr>
      <w:r w:rsidRPr="00131AE7">
        <w:rPr>
          <w:noProof w:val="0"/>
        </w:rPr>
        <w:t xml:space="preserve">  //*          complete (i.e. numerically 0 elements shall not be omitted)</w:t>
      </w:r>
    </w:p>
    <w:p w14:paraId="2BAF2F39" w14:textId="77777777" w:rsidR="007B74C4" w:rsidRPr="00131AE7" w:rsidRDefault="007B74C4" w:rsidP="007B74C4">
      <w:pPr>
        <w:pStyle w:val="PL"/>
        <w:rPr>
          <w:noProof w:val="0"/>
        </w:rPr>
      </w:pPr>
      <w:r w:rsidRPr="00131AE7">
        <w:rPr>
          <w:noProof w:val="0"/>
        </w:rPr>
        <w:t xml:space="preserve">  //* </w:t>
      </w:r>
    </w:p>
    <w:p w14:paraId="7AB35A52" w14:textId="77777777" w:rsidR="007B74C4" w:rsidRPr="00131AE7" w:rsidRDefault="007B74C4" w:rsidP="007B74C4">
      <w:pPr>
        <w:pStyle w:val="PL"/>
        <w:rPr>
          <w:noProof w:val="0"/>
        </w:rPr>
      </w:pPr>
      <w:r w:rsidRPr="00131AE7">
        <w:rPr>
          <w:noProof w:val="0"/>
        </w:rPr>
        <w:t xml:space="preserve">  //*  @status verified</w:t>
      </w:r>
    </w:p>
    <w:p w14:paraId="4D9CF9F8" w14:textId="77777777" w:rsidR="007B74C4" w:rsidRPr="00131AE7" w:rsidRDefault="007B74C4" w:rsidP="007B74C4">
      <w:pPr>
        <w:pStyle w:val="PL"/>
        <w:rPr>
          <w:noProof w:val="0"/>
        </w:rPr>
      </w:pPr>
      <w:r w:rsidRPr="00131AE7">
        <w:rPr>
          <w:noProof w:val="0"/>
        </w:rPr>
        <w:t xml:space="preserve">  //*</w:t>
      </w:r>
    </w:p>
    <w:p w14:paraId="1A2E7471" w14:textId="77777777" w:rsidR="007B74C4" w:rsidRPr="00131AE7" w:rsidRDefault="007B74C4" w:rsidP="007B74C4">
      <w:pPr>
        <w:pStyle w:val="PL"/>
        <w:rPr>
          <w:noProof w:val="0"/>
        </w:rPr>
      </w:pPr>
      <w:r w:rsidRPr="00131AE7">
        <w:rPr>
          <w:noProof w:val="0"/>
        </w:rPr>
        <w:t xml:space="preserve">  //*****************************************************************************</w:t>
      </w:r>
    </w:p>
    <w:p w14:paraId="0335C242" w14:textId="77777777" w:rsidR="007B74C4" w:rsidRPr="00131AE7" w:rsidRDefault="007B74C4" w:rsidP="007B74C4">
      <w:pPr>
        <w:pStyle w:val="PL"/>
        <w:rPr>
          <w:noProof w:val="0"/>
        </w:rPr>
      </w:pPr>
      <w:r w:rsidRPr="00131AE7">
        <w:rPr>
          <w:noProof w:val="0"/>
        </w:rPr>
        <w:t xml:space="preserve">  template charstring  t_ISO8601DurationAlternative :=  (</w:t>
      </w:r>
    </w:p>
    <w:p w14:paraId="406A2216" w14:textId="77777777" w:rsidR="007B74C4" w:rsidRPr="00131AE7" w:rsidRDefault="007B74C4" w:rsidP="007B74C4">
      <w:pPr>
        <w:pStyle w:val="PL"/>
        <w:rPr>
          <w:noProof w:val="0"/>
        </w:rPr>
      </w:pPr>
      <w:r w:rsidRPr="00131AE7">
        <w:rPr>
          <w:noProof w:val="0"/>
        </w:rPr>
        <w:t xml:space="preserve">    t_ISO8601DurationAlternativeBasic,</w:t>
      </w:r>
    </w:p>
    <w:p w14:paraId="42AA841B" w14:textId="77777777" w:rsidR="007B74C4" w:rsidRPr="00131AE7" w:rsidRDefault="007B74C4" w:rsidP="007B74C4">
      <w:pPr>
        <w:pStyle w:val="PL"/>
        <w:rPr>
          <w:noProof w:val="0"/>
        </w:rPr>
      </w:pPr>
      <w:r w:rsidRPr="00131AE7">
        <w:rPr>
          <w:noProof w:val="0"/>
        </w:rPr>
        <w:t xml:space="preserve">    t_ISO8601DurationAlternativeExtended</w:t>
      </w:r>
    </w:p>
    <w:p w14:paraId="229ACFAF" w14:textId="77777777" w:rsidR="007B74C4" w:rsidRPr="00131AE7" w:rsidRDefault="007B74C4" w:rsidP="007B74C4">
      <w:pPr>
        <w:pStyle w:val="PL"/>
        <w:rPr>
          <w:noProof w:val="0"/>
        </w:rPr>
      </w:pPr>
      <w:r w:rsidRPr="00131AE7">
        <w:rPr>
          <w:noProof w:val="0"/>
        </w:rPr>
        <w:t xml:space="preserve">  )</w:t>
      </w:r>
    </w:p>
    <w:p w14:paraId="281E382E" w14:textId="77777777" w:rsidR="007B74C4" w:rsidRPr="00131AE7" w:rsidRDefault="007B74C4" w:rsidP="007B74C4">
      <w:pPr>
        <w:pStyle w:val="PL"/>
        <w:rPr>
          <w:noProof w:val="0"/>
        </w:rPr>
      </w:pPr>
      <w:r w:rsidRPr="00131AE7">
        <w:rPr>
          <w:noProof w:val="0"/>
        </w:rPr>
        <w:t xml:space="preserve">  </w:t>
      </w:r>
    </w:p>
    <w:p w14:paraId="2A5DFAC1" w14:textId="77777777" w:rsidR="007B74C4" w:rsidRPr="00131AE7" w:rsidRDefault="007B74C4" w:rsidP="007B74C4">
      <w:pPr>
        <w:pStyle w:val="PL"/>
        <w:rPr>
          <w:noProof w:val="0"/>
        </w:rPr>
      </w:pPr>
      <w:r w:rsidRPr="00131AE7">
        <w:rPr>
          <w:noProof w:val="0"/>
        </w:rPr>
        <w:t xml:space="preserve">  </w:t>
      </w:r>
    </w:p>
    <w:p w14:paraId="726980DF" w14:textId="77777777" w:rsidR="007B74C4" w:rsidRPr="00131AE7" w:rsidRDefault="007B74C4" w:rsidP="007B74C4">
      <w:pPr>
        <w:pStyle w:val="PL"/>
        <w:rPr>
          <w:noProof w:val="0"/>
        </w:rPr>
      </w:pPr>
      <w:r w:rsidRPr="00131AE7">
        <w:rPr>
          <w:noProof w:val="0"/>
        </w:rPr>
        <w:t xml:space="preserve">  //*****************************************************************************</w:t>
      </w:r>
    </w:p>
    <w:p w14:paraId="5481E525" w14:textId="77777777" w:rsidR="007B74C4" w:rsidRPr="00131AE7" w:rsidRDefault="007B74C4" w:rsidP="007B74C4">
      <w:pPr>
        <w:pStyle w:val="PL"/>
        <w:rPr>
          <w:noProof w:val="0"/>
        </w:rPr>
      </w:pPr>
      <w:r w:rsidRPr="00131AE7">
        <w:rPr>
          <w:noProof w:val="0"/>
        </w:rPr>
        <w:t xml:space="preserve">  //*</w:t>
      </w:r>
    </w:p>
    <w:p w14:paraId="16409948" w14:textId="77777777" w:rsidR="007B74C4" w:rsidRPr="00131AE7" w:rsidRDefault="007B74C4" w:rsidP="007B74C4">
      <w:pPr>
        <w:pStyle w:val="PL"/>
        <w:rPr>
          <w:noProof w:val="0"/>
        </w:rPr>
      </w:pPr>
      <w:r w:rsidRPr="00131AE7">
        <w:rPr>
          <w:noProof w:val="0"/>
        </w:rPr>
        <w:t xml:space="preserve">  //*  @reference ISO_8601 $4.4.3</w:t>
      </w:r>
    </w:p>
    <w:p w14:paraId="474514A8" w14:textId="77777777" w:rsidR="007B74C4" w:rsidRPr="00131AE7" w:rsidRDefault="007B74C4" w:rsidP="007B74C4">
      <w:pPr>
        <w:pStyle w:val="PL"/>
        <w:rPr>
          <w:noProof w:val="0"/>
        </w:rPr>
      </w:pPr>
      <w:r w:rsidRPr="00131AE7">
        <w:rPr>
          <w:noProof w:val="0"/>
        </w:rPr>
        <w:t xml:space="preserve">  //*</w:t>
      </w:r>
    </w:p>
    <w:p w14:paraId="40363F08" w14:textId="77777777" w:rsidR="007B74C4" w:rsidRPr="00131AE7" w:rsidRDefault="007B74C4" w:rsidP="007B74C4">
      <w:pPr>
        <w:pStyle w:val="PL"/>
        <w:rPr>
          <w:noProof w:val="0"/>
        </w:rPr>
      </w:pPr>
      <w:r w:rsidRPr="00131AE7">
        <w:rPr>
          <w:noProof w:val="0"/>
        </w:rPr>
        <w:t xml:space="preserve">  //*  @desc Matches duration representations using the both formats: with </w:t>
      </w:r>
    </w:p>
    <w:p w14:paraId="7C1CF31D" w14:textId="77777777" w:rsidR="007B74C4" w:rsidRPr="00131AE7" w:rsidRDefault="007B74C4" w:rsidP="007B74C4">
      <w:pPr>
        <w:pStyle w:val="PL"/>
        <w:rPr>
          <w:noProof w:val="0"/>
        </w:rPr>
      </w:pPr>
      <w:r w:rsidRPr="00131AE7">
        <w:rPr>
          <w:noProof w:val="0"/>
        </w:rPr>
        <w:t xml:space="preserve">  //*        designators and the alternative representation; in the alternative </w:t>
      </w:r>
    </w:p>
    <w:p w14:paraId="7DA79E3C" w14:textId="77777777" w:rsidR="007B74C4" w:rsidRPr="00131AE7" w:rsidRDefault="007B74C4" w:rsidP="007B74C4">
      <w:pPr>
        <w:pStyle w:val="PL"/>
        <w:rPr>
          <w:noProof w:val="0"/>
        </w:rPr>
      </w:pPr>
      <w:r w:rsidRPr="00131AE7">
        <w:rPr>
          <w:noProof w:val="0"/>
        </w:rPr>
        <w:t xml:space="preserve">  //*        representation only the basic format is allowed</w:t>
      </w:r>
    </w:p>
    <w:p w14:paraId="226E69FF" w14:textId="77777777" w:rsidR="007B74C4" w:rsidRPr="00131AE7" w:rsidRDefault="007B74C4" w:rsidP="007B74C4">
      <w:pPr>
        <w:pStyle w:val="PL"/>
        <w:rPr>
          <w:noProof w:val="0"/>
        </w:rPr>
      </w:pPr>
      <w:r w:rsidRPr="00131AE7">
        <w:rPr>
          <w:noProof w:val="0"/>
        </w:rPr>
        <w:t xml:space="preserve">  //*               </w:t>
      </w:r>
    </w:p>
    <w:p w14:paraId="00E51B68" w14:textId="77777777" w:rsidR="007B74C4" w:rsidRPr="00131AE7" w:rsidRDefault="007B74C4" w:rsidP="007B74C4">
      <w:pPr>
        <w:pStyle w:val="PL"/>
        <w:rPr>
          <w:noProof w:val="0"/>
        </w:rPr>
      </w:pPr>
      <w:r w:rsidRPr="00131AE7">
        <w:rPr>
          <w:noProof w:val="0"/>
        </w:rPr>
        <w:t xml:space="preserve">  //*  @remark both caledar and ordinal dates are supported</w:t>
      </w:r>
    </w:p>
    <w:p w14:paraId="705907FF" w14:textId="77777777" w:rsidR="007B74C4" w:rsidRPr="00131AE7" w:rsidRDefault="007B74C4" w:rsidP="007B74C4">
      <w:pPr>
        <w:pStyle w:val="PL"/>
        <w:rPr>
          <w:noProof w:val="0"/>
        </w:rPr>
      </w:pPr>
      <w:r w:rsidRPr="00131AE7">
        <w:rPr>
          <w:noProof w:val="0"/>
        </w:rPr>
        <w:t xml:space="preserve">  //*  @remark any of the components may be numerically 0;</w:t>
      </w:r>
    </w:p>
    <w:p w14:paraId="2294A9B7" w14:textId="77777777" w:rsidR="007B74C4" w:rsidRPr="00131AE7" w:rsidRDefault="007B74C4" w:rsidP="007B74C4">
      <w:pPr>
        <w:pStyle w:val="PL"/>
        <w:rPr>
          <w:noProof w:val="0"/>
        </w:rPr>
      </w:pPr>
      <w:r w:rsidRPr="00131AE7">
        <w:rPr>
          <w:noProof w:val="0"/>
        </w:rPr>
        <w:t xml:space="preserve">  //*  @remark Carry over points are 12 month, 30 days, (365 days in case of</w:t>
      </w:r>
    </w:p>
    <w:p w14:paraId="3C3F9C09" w14:textId="77777777" w:rsidR="007B74C4" w:rsidRPr="00131AE7" w:rsidRDefault="007B74C4" w:rsidP="007B74C4">
      <w:pPr>
        <w:pStyle w:val="PL"/>
        <w:rPr>
          <w:noProof w:val="0"/>
        </w:rPr>
      </w:pPr>
      <w:r w:rsidRPr="00131AE7">
        <w:rPr>
          <w:noProof w:val="0"/>
        </w:rPr>
        <w:t xml:space="preserve">  //*          ordinal dates), 24 hours, 60 minutes and</w:t>
      </w:r>
    </w:p>
    <w:p w14:paraId="6F51D4D7" w14:textId="77777777" w:rsidR="007B74C4" w:rsidRPr="00131AE7" w:rsidRDefault="007B74C4" w:rsidP="007B74C4">
      <w:pPr>
        <w:pStyle w:val="PL"/>
        <w:rPr>
          <w:noProof w:val="0"/>
        </w:rPr>
      </w:pPr>
      <w:r w:rsidRPr="00131AE7">
        <w:rPr>
          <w:noProof w:val="0"/>
        </w:rPr>
        <w:t xml:space="preserve">  //*          60 seconds; e.g.</w:t>
      </w:r>
    </w:p>
    <w:p w14:paraId="315F3890" w14:textId="77777777" w:rsidR="007B74C4" w:rsidRPr="00131AE7" w:rsidRDefault="007B74C4" w:rsidP="007B74C4">
      <w:pPr>
        <w:pStyle w:val="PL"/>
        <w:rPr>
          <w:noProof w:val="0"/>
        </w:rPr>
      </w:pPr>
      <w:r w:rsidRPr="00131AE7">
        <w:rPr>
          <w:noProof w:val="0"/>
        </w:rPr>
        <w:t xml:space="preserve">  //*          P00011200T000000,         P00010130T000000,</w:t>
      </w:r>
    </w:p>
    <w:p w14:paraId="2D09BAEA" w14:textId="77777777" w:rsidR="007B74C4" w:rsidRPr="00131AE7" w:rsidRDefault="007B74C4" w:rsidP="007B74C4">
      <w:pPr>
        <w:pStyle w:val="PL"/>
        <w:rPr>
          <w:noProof w:val="0"/>
        </w:rPr>
      </w:pPr>
      <w:r w:rsidRPr="00131AE7">
        <w:rPr>
          <w:noProof w:val="0"/>
        </w:rPr>
        <w:t xml:space="preserve">  //*          P001365T000000,           P0001001T006000 and</w:t>
      </w:r>
    </w:p>
    <w:p w14:paraId="69546B3D" w14:textId="77777777" w:rsidR="007B74C4" w:rsidRPr="00131AE7" w:rsidRDefault="007B74C4" w:rsidP="007B74C4">
      <w:pPr>
        <w:pStyle w:val="PL"/>
        <w:rPr>
          <w:noProof w:val="0"/>
        </w:rPr>
      </w:pPr>
      <w:r w:rsidRPr="00131AE7">
        <w:rPr>
          <w:noProof w:val="0"/>
        </w:rPr>
        <w:t xml:space="preserve">  //*          P0001001T000060</w:t>
      </w:r>
    </w:p>
    <w:p w14:paraId="66A2E0E5" w14:textId="77777777" w:rsidR="007B74C4" w:rsidRPr="00131AE7" w:rsidRDefault="007B74C4" w:rsidP="007B74C4">
      <w:pPr>
        <w:pStyle w:val="PL"/>
        <w:rPr>
          <w:noProof w:val="0"/>
        </w:rPr>
      </w:pPr>
      <w:r w:rsidRPr="00131AE7">
        <w:rPr>
          <w:noProof w:val="0"/>
        </w:rPr>
        <w:t xml:space="preserve">  //*          are NOT accepted, only</w:t>
      </w:r>
    </w:p>
    <w:p w14:paraId="119A93F3" w14:textId="77777777" w:rsidR="007B74C4" w:rsidRPr="00131AE7" w:rsidRDefault="007B74C4" w:rsidP="007B74C4">
      <w:pPr>
        <w:pStyle w:val="PL"/>
        <w:rPr>
          <w:noProof w:val="0"/>
        </w:rPr>
      </w:pPr>
      <w:r w:rsidRPr="00131AE7">
        <w:rPr>
          <w:noProof w:val="0"/>
        </w:rPr>
        <w:t xml:space="preserve">  //*          P00020000T000000,         P00010200T000000,</w:t>
      </w:r>
    </w:p>
    <w:p w14:paraId="722A9430" w14:textId="77777777" w:rsidR="007B74C4" w:rsidRPr="00131AE7" w:rsidRDefault="007B74C4" w:rsidP="007B74C4">
      <w:pPr>
        <w:pStyle w:val="PL"/>
        <w:rPr>
          <w:noProof w:val="0"/>
        </w:rPr>
      </w:pPr>
      <w:r w:rsidRPr="00131AE7">
        <w:rPr>
          <w:noProof w:val="0"/>
        </w:rPr>
        <w:t xml:space="preserve">  //*          P002000T000000,           P0001001T010000 and</w:t>
      </w:r>
    </w:p>
    <w:p w14:paraId="6683D724" w14:textId="77777777" w:rsidR="007B74C4" w:rsidRPr="00131AE7" w:rsidRDefault="007B74C4" w:rsidP="007B74C4">
      <w:pPr>
        <w:pStyle w:val="PL"/>
        <w:rPr>
          <w:noProof w:val="0"/>
        </w:rPr>
      </w:pPr>
      <w:r w:rsidRPr="00131AE7">
        <w:rPr>
          <w:noProof w:val="0"/>
        </w:rPr>
        <w:t xml:space="preserve">  //*          P0001001T000100</w:t>
      </w:r>
    </w:p>
    <w:p w14:paraId="6AE17AE2" w14:textId="77777777" w:rsidR="007B74C4" w:rsidRPr="00131AE7" w:rsidRDefault="007B74C4" w:rsidP="007B74C4">
      <w:pPr>
        <w:pStyle w:val="PL"/>
        <w:rPr>
          <w:noProof w:val="0"/>
        </w:rPr>
      </w:pPr>
      <w:r w:rsidRPr="00131AE7">
        <w:rPr>
          <w:noProof w:val="0"/>
        </w:rPr>
        <w:t xml:space="preserve">  //*          are valid</w:t>
      </w:r>
    </w:p>
    <w:p w14:paraId="67342523" w14:textId="77777777" w:rsidR="007B74C4" w:rsidRPr="00131AE7" w:rsidRDefault="007B74C4" w:rsidP="007B74C4">
      <w:pPr>
        <w:pStyle w:val="PL"/>
        <w:rPr>
          <w:noProof w:val="0"/>
        </w:rPr>
      </w:pPr>
      <w:r w:rsidRPr="00131AE7">
        <w:rPr>
          <w:noProof w:val="0"/>
        </w:rPr>
        <w:t xml:space="preserve">  //*  @remark The time part may be of reduced accuracy (by using decimal fraction</w:t>
      </w:r>
    </w:p>
    <w:p w14:paraId="5681A56D" w14:textId="77777777" w:rsidR="007B74C4" w:rsidRPr="00131AE7" w:rsidRDefault="007B74C4" w:rsidP="007B74C4">
      <w:pPr>
        <w:pStyle w:val="PL"/>
        <w:rPr>
          <w:noProof w:val="0"/>
        </w:rPr>
      </w:pPr>
      <w:r w:rsidRPr="00131AE7">
        <w:rPr>
          <w:noProof w:val="0"/>
        </w:rPr>
        <w:t xml:space="preserve">  //*          or omitting lower order time element(s)), the date part shall be</w:t>
      </w:r>
    </w:p>
    <w:p w14:paraId="46B42E26" w14:textId="77777777" w:rsidR="007B74C4" w:rsidRPr="00131AE7" w:rsidRDefault="007B74C4" w:rsidP="007B74C4">
      <w:pPr>
        <w:pStyle w:val="PL"/>
        <w:rPr>
          <w:noProof w:val="0"/>
        </w:rPr>
      </w:pPr>
      <w:r w:rsidRPr="00131AE7">
        <w:rPr>
          <w:noProof w:val="0"/>
        </w:rPr>
        <w:t xml:space="preserve">  //*          complete (i.e. numerically 0 elements shall not be omitted)</w:t>
      </w:r>
    </w:p>
    <w:p w14:paraId="095B42B2" w14:textId="77777777" w:rsidR="007B74C4" w:rsidRPr="00131AE7" w:rsidRDefault="007B74C4" w:rsidP="007B74C4">
      <w:pPr>
        <w:pStyle w:val="PL"/>
        <w:rPr>
          <w:noProof w:val="0"/>
        </w:rPr>
      </w:pPr>
      <w:r w:rsidRPr="00131AE7">
        <w:rPr>
          <w:noProof w:val="0"/>
        </w:rPr>
        <w:t xml:space="preserve">  //* </w:t>
      </w:r>
    </w:p>
    <w:p w14:paraId="0D1A66CE" w14:textId="77777777" w:rsidR="007B74C4" w:rsidRPr="00131AE7" w:rsidRDefault="007B74C4" w:rsidP="007B74C4">
      <w:pPr>
        <w:pStyle w:val="PL"/>
        <w:rPr>
          <w:noProof w:val="0"/>
        </w:rPr>
      </w:pPr>
      <w:r w:rsidRPr="00131AE7">
        <w:rPr>
          <w:noProof w:val="0"/>
        </w:rPr>
        <w:t xml:space="preserve">  //*  @status verified</w:t>
      </w:r>
    </w:p>
    <w:p w14:paraId="48E6B2E5" w14:textId="77777777" w:rsidR="007B74C4" w:rsidRPr="00131AE7" w:rsidRDefault="007B74C4" w:rsidP="007B74C4">
      <w:pPr>
        <w:pStyle w:val="PL"/>
        <w:rPr>
          <w:noProof w:val="0"/>
        </w:rPr>
      </w:pPr>
      <w:r w:rsidRPr="00131AE7">
        <w:rPr>
          <w:noProof w:val="0"/>
        </w:rPr>
        <w:t xml:space="preserve">  //*</w:t>
      </w:r>
    </w:p>
    <w:p w14:paraId="5569CEA9" w14:textId="77777777" w:rsidR="007B74C4" w:rsidRPr="00131AE7" w:rsidRDefault="007B74C4" w:rsidP="007B74C4">
      <w:pPr>
        <w:pStyle w:val="PL"/>
        <w:rPr>
          <w:noProof w:val="0"/>
        </w:rPr>
      </w:pPr>
      <w:r w:rsidRPr="00131AE7">
        <w:rPr>
          <w:noProof w:val="0"/>
        </w:rPr>
        <w:t xml:space="preserve">  //*****************************************************************************</w:t>
      </w:r>
    </w:p>
    <w:p w14:paraId="572A1092" w14:textId="77777777" w:rsidR="007B74C4" w:rsidRPr="00131AE7" w:rsidRDefault="007B74C4" w:rsidP="007B74C4">
      <w:pPr>
        <w:pStyle w:val="PL"/>
        <w:rPr>
          <w:noProof w:val="0"/>
        </w:rPr>
      </w:pPr>
      <w:r w:rsidRPr="00131AE7">
        <w:rPr>
          <w:noProof w:val="0"/>
        </w:rPr>
        <w:t xml:space="preserve">  template charstring  t_ISO8601DurationBasic :=  pattern</w:t>
      </w:r>
    </w:p>
    <w:p w14:paraId="03CA8F74" w14:textId="77777777" w:rsidR="007B74C4" w:rsidRPr="00131AE7" w:rsidRDefault="007B74C4" w:rsidP="007B74C4">
      <w:pPr>
        <w:pStyle w:val="PL"/>
        <w:rPr>
          <w:noProof w:val="0"/>
        </w:rPr>
      </w:pPr>
      <w:r w:rsidRPr="00131AE7">
        <w:rPr>
          <w:noProof w:val="0"/>
        </w:rPr>
        <w:t xml:space="preserve">    "P({nc.year}({nc.monthDurAlt}{nc.dayOfMonthDurAlt}|{nc.dayOfYearDurAlt})" &amp;</w:t>
      </w:r>
    </w:p>
    <w:p w14:paraId="0CEE0386" w14:textId="77777777" w:rsidR="007B74C4" w:rsidRPr="00131AE7" w:rsidRDefault="007B74C4" w:rsidP="007B74C4">
      <w:pPr>
        <w:pStyle w:val="PL"/>
        <w:rPr>
          <w:noProof w:val="0"/>
        </w:rPr>
      </w:pPr>
      <w:r w:rsidRPr="00131AE7">
        <w:rPr>
          <w:noProof w:val="0"/>
        </w:rPr>
        <w:t xml:space="preserve">    "T{nc.hour}(({nc.minute}({nc.second}{nc.sFraction}#(,1)|{nc.mFraction})" &amp;</w:t>
      </w:r>
    </w:p>
    <w:p w14:paraId="2209EFDE" w14:textId="77777777" w:rsidR="007B74C4" w:rsidRPr="00131AE7" w:rsidRDefault="007B74C4" w:rsidP="007B74C4">
      <w:pPr>
        <w:pStyle w:val="PL"/>
        <w:rPr>
          <w:noProof w:val="0"/>
        </w:rPr>
      </w:pPr>
      <w:r w:rsidRPr="00131AE7">
        <w:rPr>
          <w:noProof w:val="0"/>
        </w:rPr>
        <w:t xml:space="preserve">    "#(,1)|{nc.hFraction})#(,1))|({nc.nums}((Y({nc.nums}(M({nc.nums}" &amp;</w:t>
      </w:r>
    </w:p>
    <w:p w14:paraId="7243D65C" w14:textId="77777777" w:rsidR="007B74C4" w:rsidRPr="00131AE7" w:rsidRDefault="007B74C4" w:rsidP="007B74C4">
      <w:pPr>
        <w:pStyle w:val="PL"/>
        <w:rPr>
          <w:noProof w:val="0"/>
        </w:rPr>
      </w:pPr>
      <w:r w:rsidRPr="00131AE7">
        <w:rPr>
          <w:noProof w:val="0"/>
        </w:rPr>
        <w:t xml:space="preserve">    "(D{nc.durTime}#(,1)|{nc.dFraction}D)|{nc.durTime}#(,1))|{nc.dFraction}" &amp;</w:t>
      </w:r>
    </w:p>
    <w:p w14:paraId="2F8388E6" w14:textId="77777777" w:rsidR="007B74C4" w:rsidRPr="00131AE7" w:rsidRDefault="007B74C4" w:rsidP="00DE1422">
      <w:pPr>
        <w:pStyle w:val="PL"/>
        <w:keepNext/>
        <w:rPr>
          <w:noProof w:val="0"/>
        </w:rPr>
      </w:pPr>
      <w:r w:rsidRPr="00131AE7">
        <w:rPr>
          <w:noProof w:val="0"/>
        </w:rPr>
        <w:t xml:space="preserve">    "[MD]|D{nc.durTime}#(,1))|{nc.durTime}#(,1))|{nc.dFraction}[YMDW])|" &amp;</w:t>
      </w:r>
    </w:p>
    <w:p w14:paraId="6427B499" w14:textId="77777777" w:rsidR="007B74C4" w:rsidRPr="00131AE7" w:rsidRDefault="007B74C4" w:rsidP="00DE1422">
      <w:pPr>
        <w:pStyle w:val="PL"/>
        <w:keepNext/>
        <w:rPr>
          <w:noProof w:val="0"/>
        </w:rPr>
      </w:pPr>
      <w:r w:rsidRPr="00131AE7">
        <w:rPr>
          <w:noProof w:val="0"/>
        </w:rPr>
        <w:t xml:space="preserve">    "M({nc.nums}(D{nc.durTime}#(,1)|{nc.dFraction}D)|{nc.dFraction}D|" &amp;</w:t>
      </w:r>
    </w:p>
    <w:p w14:paraId="624831A3" w14:textId="77777777" w:rsidR="007B74C4" w:rsidRPr="00131AE7" w:rsidRDefault="007B74C4" w:rsidP="00DE1422">
      <w:pPr>
        <w:pStyle w:val="PL"/>
        <w:keepNext/>
        <w:rPr>
          <w:noProof w:val="0"/>
        </w:rPr>
      </w:pPr>
      <w:r w:rsidRPr="00131AE7">
        <w:rPr>
          <w:noProof w:val="0"/>
        </w:rPr>
        <w:t xml:space="preserve">    "{nc.durTime}#(,1))|D{nc.durTime}#(,1)|W{nc.durTime}#(,1))|{nc.durTime}))"</w:t>
      </w:r>
    </w:p>
    <w:p w14:paraId="06A5352D" w14:textId="77777777" w:rsidR="007B74C4" w:rsidRPr="00131AE7" w:rsidRDefault="007B74C4" w:rsidP="007B74C4">
      <w:pPr>
        <w:pStyle w:val="PL"/>
        <w:rPr>
          <w:noProof w:val="0"/>
        </w:rPr>
      </w:pPr>
      <w:r w:rsidRPr="00131AE7">
        <w:rPr>
          <w:noProof w:val="0"/>
        </w:rPr>
        <w:t xml:space="preserve">  </w:t>
      </w:r>
    </w:p>
    <w:p w14:paraId="0AF5B599" w14:textId="77777777" w:rsidR="007B74C4" w:rsidRPr="00131AE7" w:rsidRDefault="007B74C4" w:rsidP="007B74C4">
      <w:pPr>
        <w:pStyle w:val="PL"/>
        <w:rPr>
          <w:noProof w:val="0"/>
        </w:rPr>
      </w:pPr>
      <w:r w:rsidRPr="00131AE7">
        <w:rPr>
          <w:noProof w:val="0"/>
        </w:rPr>
        <w:t xml:space="preserve">  </w:t>
      </w:r>
    </w:p>
    <w:p w14:paraId="0F44758B" w14:textId="77777777" w:rsidR="007B74C4" w:rsidRPr="00131AE7" w:rsidRDefault="007B74C4" w:rsidP="00D86A2D">
      <w:pPr>
        <w:pStyle w:val="PL"/>
        <w:keepNext/>
        <w:rPr>
          <w:noProof w:val="0"/>
        </w:rPr>
      </w:pPr>
      <w:r w:rsidRPr="00131AE7">
        <w:rPr>
          <w:noProof w:val="0"/>
        </w:rPr>
        <w:lastRenderedPageBreak/>
        <w:t xml:space="preserve">  //*****************************************************************************</w:t>
      </w:r>
    </w:p>
    <w:p w14:paraId="505E097F" w14:textId="77777777" w:rsidR="007B74C4" w:rsidRPr="00131AE7" w:rsidRDefault="007B74C4" w:rsidP="00D86A2D">
      <w:pPr>
        <w:pStyle w:val="PL"/>
        <w:keepNext/>
        <w:rPr>
          <w:noProof w:val="0"/>
        </w:rPr>
      </w:pPr>
      <w:r w:rsidRPr="00131AE7">
        <w:rPr>
          <w:noProof w:val="0"/>
        </w:rPr>
        <w:t xml:space="preserve">  //*</w:t>
      </w:r>
    </w:p>
    <w:p w14:paraId="429F2939" w14:textId="77777777" w:rsidR="007B74C4" w:rsidRPr="00131AE7" w:rsidRDefault="007B74C4" w:rsidP="00D86A2D">
      <w:pPr>
        <w:pStyle w:val="PL"/>
        <w:keepNext/>
        <w:rPr>
          <w:noProof w:val="0"/>
        </w:rPr>
      </w:pPr>
      <w:r w:rsidRPr="00131AE7">
        <w:rPr>
          <w:noProof w:val="0"/>
        </w:rPr>
        <w:t xml:space="preserve">  //*  @reference ISO_8601 $4.4.3</w:t>
      </w:r>
    </w:p>
    <w:p w14:paraId="6EFD529C" w14:textId="77777777" w:rsidR="007B74C4" w:rsidRPr="00131AE7" w:rsidRDefault="007B74C4" w:rsidP="00D86A2D">
      <w:pPr>
        <w:pStyle w:val="PL"/>
        <w:keepNext/>
        <w:rPr>
          <w:noProof w:val="0"/>
        </w:rPr>
      </w:pPr>
      <w:r w:rsidRPr="00131AE7">
        <w:rPr>
          <w:noProof w:val="0"/>
        </w:rPr>
        <w:t xml:space="preserve">  //*</w:t>
      </w:r>
    </w:p>
    <w:p w14:paraId="075721E3" w14:textId="77777777" w:rsidR="007B74C4" w:rsidRPr="00131AE7" w:rsidRDefault="007B74C4" w:rsidP="00D86A2D">
      <w:pPr>
        <w:pStyle w:val="PL"/>
        <w:keepNext/>
        <w:rPr>
          <w:noProof w:val="0"/>
        </w:rPr>
      </w:pPr>
      <w:r w:rsidRPr="00131AE7">
        <w:rPr>
          <w:noProof w:val="0"/>
        </w:rPr>
        <w:t xml:space="preserve">  //*  @desc Matches duration representations using the both formats: with designators</w:t>
      </w:r>
    </w:p>
    <w:p w14:paraId="34BBB4A4" w14:textId="77777777" w:rsidR="007B74C4" w:rsidRPr="00131AE7" w:rsidRDefault="007B74C4" w:rsidP="00D86A2D">
      <w:pPr>
        <w:pStyle w:val="PL"/>
        <w:keepNext/>
        <w:rPr>
          <w:noProof w:val="0"/>
        </w:rPr>
      </w:pPr>
      <w:r w:rsidRPr="00131AE7">
        <w:rPr>
          <w:noProof w:val="0"/>
        </w:rPr>
        <w:t xml:space="preserve">  //*        and the alternative representation; in the alternative representation only</w:t>
      </w:r>
    </w:p>
    <w:p w14:paraId="200DD3BE" w14:textId="77777777" w:rsidR="007B74C4" w:rsidRPr="00131AE7" w:rsidRDefault="007B74C4" w:rsidP="00D86A2D">
      <w:pPr>
        <w:pStyle w:val="PL"/>
        <w:keepNext/>
        <w:rPr>
          <w:noProof w:val="0"/>
        </w:rPr>
      </w:pPr>
      <w:r w:rsidRPr="00131AE7">
        <w:rPr>
          <w:noProof w:val="0"/>
        </w:rPr>
        <w:t xml:space="preserve">  //*        the extended format is allowed</w:t>
      </w:r>
    </w:p>
    <w:p w14:paraId="4D80E389" w14:textId="77777777" w:rsidR="007B74C4" w:rsidRPr="00131AE7" w:rsidRDefault="007B74C4" w:rsidP="00D86A2D">
      <w:pPr>
        <w:pStyle w:val="PL"/>
        <w:keepNext/>
        <w:rPr>
          <w:noProof w:val="0"/>
        </w:rPr>
      </w:pPr>
      <w:r w:rsidRPr="00131AE7">
        <w:rPr>
          <w:noProof w:val="0"/>
        </w:rPr>
        <w:t xml:space="preserve">  //*               </w:t>
      </w:r>
    </w:p>
    <w:p w14:paraId="64A5CB7F" w14:textId="77777777" w:rsidR="007B74C4" w:rsidRPr="00131AE7" w:rsidRDefault="007B74C4" w:rsidP="00D86A2D">
      <w:pPr>
        <w:pStyle w:val="PL"/>
        <w:keepNext/>
        <w:rPr>
          <w:noProof w:val="0"/>
        </w:rPr>
      </w:pPr>
      <w:r w:rsidRPr="00131AE7">
        <w:rPr>
          <w:noProof w:val="0"/>
        </w:rPr>
        <w:t xml:space="preserve">  //*  @remark both caledar and ordinal dates are supported</w:t>
      </w:r>
    </w:p>
    <w:p w14:paraId="477CA0FA" w14:textId="77777777" w:rsidR="007B74C4" w:rsidRPr="00131AE7" w:rsidRDefault="007B74C4" w:rsidP="00D86A2D">
      <w:pPr>
        <w:pStyle w:val="PL"/>
        <w:keepNext/>
        <w:rPr>
          <w:noProof w:val="0"/>
        </w:rPr>
      </w:pPr>
      <w:r w:rsidRPr="00131AE7">
        <w:rPr>
          <w:noProof w:val="0"/>
        </w:rPr>
        <w:t xml:space="preserve">  //*  @remark any of the components may be numerically 0;</w:t>
      </w:r>
    </w:p>
    <w:p w14:paraId="1338687F" w14:textId="77777777" w:rsidR="007B74C4" w:rsidRPr="00131AE7" w:rsidRDefault="007B74C4" w:rsidP="00D86A2D">
      <w:pPr>
        <w:pStyle w:val="PL"/>
        <w:keepNext/>
        <w:rPr>
          <w:noProof w:val="0"/>
        </w:rPr>
      </w:pPr>
      <w:r w:rsidRPr="00131AE7">
        <w:rPr>
          <w:noProof w:val="0"/>
        </w:rPr>
        <w:t xml:space="preserve">  //*  @remark Carry over points are 12 month, 30 days, (365 days in case of</w:t>
      </w:r>
    </w:p>
    <w:p w14:paraId="760D8329" w14:textId="77777777" w:rsidR="007B74C4" w:rsidRPr="00131AE7" w:rsidRDefault="007B74C4" w:rsidP="00D86A2D">
      <w:pPr>
        <w:pStyle w:val="PL"/>
        <w:keepNext/>
        <w:rPr>
          <w:noProof w:val="0"/>
        </w:rPr>
      </w:pPr>
      <w:r w:rsidRPr="00131AE7">
        <w:rPr>
          <w:noProof w:val="0"/>
        </w:rPr>
        <w:t xml:space="preserve">  //*          ordinal dates), 24 hours, 60 minutes and</w:t>
      </w:r>
    </w:p>
    <w:p w14:paraId="7F6DB07B" w14:textId="77777777" w:rsidR="007B74C4" w:rsidRPr="00131AE7" w:rsidRDefault="007B74C4" w:rsidP="00D86A2D">
      <w:pPr>
        <w:pStyle w:val="PL"/>
        <w:keepNext/>
        <w:rPr>
          <w:noProof w:val="0"/>
        </w:rPr>
      </w:pPr>
      <w:r w:rsidRPr="00131AE7">
        <w:rPr>
          <w:noProof w:val="0"/>
        </w:rPr>
        <w:t xml:space="preserve">  //*          60 seconds; e.g.</w:t>
      </w:r>
    </w:p>
    <w:p w14:paraId="2E1850CD" w14:textId="77777777" w:rsidR="007B74C4" w:rsidRPr="00131AE7" w:rsidRDefault="007B74C4" w:rsidP="007B74C4">
      <w:pPr>
        <w:pStyle w:val="PL"/>
        <w:rPr>
          <w:noProof w:val="0"/>
        </w:rPr>
      </w:pPr>
      <w:r w:rsidRPr="00131AE7">
        <w:rPr>
          <w:noProof w:val="0"/>
        </w:rPr>
        <w:t xml:space="preserve">  //*          P0001-12-00T00:00:00,     P0001-01-30T00:00:00,</w:t>
      </w:r>
    </w:p>
    <w:p w14:paraId="75E09486" w14:textId="77777777" w:rsidR="007B74C4" w:rsidRPr="00131AE7" w:rsidRDefault="007B74C4" w:rsidP="007B74C4">
      <w:pPr>
        <w:pStyle w:val="PL"/>
        <w:rPr>
          <w:noProof w:val="0"/>
        </w:rPr>
      </w:pPr>
      <w:r w:rsidRPr="00131AE7">
        <w:rPr>
          <w:noProof w:val="0"/>
        </w:rPr>
        <w:t xml:space="preserve">  //*          P001-365T00:00:00,        P0001-001T00:60:00 and</w:t>
      </w:r>
    </w:p>
    <w:p w14:paraId="43AEC088" w14:textId="77777777" w:rsidR="007B74C4" w:rsidRPr="00131AE7" w:rsidRDefault="007B74C4" w:rsidP="007B74C4">
      <w:pPr>
        <w:pStyle w:val="PL"/>
        <w:rPr>
          <w:noProof w:val="0"/>
        </w:rPr>
      </w:pPr>
      <w:r w:rsidRPr="00131AE7">
        <w:rPr>
          <w:noProof w:val="0"/>
        </w:rPr>
        <w:t xml:space="preserve">  //*          P0001-001T00:00:60</w:t>
      </w:r>
    </w:p>
    <w:p w14:paraId="221CF1F5" w14:textId="77777777" w:rsidR="007B74C4" w:rsidRPr="00131AE7" w:rsidRDefault="007B74C4" w:rsidP="007B74C4">
      <w:pPr>
        <w:pStyle w:val="PL"/>
        <w:rPr>
          <w:noProof w:val="0"/>
        </w:rPr>
      </w:pPr>
      <w:r w:rsidRPr="00131AE7">
        <w:rPr>
          <w:noProof w:val="0"/>
        </w:rPr>
        <w:t xml:space="preserve">  //*          are NOT accepted, only</w:t>
      </w:r>
    </w:p>
    <w:p w14:paraId="4B7B0198" w14:textId="77777777" w:rsidR="007B74C4" w:rsidRPr="00131AE7" w:rsidRDefault="007B74C4" w:rsidP="007B74C4">
      <w:pPr>
        <w:pStyle w:val="PL"/>
        <w:rPr>
          <w:noProof w:val="0"/>
        </w:rPr>
      </w:pPr>
      <w:r w:rsidRPr="00131AE7">
        <w:rPr>
          <w:noProof w:val="0"/>
        </w:rPr>
        <w:t xml:space="preserve">  //*          P0002-00-00T00:00:00,     P0001-02-00T00:00:00,</w:t>
      </w:r>
    </w:p>
    <w:p w14:paraId="48F909E5" w14:textId="77777777" w:rsidR="007B74C4" w:rsidRPr="00131AE7" w:rsidRDefault="007B74C4" w:rsidP="007B74C4">
      <w:pPr>
        <w:pStyle w:val="PL"/>
        <w:rPr>
          <w:noProof w:val="0"/>
        </w:rPr>
      </w:pPr>
      <w:r w:rsidRPr="00131AE7">
        <w:rPr>
          <w:noProof w:val="0"/>
        </w:rPr>
        <w:t xml:space="preserve">  //*          P002-000T00:00:00,        P0001-001T01:00:00 and</w:t>
      </w:r>
    </w:p>
    <w:p w14:paraId="14FD82B1" w14:textId="77777777" w:rsidR="007B74C4" w:rsidRPr="00131AE7" w:rsidRDefault="007B74C4" w:rsidP="007B74C4">
      <w:pPr>
        <w:pStyle w:val="PL"/>
        <w:rPr>
          <w:noProof w:val="0"/>
        </w:rPr>
      </w:pPr>
      <w:r w:rsidRPr="00131AE7">
        <w:rPr>
          <w:noProof w:val="0"/>
        </w:rPr>
        <w:t xml:space="preserve">  //*          P0001-001T00:01:00</w:t>
      </w:r>
    </w:p>
    <w:p w14:paraId="5C8B7460" w14:textId="77777777" w:rsidR="007B74C4" w:rsidRPr="00131AE7" w:rsidRDefault="007B74C4" w:rsidP="007B74C4">
      <w:pPr>
        <w:pStyle w:val="PL"/>
        <w:rPr>
          <w:noProof w:val="0"/>
        </w:rPr>
      </w:pPr>
      <w:r w:rsidRPr="00131AE7">
        <w:rPr>
          <w:noProof w:val="0"/>
        </w:rPr>
        <w:t xml:space="preserve">  //*          are valid</w:t>
      </w:r>
    </w:p>
    <w:p w14:paraId="6CFC69EE" w14:textId="77777777" w:rsidR="007B74C4" w:rsidRPr="00131AE7" w:rsidRDefault="007B74C4" w:rsidP="007B74C4">
      <w:pPr>
        <w:pStyle w:val="PL"/>
        <w:rPr>
          <w:noProof w:val="0"/>
        </w:rPr>
      </w:pPr>
      <w:r w:rsidRPr="00131AE7">
        <w:rPr>
          <w:noProof w:val="0"/>
        </w:rPr>
        <w:t xml:space="preserve">  //*  @remark The time part may be of reduced accuracy (by using decimal fraction</w:t>
      </w:r>
    </w:p>
    <w:p w14:paraId="2A78AE3F" w14:textId="77777777" w:rsidR="007B74C4" w:rsidRPr="00131AE7" w:rsidRDefault="007B74C4" w:rsidP="007B74C4">
      <w:pPr>
        <w:pStyle w:val="PL"/>
        <w:rPr>
          <w:noProof w:val="0"/>
        </w:rPr>
      </w:pPr>
      <w:r w:rsidRPr="00131AE7">
        <w:rPr>
          <w:noProof w:val="0"/>
        </w:rPr>
        <w:t xml:space="preserve">  //*          or omitting lower order time element(s)), the date part shall be</w:t>
      </w:r>
    </w:p>
    <w:p w14:paraId="72C1782E" w14:textId="77777777" w:rsidR="007B74C4" w:rsidRPr="00131AE7" w:rsidRDefault="007B74C4" w:rsidP="007B74C4">
      <w:pPr>
        <w:pStyle w:val="PL"/>
        <w:rPr>
          <w:noProof w:val="0"/>
        </w:rPr>
      </w:pPr>
      <w:r w:rsidRPr="00131AE7">
        <w:rPr>
          <w:noProof w:val="0"/>
        </w:rPr>
        <w:t xml:space="preserve">  //*          complete (i.e. numerically 0 elements shall not be omitted)</w:t>
      </w:r>
    </w:p>
    <w:p w14:paraId="032C7FFD" w14:textId="77777777" w:rsidR="007B74C4" w:rsidRPr="00131AE7" w:rsidRDefault="007B74C4" w:rsidP="007B74C4">
      <w:pPr>
        <w:pStyle w:val="PL"/>
        <w:rPr>
          <w:noProof w:val="0"/>
        </w:rPr>
      </w:pPr>
      <w:r w:rsidRPr="00131AE7">
        <w:rPr>
          <w:noProof w:val="0"/>
        </w:rPr>
        <w:t xml:space="preserve">  //* </w:t>
      </w:r>
    </w:p>
    <w:p w14:paraId="5D36C960" w14:textId="77777777" w:rsidR="007B74C4" w:rsidRPr="00131AE7" w:rsidRDefault="007B74C4" w:rsidP="007B74C4">
      <w:pPr>
        <w:pStyle w:val="PL"/>
        <w:rPr>
          <w:noProof w:val="0"/>
        </w:rPr>
      </w:pPr>
      <w:r w:rsidRPr="00131AE7">
        <w:rPr>
          <w:noProof w:val="0"/>
        </w:rPr>
        <w:t xml:space="preserve">  //*  @status verified</w:t>
      </w:r>
    </w:p>
    <w:p w14:paraId="19D8581F" w14:textId="77777777" w:rsidR="007B74C4" w:rsidRPr="00131AE7" w:rsidRDefault="007B74C4" w:rsidP="007B74C4">
      <w:pPr>
        <w:pStyle w:val="PL"/>
        <w:rPr>
          <w:noProof w:val="0"/>
        </w:rPr>
      </w:pPr>
      <w:r w:rsidRPr="00131AE7">
        <w:rPr>
          <w:noProof w:val="0"/>
        </w:rPr>
        <w:t xml:space="preserve">  //*</w:t>
      </w:r>
    </w:p>
    <w:p w14:paraId="1BB96B7D" w14:textId="77777777" w:rsidR="007B74C4" w:rsidRPr="00131AE7" w:rsidRDefault="007B74C4" w:rsidP="007B74C4">
      <w:pPr>
        <w:pStyle w:val="PL"/>
        <w:rPr>
          <w:noProof w:val="0"/>
        </w:rPr>
      </w:pPr>
      <w:r w:rsidRPr="00131AE7">
        <w:rPr>
          <w:noProof w:val="0"/>
        </w:rPr>
        <w:t xml:space="preserve">  //*****************************************************************************</w:t>
      </w:r>
    </w:p>
    <w:p w14:paraId="335D662A" w14:textId="77777777" w:rsidR="007B74C4" w:rsidRPr="00131AE7" w:rsidRDefault="007B74C4" w:rsidP="007B74C4">
      <w:pPr>
        <w:pStyle w:val="PL"/>
        <w:rPr>
          <w:noProof w:val="0"/>
        </w:rPr>
      </w:pPr>
      <w:r w:rsidRPr="00131AE7">
        <w:rPr>
          <w:noProof w:val="0"/>
        </w:rPr>
        <w:t xml:space="preserve">  template charstring  t_ISO8601DurationExtended :=  pattern</w:t>
      </w:r>
    </w:p>
    <w:p w14:paraId="2125253D" w14:textId="77777777" w:rsidR="007B74C4" w:rsidRPr="00131AE7" w:rsidRDefault="007B74C4" w:rsidP="007B74C4">
      <w:pPr>
        <w:pStyle w:val="PL"/>
        <w:rPr>
          <w:noProof w:val="0"/>
        </w:rPr>
      </w:pPr>
      <w:r w:rsidRPr="00131AE7">
        <w:rPr>
          <w:noProof w:val="0"/>
        </w:rPr>
        <w:t xml:space="preserve">    "P({nc.year}{dash}({nc.monthDurAlt}{dash}{nc.dayOfMonthDurAlt}|" &amp;</w:t>
      </w:r>
    </w:p>
    <w:p w14:paraId="29124FAE" w14:textId="77777777" w:rsidR="007B74C4" w:rsidRPr="00131AE7" w:rsidRDefault="007B74C4" w:rsidP="007B74C4">
      <w:pPr>
        <w:pStyle w:val="PL"/>
        <w:rPr>
          <w:noProof w:val="0"/>
        </w:rPr>
      </w:pPr>
      <w:r w:rsidRPr="00131AE7">
        <w:rPr>
          <w:noProof w:val="0"/>
        </w:rPr>
        <w:t xml:space="preserve">    "{nc.dayOfYearDurAlt})T{nc.hour}{colon}{nc.minute}({colon}{nc.second}" &amp;</w:t>
      </w:r>
    </w:p>
    <w:p w14:paraId="3E879ABB" w14:textId="77777777" w:rsidR="007B74C4" w:rsidRPr="00131AE7" w:rsidRDefault="007B74C4" w:rsidP="007B74C4">
      <w:pPr>
        <w:pStyle w:val="PL"/>
        <w:rPr>
          <w:noProof w:val="0"/>
        </w:rPr>
      </w:pPr>
      <w:r w:rsidRPr="00131AE7">
        <w:rPr>
          <w:noProof w:val="0"/>
        </w:rPr>
        <w:t xml:space="preserve">    "{nc.sFraction}#(,1)|{nc.mFraction})#(,1)|({nc.nums}((Y({nc.nums}" &amp;</w:t>
      </w:r>
    </w:p>
    <w:p w14:paraId="7347CD93" w14:textId="77777777" w:rsidR="007B74C4" w:rsidRPr="00131AE7" w:rsidRDefault="007B74C4" w:rsidP="007B74C4">
      <w:pPr>
        <w:pStyle w:val="PL"/>
        <w:rPr>
          <w:noProof w:val="0"/>
        </w:rPr>
      </w:pPr>
      <w:r w:rsidRPr="00131AE7">
        <w:rPr>
          <w:noProof w:val="0"/>
        </w:rPr>
        <w:t xml:space="preserve">    "(M({nc.nums}(D{nc.durTime}#(,1)|{nc.dFraction}D)|{nc.durTime}#(,1))|" &amp;</w:t>
      </w:r>
    </w:p>
    <w:p w14:paraId="24A671D9" w14:textId="77777777" w:rsidR="007B74C4" w:rsidRPr="00131AE7" w:rsidRDefault="007B74C4" w:rsidP="007B74C4">
      <w:pPr>
        <w:pStyle w:val="PL"/>
        <w:rPr>
          <w:noProof w:val="0"/>
        </w:rPr>
      </w:pPr>
      <w:r w:rsidRPr="00131AE7">
        <w:rPr>
          <w:noProof w:val="0"/>
        </w:rPr>
        <w:t xml:space="preserve">    "{nc.dFraction}[MD]|D{nc.durTime}#(,1))|{nc.durTime}#(,1))|{nc.dFraction}" &amp;</w:t>
      </w:r>
    </w:p>
    <w:p w14:paraId="206A459C" w14:textId="77777777" w:rsidR="007B74C4" w:rsidRPr="00131AE7" w:rsidRDefault="007B74C4" w:rsidP="007B74C4">
      <w:pPr>
        <w:pStyle w:val="PL"/>
        <w:rPr>
          <w:noProof w:val="0"/>
        </w:rPr>
      </w:pPr>
      <w:r w:rsidRPr="00131AE7">
        <w:rPr>
          <w:noProof w:val="0"/>
        </w:rPr>
        <w:t xml:space="preserve">    "[YMDW])|M({nc.nums}(D{nc.durTime}#(,1)|{nc.dFraction}D)|{nc.dFraction}D|" &amp;</w:t>
      </w:r>
    </w:p>
    <w:p w14:paraId="27FD38DB" w14:textId="77777777" w:rsidR="007B74C4" w:rsidRPr="00131AE7" w:rsidRDefault="007B74C4" w:rsidP="007B74C4">
      <w:pPr>
        <w:pStyle w:val="PL"/>
        <w:rPr>
          <w:noProof w:val="0"/>
        </w:rPr>
      </w:pPr>
      <w:r w:rsidRPr="00131AE7">
        <w:rPr>
          <w:noProof w:val="0"/>
        </w:rPr>
        <w:t xml:space="preserve">    "{nc.durTime}#(,1))|D{nc.durTime}#(,1)|W{nc.durTime}#(,1))|{nc.durTime}))"</w:t>
      </w:r>
    </w:p>
    <w:p w14:paraId="387AF277" w14:textId="77777777" w:rsidR="007B74C4" w:rsidRPr="00131AE7" w:rsidRDefault="007B74C4" w:rsidP="007B74C4">
      <w:pPr>
        <w:pStyle w:val="PL"/>
        <w:rPr>
          <w:noProof w:val="0"/>
        </w:rPr>
      </w:pPr>
      <w:r w:rsidRPr="00131AE7">
        <w:rPr>
          <w:noProof w:val="0"/>
        </w:rPr>
        <w:t xml:space="preserve">  </w:t>
      </w:r>
    </w:p>
    <w:p w14:paraId="5FB48EF4" w14:textId="77777777" w:rsidR="007B74C4" w:rsidRPr="00131AE7" w:rsidRDefault="007B74C4" w:rsidP="007B74C4">
      <w:pPr>
        <w:pStyle w:val="PL"/>
        <w:rPr>
          <w:noProof w:val="0"/>
        </w:rPr>
      </w:pPr>
      <w:r w:rsidRPr="00131AE7">
        <w:rPr>
          <w:noProof w:val="0"/>
        </w:rPr>
        <w:t xml:space="preserve">  </w:t>
      </w:r>
    </w:p>
    <w:p w14:paraId="2CDD0AAC" w14:textId="77777777" w:rsidR="007B74C4" w:rsidRPr="00131AE7" w:rsidRDefault="007B74C4" w:rsidP="007B74C4">
      <w:pPr>
        <w:pStyle w:val="PL"/>
        <w:rPr>
          <w:noProof w:val="0"/>
        </w:rPr>
      </w:pPr>
      <w:r w:rsidRPr="00131AE7">
        <w:rPr>
          <w:noProof w:val="0"/>
        </w:rPr>
        <w:t xml:space="preserve">  //*****************************************************************************</w:t>
      </w:r>
    </w:p>
    <w:p w14:paraId="36EF2EC5" w14:textId="77777777" w:rsidR="007B74C4" w:rsidRPr="00131AE7" w:rsidRDefault="007B74C4" w:rsidP="007B74C4">
      <w:pPr>
        <w:pStyle w:val="PL"/>
        <w:rPr>
          <w:noProof w:val="0"/>
        </w:rPr>
      </w:pPr>
      <w:r w:rsidRPr="00131AE7">
        <w:rPr>
          <w:noProof w:val="0"/>
        </w:rPr>
        <w:t xml:space="preserve">  //*</w:t>
      </w:r>
    </w:p>
    <w:p w14:paraId="10E1FD95" w14:textId="77777777" w:rsidR="007B74C4" w:rsidRPr="00131AE7" w:rsidRDefault="007B74C4" w:rsidP="007B74C4">
      <w:pPr>
        <w:pStyle w:val="PL"/>
        <w:rPr>
          <w:noProof w:val="0"/>
        </w:rPr>
      </w:pPr>
      <w:r w:rsidRPr="00131AE7">
        <w:rPr>
          <w:noProof w:val="0"/>
        </w:rPr>
        <w:t xml:space="preserve">  //*  @reference ISO_8601 $4.4.3</w:t>
      </w:r>
    </w:p>
    <w:p w14:paraId="48C9F194" w14:textId="77777777" w:rsidR="007B74C4" w:rsidRPr="00131AE7" w:rsidRDefault="007B74C4" w:rsidP="007B74C4">
      <w:pPr>
        <w:pStyle w:val="PL"/>
        <w:rPr>
          <w:noProof w:val="0"/>
        </w:rPr>
      </w:pPr>
      <w:r w:rsidRPr="00131AE7">
        <w:rPr>
          <w:noProof w:val="0"/>
        </w:rPr>
        <w:t xml:space="preserve">  //*</w:t>
      </w:r>
    </w:p>
    <w:p w14:paraId="06459A4E" w14:textId="77777777" w:rsidR="007B74C4" w:rsidRPr="00131AE7" w:rsidRDefault="007B74C4" w:rsidP="007B74C4">
      <w:pPr>
        <w:pStyle w:val="PL"/>
        <w:rPr>
          <w:noProof w:val="0"/>
        </w:rPr>
      </w:pPr>
      <w:r w:rsidRPr="00131AE7">
        <w:rPr>
          <w:noProof w:val="0"/>
        </w:rPr>
        <w:t xml:space="preserve">  //*  @desc Matches duration representations using both formats: with designators</w:t>
      </w:r>
    </w:p>
    <w:p w14:paraId="373D4627" w14:textId="77777777" w:rsidR="007B74C4" w:rsidRPr="00131AE7" w:rsidRDefault="007B74C4" w:rsidP="007B74C4">
      <w:pPr>
        <w:pStyle w:val="PL"/>
        <w:rPr>
          <w:noProof w:val="0"/>
        </w:rPr>
      </w:pPr>
      <w:r w:rsidRPr="00131AE7">
        <w:rPr>
          <w:noProof w:val="0"/>
        </w:rPr>
        <w:t xml:space="preserve">  //*        and the alternative representation; in the alternative representation both</w:t>
      </w:r>
    </w:p>
    <w:p w14:paraId="44B91943" w14:textId="77777777" w:rsidR="007B74C4" w:rsidRPr="00131AE7" w:rsidRDefault="007B74C4" w:rsidP="007B74C4">
      <w:pPr>
        <w:pStyle w:val="PL"/>
        <w:rPr>
          <w:noProof w:val="0"/>
        </w:rPr>
      </w:pPr>
      <w:r w:rsidRPr="00131AE7">
        <w:rPr>
          <w:noProof w:val="0"/>
        </w:rPr>
        <w:t xml:space="preserve">  //*        the basic and the extended formats are allowed</w:t>
      </w:r>
    </w:p>
    <w:p w14:paraId="0C0B0A0B" w14:textId="77777777" w:rsidR="007B74C4" w:rsidRPr="00131AE7" w:rsidRDefault="007B74C4" w:rsidP="007B74C4">
      <w:pPr>
        <w:pStyle w:val="PL"/>
        <w:rPr>
          <w:noProof w:val="0"/>
        </w:rPr>
      </w:pPr>
      <w:r w:rsidRPr="00131AE7">
        <w:rPr>
          <w:noProof w:val="0"/>
        </w:rPr>
        <w:t xml:space="preserve">  //*</w:t>
      </w:r>
    </w:p>
    <w:p w14:paraId="1E8CEE49" w14:textId="77777777" w:rsidR="007B74C4" w:rsidRPr="00131AE7" w:rsidRDefault="007B74C4" w:rsidP="007B74C4">
      <w:pPr>
        <w:pStyle w:val="PL"/>
        <w:rPr>
          <w:noProof w:val="0"/>
        </w:rPr>
      </w:pPr>
      <w:r w:rsidRPr="00131AE7">
        <w:rPr>
          <w:noProof w:val="0"/>
        </w:rPr>
        <w:t xml:space="preserve">  //*  @remark both caledar and ordinal dates are supported</w:t>
      </w:r>
    </w:p>
    <w:p w14:paraId="1F9E3964" w14:textId="77777777" w:rsidR="007B74C4" w:rsidRPr="00131AE7" w:rsidRDefault="007B74C4" w:rsidP="007B74C4">
      <w:pPr>
        <w:pStyle w:val="PL"/>
        <w:rPr>
          <w:noProof w:val="0"/>
        </w:rPr>
      </w:pPr>
      <w:r w:rsidRPr="00131AE7">
        <w:rPr>
          <w:noProof w:val="0"/>
        </w:rPr>
        <w:t xml:space="preserve">  //*  @remark any of the components may be numerically 0;</w:t>
      </w:r>
    </w:p>
    <w:p w14:paraId="140C8720" w14:textId="77777777" w:rsidR="007B74C4" w:rsidRPr="00131AE7" w:rsidRDefault="007B74C4" w:rsidP="007B74C4">
      <w:pPr>
        <w:pStyle w:val="PL"/>
        <w:rPr>
          <w:noProof w:val="0"/>
        </w:rPr>
      </w:pPr>
      <w:r w:rsidRPr="00131AE7">
        <w:rPr>
          <w:noProof w:val="0"/>
        </w:rPr>
        <w:t xml:space="preserve">  //*  @remark Carry over points are 12 month, 30 days, (365 days in case of</w:t>
      </w:r>
    </w:p>
    <w:p w14:paraId="3FA88947" w14:textId="77777777" w:rsidR="007B74C4" w:rsidRPr="00131AE7" w:rsidRDefault="007B74C4" w:rsidP="007B74C4">
      <w:pPr>
        <w:pStyle w:val="PL"/>
        <w:rPr>
          <w:noProof w:val="0"/>
        </w:rPr>
      </w:pPr>
      <w:r w:rsidRPr="00131AE7">
        <w:rPr>
          <w:noProof w:val="0"/>
        </w:rPr>
        <w:t xml:space="preserve">  //*          ordinal dates), 24 hours, 60 minutes and</w:t>
      </w:r>
    </w:p>
    <w:p w14:paraId="3FA73A8A" w14:textId="77777777" w:rsidR="007B74C4" w:rsidRPr="00131AE7" w:rsidRDefault="007B74C4" w:rsidP="007B74C4">
      <w:pPr>
        <w:pStyle w:val="PL"/>
        <w:rPr>
          <w:noProof w:val="0"/>
        </w:rPr>
      </w:pPr>
      <w:r w:rsidRPr="00131AE7">
        <w:rPr>
          <w:noProof w:val="0"/>
        </w:rPr>
        <w:t xml:space="preserve">  //*          60 seconds; e.g.</w:t>
      </w:r>
    </w:p>
    <w:p w14:paraId="0D7DA07E" w14:textId="77777777" w:rsidR="007B74C4" w:rsidRPr="00131AE7" w:rsidRDefault="007B74C4" w:rsidP="007B74C4">
      <w:pPr>
        <w:pStyle w:val="PL"/>
        <w:rPr>
          <w:noProof w:val="0"/>
        </w:rPr>
      </w:pPr>
      <w:r w:rsidRPr="00131AE7">
        <w:rPr>
          <w:noProof w:val="0"/>
        </w:rPr>
        <w:t xml:space="preserve">  //*          P0001-12-00T00:00:00,     P0001-01-30T00:00:00,</w:t>
      </w:r>
    </w:p>
    <w:p w14:paraId="2782CBE1" w14:textId="77777777" w:rsidR="007B74C4" w:rsidRPr="00131AE7" w:rsidRDefault="007B74C4" w:rsidP="007B74C4">
      <w:pPr>
        <w:pStyle w:val="PL"/>
        <w:rPr>
          <w:noProof w:val="0"/>
        </w:rPr>
      </w:pPr>
      <w:r w:rsidRPr="00131AE7">
        <w:rPr>
          <w:noProof w:val="0"/>
        </w:rPr>
        <w:t xml:space="preserve">  //*          P001-365T00:00:00,        P0001-001T00:60:00 and</w:t>
      </w:r>
    </w:p>
    <w:p w14:paraId="5FD442DD" w14:textId="77777777" w:rsidR="007B74C4" w:rsidRPr="00131AE7" w:rsidRDefault="007B74C4" w:rsidP="007B74C4">
      <w:pPr>
        <w:pStyle w:val="PL"/>
        <w:rPr>
          <w:noProof w:val="0"/>
        </w:rPr>
      </w:pPr>
      <w:r w:rsidRPr="00131AE7">
        <w:rPr>
          <w:noProof w:val="0"/>
        </w:rPr>
        <w:t xml:space="preserve">  //*          P0001-001T00:00:60</w:t>
      </w:r>
    </w:p>
    <w:p w14:paraId="6D16071A" w14:textId="77777777" w:rsidR="007B74C4" w:rsidRPr="00131AE7" w:rsidRDefault="007B74C4" w:rsidP="007B74C4">
      <w:pPr>
        <w:pStyle w:val="PL"/>
        <w:rPr>
          <w:noProof w:val="0"/>
        </w:rPr>
      </w:pPr>
      <w:r w:rsidRPr="00131AE7">
        <w:rPr>
          <w:noProof w:val="0"/>
        </w:rPr>
        <w:t xml:space="preserve">  //*          are NOT accepted, only</w:t>
      </w:r>
    </w:p>
    <w:p w14:paraId="011B6317" w14:textId="77777777" w:rsidR="007B74C4" w:rsidRPr="00131AE7" w:rsidRDefault="007B74C4" w:rsidP="007B74C4">
      <w:pPr>
        <w:pStyle w:val="PL"/>
        <w:rPr>
          <w:noProof w:val="0"/>
        </w:rPr>
      </w:pPr>
      <w:r w:rsidRPr="00131AE7">
        <w:rPr>
          <w:noProof w:val="0"/>
        </w:rPr>
        <w:t xml:space="preserve">  //*          P0002-00-00T00:00:00,     P0001-02-00T00:00:00,</w:t>
      </w:r>
    </w:p>
    <w:p w14:paraId="12B5198A" w14:textId="77777777" w:rsidR="007B74C4" w:rsidRPr="00131AE7" w:rsidRDefault="007B74C4" w:rsidP="007B74C4">
      <w:pPr>
        <w:pStyle w:val="PL"/>
        <w:rPr>
          <w:noProof w:val="0"/>
        </w:rPr>
      </w:pPr>
      <w:r w:rsidRPr="00131AE7">
        <w:rPr>
          <w:noProof w:val="0"/>
        </w:rPr>
        <w:t xml:space="preserve">  //*          P002-000T00:00:00,        P0001-001T01:00:00 and</w:t>
      </w:r>
    </w:p>
    <w:p w14:paraId="48A16EBE" w14:textId="77777777" w:rsidR="007B74C4" w:rsidRPr="00131AE7" w:rsidRDefault="007B74C4" w:rsidP="007B74C4">
      <w:pPr>
        <w:pStyle w:val="PL"/>
        <w:rPr>
          <w:noProof w:val="0"/>
        </w:rPr>
      </w:pPr>
      <w:r w:rsidRPr="00131AE7">
        <w:rPr>
          <w:noProof w:val="0"/>
        </w:rPr>
        <w:t xml:space="preserve">  //*          P0001-001T00:01:00</w:t>
      </w:r>
    </w:p>
    <w:p w14:paraId="7422496C" w14:textId="77777777" w:rsidR="007B74C4" w:rsidRPr="00131AE7" w:rsidRDefault="007B74C4" w:rsidP="007B74C4">
      <w:pPr>
        <w:pStyle w:val="PL"/>
        <w:rPr>
          <w:noProof w:val="0"/>
        </w:rPr>
      </w:pPr>
      <w:r w:rsidRPr="00131AE7">
        <w:rPr>
          <w:noProof w:val="0"/>
        </w:rPr>
        <w:t xml:space="preserve">  //*          are valid</w:t>
      </w:r>
    </w:p>
    <w:p w14:paraId="6267A706" w14:textId="77777777" w:rsidR="007B74C4" w:rsidRPr="00131AE7" w:rsidRDefault="007B74C4" w:rsidP="007B74C4">
      <w:pPr>
        <w:pStyle w:val="PL"/>
        <w:rPr>
          <w:noProof w:val="0"/>
        </w:rPr>
      </w:pPr>
      <w:r w:rsidRPr="00131AE7">
        <w:rPr>
          <w:noProof w:val="0"/>
        </w:rPr>
        <w:t xml:space="preserve">  //*  @remark The time part may be of reduced accuracy (by using decimal fraction</w:t>
      </w:r>
    </w:p>
    <w:p w14:paraId="3D7F7582" w14:textId="77777777" w:rsidR="007B74C4" w:rsidRPr="00131AE7" w:rsidRDefault="007B74C4" w:rsidP="007B74C4">
      <w:pPr>
        <w:pStyle w:val="PL"/>
        <w:rPr>
          <w:noProof w:val="0"/>
        </w:rPr>
      </w:pPr>
      <w:r w:rsidRPr="00131AE7">
        <w:rPr>
          <w:noProof w:val="0"/>
        </w:rPr>
        <w:t xml:space="preserve">  //*          or omitting lower order time element(s)), the date part shall be</w:t>
      </w:r>
    </w:p>
    <w:p w14:paraId="5DCBDE62" w14:textId="77777777" w:rsidR="007B74C4" w:rsidRPr="00131AE7" w:rsidRDefault="007B74C4" w:rsidP="007B74C4">
      <w:pPr>
        <w:pStyle w:val="PL"/>
        <w:rPr>
          <w:noProof w:val="0"/>
        </w:rPr>
      </w:pPr>
      <w:r w:rsidRPr="00131AE7">
        <w:rPr>
          <w:noProof w:val="0"/>
        </w:rPr>
        <w:t xml:space="preserve">  //*          complete (i.e. numerically 0 elements shall not be omitted)</w:t>
      </w:r>
    </w:p>
    <w:p w14:paraId="711F2D7D" w14:textId="77777777" w:rsidR="007B74C4" w:rsidRPr="00131AE7" w:rsidRDefault="007B74C4" w:rsidP="007B74C4">
      <w:pPr>
        <w:pStyle w:val="PL"/>
        <w:rPr>
          <w:noProof w:val="0"/>
        </w:rPr>
      </w:pPr>
      <w:r w:rsidRPr="00131AE7">
        <w:rPr>
          <w:noProof w:val="0"/>
        </w:rPr>
        <w:t xml:space="preserve">  //*               </w:t>
      </w:r>
    </w:p>
    <w:p w14:paraId="54211716" w14:textId="77777777" w:rsidR="007B74C4" w:rsidRPr="00131AE7" w:rsidRDefault="007B74C4" w:rsidP="007B74C4">
      <w:pPr>
        <w:pStyle w:val="PL"/>
        <w:rPr>
          <w:noProof w:val="0"/>
        </w:rPr>
      </w:pPr>
      <w:r w:rsidRPr="00131AE7">
        <w:rPr>
          <w:noProof w:val="0"/>
        </w:rPr>
        <w:t xml:space="preserve">  //*  @status verified</w:t>
      </w:r>
    </w:p>
    <w:p w14:paraId="147F7871" w14:textId="77777777" w:rsidR="007B74C4" w:rsidRPr="00131AE7" w:rsidRDefault="007B74C4" w:rsidP="007B74C4">
      <w:pPr>
        <w:pStyle w:val="PL"/>
        <w:rPr>
          <w:noProof w:val="0"/>
        </w:rPr>
      </w:pPr>
      <w:r w:rsidRPr="00131AE7">
        <w:rPr>
          <w:noProof w:val="0"/>
        </w:rPr>
        <w:t xml:space="preserve">  //*</w:t>
      </w:r>
    </w:p>
    <w:p w14:paraId="793C4B88" w14:textId="77777777" w:rsidR="007B74C4" w:rsidRPr="00131AE7" w:rsidRDefault="007B74C4" w:rsidP="007B74C4">
      <w:pPr>
        <w:pStyle w:val="PL"/>
        <w:rPr>
          <w:noProof w:val="0"/>
        </w:rPr>
      </w:pPr>
      <w:r w:rsidRPr="00131AE7">
        <w:rPr>
          <w:noProof w:val="0"/>
        </w:rPr>
        <w:t xml:space="preserve">  //*****************************************************************************</w:t>
      </w:r>
    </w:p>
    <w:p w14:paraId="192AA15C" w14:textId="77777777" w:rsidR="007B74C4" w:rsidRPr="00131AE7" w:rsidRDefault="007B74C4" w:rsidP="007B74C4">
      <w:pPr>
        <w:pStyle w:val="PL"/>
        <w:rPr>
          <w:noProof w:val="0"/>
        </w:rPr>
      </w:pPr>
      <w:r w:rsidRPr="00131AE7">
        <w:rPr>
          <w:noProof w:val="0"/>
        </w:rPr>
        <w:t xml:space="preserve">  template charstring  t_ISO8601Duration :=  (</w:t>
      </w:r>
    </w:p>
    <w:p w14:paraId="137D1121" w14:textId="77777777" w:rsidR="007B74C4" w:rsidRPr="00131AE7" w:rsidRDefault="007B74C4" w:rsidP="007B74C4">
      <w:pPr>
        <w:pStyle w:val="PL"/>
        <w:rPr>
          <w:noProof w:val="0"/>
        </w:rPr>
      </w:pPr>
      <w:r w:rsidRPr="00131AE7">
        <w:rPr>
          <w:noProof w:val="0"/>
        </w:rPr>
        <w:t xml:space="preserve">     t_ISO8601DurationBasic,</w:t>
      </w:r>
    </w:p>
    <w:p w14:paraId="4006D623" w14:textId="77777777" w:rsidR="007B74C4" w:rsidRPr="00131AE7" w:rsidRDefault="007B74C4" w:rsidP="007B74C4">
      <w:pPr>
        <w:pStyle w:val="PL"/>
        <w:rPr>
          <w:noProof w:val="0"/>
        </w:rPr>
      </w:pPr>
      <w:r w:rsidRPr="00131AE7">
        <w:rPr>
          <w:noProof w:val="0"/>
        </w:rPr>
        <w:t xml:space="preserve">     t_ISO8601DurationExtended</w:t>
      </w:r>
    </w:p>
    <w:p w14:paraId="6151CA90" w14:textId="77777777" w:rsidR="007B74C4" w:rsidRPr="00131AE7" w:rsidRDefault="007B74C4" w:rsidP="007B74C4">
      <w:pPr>
        <w:pStyle w:val="PL"/>
        <w:rPr>
          <w:noProof w:val="0"/>
        </w:rPr>
      </w:pPr>
      <w:r w:rsidRPr="00131AE7">
        <w:rPr>
          <w:noProof w:val="0"/>
        </w:rPr>
        <w:t xml:space="preserve">  )</w:t>
      </w:r>
    </w:p>
    <w:p w14:paraId="19D4EBF4" w14:textId="77777777" w:rsidR="007B74C4" w:rsidRPr="00131AE7" w:rsidRDefault="007B74C4" w:rsidP="007B74C4">
      <w:pPr>
        <w:pStyle w:val="PL"/>
        <w:rPr>
          <w:noProof w:val="0"/>
        </w:rPr>
      </w:pPr>
      <w:r w:rsidRPr="00131AE7">
        <w:rPr>
          <w:noProof w:val="0"/>
        </w:rPr>
        <w:t xml:space="preserve">  </w:t>
      </w:r>
    </w:p>
    <w:p w14:paraId="186CA9DD" w14:textId="77777777" w:rsidR="007B74C4" w:rsidRPr="00131AE7" w:rsidRDefault="007B74C4" w:rsidP="007B74C4">
      <w:pPr>
        <w:pStyle w:val="PL"/>
        <w:rPr>
          <w:noProof w:val="0"/>
        </w:rPr>
      </w:pPr>
      <w:r w:rsidRPr="00131AE7">
        <w:rPr>
          <w:noProof w:val="0"/>
        </w:rPr>
        <w:t xml:space="preserve">  </w:t>
      </w:r>
    </w:p>
    <w:p w14:paraId="1BBD3BEF" w14:textId="77777777" w:rsidR="007B74C4" w:rsidRPr="00131AE7" w:rsidRDefault="007B74C4" w:rsidP="007B74C4">
      <w:pPr>
        <w:pStyle w:val="PL"/>
        <w:rPr>
          <w:noProof w:val="0"/>
        </w:rPr>
      </w:pPr>
      <w:r w:rsidRPr="00131AE7">
        <w:rPr>
          <w:noProof w:val="0"/>
        </w:rPr>
        <w:t xml:space="preserve">  //*****************************************************************************</w:t>
      </w:r>
    </w:p>
    <w:p w14:paraId="45B0FF97" w14:textId="77777777" w:rsidR="007B74C4" w:rsidRPr="00131AE7" w:rsidRDefault="007B74C4" w:rsidP="007B74C4">
      <w:pPr>
        <w:pStyle w:val="PL"/>
        <w:rPr>
          <w:noProof w:val="0"/>
        </w:rPr>
      </w:pPr>
      <w:r w:rsidRPr="00131AE7">
        <w:rPr>
          <w:noProof w:val="0"/>
        </w:rPr>
        <w:t xml:space="preserve">  //*</w:t>
      </w:r>
    </w:p>
    <w:p w14:paraId="324A0D70" w14:textId="77777777" w:rsidR="007B74C4" w:rsidRPr="00131AE7" w:rsidRDefault="007B74C4" w:rsidP="007B74C4">
      <w:pPr>
        <w:pStyle w:val="PL"/>
        <w:rPr>
          <w:noProof w:val="0"/>
        </w:rPr>
      </w:pPr>
      <w:r w:rsidRPr="00131AE7">
        <w:rPr>
          <w:noProof w:val="0"/>
        </w:rPr>
        <w:t xml:space="preserve">  //*  @reference ISO_8601 $4.4.3</w:t>
      </w:r>
    </w:p>
    <w:p w14:paraId="5DF24366" w14:textId="77777777" w:rsidR="007B74C4" w:rsidRPr="00131AE7" w:rsidRDefault="007B74C4" w:rsidP="007B74C4">
      <w:pPr>
        <w:pStyle w:val="PL"/>
        <w:rPr>
          <w:noProof w:val="0"/>
        </w:rPr>
      </w:pPr>
      <w:r w:rsidRPr="00131AE7">
        <w:rPr>
          <w:noProof w:val="0"/>
        </w:rPr>
        <w:t xml:space="preserve">  //*</w:t>
      </w:r>
    </w:p>
    <w:p w14:paraId="3210855C" w14:textId="77777777" w:rsidR="007B74C4" w:rsidRPr="00131AE7" w:rsidRDefault="007B74C4" w:rsidP="007B74C4">
      <w:pPr>
        <w:pStyle w:val="PL"/>
        <w:rPr>
          <w:noProof w:val="0"/>
        </w:rPr>
      </w:pPr>
      <w:r w:rsidRPr="00131AE7">
        <w:rPr>
          <w:noProof w:val="0"/>
        </w:rPr>
        <w:t xml:space="preserve">  //*  @desc Matches both complete and reduced accuracy (see note below)time </w:t>
      </w:r>
    </w:p>
    <w:p w14:paraId="3ED8E414" w14:textId="77777777" w:rsidR="007B74C4" w:rsidRPr="00131AE7" w:rsidRDefault="007B74C4" w:rsidP="007B74C4">
      <w:pPr>
        <w:pStyle w:val="PL"/>
        <w:rPr>
          <w:noProof w:val="0"/>
        </w:rPr>
      </w:pPr>
      <w:r w:rsidRPr="00131AE7">
        <w:rPr>
          <w:noProof w:val="0"/>
        </w:rPr>
        <w:t xml:space="preserve">  //*        interval representations identified by start and end and using the </w:t>
      </w:r>
    </w:p>
    <w:p w14:paraId="21B29BF3" w14:textId="77777777" w:rsidR="007B74C4" w:rsidRPr="00131AE7" w:rsidRDefault="007B74C4" w:rsidP="007B74C4">
      <w:pPr>
        <w:pStyle w:val="PL"/>
        <w:rPr>
          <w:noProof w:val="0"/>
        </w:rPr>
      </w:pPr>
      <w:r w:rsidRPr="00131AE7">
        <w:rPr>
          <w:noProof w:val="0"/>
        </w:rPr>
        <w:lastRenderedPageBreak/>
        <w:t xml:space="preserve">  //*        basic format</w:t>
      </w:r>
    </w:p>
    <w:p w14:paraId="5C157418" w14:textId="77777777" w:rsidR="007B74C4" w:rsidRPr="00131AE7" w:rsidRDefault="007B74C4" w:rsidP="007B74C4">
      <w:pPr>
        <w:pStyle w:val="PL"/>
        <w:rPr>
          <w:noProof w:val="0"/>
        </w:rPr>
      </w:pPr>
      <w:r w:rsidRPr="00131AE7">
        <w:rPr>
          <w:noProof w:val="0"/>
        </w:rPr>
        <w:t xml:space="preserve">  //*</w:t>
      </w:r>
    </w:p>
    <w:p w14:paraId="3E13AD1D" w14:textId="77777777" w:rsidR="007B74C4" w:rsidRPr="00131AE7" w:rsidRDefault="007B74C4" w:rsidP="007B74C4">
      <w:pPr>
        <w:pStyle w:val="PL"/>
        <w:rPr>
          <w:noProof w:val="0"/>
        </w:rPr>
      </w:pPr>
      <w:r w:rsidRPr="00131AE7">
        <w:rPr>
          <w:noProof w:val="0"/>
        </w:rPr>
        <w:t xml:space="preserve">  //*  @remark $ 4.4.4.5 is contradictory as allows omitting higher order time </w:t>
      </w:r>
    </w:p>
    <w:p w14:paraId="13E4F6B2" w14:textId="77777777" w:rsidR="007B74C4" w:rsidRPr="00131AE7" w:rsidRDefault="007B74C4" w:rsidP="007B74C4">
      <w:pPr>
        <w:pStyle w:val="PL"/>
        <w:rPr>
          <w:noProof w:val="0"/>
        </w:rPr>
      </w:pPr>
      <w:r w:rsidRPr="00131AE7">
        <w:rPr>
          <w:noProof w:val="0"/>
        </w:rPr>
        <w:t xml:space="preserve">  //*          elements in the part representing end date/time (the expression</w:t>
      </w:r>
    </w:p>
    <w:p w14:paraId="51D8D73D" w14:textId="77777777" w:rsidR="007B74C4" w:rsidRPr="00131AE7" w:rsidRDefault="007B74C4" w:rsidP="007B74C4">
      <w:pPr>
        <w:pStyle w:val="PL"/>
        <w:rPr>
          <w:noProof w:val="0"/>
        </w:rPr>
      </w:pPr>
      <w:r w:rsidRPr="00131AE7">
        <w:rPr>
          <w:noProof w:val="0"/>
        </w:rPr>
        <w:t xml:space="preserve">  //*          after the solidus), while the time part may also be of reduced</w:t>
      </w:r>
    </w:p>
    <w:p w14:paraId="06C6316E" w14:textId="77777777" w:rsidR="007B74C4" w:rsidRPr="00131AE7" w:rsidRDefault="007B74C4" w:rsidP="007B74C4">
      <w:pPr>
        <w:pStyle w:val="PL"/>
        <w:rPr>
          <w:noProof w:val="0"/>
        </w:rPr>
      </w:pPr>
      <w:r w:rsidRPr="00131AE7">
        <w:rPr>
          <w:noProof w:val="0"/>
        </w:rPr>
        <w:t xml:space="preserve">  //*          accuracy (either by omitting the lower order elements or by a </w:t>
      </w:r>
    </w:p>
    <w:p w14:paraId="7C62FC82" w14:textId="77777777" w:rsidR="007B74C4" w:rsidRPr="00131AE7" w:rsidRDefault="007B74C4" w:rsidP="007B74C4">
      <w:pPr>
        <w:pStyle w:val="PL"/>
        <w:rPr>
          <w:noProof w:val="0"/>
        </w:rPr>
      </w:pPr>
      <w:r w:rsidRPr="00131AE7">
        <w:rPr>
          <w:noProof w:val="0"/>
        </w:rPr>
        <w:t xml:space="preserve">  //*          decimal fraction). This pattern resolves this conflict the </w:t>
      </w:r>
    </w:p>
    <w:p w14:paraId="7C7E063A" w14:textId="77777777" w:rsidR="007B74C4" w:rsidRPr="00131AE7" w:rsidRDefault="007B74C4" w:rsidP="007B74C4">
      <w:pPr>
        <w:pStyle w:val="PL"/>
        <w:rPr>
          <w:noProof w:val="0"/>
        </w:rPr>
      </w:pPr>
      <w:r w:rsidRPr="00131AE7">
        <w:rPr>
          <w:noProof w:val="0"/>
        </w:rPr>
        <w:t xml:space="preserve">  //*          following way: Higher order elements can be omitted in the date </w:t>
      </w:r>
    </w:p>
    <w:p w14:paraId="09C1DAC8" w14:textId="77777777" w:rsidR="007B74C4" w:rsidRPr="00131AE7" w:rsidRDefault="007B74C4" w:rsidP="007B74C4">
      <w:pPr>
        <w:pStyle w:val="PL"/>
        <w:rPr>
          <w:noProof w:val="0"/>
        </w:rPr>
      </w:pPr>
      <w:r w:rsidRPr="00131AE7">
        <w:rPr>
          <w:noProof w:val="0"/>
        </w:rPr>
        <w:t xml:space="preserve">  //*          part of the expression following the solidus (in case of omitting </w:t>
      </w:r>
    </w:p>
    <w:p w14:paraId="6CF2D9EF" w14:textId="77777777" w:rsidR="007B74C4" w:rsidRPr="00131AE7" w:rsidRDefault="007B74C4" w:rsidP="007B74C4">
      <w:pPr>
        <w:pStyle w:val="PL"/>
        <w:rPr>
          <w:noProof w:val="0"/>
        </w:rPr>
      </w:pPr>
      <w:r w:rsidRPr="00131AE7">
        <w:rPr>
          <w:noProof w:val="0"/>
        </w:rPr>
        <w:t xml:space="preserve">  //*          the weeks also the "W" is omitted!) but not in the time part. The </w:t>
      </w:r>
    </w:p>
    <w:p w14:paraId="3B9F9744" w14:textId="77777777" w:rsidR="007B74C4" w:rsidRPr="00131AE7" w:rsidRDefault="007B74C4" w:rsidP="007B74C4">
      <w:pPr>
        <w:pStyle w:val="PL"/>
        <w:rPr>
          <w:noProof w:val="0"/>
        </w:rPr>
      </w:pPr>
      <w:r w:rsidRPr="00131AE7">
        <w:rPr>
          <w:noProof w:val="0"/>
        </w:rPr>
        <w:t xml:space="preserve">  //*          time part may be of reduced accuracy.</w:t>
      </w:r>
    </w:p>
    <w:p w14:paraId="747AE5D7" w14:textId="77777777" w:rsidR="007B74C4" w:rsidRPr="00131AE7" w:rsidRDefault="007B74C4" w:rsidP="00D86A2D">
      <w:pPr>
        <w:pStyle w:val="PL"/>
        <w:keepNext/>
        <w:rPr>
          <w:noProof w:val="0"/>
        </w:rPr>
      </w:pPr>
      <w:r w:rsidRPr="00131AE7">
        <w:rPr>
          <w:noProof w:val="0"/>
        </w:rPr>
        <w:t xml:space="preserve">  //*  @remark There is no requirement in ISO8601 to keep reduced accuracy </w:t>
      </w:r>
    </w:p>
    <w:p w14:paraId="29D056A7" w14:textId="77777777" w:rsidR="007B74C4" w:rsidRPr="00131AE7" w:rsidRDefault="007B74C4" w:rsidP="00D86A2D">
      <w:pPr>
        <w:pStyle w:val="PL"/>
        <w:keepNext/>
        <w:rPr>
          <w:noProof w:val="0"/>
        </w:rPr>
      </w:pPr>
      <w:r w:rsidRPr="00131AE7">
        <w:rPr>
          <w:noProof w:val="0"/>
        </w:rPr>
        <w:t xml:space="preserve">  //*          compatible in the start and the end date/time; this may result </w:t>
      </w:r>
    </w:p>
    <w:p w14:paraId="38990DB9" w14:textId="77777777" w:rsidR="007B74C4" w:rsidRPr="00131AE7" w:rsidRDefault="007B74C4" w:rsidP="007B74C4">
      <w:pPr>
        <w:pStyle w:val="PL"/>
        <w:rPr>
          <w:noProof w:val="0"/>
        </w:rPr>
      </w:pPr>
      <w:r w:rsidRPr="00131AE7">
        <w:rPr>
          <w:noProof w:val="0"/>
        </w:rPr>
        <w:t xml:space="preserve">  //*          "strange" or in some cases unclear (in these cases agreement is </w:t>
      </w:r>
    </w:p>
    <w:p w14:paraId="62B04FDE" w14:textId="77777777" w:rsidR="007B74C4" w:rsidRPr="00131AE7" w:rsidRDefault="007B74C4" w:rsidP="007B74C4">
      <w:pPr>
        <w:pStyle w:val="PL"/>
        <w:rPr>
          <w:noProof w:val="0"/>
        </w:rPr>
      </w:pPr>
      <w:r w:rsidRPr="00131AE7">
        <w:rPr>
          <w:noProof w:val="0"/>
        </w:rPr>
        <w:t xml:space="preserve">  //*          required between the communicating sides) time interval </w:t>
      </w:r>
    </w:p>
    <w:p w14:paraId="20F4D370" w14:textId="77777777" w:rsidR="007B74C4" w:rsidRPr="00131AE7" w:rsidRDefault="007B74C4" w:rsidP="007B74C4">
      <w:pPr>
        <w:pStyle w:val="PL"/>
        <w:rPr>
          <w:noProof w:val="0"/>
        </w:rPr>
      </w:pPr>
      <w:r w:rsidRPr="00131AE7">
        <w:rPr>
          <w:noProof w:val="0"/>
        </w:rPr>
        <w:t xml:space="preserve">  //*          representations, however these are allowed by this template</w:t>
      </w:r>
    </w:p>
    <w:p w14:paraId="6B6036B8" w14:textId="77777777" w:rsidR="007B74C4" w:rsidRPr="00131AE7" w:rsidRDefault="007B74C4" w:rsidP="007B74C4">
      <w:pPr>
        <w:pStyle w:val="PL"/>
        <w:rPr>
          <w:noProof w:val="0"/>
        </w:rPr>
      </w:pPr>
      <w:r w:rsidRPr="00131AE7">
        <w:rPr>
          <w:noProof w:val="0"/>
        </w:rPr>
        <w:t xml:space="preserve">  //*               </w:t>
      </w:r>
    </w:p>
    <w:p w14:paraId="6520122C" w14:textId="77777777" w:rsidR="007B74C4" w:rsidRPr="00131AE7" w:rsidRDefault="007B74C4" w:rsidP="007B74C4">
      <w:pPr>
        <w:pStyle w:val="PL"/>
        <w:rPr>
          <w:noProof w:val="0"/>
        </w:rPr>
      </w:pPr>
      <w:r w:rsidRPr="00131AE7">
        <w:rPr>
          <w:noProof w:val="0"/>
        </w:rPr>
        <w:t xml:space="preserve">  //*  @status verified</w:t>
      </w:r>
    </w:p>
    <w:p w14:paraId="1A662064" w14:textId="77777777" w:rsidR="007B74C4" w:rsidRPr="00131AE7" w:rsidRDefault="007B74C4" w:rsidP="007B74C4">
      <w:pPr>
        <w:pStyle w:val="PL"/>
        <w:rPr>
          <w:noProof w:val="0"/>
        </w:rPr>
      </w:pPr>
      <w:r w:rsidRPr="00131AE7">
        <w:rPr>
          <w:noProof w:val="0"/>
        </w:rPr>
        <w:t xml:space="preserve">  //*</w:t>
      </w:r>
    </w:p>
    <w:p w14:paraId="5AF56036" w14:textId="77777777" w:rsidR="007B74C4" w:rsidRPr="00131AE7" w:rsidRDefault="007B74C4" w:rsidP="007B74C4">
      <w:pPr>
        <w:pStyle w:val="PL"/>
        <w:rPr>
          <w:noProof w:val="0"/>
        </w:rPr>
      </w:pPr>
      <w:r w:rsidRPr="00131AE7">
        <w:rPr>
          <w:noProof w:val="0"/>
        </w:rPr>
        <w:t xml:space="preserve">  //*****************************************************************************</w:t>
      </w:r>
    </w:p>
    <w:p w14:paraId="1278E730" w14:textId="77777777" w:rsidR="007B74C4" w:rsidRPr="00131AE7" w:rsidRDefault="007B74C4" w:rsidP="007B74C4">
      <w:pPr>
        <w:pStyle w:val="PL"/>
        <w:rPr>
          <w:noProof w:val="0"/>
        </w:rPr>
      </w:pPr>
      <w:r w:rsidRPr="00131AE7">
        <w:rPr>
          <w:noProof w:val="0"/>
        </w:rPr>
        <w:t xml:space="preserve">  template charstring  t_ISO8601IntervalStartEndBasic := pattern</w:t>
      </w:r>
    </w:p>
    <w:p w14:paraId="4349E1AC" w14:textId="77777777" w:rsidR="007B74C4" w:rsidRPr="00131AE7" w:rsidRDefault="007B74C4" w:rsidP="007B74C4">
      <w:pPr>
        <w:pStyle w:val="PL"/>
        <w:rPr>
          <w:noProof w:val="0"/>
        </w:rPr>
      </w:pPr>
      <w:r w:rsidRPr="00131AE7">
        <w:rPr>
          <w:noProof w:val="0"/>
        </w:rPr>
        <w:t xml:space="preserve">    "{nc.yearExpansionOpt}{nc.year}({nc.month}{nc.dayOfMonth}|{nc.dayOfYear}|" &amp;</w:t>
      </w:r>
    </w:p>
    <w:p w14:paraId="04635709" w14:textId="77777777" w:rsidR="007B74C4" w:rsidRPr="00131AE7" w:rsidRDefault="007B74C4" w:rsidP="007B74C4">
      <w:pPr>
        <w:pStyle w:val="PL"/>
        <w:rPr>
          <w:noProof w:val="0"/>
        </w:rPr>
      </w:pPr>
      <w:r w:rsidRPr="00131AE7">
        <w:rPr>
          <w:noProof w:val="0"/>
        </w:rPr>
        <w:t xml:space="preserve">    "{nc.week}{nc.dayOfWeek})T({nc.hour}({nc.minute}({nc.second}{nc.sFraction}" &amp;</w:t>
      </w:r>
    </w:p>
    <w:p w14:paraId="720E95AF" w14:textId="77777777" w:rsidR="007B74C4" w:rsidRPr="00131AE7" w:rsidRDefault="007B74C4" w:rsidP="007B74C4">
      <w:pPr>
        <w:pStyle w:val="PL"/>
        <w:rPr>
          <w:noProof w:val="0"/>
        </w:rPr>
      </w:pPr>
      <w:r w:rsidRPr="00131AE7">
        <w:rPr>
          <w:noProof w:val="0"/>
        </w:rPr>
        <w:t xml:space="preserve">    "#(,1)|60|{nc.mFraction})#(,1)|60|{nc.hFraction})#(,1){nc.optZorTimeZone}|" &amp;</w:t>
      </w:r>
    </w:p>
    <w:p w14:paraId="34915B3A" w14:textId="77777777" w:rsidR="007B74C4" w:rsidRPr="00131AE7" w:rsidRDefault="007B74C4" w:rsidP="007B74C4">
      <w:pPr>
        <w:pStyle w:val="PL"/>
        <w:rPr>
          <w:noProof w:val="0"/>
        </w:rPr>
      </w:pPr>
      <w:r w:rsidRPr="00131AE7">
        <w:rPr>
          <w:noProof w:val="0"/>
        </w:rPr>
        <w:t xml:space="preserve">    "{nc.endOfDay}{nc.optZorTimeZone})/({nc.yearExpansionOpt}{nc.year}" &amp;</w:t>
      </w:r>
    </w:p>
    <w:p w14:paraId="47659543" w14:textId="77777777" w:rsidR="007B74C4" w:rsidRPr="00131AE7" w:rsidRDefault="007B74C4" w:rsidP="007B74C4">
      <w:pPr>
        <w:pStyle w:val="PL"/>
        <w:rPr>
          <w:noProof w:val="0"/>
        </w:rPr>
      </w:pPr>
      <w:r w:rsidRPr="00131AE7">
        <w:rPr>
          <w:noProof w:val="0"/>
        </w:rPr>
        <w:t xml:space="preserve">    "({nc.month}{nc.dayOfMonth}|{nc.dayOfYear}|{nc.week}{nc.dayOfWeek})|" &amp;</w:t>
      </w:r>
    </w:p>
    <w:p w14:paraId="1F1C1956" w14:textId="77777777" w:rsidR="007B74C4" w:rsidRPr="00131AE7" w:rsidRDefault="007B74C4" w:rsidP="007B74C4">
      <w:pPr>
        <w:pStyle w:val="PL"/>
        <w:rPr>
          <w:noProof w:val="0"/>
        </w:rPr>
      </w:pPr>
      <w:r w:rsidRPr="00131AE7">
        <w:rPr>
          <w:noProof w:val="0"/>
        </w:rPr>
        <w:t xml:space="preserve">    "({nc.month}#(,1){nc.dayOfMonth}|{nc.dayOfYear}|{nc.week}#(,1){nc.dayOfWeek}))"&amp;</w:t>
      </w:r>
    </w:p>
    <w:p w14:paraId="1404C499" w14:textId="77777777" w:rsidR="007B74C4" w:rsidRPr="00131AE7" w:rsidRDefault="007B74C4" w:rsidP="007B74C4">
      <w:pPr>
        <w:pStyle w:val="PL"/>
        <w:rPr>
          <w:noProof w:val="0"/>
        </w:rPr>
      </w:pPr>
      <w:r w:rsidRPr="00131AE7">
        <w:rPr>
          <w:noProof w:val="0"/>
        </w:rPr>
        <w:t xml:space="preserve">    "T({nc.hour}({nc.minute}({nc.second}{nc.sFraction}#(,1)|60|{nc.mFraction})" &amp;</w:t>
      </w:r>
    </w:p>
    <w:p w14:paraId="15F6D895" w14:textId="77777777" w:rsidR="007B74C4" w:rsidRPr="00131AE7" w:rsidRDefault="007B74C4" w:rsidP="007B74C4">
      <w:pPr>
        <w:pStyle w:val="PL"/>
        <w:rPr>
          <w:noProof w:val="0"/>
        </w:rPr>
      </w:pPr>
      <w:r w:rsidRPr="00131AE7">
        <w:rPr>
          <w:noProof w:val="0"/>
        </w:rPr>
        <w:t xml:space="preserve">    "#(,1)|60|{nc.hFraction})#(,1){nc.optZorTimeZone}|{nc.endOfDay}" &amp;</w:t>
      </w:r>
    </w:p>
    <w:p w14:paraId="39DF8C0B" w14:textId="77777777" w:rsidR="007B74C4" w:rsidRPr="00131AE7" w:rsidRDefault="007B74C4" w:rsidP="007B74C4">
      <w:pPr>
        <w:pStyle w:val="PL"/>
        <w:rPr>
          <w:noProof w:val="0"/>
        </w:rPr>
      </w:pPr>
      <w:r w:rsidRPr="00131AE7">
        <w:rPr>
          <w:noProof w:val="0"/>
        </w:rPr>
        <w:t xml:space="preserve">    "{nc.optZorTimeZone})"</w:t>
      </w:r>
    </w:p>
    <w:p w14:paraId="500C5983" w14:textId="77777777" w:rsidR="007B74C4" w:rsidRPr="00131AE7" w:rsidRDefault="007B74C4" w:rsidP="007B74C4">
      <w:pPr>
        <w:pStyle w:val="PL"/>
        <w:rPr>
          <w:noProof w:val="0"/>
        </w:rPr>
      </w:pPr>
      <w:r w:rsidRPr="00131AE7">
        <w:rPr>
          <w:noProof w:val="0"/>
        </w:rPr>
        <w:t xml:space="preserve">  </w:t>
      </w:r>
    </w:p>
    <w:p w14:paraId="04D2D66D" w14:textId="77777777" w:rsidR="007B74C4" w:rsidRPr="00131AE7" w:rsidRDefault="007B74C4" w:rsidP="007B74C4">
      <w:pPr>
        <w:pStyle w:val="PL"/>
        <w:rPr>
          <w:noProof w:val="0"/>
        </w:rPr>
      </w:pPr>
      <w:r w:rsidRPr="00131AE7">
        <w:rPr>
          <w:noProof w:val="0"/>
        </w:rPr>
        <w:t xml:space="preserve">  </w:t>
      </w:r>
    </w:p>
    <w:p w14:paraId="2778D34A" w14:textId="77777777" w:rsidR="007B74C4" w:rsidRPr="00131AE7" w:rsidRDefault="007B74C4" w:rsidP="007B74C4">
      <w:pPr>
        <w:pStyle w:val="PL"/>
        <w:rPr>
          <w:noProof w:val="0"/>
        </w:rPr>
      </w:pPr>
      <w:r w:rsidRPr="00131AE7">
        <w:rPr>
          <w:noProof w:val="0"/>
        </w:rPr>
        <w:t xml:space="preserve">  //*****************************************************************************</w:t>
      </w:r>
    </w:p>
    <w:p w14:paraId="614E807E" w14:textId="77777777" w:rsidR="007B74C4" w:rsidRPr="00131AE7" w:rsidRDefault="007B74C4" w:rsidP="007B74C4">
      <w:pPr>
        <w:pStyle w:val="PL"/>
        <w:rPr>
          <w:noProof w:val="0"/>
        </w:rPr>
      </w:pPr>
      <w:r w:rsidRPr="00131AE7">
        <w:rPr>
          <w:noProof w:val="0"/>
        </w:rPr>
        <w:t xml:space="preserve">  //*</w:t>
      </w:r>
    </w:p>
    <w:p w14:paraId="1BA44DF9" w14:textId="77777777" w:rsidR="007B74C4" w:rsidRPr="00131AE7" w:rsidRDefault="007B74C4" w:rsidP="007B74C4">
      <w:pPr>
        <w:pStyle w:val="PL"/>
        <w:rPr>
          <w:noProof w:val="0"/>
        </w:rPr>
      </w:pPr>
      <w:r w:rsidRPr="00131AE7">
        <w:rPr>
          <w:noProof w:val="0"/>
        </w:rPr>
        <w:t xml:space="preserve">  //*  @reference ISO_8601 $4.4.3</w:t>
      </w:r>
    </w:p>
    <w:p w14:paraId="09500807" w14:textId="77777777" w:rsidR="007B74C4" w:rsidRPr="00131AE7" w:rsidRDefault="007B74C4" w:rsidP="007B74C4">
      <w:pPr>
        <w:pStyle w:val="PL"/>
        <w:rPr>
          <w:noProof w:val="0"/>
        </w:rPr>
      </w:pPr>
      <w:r w:rsidRPr="00131AE7">
        <w:rPr>
          <w:noProof w:val="0"/>
        </w:rPr>
        <w:t xml:space="preserve">  //*</w:t>
      </w:r>
    </w:p>
    <w:p w14:paraId="5E509B5B" w14:textId="77777777" w:rsidR="007B74C4" w:rsidRPr="00131AE7" w:rsidRDefault="007B74C4" w:rsidP="007B74C4">
      <w:pPr>
        <w:pStyle w:val="PL"/>
        <w:rPr>
          <w:noProof w:val="0"/>
        </w:rPr>
      </w:pPr>
      <w:r w:rsidRPr="00131AE7">
        <w:rPr>
          <w:noProof w:val="0"/>
        </w:rPr>
        <w:t xml:space="preserve">  //*  @desc Matches both complete and reduced accuracy (see note below)time interval</w:t>
      </w:r>
    </w:p>
    <w:p w14:paraId="5564CF58" w14:textId="77777777" w:rsidR="007B74C4" w:rsidRPr="00131AE7" w:rsidRDefault="007B74C4" w:rsidP="007B74C4">
      <w:pPr>
        <w:pStyle w:val="PL"/>
        <w:rPr>
          <w:noProof w:val="0"/>
        </w:rPr>
      </w:pPr>
      <w:r w:rsidRPr="00131AE7">
        <w:rPr>
          <w:noProof w:val="0"/>
        </w:rPr>
        <w:t xml:space="preserve">  //*        representations identified by start and end and using the extended format</w:t>
      </w:r>
    </w:p>
    <w:p w14:paraId="17734248" w14:textId="77777777" w:rsidR="007B74C4" w:rsidRPr="00131AE7" w:rsidRDefault="007B74C4" w:rsidP="007B74C4">
      <w:pPr>
        <w:pStyle w:val="PL"/>
        <w:rPr>
          <w:noProof w:val="0"/>
        </w:rPr>
      </w:pPr>
      <w:r w:rsidRPr="00131AE7">
        <w:rPr>
          <w:noProof w:val="0"/>
        </w:rPr>
        <w:t xml:space="preserve">  //*               </w:t>
      </w:r>
    </w:p>
    <w:p w14:paraId="3BC2796E" w14:textId="77777777" w:rsidR="007B74C4" w:rsidRPr="00131AE7" w:rsidRDefault="007B74C4" w:rsidP="007B74C4">
      <w:pPr>
        <w:pStyle w:val="PL"/>
        <w:rPr>
          <w:noProof w:val="0"/>
        </w:rPr>
      </w:pPr>
      <w:r w:rsidRPr="00131AE7">
        <w:rPr>
          <w:noProof w:val="0"/>
        </w:rPr>
        <w:t xml:space="preserve">  //*  @remark $ 4.4.4.5 is contradictory as allows omitting higher order time </w:t>
      </w:r>
    </w:p>
    <w:p w14:paraId="2EB9506C" w14:textId="77777777" w:rsidR="007B74C4" w:rsidRPr="00131AE7" w:rsidRDefault="007B74C4" w:rsidP="007B74C4">
      <w:pPr>
        <w:pStyle w:val="PL"/>
        <w:rPr>
          <w:noProof w:val="0"/>
        </w:rPr>
      </w:pPr>
      <w:r w:rsidRPr="00131AE7">
        <w:rPr>
          <w:noProof w:val="0"/>
        </w:rPr>
        <w:t xml:space="preserve">  //*          elements in the part representing end date/time (the expression</w:t>
      </w:r>
    </w:p>
    <w:p w14:paraId="164F0273" w14:textId="77777777" w:rsidR="007B74C4" w:rsidRPr="00131AE7" w:rsidRDefault="007B74C4" w:rsidP="007B74C4">
      <w:pPr>
        <w:pStyle w:val="PL"/>
        <w:rPr>
          <w:noProof w:val="0"/>
        </w:rPr>
      </w:pPr>
      <w:r w:rsidRPr="00131AE7">
        <w:rPr>
          <w:noProof w:val="0"/>
        </w:rPr>
        <w:t xml:space="preserve">  //*          after the solidus), while the time part may also be of reduced</w:t>
      </w:r>
    </w:p>
    <w:p w14:paraId="701DA6A1" w14:textId="77777777" w:rsidR="007B74C4" w:rsidRPr="00131AE7" w:rsidRDefault="007B74C4" w:rsidP="007B74C4">
      <w:pPr>
        <w:pStyle w:val="PL"/>
        <w:rPr>
          <w:noProof w:val="0"/>
        </w:rPr>
      </w:pPr>
      <w:r w:rsidRPr="00131AE7">
        <w:rPr>
          <w:noProof w:val="0"/>
        </w:rPr>
        <w:t xml:space="preserve">  //*          accuracy (either by omitting the lower order elements or by a </w:t>
      </w:r>
    </w:p>
    <w:p w14:paraId="3C8E58D0" w14:textId="77777777" w:rsidR="007B74C4" w:rsidRPr="00131AE7" w:rsidRDefault="007B74C4" w:rsidP="007B74C4">
      <w:pPr>
        <w:pStyle w:val="PL"/>
        <w:rPr>
          <w:noProof w:val="0"/>
        </w:rPr>
      </w:pPr>
      <w:r w:rsidRPr="00131AE7">
        <w:rPr>
          <w:noProof w:val="0"/>
        </w:rPr>
        <w:t xml:space="preserve">  //*          decimal fraction). This pattern resolves this conflict the </w:t>
      </w:r>
    </w:p>
    <w:p w14:paraId="3BF1F3D0" w14:textId="77777777" w:rsidR="007B74C4" w:rsidRPr="00131AE7" w:rsidRDefault="007B74C4" w:rsidP="007B74C4">
      <w:pPr>
        <w:pStyle w:val="PL"/>
        <w:rPr>
          <w:noProof w:val="0"/>
        </w:rPr>
      </w:pPr>
      <w:r w:rsidRPr="00131AE7">
        <w:rPr>
          <w:noProof w:val="0"/>
        </w:rPr>
        <w:t xml:space="preserve">  //*          following way: Higher order elements can be omitted in the date </w:t>
      </w:r>
    </w:p>
    <w:p w14:paraId="4C233AA5" w14:textId="77777777" w:rsidR="007B74C4" w:rsidRPr="00131AE7" w:rsidRDefault="007B74C4" w:rsidP="007B74C4">
      <w:pPr>
        <w:pStyle w:val="PL"/>
        <w:rPr>
          <w:noProof w:val="0"/>
        </w:rPr>
      </w:pPr>
      <w:r w:rsidRPr="00131AE7">
        <w:rPr>
          <w:noProof w:val="0"/>
        </w:rPr>
        <w:t xml:space="preserve">  //*          part of the expression following the solidus (in case of omitting </w:t>
      </w:r>
    </w:p>
    <w:p w14:paraId="7E8D9BBD" w14:textId="77777777" w:rsidR="007B74C4" w:rsidRPr="00131AE7" w:rsidRDefault="007B74C4" w:rsidP="007B74C4">
      <w:pPr>
        <w:pStyle w:val="PL"/>
        <w:rPr>
          <w:noProof w:val="0"/>
        </w:rPr>
      </w:pPr>
      <w:r w:rsidRPr="00131AE7">
        <w:rPr>
          <w:noProof w:val="0"/>
        </w:rPr>
        <w:t xml:space="preserve">  //*          the weeks also the "W" is omitted!) but not in the time part. The </w:t>
      </w:r>
    </w:p>
    <w:p w14:paraId="199C8CA9" w14:textId="77777777" w:rsidR="007B74C4" w:rsidRPr="00131AE7" w:rsidRDefault="007B74C4" w:rsidP="007B74C4">
      <w:pPr>
        <w:pStyle w:val="PL"/>
        <w:rPr>
          <w:noProof w:val="0"/>
        </w:rPr>
      </w:pPr>
      <w:r w:rsidRPr="00131AE7">
        <w:rPr>
          <w:noProof w:val="0"/>
        </w:rPr>
        <w:t xml:space="preserve">  //*          time part may be of reduced accuracy.</w:t>
      </w:r>
    </w:p>
    <w:p w14:paraId="25CCF18F" w14:textId="77777777" w:rsidR="007B74C4" w:rsidRPr="00131AE7" w:rsidRDefault="007B74C4" w:rsidP="007B74C4">
      <w:pPr>
        <w:pStyle w:val="PL"/>
        <w:rPr>
          <w:noProof w:val="0"/>
        </w:rPr>
      </w:pPr>
      <w:r w:rsidRPr="00131AE7">
        <w:rPr>
          <w:noProof w:val="0"/>
        </w:rPr>
        <w:t xml:space="preserve">  //*  @remark There is no requirement in ISO8601 to keep reduced accuracy </w:t>
      </w:r>
    </w:p>
    <w:p w14:paraId="425BBD56" w14:textId="77777777" w:rsidR="007B74C4" w:rsidRPr="00131AE7" w:rsidRDefault="007B74C4" w:rsidP="007B74C4">
      <w:pPr>
        <w:pStyle w:val="PL"/>
        <w:rPr>
          <w:noProof w:val="0"/>
        </w:rPr>
      </w:pPr>
      <w:r w:rsidRPr="00131AE7">
        <w:rPr>
          <w:noProof w:val="0"/>
        </w:rPr>
        <w:t xml:space="preserve">  //*          compatible in the start and the end date/time; this may result </w:t>
      </w:r>
    </w:p>
    <w:p w14:paraId="547B6388" w14:textId="77777777" w:rsidR="007B74C4" w:rsidRPr="00131AE7" w:rsidRDefault="007B74C4" w:rsidP="007B74C4">
      <w:pPr>
        <w:pStyle w:val="PL"/>
        <w:rPr>
          <w:noProof w:val="0"/>
        </w:rPr>
      </w:pPr>
      <w:r w:rsidRPr="00131AE7">
        <w:rPr>
          <w:noProof w:val="0"/>
        </w:rPr>
        <w:t xml:space="preserve">  //*          "strange" or in some cases unclear (in these cases agreement is </w:t>
      </w:r>
    </w:p>
    <w:p w14:paraId="1CA649B3" w14:textId="77777777" w:rsidR="007B74C4" w:rsidRPr="00131AE7" w:rsidRDefault="007B74C4" w:rsidP="007B74C4">
      <w:pPr>
        <w:pStyle w:val="PL"/>
        <w:rPr>
          <w:noProof w:val="0"/>
        </w:rPr>
      </w:pPr>
      <w:r w:rsidRPr="00131AE7">
        <w:rPr>
          <w:noProof w:val="0"/>
        </w:rPr>
        <w:t xml:space="preserve">  //*          required between the communicating sides) time interval </w:t>
      </w:r>
    </w:p>
    <w:p w14:paraId="32662415" w14:textId="77777777" w:rsidR="007B74C4" w:rsidRPr="00131AE7" w:rsidRDefault="007B74C4" w:rsidP="007B74C4">
      <w:pPr>
        <w:pStyle w:val="PL"/>
        <w:rPr>
          <w:noProof w:val="0"/>
        </w:rPr>
      </w:pPr>
      <w:r w:rsidRPr="00131AE7">
        <w:rPr>
          <w:noProof w:val="0"/>
        </w:rPr>
        <w:t xml:space="preserve">  //*          representations, however these are allowed by this template</w:t>
      </w:r>
    </w:p>
    <w:p w14:paraId="1382FB1F" w14:textId="77777777" w:rsidR="007B74C4" w:rsidRPr="00131AE7" w:rsidRDefault="007B74C4" w:rsidP="007B74C4">
      <w:pPr>
        <w:pStyle w:val="PL"/>
        <w:rPr>
          <w:noProof w:val="0"/>
        </w:rPr>
      </w:pPr>
      <w:r w:rsidRPr="00131AE7">
        <w:rPr>
          <w:noProof w:val="0"/>
        </w:rPr>
        <w:t xml:space="preserve">  //*</w:t>
      </w:r>
    </w:p>
    <w:p w14:paraId="22E87E4C" w14:textId="77777777" w:rsidR="007B74C4" w:rsidRPr="00131AE7" w:rsidRDefault="007B74C4" w:rsidP="007B74C4">
      <w:pPr>
        <w:pStyle w:val="PL"/>
        <w:rPr>
          <w:noProof w:val="0"/>
        </w:rPr>
      </w:pPr>
      <w:r w:rsidRPr="00131AE7">
        <w:rPr>
          <w:noProof w:val="0"/>
        </w:rPr>
        <w:t xml:space="preserve">  //*  @status verified</w:t>
      </w:r>
    </w:p>
    <w:p w14:paraId="4C41FFA0" w14:textId="77777777" w:rsidR="007B74C4" w:rsidRPr="00131AE7" w:rsidRDefault="007B74C4" w:rsidP="007B74C4">
      <w:pPr>
        <w:pStyle w:val="PL"/>
        <w:rPr>
          <w:noProof w:val="0"/>
        </w:rPr>
      </w:pPr>
      <w:r w:rsidRPr="00131AE7">
        <w:rPr>
          <w:noProof w:val="0"/>
        </w:rPr>
        <w:t xml:space="preserve">  //*</w:t>
      </w:r>
    </w:p>
    <w:p w14:paraId="1AF88B0C" w14:textId="77777777" w:rsidR="007B74C4" w:rsidRPr="00131AE7" w:rsidRDefault="007B74C4" w:rsidP="007B74C4">
      <w:pPr>
        <w:pStyle w:val="PL"/>
        <w:rPr>
          <w:noProof w:val="0"/>
        </w:rPr>
      </w:pPr>
      <w:r w:rsidRPr="00131AE7">
        <w:rPr>
          <w:noProof w:val="0"/>
        </w:rPr>
        <w:t xml:space="preserve">  //*****************************************************************************</w:t>
      </w:r>
    </w:p>
    <w:p w14:paraId="4BFB10BE" w14:textId="77777777" w:rsidR="007B74C4" w:rsidRPr="00131AE7" w:rsidRDefault="007B74C4" w:rsidP="007B74C4">
      <w:pPr>
        <w:pStyle w:val="PL"/>
        <w:rPr>
          <w:noProof w:val="0"/>
        </w:rPr>
      </w:pPr>
      <w:r w:rsidRPr="00131AE7">
        <w:rPr>
          <w:noProof w:val="0"/>
        </w:rPr>
        <w:t xml:space="preserve">  template charstring  t_ISO8601IntervalStartEndExtended := pattern</w:t>
      </w:r>
    </w:p>
    <w:p w14:paraId="79BE2A80" w14:textId="77777777" w:rsidR="007B74C4" w:rsidRPr="00131AE7" w:rsidRDefault="007B74C4" w:rsidP="007B74C4">
      <w:pPr>
        <w:pStyle w:val="PL"/>
        <w:rPr>
          <w:noProof w:val="0"/>
        </w:rPr>
      </w:pPr>
      <w:r w:rsidRPr="00131AE7">
        <w:rPr>
          <w:noProof w:val="0"/>
        </w:rPr>
        <w:t xml:space="preserve">    "{nc.yearExpansionOpt}{nc.year}{dash}({nc.month}{dash}{nc.dayOfMonth}|" &amp;</w:t>
      </w:r>
    </w:p>
    <w:p w14:paraId="0F717CC5" w14:textId="77777777" w:rsidR="007B74C4" w:rsidRPr="00131AE7" w:rsidRDefault="007B74C4" w:rsidP="007B74C4">
      <w:pPr>
        <w:pStyle w:val="PL"/>
        <w:rPr>
          <w:noProof w:val="0"/>
        </w:rPr>
      </w:pPr>
      <w:r w:rsidRPr="00131AE7">
        <w:rPr>
          <w:noProof w:val="0"/>
        </w:rPr>
        <w:t xml:space="preserve">    "{nc.dayOfYear}|{nc.week}{dash}{nc.dayOfWeek})T({nc.hour}{colon}" &amp;</w:t>
      </w:r>
    </w:p>
    <w:p w14:paraId="0FCC463F" w14:textId="77777777" w:rsidR="007B74C4" w:rsidRPr="00131AE7" w:rsidRDefault="007B74C4" w:rsidP="007B74C4">
      <w:pPr>
        <w:pStyle w:val="PL"/>
        <w:rPr>
          <w:noProof w:val="0"/>
        </w:rPr>
      </w:pPr>
      <w:r w:rsidRPr="00131AE7">
        <w:rPr>
          <w:noProof w:val="0"/>
        </w:rPr>
        <w:t xml:space="preserve">    "({nc.minute}({colon}({nc.second}{nc.sFraction}#(,1)|60)|{nc.mFraction})" &amp;</w:t>
      </w:r>
    </w:p>
    <w:p w14:paraId="2AAF869A" w14:textId="77777777" w:rsidR="007B74C4" w:rsidRPr="00131AE7" w:rsidRDefault="007B74C4" w:rsidP="007B74C4">
      <w:pPr>
        <w:pStyle w:val="PL"/>
        <w:rPr>
          <w:noProof w:val="0"/>
        </w:rPr>
      </w:pPr>
      <w:r w:rsidRPr="00131AE7">
        <w:rPr>
          <w:noProof w:val="0"/>
        </w:rPr>
        <w:t xml:space="preserve">    "#(,1)|60)|{nc.endOfDayExt}){nc.optZorTimeZoneExt}/({nc.yearExpansionOpt}" &amp;</w:t>
      </w:r>
    </w:p>
    <w:p w14:paraId="2ACB7FC3" w14:textId="77777777" w:rsidR="007B74C4" w:rsidRPr="00131AE7" w:rsidRDefault="007B74C4" w:rsidP="007B74C4">
      <w:pPr>
        <w:pStyle w:val="PL"/>
        <w:rPr>
          <w:noProof w:val="0"/>
        </w:rPr>
      </w:pPr>
      <w:r w:rsidRPr="00131AE7">
        <w:rPr>
          <w:noProof w:val="0"/>
        </w:rPr>
        <w:t xml:space="preserve">    "{nc.year}({dash}{nc.month}{dash}{nc.dayOfMonth}|{dash}{nc.dayOfYear}|" &amp;</w:t>
      </w:r>
    </w:p>
    <w:p w14:paraId="5BF1300F" w14:textId="77777777" w:rsidR="007B74C4" w:rsidRPr="00131AE7" w:rsidRDefault="007B74C4" w:rsidP="007B74C4">
      <w:pPr>
        <w:pStyle w:val="PL"/>
        <w:rPr>
          <w:noProof w:val="0"/>
        </w:rPr>
      </w:pPr>
      <w:r w:rsidRPr="00131AE7">
        <w:rPr>
          <w:noProof w:val="0"/>
        </w:rPr>
        <w:t xml:space="preserve">    "{dash}{nc.week}{dash}{nc.dayOfWeek})|({nc.month}{dash})#(,1)" &amp;</w:t>
      </w:r>
    </w:p>
    <w:p w14:paraId="4ECD8F95" w14:textId="77777777" w:rsidR="007B74C4" w:rsidRPr="00131AE7" w:rsidRDefault="007B74C4" w:rsidP="007B74C4">
      <w:pPr>
        <w:pStyle w:val="PL"/>
        <w:rPr>
          <w:noProof w:val="0"/>
        </w:rPr>
      </w:pPr>
      <w:r w:rsidRPr="00131AE7">
        <w:rPr>
          <w:noProof w:val="0"/>
        </w:rPr>
        <w:t xml:space="preserve">    "{nc.dayOfMonth}|{nc.week}{dash}{nc.dayOfWeek})T({nc.hour}{colon}" &amp;</w:t>
      </w:r>
    </w:p>
    <w:p w14:paraId="3F0A22B1" w14:textId="77777777" w:rsidR="007B74C4" w:rsidRPr="00131AE7" w:rsidRDefault="007B74C4" w:rsidP="007B74C4">
      <w:pPr>
        <w:pStyle w:val="PL"/>
        <w:rPr>
          <w:noProof w:val="0"/>
        </w:rPr>
      </w:pPr>
      <w:r w:rsidRPr="00131AE7">
        <w:rPr>
          <w:noProof w:val="0"/>
        </w:rPr>
        <w:t xml:space="preserve">    "({nc.minute}({colon}({nc.second}{nc.sFraction}#(,1)|60)|{nc.mFraction})" &amp;</w:t>
      </w:r>
    </w:p>
    <w:p w14:paraId="02E1B8CC" w14:textId="77777777" w:rsidR="007B74C4" w:rsidRPr="00131AE7" w:rsidRDefault="007B74C4" w:rsidP="007B74C4">
      <w:pPr>
        <w:pStyle w:val="PL"/>
        <w:rPr>
          <w:noProof w:val="0"/>
        </w:rPr>
      </w:pPr>
      <w:r w:rsidRPr="00131AE7">
        <w:rPr>
          <w:noProof w:val="0"/>
        </w:rPr>
        <w:t xml:space="preserve">    "#(,1)|60)|{nc.endOfDayExt}){nc.optZorTimeZoneExt}"</w:t>
      </w:r>
    </w:p>
    <w:p w14:paraId="287B0B14" w14:textId="77777777" w:rsidR="007B74C4" w:rsidRPr="00131AE7" w:rsidRDefault="007B74C4" w:rsidP="007B74C4">
      <w:pPr>
        <w:pStyle w:val="PL"/>
        <w:rPr>
          <w:noProof w:val="0"/>
        </w:rPr>
      </w:pPr>
      <w:r w:rsidRPr="00131AE7">
        <w:rPr>
          <w:noProof w:val="0"/>
        </w:rPr>
        <w:t xml:space="preserve">  </w:t>
      </w:r>
    </w:p>
    <w:p w14:paraId="1364D51D" w14:textId="77777777" w:rsidR="007B74C4" w:rsidRPr="00131AE7" w:rsidRDefault="007B74C4" w:rsidP="007B74C4">
      <w:pPr>
        <w:pStyle w:val="PL"/>
        <w:rPr>
          <w:noProof w:val="0"/>
        </w:rPr>
      </w:pPr>
      <w:r w:rsidRPr="00131AE7">
        <w:rPr>
          <w:noProof w:val="0"/>
        </w:rPr>
        <w:t xml:space="preserve">  </w:t>
      </w:r>
    </w:p>
    <w:p w14:paraId="1E5071A9" w14:textId="77777777" w:rsidR="007B74C4" w:rsidRPr="00131AE7" w:rsidRDefault="007B74C4" w:rsidP="007B74C4">
      <w:pPr>
        <w:pStyle w:val="PL"/>
        <w:rPr>
          <w:noProof w:val="0"/>
        </w:rPr>
      </w:pPr>
      <w:r w:rsidRPr="00131AE7">
        <w:rPr>
          <w:noProof w:val="0"/>
        </w:rPr>
        <w:t xml:space="preserve">  //*****************************************************************************</w:t>
      </w:r>
    </w:p>
    <w:p w14:paraId="0F2515BF" w14:textId="77777777" w:rsidR="007B74C4" w:rsidRPr="00131AE7" w:rsidRDefault="007B74C4" w:rsidP="007B74C4">
      <w:pPr>
        <w:pStyle w:val="PL"/>
        <w:rPr>
          <w:noProof w:val="0"/>
        </w:rPr>
      </w:pPr>
      <w:r w:rsidRPr="00131AE7">
        <w:rPr>
          <w:noProof w:val="0"/>
        </w:rPr>
        <w:t xml:space="preserve">  //*</w:t>
      </w:r>
    </w:p>
    <w:p w14:paraId="1CC00074" w14:textId="77777777" w:rsidR="007B74C4" w:rsidRPr="00131AE7" w:rsidRDefault="007B74C4" w:rsidP="007B74C4">
      <w:pPr>
        <w:pStyle w:val="PL"/>
        <w:rPr>
          <w:noProof w:val="0"/>
        </w:rPr>
      </w:pPr>
      <w:r w:rsidRPr="00131AE7">
        <w:rPr>
          <w:noProof w:val="0"/>
        </w:rPr>
        <w:t xml:space="preserve">  //*  @reference ISO_8601 $4.4.3</w:t>
      </w:r>
    </w:p>
    <w:p w14:paraId="0CDE213C" w14:textId="77777777" w:rsidR="007B74C4" w:rsidRPr="00131AE7" w:rsidRDefault="007B74C4" w:rsidP="007B74C4">
      <w:pPr>
        <w:pStyle w:val="PL"/>
        <w:rPr>
          <w:noProof w:val="0"/>
        </w:rPr>
      </w:pPr>
      <w:r w:rsidRPr="00131AE7">
        <w:rPr>
          <w:noProof w:val="0"/>
        </w:rPr>
        <w:t xml:space="preserve">  //*</w:t>
      </w:r>
    </w:p>
    <w:p w14:paraId="40ADAC06" w14:textId="77777777" w:rsidR="007B74C4" w:rsidRPr="00131AE7" w:rsidRDefault="007B74C4" w:rsidP="007B74C4">
      <w:pPr>
        <w:pStyle w:val="PL"/>
        <w:rPr>
          <w:noProof w:val="0"/>
        </w:rPr>
      </w:pPr>
      <w:r w:rsidRPr="00131AE7">
        <w:rPr>
          <w:noProof w:val="0"/>
        </w:rPr>
        <w:t xml:space="preserve">  //*  @desc Matches both complete and reduced accuracy (see note below)time </w:t>
      </w:r>
    </w:p>
    <w:p w14:paraId="61AD48FB" w14:textId="77777777" w:rsidR="007B74C4" w:rsidRPr="00131AE7" w:rsidRDefault="007B74C4" w:rsidP="007B74C4">
      <w:pPr>
        <w:pStyle w:val="PL"/>
        <w:rPr>
          <w:noProof w:val="0"/>
        </w:rPr>
      </w:pPr>
      <w:r w:rsidRPr="00131AE7">
        <w:rPr>
          <w:noProof w:val="0"/>
        </w:rPr>
        <w:t xml:space="preserve">  //*         interval representations identified by start and end and using the basic</w:t>
      </w:r>
    </w:p>
    <w:p w14:paraId="4FD5A71D" w14:textId="77777777" w:rsidR="007B74C4" w:rsidRPr="00131AE7" w:rsidRDefault="007B74C4" w:rsidP="007B74C4">
      <w:pPr>
        <w:pStyle w:val="PL"/>
        <w:rPr>
          <w:noProof w:val="0"/>
        </w:rPr>
      </w:pPr>
      <w:r w:rsidRPr="00131AE7">
        <w:rPr>
          <w:noProof w:val="0"/>
        </w:rPr>
        <w:t xml:space="preserve">  //*         or the extended format</w:t>
      </w:r>
    </w:p>
    <w:p w14:paraId="5278ECE2" w14:textId="77777777" w:rsidR="007B74C4" w:rsidRPr="00131AE7" w:rsidRDefault="007B74C4" w:rsidP="007B74C4">
      <w:pPr>
        <w:pStyle w:val="PL"/>
        <w:rPr>
          <w:noProof w:val="0"/>
        </w:rPr>
      </w:pPr>
      <w:r w:rsidRPr="00131AE7">
        <w:rPr>
          <w:noProof w:val="0"/>
        </w:rPr>
        <w:t xml:space="preserve">  //*               </w:t>
      </w:r>
    </w:p>
    <w:p w14:paraId="042482C8" w14:textId="77777777" w:rsidR="007B74C4" w:rsidRPr="00131AE7" w:rsidRDefault="007B74C4" w:rsidP="007B74C4">
      <w:pPr>
        <w:pStyle w:val="PL"/>
        <w:rPr>
          <w:noProof w:val="0"/>
        </w:rPr>
      </w:pPr>
      <w:r w:rsidRPr="00131AE7">
        <w:rPr>
          <w:noProof w:val="0"/>
        </w:rPr>
        <w:t xml:space="preserve">  //*  @remark $ 4.4.4.5 is contradictory as allows omitting higher order time </w:t>
      </w:r>
    </w:p>
    <w:p w14:paraId="07B9DC9F" w14:textId="77777777" w:rsidR="007B74C4" w:rsidRPr="00131AE7" w:rsidRDefault="007B74C4" w:rsidP="007B74C4">
      <w:pPr>
        <w:pStyle w:val="PL"/>
        <w:rPr>
          <w:noProof w:val="0"/>
        </w:rPr>
      </w:pPr>
      <w:r w:rsidRPr="00131AE7">
        <w:rPr>
          <w:noProof w:val="0"/>
        </w:rPr>
        <w:lastRenderedPageBreak/>
        <w:t xml:space="preserve">  //*          elements in the part representing end date/time (the expression</w:t>
      </w:r>
    </w:p>
    <w:p w14:paraId="00516874" w14:textId="77777777" w:rsidR="007B74C4" w:rsidRPr="00131AE7" w:rsidRDefault="007B74C4" w:rsidP="007B74C4">
      <w:pPr>
        <w:pStyle w:val="PL"/>
        <w:rPr>
          <w:noProof w:val="0"/>
        </w:rPr>
      </w:pPr>
      <w:r w:rsidRPr="00131AE7">
        <w:rPr>
          <w:noProof w:val="0"/>
        </w:rPr>
        <w:t xml:space="preserve">  //*          after the solidus), while the time part may also be of reduced</w:t>
      </w:r>
    </w:p>
    <w:p w14:paraId="4E20CF74" w14:textId="77777777" w:rsidR="007B74C4" w:rsidRPr="00131AE7" w:rsidRDefault="007B74C4" w:rsidP="007B74C4">
      <w:pPr>
        <w:pStyle w:val="PL"/>
        <w:rPr>
          <w:noProof w:val="0"/>
        </w:rPr>
      </w:pPr>
      <w:r w:rsidRPr="00131AE7">
        <w:rPr>
          <w:noProof w:val="0"/>
        </w:rPr>
        <w:t xml:space="preserve">  //*          accuracy (either by omitting the lower order elements or by a </w:t>
      </w:r>
    </w:p>
    <w:p w14:paraId="5BC38083" w14:textId="77777777" w:rsidR="007B74C4" w:rsidRPr="00131AE7" w:rsidRDefault="007B74C4" w:rsidP="007B74C4">
      <w:pPr>
        <w:pStyle w:val="PL"/>
        <w:rPr>
          <w:noProof w:val="0"/>
        </w:rPr>
      </w:pPr>
      <w:r w:rsidRPr="00131AE7">
        <w:rPr>
          <w:noProof w:val="0"/>
        </w:rPr>
        <w:t xml:space="preserve">  //*          decimal fraction). This pattern resolves this conflict the </w:t>
      </w:r>
    </w:p>
    <w:p w14:paraId="762614FA" w14:textId="77777777" w:rsidR="007B74C4" w:rsidRPr="00131AE7" w:rsidRDefault="007B74C4" w:rsidP="007B74C4">
      <w:pPr>
        <w:pStyle w:val="PL"/>
        <w:rPr>
          <w:noProof w:val="0"/>
        </w:rPr>
      </w:pPr>
      <w:r w:rsidRPr="00131AE7">
        <w:rPr>
          <w:noProof w:val="0"/>
        </w:rPr>
        <w:t xml:space="preserve">  //*          following way: Higher order elements can be omitted in the date </w:t>
      </w:r>
    </w:p>
    <w:p w14:paraId="2DFFB089" w14:textId="77777777" w:rsidR="007B74C4" w:rsidRPr="00131AE7" w:rsidRDefault="007B74C4" w:rsidP="007B74C4">
      <w:pPr>
        <w:pStyle w:val="PL"/>
        <w:rPr>
          <w:noProof w:val="0"/>
        </w:rPr>
      </w:pPr>
      <w:r w:rsidRPr="00131AE7">
        <w:rPr>
          <w:noProof w:val="0"/>
        </w:rPr>
        <w:t xml:space="preserve">  //*          part of the expression following the solidus (in case of omitting </w:t>
      </w:r>
    </w:p>
    <w:p w14:paraId="45243908" w14:textId="77777777" w:rsidR="007B74C4" w:rsidRPr="00131AE7" w:rsidRDefault="007B74C4" w:rsidP="007B74C4">
      <w:pPr>
        <w:pStyle w:val="PL"/>
        <w:rPr>
          <w:noProof w:val="0"/>
        </w:rPr>
      </w:pPr>
      <w:r w:rsidRPr="00131AE7">
        <w:rPr>
          <w:noProof w:val="0"/>
        </w:rPr>
        <w:t xml:space="preserve">  //*           the weeks also the "W" is omitted!) but not in the time part. The </w:t>
      </w:r>
    </w:p>
    <w:p w14:paraId="19ACC9C4" w14:textId="77777777" w:rsidR="007B74C4" w:rsidRPr="00131AE7" w:rsidRDefault="007B74C4" w:rsidP="007B74C4">
      <w:pPr>
        <w:pStyle w:val="PL"/>
        <w:rPr>
          <w:noProof w:val="0"/>
        </w:rPr>
      </w:pPr>
      <w:r w:rsidRPr="00131AE7">
        <w:rPr>
          <w:noProof w:val="0"/>
        </w:rPr>
        <w:t xml:space="preserve">  //*          time part may be of reduced accuracy.</w:t>
      </w:r>
    </w:p>
    <w:p w14:paraId="14C52039" w14:textId="77777777" w:rsidR="007B74C4" w:rsidRPr="00131AE7" w:rsidRDefault="007B74C4" w:rsidP="00D86A2D">
      <w:pPr>
        <w:pStyle w:val="PL"/>
        <w:keepNext/>
        <w:rPr>
          <w:noProof w:val="0"/>
        </w:rPr>
      </w:pPr>
      <w:r w:rsidRPr="00131AE7">
        <w:rPr>
          <w:noProof w:val="0"/>
        </w:rPr>
        <w:t xml:space="preserve">  //*  @remark There is no requirement in ISO8601 to keep reduced accuracy </w:t>
      </w:r>
    </w:p>
    <w:p w14:paraId="6971F123" w14:textId="77777777" w:rsidR="007B74C4" w:rsidRPr="00131AE7" w:rsidRDefault="007B74C4" w:rsidP="00D86A2D">
      <w:pPr>
        <w:pStyle w:val="PL"/>
        <w:keepNext/>
        <w:rPr>
          <w:noProof w:val="0"/>
        </w:rPr>
      </w:pPr>
      <w:r w:rsidRPr="00131AE7">
        <w:rPr>
          <w:noProof w:val="0"/>
        </w:rPr>
        <w:t xml:space="preserve">  //*          compatible in the start and the end date/time; this may result </w:t>
      </w:r>
    </w:p>
    <w:p w14:paraId="533CC207" w14:textId="77777777" w:rsidR="007B74C4" w:rsidRPr="00131AE7" w:rsidRDefault="007B74C4" w:rsidP="00D86A2D">
      <w:pPr>
        <w:pStyle w:val="PL"/>
        <w:keepNext/>
        <w:rPr>
          <w:noProof w:val="0"/>
        </w:rPr>
      </w:pPr>
      <w:r w:rsidRPr="00131AE7">
        <w:rPr>
          <w:noProof w:val="0"/>
        </w:rPr>
        <w:t xml:space="preserve">  //*          "strange" or in some cases unclear (in these cases agreement is </w:t>
      </w:r>
    </w:p>
    <w:p w14:paraId="5CEC591D" w14:textId="77777777" w:rsidR="007B74C4" w:rsidRPr="00131AE7" w:rsidRDefault="007B74C4" w:rsidP="00D86A2D">
      <w:pPr>
        <w:pStyle w:val="PL"/>
        <w:keepNext/>
        <w:rPr>
          <w:noProof w:val="0"/>
        </w:rPr>
      </w:pPr>
      <w:r w:rsidRPr="00131AE7">
        <w:rPr>
          <w:noProof w:val="0"/>
        </w:rPr>
        <w:t xml:space="preserve">  //*          required between the communicating sides) time interval </w:t>
      </w:r>
    </w:p>
    <w:p w14:paraId="72238DD1" w14:textId="77777777" w:rsidR="007B74C4" w:rsidRPr="00131AE7" w:rsidRDefault="007B74C4" w:rsidP="00D86A2D">
      <w:pPr>
        <w:pStyle w:val="PL"/>
        <w:keepNext/>
        <w:rPr>
          <w:noProof w:val="0"/>
        </w:rPr>
      </w:pPr>
      <w:r w:rsidRPr="00131AE7">
        <w:rPr>
          <w:noProof w:val="0"/>
        </w:rPr>
        <w:t xml:space="preserve">  //*          representations, however these are allowed by this template</w:t>
      </w:r>
    </w:p>
    <w:p w14:paraId="5904746C" w14:textId="77777777" w:rsidR="007B74C4" w:rsidRPr="00131AE7" w:rsidRDefault="007B74C4" w:rsidP="007B74C4">
      <w:pPr>
        <w:pStyle w:val="PL"/>
        <w:rPr>
          <w:noProof w:val="0"/>
        </w:rPr>
      </w:pPr>
      <w:r w:rsidRPr="00131AE7">
        <w:rPr>
          <w:noProof w:val="0"/>
        </w:rPr>
        <w:t xml:space="preserve">  //*</w:t>
      </w:r>
    </w:p>
    <w:p w14:paraId="1AF349D9" w14:textId="77777777" w:rsidR="007B74C4" w:rsidRPr="00131AE7" w:rsidRDefault="007B74C4" w:rsidP="007B74C4">
      <w:pPr>
        <w:pStyle w:val="PL"/>
        <w:rPr>
          <w:noProof w:val="0"/>
        </w:rPr>
      </w:pPr>
      <w:r w:rsidRPr="00131AE7">
        <w:rPr>
          <w:noProof w:val="0"/>
        </w:rPr>
        <w:t xml:space="preserve">  //*  @status verified</w:t>
      </w:r>
    </w:p>
    <w:p w14:paraId="0264D1EB" w14:textId="77777777" w:rsidR="007B74C4" w:rsidRPr="00131AE7" w:rsidRDefault="007B74C4" w:rsidP="007B74C4">
      <w:pPr>
        <w:pStyle w:val="PL"/>
        <w:rPr>
          <w:noProof w:val="0"/>
        </w:rPr>
      </w:pPr>
      <w:r w:rsidRPr="00131AE7">
        <w:rPr>
          <w:noProof w:val="0"/>
        </w:rPr>
        <w:t xml:space="preserve">  //*</w:t>
      </w:r>
    </w:p>
    <w:p w14:paraId="70D5CDCE" w14:textId="77777777" w:rsidR="007B74C4" w:rsidRPr="00131AE7" w:rsidRDefault="007B74C4" w:rsidP="007B74C4">
      <w:pPr>
        <w:pStyle w:val="PL"/>
        <w:rPr>
          <w:noProof w:val="0"/>
        </w:rPr>
      </w:pPr>
      <w:r w:rsidRPr="00131AE7">
        <w:rPr>
          <w:noProof w:val="0"/>
        </w:rPr>
        <w:t xml:space="preserve">  //*****************************************************************************</w:t>
      </w:r>
    </w:p>
    <w:p w14:paraId="554542D6" w14:textId="77777777" w:rsidR="007B74C4" w:rsidRPr="00131AE7" w:rsidRDefault="007B74C4" w:rsidP="007B74C4">
      <w:pPr>
        <w:pStyle w:val="PL"/>
        <w:rPr>
          <w:noProof w:val="0"/>
        </w:rPr>
      </w:pPr>
      <w:r w:rsidRPr="00131AE7">
        <w:rPr>
          <w:noProof w:val="0"/>
        </w:rPr>
        <w:t xml:space="preserve">  template charstring  t_ISO8601IntervalStartEnd := (</w:t>
      </w:r>
    </w:p>
    <w:p w14:paraId="5D21E4FB" w14:textId="77777777" w:rsidR="007B74C4" w:rsidRPr="00131AE7" w:rsidRDefault="007B74C4" w:rsidP="007B74C4">
      <w:pPr>
        <w:pStyle w:val="PL"/>
        <w:rPr>
          <w:noProof w:val="0"/>
        </w:rPr>
      </w:pPr>
      <w:r w:rsidRPr="00131AE7">
        <w:rPr>
          <w:noProof w:val="0"/>
        </w:rPr>
        <w:t xml:space="preserve">    t_ISO8601IntervalStartEndBasic,</w:t>
      </w:r>
    </w:p>
    <w:p w14:paraId="785A57D5" w14:textId="77777777" w:rsidR="007B74C4" w:rsidRPr="00131AE7" w:rsidRDefault="007B74C4" w:rsidP="007B74C4">
      <w:pPr>
        <w:pStyle w:val="PL"/>
        <w:rPr>
          <w:noProof w:val="0"/>
        </w:rPr>
      </w:pPr>
      <w:r w:rsidRPr="00131AE7">
        <w:rPr>
          <w:noProof w:val="0"/>
        </w:rPr>
        <w:t xml:space="preserve">    t_ISO8601IntervalStartEndExtended</w:t>
      </w:r>
    </w:p>
    <w:p w14:paraId="3CE880BD" w14:textId="77777777" w:rsidR="007B74C4" w:rsidRPr="00131AE7" w:rsidRDefault="007B74C4" w:rsidP="007B74C4">
      <w:pPr>
        <w:pStyle w:val="PL"/>
        <w:rPr>
          <w:noProof w:val="0"/>
        </w:rPr>
      </w:pPr>
      <w:r w:rsidRPr="00131AE7">
        <w:rPr>
          <w:noProof w:val="0"/>
        </w:rPr>
        <w:t xml:space="preserve">  )</w:t>
      </w:r>
    </w:p>
    <w:p w14:paraId="3E9F9DF7" w14:textId="77777777" w:rsidR="007B74C4" w:rsidRPr="00131AE7" w:rsidRDefault="007B74C4" w:rsidP="007B74C4">
      <w:pPr>
        <w:pStyle w:val="PL"/>
        <w:rPr>
          <w:noProof w:val="0"/>
        </w:rPr>
      </w:pPr>
      <w:r w:rsidRPr="00131AE7">
        <w:rPr>
          <w:noProof w:val="0"/>
        </w:rPr>
        <w:t xml:space="preserve">  </w:t>
      </w:r>
    </w:p>
    <w:p w14:paraId="0C7BD544" w14:textId="77777777" w:rsidR="007B74C4" w:rsidRPr="00131AE7" w:rsidRDefault="007B74C4" w:rsidP="007B74C4">
      <w:pPr>
        <w:pStyle w:val="PL"/>
        <w:rPr>
          <w:noProof w:val="0"/>
        </w:rPr>
      </w:pPr>
      <w:r w:rsidRPr="00131AE7">
        <w:rPr>
          <w:noProof w:val="0"/>
        </w:rPr>
        <w:t xml:space="preserve">  </w:t>
      </w:r>
    </w:p>
    <w:p w14:paraId="05B13E97" w14:textId="77777777" w:rsidR="007B74C4" w:rsidRPr="00131AE7" w:rsidRDefault="007B74C4" w:rsidP="007B74C4">
      <w:pPr>
        <w:pStyle w:val="PL"/>
        <w:rPr>
          <w:noProof w:val="0"/>
        </w:rPr>
      </w:pPr>
      <w:r w:rsidRPr="00131AE7">
        <w:rPr>
          <w:noProof w:val="0"/>
        </w:rPr>
        <w:t xml:space="preserve">  //*****************************************************************************</w:t>
      </w:r>
    </w:p>
    <w:p w14:paraId="7BBAD2C3" w14:textId="77777777" w:rsidR="007B74C4" w:rsidRPr="00131AE7" w:rsidRDefault="007B74C4" w:rsidP="007B74C4">
      <w:pPr>
        <w:pStyle w:val="PL"/>
        <w:rPr>
          <w:noProof w:val="0"/>
        </w:rPr>
      </w:pPr>
      <w:r w:rsidRPr="00131AE7">
        <w:rPr>
          <w:noProof w:val="0"/>
        </w:rPr>
        <w:t xml:space="preserve">  //*</w:t>
      </w:r>
    </w:p>
    <w:p w14:paraId="49346D9D" w14:textId="77777777" w:rsidR="007B74C4" w:rsidRPr="00131AE7" w:rsidRDefault="007B74C4" w:rsidP="007B74C4">
      <w:pPr>
        <w:pStyle w:val="PL"/>
        <w:rPr>
          <w:noProof w:val="0"/>
        </w:rPr>
      </w:pPr>
      <w:r w:rsidRPr="00131AE7">
        <w:rPr>
          <w:noProof w:val="0"/>
        </w:rPr>
        <w:t xml:space="preserve">  //*  @reference ISO_8601 $4.4.3</w:t>
      </w:r>
    </w:p>
    <w:p w14:paraId="7B5DF3BA" w14:textId="77777777" w:rsidR="007B74C4" w:rsidRPr="00131AE7" w:rsidRDefault="007B74C4" w:rsidP="007B74C4">
      <w:pPr>
        <w:pStyle w:val="PL"/>
        <w:rPr>
          <w:noProof w:val="0"/>
        </w:rPr>
      </w:pPr>
      <w:r w:rsidRPr="00131AE7">
        <w:rPr>
          <w:noProof w:val="0"/>
        </w:rPr>
        <w:t xml:space="preserve">  //*</w:t>
      </w:r>
    </w:p>
    <w:p w14:paraId="5E5C22A6" w14:textId="77777777" w:rsidR="007B74C4" w:rsidRPr="00131AE7" w:rsidRDefault="007B74C4" w:rsidP="007B74C4">
      <w:pPr>
        <w:pStyle w:val="PL"/>
        <w:rPr>
          <w:noProof w:val="0"/>
        </w:rPr>
      </w:pPr>
      <w:r w:rsidRPr="00131AE7">
        <w:rPr>
          <w:noProof w:val="0"/>
        </w:rPr>
        <w:t xml:space="preserve">  //*  @desc Matches both complete and reduced accuracy time interval </w:t>
      </w:r>
    </w:p>
    <w:p w14:paraId="0FAA32B8" w14:textId="77777777" w:rsidR="007B74C4" w:rsidRPr="00131AE7" w:rsidRDefault="007B74C4" w:rsidP="007B74C4">
      <w:pPr>
        <w:pStyle w:val="PL"/>
        <w:rPr>
          <w:noProof w:val="0"/>
        </w:rPr>
      </w:pPr>
      <w:r w:rsidRPr="00131AE7">
        <w:rPr>
          <w:noProof w:val="0"/>
        </w:rPr>
        <w:t xml:space="preserve">  //*        representations identified by start and duration and using the basic </w:t>
      </w:r>
    </w:p>
    <w:p w14:paraId="0F686C5A" w14:textId="77777777" w:rsidR="007B74C4" w:rsidRPr="00131AE7" w:rsidRDefault="007B74C4" w:rsidP="007B74C4">
      <w:pPr>
        <w:pStyle w:val="PL"/>
        <w:rPr>
          <w:noProof w:val="0"/>
        </w:rPr>
      </w:pPr>
      <w:r w:rsidRPr="00131AE7">
        <w:rPr>
          <w:noProof w:val="0"/>
        </w:rPr>
        <w:t xml:space="preserve">  //*        format</w:t>
      </w:r>
    </w:p>
    <w:p w14:paraId="34117251" w14:textId="77777777" w:rsidR="007B74C4" w:rsidRPr="00131AE7" w:rsidRDefault="007B74C4" w:rsidP="007B74C4">
      <w:pPr>
        <w:pStyle w:val="PL"/>
        <w:rPr>
          <w:noProof w:val="0"/>
        </w:rPr>
      </w:pPr>
      <w:r w:rsidRPr="00131AE7">
        <w:rPr>
          <w:noProof w:val="0"/>
        </w:rPr>
        <w:t xml:space="preserve">  //*               </w:t>
      </w:r>
    </w:p>
    <w:p w14:paraId="1C5B5B0E" w14:textId="77777777" w:rsidR="007B74C4" w:rsidRPr="00131AE7" w:rsidRDefault="007B74C4" w:rsidP="007B74C4">
      <w:pPr>
        <w:pStyle w:val="PL"/>
        <w:rPr>
          <w:noProof w:val="0"/>
        </w:rPr>
      </w:pPr>
      <w:r w:rsidRPr="00131AE7">
        <w:rPr>
          <w:noProof w:val="0"/>
        </w:rPr>
        <w:t xml:space="preserve">  //*  @status verified</w:t>
      </w:r>
    </w:p>
    <w:p w14:paraId="77C0E274" w14:textId="77777777" w:rsidR="007B74C4" w:rsidRPr="00131AE7" w:rsidRDefault="007B74C4" w:rsidP="007B74C4">
      <w:pPr>
        <w:pStyle w:val="PL"/>
        <w:rPr>
          <w:noProof w:val="0"/>
        </w:rPr>
      </w:pPr>
      <w:r w:rsidRPr="00131AE7">
        <w:rPr>
          <w:noProof w:val="0"/>
        </w:rPr>
        <w:t xml:space="preserve">  //*</w:t>
      </w:r>
    </w:p>
    <w:p w14:paraId="3DBC6916" w14:textId="77777777" w:rsidR="007B74C4" w:rsidRPr="00131AE7" w:rsidRDefault="007B74C4" w:rsidP="007B74C4">
      <w:pPr>
        <w:pStyle w:val="PL"/>
        <w:rPr>
          <w:noProof w:val="0"/>
        </w:rPr>
      </w:pPr>
      <w:r w:rsidRPr="00131AE7">
        <w:rPr>
          <w:noProof w:val="0"/>
        </w:rPr>
        <w:t xml:space="preserve">  //*****************************************************************************</w:t>
      </w:r>
    </w:p>
    <w:p w14:paraId="00184F08" w14:textId="77777777" w:rsidR="007B74C4" w:rsidRPr="00131AE7" w:rsidRDefault="007B74C4" w:rsidP="007B74C4">
      <w:pPr>
        <w:pStyle w:val="PL"/>
        <w:rPr>
          <w:noProof w:val="0"/>
        </w:rPr>
      </w:pPr>
      <w:r w:rsidRPr="00131AE7">
        <w:rPr>
          <w:noProof w:val="0"/>
        </w:rPr>
        <w:t xml:space="preserve">  template charstring  t_ISO8601IntervalStartDurationBasic := pattern</w:t>
      </w:r>
    </w:p>
    <w:p w14:paraId="3F9C97CF" w14:textId="77777777" w:rsidR="007B74C4" w:rsidRPr="00131AE7" w:rsidRDefault="007B74C4" w:rsidP="007B74C4">
      <w:pPr>
        <w:pStyle w:val="PL"/>
        <w:rPr>
          <w:noProof w:val="0"/>
        </w:rPr>
      </w:pPr>
      <w:r w:rsidRPr="00131AE7">
        <w:rPr>
          <w:noProof w:val="0"/>
        </w:rPr>
        <w:t xml:space="preserve">    "{nc.yearExpansionOpt}{nc.year}({nc.month}{nc.dayOfMonth}|{nc.dayOfYear}|" &amp;</w:t>
      </w:r>
    </w:p>
    <w:p w14:paraId="7578B8FD" w14:textId="77777777" w:rsidR="007B74C4" w:rsidRPr="00131AE7" w:rsidRDefault="007B74C4" w:rsidP="007B74C4">
      <w:pPr>
        <w:pStyle w:val="PL"/>
        <w:rPr>
          <w:noProof w:val="0"/>
        </w:rPr>
      </w:pPr>
      <w:r w:rsidRPr="00131AE7">
        <w:rPr>
          <w:noProof w:val="0"/>
        </w:rPr>
        <w:t xml:space="preserve">    "{nc.week}{nc.dayOfWeek})T({nc.hour}({nc.minute}({nc.second}{nc.sFraction}" &amp;</w:t>
      </w:r>
    </w:p>
    <w:p w14:paraId="335DB2C1" w14:textId="77777777" w:rsidR="007B74C4" w:rsidRPr="00131AE7" w:rsidRDefault="007B74C4" w:rsidP="007B74C4">
      <w:pPr>
        <w:pStyle w:val="PL"/>
        <w:rPr>
          <w:noProof w:val="0"/>
        </w:rPr>
      </w:pPr>
      <w:r w:rsidRPr="00131AE7">
        <w:rPr>
          <w:noProof w:val="0"/>
        </w:rPr>
        <w:t xml:space="preserve">    "#(,1)|60|{nc.mFraction})#(,1)|60|{nc.hFraction})#(,1){nc.optZorTimeZone}|" &amp;</w:t>
      </w:r>
    </w:p>
    <w:p w14:paraId="2C9F5EDF" w14:textId="77777777" w:rsidR="007B74C4" w:rsidRPr="00131AE7" w:rsidRDefault="007B74C4" w:rsidP="007B74C4">
      <w:pPr>
        <w:pStyle w:val="PL"/>
        <w:rPr>
          <w:noProof w:val="0"/>
        </w:rPr>
      </w:pPr>
      <w:r w:rsidRPr="00131AE7">
        <w:rPr>
          <w:noProof w:val="0"/>
        </w:rPr>
        <w:t xml:space="preserve">    "{nc.endOfDay}{nc.optZorTimeZone})/P({nc.year}({nc.monthDurAlt}" &amp;</w:t>
      </w:r>
    </w:p>
    <w:p w14:paraId="790752CC" w14:textId="77777777" w:rsidR="007B74C4" w:rsidRPr="00131AE7" w:rsidRDefault="007B74C4" w:rsidP="007B74C4">
      <w:pPr>
        <w:pStyle w:val="PL"/>
        <w:rPr>
          <w:noProof w:val="0"/>
        </w:rPr>
      </w:pPr>
      <w:r w:rsidRPr="00131AE7">
        <w:rPr>
          <w:noProof w:val="0"/>
        </w:rPr>
        <w:t xml:space="preserve">    "{nc.dayOfMonthDurAlt}|{nc.dayOfYearDurAlt})T{nc.hour}(({nc.minute}" &amp;</w:t>
      </w:r>
    </w:p>
    <w:p w14:paraId="29004862" w14:textId="77777777" w:rsidR="007B74C4" w:rsidRPr="00131AE7" w:rsidRDefault="007B74C4" w:rsidP="007B74C4">
      <w:pPr>
        <w:pStyle w:val="PL"/>
        <w:rPr>
          <w:noProof w:val="0"/>
        </w:rPr>
      </w:pPr>
      <w:r w:rsidRPr="00131AE7">
        <w:rPr>
          <w:noProof w:val="0"/>
        </w:rPr>
        <w:t xml:space="preserve">    "({nc.second}{nc.sFraction}#(,1)|{nc.mFraction})#(,1)|{nc.hFraction})" &amp;</w:t>
      </w:r>
    </w:p>
    <w:p w14:paraId="0AE59D37" w14:textId="77777777" w:rsidR="007B74C4" w:rsidRPr="00131AE7" w:rsidRDefault="007B74C4" w:rsidP="007B74C4">
      <w:pPr>
        <w:pStyle w:val="PL"/>
        <w:rPr>
          <w:noProof w:val="0"/>
        </w:rPr>
      </w:pPr>
      <w:r w:rsidRPr="00131AE7">
        <w:rPr>
          <w:noProof w:val="0"/>
        </w:rPr>
        <w:t xml:space="preserve">    "#(,1))|({nc.nums}((Y({nc.nums}(M({nc.nums}(D{nc.durTime}#(,1)|" &amp;</w:t>
      </w:r>
    </w:p>
    <w:p w14:paraId="25CCF0A4" w14:textId="77777777" w:rsidR="007B74C4" w:rsidRPr="00131AE7" w:rsidRDefault="007B74C4" w:rsidP="007B74C4">
      <w:pPr>
        <w:pStyle w:val="PL"/>
        <w:rPr>
          <w:noProof w:val="0"/>
        </w:rPr>
      </w:pPr>
      <w:r w:rsidRPr="00131AE7">
        <w:rPr>
          <w:noProof w:val="0"/>
        </w:rPr>
        <w:t xml:space="preserve">    "{nc.dFraction}D)|{nc.durTime}#(,1))|{nc.dFraction}[MD]|D{nc.durTime}" &amp;</w:t>
      </w:r>
    </w:p>
    <w:p w14:paraId="42389D1E" w14:textId="77777777" w:rsidR="007B74C4" w:rsidRPr="00131AE7" w:rsidRDefault="007B74C4" w:rsidP="007B74C4">
      <w:pPr>
        <w:pStyle w:val="PL"/>
        <w:rPr>
          <w:noProof w:val="0"/>
        </w:rPr>
      </w:pPr>
      <w:r w:rsidRPr="00131AE7">
        <w:rPr>
          <w:noProof w:val="0"/>
        </w:rPr>
        <w:t xml:space="preserve">    "#(,1))|{nc.durTime}#(,1))|{nc.dFraction}[YMDW])|M({nc.nums}(D{nc.durTime}" &amp;</w:t>
      </w:r>
    </w:p>
    <w:p w14:paraId="10F06410" w14:textId="77777777" w:rsidR="007B74C4" w:rsidRPr="00131AE7" w:rsidRDefault="007B74C4" w:rsidP="007B74C4">
      <w:pPr>
        <w:pStyle w:val="PL"/>
        <w:rPr>
          <w:noProof w:val="0"/>
        </w:rPr>
      </w:pPr>
      <w:r w:rsidRPr="00131AE7">
        <w:rPr>
          <w:noProof w:val="0"/>
        </w:rPr>
        <w:t xml:space="preserve">    "#(,1)|{nc.dFraction}D)|{nc.dFraction}D|{nc.durTime}#(,1))|D{nc.durTime}" &amp;</w:t>
      </w:r>
    </w:p>
    <w:p w14:paraId="713B7D52" w14:textId="77777777" w:rsidR="007B74C4" w:rsidRPr="00131AE7" w:rsidRDefault="007B74C4" w:rsidP="007B74C4">
      <w:pPr>
        <w:pStyle w:val="PL"/>
        <w:rPr>
          <w:noProof w:val="0"/>
        </w:rPr>
      </w:pPr>
      <w:r w:rsidRPr="00131AE7">
        <w:rPr>
          <w:noProof w:val="0"/>
        </w:rPr>
        <w:t xml:space="preserve">    "#(,1)|W{nc.durTime}#(,1))|{nc.durTime}))"</w:t>
      </w:r>
    </w:p>
    <w:p w14:paraId="1243A5E2" w14:textId="77777777" w:rsidR="007B74C4" w:rsidRPr="00131AE7" w:rsidRDefault="007B74C4" w:rsidP="007B74C4">
      <w:pPr>
        <w:pStyle w:val="PL"/>
        <w:rPr>
          <w:noProof w:val="0"/>
        </w:rPr>
      </w:pPr>
      <w:r w:rsidRPr="00131AE7">
        <w:rPr>
          <w:noProof w:val="0"/>
        </w:rPr>
        <w:t xml:space="preserve">  </w:t>
      </w:r>
    </w:p>
    <w:p w14:paraId="483F8294" w14:textId="77777777" w:rsidR="007B74C4" w:rsidRPr="00131AE7" w:rsidRDefault="007B74C4" w:rsidP="007B74C4">
      <w:pPr>
        <w:pStyle w:val="PL"/>
        <w:rPr>
          <w:noProof w:val="0"/>
        </w:rPr>
      </w:pPr>
      <w:r w:rsidRPr="00131AE7">
        <w:rPr>
          <w:noProof w:val="0"/>
        </w:rPr>
        <w:t xml:space="preserve">  </w:t>
      </w:r>
    </w:p>
    <w:p w14:paraId="47813970" w14:textId="77777777" w:rsidR="007B74C4" w:rsidRPr="00131AE7" w:rsidRDefault="007B74C4" w:rsidP="007B74C4">
      <w:pPr>
        <w:pStyle w:val="PL"/>
        <w:rPr>
          <w:noProof w:val="0"/>
        </w:rPr>
      </w:pPr>
      <w:r w:rsidRPr="00131AE7">
        <w:rPr>
          <w:noProof w:val="0"/>
        </w:rPr>
        <w:t xml:space="preserve">  //*****************************************************************************</w:t>
      </w:r>
    </w:p>
    <w:p w14:paraId="43855714" w14:textId="77777777" w:rsidR="007B74C4" w:rsidRPr="00131AE7" w:rsidRDefault="007B74C4" w:rsidP="007B74C4">
      <w:pPr>
        <w:pStyle w:val="PL"/>
        <w:rPr>
          <w:noProof w:val="0"/>
        </w:rPr>
      </w:pPr>
      <w:r w:rsidRPr="00131AE7">
        <w:rPr>
          <w:noProof w:val="0"/>
        </w:rPr>
        <w:t xml:space="preserve">  //*</w:t>
      </w:r>
    </w:p>
    <w:p w14:paraId="6D6A687D" w14:textId="77777777" w:rsidR="007B74C4" w:rsidRPr="00131AE7" w:rsidRDefault="007B74C4" w:rsidP="007B74C4">
      <w:pPr>
        <w:pStyle w:val="PL"/>
        <w:rPr>
          <w:noProof w:val="0"/>
        </w:rPr>
      </w:pPr>
      <w:r w:rsidRPr="00131AE7">
        <w:rPr>
          <w:noProof w:val="0"/>
        </w:rPr>
        <w:t xml:space="preserve">  //*  @reference ISO_8601 $4.4.3</w:t>
      </w:r>
    </w:p>
    <w:p w14:paraId="26377587" w14:textId="77777777" w:rsidR="007B74C4" w:rsidRPr="00131AE7" w:rsidRDefault="007B74C4" w:rsidP="007B74C4">
      <w:pPr>
        <w:pStyle w:val="PL"/>
        <w:rPr>
          <w:noProof w:val="0"/>
        </w:rPr>
      </w:pPr>
      <w:r w:rsidRPr="00131AE7">
        <w:rPr>
          <w:noProof w:val="0"/>
        </w:rPr>
        <w:t xml:space="preserve">  //*</w:t>
      </w:r>
    </w:p>
    <w:p w14:paraId="38A48819" w14:textId="77777777" w:rsidR="007B74C4" w:rsidRPr="00131AE7" w:rsidRDefault="007B74C4" w:rsidP="007B74C4">
      <w:pPr>
        <w:pStyle w:val="PL"/>
        <w:rPr>
          <w:noProof w:val="0"/>
        </w:rPr>
      </w:pPr>
      <w:r w:rsidRPr="00131AE7">
        <w:rPr>
          <w:noProof w:val="0"/>
        </w:rPr>
        <w:t xml:space="preserve">  //*  @desc Matches both complete and reduced accuracy time interval </w:t>
      </w:r>
    </w:p>
    <w:p w14:paraId="1B05E892" w14:textId="77777777" w:rsidR="007B74C4" w:rsidRPr="00131AE7" w:rsidRDefault="007B74C4" w:rsidP="007B74C4">
      <w:pPr>
        <w:pStyle w:val="PL"/>
        <w:rPr>
          <w:noProof w:val="0"/>
        </w:rPr>
      </w:pPr>
      <w:r w:rsidRPr="00131AE7">
        <w:rPr>
          <w:noProof w:val="0"/>
        </w:rPr>
        <w:t xml:space="preserve">  //*        representations identified by start and duration and using the  </w:t>
      </w:r>
    </w:p>
    <w:p w14:paraId="4CB7F970" w14:textId="77777777" w:rsidR="007B74C4" w:rsidRPr="00131AE7" w:rsidRDefault="007B74C4" w:rsidP="007B74C4">
      <w:pPr>
        <w:pStyle w:val="PL"/>
        <w:rPr>
          <w:noProof w:val="0"/>
        </w:rPr>
      </w:pPr>
      <w:r w:rsidRPr="00131AE7">
        <w:rPr>
          <w:noProof w:val="0"/>
        </w:rPr>
        <w:t xml:space="preserve">  //*        extended format</w:t>
      </w:r>
    </w:p>
    <w:p w14:paraId="48E913B4" w14:textId="77777777" w:rsidR="007B74C4" w:rsidRPr="00131AE7" w:rsidRDefault="007B74C4" w:rsidP="007B74C4">
      <w:pPr>
        <w:pStyle w:val="PL"/>
        <w:rPr>
          <w:noProof w:val="0"/>
        </w:rPr>
      </w:pPr>
      <w:r w:rsidRPr="00131AE7">
        <w:rPr>
          <w:noProof w:val="0"/>
        </w:rPr>
        <w:t xml:space="preserve">  //*               </w:t>
      </w:r>
    </w:p>
    <w:p w14:paraId="30A5CE50" w14:textId="77777777" w:rsidR="007B74C4" w:rsidRPr="00131AE7" w:rsidRDefault="007B74C4" w:rsidP="007B74C4">
      <w:pPr>
        <w:pStyle w:val="PL"/>
        <w:rPr>
          <w:noProof w:val="0"/>
        </w:rPr>
      </w:pPr>
      <w:r w:rsidRPr="00131AE7">
        <w:rPr>
          <w:noProof w:val="0"/>
        </w:rPr>
        <w:t xml:space="preserve">  //*  @status verified</w:t>
      </w:r>
    </w:p>
    <w:p w14:paraId="63E89872" w14:textId="77777777" w:rsidR="007B74C4" w:rsidRPr="00131AE7" w:rsidRDefault="007B74C4" w:rsidP="007B74C4">
      <w:pPr>
        <w:pStyle w:val="PL"/>
        <w:rPr>
          <w:noProof w:val="0"/>
        </w:rPr>
      </w:pPr>
      <w:r w:rsidRPr="00131AE7">
        <w:rPr>
          <w:noProof w:val="0"/>
        </w:rPr>
        <w:t xml:space="preserve">  //*</w:t>
      </w:r>
    </w:p>
    <w:p w14:paraId="6D2D2EE5" w14:textId="77777777" w:rsidR="007B74C4" w:rsidRPr="00131AE7" w:rsidRDefault="007B74C4" w:rsidP="007B74C4">
      <w:pPr>
        <w:pStyle w:val="PL"/>
        <w:rPr>
          <w:noProof w:val="0"/>
        </w:rPr>
      </w:pPr>
      <w:r w:rsidRPr="00131AE7">
        <w:rPr>
          <w:noProof w:val="0"/>
        </w:rPr>
        <w:t xml:space="preserve">  //*****************************************************************************</w:t>
      </w:r>
    </w:p>
    <w:p w14:paraId="796CED17" w14:textId="77777777" w:rsidR="007B74C4" w:rsidRPr="00131AE7" w:rsidRDefault="007B74C4" w:rsidP="007B74C4">
      <w:pPr>
        <w:pStyle w:val="PL"/>
        <w:rPr>
          <w:noProof w:val="0"/>
        </w:rPr>
      </w:pPr>
      <w:r w:rsidRPr="00131AE7">
        <w:rPr>
          <w:noProof w:val="0"/>
        </w:rPr>
        <w:t xml:space="preserve">  template charstring  t_ISO8601IntervalStartDurationExtended := pattern</w:t>
      </w:r>
    </w:p>
    <w:p w14:paraId="62D08CC1" w14:textId="77777777" w:rsidR="007B74C4" w:rsidRPr="00131AE7" w:rsidRDefault="007B74C4" w:rsidP="007B74C4">
      <w:pPr>
        <w:pStyle w:val="PL"/>
        <w:rPr>
          <w:noProof w:val="0"/>
        </w:rPr>
      </w:pPr>
      <w:r w:rsidRPr="00131AE7">
        <w:rPr>
          <w:noProof w:val="0"/>
        </w:rPr>
        <w:t xml:space="preserve">    "{nc.yearExpansionOpt}{nc.year}{dash}({nc.month}{dash}{nc.dayOfMonth}|" &amp;</w:t>
      </w:r>
    </w:p>
    <w:p w14:paraId="75B4BCA0" w14:textId="77777777" w:rsidR="007B74C4" w:rsidRPr="00131AE7" w:rsidRDefault="007B74C4" w:rsidP="007B74C4">
      <w:pPr>
        <w:pStyle w:val="PL"/>
        <w:rPr>
          <w:noProof w:val="0"/>
        </w:rPr>
      </w:pPr>
      <w:r w:rsidRPr="00131AE7">
        <w:rPr>
          <w:noProof w:val="0"/>
        </w:rPr>
        <w:t xml:space="preserve">    "{nc.dayOfYear}|{nc.week}{dash}{nc.dayOfWeek})T({nc.hour}{colon}" &amp;</w:t>
      </w:r>
    </w:p>
    <w:p w14:paraId="31B53146" w14:textId="77777777" w:rsidR="007B74C4" w:rsidRPr="00131AE7" w:rsidRDefault="007B74C4" w:rsidP="007B74C4">
      <w:pPr>
        <w:pStyle w:val="PL"/>
        <w:rPr>
          <w:noProof w:val="0"/>
        </w:rPr>
      </w:pPr>
      <w:r w:rsidRPr="00131AE7">
        <w:rPr>
          <w:noProof w:val="0"/>
        </w:rPr>
        <w:t xml:space="preserve">    "({nc.minute}({colon}({nc.second}{nc.sFraction}#(,1)|60)|{nc.mFraction})" &amp;</w:t>
      </w:r>
    </w:p>
    <w:p w14:paraId="0F301AAE" w14:textId="77777777" w:rsidR="007B74C4" w:rsidRPr="00131AE7" w:rsidRDefault="007B74C4" w:rsidP="007B74C4">
      <w:pPr>
        <w:pStyle w:val="PL"/>
        <w:rPr>
          <w:noProof w:val="0"/>
        </w:rPr>
      </w:pPr>
      <w:r w:rsidRPr="00131AE7">
        <w:rPr>
          <w:noProof w:val="0"/>
        </w:rPr>
        <w:t xml:space="preserve">    "#(,1)|60){nc.optZorTimeZoneExt}|{nc.endOfDayExt}{nc.optZorTimeZoneExt})" &amp;</w:t>
      </w:r>
    </w:p>
    <w:p w14:paraId="437C4D4B" w14:textId="77777777" w:rsidR="007B74C4" w:rsidRPr="00131AE7" w:rsidRDefault="007B74C4" w:rsidP="007B74C4">
      <w:pPr>
        <w:pStyle w:val="PL"/>
        <w:rPr>
          <w:noProof w:val="0"/>
        </w:rPr>
      </w:pPr>
      <w:r w:rsidRPr="00131AE7">
        <w:rPr>
          <w:noProof w:val="0"/>
        </w:rPr>
        <w:t xml:space="preserve">    "/P({nc.year}{dash}({nc.monthDurAlt}{dash}{nc.dayOfMonthDurAlt}|" &amp;</w:t>
      </w:r>
    </w:p>
    <w:p w14:paraId="12AE060C" w14:textId="77777777" w:rsidR="007B74C4" w:rsidRPr="00131AE7" w:rsidRDefault="007B74C4" w:rsidP="007B74C4">
      <w:pPr>
        <w:pStyle w:val="PL"/>
        <w:rPr>
          <w:noProof w:val="0"/>
        </w:rPr>
      </w:pPr>
      <w:r w:rsidRPr="00131AE7">
        <w:rPr>
          <w:noProof w:val="0"/>
        </w:rPr>
        <w:t xml:space="preserve">    "{nc.dayOfYearDurAlt})T{nc.hour}{colon}{nc.minute}({colon}{nc.second}" &amp;</w:t>
      </w:r>
    </w:p>
    <w:p w14:paraId="392ABEFF" w14:textId="77777777" w:rsidR="007B74C4" w:rsidRPr="00131AE7" w:rsidRDefault="007B74C4" w:rsidP="007B74C4">
      <w:pPr>
        <w:pStyle w:val="PL"/>
        <w:rPr>
          <w:noProof w:val="0"/>
        </w:rPr>
      </w:pPr>
      <w:r w:rsidRPr="00131AE7">
        <w:rPr>
          <w:noProof w:val="0"/>
        </w:rPr>
        <w:t xml:space="preserve">    "{nc.sFraction}#(,1)|{nc.mFraction})#(,1)|({nc.nums}((Y({nc.nums}" &amp;</w:t>
      </w:r>
    </w:p>
    <w:p w14:paraId="37EDFECD" w14:textId="77777777" w:rsidR="007B74C4" w:rsidRPr="00131AE7" w:rsidRDefault="007B74C4" w:rsidP="007B74C4">
      <w:pPr>
        <w:pStyle w:val="PL"/>
        <w:rPr>
          <w:noProof w:val="0"/>
        </w:rPr>
      </w:pPr>
      <w:r w:rsidRPr="00131AE7">
        <w:rPr>
          <w:noProof w:val="0"/>
        </w:rPr>
        <w:t xml:space="preserve">    "(M({nc.nums}(D{nc.durTime}#(,1)|{nc.dFraction}D)|{nc.durTime}#(,1))|" &amp;</w:t>
      </w:r>
    </w:p>
    <w:p w14:paraId="4054C0DC" w14:textId="77777777" w:rsidR="007B74C4" w:rsidRPr="00131AE7" w:rsidRDefault="007B74C4" w:rsidP="007B74C4">
      <w:pPr>
        <w:pStyle w:val="PL"/>
        <w:rPr>
          <w:noProof w:val="0"/>
        </w:rPr>
      </w:pPr>
      <w:r w:rsidRPr="00131AE7">
        <w:rPr>
          <w:noProof w:val="0"/>
        </w:rPr>
        <w:t xml:space="preserve">    "{nc.dFraction}[MD]|D{nc.durTime}#(,1))|{nc.durTime}#(,1))|{nc.dFraction}" &amp;</w:t>
      </w:r>
    </w:p>
    <w:p w14:paraId="0E778F37" w14:textId="77777777" w:rsidR="007B74C4" w:rsidRPr="00131AE7" w:rsidRDefault="007B74C4" w:rsidP="007B74C4">
      <w:pPr>
        <w:pStyle w:val="PL"/>
        <w:rPr>
          <w:noProof w:val="0"/>
        </w:rPr>
      </w:pPr>
      <w:r w:rsidRPr="00131AE7">
        <w:rPr>
          <w:noProof w:val="0"/>
        </w:rPr>
        <w:t xml:space="preserve">    "[YMDW])|M({nc.nums}(D{nc.durTime}#(,1)|{nc.dFraction}D)|{nc.dFraction}D|" &amp;</w:t>
      </w:r>
    </w:p>
    <w:p w14:paraId="1BBDFBE9" w14:textId="77777777" w:rsidR="007B74C4" w:rsidRPr="00131AE7" w:rsidRDefault="007B74C4" w:rsidP="007B74C4">
      <w:pPr>
        <w:pStyle w:val="PL"/>
        <w:rPr>
          <w:noProof w:val="0"/>
        </w:rPr>
      </w:pPr>
      <w:r w:rsidRPr="00131AE7">
        <w:rPr>
          <w:noProof w:val="0"/>
        </w:rPr>
        <w:t xml:space="preserve">    "{nc.durTime}#(,1))|D{nc.durTime}#(,1)|W{nc.durTime}#(,1))|{nc.durTime}))"</w:t>
      </w:r>
    </w:p>
    <w:p w14:paraId="6275E5B2" w14:textId="77777777" w:rsidR="007B74C4" w:rsidRPr="00131AE7" w:rsidRDefault="007B74C4" w:rsidP="007B74C4">
      <w:pPr>
        <w:pStyle w:val="PL"/>
        <w:rPr>
          <w:noProof w:val="0"/>
        </w:rPr>
      </w:pPr>
      <w:r w:rsidRPr="00131AE7">
        <w:rPr>
          <w:noProof w:val="0"/>
        </w:rPr>
        <w:t xml:space="preserve">  </w:t>
      </w:r>
    </w:p>
    <w:p w14:paraId="5FF9C583" w14:textId="77777777" w:rsidR="007B74C4" w:rsidRPr="00131AE7" w:rsidRDefault="007B74C4" w:rsidP="007B74C4">
      <w:pPr>
        <w:pStyle w:val="PL"/>
        <w:rPr>
          <w:noProof w:val="0"/>
        </w:rPr>
      </w:pPr>
      <w:r w:rsidRPr="00131AE7">
        <w:rPr>
          <w:noProof w:val="0"/>
        </w:rPr>
        <w:t xml:space="preserve">  //*****************************************************************************</w:t>
      </w:r>
    </w:p>
    <w:p w14:paraId="0C1B295B" w14:textId="77777777" w:rsidR="007B74C4" w:rsidRPr="00131AE7" w:rsidRDefault="007B74C4" w:rsidP="007B74C4">
      <w:pPr>
        <w:pStyle w:val="PL"/>
        <w:rPr>
          <w:noProof w:val="0"/>
        </w:rPr>
      </w:pPr>
      <w:r w:rsidRPr="00131AE7">
        <w:rPr>
          <w:noProof w:val="0"/>
        </w:rPr>
        <w:t xml:space="preserve">  //*</w:t>
      </w:r>
    </w:p>
    <w:p w14:paraId="090E37B7" w14:textId="77777777" w:rsidR="007B74C4" w:rsidRPr="00131AE7" w:rsidRDefault="007B74C4" w:rsidP="007B74C4">
      <w:pPr>
        <w:pStyle w:val="PL"/>
        <w:rPr>
          <w:noProof w:val="0"/>
        </w:rPr>
      </w:pPr>
      <w:r w:rsidRPr="00131AE7">
        <w:rPr>
          <w:noProof w:val="0"/>
        </w:rPr>
        <w:t xml:space="preserve">  //*  @reference ISO_8601 $4.4.3</w:t>
      </w:r>
    </w:p>
    <w:p w14:paraId="017C2F0B" w14:textId="77777777" w:rsidR="007B74C4" w:rsidRPr="00131AE7" w:rsidRDefault="007B74C4" w:rsidP="007B74C4">
      <w:pPr>
        <w:pStyle w:val="PL"/>
        <w:rPr>
          <w:noProof w:val="0"/>
        </w:rPr>
      </w:pPr>
      <w:r w:rsidRPr="00131AE7">
        <w:rPr>
          <w:noProof w:val="0"/>
        </w:rPr>
        <w:t xml:space="preserve">  //*</w:t>
      </w:r>
    </w:p>
    <w:p w14:paraId="14255805" w14:textId="77777777" w:rsidR="007B74C4" w:rsidRPr="00131AE7" w:rsidRDefault="007B74C4" w:rsidP="007B74C4">
      <w:pPr>
        <w:pStyle w:val="PL"/>
        <w:rPr>
          <w:noProof w:val="0"/>
        </w:rPr>
      </w:pPr>
      <w:r w:rsidRPr="00131AE7">
        <w:rPr>
          <w:noProof w:val="0"/>
        </w:rPr>
        <w:t xml:space="preserve">  //*  @desc Matches both complete and reduced accuracy time interval </w:t>
      </w:r>
    </w:p>
    <w:p w14:paraId="77AE72EF" w14:textId="77777777" w:rsidR="007B74C4" w:rsidRPr="00131AE7" w:rsidRDefault="007B74C4" w:rsidP="007B74C4">
      <w:pPr>
        <w:pStyle w:val="PL"/>
        <w:rPr>
          <w:noProof w:val="0"/>
        </w:rPr>
      </w:pPr>
      <w:r w:rsidRPr="00131AE7">
        <w:rPr>
          <w:noProof w:val="0"/>
        </w:rPr>
        <w:t xml:space="preserve">  //*        representations identified by start and duration and using either the </w:t>
      </w:r>
    </w:p>
    <w:p w14:paraId="7A7C2C3A" w14:textId="77777777" w:rsidR="007B74C4" w:rsidRPr="00131AE7" w:rsidRDefault="007B74C4" w:rsidP="007B74C4">
      <w:pPr>
        <w:pStyle w:val="PL"/>
        <w:rPr>
          <w:noProof w:val="0"/>
        </w:rPr>
      </w:pPr>
      <w:r w:rsidRPr="00131AE7">
        <w:rPr>
          <w:noProof w:val="0"/>
        </w:rPr>
        <w:lastRenderedPageBreak/>
        <w:t xml:space="preserve">  //*        basic or the extended formats</w:t>
      </w:r>
    </w:p>
    <w:p w14:paraId="08B996CC" w14:textId="77777777" w:rsidR="007B74C4" w:rsidRPr="00131AE7" w:rsidRDefault="007B74C4" w:rsidP="007B74C4">
      <w:pPr>
        <w:pStyle w:val="PL"/>
        <w:rPr>
          <w:noProof w:val="0"/>
        </w:rPr>
      </w:pPr>
      <w:r w:rsidRPr="00131AE7">
        <w:rPr>
          <w:noProof w:val="0"/>
        </w:rPr>
        <w:t xml:space="preserve">  //*               </w:t>
      </w:r>
    </w:p>
    <w:p w14:paraId="52DACEF9" w14:textId="77777777" w:rsidR="007B74C4" w:rsidRPr="00131AE7" w:rsidRDefault="007B74C4" w:rsidP="007B74C4">
      <w:pPr>
        <w:pStyle w:val="PL"/>
        <w:rPr>
          <w:noProof w:val="0"/>
        </w:rPr>
      </w:pPr>
      <w:r w:rsidRPr="00131AE7">
        <w:rPr>
          <w:noProof w:val="0"/>
        </w:rPr>
        <w:t xml:space="preserve">  //*  @status verified</w:t>
      </w:r>
    </w:p>
    <w:p w14:paraId="2F430F82" w14:textId="77777777" w:rsidR="007B74C4" w:rsidRPr="00131AE7" w:rsidRDefault="007B74C4" w:rsidP="007B74C4">
      <w:pPr>
        <w:pStyle w:val="PL"/>
        <w:rPr>
          <w:noProof w:val="0"/>
        </w:rPr>
      </w:pPr>
      <w:r w:rsidRPr="00131AE7">
        <w:rPr>
          <w:noProof w:val="0"/>
        </w:rPr>
        <w:t xml:space="preserve">  //*</w:t>
      </w:r>
    </w:p>
    <w:p w14:paraId="3AB6BB07" w14:textId="77777777" w:rsidR="007B74C4" w:rsidRPr="00131AE7" w:rsidRDefault="007B74C4" w:rsidP="007B74C4">
      <w:pPr>
        <w:pStyle w:val="PL"/>
        <w:rPr>
          <w:noProof w:val="0"/>
        </w:rPr>
      </w:pPr>
      <w:r w:rsidRPr="00131AE7">
        <w:rPr>
          <w:noProof w:val="0"/>
        </w:rPr>
        <w:t xml:space="preserve">  //*****************************************************************************</w:t>
      </w:r>
    </w:p>
    <w:p w14:paraId="0F31DC5B" w14:textId="77777777" w:rsidR="007B74C4" w:rsidRPr="00131AE7" w:rsidRDefault="007B74C4" w:rsidP="007B74C4">
      <w:pPr>
        <w:pStyle w:val="PL"/>
        <w:rPr>
          <w:noProof w:val="0"/>
        </w:rPr>
      </w:pPr>
      <w:r w:rsidRPr="00131AE7">
        <w:rPr>
          <w:noProof w:val="0"/>
        </w:rPr>
        <w:t xml:space="preserve">  template charstring  t_ISO8601IntervalStartDuration := (</w:t>
      </w:r>
    </w:p>
    <w:p w14:paraId="06DF3640" w14:textId="77777777" w:rsidR="007B74C4" w:rsidRPr="00131AE7" w:rsidRDefault="007B74C4" w:rsidP="007B74C4">
      <w:pPr>
        <w:pStyle w:val="PL"/>
        <w:rPr>
          <w:noProof w:val="0"/>
        </w:rPr>
      </w:pPr>
      <w:r w:rsidRPr="00131AE7">
        <w:rPr>
          <w:noProof w:val="0"/>
        </w:rPr>
        <w:t xml:space="preserve">    t_ISO8601IntervalStartDurationBasic,</w:t>
      </w:r>
    </w:p>
    <w:p w14:paraId="3C30E8A7" w14:textId="77777777" w:rsidR="007B74C4" w:rsidRPr="00131AE7" w:rsidRDefault="007B74C4" w:rsidP="007B74C4">
      <w:pPr>
        <w:pStyle w:val="PL"/>
        <w:rPr>
          <w:noProof w:val="0"/>
        </w:rPr>
      </w:pPr>
      <w:r w:rsidRPr="00131AE7">
        <w:rPr>
          <w:noProof w:val="0"/>
        </w:rPr>
        <w:t xml:space="preserve">    t_ISO8601IntervalStartDurationExtended</w:t>
      </w:r>
    </w:p>
    <w:p w14:paraId="3B5A195F" w14:textId="77777777" w:rsidR="007B74C4" w:rsidRPr="00131AE7" w:rsidRDefault="007B74C4" w:rsidP="007B74C4">
      <w:pPr>
        <w:pStyle w:val="PL"/>
        <w:rPr>
          <w:noProof w:val="0"/>
        </w:rPr>
      </w:pPr>
      <w:r w:rsidRPr="00131AE7">
        <w:rPr>
          <w:noProof w:val="0"/>
        </w:rPr>
        <w:t xml:space="preserve">  )</w:t>
      </w:r>
    </w:p>
    <w:p w14:paraId="0A8C2F07" w14:textId="77777777" w:rsidR="007B74C4" w:rsidRPr="00131AE7" w:rsidRDefault="007B74C4" w:rsidP="007B74C4">
      <w:pPr>
        <w:pStyle w:val="PL"/>
        <w:rPr>
          <w:noProof w:val="0"/>
        </w:rPr>
      </w:pPr>
      <w:r w:rsidRPr="00131AE7">
        <w:rPr>
          <w:noProof w:val="0"/>
        </w:rPr>
        <w:t xml:space="preserve">  </w:t>
      </w:r>
    </w:p>
    <w:p w14:paraId="3EF4C708" w14:textId="77777777" w:rsidR="007B74C4" w:rsidRPr="00131AE7" w:rsidRDefault="007B74C4" w:rsidP="007B74C4">
      <w:pPr>
        <w:pStyle w:val="PL"/>
        <w:rPr>
          <w:noProof w:val="0"/>
        </w:rPr>
      </w:pPr>
      <w:r w:rsidRPr="00131AE7">
        <w:rPr>
          <w:noProof w:val="0"/>
        </w:rPr>
        <w:t xml:space="preserve">  </w:t>
      </w:r>
    </w:p>
    <w:p w14:paraId="4F844D2E" w14:textId="77777777" w:rsidR="007B74C4" w:rsidRPr="00131AE7" w:rsidRDefault="007B74C4" w:rsidP="00D86A2D">
      <w:pPr>
        <w:pStyle w:val="PL"/>
        <w:keepNext/>
        <w:rPr>
          <w:noProof w:val="0"/>
        </w:rPr>
      </w:pPr>
      <w:r w:rsidRPr="00131AE7">
        <w:rPr>
          <w:noProof w:val="0"/>
        </w:rPr>
        <w:t xml:space="preserve">  //*****************************************************************************</w:t>
      </w:r>
    </w:p>
    <w:p w14:paraId="2191BE4C" w14:textId="77777777" w:rsidR="007B74C4" w:rsidRPr="00131AE7" w:rsidRDefault="007B74C4" w:rsidP="00D86A2D">
      <w:pPr>
        <w:pStyle w:val="PL"/>
        <w:keepNext/>
        <w:rPr>
          <w:noProof w:val="0"/>
        </w:rPr>
      </w:pPr>
      <w:r w:rsidRPr="00131AE7">
        <w:rPr>
          <w:noProof w:val="0"/>
        </w:rPr>
        <w:t xml:space="preserve">  //*</w:t>
      </w:r>
    </w:p>
    <w:p w14:paraId="6F3E2241" w14:textId="77777777" w:rsidR="007B74C4" w:rsidRPr="00131AE7" w:rsidRDefault="007B74C4" w:rsidP="007B74C4">
      <w:pPr>
        <w:pStyle w:val="PL"/>
        <w:rPr>
          <w:noProof w:val="0"/>
        </w:rPr>
      </w:pPr>
      <w:r w:rsidRPr="00131AE7">
        <w:rPr>
          <w:noProof w:val="0"/>
        </w:rPr>
        <w:t xml:space="preserve">  //*  @reference ISO_8601 $4.4.3</w:t>
      </w:r>
    </w:p>
    <w:p w14:paraId="3DB4FDBE" w14:textId="77777777" w:rsidR="007B74C4" w:rsidRPr="00131AE7" w:rsidRDefault="007B74C4" w:rsidP="007B74C4">
      <w:pPr>
        <w:pStyle w:val="PL"/>
        <w:rPr>
          <w:noProof w:val="0"/>
        </w:rPr>
      </w:pPr>
      <w:r w:rsidRPr="00131AE7">
        <w:rPr>
          <w:noProof w:val="0"/>
        </w:rPr>
        <w:t xml:space="preserve">  //*</w:t>
      </w:r>
    </w:p>
    <w:p w14:paraId="63772BAD" w14:textId="77777777" w:rsidR="007B74C4" w:rsidRPr="00131AE7" w:rsidRDefault="007B74C4" w:rsidP="007B74C4">
      <w:pPr>
        <w:pStyle w:val="PL"/>
        <w:rPr>
          <w:noProof w:val="0"/>
        </w:rPr>
      </w:pPr>
      <w:r w:rsidRPr="00131AE7">
        <w:rPr>
          <w:noProof w:val="0"/>
        </w:rPr>
        <w:t xml:space="preserve">  //*  @desc Matches both complete and reduced accuracy time interval </w:t>
      </w:r>
    </w:p>
    <w:p w14:paraId="6DD37AE4" w14:textId="77777777" w:rsidR="007B74C4" w:rsidRPr="00131AE7" w:rsidRDefault="007B74C4" w:rsidP="007B74C4">
      <w:pPr>
        <w:pStyle w:val="PL"/>
        <w:rPr>
          <w:noProof w:val="0"/>
        </w:rPr>
      </w:pPr>
      <w:r w:rsidRPr="00131AE7">
        <w:rPr>
          <w:noProof w:val="0"/>
        </w:rPr>
        <w:t xml:space="preserve">  //*        representations identified by duration and end and using the basic </w:t>
      </w:r>
    </w:p>
    <w:p w14:paraId="651E5E02" w14:textId="77777777" w:rsidR="007B74C4" w:rsidRPr="00131AE7" w:rsidRDefault="007B74C4" w:rsidP="007B74C4">
      <w:pPr>
        <w:pStyle w:val="PL"/>
        <w:rPr>
          <w:noProof w:val="0"/>
        </w:rPr>
      </w:pPr>
      <w:r w:rsidRPr="00131AE7">
        <w:rPr>
          <w:noProof w:val="0"/>
        </w:rPr>
        <w:t xml:space="preserve">  //*        format</w:t>
      </w:r>
    </w:p>
    <w:p w14:paraId="59096331" w14:textId="77777777" w:rsidR="007B74C4" w:rsidRPr="00131AE7" w:rsidRDefault="007B74C4" w:rsidP="007B74C4">
      <w:pPr>
        <w:pStyle w:val="PL"/>
        <w:rPr>
          <w:noProof w:val="0"/>
        </w:rPr>
      </w:pPr>
      <w:r w:rsidRPr="00131AE7">
        <w:rPr>
          <w:noProof w:val="0"/>
        </w:rPr>
        <w:t xml:space="preserve">  //*               </w:t>
      </w:r>
    </w:p>
    <w:p w14:paraId="582F414A" w14:textId="77777777" w:rsidR="007B74C4" w:rsidRPr="00131AE7" w:rsidRDefault="007B74C4" w:rsidP="007B74C4">
      <w:pPr>
        <w:pStyle w:val="PL"/>
        <w:rPr>
          <w:noProof w:val="0"/>
        </w:rPr>
      </w:pPr>
      <w:r w:rsidRPr="00131AE7">
        <w:rPr>
          <w:noProof w:val="0"/>
        </w:rPr>
        <w:t xml:space="preserve">  //*  @status verified</w:t>
      </w:r>
    </w:p>
    <w:p w14:paraId="27E8A2B4" w14:textId="77777777" w:rsidR="007B74C4" w:rsidRPr="00131AE7" w:rsidRDefault="007B74C4" w:rsidP="007B74C4">
      <w:pPr>
        <w:pStyle w:val="PL"/>
        <w:rPr>
          <w:noProof w:val="0"/>
        </w:rPr>
      </w:pPr>
      <w:r w:rsidRPr="00131AE7">
        <w:rPr>
          <w:noProof w:val="0"/>
        </w:rPr>
        <w:t xml:space="preserve">  //*</w:t>
      </w:r>
    </w:p>
    <w:p w14:paraId="22B69FAB" w14:textId="77777777" w:rsidR="007B74C4" w:rsidRPr="00131AE7" w:rsidRDefault="007B74C4" w:rsidP="007B74C4">
      <w:pPr>
        <w:pStyle w:val="PL"/>
        <w:rPr>
          <w:noProof w:val="0"/>
        </w:rPr>
      </w:pPr>
      <w:r w:rsidRPr="00131AE7">
        <w:rPr>
          <w:noProof w:val="0"/>
        </w:rPr>
        <w:t xml:space="preserve">  //*****************************************************************************</w:t>
      </w:r>
    </w:p>
    <w:p w14:paraId="53183983" w14:textId="77777777" w:rsidR="007B74C4" w:rsidRPr="00131AE7" w:rsidRDefault="007B74C4" w:rsidP="007B74C4">
      <w:pPr>
        <w:pStyle w:val="PL"/>
        <w:rPr>
          <w:noProof w:val="0"/>
        </w:rPr>
      </w:pPr>
      <w:r w:rsidRPr="00131AE7">
        <w:rPr>
          <w:noProof w:val="0"/>
        </w:rPr>
        <w:t xml:space="preserve">  template charstring  t_ISO8601IntervalDurationEndBasic := pattern</w:t>
      </w:r>
    </w:p>
    <w:p w14:paraId="636340FC" w14:textId="77777777" w:rsidR="007B74C4" w:rsidRPr="00131AE7" w:rsidRDefault="007B74C4" w:rsidP="007B74C4">
      <w:pPr>
        <w:pStyle w:val="PL"/>
        <w:rPr>
          <w:noProof w:val="0"/>
        </w:rPr>
      </w:pPr>
      <w:r w:rsidRPr="00131AE7">
        <w:rPr>
          <w:noProof w:val="0"/>
        </w:rPr>
        <w:t xml:space="preserve">    "P({nc.year}({nc.monthDurAlt}{nc.dayOfMonthDurAlt}|{nc.dayOfYearDurAlt})" &amp;</w:t>
      </w:r>
    </w:p>
    <w:p w14:paraId="71C1010D" w14:textId="77777777" w:rsidR="007B74C4" w:rsidRPr="00131AE7" w:rsidRDefault="007B74C4" w:rsidP="007B74C4">
      <w:pPr>
        <w:pStyle w:val="PL"/>
        <w:rPr>
          <w:noProof w:val="0"/>
        </w:rPr>
      </w:pPr>
      <w:r w:rsidRPr="00131AE7">
        <w:rPr>
          <w:noProof w:val="0"/>
        </w:rPr>
        <w:t xml:space="preserve">    "T{nc.hour}(({nc.minute}({nc.second}{nc.sFraction}#(,1)|{nc.mFraction})" &amp;</w:t>
      </w:r>
    </w:p>
    <w:p w14:paraId="14523315" w14:textId="77777777" w:rsidR="007B74C4" w:rsidRPr="00131AE7" w:rsidRDefault="007B74C4" w:rsidP="007B74C4">
      <w:pPr>
        <w:pStyle w:val="PL"/>
        <w:rPr>
          <w:noProof w:val="0"/>
        </w:rPr>
      </w:pPr>
      <w:r w:rsidRPr="00131AE7">
        <w:rPr>
          <w:noProof w:val="0"/>
        </w:rPr>
        <w:t xml:space="preserve">    "#(,1)|{nc.hFraction})#(,1))|({nc.nums}((Y({nc.nums}(M({nc.nums}" &amp;</w:t>
      </w:r>
    </w:p>
    <w:p w14:paraId="307E5AB6" w14:textId="77777777" w:rsidR="007B74C4" w:rsidRPr="00131AE7" w:rsidRDefault="007B74C4" w:rsidP="007B74C4">
      <w:pPr>
        <w:pStyle w:val="PL"/>
        <w:rPr>
          <w:noProof w:val="0"/>
        </w:rPr>
      </w:pPr>
      <w:r w:rsidRPr="00131AE7">
        <w:rPr>
          <w:noProof w:val="0"/>
        </w:rPr>
        <w:t xml:space="preserve">    "(D{nc.durTime}#(,1)|{nc.dFraction}D)|{nc.durTime}#(,1))|{nc.dFraction}" &amp;</w:t>
      </w:r>
    </w:p>
    <w:p w14:paraId="7A6AC6CA" w14:textId="77777777" w:rsidR="007B74C4" w:rsidRPr="00131AE7" w:rsidRDefault="007B74C4" w:rsidP="007B74C4">
      <w:pPr>
        <w:pStyle w:val="PL"/>
        <w:rPr>
          <w:noProof w:val="0"/>
        </w:rPr>
      </w:pPr>
      <w:r w:rsidRPr="00131AE7">
        <w:rPr>
          <w:noProof w:val="0"/>
        </w:rPr>
        <w:t xml:space="preserve">    "[MD]|D{nc.durTime}#(,1))|{nc.durTime}#(,1))|{nc.dFraction}[YMDW])|" &amp;</w:t>
      </w:r>
    </w:p>
    <w:p w14:paraId="6D5928F1" w14:textId="77777777" w:rsidR="007B74C4" w:rsidRPr="00131AE7" w:rsidRDefault="007B74C4" w:rsidP="007B74C4">
      <w:pPr>
        <w:pStyle w:val="PL"/>
        <w:rPr>
          <w:noProof w:val="0"/>
        </w:rPr>
      </w:pPr>
      <w:r w:rsidRPr="00131AE7">
        <w:rPr>
          <w:noProof w:val="0"/>
        </w:rPr>
        <w:t xml:space="preserve">    "M({nc.nums}(D{nc.durTime}#(,1)|{nc.dFraction}D)|{nc.dFraction}D|" &amp;</w:t>
      </w:r>
    </w:p>
    <w:p w14:paraId="1084A59B" w14:textId="77777777" w:rsidR="007B74C4" w:rsidRPr="00131AE7" w:rsidRDefault="007B74C4" w:rsidP="007B74C4">
      <w:pPr>
        <w:pStyle w:val="PL"/>
        <w:rPr>
          <w:noProof w:val="0"/>
        </w:rPr>
      </w:pPr>
      <w:r w:rsidRPr="00131AE7">
        <w:rPr>
          <w:noProof w:val="0"/>
        </w:rPr>
        <w:t xml:space="preserve">    "{nc.durTime}#(,1))|D{nc.durTime}#(,1)|W{nc.durTime}#(,1))|" &amp;</w:t>
      </w:r>
    </w:p>
    <w:p w14:paraId="4BD1EF1E" w14:textId="77777777" w:rsidR="007B74C4" w:rsidRPr="00131AE7" w:rsidRDefault="007B74C4" w:rsidP="007B74C4">
      <w:pPr>
        <w:pStyle w:val="PL"/>
        <w:rPr>
          <w:noProof w:val="0"/>
        </w:rPr>
      </w:pPr>
      <w:r w:rsidRPr="00131AE7">
        <w:rPr>
          <w:noProof w:val="0"/>
        </w:rPr>
        <w:t xml:space="preserve">    "{nc.durTime}))/{nc.yearExpansionOpt}{nc.year}({nc.month}{nc.dayOfMonth}|" &amp;</w:t>
      </w:r>
    </w:p>
    <w:p w14:paraId="4FCF3A7F" w14:textId="77777777" w:rsidR="007B74C4" w:rsidRPr="00131AE7" w:rsidRDefault="007B74C4" w:rsidP="007B74C4">
      <w:pPr>
        <w:pStyle w:val="PL"/>
        <w:rPr>
          <w:noProof w:val="0"/>
        </w:rPr>
      </w:pPr>
      <w:r w:rsidRPr="00131AE7">
        <w:rPr>
          <w:noProof w:val="0"/>
        </w:rPr>
        <w:t xml:space="preserve">    "{nc.dayOfYear}|{nc.week}{nc.dayOfWeek})T({nc.hour}({nc.minute}" &amp;</w:t>
      </w:r>
    </w:p>
    <w:p w14:paraId="5C0409DA" w14:textId="77777777" w:rsidR="007B74C4" w:rsidRPr="00131AE7" w:rsidRDefault="007B74C4" w:rsidP="007B74C4">
      <w:pPr>
        <w:pStyle w:val="PL"/>
        <w:rPr>
          <w:noProof w:val="0"/>
        </w:rPr>
      </w:pPr>
      <w:r w:rsidRPr="00131AE7">
        <w:rPr>
          <w:noProof w:val="0"/>
        </w:rPr>
        <w:t xml:space="preserve">    "({nc.second}{nc.sFraction}#(,1)|60|{nc.mFraction})#(,1)|60|" &amp;</w:t>
      </w:r>
    </w:p>
    <w:p w14:paraId="21FAE9BB" w14:textId="77777777" w:rsidR="007B74C4" w:rsidRPr="00131AE7" w:rsidRDefault="007B74C4" w:rsidP="007B74C4">
      <w:pPr>
        <w:pStyle w:val="PL"/>
        <w:rPr>
          <w:noProof w:val="0"/>
        </w:rPr>
      </w:pPr>
      <w:r w:rsidRPr="00131AE7">
        <w:rPr>
          <w:noProof w:val="0"/>
        </w:rPr>
        <w:t xml:space="preserve">    "{nc.hFraction})#(,1){nc.optZorTimeZone}|{nc.endOfDay}{nc.optZorTimeZone})"</w:t>
      </w:r>
    </w:p>
    <w:p w14:paraId="31E5763D" w14:textId="77777777" w:rsidR="007B74C4" w:rsidRPr="00131AE7" w:rsidRDefault="007B74C4" w:rsidP="007B74C4">
      <w:pPr>
        <w:pStyle w:val="PL"/>
        <w:rPr>
          <w:noProof w:val="0"/>
        </w:rPr>
      </w:pPr>
      <w:r w:rsidRPr="00131AE7">
        <w:rPr>
          <w:noProof w:val="0"/>
        </w:rPr>
        <w:t xml:space="preserve">  </w:t>
      </w:r>
    </w:p>
    <w:p w14:paraId="4AF5CAB1" w14:textId="77777777" w:rsidR="007B74C4" w:rsidRPr="00131AE7" w:rsidRDefault="007B74C4" w:rsidP="007B74C4">
      <w:pPr>
        <w:pStyle w:val="PL"/>
        <w:rPr>
          <w:noProof w:val="0"/>
        </w:rPr>
      </w:pPr>
      <w:r w:rsidRPr="00131AE7">
        <w:rPr>
          <w:noProof w:val="0"/>
        </w:rPr>
        <w:t xml:space="preserve">  </w:t>
      </w:r>
    </w:p>
    <w:p w14:paraId="526DBB8C" w14:textId="77777777" w:rsidR="007B74C4" w:rsidRPr="00131AE7" w:rsidRDefault="007B74C4" w:rsidP="007B74C4">
      <w:pPr>
        <w:pStyle w:val="PL"/>
        <w:rPr>
          <w:noProof w:val="0"/>
        </w:rPr>
      </w:pPr>
      <w:r w:rsidRPr="00131AE7">
        <w:rPr>
          <w:noProof w:val="0"/>
        </w:rPr>
        <w:t xml:space="preserve">  //*****************************************************************************</w:t>
      </w:r>
    </w:p>
    <w:p w14:paraId="56C0BC21" w14:textId="77777777" w:rsidR="007B74C4" w:rsidRPr="00131AE7" w:rsidRDefault="007B74C4" w:rsidP="007B74C4">
      <w:pPr>
        <w:pStyle w:val="PL"/>
        <w:rPr>
          <w:noProof w:val="0"/>
        </w:rPr>
      </w:pPr>
      <w:r w:rsidRPr="00131AE7">
        <w:rPr>
          <w:noProof w:val="0"/>
        </w:rPr>
        <w:t xml:space="preserve">  //*</w:t>
      </w:r>
    </w:p>
    <w:p w14:paraId="3AFE28C3" w14:textId="77777777" w:rsidR="007B74C4" w:rsidRPr="00131AE7" w:rsidRDefault="007B74C4" w:rsidP="007B74C4">
      <w:pPr>
        <w:pStyle w:val="PL"/>
        <w:rPr>
          <w:noProof w:val="0"/>
        </w:rPr>
      </w:pPr>
      <w:r w:rsidRPr="00131AE7">
        <w:rPr>
          <w:noProof w:val="0"/>
        </w:rPr>
        <w:t xml:space="preserve">  //*  @reference ISO_8601 $4.4.3</w:t>
      </w:r>
    </w:p>
    <w:p w14:paraId="436E9476" w14:textId="77777777" w:rsidR="007B74C4" w:rsidRPr="00131AE7" w:rsidRDefault="007B74C4" w:rsidP="007B74C4">
      <w:pPr>
        <w:pStyle w:val="PL"/>
        <w:rPr>
          <w:noProof w:val="0"/>
        </w:rPr>
      </w:pPr>
      <w:r w:rsidRPr="00131AE7">
        <w:rPr>
          <w:noProof w:val="0"/>
        </w:rPr>
        <w:t xml:space="preserve">  //*</w:t>
      </w:r>
    </w:p>
    <w:p w14:paraId="0442419F" w14:textId="77777777" w:rsidR="007B74C4" w:rsidRPr="00131AE7" w:rsidRDefault="007B74C4" w:rsidP="007B74C4">
      <w:pPr>
        <w:pStyle w:val="PL"/>
        <w:rPr>
          <w:noProof w:val="0"/>
        </w:rPr>
      </w:pPr>
      <w:r w:rsidRPr="00131AE7">
        <w:rPr>
          <w:noProof w:val="0"/>
        </w:rPr>
        <w:t xml:space="preserve">  //*  @desc Matches both complete and reduced accuracy time interval </w:t>
      </w:r>
    </w:p>
    <w:p w14:paraId="7CDC2090" w14:textId="77777777" w:rsidR="007B74C4" w:rsidRPr="00131AE7" w:rsidRDefault="007B74C4" w:rsidP="007B74C4">
      <w:pPr>
        <w:pStyle w:val="PL"/>
        <w:rPr>
          <w:noProof w:val="0"/>
        </w:rPr>
      </w:pPr>
      <w:r w:rsidRPr="00131AE7">
        <w:rPr>
          <w:noProof w:val="0"/>
        </w:rPr>
        <w:t xml:space="preserve">  //*        representations identified by duration and end and using the extended </w:t>
      </w:r>
    </w:p>
    <w:p w14:paraId="23DA302C" w14:textId="77777777" w:rsidR="007B74C4" w:rsidRPr="00131AE7" w:rsidRDefault="007B74C4" w:rsidP="007B74C4">
      <w:pPr>
        <w:pStyle w:val="PL"/>
        <w:rPr>
          <w:noProof w:val="0"/>
        </w:rPr>
      </w:pPr>
      <w:r w:rsidRPr="00131AE7">
        <w:rPr>
          <w:noProof w:val="0"/>
        </w:rPr>
        <w:t xml:space="preserve">  //*        format</w:t>
      </w:r>
    </w:p>
    <w:p w14:paraId="0476C534" w14:textId="77777777" w:rsidR="007B74C4" w:rsidRPr="00131AE7" w:rsidRDefault="007B74C4" w:rsidP="007B74C4">
      <w:pPr>
        <w:pStyle w:val="PL"/>
        <w:rPr>
          <w:noProof w:val="0"/>
        </w:rPr>
      </w:pPr>
      <w:r w:rsidRPr="00131AE7">
        <w:rPr>
          <w:noProof w:val="0"/>
        </w:rPr>
        <w:t xml:space="preserve">  //*               </w:t>
      </w:r>
    </w:p>
    <w:p w14:paraId="5B781EBA" w14:textId="77777777" w:rsidR="007B74C4" w:rsidRPr="00131AE7" w:rsidRDefault="007B74C4" w:rsidP="007B74C4">
      <w:pPr>
        <w:pStyle w:val="PL"/>
        <w:rPr>
          <w:noProof w:val="0"/>
        </w:rPr>
      </w:pPr>
      <w:r w:rsidRPr="00131AE7">
        <w:rPr>
          <w:noProof w:val="0"/>
        </w:rPr>
        <w:t xml:space="preserve">  //*  @status verified</w:t>
      </w:r>
    </w:p>
    <w:p w14:paraId="2A3FA04F" w14:textId="77777777" w:rsidR="007B74C4" w:rsidRPr="00131AE7" w:rsidRDefault="007B74C4" w:rsidP="007B74C4">
      <w:pPr>
        <w:pStyle w:val="PL"/>
        <w:rPr>
          <w:noProof w:val="0"/>
        </w:rPr>
      </w:pPr>
      <w:r w:rsidRPr="00131AE7">
        <w:rPr>
          <w:noProof w:val="0"/>
        </w:rPr>
        <w:t xml:space="preserve">  //*</w:t>
      </w:r>
    </w:p>
    <w:p w14:paraId="65F5CF43" w14:textId="77777777" w:rsidR="007B74C4" w:rsidRPr="00131AE7" w:rsidRDefault="007B74C4" w:rsidP="007B74C4">
      <w:pPr>
        <w:pStyle w:val="PL"/>
        <w:rPr>
          <w:noProof w:val="0"/>
        </w:rPr>
      </w:pPr>
      <w:r w:rsidRPr="00131AE7">
        <w:rPr>
          <w:noProof w:val="0"/>
        </w:rPr>
        <w:t xml:space="preserve">  //*****************************************************************************</w:t>
      </w:r>
    </w:p>
    <w:p w14:paraId="221D3201" w14:textId="77777777" w:rsidR="007B74C4" w:rsidRPr="00131AE7" w:rsidRDefault="007B74C4" w:rsidP="007B74C4">
      <w:pPr>
        <w:pStyle w:val="PL"/>
        <w:rPr>
          <w:noProof w:val="0"/>
        </w:rPr>
      </w:pPr>
      <w:r w:rsidRPr="00131AE7">
        <w:rPr>
          <w:noProof w:val="0"/>
        </w:rPr>
        <w:t xml:space="preserve">  template charstring  t_ISO8601IntervalDurationEndExtended := pattern</w:t>
      </w:r>
    </w:p>
    <w:p w14:paraId="55142315" w14:textId="77777777" w:rsidR="007B74C4" w:rsidRPr="00131AE7" w:rsidRDefault="007B74C4" w:rsidP="007B74C4">
      <w:pPr>
        <w:pStyle w:val="PL"/>
        <w:rPr>
          <w:noProof w:val="0"/>
        </w:rPr>
      </w:pPr>
      <w:r w:rsidRPr="00131AE7">
        <w:rPr>
          <w:noProof w:val="0"/>
        </w:rPr>
        <w:t xml:space="preserve">    "P({nc.year}{dash}({nc.monthDurAlt}{dash}{nc.dayOfMonthDurAlt}|" &amp;</w:t>
      </w:r>
    </w:p>
    <w:p w14:paraId="0092CADA" w14:textId="77777777" w:rsidR="007B74C4" w:rsidRPr="00131AE7" w:rsidRDefault="007B74C4" w:rsidP="007B74C4">
      <w:pPr>
        <w:pStyle w:val="PL"/>
        <w:rPr>
          <w:noProof w:val="0"/>
        </w:rPr>
      </w:pPr>
      <w:r w:rsidRPr="00131AE7">
        <w:rPr>
          <w:noProof w:val="0"/>
        </w:rPr>
        <w:t xml:space="preserve">    "{nc.dayOfYearDurAlt})T{nc.hour}{colon}{nc.minute}({colon}{nc.second}" &amp;</w:t>
      </w:r>
    </w:p>
    <w:p w14:paraId="1A7CC817" w14:textId="77777777" w:rsidR="007B74C4" w:rsidRPr="00131AE7" w:rsidRDefault="007B74C4" w:rsidP="007B74C4">
      <w:pPr>
        <w:pStyle w:val="PL"/>
        <w:rPr>
          <w:noProof w:val="0"/>
        </w:rPr>
      </w:pPr>
      <w:r w:rsidRPr="00131AE7">
        <w:rPr>
          <w:noProof w:val="0"/>
        </w:rPr>
        <w:t xml:space="preserve">    "{nc.sFraction}#(,1)|{nc.mFraction})#(,1)|({nc.nums}((Y({nc.nums}" &amp;</w:t>
      </w:r>
    </w:p>
    <w:p w14:paraId="4014EB5B" w14:textId="77777777" w:rsidR="007B74C4" w:rsidRPr="00131AE7" w:rsidRDefault="007B74C4" w:rsidP="007B74C4">
      <w:pPr>
        <w:pStyle w:val="PL"/>
        <w:rPr>
          <w:noProof w:val="0"/>
        </w:rPr>
      </w:pPr>
      <w:r w:rsidRPr="00131AE7">
        <w:rPr>
          <w:noProof w:val="0"/>
        </w:rPr>
        <w:t xml:space="preserve">    "(M({nc.nums}(D{nc.durTime}#(,1)|{nc.dFraction}D)|{nc.durTime}#(,1))|" &amp;</w:t>
      </w:r>
    </w:p>
    <w:p w14:paraId="7D95CE98" w14:textId="77777777" w:rsidR="007B74C4" w:rsidRPr="00131AE7" w:rsidRDefault="007B74C4" w:rsidP="007B74C4">
      <w:pPr>
        <w:pStyle w:val="PL"/>
        <w:rPr>
          <w:noProof w:val="0"/>
        </w:rPr>
      </w:pPr>
      <w:r w:rsidRPr="00131AE7">
        <w:rPr>
          <w:noProof w:val="0"/>
        </w:rPr>
        <w:t xml:space="preserve">    "{nc.dFraction}[MD]|D{nc.durTime}#(,1))|{nc.durTime}#(,1))|{nc.dFraction}" &amp;</w:t>
      </w:r>
    </w:p>
    <w:p w14:paraId="77239F24" w14:textId="77777777" w:rsidR="007B74C4" w:rsidRPr="00131AE7" w:rsidRDefault="007B74C4" w:rsidP="007B74C4">
      <w:pPr>
        <w:pStyle w:val="PL"/>
        <w:rPr>
          <w:noProof w:val="0"/>
        </w:rPr>
      </w:pPr>
      <w:r w:rsidRPr="00131AE7">
        <w:rPr>
          <w:noProof w:val="0"/>
        </w:rPr>
        <w:t xml:space="preserve">    "[YMDW])|M({nc.nums}(D{nc.durTime}#(,1)|{nc.dFraction}D)|{nc.dFraction}D|" &amp;</w:t>
      </w:r>
    </w:p>
    <w:p w14:paraId="2C9D2715" w14:textId="77777777" w:rsidR="007B74C4" w:rsidRPr="00131AE7" w:rsidRDefault="007B74C4" w:rsidP="007B74C4">
      <w:pPr>
        <w:pStyle w:val="PL"/>
        <w:rPr>
          <w:noProof w:val="0"/>
        </w:rPr>
      </w:pPr>
      <w:r w:rsidRPr="00131AE7">
        <w:rPr>
          <w:noProof w:val="0"/>
        </w:rPr>
        <w:t xml:space="preserve">    "{nc.durTime}#(,1))|D{nc.durTime}#(,1)|W{nc.durTime}#(,1))|{nc.durTime}))/" &amp;</w:t>
      </w:r>
    </w:p>
    <w:p w14:paraId="23F125F9" w14:textId="77777777" w:rsidR="007B74C4" w:rsidRPr="00131AE7" w:rsidRDefault="007B74C4" w:rsidP="007B74C4">
      <w:pPr>
        <w:pStyle w:val="PL"/>
        <w:rPr>
          <w:noProof w:val="0"/>
        </w:rPr>
      </w:pPr>
      <w:r w:rsidRPr="00131AE7">
        <w:rPr>
          <w:noProof w:val="0"/>
        </w:rPr>
        <w:t xml:space="preserve">    "{nc.yearExpansionOpt}{nc.year}{dash}({nc.month}{dash}{nc.dayOfMonth}|" &amp;</w:t>
      </w:r>
    </w:p>
    <w:p w14:paraId="754A9706" w14:textId="77777777" w:rsidR="007B74C4" w:rsidRPr="00131AE7" w:rsidRDefault="007B74C4" w:rsidP="007B74C4">
      <w:pPr>
        <w:pStyle w:val="PL"/>
        <w:rPr>
          <w:noProof w:val="0"/>
        </w:rPr>
      </w:pPr>
      <w:r w:rsidRPr="00131AE7">
        <w:rPr>
          <w:noProof w:val="0"/>
        </w:rPr>
        <w:t xml:space="preserve">    "{nc.dayOfYear}|{nc.week}{dash}{nc.dayOfWeek})T({nc.hour}{colon}" &amp;</w:t>
      </w:r>
    </w:p>
    <w:p w14:paraId="4990ABA7" w14:textId="77777777" w:rsidR="007B74C4" w:rsidRPr="00131AE7" w:rsidRDefault="007B74C4" w:rsidP="007B74C4">
      <w:pPr>
        <w:pStyle w:val="PL"/>
        <w:rPr>
          <w:noProof w:val="0"/>
        </w:rPr>
      </w:pPr>
      <w:r w:rsidRPr="00131AE7">
        <w:rPr>
          <w:noProof w:val="0"/>
        </w:rPr>
        <w:t xml:space="preserve">    "({nc.minute}({colon}({nc.second}{nc.sFraction}#(,1)|60)|{nc.mFraction})" &amp;</w:t>
      </w:r>
    </w:p>
    <w:p w14:paraId="4E1603DA" w14:textId="77777777" w:rsidR="007B74C4" w:rsidRPr="00131AE7" w:rsidRDefault="007B74C4" w:rsidP="007B74C4">
      <w:pPr>
        <w:pStyle w:val="PL"/>
        <w:rPr>
          <w:noProof w:val="0"/>
        </w:rPr>
      </w:pPr>
      <w:r w:rsidRPr="00131AE7">
        <w:rPr>
          <w:noProof w:val="0"/>
        </w:rPr>
        <w:t xml:space="preserve">    "#(,1)|60){nc.optZorTimeZoneExt}|{nc.endOfDayExt}{nc.optZorTimeZoneExt})"</w:t>
      </w:r>
    </w:p>
    <w:p w14:paraId="3D9EA866" w14:textId="77777777" w:rsidR="007B74C4" w:rsidRPr="00131AE7" w:rsidRDefault="007B74C4" w:rsidP="007B74C4">
      <w:pPr>
        <w:pStyle w:val="PL"/>
        <w:rPr>
          <w:noProof w:val="0"/>
        </w:rPr>
      </w:pPr>
      <w:r w:rsidRPr="00131AE7">
        <w:rPr>
          <w:noProof w:val="0"/>
        </w:rPr>
        <w:t xml:space="preserve">  </w:t>
      </w:r>
    </w:p>
    <w:p w14:paraId="0AAF219B" w14:textId="77777777" w:rsidR="007B74C4" w:rsidRPr="00131AE7" w:rsidRDefault="007B74C4" w:rsidP="007B74C4">
      <w:pPr>
        <w:pStyle w:val="PL"/>
        <w:rPr>
          <w:noProof w:val="0"/>
        </w:rPr>
      </w:pPr>
      <w:r w:rsidRPr="00131AE7">
        <w:rPr>
          <w:noProof w:val="0"/>
        </w:rPr>
        <w:t xml:space="preserve">  </w:t>
      </w:r>
    </w:p>
    <w:p w14:paraId="7BA8F4E5" w14:textId="77777777" w:rsidR="007B74C4" w:rsidRPr="00131AE7" w:rsidRDefault="007B74C4" w:rsidP="007B74C4">
      <w:pPr>
        <w:pStyle w:val="PL"/>
        <w:rPr>
          <w:noProof w:val="0"/>
        </w:rPr>
      </w:pPr>
      <w:r w:rsidRPr="00131AE7">
        <w:rPr>
          <w:noProof w:val="0"/>
        </w:rPr>
        <w:t xml:space="preserve">  //*****************************************************************************</w:t>
      </w:r>
    </w:p>
    <w:p w14:paraId="1BC8013C" w14:textId="77777777" w:rsidR="007B74C4" w:rsidRPr="00131AE7" w:rsidRDefault="007B74C4" w:rsidP="007B74C4">
      <w:pPr>
        <w:pStyle w:val="PL"/>
        <w:rPr>
          <w:noProof w:val="0"/>
        </w:rPr>
      </w:pPr>
      <w:r w:rsidRPr="00131AE7">
        <w:rPr>
          <w:noProof w:val="0"/>
        </w:rPr>
        <w:t xml:space="preserve">  //*</w:t>
      </w:r>
    </w:p>
    <w:p w14:paraId="62E42101" w14:textId="77777777" w:rsidR="007B74C4" w:rsidRPr="00131AE7" w:rsidRDefault="007B74C4" w:rsidP="007B74C4">
      <w:pPr>
        <w:pStyle w:val="PL"/>
        <w:rPr>
          <w:noProof w:val="0"/>
        </w:rPr>
      </w:pPr>
      <w:r w:rsidRPr="00131AE7">
        <w:rPr>
          <w:noProof w:val="0"/>
        </w:rPr>
        <w:t xml:space="preserve">  //*  @reference ISO_8601 $4.4.3</w:t>
      </w:r>
    </w:p>
    <w:p w14:paraId="64D304C5" w14:textId="77777777" w:rsidR="007B74C4" w:rsidRPr="00131AE7" w:rsidRDefault="007B74C4" w:rsidP="007B74C4">
      <w:pPr>
        <w:pStyle w:val="PL"/>
        <w:rPr>
          <w:noProof w:val="0"/>
        </w:rPr>
      </w:pPr>
      <w:r w:rsidRPr="00131AE7">
        <w:rPr>
          <w:noProof w:val="0"/>
        </w:rPr>
        <w:t xml:space="preserve">  //*</w:t>
      </w:r>
    </w:p>
    <w:p w14:paraId="0E6AD881" w14:textId="77777777" w:rsidR="007B74C4" w:rsidRPr="00131AE7" w:rsidRDefault="007B74C4" w:rsidP="007B74C4">
      <w:pPr>
        <w:pStyle w:val="PL"/>
        <w:rPr>
          <w:noProof w:val="0"/>
        </w:rPr>
      </w:pPr>
      <w:r w:rsidRPr="00131AE7">
        <w:rPr>
          <w:noProof w:val="0"/>
        </w:rPr>
        <w:t xml:space="preserve">  //*  @desc Matches both complete and reduced accuracy time interval </w:t>
      </w:r>
    </w:p>
    <w:p w14:paraId="340085A9" w14:textId="77777777" w:rsidR="007B74C4" w:rsidRPr="00131AE7" w:rsidRDefault="007B74C4" w:rsidP="007B74C4">
      <w:pPr>
        <w:pStyle w:val="PL"/>
        <w:rPr>
          <w:noProof w:val="0"/>
        </w:rPr>
      </w:pPr>
      <w:r w:rsidRPr="00131AE7">
        <w:rPr>
          <w:noProof w:val="0"/>
        </w:rPr>
        <w:t xml:space="preserve">  //*        representations identified by duration and end and using either the </w:t>
      </w:r>
    </w:p>
    <w:p w14:paraId="13147219" w14:textId="77777777" w:rsidR="007B74C4" w:rsidRPr="00131AE7" w:rsidRDefault="007B74C4" w:rsidP="007B74C4">
      <w:pPr>
        <w:pStyle w:val="PL"/>
        <w:rPr>
          <w:noProof w:val="0"/>
        </w:rPr>
      </w:pPr>
      <w:r w:rsidRPr="00131AE7">
        <w:rPr>
          <w:noProof w:val="0"/>
        </w:rPr>
        <w:t xml:space="preserve">  //*        basic or the extended formats</w:t>
      </w:r>
    </w:p>
    <w:p w14:paraId="1269EA6C" w14:textId="77777777" w:rsidR="007B74C4" w:rsidRPr="00131AE7" w:rsidRDefault="007B74C4" w:rsidP="007B74C4">
      <w:pPr>
        <w:pStyle w:val="PL"/>
        <w:rPr>
          <w:noProof w:val="0"/>
        </w:rPr>
      </w:pPr>
      <w:r w:rsidRPr="00131AE7">
        <w:rPr>
          <w:noProof w:val="0"/>
        </w:rPr>
        <w:t xml:space="preserve">  //*               </w:t>
      </w:r>
    </w:p>
    <w:p w14:paraId="0452F3B3" w14:textId="77777777" w:rsidR="007B74C4" w:rsidRPr="00131AE7" w:rsidRDefault="007B74C4" w:rsidP="007B74C4">
      <w:pPr>
        <w:pStyle w:val="PL"/>
        <w:rPr>
          <w:noProof w:val="0"/>
        </w:rPr>
      </w:pPr>
      <w:r w:rsidRPr="00131AE7">
        <w:rPr>
          <w:noProof w:val="0"/>
        </w:rPr>
        <w:t xml:space="preserve">  //*  @status verified</w:t>
      </w:r>
    </w:p>
    <w:p w14:paraId="7D5BD1EC" w14:textId="77777777" w:rsidR="007B74C4" w:rsidRPr="00131AE7" w:rsidRDefault="007B74C4" w:rsidP="007B74C4">
      <w:pPr>
        <w:pStyle w:val="PL"/>
        <w:rPr>
          <w:noProof w:val="0"/>
        </w:rPr>
      </w:pPr>
      <w:r w:rsidRPr="00131AE7">
        <w:rPr>
          <w:noProof w:val="0"/>
        </w:rPr>
        <w:t xml:space="preserve">  //*</w:t>
      </w:r>
    </w:p>
    <w:p w14:paraId="469137E8" w14:textId="77777777" w:rsidR="007B74C4" w:rsidRPr="00131AE7" w:rsidRDefault="007B74C4" w:rsidP="007B74C4">
      <w:pPr>
        <w:pStyle w:val="PL"/>
        <w:rPr>
          <w:noProof w:val="0"/>
        </w:rPr>
      </w:pPr>
      <w:r w:rsidRPr="00131AE7">
        <w:rPr>
          <w:noProof w:val="0"/>
        </w:rPr>
        <w:t xml:space="preserve">  //*****************************************************************************</w:t>
      </w:r>
    </w:p>
    <w:p w14:paraId="4C1A8BC8" w14:textId="77777777" w:rsidR="007B74C4" w:rsidRPr="00131AE7" w:rsidRDefault="007B74C4" w:rsidP="007B74C4">
      <w:pPr>
        <w:pStyle w:val="PL"/>
        <w:rPr>
          <w:noProof w:val="0"/>
        </w:rPr>
      </w:pPr>
      <w:r w:rsidRPr="00131AE7">
        <w:rPr>
          <w:noProof w:val="0"/>
        </w:rPr>
        <w:t xml:space="preserve">  template charstring  t_ISO8601IntervalDurationEnd := (</w:t>
      </w:r>
    </w:p>
    <w:p w14:paraId="317162F4" w14:textId="77777777" w:rsidR="007B74C4" w:rsidRPr="00131AE7" w:rsidRDefault="007B74C4" w:rsidP="007B74C4">
      <w:pPr>
        <w:pStyle w:val="PL"/>
        <w:rPr>
          <w:noProof w:val="0"/>
        </w:rPr>
      </w:pPr>
      <w:r w:rsidRPr="00131AE7">
        <w:rPr>
          <w:noProof w:val="0"/>
        </w:rPr>
        <w:t xml:space="preserve">    t_ISO8601IntervalDurationEndBasic,</w:t>
      </w:r>
    </w:p>
    <w:p w14:paraId="65EE08AC" w14:textId="77777777" w:rsidR="007B74C4" w:rsidRPr="00131AE7" w:rsidRDefault="007B74C4" w:rsidP="007B74C4">
      <w:pPr>
        <w:pStyle w:val="PL"/>
        <w:rPr>
          <w:noProof w:val="0"/>
        </w:rPr>
      </w:pPr>
      <w:r w:rsidRPr="00131AE7">
        <w:rPr>
          <w:noProof w:val="0"/>
        </w:rPr>
        <w:t xml:space="preserve">    t_ISO8601IntervalDurationEndExtended</w:t>
      </w:r>
    </w:p>
    <w:p w14:paraId="77CFAD1C" w14:textId="77777777" w:rsidR="007B74C4" w:rsidRPr="00131AE7" w:rsidRDefault="007B74C4" w:rsidP="007B74C4">
      <w:pPr>
        <w:pStyle w:val="PL"/>
        <w:rPr>
          <w:noProof w:val="0"/>
        </w:rPr>
      </w:pPr>
      <w:r w:rsidRPr="00131AE7">
        <w:rPr>
          <w:noProof w:val="0"/>
        </w:rPr>
        <w:t xml:space="preserve">  )</w:t>
      </w:r>
    </w:p>
    <w:p w14:paraId="75310A53" w14:textId="77777777" w:rsidR="007B74C4" w:rsidRPr="00131AE7" w:rsidRDefault="007B74C4" w:rsidP="007B74C4">
      <w:pPr>
        <w:pStyle w:val="PL"/>
        <w:rPr>
          <w:noProof w:val="0"/>
        </w:rPr>
      </w:pPr>
      <w:r w:rsidRPr="00131AE7">
        <w:rPr>
          <w:noProof w:val="0"/>
        </w:rPr>
        <w:t xml:space="preserve">  </w:t>
      </w:r>
    </w:p>
    <w:p w14:paraId="7565F56E" w14:textId="77777777" w:rsidR="007B74C4" w:rsidRPr="00131AE7" w:rsidRDefault="007B74C4" w:rsidP="007B74C4">
      <w:pPr>
        <w:pStyle w:val="PL"/>
        <w:rPr>
          <w:noProof w:val="0"/>
        </w:rPr>
      </w:pPr>
      <w:r w:rsidRPr="00131AE7">
        <w:rPr>
          <w:noProof w:val="0"/>
        </w:rPr>
        <w:t xml:space="preserve">  </w:t>
      </w:r>
    </w:p>
    <w:p w14:paraId="638570B9" w14:textId="77777777" w:rsidR="007B74C4" w:rsidRPr="00131AE7" w:rsidRDefault="007B74C4" w:rsidP="007B74C4">
      <w:pPr>
        <w:pStyle w:val="PL"/>
        <w:rPr>
          <w:noProof w:val="0"/>
        </w:rPr>
      </w:pPr>
      <w:r w:rsidRPr="00131AE7">
        <w:rPr>
          <w:noProof w:val="0"/>
        </w:rPr>
        <w:lastRenderedPageBreak/>
        <w:t xml:space="preserve">  //*****************************************************************************</w:t>
      </w:r>
    </w:p>
    <w:p w14:paraId="11425B7A" w14:textId="77777777" w:rsidR="007B74C4" w:rsidRPr="00131AE7" w:rsidRDefault="007B74C4" w:rsidP="007B74C4">
      <w:pPr>
        <w:pStyle w:val="PL"/>
        <w:rPr>
          <w:noProof w:val="0"/>
        </w:rPr>
      </w:pPr>
      <w:r w:rsidRPr="00131AE7">
        <w:rPr>
          <w:noProof w:val="0"/>
        </w:rPr>
        <w:t xml:space="preserve">  //*</w:t>
      </w:r>
    </w:p>
    <w:p w14:paraId="39BC0ADF" w14:textId="77777777" w:rsidR="007B74C4" w:rsidRPr="00131AE7" w:rsidRDefault="007B74C4" w:rsidP="007B74C4">
      <w:pPr>
        <w:pStyle w:val="PL"/>
        <w:rPr>
          <w:noProof w:val="0"/>
        </w:rPr>
      </w:pPr>
      <w:r w:rsidRPr="00131AE7">
        <w:rPr>
          <w:noProof w:val="0"/>
        </w:rPr>
        <w:t xml:space="preserve">  //*  @reference ISO_8601 $4.4.3</w:t>
      </w:r>
    </w:p>
    <w:p w14:paraId="7DF9E5A6" w14:textId="77777777" w:rsidR="007B74C4" w:rsidRPr="00131AE7" w:rsidRDefault="007B74C4" w:rsidP="007B74C4">
      <w:pPr>
        <w:pStyle w:val="PL"/>
        <w:rPr>
          <w:noProof w:val="0"/>
        </w:rPr>
      </w:pPr>
      <w:r w:rsidRPr="00131AE7">
        <w:rPr>
          <w:noProof w:val="0"/>
        </w:rPr>
        <w:t xml:space="preserve">  //*</w:t>
      </w:r>
    </w:p>
    <w:p w14:paraId="76EC0CEF" w14:textId="77777777" w:rsidR="007B74C4" w:rsidRPr="00131AE7" w:rsidRDefault="007B74C4" w:rsidP="007B74C4">
      <w:pPr>
        <w:pStyle w:val="PL"/>
        <w:rPr>
          <w:noProof w:val="0"/>
        </w:rPr>
      </w:pPr>
      <w:r w:rsidRPr="00131AE7">
        <w:rPr>
          <w:noProof w:val="0"/>
        </w:rPr>
        <w:t xml:space="preserve">  //*  @desc Matches both complete and reduced accuracy time interval </w:t>
      </w:r>
    </w:p>
    <w:p w14:paraId="58B921F0" w14:textId="77777777" w:rsidR="007B74C4" w:rsidRPr="00131AE7" w:rsidRDefault="007B74C4" w:rsidP="007B74C4">
      <w:pPr>
        <w:pStyle w:val="PL"/>
        <w:rPr>
          <w:noProof w:val="0"/>
        </w:rPr>
      </w:pPr>
      <w:r w:rsidRPr="00131AE7">
        <w:rPr>
          <w:noProof w:val="0"/>
        </w:rPr>
        <w:t xml:space="preserve">  //*        representations identified by duration and end and using either the </w:t>
      </w:r>
    </w:p>
    <w:p w14:paraId="5157CA6E" w14:textId="77777777" w:rsidR="007B74C4" w:rsidRPr="00131AE7" w:rsidRDefault="007B74C4" w:rsidP="007B74C4">
      <w:pPr>
        <w:pStyle w:val="PL"/>
        <w:rPr>
          <w:noProof w:val="0"/>
        </w:rPr>
      </w:pPr>
      <w:r w:rsidRPr="00131AE7">
        <w:rPr>
          <w:noProof w:val="0"/>
        </w:rPr>
        <w:t xml:space="preserve">  //*        basic or the extended formats</w:t>
      </w:r>
    </w:p>
    <w:p w14:paraId="2FFDBA6C" w14:textId="77777777" w:rsidR="007B74C4" w:rsidRPr="00131AE7" w:rsidRDefault="007B74C4" w:rsidP="007B74C4">
      <w:pPr>
        <w:pStyle w:val="PL"/>
        <w:rPr>
          <w:noProof w:val="0"/>
        </w:rPr>
      </w:pPr>
      <w:r w:rsidRPr="00131AE7">
        <w:rPr>
          <w:noProof w:val="0"/>
        </w:rPr>
        <w:t xml:space="preserve">  //*               </w:t>
      </w:r>
    </w:p>
    <w:p w14:paraId="33E5A09F" w14:textId="77777777" w:rsidR="007B74C4" w:rsidRPr="00131AE7" w:rsidRDefault="007B74C4" w:rsidP="007B74C4">
      <w:pPr>
        <w:pStyle w:val="PL"/>
        <w:rPr>
          <w:noProof w:val="0"/>
        </w:rPr>
      </w:pPr>
      <w:r w:rsidRPr="00131AE7">
        <w:rPr>
          <w:noProof w:val="0"/>
        </w:rPr>
        <w:t xml:space="preserve">  //*  @status verified</w:t>
      </w:r>
    </w:p>
    <w:p w14:paraId="0B4FB002" w14:textId="77777777" w:rsidR="007B74C4" w:rsidRPr="00131AE7" w:rsidRDefault="007B74C4" w:rsidP="007B74C4">
      <w:pPr>
        <w:pStyle w:val="PL"/>
        <w:rPr>
          <w:noProof w:val="0"/>
        </w:rPr>
      </w:pPr>
      <w:r w:rsidRPr="00131AE7">
        <w:rPr>
          <w:noProof w:val="0"/>
        </w:rPr>
        <w:t xml:space="preserve">  //*</w:t>
      </w:r>
    </w:p>
    <w:p w14:paraId="0B1FF1B4" w14:textId="77777777" w:rsidR="007B74C4" w:rsidRPr="00131AE7" w:rsidRDefault="007B74C4" w:rsidP="00D86A2D">
      <w:pPr>
        <w:pStyle w:val="PL"/>
        <w:keepNext/>
        <w:rPr>
          <w:noProof w:val="0"/>
        </w:rPr>
      </w:pPr>
      <w:r w:rsidRPr="00131AE7">
        <w:rPr>
          <w:noProof w:val="0"/>
        </w:rPr>
        <w:t xml:space="preserve">  //*****************************************************************************</w:t>
      </w:r>
    </w:p>
    <w:p w14:paraId="638849F9" w14:textId="77777777" w:rsidR="007B74C4" w:rsidRPr="00131AE7" w:rsidRDefault="007B74C4" w:rsidP="00D86A2D">
      <w:pPr>
        <w:pStyle w:val="PL"/>
        <w:keepNext/>
        <w:rPr>
          <w:noProof w:val="0"/>
        </w:rPr>
      </w:pPr>
      <w:r w:rsidRPr="00131AE7">
        <w:rPr>
          <w:noProof w:val="0"/>
        </w:rPr>
        <w:t xml:space="preserve">  template charstring  t_ISO8601IntervalBasic := (</w:t>
      </w:r>
    </w:p>
    <w:p w14:paraId="7E8ACF83" w14:textId="77777777" w:rsidR="007B74C4" w:rsidRPr="00131AE7" w:rsidRDefault="007B74C4" w:rsidP="00D86A2D">
      <w:pPr>
        <w:pStyle w:val="PL"/>
        <w:keepNext/>
        <w:rPr>
          <w:noProof w:val="0"/>
        </w:rPr>
      </w:pPr>
      <w:r w:rsidRPr="00131AE7">
        <w:rPr>
          <w:noProof w:val="0"/>
        </w:rPr>
        <w:t xml:space="preserve">    t_ISO8601DurationBasic,</w:t>
      </w:r>
    </w:p>
    <w:p w14:paraId="2E47D0AC" w14:textId="77777777" w:rsidR="007B74C4" w:rsidRPr="00131AE7" w:rsidRDefault="007B74C4" w:rsidP="007B74C4">
      <w:pPr>
        <w:pStyle w:val="PL"/>
        <w:rPr>
          <w:noProof w:val="0"/>
        </w:rPr>
      </w:pPr>
      <w:r w:rsidRPr="00131AE7">
        <w:rPr>
          <w:noProof w:val="0"/>
        </w:rPr>
        <w:t xml:space="preserve">    t_ISO8601IntervalStartEndBasic,</w:t>
      </w:r>
    </w:p>
    <w:p w14:paraId="141D2889" w14:textId="77777777" w:rsidR="007B74C4" w:rsidRPr="00131AE7" w:rsidRDefault="007B74C4" w:rsidP="007B74C4">
      <w:pPr>
        <w:pStyle w:val="PL"/>
        <w:rPr>
          <w:noProof w:val="0"/>
        </w:rPr>
      </w:pPr>
      <w:r w:rsidRPr="00131AE7">
        <w:rPr>
          <w:noProof w:val="0"/>
        </w:rPr>
        <w:t xml:space="preserve">    t_ISO8601IntervalStartDurationBasic,</w:t>
      </w:r>
    </w:p>
    <w:p w14:paraId="3DA8BF46" w14:textId="77777777" w:rsidR="007B74C4" w:rsidRPr="00131AE7" w:rsidRDefault="007B74C4" w:rsidP="007B74C4">
      <w:pPr>
        <w:pStyle w:val="PL"/>
        <w:rPr>
          <w:noProof w:val="0"/>
        </w:rPr>
      </w:pPr>
      <w:r w:rsidRPr="00131AE7">
        <w:rPr>
          <w:noProof w:val="0"/>
        </w:rPr>
        <w:t xml:space="preserve">    t_ISO8601IntervalDurationEndBasic</w:t>
      </w:r>
    </w:p>
    <w:p w14:paraId="0DBEC06B" w14:textId="77777777" w:rsidR="007B74C4" w:rsidRPr="00131AE7" w:rsidRDefault="007B74C4" w:rsidP="007B74C4">
      <w:pPr>
        <w:pStyle w:val="PL"/>
        <w:rPr>
          <w:noProof w:val="0"/>
        </w:rPr>
      </w:pPr>
      <w:r w:rsidRPr="00131AE7">
        <w:rPr>
          <w:noProof w:val="0"/>
        </w:rPr>
        <w:t xml:space="preserve">  )</w:t>
      </w:r>
    </w:p>
    <w:p w14:paraId="69E87022" w14:textId="77777777" w:rsidR="007B74C4" w:rsidRPr="00131AE7" w:rsidRDefault="007B74C4" w:rsidP="007B74C4">
      <w:pPr>
        <w:pStyle w:val="PL"/>
        <w:rPr>
          <w:noProof w:val="0"/>
        </w:rPr>
      </w:pPr>
      <w:r w:rsidRPr="00131AE7">
        <w:rPr>
          <w:noProof w:val="0"/>
        </w:rPr>
        <w:t xml:space="preserve">  </w:t>
      </w:r>
    </w:p>
    <w:p w14:paraId="1522A916" w14:textId="77777777" w:rsidR="007B74C4" w:rsidRPr="00131AE7" w:rsidRDefault="007B74C4" w:rsidP="007B74C4">
      <w:pPr>
        <w:pStyle w:val="PL"/>
        <w:rPr>
          <w:noProof w:val="0"/>
        </w:rPr>
      </w:pPr>
      <w:r w:rsidRPr="00131AE7">
        <w:rPr>
          <w:noProof w:val="0"/>
        </w:rPr>
        <w:t xml:space="preserve">  //*****************************************************************************</w:t>
      </w:r>
    </w:p>
    <w:p w14:paraId="6DBD7792" w14:textId="77777777" w:rsidR="007B74C4" w:rsidRPr="00131AE7" w:rsidRDefault="007B74C4" w:rsidP="007B74C4">
      <w:pPr>
        <w:pStyle w:val="PL"/>
        <w:rPr>
          <w:noProof w:val="0"/>
        </w:rPr>
      </w:pPr>
      <w:r w:rsidRPr="00131AE7">
        <w:rPr>
          <w:noProof w:val="0"/>
        </w:rPr>
        <w:t xml:space="preserve">  //*</w:t>
      </w:r>
    </w:p>
    <w:p w14:paraId="18A1204A" w14:textId="77777777" w:rsidR="007B74C4" w:rsidRPr="00131AE7" w:rsidRDefault="007B74C4" w:rsidP="007B74C4">
      <w:pPr>
        <w:pStyle w:val="PL"/>
        <w:rPr>
          <w:noProof w:val="0"/>
        </w:rPr>
      </w:pPr>
      <w:r w:rsidRPr="00131AE7">
        <w:rPr>
          <w:noProof w:val="0"/>
        </w:rPr>
        <w:t xml:space="preserve">  //*  @reference ISO_8601 $4.4.3</w:t>
      </w:r>
    </w:p>
    <w:p w14:paraId="78608149" w14:textId="77777777" w:rsidR="007B74C4" w:rsidRPr="00131AE7" w:rsidRDefault="007B74C4" w:rsidP="007B74C4">
      <w:pPr>
        <w:pStyle w:val="PL"/>
        <w:rPr>
          <w:noProof w:val="0"/>
        </w:rPr>
      </w:pPr>
      <w:r w:rsidRPr="00131AE7">
        <w:rPr>
          <w:noProof w:val="0"/>
        </w:rPr>
        <w:t xml:space="preserve">  //*</w:t>
      </w:r>
    </w:p>
    <w:p w14:paraId="294CB586" w14:textId="77777777" w:rsidR="007B74C4" w:rsidRPr="00131AE7" w:rsidRDefault="007B74C4" w:rsidP="007B74C4">
      <w:pPr>
        <w:pStyle w:val="PL"/>
        <w:rPr>
          <w:noProof w:val="0"/>
        </w:rPr>
      </w:pPr>
      <w:r w:rsidRPr="00131AE7">
        <w:rPr>
          <w:noProof w:val="0"/>
        </w:rPr>
        <w:t xml:space="preserve">  //*  @desc Matches both complete and reduced accuracy time interval </w:t>
      </w:r>
    </w:p>
    <w:p w14:paraId="7EDC8DA6" w14:textId="77777777" w:rsidR="007B74C4" w:rsidRPr="00131AE7" w:rsidRDefault="007B74C4" w:rsidP="007B74C4">
      <w:pPr>
        <w:pStyle w:val="PL"/>
        <w:rPr>
          <w:noProof w:val="0"/>
        </w:rPr>
      </w:pPr>
      <w:r w:rsidRPr="00131AE7">
        <w:rPr>
          <w:noProof w:val="0"/>
        </w:rPr>
        <w:t xml:space="preserve">  //*        representations identified by duration and end and using either the </w:t>
      </w:r>
    </w:p>
    <w:p w14:paraId="6E330D71" w14:textId="77777777" w:rsidR="007B74C4" w:rsidRPr="00131AE7" w:rsidRDefault="007B74C4" w:rsidP="007B74C4">
      <w:pPr>
        <w:pStyle w:val="PL"/>
        <w:rPr>
          <w:noProof w:val="0"/>
        </w:rPr>
      </w:pPr>
      <w:r w:rsidRPr="00131AE7">
        <w:rPr>
          <w:noProof w:val="0"/>
        </w:rPr>
        <w:t xml:space="preserve">  //*        basic or the extended formats</w:t>
      </w:r>
    </w:p>
    <w:p w14:paraId="379796DF" w14:textId="77777777" w:rsidR="007B74C4" w:rsidRPr="00131AE7" w:rsidRDefault="007B74C4" w:rsidP="007B74C4">
      <w:pPr>
        <w:pStyle w:val="PL"/>
        <w:rPr>
          <w:noProof w:val="0"/>
        </w:rPr>
      </w:pPr>
      <w:r w:rsidRPr="00131AE7">
        <w:rPr>
          <w:noProof w:val="0"/>
        </w:rPr>
        <w:t xml:space="preserve">  //*               </w:t>
      </w:r>
    </w:p>
    <w:p w14:paraId="4D83B55D" w14:textId="77777777" w:rsidR="007B74C4" w:rsidRPr="00131AE7" w:rsidRDefault="007B74C4" w:rsidP="007B74C4">
      <w:pPr>
        <w:pStyle w:val="PL"/>
        <w:rPr>
          <w:noProof w:val="0"/>
        </w:rPr>
      </w:pPr>
      <w:r w:rsidRPr="00131AE7">
        <w:rPr>
          <w:noProof w:val="0"/>
        </w:rPr>
        <w:t xml:space="preserve">  //*  @status verified</w:t>
      </w:r>
    </w:p>
    <w:p w14:paraId="50D18E25" w14:textId="77777777" w:rsidR="007B74C4" w:rsidRPr="00131AE7" w:rsidRDefault="007B74C4" w:rsidP="007B74C4">
      <w:pPr>
        <w:pStyle w:val="PL"/>
        <w:rPr>
          <w:noProof w:val="0"/>
        </w:rPr>
      </w:pPr>
      <w:r w:rsidRPr="00131AE7">
        <w:rPr>
          <w:noProof w:val="0"/>
        </w:rPr>
        <w:t xml:space="preserve">  //*</w:t>
      </w:r>
    </w:p>
    <w:p w14:paraId="124707B9" w14:textId="77777777" w:rsidR="007B74C4" w:rsidRPr="00131AE7" w:rsidRDefault="007B74C4" w:rsidP="007B74C4">
      <w:pPr>
        <w:pStyle w:val="PL"/>
        <w:rPr>
          <w:noProof w:val="0"/>
        </w:rPr>
      </w:pPr>
      <w:r w:rsidRPr="00131AE7">
        <w:rPr>
          <w:noProof w:val="0"/>
        </w:rPr>
        <w:t xml:space="preserve">  //*****************************************************************************</w:t>
      </w:r>
    </w:p>
    <w:p w14:paraId="49FFF55C" w14:textId="77777777" w:rsidR="007B74C4" w:rsidRPr="00131AE7" w:rsidRDefault="007B74C4" w:rsidP="007B74C4">
      <w:pPr>
        <w:pStyle w:val="PL"/>
        <w:rPr>
          <w:noProof w:val="0"/>
        </w:rPr>
      </w:pPr>
      <w:r w:rsidRPr="00131AE7">
        <w:rPr>
          <w:noProof w:val="0"/>
        </w:rPr>
        <w:t xml:space="preserve">  template charstring  t_ISO8601IntervalExtended := (</w:t>
      </w:r>
    </w:p>
    <w:p w14:paraId="7B74AA40" w14:textId="77777777" w:rsidR="007B74C4" w:rsidRPr="00131AE7" w:rsidRDefault="007B74C4" w:rsidP="007B74C4">
      <w:pPr>
        <w:pStyle w:val="PL"/>
        <w:rPr>
          <w:noProof w:val="0"/>
        </w:rPr>
      </w:pPr>
      <w:r w:rsidRPr="00131AE7">
        <w:rPr>
          <w:noProof w:val="0"/>
        </w:rPr>
        <w:t xml:space="preserve">    t_ISO8601DurationExtended,</w:t>
      </w:r>
    </w:p>
    <w:p w14:paraId="45B465AA" w14:textId="77777777" w:rsidR="007B74C4" w:rsidRPr="00131AE7" w:rsidRDefault="007B74C4" w:rsidP="007B74C4">
      <w:pPr>
        <w:pStyle w:val="PL"/>
        <w:rPr>
          <w:noProof w:val="0"/>
        </w:rPr>
      </w:pPr>
      <w:r w:rsidRPr="00131AE7">
        <w:rPr>
          <w:noProof w:val="0"/>
        </w:rPr>
        <w:t xml:space="preserve">    t_ISO8601IntervalStartEndExtended,</w:t>
      </w:r>
    </w:p>
    <w:p w14:paraId="34AD13E2" w14:textId="77777777" w:rsidR="007B74C4" w:rsidRPr="00131AE7" w:rsidRDefault="007B74C4" w:rsidP="007B74C4">
      <w:pPr>
        <w:pStyle w:val="PL"/>
        <w:rPr>
          <w:noProof w:val="0"/>
        </w:rPr>
      </w:pPr>
      <w:r w:rsidRPr="00131AE7">
        <w:rPr>
          <w:noProof w:val="0"/>
        </w:rPr>
        <w:t xml:space="preserve">    t_ISO8601IntervalStartDurationExtended,</w:t>
      </w:r>
    </w:p>
    <w:p w14:paraId="6EE098DE" w14:textId="77777777" w:rsidR="007B74C4" w:rsidRPr="00131AE7" w:rsidRDefault="007B74C4" w:rsidP="007B74C4">
      <w:pPr>
        <w:pStyle w:val="PL"/>
        <w:rPr>
          <w:noProof w:val="0"/>
        </w:rPr>
      </w:pPr>
      <w:r w:rsidRPr="00131AE7">
        <w:rPr>
          <w:noProof w:val="0"/>
        </w:rPr>
        <w:t xml:space="preserve">    t_ISO8601IntervalDurationEndExtended</w:t>
      </w:r>
    </w:p>
    <w:p w14:paraId="39557FB3" w14:textId="77777777" w:rsidR="007B74C4" w:rsidRPr="00131AE7" w:rsidRDefault="007B74C4" w:rsidP="007B74C4">
      <w:pPr>
        <w:pStyle w:val="PL"/>
        <w:rPr>
          <w:noProof w:val="0"/>
        </w:rPr>
      </w:pPr>
      <w:r w:rsidRPr="00131AE7">
        <w:rPr>
          <w:noProof w:val="0"/>
        </w:rPr>
        <w:t xml:space="preserve">  )</w:t>
      </w:r>
    </w:p>
    <w:p w14:paraId="2010C408" w14:textId="77777777" w:rsidR="007B74C4" w:rsidRPr="00131AE7" w:rsidRDefault="007B74C4" w:rsidP="007B74C4">
      <w:pPr>
        <w:pStyle w:val="PL"/>
        <w:rPr>
          <w:noProof w:val="0"/>
        </w:rPr>
      </w:pPr>
      <w:r w:rsidRPr="00131AE7">
        <w:rPr>
          <w:noProof w:val="0"/>
        </w:rPr>
        <w:t xml:space="preserve">  </w:t>
      </w:r>
    </w:p>
    <w:p w14:paraId="3E3D1DC1" w14:textId="77777777" w:rsidR="007B74C4" w:rsidRPr="00131AE7" w:rsidRDefault="007B74C4" w:rsidP="007B74C4">
      <w:pPr>
        <w:pStyle w:val="PL"/>
        <w:rPr>
          <w:noProof w:val="0"/>
        </w:rPr>
      </w:pPr>
      <w:r w:rsidRPr="00131AE7">
        <w:rPr>
          <w:noProof w:val="0"/>
        </w:rPr>
        <w:t xml:space="preserve">  //*****************************************************************************</w:t>
      </w:r>
    </w:p>
    <w:p w14:paraId="49AB4D74" w14:textId="77777777" w:rsidR="007B74C4" w:rsidRPr="00131AE7" w:rsidRDefault="007B74C4" w:rsidP="007B74C4">
      <w:pPr>
        <w:pStyle w:val="PL"/>
        <w:rPr>
          <w:noProof w:val="0"/>
        </w:rPr>
      </w:pPr>
      <w:r w:rsidRPr="00131AE7">
        <w:rPr>
          <w:noProof w:val="0"/>
        </w:rPr>
        <w:t xml:space="preserve">  //*</w:t>
      </w:r>
    </w:p>
    <w:p w14:paraId="4BC73AE6" w14:textId="77777777" w:rsidR="007B74C4" w:rsidRPr="00131AE7" w:rsidRDefault="007B74C4" w:rsidP="007B74C4">
      <w:pPr>
        <w:pStyle w:val="PL"/>
        <w:rPr>
          <w:noProof w:val="0"/>
        </w:rPr>
      </w:pPr>
      <w:r w:rsidRPr="00131AE7">
        <w:rPr>
          <w:noProof w:val="0"/>
        </w:rPr>
        <w:t xml:space="preserve">  //*  @reference ISO_8601 $4.4.3</w:t>
      </w:r>
    </w:p>
    <w:p w14:paraId="352B68A4" w14:textId="77777777" w:rsidR="007B74C4" w:rsidRPr="00131AE7" w:rsidRDefault="007B74C4" w:rsidP="007B74C4">
      <w:pPr>
        <w:pStyle w:val="PL"/>
        <w:rPr>
          <w:noProof w:val="0"/>
        </w:rPr>
      </w:pPr>
      <w:r w:rsidRPr="00131AE7">
        <w:rPr>
          <w:noProof w:val="0"/>
        </w:rPr>
        <w:t xml:space="preserve">  //*</w:t>
      </w:r>
    </w:p>
    <w:p w14:paraId="5D5A224F" w14:textId="77777777" w:rsidR="007B74C4" w:rsidRPr="00131AE7" w:rsidRDefault="007B74C4" w:rsidP="007B74C4">
      <w:pPr>
        <w:pStyle w:val="PL"/>
        <w:rPr>
          <w:noProof w:val="0"/>
        </w:rPr>
      </w:pPr>
      <w:r w:rsidRPr="00131AE7">
        <w:rPr>
          <w:noProof w:val="0"/>
        </w:rPr>
        <w:t xml:space="preserve">  //*  @desc Matches both complete and reduced accuracy time interval </w:t>
      </w:r>
    </w:p>
    <w:p w14:paraId="65E31C85" w14:textId="77777777" w:rsidR="007B74C4" w:rsidRPr="00131AE7" w:rsidRDefault="007B74C4" w:rsidP="007B74C4">
      <w:pPr>
        <w:pStyle w:val="PL"/>
        <w:rPr>
          <w:noProof w:val="0"/>
        </w:rPr>
      </w:pPr>
      <w:r w:rsidRPr="00131AE7">
        <w:rPr>
          <w:noProof w:val="0"/>
        </w:rPr>
        <w:t xml:space="preserve">  //*        representations identified by duration and end and using either the </w:t>
      </w:r>
    </w:p>
    <w:p w14:paraId="54CA02C4" w14:textId="77777777" w:rsidR="007B74C4" w:rsidRPr="00131AE7" w:rsidRDefault="007B74C4" w:rsidP="007B74C4">
      <w:pPr>
        <w:pStyle w:val="PL"/>
        <w:rPr>
          <w:noProof w:val="0"/>
        </w:rPr>
      </w:pPr>
      <w:r w:rsidRPr="00131AE7">
        <w:rPr>
          <w:noProof w:val="0"/>
        </w:rPr>
        <w:t xml:space="preserve">  //*        basic or the extended formats</w:t>
      </w:r>
    </w:p>
    <w:p w14:paraId="64D8FAFC" w14:textId="77777777" w:rsidR="007B74C4" w:rsidRPr="00131AE7" w:rsidRDefault="007B74C4" w:rsidP="007B74C4">
      <w:pPr>
        <w:pStyle w:val="PL"/>
        <w:rPr>
          <w:noProof w:val="0"/>
        </w:rPr>
      </w:pPr>
      <w:r w:rsidRPr="00131AE7">
        <w:rPr>
          <w:noProof w:val="0"/>
        </w:rPr>
        <w:t xml:space="preserve">  //*               </w:t>
      </w:r>
    </w:p>
    <w:p w14:paraId="732170F5" w14:textId="77777777" w:rsidR="007B74C4" w:rsidRPr="00131AE7" w:rsidRDefault="007B74C4" w:rsidP="007B74C4">
      <w:pPr>
        <w:pStyle w:val="PL"/>
        <w:rPr>
          <w:noProof w:val="0"/>
        </w:rPr>
      </w:pPr>
      <w:r w:rsidRPr="00131AE7">
        <w:rPr>
          <w:noProof w:val="0"/>
        </w:rPr>
        <w:t xml:space="preserve">  //*  @status verified</w:t>
      </w:r>
    </w:p>
    <w:p w14:paraId="64F757EB" w14:textId="77777777" w:rsidR="007B74C4" w:rsidRPr="00131AE7" w:rsidRDefault="007B74C4" w:rsidP="007B74C4">
      <w:pPr>
        <w:pStyle w:val="PL"/>
        <w:rPr>
          <w:noProof w:val="0"/>
        </w:rPr>
      </w:pPr>
      <w:r w:rsidRPr="00131AE7">
        <w:rPr>
          <w:noProof w:val="0"/>
        </w:rPr>
        <w:t xml:space="preserve">  //*</w:t>
      </w:r>
    </w:p>
    <w:p w14:paraId="7FF4C861" w14:textId="77777777" w:rsidR="007B74C4" w:rsidRPr="00131AE7" w:rsidRDefault="007B74C4" w:rsidP="007B74C4">
      <w:pPr>
        <w:pStyle w:val="PL"/>
        <w:rPr>
          <w:noProof w:val="0"/>
        </w:rPr>
      </w:pPr>
      <w:r w:rsidRPr="00131AE7">
        <w:rPr>
          <w:noProof w:val="0"/>
        </w:rPr>
        <w:t xml:space="preserve">  //*****************************************************************************</w:t>
      </w:r>
    </w:p>
    <w:p w14:paraId="6CB834A9" w14:textId="77777777" w:rsidR="007B74C4" w:rsidRPr="00131AE7" w:rsidRDefault="007B74C4" w:rsidP="007B74C4">
      <w:pPr>
        <w:pStyle w:val="PL"/>
        <w:rPr>
          <w:noProof w:val="0"/>
        </w:rPr>
      </w:pPr>
      <w:r w:rsidRPr="00131AE7">
        <w:rPr>
          <w:noProof w:val="0"/>
        </w:rPr>
        <w:t xml:space="preserve">  template charstring  t_ISO8601Interval := (</w:t>
      </w:r>
    </w:p>
    <w:p w14:paraId="71C9284F" w14:textId="77777777" w:rsidR="007B74C4" w:rsidRPr="00131AE7" w:rsidRDefault="007B74C4" w:rsidP="007B74C4">
      <w:pPr>
        <w:pStyle w:val="PL"/>
        <w:rPr>
          <w:noProof w:val="0"/>
        </w:rPr>
      </w:pPr>
      <w:r w:rsidRPr="00131AE7">
        <w:rPr>
          <w:noProof w:val="0"/>
        </w:rPr>
        <w:t xml:space="preserve">    t_ISO8601IntervalBasic,</w:t>
      </w:r>
    </w:p>
    <w:p w14:paraId="4D1C54B6" w14:textId="77777777" w:rsidR="007B74C4" w:rsidRPr="00131AE7" w:rsidRDefault="007B74C4" w:rsidP="007B74C4">
      <w:pPr>
        <w:pStyle w:val="PL"/>
        <w:rPr>
          <w:noProof w:val="0"/>
        </w:rPr>
      </w:pPr>
      <w:r w:rsidRPr="00131AE7">
        <w:rPr>
          <w:noProof w:val="0"/>
        </w:rPr>
        <w:t xml:space="preserve">    t_ISO8601IntervalExtended</w:t>
      </w:r>
    </w:p>
    <w:p w14:paraId="52EAA741" w14:textId="77777777" w:rsidR="007B74C4" w:rsidRPr="00131AE7" w:rsidRDefault="007B74C4" w:rsidP="007B74C4">
      <w:pPr>
        <w:pStyle w:val="PL"/>
        <w:rPr>
          <w:noProof w:val="0"/>
        </w:rPr>
      </w:pPr>
      <w:r w:rsidRPr="00131AE7">
        <w:rPr>
          <w:noProof w:val="0"/>
        </w:rPr>
        <w:t xml:space="preserve">  )</w:t>
      </w:r>
    </w:p>
    <w:p w14:paraId="0F1F39FD" w14:textId="77777777" w:rsidR="007B74C4" w:rsidRPr="00131AE7" w:rsidRDefault="007B74C4" w:rsidP="007B74C4">
      <w:pPr>
        <w:pStyle w:val="PL"/>
        <w:rPr>
          <w:noProof w:val="0"/>
        </w:rPr>
      </w:pPr>
      <w:r w:rsidRPr="00131AE7">
        <w:rPr>
          <w:noProof w:val="0"/>
        </w:rPr>
        <w:t xml:space="preserve">  </w:t>
      </w:r>
    </w:p>
    <w:p w14:paraId="3C005C6D" w14:textId="77777777" w:rsidR="007B74C4" w:rsidRPr="00131AE7" w:rsidRDefault="007B74C4" w:rsidP="007B74C4">
      <w:pPr>
        <w:pStyle w:val="PL"/>
        <w:rPr>
          <w:noProof w:val="0"/>
        </w:rPr>
      </w:pPr>
      <w:r w:rsidRPr="00131AE7">
        <w:rPr>
          <w:noProof w:val="0"/>
        </w:rPr>
        <w:t xml:space="preserve">  //*****************************************************************************</w:t>
      </w:r>
    </w:p>
    <w:p w14:paraId="74E6A04E" w14:textId="77777777" w:rsidR="007B74C4" w:rsidRPr="00131AE7" w:rsidRDefault="007B74C4" w:rsidP="007B74C4">
      <w:pPr>
        <w:pStyle w:val="PL"/>
        <w:rPr>
          <w:noProof w:val="0"/>
        </w:rPr>
      </w:pPr>
      <w:r w:rsidRPr="00131AE7">
        <w:rPr>
          <w:noProof w:val="0"/>
        </w:rPr>
        <w:t xml:space="preserve">  //*</w:t>
      </w:r>
    </w:p>
    <w:p w14:paraId="4EA0C0F4" w14:textId="77777777" w:rsidR="007B74C4" w:rsidRPr="00131AE7" w:rsidRDefault="007B74C4" w:rsidP="007B74C4">
      <w:pPr>
        <w:pStyle w:val="PL"/>
        <w:rPr>
          <w:noProof w:val="0"/>
        </w:rPr>
      </w:pPr>
      <w:r w:rsidRPr="00131AE7">
        <w:rPr>
          <w:noProof w:val="0"/>
        </w:rPr>
        <w:t xml:space="preserve">  //*  @reference ISO_8601 $4</w:t>
      </w:r>
    </w:p>
    <w:p w14:paraId="08172AC8" w14:textId="77777777" w:rsidR="007B74C4" w:rsidRPr="00131AE7" w:rsidRDefault="007B74C4" w:rsidP="007B74C4">
      <w:pPr>
        <w:pStyle w:val="PL"/>
        <w:rPr>
          <w:noProof w:val="0"/>
        </w:rPr>
      </w:pPr>
      <w:r w:rsidRPr="00131AE7">
        <w:rPr>
          <w:noProof w:val="0"/>
        </w:rPr>
        <w:t xml:space="preserve">  //*</w:t>
      </w:r>
    </w:p>
    <w:p w14:paraId="7BD101D6" w14:textId="77777777" w:rsidR="007B74C4" w:rsidRPr="00131AE7" w:rsidRDefault="007B74C4" w:rsidP="007B74C4">
      <w:pPr>
        <w:pStyle w:val="PL"/>
        <w:rPr>
          <w:noProof w:val="0"/>
        </w:rPr>
      </w:pPr>
      <w:r w:rsidRPr="00131AE7">
        <w:rPr>
          <w:noProof w:val="0"/>
        </w:rPr>
        <w:t xml:space="preserve">  //*  @desc Matches all ISO8601 date and time formats</w:t>
      </w:r>
    </w:p>
    <w:p w14:paraId="1C405E03" w14:textId="77777777" w:rsidR="007B74C4" w:rsidRPr="00131AE7" w:rsidRDefault="007B74C4" w:rsidP="007B74C4">
      <w:pPr>
        <w:pStyle w:val="PL"/>
        <w:rPr>
          <w:noProof w:val="0"/>
        </w:rPr>
      </w:pPr>
      <w:r w:rsidRPr="00131AE7">
        <w:rPr>
          <w:noProof w:val="0"/>
        </w:rPr>
        <w:t xml:space="preserve">  //*</w:t>
      </w:r>
    </w:p>
    <w:p w14:paraId="6C6368E3" w14:textId="77777777" w:rsidR="007B74C4" w:rsidRPr="00131AE7" w:rsidRDefault="007B74C4" w:rsidP="007B74C4">
      <w:pPr>
        <w:pStyle w:val="PL"/>
        <w:rPr>
          <w:noProof w:val="0"/>
        </w:rPr>
      </w:pPr>
      <w:r w:rsidRPr="00131AE7">
        <w:rPr>
          <w:noProof w:val="0"/>
        </w:rPr>
        <w:t xml:space="preserve">  //*  @remark Exceptions see at the members of the value list </w:t>
      </w:r>
    </w:p>
    <w:p w14:paraId="3CBBB777" w14:textId="77777777" w:rsidR="007B74C4" w:rsidRPr="00131AE7" w:rsidRDefault="007B74C4" w:rsidP="007B74C4">
      <w:pPr>
        <w:pStyle w:val="PL"/>
        <w:rPr>
          <w:noProof w:val="0"/>
        </w:rPr>
      </w:pPr>
      <w:r w:rsidRPr="00131AE7">
        <w:rPr>
          <w:noProof w:val="0"/>
        </w:rPr>
        <w:t xml:space="preserve">  //*               </w:t>
      </w:r>
    </w:p>
    <w:p w14:paraId="087A1265" w14:textId="77777777" w:rsidR="007B74C4" w:rsidRPr="00131AE7" w:rsidRDefault="007B74C4" w:rsidP="007B74C4">
      <w:pPr>
        <w:pStyle w:val="PL"/>
        <w:rPr>
          <w:noProof w:val="0"/>
        </w:rPr>
      </w:pPr>
      <w:r w:rsidRPr="00131AE7">
        <w:rPr>
          <w:noProof w:val="0"/>
        </w:rPr>
        <w:t xml:space="preserve">  //*  @status </w:t>
      </w:r>
    </w:p>
    <w:p w14:paraId="4E206F14" w14:textId="77777777" w:rsidR="007B74C4" w:rsidRPr="00131AE7" w:rsidRDefault="007B74C4" w:rsidP="007B74C4">
      <w:pPr>
        <w:pStyle w:val="PL"/>
        <w:rPr>
          <w:noProof w:val="0"/>
        </w:rPr>
      </w:pPr>
      <w:r w:rsidRPr="00131AE7">
        <w:rPr>
          <w:noProof w:val="0"/>
        </w:rPr>
        <w:t xml:space="preserve">  //*</w:t>
      </w:r>
    </w:p>
    <w:p w14:paraId="4D52298E" w14:textId="77777777" w:rsidR="007B74C4" w:rsidRPr="00131AE7" w:rsidRDefault="007B74C4" w:rsidP="007B74C4">
      <w:pPr>
        <w:pStyle w:val="PL"/>
        <w:rPr>
          <w:noProof w:val="0"/>
        </w:rPr>
      </w:pPr>
      <w:r w:rsidRPr="00131AE7">
        <w:rPr>
          <w:noProof w:val="0"/>
        </w:rPr>
        <w:t xml:space="preserve">  //*****************************************************************************</w:t>
      </w:r>
    </w:p>
    <w:p w14:paraId="64111DE0" w14:textId="77777777" w:rsidR="007B74C4" w:rsidRPr="00131AE7" w:rsidRDefault="007B74C4" w:rsidP="007B74C4">
      <w:pPr>
        <w:pStyle w:val="PL"/>
        <w:rPr>
          <w:noProof w:val="0"/>
        </w:rPr>
      </w:pPr>
      <w:r w:rsidRPr="00131AE7">
        <w:rPr>
          <w:noProof w:val="0"/>
        </w:rPr>
        <w:t xml:space="preserve">  template charstring  t_ISO8601AllFormats := (</w:t>
      </w:r>
    </w:p>
    <w:p w14:paraId="7FB40CC9" w14:textId="77777777" w:rsidR="007B74C4" w:rsidRPr="00131AE7" w:rsidRDefault="007B74C4" w:rsidP="007B74C4">
      <w:pPr>
        <w:pStyle w:val="PL"/>
        <w:rPr>
          <w:noProof w:val="0"/>
        </w:rPr>
      </w:pPr>
      <w:r w:rsidRPr="00131AE7">
        <w:rPr>
          <w:noProof w:val="0"/>
        </w:rPr>
        <w:t xml:space="preserve">    t_ISO8601Date,</w:t>
      </w:r>
    </w:p>
    <w:p w14:paraId="395B893C" w14:textId="77777777" w:rsidR="007B74C4" w:rsidRPr="00131AE7" w:rsidRDefault="007B74C4" w:rsidP="007B74C4">
      <w:pPr>
        <w:pStyle w:val="PL"/>
        <w:rPr>
          <w:noProof w:val="0"/>
        </w:rPr>
      </w:pPr>
      <w:r w:rsidRPr="00131AE7">
        <w:rPr>
          <w:noProof w:val="0"/>
        </w:rPr>
        <w:t xml:space="preserve">    t_ISO8601Time,</w:t>
      </w:r>
    </w:p>
    <w:p w14:paraId="07AC9359" w14:textId="77777777" w:rsidR="007B74C4" w:rsidRPr="00131AE7" w:rsidRDefault="007B74C4" w:rsidP="007B74C4">
      <w:pPr>
        <w:pStyle w:val="PL"/>
        <w:rPr>
          <w:noProof w:val="0"/>
        </w:rPr>
      </w:pPr>
      <w:r w:rsidRPr="00131AE7">
        <w:rPr>
          <w:noProof w:val="0"/>
        </w:rPr>
        <w:t xml:space="preserve">    t_ISO8601DateTime,</w:t>
      </w:r>
    </w:p>
    <w:p w14:paraId="029D7AED" w14:textId="77777777" w:rsidR="007B74C4" w:rsidRPr="00131AE7" w:rsidRDefault="007B74C4" w:rsidP="007B74C4">
      <w:pPr>
        <w:pStyle w:val="PL"/>
        <w:rPr>
          <w:noProof w:val="0"/>
        </w:rPr>
      </w:pPr>
      <w:r w:rsidRPr="00131AE7">
        <w:rPr>
          <w:noProof w:val="0"/>
        </w:rPr>
        <w:t xml:space="preserve">    t_ISO8601DurationDesign,</w:t>
      </w:r>
    </w:p>
    <w:p w14:paraId="6E819569" w14:textId="77777777" w:rsidR="007B74C4" w:rsidRPr="00131AE7" w:rsidRDefault="007B74C4" w:rsidP="007B74C4">
      <w:pPr>
        <w:pStyle w:val="PL"/>
        <w:rPr>
          <w:noProof w:val="0"/>
        </w:rPr>
      </w:pPr>
      <w:r w:rsidRPr="00131AE7">
        <w:rPr>
          <w:noProof w:val="0"/>
        </w:rPr>
        <w:t xml:space="preserve">    t_ISO8601DurationAlternative,</w:t>
      </w:r>
    </w:p>
    <w:p w14:paraId="7C4DC9A4" w14:textId="77777777" w:rsidR="007B74C4" w:rsidRPr="00131AE7" w:rsidRDefault="007B74C4" w:rsidP="007B74C4">
      <w:pPr>
        <w:pStyle w:val="PL"/>
        <w:rPr>
          <w:noProof w:val="0"/>
        </w:rPr>
      </w:pPr>
      <w:r w:rsidRPr="00131AE7">
        <w:rPr>
          <w:noProof w:val="0"/>
        </w:rPr>
        <w:t xml:space="preserve">    t_ISO8601Interval</w:t>
      </w:r>
    </w:p>
    <w:p w14:paraId="4F3D8A18" w14:textId="77777777" w:rsidR="007B74C4" w:rsidRPr="00131AE7" w:rsidRDefault="007B74C4" w:rsidP="007B74C4">
      <w:pPr>
        <w:pStyle w:val="PL"/>
        <w:rPr>
          <w:noProof w:val="0"/>
        </w:rPr>
      </w:pPr>
      <w:r w:rsidRPr="00131AE7">
        <w:rPr>
          <w:noProof w:val="0"/>
        </w:rPr>
        <w:t xml:space="preserve">  )</w:t>
      </w:r>
    </w:p>
    <w:p w14:paraId="06E79BC1" w14:textId="77777777" w:rsidR="007B74C4" w:rsidRPr="00131AE7" w:rsidRDefault="007B74C4" w:rsidP="007B74C4">
      <w:pPr>
        <w:pStyle w:val="PL"/>
        <w:rPr>
          <w:noProof w:val="0"/>
        </w:rPr>
      </w:pPr>
    </w:p>
    <w:p w14:paraId="7E4EF734" w14:textId="77777777" w:rsidR="007B74C4" w:rsidRPr="00131AE7" w:rsidRDefault="007B74C4" w:rsidP="007B74C4">
      <w:pPr>
        <w:pStyle w:val="PL"/>
        <w:rPr>
          <w:noProof w:val="0"/>
        </w:rPr>
      </w:pPr>
    </w:p>
    <w:p w14:paraId="366E79A8" w14:textId="77777777" w:rsidR="007B74C4" w:rsidRPr="00131AE7" w:rsidRDefault="007B74C4" w:rsidP="007B74C4">
      <w:pPr>
        <w:pStyle w:val="PL"/>
        <w:rPr>
          <w:noProof w:val="0"/>
        </w:rPr>
      </w:pPr>
      <w:r w:rsidRPr="00131AE7">
        <w:rPr>
          <w:noProof w:val="0"/>
        </w:rPr>
        <w:t>}  // end of module</w:t>
      </w:r>
    </w:p>
    <w:p w14:paraId="473DEDEF" w14:textId="77777777" w:rsidR="00202EB2" w:rsidRPr="00131AE7" w:rsidRDefault="00202EB2" w:rsidP="003B0813">
      <w:pPr>
        <w:pStyle w:val="Heading1"/>
      </w:pPr>
      <w:bookmarkStart w:id="319" w:name="clause_Annex_DateTimePatterns_Constrain"/>
      <w:bookmarkStart w:id="320" w:name="_Toc72306333"/>
      <w:bookmarkStart w:id="321" w:name="_Toc72306414"/>
      <w:r w:rsidRPr="00131AE7">
        <w:lastRenderedPageBreak/>
        <w:t>E.2</w:t>
      </w:r>
      <w:bookmarkEnd w:id="319"/>
      <w:r w:rsidRPr="00131AE7">
        <w:tab/>
        <w:t>C</w:t>
      </w:r>
      <w:r w:rsidR="00B24B9A" w:rsidRPr="00131AE7">
        <w:t>onstructing</w:t>
      </w:r>
      <w:r w:rsidRPr="00131AE7">
        <w:t xml:space="preserve"> patterns corresponding to constrained time </w:t>
      </w:r>
      <w:r w:rsidR="00B460B3" w:rsidRPr="00131AE7">
        <w:t>types</w:t>
      </w:r>
      <w:bookmarkEnd w:id="320"/>
      <w:bookmarkEnd w:id="321"/>
    </w:p>
    <w:p w14:paraId="2DDDC3BD" w14:textId="560493A6" w:rsidR="009C2521" w:rsidRPr="00131AE7" w:rsidRDefault="00B24B9A" w:rsidP="009C2521">
      <w:r w:rsidRPr="00131AE7">
        <w:t xml:space="preserve">This clause describes how patterns corresponding to </w:t>
      </w:r>
      <w:r w:rsidR="00176992" w:rsidRPr="00131AE7">
        <w:t>properties of</w:t>
      </w:r>
      <w:r w:rsidRPr="00131AE7">
        <w:t xml:space="preserve"> ASN.1 time types (s</w:t>
      </w:r>
      <w:r w:rsidR="00176992" w:rsidRPr="00131AE7">
        <w:t xml:space="preserve">ee clause 38.2 of </w:t>
      </w:r>
      <w:r w:rsidR="00B04B06" w:rsidRPr="00131AE7">
        <w:t>Recommendation ITU-T</w:t>
      </w:r>
      <w:r w:rsidR="00AD38E6" w:rsidRPr="00131AE7">
        <w:t xml:space="preserve"> </w:t>
      </w:r>
      <w:r w:rsidR="000C0AAE" w:rsidRPr="00131AE7">
        <w:t>X.680</w:t>
      </w:r>
      <w:r w:rsidR="001D0516" w:rsidRPr="00131AE7">
        <w:t xml:space="preserve"> [</w:t>
      </w:r>
      <w:r w:rsidR="001D0516" w:rsidRPr="00131AE7">
        <w:fldChar w:fldCharType="begin"/>
      </w:r>
      <w:r w:rsidR="00936255" w:rsidRPr="00131AE7">
        <w:instrText xml:space="preserve">REF REF_ITU_TX680 \h </w:instrText>
      </w:r>
      <w:r w:rsidR="00CB17B0" w:rsidRPr="00131AE7">
        <w:instrText xml:space="preserve"> \* MERGEFORMAT </w:instrText>
      </w:r>
      <w:r w:rsidR="001D0516" w:rsidRPr="00131AE7">
        <w:fldChar w:fldCharType="separate"/>
      </w:r>
      <w:r w:rsidR="00AA1E5A" w:rsidRPr="00131AE7">
        <w:t>2</w:t>
      </w:r>
      <w:r w:rsidR="001D0516" w:rsidRPr="00131AE7">
        <w:fldChar w:fldCharType="end"/>
      </w:r>
      <w:r w:rsidR="001D0516" w:rsidRPr="00131AE7">
        <w:t>]</w:t>
      </w:r>
      <w:r w:rsidRPr="00131AE7">
        <w:t>) can be constructed</w:t>
      </w:r>
      <w:r w:rsidR="00775F2B" w:rsidRPr="00131AE7">
        <w:t>.</w:t>
      </w:r>
    </w:p>
    <w:p w14:paraId="2FAB024D" w14:textId="775DEB28" w:rsidR="00775F2B" w:rsidRPr="00131AE7" w:rsidRDefault="00BF7971" w:rsidP="009C2521">
      <w:r w:rsidRPr="00131AE7">
        <w:t>To constrain the format to the different</w:t>
      </w:r>
      <w:r w:rsidR="00744A07" w:rsidRPr="00131AE7">
        <w:t xml:space="preserve"> basic </w:t>
      </w:r>
      <w:r w:rsidR="006647DC" w:rsidRPr="00131AE7">
        <w:t>nature</w:t>
      </w:r>
      <w:r w:rsidRPr="00131AE7">
        <w:t>s</w:t>
      </w:r>
      <w:r w:rsidR="006647DC" w:rsidRPr="00131AE7">
        <w:t xml:space="preserve"> </w:t>
      </w:r>
      <w:r w:rsidRPr="00131AE7">
        <w:t>use the templates</w:t>
      </w:r>
      <w:r w:rsidR="00F9446D" w:rsidRPr="00131AE7">
        <w:t xml:space="preserve"> </w:t>
      </w:r>
      <w:r w:rsidR="00BC3BF1" w:rsidRPr="00131AE7">
        <w:t xml:space="preserve">from the module ISO8601DateTimePatterns (see clause </w:t>
      </w:r>
      <w:r w:rsidR="00BC3BF1" w:rsidRPr="00131AE7">
        <w:fldChar w:fldCharType="begin"/>
      </w:r>
      <w:r w:rsidR="00BC3BF1" w:rsidRPr="00131AE7">
        <w:instrText xml:space="preserve"> REF clause_Annex_DateTimePatterns_Unconstr \h </w:instrText>
      </w:r>
      <w:r w:rsidR="00CB17B0" w:rsidRPr="00131AE7">
        <w:instrText xml:space="preserve"> \* MERGEFORMAT </w:instrText>
      </w:r>
      <w:r w:rsidR="00BC3BF1" w:rsidRPr="00131AE7">
        <w:fldChar w:fldCharType="separate"/>
      </w:r>
      <w:r w:rsidR="00AA1E5A" w:rsidRPr="00131AE7">
        <w:t>E.1</w:t>
      </w:r>
      <w:r w:rsidR="00BC3BF1" w:rsidRPr="00131AE7">
        <w:fldChar w:fldCharType="end"/>
      </w:r>
      <w:r w:rsidR="00BC3BF1" w:rsidRPr="00131AE7">
        <w:t xml:space="preserve">) </w:t>
      </w:r>
      <w:r w:rsidRPr="00131AE7">
        <w:t xml:space="preserve">according to table </w:t>
      </w:r>
      <w:r w:rsidR="00D86A2D" w:rsidRPr="00131AE7">
        <w:t>E.1.</w:t>
      </w:r>
    </w:p>
    <w:p w14:paraId="4E84193E" w14:textId="63F5EE1A" w:rsidR="00D76A86" w:rsidRPr="00131AE7" w:rsidRDefault="00D76A86" w:rsidP="00D76A86">
      <w:pPr>
        <w:pStyle w:val="TH"/>
        <w:rPr>
          <w:b w:val="0"/>
          <w:color w:val="000000"/>
          <w:sz w:val="24"/>
        </w:rPr>
      </w:pPr>
      <w:r w:rsidRPr="00131AE7">
        <w:rPr>
          <w:color w:val="000000"/>
        </w:rPr>
        <w:t xml:space="preserve">Table </w:t>
      </w:r>
      <w:bookmarkStart w:id="322" w:name="tab_DateTimePatterns_BasicNature"/>
      <w:r w:rsidR="005E4D40" w:rsidRPr="00131AE7">
        <w:rPr>
          <w:color w:val="000000"/>
        </w:rPr>
        <w:fldChar w:fldCharType="begin"/>
      </w:r>
      <w:r w:rsidR="005E4D40" w:rsidRPr="00131AE7">
        <w:rPr>
          <w:color w:val="000000"/>
        </w:rPr>
        <w:instrText xml:space="preserve"> REF clause_Annex_DateTimePatterns \h </w:instrText>
      </w:r>
      <w:r w:rsidR="009D1E1F" w:rsidRPr="00131AE7">
        <w:rPr>
          <w:color w:val="000000"/>
        </w:rPr>
        <w:instrText xml:space="preserve"> \* MERGEFORMAT </w:instrText>
      </w:r>
      <w:r w:rsidR="005E4D40" w:rsidRPr="00131AE7">
        <w:rPr>
          <w:color w:val="000000"/>
        </w:rPr>
      </w:r>
      <w:r w:rsidR="005E4D40" w:rsidRPr="00131AE7">
        <w:rPr>
          <w:color w:val="000000"/>
        </w:rPr>
        <w:fldChar w:fldCharType="separate"/>
      </w:r>
      <w:r w:rsidR="00AA1E5A" w:rsidRPr="00131AE7">
        <w:t>E</w:t>
      </w:r>
      <w:r w:rsidR="005E4D40" w:rsidRPr="00131AE7">
        <w:rPr>
          <w:color w:val="000000"/>
        </w:rPr>
        <w:fldChar w:fldCharType="end"/>
      </w:r>
      <w:r w:rsidR="005E4D40" w:rsidRPr="00131AE7">
        <w:rPr>
          <w:color w:val="000000"/>
        </w:rPr>
        <w:t>.</w:t>
      </w:r>
      <w:bookmarkEnd w:id="322"/>
      <w:r w:rsidR="00404C8A" w:rsidRPr="00131AE7">
        <w:rPr>
          <w:color w:val="000000"/>
        </w:rPr>
        <w:t>1</w:t>
      </w:r>
      <w:r w:rsidRPr="00131AE7">
        <w:rPr>
          <w:color w:val="000000"/>
        </w:rPr>
        <w:t xml:space="preserve">: </w:t>
      </w:r>
      <w:r w:rsidR="00BC3BF1" w:rsidRPr="00131AE7">
        <w:rPr>
          <w:color w:val="000000"/>
        </w:rPr>
        <w:t>Templates for basic nature properties</w:t>
      </w:r>
    </w:p>
    <w:tbl>
      <w:tblPr>
        <w:tblW w:w="268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330"/>
        <w:gridCol w:w="3872"/>
      </w:tblGrid>
      <w:tr w:rsidR="0092667E" w:rsidRPr="00131AE7" w14:paraId="1F4D344C" w14:textId="77777777" w:rsidTr="00012E09">
        <w:trPr>
          <w:cantSplit/>
          <w:jc w:val="center"/>
        </w:trPr>
        <w:tc>
          <w:tcPr>
            <w:tcW w:w="1278" w:type="pct"/>
          </w:tcPr>
          <w:p w14:paraId="3CC92E20" w14:textId="77777777" w:rsidR="0092667E" w:rsidRPr="00131AE7" w:rsidRDefault="0092667E" w:rsidP="00E76C1D">
            <w:pPr>
              <w:pStyle w:val="TAH"/>
              <w:rPr>
                <w:color w:val="000000"/>
              </w:rPr>
            </w:pPr>
            <w:r w:rsidRPr="00131AE7">
              <w:rPr>
                <w:color w:val="000000"/>
              </w:rPr>
              <w:t>Basic nature property</w:t>
            </w:r>
          </w:p>
        </w:tc>
        <w:tc>
          <w:tcPr>
            <w:tcW w:w="3722" w:type="pct"/>
            <w:tcBorders>
              <w:bottom w:val="single" w:sz="6" w:space="0" w:color="auto"/>
            </w:tcBorders>
          </w:tcPr>
          <w:p w14:paraId="0CFB49DC" w14:textId="77777777" w:rsidR="0092667E" w:rsidRPr="00131AE7" w:rsidRDefault="0092667E" w:rsidP="00E76C1D">
            <w:pPr>
              <w:pStyle w:val="TAH"/>
              <w:rPr>
                <w:color w:val="000000"/>
              </w:rPr>
            </w:pPr>
            <w:r w:rsidRPr="00131AE7">
              <w:rPr>
                <w:color w:val="000000"/>
              </w:rPr>
              <w:t>Corresponding template definition</w:t>
            </w:r>
          </w:p>
        </w:tc>
      </w:tr>
      <w:tr w:rsidR="00012E09" w:rsidRPr="00131AE7" w14:paraId="18112837" w14:textId="77777777" w:rsidTr="00012E09">
        <w:trPr>
          <w:cantSplit/>
          <w:jc w:val="center"/>
        </w:trPr>
        <w:tc>
          <w:tcPr>
            <w:tcW w:w="1278" w:type="pct"/>
          </w:tcPr>
          <w:p w14:paraId="6FDC0400" w14:textId="77777777" w:rsidR="0092667E" w:rsidRPr="00131AE7" w:rsidRDefault="0092667E" w:rsidP="00E76C1D">
            <w:pPr>
              <w:pStyle w:val="TOC9"/>
              <w:keepNext/>
              <w:spacing w:before="0"/>
              <w:rPr>
                <w:rFonts w:ascii="Arial" w:hAnsi="Arial" w:cs="Arial"/>
                <w:b w:val="0"/>
                <w:noProof w:val="0"/>
                <w:color w:val="000000"/>
                <w:sz w:val="18"/>
                <w:szCs w:val="18"/>
              </w:rPr>
            </w:pPr>
            <w:r w:rsidRPr="00131AE7">
              <w:rPr>
                <w:rStyle w:val="ASN1Text"/>
                <w:rFonts w:ascii="Arial" w:hAnsi="Arial" w:cs="Arial"/>
                <w:noProof w:val="0"/>
                <w:szCs w:val="18"/>
                <w:lang w:val="en-GB"/>
              </w:rPr>
              <w:t>Date</w:t>
            </w:r>
          </w:p>
        </w:tc>
        <w:tc>
          <w:tcPr>
            <w:tcW w:w="3722" w:type="pct"/>
            <w:tcBorders>
              <w:top w:val="single" w:sz="6" w:space="0" w:color="auto"/>
              <w:bottom w:val="single" w:sz="6" w:space="0" w:color="auto"/>
            </w:tcBorders>
            <w:shd w:val="clear" w:color="auto" w:fill="auto"/>
          </w:tcPr>
          <w:p w14:paraId="66925D46" w14:textId="77777777" w:rsidR="0092667E" w:rsidRPr="00131AE7" w:rsidRDefault="00E76C1D" w:rsidP="00012E09">
            <w:pPr>
              <w:pStyle w:val="PL"/>
              <w:ind w:left="110"/>
              <w:rPr>
                <w:rFonts w:ascii="Arial" w:hAnsi="Arial" w:cs="Arial"/>
                <w:noProof w:val="0"/>
                <w:sz w:val="18"/>
                <w:szCs w:val="18"/>
              </w:rPr>
            </w:pPr>
            <w:r w:rsidRPr="00131AE7">
              <w:rPr>
                <w:rFonts w:ascii="Arial" w:hAnsi="Arial" w:cs="Arial"/>
                <w:noProof w:val="0"/>
                <w:sz w:val="18"/>
                <w:szCs w:val="18"/>
              </w:rPr>
              <w:t>t_ISO8601Date</w:t>
            </w:r>
          </w:p>
        </w:tc>
      </w:tr>
      <w:tr w:rsidR="0092667E" w:rsidRPr="00131AE7" w14:paraId="6230FA70" w14:textId="77777777" w:rsidTr="00012E09">
        <w:trPr>
          <w:cantSplit/>
          <w:jc w:val="center"/>
        </w:trPr>
        <w:tc>
          <w:tcPr>
            <w:tcW w:w="1278" w:type="pct"/>
          </w:tcPr>
          <w:p w14:paraId="65407B07" w14:textId="77777777" w:rsidR="0092667E" w:rsidRPr="00131AE7" w:rsidRDefault="0092667E" w:rsidP="00E76C1D">
            <w:pPr>
              <w:pStyle w:val="TOC9"/>
              <w:keepNext/>
              <w:spacing w:before="0"/>
              <w:rPr>
                <w:rFonts w:ascii="Arial" w:hAnsi="Arial" w:cs="Arial"/>
                <w:b w:val="0"/>
                <w:noProof w:val="0"/>
                <w:color w:val="000000"/>
                <w:sz w:val="18"/>
                <w:szCs w:val="18"/>
              </w:rPr>
            </w:pPr>
            <w:r w:rsidRPr="00131AE7">
              <w:rPr>
                <w:rStyle w:val="ASN1Text"/>
                <w:rFonts w:ascii="Arial" w:hAnsi="Arial" w:cs="Arial"/>
                <w:noProof w:val="0"/>
                <w:szCs w:val="18"/>
                <w:lang w:val="en-GB"/>
              </w:rPr>
              <w:t>Time</w:t>
            </w:r>
          </w:p>
        </w:tc>
        <w:tc>
          <w:tcPr>
            <w:tcW w:w="3722" w:type="pct"/>
            <w:tcBorders>
              <w:top w:val="single" w:sz="6" w:space="0" w:color="auto"/>
              <w:bottom w:val="single" w:sz="6" w:space="0" w:color="auto"/>
            </w:tcBorders>
            <w:shd w:val="clear" w:color="auto" w:fill="auto"/>
          </w:tcPr>
          <w:p w14:paraId="75BCAC75" w14:textId="77777777" w:rsidR="0092667E" w:rsidRPr="00131AE7" w:rsidRDefault="00012E09" w:rsidP="00012E09">
            <w:pPr>
              <w:pStyle w:val="TOC9"/>
              <w:keepNext/>
              <w:spacing w:before="0"/>
              <w:ind w:left="110" w:firstLine="0"/>
              <w:rPr>
                <w:rFonts w:ascii="Arial" w:hAnsi="Arial" w:cs="Arial"/>
                <w:b w:val="0"/>
                <w:noProof w:val="0"/>
                <w:color w:val="000000"/>
                <w:sz w:val="18"/>
                <w:szCs w:val="18"/>
              </w:rPr>
            </w:pPr>
            <w:r w:rsidRPr="00131AE7">
              <w:rPr>
                <w:rFonts w:ascii="Arial" w:hAnsi="Arial" w:cs="Arial"/>
                <w:b w:val="0"/>
                <w:noProof w:val="0"/>
                <w:sz w:val="18"/>
                <w:szCs w:val="18"/>
              </w:rPr>
              <w:t>t_ISO8601Time</w:t>
            </w:r>
          </w:p>
        </w:tc>
      </w:tr>
      <w:tr w:rsidR="00012E09" w:rsidRPr="00131AE7" w14:paraId="02B4A324" w14:textId="77777777" w:rsidTr="00012E09">
        <w:trPr>
          <w:cantSplit/>
          <w:jc w:val="center"/>
        </w:trPr>
        <w:tc>
          <w:tcPr>
            <w:tcW w:w="1278" w:type="pct"/>
          </w:tcPr>
          <w:p w14:paraId="0C04974C" w14:textId="77777777" w:rsidR="0092667E" w:rsidRPr="00131AE7" w:rsidRDefault="0092667E" w:rsidP="00E76C1D">
            <w:pPr>
              <w:pStyle w:val="TOC9"/>
              <w:keepNext/>
              <w:spacing w:before="0"/>
              <w:rPr>
                <w:rFonts w:ascii="Arial" w:hAnsi="Arial" w:cs="Arial"/>
                <w:b w:val="0"/>
                <w:noProof w:val="0"/>
                <w:color w:val="000000"/>
                <w:sz w:val="18"/>
                <w:szCs w:val="18"/>
              </w:rPr>
            </w:pPr>
            <w:r w:rsidRPr="00131AE7">
              <w:rPr>
                <w:rStyle w:val="ASN1Text"/>
                <w:rFonts w:ascii="Arial" w:hAnsi="Arial" w:cs="Arial"/>
                <w:noProof w:val="0"/>
                <w:szCs w:val="18"/>
                <w:lang w:val="en-GB"/>
              </w:rPr>
              <w:t>Date-Time</w:t>
            </w:r>
          </w:p>
        </w:tc>
        <w:tc>
          <w:tcPr>
            <w:tcW w:w="3722" w:type="pct"/>
            <w:tcBorders>
              <w:top w:val="single" w:sz="6" w:space="0" w:color="auto"/>
              <w:bottom w:val="single" w:sz="6" w:space="0" w:color="auto"/>
            </w:tcBorders>
            <w:shd w:val="clear" w:color="auto" w:fill="auto"/>
          </w:tcPr>
          <w:p w14:paraId="272CF4B6" w14:textId="77777777" w:rsidR="0092667E" w:rsidRPr="00131AE7" w:rsidRDefault="00012E09" w:rsidP="00012E09">
            <w:pPr>
              <w:pStyle w:val="TOC9"/>
              <w:keepNext/>
              <w:spacing w:before="0"/>
              <w:ind w:left="110" w:firstLine="0"/>
              <w:rPr>
                <w:rFonts w:ascii="Arial" w:hAnsi="Arial" w:cs="Arial"/>
                <w:b w:val="0"/>
                <w:noProof w:val="0"/>
                <w:color w:val="000000"/>
                <w:sz w:val="18"/>
                <w:szCs w:val="18"/>
              </w:rPr>
            </w:pPr>
            <w:r w:rsidRPr="00131AE7">
              <w:rPr>
                <w:rFonts w:ascii="Arial" w:hAnsi="Arial" w:cs="Arial"/>
                <w:b w:val="0"/>
                <w:noProof w:val="0"/>
                <w:sz w:val="18"/>
                <w:szCs w:val="18"/>
              </w:rPr>
              <w:t>t_ISO8601DateTime</w:t>
            </w:r>
          </w:p>
        </w:tc>
      </w:tr>
      <w:tr w:rsidR="00012E09" w:rsidRPr="00131AE7" w14:paraId="772A5593" w14:textId="77777777" w:rsidTr="00012E09">
        <w:trPr>
          <w:cantSplit/>
          <w:jc w:val="center"/>
        </w:trPr>
        <w:tc>
          <w:tcPr>
            <w:tcW w:w="1278" w:type="pct"/>
          </w:tcPr>
          <w:p w14:paraId="66E35852" w14:textId="77777777" w:rsidR="0092667E" w:rsidRPr="00131AE7" w:rsidRDefault="0092667E" w:rsidP="00E76C1D">
            <w:pPr>
              <w:pStyle w:val="TOC9"/>
              <w:keepNext/>
              <w:spacing w:before="0"/>
              <w:rPr>
                <w:rFonts w:ascii="Arial" w:hAnsi="Arial" w:cs="Arial"/>
                <w:b w:val="0"/>
                <w:noProof w:val="0"/>
                <w:color w:val="000000"/>
                <w:sz w:val="18"/>
                <w:szCs w:val="18"/>
              </w:rPr>
            </w:pPr>
            <w:r w:rsidRPr="00131AE7">
              <w:rPr>
                <w:rStyle w:val="ASN1Text"/>
                <w:rFonts w:ascii="Arial" w:hAnsi="Arial" w:cs="Arial"/>
                <w:noProof w:val="0"/>
                <w:szCs w:val="18"/>
                <w:lang w:val="en-GB"/>
              </w:rPr>
              <w:t>Interval</w:t>
            </w:r>
          </w:p>
        </w:tc>
        <w:tc>
          <w:tcPr>
            <w:tcW w:w="3722" w:type="pct"/>
            <w:tcBorders>
              <w:top w:val="single" w:sz="6" w:space="0" w:color="auto"/>
              <w:bottom w:val="single" w:sz="6" w:space="0" w:color="auto"/>
            </w:tcBorders>
            <w:shd w:val="clear" w:color="auto" w:fill="auto"/>
          </w:tcPr>
          <w:p w14:paraId="3AC01D21" w14:textId="77777777" w:rsidR="0092667E" w:rsidRPr="00131AE7" w:rsidRDefault="00E76C1D" w:rsidP="00012E09">
            <w:pPr>
              <w:pStyle w:val="TOC9"/>
              <w:keepNext/>
              <w:spacing w:before="0"/>
              <w:ind w:left="110" w:right="162" w:firstLine="0"/>
              <w:rPr>
                <w:rFonts w:ascii="Arial" w:hAnsi="Arial" w:cs="Arial"/>
                <w:b w:val="0"/>
                <w:noProof w:val="0"/>
                <w:color w:val="000000"/>
                <w:sz w:val="18"/>
                <w:szCs w:val="18"/>
              </w:rPr>
            </w:pPr>
            <w:r w:rsidRPr="00131AE7">
              <w:rPr>
                <w:rFonts w:ascii="Arial" w:hAnsi="Arial" w:cs="Arial"/>
                <w:b w:val="0"/>
                <w:noProof w:val="0"/>
                <w:sz w:val="18"/>
                <w:szCs w:val="18"/>
              </w:rPr>
              <w:t>(</w:t>
            </w:r>
            <w:r w:rsidR="00012E09" w:rsidRPr="00131AE7">
              <w:rPr>
                <w:rFonts w:ascii="Arial" w:hAnsi="Arial" w:cs="Arial"/>
                <w:b w:val="0"/>
                <w:noProof w:val="0"/>
                <w:sz w:val="18"/>
                <w:szCs w:val="18"/>
              </w:rPr>
              <w:t> </w:t>
            </w:r>
            <w:r w:rsidRPr="00131AE7">
              <w:rPr>
                <w:rFonts w:ascii="Arial" w:hAnsi="Arial" w:cs="Arial"/>
                <w:b w:val="0"/>
                <w:noProof w:val="0"/>
                <w:sz w:val="18"/>
                <w:szCs w:val="18"/>
              </w:rPr>
              <w:t>t_ISO8601DurationAlternative</w:t>
            </w:r>
            <w:r w:rsidR="00AC59A5" w:rsidRPr="00131AE7">
              <w:rPr>
                <w:rFonts w:ascii="Arial" w:hAnsi="Arial" w:cs="Arial"/>
                <w:b w:val="0"/>
                <w:noProof w:val="0"/>
                <w:sz w:val="18"/>
                <w:szCs w:val="18"/>
              </w:rPr>
              <w:t>,</w:t>
            </w:r>
            <w:r w:rsidR="006A09DB" w:rsidRPr="00131AE7">
              <w:rPr>
                <w:rFonts w:ascii="Arial" w:hAnsi="Arial" w:cs="Arial"/>
                <w:b w:val="0"/>
                <w:noProof w:val="0"/>
                <w:sz w:val="18"/>
                <w:szCs w:val="18"/>
              </w:rPr>
              <w:br/>
            </w:r>
            <w:r w:rsidRPr="00131AE7">
              <w:rPr>
                <w:rFonts w:ascii="Arial" w:hAnsi="Arial" w:cs="Arial"/>
                <w:b w:val="0"/>
                <w:noProof w:val="0"/>
                <w:sz w:val="18"/>
                <w:szCs w:val="18"/>
              </w:rPr>
              <w:t xml:space="preserve"> </w:t>
            </w:r>
            <w:r w:rsidR="006A09DB" w:rsidRPr="00131AE7">
              <w:rPr>
                <w:rFonts w:ascii="Arial" w:hAnsi="Arial" w:cs="Arial"/>
                <w:b w:val="0"/>
                <w:noProof w:val="0"/>
                <w:sz w:val="18"/>
                <w:szCs w:val="18"/>
              </w:rPr>
              <w:t xml:space="preserve"> </w:t>
            </w:r>
            <w:r w:rsidRPr="00131AE7">
              <w:rPr>
                <w:rFonts w:ascii="Arial" w:hAnsi="Arial" w:cs="Arial"/>
                <w:b w:val="0"/>
                <w:noProof w:val="0"/>
                <w:sz w:val="18"/>
                <w:szCs w:val="18"/>
              </w:rPr>
              <w:t>t_ISO8601Interval )</w:t>
            </w:r>
          </w:p>
        </w:tc>
      </w:tr>
      <w:tr w:rsidR="00012E09" w:rsidRPr="00131AE7" w14:paraId="37FDA5C5" w14:textId="77777777" w:rsidTr="00012E09">
        <w:trPr>
          <w:cantSplit/>
          <w:jc w:val="center"/>
        </w:trPr>
        <w:tc>
          <w:tcPr>
            <w:tcW w:w="1278" w:type="pct"/>
          </w:tcPr>
          <w:p w14:paraId="2E21D965" w14:textId="77777777" w:rsidR="0092667E" w:rsidRPr="00131AE7" w:rsidRDefault="0092667E" w:rsidP="00E76C1D">
            <w:pPr>
              <w:pStyle w:val="TAL"/>
              <w:rPr>
                <w:rFonts w:cs="Arial"/>
                <w:color w:val="000000"/>
                <w:szCs w:val="18"/>
              </w:rPr>
            </w:pPr>
            <w:r w:rsidRPr="00131AE7">
              <w:rPr>
                <w:rStyle w:val="ASN1Text"/>
                <w:rFonts w:ascii="Arial" w:hAnsi="Arial" w:cs="Arial"/>
                <w:b w:val="0"/>
                <w:noProof w:val="0"/>
                <w:szCs w:val="18"/>
                <w:lang w:val="en-GB"/>
              </w:rPr>
              <w:t>Rec-Int</w:t>
            </w:r>
            <w:r w:rsidRPr="00131AE7">
              <w:rPr>
                <w:rFonts w:cs="Arial"/>
                <w:szCs w:val="18"/>
              </w:rPr>
              <w:t>erval</w:t>
            </w:r>
          </w:p>
        </w:tc>
        <w:tc>
          <w:tcPr>
            <w:tcW w:w="3722" w:type="pct"/>
            <w:tcBorders>
              <w:top w:val="single" w:sz="6" w:space="0" w:color="auto"/>
              <w:bottom w:val="single" w:sz="4" w:space="0" w:color="auto"/>
            </w:tcBorders>
            <w:shd w:val="clear" w:color="auto" w:fill="auto"/>
          </w:tcPr>
          <w:p w14:paraId="639DCE3B" w14:textId="77777777" w:rsidR="0092667E" w:rsidRPr="00131AE7" w:rsidRDefault="00E76C1D" w:rsidP="00012E09">
            <w:pPr>
              <w:pStyle w:val="TAL"/>
              <w:ind w:left="110"/>
              <w:rPr>
                <w:rFonts w:cs="Arial"/>
                <w:color w:val="000000"/>
                <w:szCs w:val="18"/>
              </w:rPr>
            </w:pPr>
            <w:r w:rsidRPr="00131AE7">
              <w:rPr>
                <w:rFonts w:cs="Arial"/>
                <w:color w:val="000000"/>
                <w:szCs w:val="18"/>
              </w:rPr>
              <w:t>to be completed</w:t>
            </w:r>
          </w:p>
        </w:tc>
      </w:tr>
    </w:tbl>
    <w:p w14:paraId="18CD4578" w14:textId="77777777" w:rsidR="0021141C" w:rsidRPr="00131AE7" w:rsidRDefault="0021141C" w:rsidP="0021141C"/>
    <w:p w14:paraId="15EECA56" w14:textId="198E8CFB" w:rsidR="0048544C" w:rsidRPr="00131AE7" w:rsidRDefault="006F21E6" w:rsidP="003B0813">
      <w:pPr>
        <w:pStyle w:val="Heading8"/>
      </w:pPr>
      <w:r w:rsidRPr="00131AE7">
        <w:br w:type="page"/>
      </w:r>
      <w:bookmarkStart w:id="323" w:name="_Toc72306334"/>
      <w:bookmarkStart w:id="324" w:name="_Toc72306415"/>
      <w:r w:rsidR="0048544C" w:rsidRPr="00131AE7">
        <w:lastRenderedPageBreak/>
        <w:t xml:space="preserve">Annex </w:t>
      </w:r>
      <w:bookmarkStart w:id="325" w:name="clause_Annex_Bibliography"/>
      <w:r w:rsidR="00902F0E" w:rsidRPr="00131AE7">
        <w:t>F</w:t>
      </w:r>
      <w:bookmarkEnd w:id="325"/>
      <w:r w:rsidR="0048544C" w:rsidRPr="00131AE7">
        <w:t xml:space="preserve"> (informative</w:t>
      </w:r>
      <w:r w:rsidR="00616444">
        <w:t>):</w:t>
      </w:r>
      <w:r w:rsidR="00616444">
        <w:br/>
      </w:r>
      <w:r w:rsidR="0048544C" w:rsidRPr="00131AE7">
        <w:t>Bibliography</w:t>
      </w:r>
      <w:bookmarkEnd w:id="323"/>
      <w:bookmarkEnd w:id="324"/>
    </w:p>
    <w:p w14:paraId="04D5127F" w14:textId="77777777" w:rsidR="00272A05" w:rsidRPr="00131AE7" w:rsidRDefault="00B04B06" w:rsidP="00272A05">
      <w:pPr>
        <w:pStyle w:val="B1"/>
      </w:pPr>
      <w:r w:rsidRPr="00131AE7">
        <w:t>Recommendation ITU-T</w:t>
      </w:r>
      <w:r w:rsidR="00272A05" w:rsidRPr="00131AE7">
        <w:t xml:space="preserve"> T.50 (1992): "International Reference Alphabet (IRA) (Formerly International Alphabet No. 5 or IA5) - Information technology - 7-bit coded character set for information interchange".</w:t>
      </w:r>
    </w:p>
    <w:p w14:paraId="7D335006" w14:textId="77777777" w:rsidR="0048544C" w:rsidRPr="00131AE7" w:rsidRDefault="0048544C" w:rsidP="0048544C">
      <w:pPr>
        <w:pStyle w:val="B1"/>
      </w:pPr>
      <w:r w:rsidRPr="00131AE7">
        <w:t>ISO/IEC 6429 (1992): "Information technology - Control functions for coded character sets".</w:t>
      </w:r>
    </w:p>
    <w:p w14:paraId="3491F7BB" w14:textId="77777777" w:rsidR="0048544C" w:rsidRPr="00131AE7" w:rsidRDefault="0048544C" w:rsidP="0048544C">
      <w:pPr>
        <w:pStyle w:val="B1"/>
      </w:pPr>
      <w:r w:rsidRPr="00131AE7">
        <w:t>ISO/IEC 8859-1: "Information technology - 8-bit single-byte coded graphic character sets - Part 1: Latin alphabet No. 1".</w:t>
      </w:r>
    </w:p>
    <w:p w14:paraId="5ED99D05" w14:textId="77777777" w:rsidR="00993577" w:rsidRPr="00131AE7" w:rsidRDefault="0048544C" w:rsidP="0048544C">
      <w:pPr>
        <w:pStyle w:val="B1"/>
      </w:pPr>
      <w:r w:rsidRPr="00131AE7">
        <w:t>A repository of Object IDentifiers (OIDs)</w:t>
      </w:r>
      <w:r w:rsidR="00993577" w:rsidRPr="00131AE7">
        <w:t>.</w:t>
      </w:r>
    </w:p>
    <w:p w14:paraId="5D69ABB8" w14:textId="33B02411" w:rsidR="0048544C" w:rsidRPr="00131AE7" w:rsidRDefault="00993577" w:rsidP="0024185A">
      <w:pPr>
        <w:pStyle w:val="NO"/>
      </w:pPr>
      <w:r w:rsidRPr="00131AE7">
        <w:t>NOTE:</w:t>
      </w:r>
      <w:r w:rsidRPr="00131AE7">
        <w:tab/>
        <w:t>F</w:t>
      </w:r>
      <w:r w:rsidR="0048544C" w:rsidRPr="00131AE7">
        <w:t xml:space="preserve">reely available at </w:t>
      </w:r>
      <w:hyperlink r:id="rId33" w:history="1">
        <w:r w:rsidR="00882704" w:rsidRPr="00616444">
          <w:rPr>
            <w:rStyle w:val="Hyperlink"/>
          </w:rPr>
          <w:t>http://www.oid-info.com/</w:t>
        </w:r>
      </w:hyperlink>
      <w:r w:rsidR="0048544C" w:rsidRPr="00131AE7">
        <w:t>.</w:t>
      </w:r>
    </w:p>
    <w:p w14:paraId="39EDA90E" w14:textId="77777777" w:rsidR="006E5591" w:rsidRPr="00131AE7" w:rsidRDefault="006E5591" w:rsidP="003B0813">
      <w:pPr>
        <w:pStyle w:val="Heading1"/>
      </w:pPr>
      <w:r w:rsidRPr="00131AE7">
        <w:br w:type="page"/>
      </w:r>
      <w:bookmarkStart w:id="326" w:name="_Toc72306335"/>
      <w:bookmarkStart w:id="327" w:name="_Toc72306416"/>
      <w:r w:rsidRPr="00131AE7">
        <w:lastRenderedPageBreak/>
        <w:t>History</w:t>
      </w:r>
      <w:bookmarkEnd w:id="326"/>
      <w:bookmarkEnd w:id="327"/>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47"/>
        <w:gridCol w:w="1588"/>
        <w:gridCol w:w="6804"/>
      </w:tblGrid>
      <w:tr w:rsidR="006E5591" w:rsidRPr="00131AE7" w14:paraId="2FDA916B" w14:textId="77777777" w:rsidTr="003053A5">
        <w:trPr>
          <w:cantSplit/>
          <w:jc w:val="center"/>
        </w:trPr>
        <w:tc>
          <w:tcPr>
            <w:tcW w:w="9639" w:type="dxa"/>
            <w:gridSpan w:val="3"/>
          </w:tcPr>
          <w:p w14:paraId="6D7B578C" w14:textId="77777777" w:rsidR="006E5591" w:rsidRPr="00131AE7" w:rsidRDefault="006E5591">
            <w:pPr>
              <w:spacing w:before="60" w:after="60"/>
              <w:jc w:val="center"/>
              <w:rPr>
                <w:b/>
                <w:sz w:val="24"/>
              </w:rPr>
            </w:pPr>
            <w:r w:rsidRPr="00131AE7">
              <w:rPr>
                <w:b/>
                <w:sz w:val="24"/>
              </w:rPr>
              <w:t>Document history</w:t>
            </w:r>
          </w:p>
        </w:tc>
      </w:tr>
      <w:tr w:rsidR="005D081A" w:rsidRPr="00131AE7" w14:paraId="56816916" w14:textId="77777777" w:rsidTr="003053A5">
        <w:trPr>
          <w:cantSplit/>
          <w:jc w:val="center"/>
        </w:trPr>
        <w:tc>
          <w:tcPr>
            <w:tcW w:w="1247" w:type="dxa"/>
          </w:tcPr>
          <w:p w14:paraId="6F097D93" w14:textId="77777777" w:rsidR="005D081A" w:rsidRPr="00131AE7" w:rsidRDefault="005D081A" w:rsidP="00FE27CD">
            <w:pPr>
              <w:pStyle w:val="FP"/>
              <w:spacing w:before="80" w:after="80"/>
              <w:ind w:left="57"/>
            </w:pPr>
            <w:r w:rsidRPr="00131AE7">
              <w:t>V3.1.1</w:t>
            </w:r>
          </w:p>
        </w:tc>
        <w:tc>
          <w:tcPr>
            <w:tcW w:w="1588" w:type="dxa"/>
          </w:tcPr>
          <w:p w14:paraId="5A236A16" w14:textId="77777777" w:rsidR="005D081A" w:rsidRPr="00131AE7" w:rsidRDefault="005D081A" w:rsidP="00FE27CD">
            <w:pPr>
              <w:pStyle w:val="FP"/>
              <w:spacing w:before="80" w:after="80"/>
              <w:ind w:left="57"/>
            </w:pPr>
            <w:r w:rsidRPr="00131AE7">
              <w:t>June 2005</w:t>
            </w:r>
          </w:p>
        </w:tc>
        <w:tc>
          <w:tcPr>
            <w:tcW w:w="6804" w:type="dxa"/>
          </w:tcPr>
          <w:p w14:paraId="1BA9A73C" w14:textId="77777777" w:rsidR="005D081A" w:rsidRPr="00131AE7" w:rsidRDefault="005D081A" w:rsidP="00616444">
            <w:pPr>
              <w:pStyle w:val="FP"/>
              <w:tabs>
                <w:tab w:val="left" w:pos="3118"/>
              </w:tabs>
              <w:spacing w:before="80" w:after="80"/>
              <w:ind w:left="57"/>
            </w:pPr>
            <w:r w:rsidRPr="00131AE7">
              <w:t>Publication</w:t>
            </w:r>
          </w:p>
        </w:tc>
      </w:tr>
      <w:tr w:rsidR="005D081A" w:rsidRPr="00131AE7" w14:paraId="7540A9F1" w14:textId="77777777" w:rsidTr="003053A5">
        <w:trPr>
          <w:cantSplit/>
          <w:jc w:val="center"/>
        </w:trPr>
        <w:tc>
          <w:tcPr>
            <w:tcW w:w="1247" w:type="dxa"/>
          </w:tcPr>
          <w:p w14:paraId="3DA944FD" w14:textId="77777777" w:rsidR="005D081A" w:rsidRPr="00131AE7" w:rsidRDefault="005D081A" w:rsidP="00FE27CD">
            <w:pPr>
              <w:pStyle w:val="FP"/>
              <w:spacing w:before="80" w:after="80"/>
              <w:ind w:left="57"/>
            </w:pPr>
            <w:r w:rsidRPr="00131AE7">
              <w:t>V3.3.2</w:t>
            </w:r>
          </w:p>
        </w:tc>
        <w:tc>
          <w:tcPr>
            <w:tcW w:w="1588" w:type="dxa"/>
          </w:tcPr>
          <w:p w14:paraId="21C86924" w14:textId="77777777" w:rsidR="005D081A" w:rsidRPr="00131AE7" w:rsidRDefault="00093D5D" w:rsidP="00FE27CD">
            <w:pPr>
              <w:pStyle w:val="FP"/>
              <w:spacing w:before="80" w:after="80"/>
              <w:ind w:left="57"/>
            </w:pPr>
            <w:r w:rsidRPr="00131AE7">
              <w:t>April</w:t>
            </w:r>
            <w:r w:rsidR="005D081A" w:rsidRPr="00131AE7">
              <w:t xml:space="preserve"> 2008</w:t>
            </w:r>
          </w:p>
        </w:tc>
        <w:tc>
          <w:tcPr>
            <w:tcW w:w="6804" w:type="dxa"/>
          </w:tcPr>
          <w:p w14:paraId="20764BA5" w14:textId="77777777" w:rsidR="005D081A" w:rsidRPr="00131AE7" w:rsidRDefault="00093D5D" w:rsidP="00616444">
            <w:pPr>
              <w:pStyle w:val="FP"/>
              <w:tabs>
                <w:tab w:val="left" w:pos="3118"/>
              </w:tabs>
              <w:spacing w:before="80" w:after="80"/>
              <w:ind w:left="57"/>
            </w:pPr>
            <w:r w:rsidRPr="00131AE7">
              <w:t>Publication</w:t>
            </w:r>
          </w:p>
        </w:tc>
      </w:tr>
      <w:tr w:rsidR="0006395D" w:rsidRPr="00131AE7" w14:paraId="3DEAC5C4" w14:textId="77777777" w:rsidTr="003053A5">
        <w:trPr>
          <w:cantSplit/>
          <w:jc w:val="center"/>
        </w:trPr>
        <w:tc>
          <w:tcPr>
            <w:tcW w:w="1247" w:type="dxa"/>
          </w:tcPr>
          <w:p w14:paraId="4CC47ACF" w14:textId="77777777" w:rsidR="0006395D" w:rsidRPr="00131AE7" w:rsidRDefault="0006395D" w:rsidP="00FE27CD">
            <w:pPr>
              <w:pStyle w:val="FP"/>
              <w:spacing w:before="80" w:after="80"/>
              <w:ind w:left="57"/>
            </w:pPr>
            <w:r w:rsidRPr="00131AE7">
              <w:t>V4.1.1</w:t>
            </w:r>
          </w:p>
        </w:tc>
        <w:tc>
          <w:tcPr>
            <w:tcW w:w="1588" w:type="dxa"/>
          </w:tcPr>
          <w:p w14:paraId="28A84592" w14:textId="77777777" w:rsidR="0006395D" w:rsidRPr="00131AE7" w:rsidRDefault="0006395D" w:rsidP="00FE27CD">
            <w:pPr>
              <w:pStyle w:val="FP"/>
              <w:spacing w:before="80" w:after="80"/>
              <w:ind w:left="57"/>
            </w:pPr>
            <w:r w:rsidRPr="00131AE7">
              <w:t>June 2009</w:t>
            </w:r>
          </w:p>
        </w:tc>
        <w:tc>
          <w:tcPr>
            <w:tcW w:w="6804" w:type="dxa"/>
          </w:tcPr>
          <w:p w14:paraId="5A81BADE" w14:textId="77777777" w:rsidR="0006395D" w:rsidRPr="00131AE7" w:rsidRDefault="0006395D" w:rsidP="00616444">
            <w:pPr>
              <w:pStyle w:val="FP"/>
              <w:tabs>
                <w:tab w:val="left" w:pos="3118"/>
              </w:tabs>
              <w:spacing w:before="80" w:after="80"/>
              <w:ind w:left="57"/>
            </w:pPr>
            <w:r w:rsidRPr="00131AE7">
              <w:t>Publication</w:t>
            </w:r>
          </w:p>
        </w:tc>
      </w:tr>
      <w:tr w:rsidR="00DE2FD7" w:rsidRPr="00131AE7" w14:paraId="7A827C69" w14:textId="77777777" w:rsidTr="003053A5">
        <w:trPr>
          <w:cantSplit/>
          <w:jc w:val="center"/>
        </w:trPr>
        <w:tc>
          <w:tcPr>
            <w:tcW w:w="1247" w:type="dxa"/>
          </w:tcPr>
          <w:p w14:paraId="72B1D85A" w14:textId="77777777" w:rsidR="00DE2FD7" w:rsidRPr="00131AE7" w:rsidRDefault="006041C4" w:rsidP="00BC6862">
            <w:pPr>
              <w:pStyle w:val="FP"/>
              <w:spacing w:before="80" w:after="80"/>
              <w:ind w:left="57"/>
            </w:pPr>
            <w:r w:rsidRPr="00131AE7">
              <w:t>V4.2.1</w:t>
            </w:r>
          </w:p>
        </w:tc>
        <w:tc>
          <w:tcPr>
            <w:tcW w:w="1588" w:type="dxa"/>
          </w:tcPr>
          <w:p w14:paraId="2BC5E0F8" w14:textId="77777777" w:rsidR="00DE2FD7" w:rsidRPr="00131AE7" w:rsidRDefault="006041C4" w:rsidP="00BC6862">
            <w:pPr>
              <w:pStyle w:val="FP"/>
              <w:spacing w:before="80" w:after="80"/>
              <w:ind w:left="57"/>
            </w:pPr>
            <w:r w:rsidRPr="00131AE7">
              <w:t>July 2010</w:t>
            </w:r>
          </w:p>
        </w:tc>
        <w:tc>
          <w:tcPr>
            <w:tcW w:w="6804" w:type="dxa"/>
          </w:tcPr>
          <w:p w14:paraId="61544FB3" w14:textId="77777777" w:rsidR="00DE2FD7" w:rsidRPr="00131AE7" w:rsidRDefault="006041C4" w:rsidP="00616444">
            <w:pPr>
              <w:pStyle w:val="FP"/>
              <w:tabs>
                <w:tab w:val="left" w:pos="3118"/>
              </w:tabs>
              <w:spacing w:before="80" w:after="80"/>
              <w:ind w:left="57"/>
            </w:pPr>
            <w:r w:rsidRPr="00131AE7">
              <w:t>Publication</w:t>
            </w:r>
          </w:p>
        </w:tc>
      </w:tr>
      <w:tr w:rsidR="00465D2E" w:rsidRPr="00131AE7" w14:paraId="1FC0B64A" w14:textId="77777777" w:rsidTr="003053A5">
        <w:trPr>
          <w:cantSplit/>
          <w:jc w:val="center"/>
        </w:trPr>
        <w:tc>
          <w:tcPr>
            <w:tcW w:w="1247" w:type="dxa"/>
          </w:tcPr>
          <w:p w14:paraId="7AEBC80B" w14:textId="77777777" w:rsidR="00465D2E" w:rsidRPr="00131AE7" w:rsidRDefault="00465D2E" w:rsidP="006E45F7">
            <w:pPr>
              <w:pStyle w:val="FP"/>
              <w:spacing w:before="80" w:after="80"/>
              <w:ind w:left="57"/>
            </w:pPr>
            <w:r w:rsidRPr="00131AE7">
              <w:t>V4.3.1</w:t>
            </w:r>
          </w:p>
        </w:tc>
        <w:tc>
          <w:tcPr>
            <w:tcW w:w="1588" w:type="dxa"/>
          </w:tcPr>
          <w:p w14:paraId="42665099" w14:textId="77777777" w:rsidR="00465D2E" w:rsidRPr="00131AE7" w:rsidRDefault="00465D2E" w:rsidP="006E45F7">
            <w:pPr>
              <w:pStyle w:val="FP"/>
              <w:spacing w:before="80" w:after="80"/>
              <w:ind w:left="57"/>
            </w:pPr>
            <w:r w:rsidRPr="00131AE7">
              <w:t>June 2011</w:t>
            </w:r>
          </w:p>
        </w:tc>
        <w:tc>
          <w:tcPr>
            <w:tcW w:w="6804" w:type="dxa"/>
          </w:tcPr>
          <w:p w14:paraId="6A2EC822" w14:textId="77777777" w:rsidR="00465D2E" w:rsidRPr="00131AE7" w:rsidRDefault="00465D2E" w:rsidP="00616444">
            <w:pPr>
              <w:pStyle w:val="FP"/>
              <w:tabs>
                <w:tab w:val="left" w:pos="3118"/>
              </w:tabs>
              <w:spacing w:before="80" w:after="80"/>
              <w:ind w:left="57"/>
            </w:pPr>
            <w:r w:rsidRPr="00131AE7">
              <w:t>Publication</w:t>
            </w:r>
          </w:p>
        </w:tc>
      </w:tr>
      <w:tr w:rsidR="00714F7B" w:rsidRPr="00131AE7" w14:paraId="36D76327" w14:textId="77777777" w:rsidTr="003053A5">
        <w:trPr>
          <w:jc w:val="center"/>
        </w:trPr>
        <w:tc>
          <w:tcPr>
            <w:tcW w:w="1247" w:type="dxa"/>
          </w:tcPr>
          <w:p w14:paraId="3F1E0AFA" w14:textId="77777777" w:rsidR="00714F7B" w:rsidRPr="00131AE7" w:rsidRDefault="00714F7B" w:rsidP="00A15C09">
            <w:pPr>
              <w:pStyle w:val="FP"/>
              <w:spacing w:before="80" w:after="80"/>
              <w:ind w:left="57"/>
            </w:pPr>
            <w:r w:rsidRPr="00131AE7">
              <w:t>V4.4.1</w:t>
            </w:r>
          </w:p>
        </w:tc>
        <w:tc>
          <w:tcPr>
            <w:tcW w:w="1588" w:type="dxa"/>
          </w:tcPr>
          <w:p w14:paraId="7E97E757" w14:textId="77777777" w:rsidR="00714F7B" w:rsidRPr="00131AE7" w:rsidRDefault="00714F7B" w:rsidP="0008699F">
            <w:pPr>
              <w:pStyle w:val="FP"/>
              <w:spacing w:before="80" w:after="80"/>
              <w:ind w:left="57"/>
            </w:pPr>
            <w:r w:rsidRPr="00131AE7">
              <w:t>April 2012</w:t>
            </w:r>
          </w:p>
        </w:tc>
        <w:tc>
          <w:tcPr>
            <w:tcW w:w="6804" w:type="dxa"/>
            <w:vAlign w:val="center"/>
          </w:tcPr>
          <w:p w14:paraId="24930299" w14:textId="77777777" w:rsidR="00714F7B" w:rsidRPr="00131AE7" w:rsidRDefault="00714F7B" w:rsidP="00616444">
            <w:pPr>
              <w:tabs>
                <w:tab w:val="left" w:pos="3118"/>
              </w:tabs>
              <w:overflowPunct/>
              <w:spacing w:after="0"/>
              <w:ind w:left="35" w:right="18" w:firstLine="14"/>
              <w:textAlignment w:val="auto"/>
            </w:pPr>
            <w:r w:rsidRPr="00131AE7">
              <w:t>Publication</w:t>
            </w:r>
          </w:p>
        </w:tc>
      </w:tr>
      <w:tr w:rsidR="00922698" w:rsidRPr="00131AE7" w14:paraId="2903989F" w14:textId="77777777" w:rsidTr="003053A5">
        <w:trPr>
          <w:jc w:val="center"/>
        </w:trPr>
        <w:tc>
          <w:tcPr>
            <w:tcW w:w="1247" w:type="dxa"/>
          </w:tcPr>
          <w:p w14:paraId="00039228" w14:textId="77777777" w:rsidR="00922698" w:rsidRPr="00131AE7" w:rsidRDefault="00922698" w:rsidP="001261C9">
            <w:pPr>
              <w:pStyle w:val="FP"/>
              <w:spacing w:before="80" w:after="80"/>
              <w:ind w:left="57"/>
            </w:pPr>
            <w:r w:rsidRPr="00131AE7">
              <w:t>V4.5.1</w:t>
            </w:r>
          </w:p>
        </w:tc>
        <w:tc>
          <w:tcPr>
            <w:tcW w:w="1588" w:type="dxa"/>
          </w:tcPr>
          <w:p w14:paraId="240ACAD8" w14:textId="77777777" w:rsidR="00922698" w:rsidRPr="00131AE7" w:rsidRDefault="00C54714" w:rsidP="001261C9">
            <w:pPr>
              <w:pStyle w:val="FP"/>
              <w:spacing w:before="80" w:after="80"/>
              <w:ind w:left="57"/>
            </w:pPr>
            <w:r w:rsidRPr="00131AE7">
              <w:t>April</w:t>
            </w:r>
            <w:r w:rsidR="00922698" w:rsidRPr="00131AE7">
              <w:t xml:space="preserve"> 2013</w:t>
            </w:r>
          </w:p>
        </w:tc>
        <w:tc>
          <w:tcPr>
            <w:tcW w:w="6804" w:type="dxa"/>
            <w:vAlign w:val="center"/>
          </w:tcPr>
          <w:p w14:paraId="4D1490CB" w14:textId="77777777" w:rsidR="00922698" w:rsidRPr="00131AE7" w:rsidRDefault="00922698" w:rsidP="00616444">
            <w:pPr>
              <w:tabs>
                <w:tab w:val="left" w:pos="3118"/>
              </w:tabs>
              <w:overflowPunct/>
              <w:spacing w:after="0"/>
              <w:ind w:left="35" w:right="18" w:firstLine="14"/>
              <w:textAlignment w:val="auto"/>
            </w:pPr>
            <w:r w:rsidRPr="00131AE7">
              <w:t>Publication</w:t>
            </w:r>
          </w:p>
        </w:tc>
      </w:tr>
      <w:tr w:rsidR="00BD37A9" w:rsidRPr="00131AE7" w14:paraId="283F4E21" w14:textId="77777777" w:rsidTr="003053A5">
        <w:trPr>
          <w:jc w:val="center"/>
        </w:trPr>
        <w:tc>
          <w:tcPr>
            <w:tcW w:w="1247" w:type="dxa"/>
          </w:tcPr>
          <w:p w14:paraId="4D24CF73" w14:textId="1FA51385" w:rsidR="00BD37A9" w:rsidRPr="00131AE7" w:rsidRDefault="00BD37A9" w:rsidP="00C83EE8">
            <w:pPr>
              <w:pStyle w:val="FP"/>
              <w:spacing w:before="80" w:after="80"/>
              <w:ind w:left="57"/>
            </w:pPr>
            <w:r w:rsidRPr="00131AE7">
              <w:t>V4.6.1</w:t>
            </w:r>
          </w:p>
        </w:tc>
        <w:tc>
          <w:tcPr>
            <w:tcW w:w="1588" w:type="dxa"/>
          </w:tcPr>
          <w:p w14:paraId="18375F19" w14:textId="1AEA8C64" w:rsidR="00BD37A9" w:rsidRPr="00131AE7" w:rsidRDefault="00BD37A9" w:rsidP="00C83EE8">
            <w:pPr>
              <w:pStyle w:val="FP"/>
              <w:spacing w:before="80" w:after="80"/>
              <w:ind w:left="57"/>
            </w:pPr>
            <w:r w:rsidRPr="00131AE7">
              <w:t>May 2017</w:t>
            </w:r>
          </w:p>
        </w:tc>
        <w:tc>
          <w:tcPr>
            <w:tcW w:w="6804" w:type="dxa"/>
            <w:vAlign w:val="center"/>
          </w:tcPr>
          <w:p w14:paraId="1F480046" w14:textId="33189F36" w:rsidR="00BD37A9" w:rsidRPr="00131AE7" w:rsidRDefault="00BD37A9" w:rsidP="00616444">
            <w:pPr>
              <w:tabs>
                <w:tab w:val="left" w:pos="3118"/>
              </w:tabs>
              <w:overflowPunct/>
              <w:spacing w:after="0"/>
              <w:ind w:left="35" w:right="18" w:firstLine="14"/>
              <w:textAlignment w:val="auto"/>
            </w:pPr>
            <w:r w:rsidRPr="00131AE7">
              <w:t>Publication</w:t>
            </w:r>
          </w:p>
        </w:tc>
      </w:tr>
      <w:tr w:rsidR="00832F48" w:rsidRPr="00131AE7" w14:paraId="5C75C41A" w14:textId="77777777" w:rsidTr="003053A5">
        <w:trPr>
          <w:jc w:val="center"/>
        </w:trPr>
        <w:tc>
          <w:tcPr>
            <w:tcW w:w="1247" w:type="dxa"/>
          </w:tcPr>
          <w:p w14:paraId="572745BA" w14:textId="77777777" w:rsidR="00832F48" w:rsidRPr="00131AE7" w:rsidRDefault="00832F48" w:rsidP="00C2703B">
            <w:pPr>
              <w:pStyle w:val="FP"/>
              <w:spacing w:before="80" w:after="80"/>
              <w:ind w:left="57"/>
            </w:pPr>
            <w:r w:rsidRPr="00131AE7">
              <w:t>V4.7.1</w:t>
            </w:r>
          </w:p>
        </w:tc>
        <w:tc>
          <w:tcPr>
            <w:tcW w:w="1588" w:type="dxa"/>
          </w:tcPr>
          <w:p w14:paraId="18AAD427" w14:textId="77777777" w:rsidR="00832F48" w:rsidRPr="00131AE7" w:rsidRDefault="00832F48" w:rsidP="00C2703B">
            <w:pPr>
              <w:pStyle w:val="FP"/>
              <w:spacing w:before="80" w:after="80"/>
              <w:ind w:left="57"/>
            </w:pPr>
            <w:r w:rsidRPr="00131AE7">
              <w:t>May 2018</w:t>
            </w:r>
          </w:p>
        </w:tc>
        <w:tc>
          <w:tcPr>
            <w:tcW w:w="6804" w:type="dxa"/>
            <w:vAlign w:val="center"/>
          </w:tcPr>
          <w:p w14:paraId="6C999F00" w14:textId="77777777" w:rsidR="00832F48" w:rsidRPr="00131AE7" w:rsidRDefault="00832F48" w:rsidP="00616444">
            <w:pPr>
              <w:tabs>
                <w:tab w:val="left" w:pos="3118"/>
              </w:tabs>
              <w:overflowPunct/>
              <w:spacing w:after="0"/>
              <w:ind w:left="35" w:right="18" w:firstLine="14"/>
              <w:textAlignment w:val="auto"/>
            </w:pPr>
            <w:r w:rsidRPr="00131AE7">
              <w:t>Publication</w:t>
            </w:r>
          </w:p>
        </w:tc>
      </w:tr>
      <w:tr w:rsidR="00A02861" w:rsidRPr="00131AE7" w14:paraId="3BA0AEA0" w14:textId="77777777" w:rsidTr="003053A5">
        <w:trPr>
          <w:jc w:val="center"/>
        </w:trPr>
        <w:tc>
          <w:tcPr>
            <w:tcW w:w="1247" w:type="dxa"/>
          </w:tcPr>
          <w:p w14:paraId="3FF18E56" w14:textId="1E57FE21" w:rsidR="00A02861" w:rsidRPr="00131AE7" w:rsidRDefault="00A02861" w:rsidP="00C2703B">
            <w:pPr>
              <w:pStyle w:val="FP"/>
              <w:spacing w:before="80" w:after="80"/>
              <w:ind w:left="57"/>
            </w:pPr>
            <w:r w:rsidRPr="00131AE7">
              <w:t>V4.8.1</w:t>
            </w:r>
          </w:p>
        </w:tc>
        <w:tc>
          <w:tcPr>
            <w:tcW w:w="1588" w:type="dxa"/>
          </w:tcPr>
          <w:p w14:paraId="30EE4B5D" w14:textId="30BCEED6" w:rsidR="00A02861" w:rsidRPr="00131AE7" w:rsidRDefault="00A02861" w:rsidP="00C2703B">
            <w:pPr>
              <w:pStyle w:val="FP"/>
              <w:spacing w:before="80" w:after="80"/>
              <w:ind w:left="57"/>
            </w:pPr>
            <w:r w:rsidRPr="00131AE7">
              <w:t>May 2020</w:t>
            </w:r>
          </w:p>
        </w:tc>
        <w:tc>
          <w:tcPr>
            <w:tcW w:w="6804" w:type="dxa"/>
            <w:vAlign w:val="center"/>
          </w:tcPr>
          <w:p w14:paraId="40CE0B9F" w14:textId="5B236015" w:rsidR="00A02861" w:rsidRPr="00131AE7" w:rsidRDefault="00A02861" w:rsidP="00616444">
            <w:pPr>
              <w:tabs>
                <w:tab w:val="left" w:pos="3118"/>
              </w:tabs>
              <w:overflowPunct/>
              <w:spacing w:after="0"/>
              <w:ind w:left="35" w:right="18" w:firstLine="14"/>
              <w:textAlignment w:val="auto"/>
            </w:pPr>
            <w:r w:rsidRPr="00131AE7">
              <w:t>Publication</w:t>
            </w:r>
          </w:p>
        </w:tc>
      </w:tr>
      <w:tr w:rsidR="00FC2363" w:rsidRPr="00131AE7" w14:paraId="2B256AED" w14:textId="77777777" w:rsidTr="003053A5">
        <w:trPr>
          <w:jc w:val="center"/>
        </w:trPr>
        <w:tc>
          <w:tcPr>
            <w:tcW w:w="1247" w:type="dxa"/>
          </w:tcPr>
          <w:p w14:paraId="5CB315E2" w14:textId="5583D239" w:rsidR="00FC2363" w:rsidRPr="00131AE7" w:rsidRDefault="00FC2363" w:rsidP="00C2703B">
            <w:pPr>
              <w:pStyle w:val="FP"/>
              <w:spacing w:before="80" w:after="80"/>
              <w:ind w:left="57"/>
            </w:pPr>
            <w:r w:rsidRPr="00131AE7">
              <w:t>V4.9.1</w:t>
            </w:r>
          </w:p>
        </w:tc>
        <w:tc>
          <w:tcPr>
            <w:tcW w:w="1588" w:type="dxa"/>
          </w:tcPr>
          <w:p w14:paraId="5D5B7736" w14:textId="3D24C387" w:rsidR="00FC2363" w:rsidRPr="00131AE7" w:rsidRDefault="00FC2363" w:rsidP="00C2703B">
            <w:pPr>
              <w:pStyle w:val="FP"/>
              <w:spacing w:before="80" w:after="80"/>
              <w:ind w:left="57"/>
            </w:pPr>
            <w:r w:rsidRPr="00131AE7">
              <w:t>March 2021</w:t>
            </w:r>
          </w:p>
        </w:tc>
        <w:tc>
          <w:tcPr>
            <w:tcW w:w="6804" w:type="dxa"/>
            <w:vAlign w:val="center"/>
          </w:tcPr>
          <w:p w14:paraId="18F932FA" w14:textId="6762E0E3" w:rsidR="00FC2363" w:rsidRPr="00131AE7" w:rsidRDefault="00616444" w:rsidP="00616444">
            <w:pPr>
              <w:tabs>
                <w:tab w:val="left" w:pos="3118"/>
              </w:tabs>
              <w:overflowPunct/>
              <w:spacing w:after="0"/>
              <w:ind w:left="35" w:right="18" w:firstLine="14"/>
              <w:textAlignment w:val="auto"/>
            </w:pPr>
            <w:r>
              <w:t>Membership Approval Procedure</w:t>
            </w:r>
            <w:r>
              <w:tab/>
              <w:t>MV 20210515:  2021-03-16 to 2021-05-17</w:t>
            </w:r>
          </w:p>
        </w:tc>
      </w:tr>
      <w:tr w:rsidR="00616444" w:rsidRPr="00131AE7" w14:paraId="214DC294" w14:textId="77777777" w:rsidTr="003053A5">
        <w:trPr>
          <w:jc w:val="center"/>
        </w:trPr>
        <w:tc>
          <w:tcPr>
            <w:tcW w:w="1247" w:type="dxa"/>
          </w:tcPr>
          <w:p w14:paraId="1EB8520D" w14:textId="31554948" w:rsidR="00616444" w:rsidRPr="00131AE7" w:rsidRDefault="00616444" w:rsidP="00C2703B">
            <w:pPr>
              <w:pStyle w:val="FP"/>
              <w:spacing w:before="80" w:after="80"/>
              <w:ind w:left="57"/>
            </w:pPr>
            <w:r>
              <w:t>V4.9.1</w:t>
            </w:r>
          </w:p>
        </w:tc>
        <w:tc>
          <w:tcPr>
            <w:tcW w:w="1588" w:type="dxa"/>
          </w:tcPr>
          <w:p w14:paraId="20307958" w14:textId="2FE9291C" w:rsidR="00616444" w:rsidRPr="00131AE7" w:rsidRDefault="00616444" w:rsidP="00C2703B">
            <w:pPr>
              <w:pStyle w:val="FP"/>
              <w:spacing w:before="80" w:after="80"/>
              <w:ind w:left="57"/>
            </w:pPr>
            <w:r>
              <w:t>May 2021</w:t>
            </w:r>
          </w:p>
        </w:tc>
        <w:tc>
          <w:tcPr>
            <w:tcW w:w="6804" w:type="dxa"/>
            <w:vAlign w:val="center"/>
          </w:tcPr>
          <w:p w14:paraId="7EABD66B" w14:textId="1EDAE01E" w:rsidR="00616444" w:rsidRDefault="00616444" w:rsidP="00616444">
            <w:pPr>
              <w:tabs>
                <w:tab w:val="left" w:pos="3118"/>
              </w:tabs>
              <w:overflowPunct/>
              <w:spacing w:after="0"/>
              <w:ind w:left="35" w:right="18" w:firstLine="14"/>
              <w:textAlignment w:val="auto"/>
            </w:pPr>
            <w:r>
              <w:t>Publication</w:t>
            </w:r>
          </w:p>
        </w:tc>
      </w:tr>
    </w:tbl>
    <w:p w14:paraId="2A58C2E6" w14:textId="029B6C36" w:rsidR="006E5591" w:rsidRPr="00131AE7" w:rsidRDefault="006E5591"/>
    <w:sectPr w:rsidR="006E5591" w:rsidRPr="00131AE7" w:rsidSect="00616444">
      <w:footnotePr>
        <w:numRestart w:val="eachSect"/>
      </w:footnotePr>
      <w:pgSz w:w="11907" w:h="16840" w:code="9"/>
      <w:pgMar w:top="1417" w:right="1134" w:bottom="1134" w:left="1134" w:header="850" w:footer="3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456E4F" w14:textId="77777777" w:rsidR="00693EB0" w:rsidRDefault="00693EB0">
      <w:r>
        <w:separator/>
      </w:r>
    </w:p>
  </w:endnote>
  <w:endnote w:type="continuationSeparator" w:id="0">
    <w:p w14:paraId="77BC8747" w14:textId="77777777" w:rsidR="00693EB0" w:rsidRDefault="0069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omic Sans MS">
    <w:panose1 w:val="030F0702030302020204"/>
    <w:charset w:val="BA"/>
    <w:family w:val="script"/>
    <w:pitch w:val="variable"/>
    <w:sig w:usb0="00000287" w:usb1="00000013" w:usb2="00000000" w:usb3="00000000" w:csb0="0000009F" w:csb1="00000000"/>
  </w:font>
  <w:font w:name="Tahoma">
    <w:panose1 w:val="020B0604030504040204"/>
    <w:charset w:val="BA"/>
    <w:family w:val="swiss"/>
    <w:pitch w:val="variable"/>
    <w:sig w:usb0="E1002EFF" w:usb1="C000605B" w:usb2="00000029" w:usb3="00000000" w:csb0="000101FF" w:csb1="00000000"/>
  </w:font>
  <w:font w:name="Century Gothic">
    <w:panose1 w:val="020B0502020202020204"/>
    <w:charset w:val="BA"/>
    <w:family w:val="swiss"/>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Yu Gothic">
    <w:panose1 w:val="020B0400000000000000"/>
    <w:charset w:val="80"/>
    <w:family w:val="swiss"/>
    <w:pitch w:val="variable"/>
    <w:sig w:usb0="E00002FF" w:usb1="2AC7FDFF" w:usb2="00000016" w:usb3="00000000" w:csb0="0002009F" w:csb1="00000000"/>
  </w:font>
  <w:font w:name="Arial Narrow">
    <w:panose1 w:val="020B0606020202030204"/>
    <w:charset w:val="BA"/>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EE403C" w14:textId="77777777" w:rsidR="00F93427" w:rsidRDefault="00F93427">
    <w:pPr>
      <w:pStyle w:val="Footer"/>
    </w:pPr>
  </w:p>
  <w:p w14:paraId="57231696" w14:textId="77777777" w:rsidR="00F93427" w:rsidRDefault="00F934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C1C98" w14:textId="77777777" w:rsidR="00F93427" w:rsidRDefault="00F934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BBF00" w14:textId="1CE45ED5" w:rsidR="00F93427" w:rsidRPr="00616444" w:rsidRDefault="00F93427" w:rsidP="00616444">
    <w:pPr>
      <w:pStyle w:val="Footer"/>
    </w:pPr>
    <w:r>
      <w:t>ETSI</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AA49D9" w14:textId="77777777" w:rsidR="00F93427" w:rsidRDefault="00F934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F554F5" w14:textId="77777777" w:rsidR="00693EB0" w:rsidRDefault="00693EB0">
      <w:r>
        <w:separator/>
      </w:r>
    </w:p>
  </w:footnote>
  <w:footnote w:type="continuationSeparator" w:id="0">
    <w:p w14:paraId="7F1DAC10" w14:textId="77777777" w:rsidR="00693EB0" w:rsidRDefault="00693E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AB809C" w14:textId="77777777" w:rsidR="00F93427" w:rsidRDefault="00F93427">
    <w:pPr>
      <w:pStyle w:val="Header"/>
    </w:pPr>
    <w:r>
      <w:rPr>
        <w:lang w:eastAsia="en-GB"/>
      </w:rPr>
      <w:drawing>
        <wp:anchor distT="0" distB="0" distL="114300" distR="114300" simplePos="0" relativeHeight="251659264" behindDoc="1" locked="0" layoutInCell="1" allowOverlap="1" wp14:anchorId="7298A862" wp14:editId="6580A705">
          <wp:simplePos x="0" y="0"/>
          <wp:positionH relativeFrom="column">
            <wp:posOffset>-100965</wp:posOffset>
          </wp:positionH>
          <wp:positionV relativeFrom="paragraph">
            <wp:posOffset>998220</wp:posOffset>
          </wp:positionV>
          <wp:extent cx="6607810" cy="2876550"/>
          <wp:effectExtent l="19050" t="0" r="2540" b="0"/>
          <wp:wrapNone/>
          <wp:docPr id="1" name="Picture 1"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SI_BG_final_new"/>
                  <pic:cNvPicPr>
                    <a:picLocks noChangeAspect="1" noChangeArrowheads="1"/>
                  </pic:cNvPicPr>
                </pic:nvPicPr>
                <pic:blipFill>
                  <a:blip r:embed="rId1"/>
                  <a:srcRect/>
                  <a:stretch>
                    <a:fillRect/>
                  </a:stretch>
                </pic:blipFill>
                <pic:spPr bwMode="auto">
                  <a:xfrm>
                    <a:off x="0" y="0"/>
                    <a:ext cx="6607810" cy="28765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D594BD" w14:textId="77777777" w:rsidR="00F93427" w:rsidRDefault="00F93427">
    <w:pPr>
      <w:pStyle w:val="Header"/>
    </w:pPr>
  </w:p>
  <w:p w14:paraId="64B7F9A3" w14:textId="77777777" w:rsidR="00F93427" w:rsidRDefault="00F9342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32A37" w14:textId="1EB60A25" w:rsidR="00F93427" w:rsidRDefault="00F93427" w:rsidP="00616444">
    <w:pPr>
      <w:pStyle w:val="Header"/>
      <w:framePr w:wrap="auto" w:vAnchor="text" w:hAnchor="margin" w:xAlign="right" w:y="1"/>
      <w:widowControl/>
      <w:rPr>
        <w:noProof w:val="0"/>
      </w:rPr>
    </w:pPr>
    <w:r>
      <w:rPr>
        <w:noProof w:val="0"/>
      </w:rPr>
      <w:fldChar w:fldCharType="begin"/>
    </w:r>
    <w:r>
      <w:rPr>
        <w:noProof w:val="0"/>
      </w:rPr>
      <w:instrText xml:space="preserve">styleref ZA </w:instrText>
    </w:r>
    <w:r>
      <w:rPr>
        <w:noProof w:val="0"/>
      </w:rPr>
      <w:fldChar w:fldCharType="separate"/>
    </w:r>
    <w:r w:rsidR="00BE3B0B">
      <w:t>ETSI ES 201 873-7 V4.9.1 2 (2021-0512)</w:t>
    </w:r>
    <w:r>
      <w:rPr>
        <w:noProof w:val="0"/>
      </w:rPr>
      <w:fldChar w:fldCharType="end"/>
    </w:r>
  </w:p>
  <w:p w14:paraId="2A772A3E" w14:textId="77777777" w:rsidR="00F93427" w:rsidRDefault="00F93427" w:rsidP="00616444">
    <w:pPr>
      <w:pStyle w:val="Header"/>
      <w:framePr w:wrap="auto" w:vAnchor="text" w:hAnchor="margin" w:xAlign="center" w:y="1"/>
      <w:widowControl/>
      <w:rPr>
        <w:noProof w:val="0"/>
      </w:rPr>
    </w:pPr>
    <w:r>
      <w:rPr>
        <w:noProof w:val="0"/>
      </w:rPr>
      <w:fldChar w:fldCharType="begin"/>
    </w:r>
    <w:r>
      <w:rPr>
        <w:noProof w:val="0"/>
      </w:rPr>
      <w:instrText xml:space="preserve">page </w:instrText>
    </w:r>
    <w:r>
      <w:rPr>
        <w:noProof w:val="0"/>
      </w:rPr>
      <w:fldChar w:fldCharType="separate"/>
    </w:r>
    <w:r w:rsidR="00BE3B0B">
      <w:t>38</w:t>
    </w:r>
    <w:r>
      <w:rPr>
        <w:noProof w:val="0"/>
      </w:rPr>
      <w:fldChar w:fldCharType="end"/>
    </w:r>
  </w:p>
  <w:p w14:paraId="389C5115" w14:textId="1FE9B6CF" w:rsidR="00F93427" w:rsidRDefault="00F93427" w:rsidP="00616444">
    <w:pPr>
      <w:pStyle w:val="Header"/>
      <w:framePr w:wrap="auto" w:vAnchor="text" w:hAnchor="margin" w:y="1"/>
      <w:widowControl/>
      <w:rPr>
        <w:noProof w:val="0"/>
      </w:rPr>
    </w:pPr>
    <w:r>
      <w:rPr>
        <w:noProof w:val="0"/>
      </w:rPr>
      <w:fldChar w:fldCharType="begin"/>
    </w:r>
    <w:r>
      <w:rPr>
        <w:noProof w:val="0"/>
      </w:rPr>
      <w:instrText xml:space="preserve">styleref ZGSM </w:instrText>
    </w:r>
    <w:r>
      <w:rPr>
        <w:noProof w:val="0"/>
      </w:rPr>
      <w:fldChar w:fldCharType="end"/>
    </w:r>
  </w:p>
  <w:p w14:paraId="29B8BA47" w14:textId="77777777" w:rsidR="00F93427" w:rsidRPr="00616444" w:rsidRDefault="00F93427" w:rsidP="0061644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9E655" w14:textId="77777777" w:rsidR="00F93427" w:rsidRDefault="00F934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5483AD0"/>
    <w:lvl w:ilvl="0">
      <w:start w:val="1"/>
      <w:numFmt w:val="decimal"/>
      <w:lvlText w:val="%1."/>
      <w:lvlJc w:val="left"/>
      <w:pPr>
        <w:tabs>
          <w:tab w:val="num" w:pos="1492"/>
        </w:tabs>
        <w:ind w:left="1492" w:hanging="360"/>
      </w:pPr>
    </w:lvl>
  </w:abstractNum>
  <w:abstractNum w:abstractNumId="1">
    <w:nsid w:val="FFFFFF7D"/>
    <w:multiLevelType w:val="singleLevel"/>
    <w:tmpl w:val="74C63AE8"/>
    <w:lvl w:ilvl="0">
      <w:start w:val="1"/>
      <w:numFmt w:val="decimal"/>
      <w:lvlText w:val="%1."/>
      <w:lvlJc w:val="left"/>
      <w:pPr>
        <w:tabs>
          <w:tab w:val="num" w:pos="1209"/>
        </w:tabs>
        <w:ind w:left="1209" w:hanging="360"/>
      </w:pPr>
    </w:lvl>
  </w:abstractNum>
  <w:abstractNum w:abstractNumId="2">
    <w:nsid w:val="FFFFFF7E"/>
    <w:multiLevelType w:val="singleLevel"/>
    <w:tmpl w:val="E91C668A"/>
    <w:lvl w:ilvl="0">
      <w:start w:val="1"/>
      <w:numFmt w:val="decimal"/>
      <w:lvlText w:val="%1."/>
      <w:lvlJc w:val="left"/>
      <w:pPr>
        <w:tabs>
          <w:tab w:val="num" w:pos="926"/>
        </w:tabs>
        <w:ind w:left="926" w:hanging="360"/>
      </w:pPr>
    </w:lvl>
  </w:abstractNum>
  <w:abstractNum w:abstractNumId="3">
    <w:nsid w:val="FFFFFF7F"/>
    <w:multiLevelType w:val="singleLevel"/>
    <w:tmpl w:val="D99E36B8"/>
    <w:lvl w:ilvl="0">
      <w:start w:val="1"/>
      <w:numFmt w:val="decimal"/>
      <w:lvlText w:val="%1."/>
      <w:lvlJc w:val="left"/>
      <w:pPr>
        <w:tabs>
          <w:tab w:val="num" w:pos="643"/>
        </w:tabs>
        <w:ind w:left="643" w:hanging="360"/>
      </w:pPr>
    </w:lvl>
  </w:abstractNum>
  <w:abstractNum w:abstractNumId="4">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147F26"/>
    <w:lvl w:ilvl="0">
      <w:start w:val="1"/>
      <w:numFmt w:val="decimal"/>
      <w:lvlText w:val="%1."/>
      <w:lvlJc w:val="left"/>
      <w:pPr>
        <w:tabs>
          <w:tab w:val="num" w:pos="360"/>
        </w:tabs>
        <w:ind w:left="360" w:hanging="360"/>
      </w:pPr>
    </w:lvl>
  </w:abstractNum>
  <w:abstractNum w:abstractNumId="9">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28960EC"/>
    <w:multiLevelType w:val="hybridMultilevel"/>
    <w:tmpl w:val="EC341A18"/>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2">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AE40FBF"/>
    <w:multiLevelType w:val="multilevel"/>
    <w:tmpl w:val="869A4E0A"/>
    <w:lvl w:ilvl="0">
      <w:start w:val="23"/>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2C41F99"/>
    <w:multiLevelType w:val="hybridMultilevel"/>
    <w:tmpl w:val="FB4C296A"/>
    <w:lvl w:ilvl="0" w:tplc="4E462B14">
      <w:start w:val="5"/>
      <w:numFmt w:val="lowerLetter"/>
      <w:lvlText w:val="%1)"/>
      <w:lvlJc w:val="left"/>
      <w:pPr>
        <w:tabs>
          <w:tab w:val="num" w:pos="644"/>
        </w:tabs>
        <w:ind w:left="644" w:hanging="360"/>
      </w:pPr>
      <w:rPr>
        <w:rFonts w:hint="default"/>
      </w:rPr>
    </w:lvl>
    <w:lvl w:ilvl="1" w:tplc="04090003" w:tentative="1">
      <w:start w:val="1"/>
      <w:numFmt w:val="lowerLetter"/>
      <w:lvlText w:val="%2."/>
      <w:lvlJc w:val="left"/>
      <w:pPr>
        <w:tabs>
          <w:tab w:val="num" w:pos="1364"/>
        </w:tabs>
        <w:ind w:left="1364" w:hanging="360"/>
      </w:pPr>
    </w:lvl>
    <w:lvl w:ilvl="2" w:tplc="04090005" w:tentative="1">
      <w:start w:val="1"/>
      <w:numFmt w:val="lowerRoman"/>
      <w:lvlText w:val="%3."/>
      <w:lvlJc w:val="right"/>
      <w:pPr>
        <w:tabs>
          <w:tab w:val="num" w:pos="2084"/>
        </w:tabs>
        <w:ind w:left="2084" w:hanging="180"/>
      </w:pPr>
    </w:lvl>
    <w:lvl w:ilvl="3" w:tplc="04090001" w:tentative="1">
      <w:start w:val="1"/>
      <w:numFmt w:val="decimal"/>
      <w:lvlText w:val="%4."/>
      <w:lvlJc w:val="left"/>
      <w:pPr>
        <w:tabs>
          <w:tab w:val="num" w:pos="2804"/>
        </w:tabs>
        <w:ind w:left="2804" w:hanging="360"/>
      </w:pPr>
    </w:lvl>
    <w:lvl w:ilvl="4" w:tplc="04090003" w:tentative="1">
      <w:start w:val="1"/>
      <w:numFmt w:val="lowerLetter"/>
      <w:lvlText w:val="%5."/>
      <w:lvlJc w:val="left"/>
      <w:pPr>
        <w:tabs>
          <w:tab w:val="num" w:pos="3524"/>
        </w:tabs>
        <w:ind w:left="3524" w:hanging="360"/>
      </w:pPr>
    </w:lvl>
    <w:lvl w:ilvl="5" w:tplc="04090005" w:tentative="1">
      <w:start w:val="1"/>
      <w:numFmt w:val="lowerRoman"/>
      <w:lvlText w:val="%6."/>
      <w:lvlJc w:val="right"/>
      <w:pPr>
        <w:tabs>
          <w:tab w:val="num" w:pos="4244"/>
        </w:tabs>
        <w:ind w:left="4244" w:hanging="180"/>
      </w:pPr>
    </w:lvl>
    <w:lvl w:ilvl="6" w:tplc="04090001" w:tentative="1">
      <w:start w:val="1"/>
      <w:numFmt w:val="decimal"/>
      <w:lvlText w:val="%7."/>
      <w:lvlJc w:val="left"/>
      <w:pPr>
        <w:tabs>
          <w:tab w:val="num" w:pos="4964"/>
        </w:tabs>
        <w:ind w:left="4964" w:hanging="360"/>
      </w:pPr>
    </w:lvl>
    <w:lvl w:ilvl="7" w:tplc="04090003" w:tentative="1">
      <w:start w:val="1"/>
      <w:numFmt w:val="lowerLetter"/>
      <w:lvlText w:val="%8."/>
      <w:lvlJc w:val="left"/>
      <w:pPr>
        <w:tabs>
          <w:tab w:val="num" w:pos="5684"/>
        </w:tabs>
        <w:ind w:left="5684" w:hanging="360"/>
      </w:pPr>
    </w:lvl>
    <w:lvl w:ilvl="8" w:tplc="04090005" w:tentative="1">
      <w:start w:val="1"/>
      <w:numFmt w:val="lowerRoman"/>
      <w:lvlText w:val="%9."/>
      <w:lvlJc w:val="right"/>
      <w:pPr>
        <w:tabs>
          <w:tab w:val="num" w:pos="6404"/>
        </w:tabs>
        <w:ind w:left="6404" w:hanging="180"/>
      </w:pPr>
    </w:lvl>
  </w:abstractNum>
  <w:abstractNum w:abstractNumId="17">
    <w:nsid w:val="16A574F2"/>
    <w:multiLevelType w:val="hybridMultilevel"/>
    <w:tmpl w:val="1F86E32E"/>
    <w:lvl w:ilvl="0" w:tplc="923814E0">
      <w:start w:val="17"/>
      <w:numFmt w:val="decimal"/>
      <w:lvlText w:val="%1)"/>
      <w:lvlJc w:val="left"/>
      <w:pPr>
        <w:tabs>
          <w:tab w:val="num" w:pos="734"/>
        </w:tabs>
        <w:ind w:left="734" w:hanging="450"/>
      </w:pPr>
      <w:rPr>
        <w:rFonts w:ascii="Times New Roman" w:hAnsi="Times New Roman"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8">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21057127"/>
    <w:multiLevelType w:val="hybridMultilevel"/>
    <w:tmpl w:val="4D0C2D1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33DF2E73"/>
    <w:multiLevelType w:val="hybridMultilevel"/>
    <w:tmpl w:val="C97E86C4"/>
    <w:lvl w:ilvl="0" w:tplc="FFFFFFFF">
      <w:start w:val="1"/>
      <w:numFmt w:val="lowerLetter"/>
      <w:lvlText w:val="%1)"/>
      <w:lvlJc w:val="left"/>
      <w:pPr>
        <w:tabs>
          <w:tab w:val="num" w:pos="644"/>
        </w:tabs>
        <w:ind w:left="644" w:hanging="360"/>
      </w:pPr>
      <w:rPr>
        <w:rFonts w:hint="default"/>
      </w:rPr>
    </w:lvl>
    <w:lvl w:ilvl="1" w:tplc="FFFFFFFF">
      <w:start w:val="1"/>
      <w:numFmt w:val="bullet"/>
      <w:lvlText w:val=""/>
      <w:lvlJc w:val="left"/>
      <w:pPr>
        <w:tabs>
          <w:tab w:val="num" w:pos="1364"/>
        </w:tabs>
        <w:ind w:left="1364" w:hanging="360"/>
      </w:pPr>
      <w:rPr>
        <w:rFonts w:ascii="Symbol" w:hAnsi="Symbol" w:hint="default"/>
      </w:rPr>
    </w:lvl>
    <w:lvl w:ilvl="2" w:tplc="FFFFFFFF">
      <w:start w:val="20"/>
      <w:numFmt w:val="decimal"/>
      <w:lvlText w:val="%3."/>
      <w:lvlJc w:val="left"/>
      <w:pPr>
        <w:tabs>
          <w:tab w:val="num" w:pos="2264"/>
        </w:tabs>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26">
    <w:nsid w:val="34402F6E"/>
    <w:multiLevelType w:val="hybridMultilevel"/>
    <w:tmpl w:val="8A1CB5DC"/>
    <w:lvl w:ilvl="0" w:tplc="40CC2CEC">
      <w:start w:val="1"/>
      <w:numFmt w:val="bullet"/>
      <w:lvlText w:val=""/>
      <w:lvlJc w:val="left"/>
      <w:pPr>
        <w:tabs>
          <w:tab w:val="num" w:pos="1325"/>
        </w:tabs>
        <w:ind w:left="1325" w:hanging="360"/>
      </w:pPr>
      <w:rPr>
        <w:rFonts w:ascii="Symbol" w:hAnsi="Symbol" w:hint="default"/>
      </w:rPr>
    </w:lvl>
    <w:lvl w:ilvl="1" w:tplc="E73ED0DA" w:tentative="1">
      <w:start w:val="1"/>
      <w:numFmt w:val="bullet"/>
      <w:lvlText w:val="o"/>
      <w:lvlJc w:val="left"/>
      <w:pPr>
        <w:tabs>
          <w:tab w:val="num" w:pos="2045"/>
        </w:tabs>
        <w:ind w:left="2045" w:hanging="360"/>
      </w:pPr>
      <w:rPr>
        <w:rFonts w:ascii="Courier New" w:hAnsi="Courier New" w:hint="default"/>
      </w:rPr>
    </w:lvl>
    <w:lvl w:ilvl="2" w:tplc="C9848BC2" w:tentative="1">
      <w:start w:val="1"/>
      <w:numFmt w:val="bullet"/>
      <w:lvlText w:val=""/>
      <w:lvlJc w:val="left"/>
      <w:pPr>
        <w:tabs>
          <w:tab w:val="num" w:pos="2765"/>
        </w:tabs>
        <w:ind w:left="2765" w:hanging="360"/>
      </w:pPr>
      <w:rPr>
        <w:rFonts w:ascii="Wingdings" w:hAnsi="Wingdings" w:hint="default"/>
      </w:rPr>
    </w:lvl>
    <w:lvl w:ilvl="3" w:tplc="F57C5190" w:tentative="1">
      <w:start w:val="1"/>
      <w:numFmt w:val="bullet"/>
      <w:lvlText w:val=""/>
      <w:lvlJc w:val="left"/>
      <w:pPr>
        <w:tabs>
          <w:tab w:val="num" w:pos="3485"/>
        </w:tabs>
        <w:ind w:left="3485" w:hanging="360"/>
      </w:pPr>
      <w:rPr>
        <w:rFonts w:ascii="Symbol" w:hAnsi="Symbol" w:hint="default"/>
      </w:rPr>
    </w:lvl>
    <w:lvl w:ilvl="4" w:tplc="571C2602" w:tentative="1">
      <w:start w:val="1"/>
      <w:numFmt w:val="bullet"/>
      <w:lvlText w:val="o"/>
      <w:lvlJc w:val="left"/>
      <w:pPr>
        <w:tabs>
          <w:tab w:val="num" w:pos="4205"/>
        </w:tabs>
        <w:ind w:left="4205" w:hanging="360"/>
      </w:pPr>
      <w:rPr>
        <w:rFonts w:ascii="Courier New" w:hAnsi="Courier New" w:hint="default"/>
      </w:rPr>
    </w:lvl>
    <w:lvl w:ilvl="5" w:tplc="9B1E6712" w:tentative="1">
      <w:start w:val="1"/>
      <w:numFmt w:val="bullet"/>
      <w:lvlText w:val=""/>
      <w:lvlJc w:val="left"/>
      <w:pPr>
        <w:tabs>
          <w:tab w:val="num" w:pos="4925"/>
        </w:tabs>
        <w:ind w:left="4925" w:hanging="360"/>
      </w:pPr>
      <w:rPr>
        <w:rFonts w:ascii="Wingdings" w:hAnsi="Wingdings" w:hint="default"/>
      </w:rPr>
    </w:lvl>
    <w:lvl w:ilvl="6" w:tplc="AB7410AE" w:tentative="1">
      <w:start w:val="1"/>
      <w:numFmt w:val="bullet"/>
      <w:lvlText w:val=""/>
      <w:lvlJc w:val="left"/>
      <w:pPr>
        <w:tabs>
          <w:tab w:val="num" w:pos="5645"/>
        </w:tabs>
        <w:ind w:left="5645" w:hanging="360"/>
      </w:pPr>
      <w:rPr>
        <w:rFonts w:ascii="Symbol" w:hAnsi="Symbol" w:hint="default"/>
      </w:rPr>
    </w:lvl>
    <w:lvl w:ilvl="7" w:tplc="390A8408" w:tentative="1">
      <w:start w:val="1"/>
      <w:numFmt w:val="bullet"/>
      <w:lvlText w:val="o"/>
      <w:lvlJc w:val="left"/>
      <w:pPr>
        <w:tabs>
          <w:tab w:val="num" w:pos="6365"/>
        </w:tabs>
        <w:ind w:left="6365" w:hanging="360"/>
      </w:pPr>
      <w:rPr>
        <w:rFonts w:ascii="Courier New" w:hAnsi="Courier New" w:hint="default"/>
      </w:rPr>
    </w:lvl>
    <w:lvl w:ilvl="8" w:tplc="856ACDCC" w:tentative="1">
      <w:start w:val="1"/>
      <w:numFmt w:val="bullet"/>
      <w:lvlText w:val=""/>
      <w:lvlJc w:val="left"/>
      <w:pPr>
        <w:tabs>
          <w:tab w:val="num" w:pos="7085"/>
        </w:tabs>
        <w:ind w:left="7085" w:hanging="360"/>
      </w:pPr>
      <w:rPr>
        <w:rFonts w:ascii="Wingdings" w:hAnsi="Wingdings" w:hint="default"/>
      </w:rPr>
    </w:lvl>
  </w:abstractNum>
  <w:abstractNum w:abstractNumId="27">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36A6498C"/>
    <w:multiLevelType w:val="multilevel"/>
    <w:tmpl w:val="A162C96A"/>
    <w:lvl w:ilvl="0">
      <w:start w:val="7"/>
      <w:numFmt w:val="decimal"/>
      <w:lvlText w:val="%1"/>
      <w:lvlJc w:val="left"/>
      <w:pPr>
        <w:tabs>
          <w:tab w:val="num" w:pos="1128"/>
        </w:tabs>
        <w:ind w:left="1128" w:hanging="1128"/>
      </w:pPr>
      <w:rPr>
        <w:rFonts w:hint="default"/>
      </w:rPr>
    </w:lvl>
    <w:lvl w:ilvl="1">
      <w:start w:val="2"/>
      <w:numFmt w:val="decimal"/>
      <w:lvlText w:val="%1.%2"/>
      <w:lvlJc w:val="left"/>
      <w:pPr>
        <w:tabs>
          <w:tab w:val="num" w:pos="1128"/>
        </w:tabs>
        <w:ind w:left="1128" w:hanging="1128"/>
      </w:pPr>
      <w:rPr>
        <w:rFonts w:hint="default"/>
      </w:rPr>
    </w:lvl>
    <w:lvl w:ilvl="2">
      <w:start w:val="7"/>
      <w:numFmt w:val="decimal"/>
      <w:lvlText w:val="%1.%2.%3"/>
      <w:lvlJc w:val="left"/>
      <w:pPr>
        <w:tabs>
          <w:tab w:val="num" w:pos="1128"/>
        </w:tabs>
        <w:ind w:left="1128" w:hanging="1128"/>
      </w:pPr>
      <w:rPr>
        <w:rFonts w:hint="default"/>
      </w:rPr>
    </w:lvl>
    <w:lvl w:ilvl="3">
      <w:start w:val="1"/>
      <w:numFmt w:val="decimal"/>
      <w:lvlText w:val="%1.%2.%3.%4"/>
      <w:lvlJc w:val="left"/>
      <w:pPr>
        <w:tabs>
          <w:tab w:val="num" w:pos="1128"/>
        </w:tabs>
        <w:ind w:left="1128" w:hanging="1128"/>
      </w:pPr>
      <w:rPr>
        <w:rFonts w:hint="default"/>
      </w:rPr>
    </w:lvl>
    <w:lvl w:ilvl="4">
      <w:start w:val="1"/>
      <w:numFmt w:val="decimal"/>
      <w:lvlText w:val="%1.%2.%3.%4.%5"/>
      <w:lvlJc w:val="left"/>
      <w:pPr>
        <w:tabs>
          <w:tab w:val="num" w:pos="1128"/>
        </w:tabs>
        <w:ind w:left="1128" w:hanging="1128"/>
      </w:pPr>
      <w:rPr>
        <w:rFonts w:hint="default"/>
      </w:rPr>
    </w:lvl>
    <w:lvl w:ilvl="5">
      <w:start w:val="1"/>
      <w:numFmt w:val="decimal"/>
      <w:lvlText w:val="%1.%2.%3.%4.%5.%6"/>
      <w:lvlJc w:val="left"/>
      <w:pPr>
        <w:tabs>
          <w:tab w:val="num" w:pos="1128"/>
        </w:tabs>
        <w:ind w:left="1128" w:hanging="1128"/>
      </w:pPr>
      <w:rPr>
        <w:rFonts w:hint="default"/>
      </w:rPr>
    </w:lvl>
    <w:lvl w:ilvl="6">
      <w:start w:val="1"/>
      <w:numFmt w:val="decimal"/>
      <w:lvlText w:val="%1.%2.%3.%4.%5.%6.%7"/>
      <w:lvlJc w:val="left"/>
      <w:pPr>
        <w:tabs>
          <w:tab w:val="num" w:pos="1128"/>
        </w:tabs>
        <w:ind w:left="1128" w:hanging="112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3F50134E"/>
    <w:multiLevelType w:val="hybridMultilevel"/>
    <w:tmpl w:val="70CE0208"/>
    <w:lvl w:ilvl="0" w:tplc="FFFFFFFF">
      <w:start w:val="6"/>
      <w:numFmt w:val="bullet"/>
      <w:lvlText w:val=""/>
      <w:lvlJc w:val="left"/>
      <w:pPr>
        <w:tabs>
          <w:tab w:val="num" w:pos="720"/>
        </w:tabs>
        <w:ind w:left="720" w:hanging="360"/>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407915D0"/>
    <w:multiLevelType w:val="singleLevel"/>
    <w:tmpl w:val="04090019"/>
    <w:lvl w:ilvl="0">
      <w:start w:val="1"/>
      <w:numFmt w:val="lowerLetter"/>
      <w:lvlText w:val="(%1)"/>
      <w:lvlJc w:val="left"/>
      <w:pPr>
        <w:tabs>
          <w:tab w:val="num" w:pos="360"/>
        </w:tabs>
        <w:ind w:left="360" w:hanging="360"/>
      </w:pPr>
      <w:rPr>
        <w:rFonts w:hint="default"/>
      </w:rPr>
    </w:lvl>
  </w:abstractNum>
  <w:abstractNum w:abstractNumId="35">
    <w:nsid w:val="4D700D69"/>
    <w:multiLevelType w:val="hybridMultilevel"/>
    <w:tmpl w:val="102E3AF6"/>
    <w:lvl w:ilvl="0" w:tplc="45CC21D6">
      <w:start w:val="1"/>
      <w:numFmt w:val="lowerLetter"/>
      <w:lvlText w:val="(%1)"/>
      <w:lvlJc w:val="left"/>
      <w:pPr>
        <w:tabs>
          <w:tab w:val="num" w:pos="765"/>
        </w:tabs>
        <w:ind w:left="765" w:hanging="360"/>
      </w:pPr>
      <w:rPr>
        <w:rFonts w:hint="default"/>
      </w:rPr>
    </w:lvl>
    <w:lvl w:ilvl="1" w:tplc="86284F44" w:tentative="1">
      <w:start w:val="1"/>
      <w:numFmt w:val="lowerLetter"/>
      <w:lvlText w:val="%2."/>
      <w:lvlJc w:val="left"/>
      <w:pPr>
        <w:tabs>
          <w:tab w:val="num" w:pos="1485"/>
        </w:tabs>
        <w:ind w:left="1485" w:hanging="360"/>
      </w:pPr>
    </w:lvl>
    <w:lvl w:ilvl="2" w:tplc="6E0E7556" w:tentative="1">
      <w:start w:val="1"/>
      <w:numFmt w:val="lowerRoman"/>
      <w:lvlText w:val="%3."/>
      <w:lvlJc w:val="right"/>
      <w:pPr>
        <w:tabs>
          <w:tab w:val="num" w:pos="2205"/>
        </w:tabs>
        <w:ind w:left="2205" w:hanging="180"/>
      </w:pPr>
    </w:lvl>
    <w:lvl w:ilvl="3" w:tplc="05749112" w:tentative="1">
      <w:start w:val="1"/>
      <w:numFmt w:val="decimal"/>
      <w:lvlText w:val="%4."/>
      <w:lvlJc w:val="left"/>
      <w:pPr>
        <w:tabs>
          <w:tab w:val="num" w:pos="2925"/>
        </w:tabs>
        <w:ind w:left="2925" w:hanging="360"/>
      </w:pPr>
    </w:lvl>
    <w:lvl w:ilvl="4" w:tplc="E7CE4DD4" w:tentative="1">
      <w:start w:val="1"/>
      <w:numFmt w:val="lowerLetter"/>
      <w:lvlText w:val="%5."/>
      <w:lvlJc w:val="left"/>
      <w:pPr>
        <w:tabs>
          <w:tab w:val="num" w:pos="3645"/>
        </w:tabs>
        <w:ind w:left="3645" w:hanging="360"/>
      </w:pPr>
    </w:lvl>
    <w:lvl w:ilvl="5" w:tplc="4CEED7FE" w:tentative="1">
      <w:start w:val="1"/>
      <w:numFmt w:val="lowerRoman"/>
      <w:lvlText w:val="%6."/>
      <w:lvlJc w:val="right"/>
      <w:pPr>
        <w:tabs>
          <w:tab w:val="num" w:pos="4365"/>
        </w:tabs>
        <w:ind w:left="4365" w:hanging="180"/>
      </w:pPr>
    </w:lvl>
    <w:lvl w:ilvl="6" w:tplc="E31E8B96" w:tentative="1">
      <w:start w:val="1"/>
      <w:numFmt w:val="decimal"/>
      <w:lvlText w:val="%7."/>
      <w:lvlJc w:val="left"/>
      <w:pPr>
        <w:tabs>
          <w:tab w:val="num" w:pos="5085"/>
        </w:tabs>
        <w:ind w:left="5085" w:hanging="360"/>
      </w:pPr>
    </w:lvl>
    <w:lvl w:ilvl="7" w:tplc="717644B8" w:tentative="1">
      <w:start w:val="1"/>
      <w:numFmt w:val="lowerLetter"/>
      <w:lvlText w:val="%8."/>
      <w:lvlJc w:val="left"/>
      <w:pPr>
        <w:tabs>
          <w:tab w:val="num" w:pos="5805"/>
        </w:tabs>
        <w:ind w:left="5805" w:hanging="360"/>
      </w:pPr>
    </w:lvl>
    <w:lvl w:ilvl="8" w:tplc="C0D2B8B0" w:tentative="1">
      <w:start w:val="1"/>
      <w:numFmt w:val="lowerRoman"/>
      <w:lvlText w:val="%9."/>
      <w:lvlJc w:val="right"/>
      <w:pPr>
        <w:tabs>
          <w:tab w:val="num" w:pos="6525"/>
        </w:tabs>
        <w:ind w:left="6525" w:hanging="180"/>
      </w:pPr>
    </w:lvl>
  </w:abstractNum>
  <w:abstractNum w:abstractNumId="36">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563569A8"/>
    <w:multiLevelType w:val="multilevel"/>
    <w:tmpl w:val="2732F5A0"/>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638366AA"/>
    <w:multiLevelType w:val="hybridMultilevel"/>
    <w:tmpl w:val="8A88E86E"/>
    <w:lvl w:ilvl="0" w:tplc="FFFFFFFF">
      <w:start w:val="1"/>
      <w:numFmt w:val="decimal"/>
      <w:lvlText w:val="Figure %1. "/>
      <w:lvlJc w:val="left"/>
      <w:pPr>
        <w:tabs>
          <w:tab w:val="num" w:pos="1327"/>
        </w:tabs>
        <w:ind w:left="510" w:firstLine="815"/>
      </w:pPr>
      <w:rPr>
        <w:rFonts w:ascii="Arial" w:hAnsi="Arial" w:cs="Arial" w:hint="default"/>
        <w:b/>
        <w:i w:val="0"/>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63C65E7F"/>
    <w:multiLevelType w:val="hybridMultilevel"/>
    <w:tmpl w:val="D31EB9B2"/>
    <w:lvl w:ilvl="0" w:tplc="AD007400">
      <w:start w:val="1"/>
      <w:numFmt w:val="bullet"/>
      <w:lvlText w:val=""/>
      <w:lvlJc w:val="left"/>
      <w:pPr>
        <w:tabs>
          <w:tab w:val="num" w:pos="1003"/>
        </w:tabs>
        <w:ind w:left="1003" w:hanging="360"/>
      </w:pPr>
      <w:rPr>
        <w:rFonts w:ascii="Symbol" w:hAnsi="Symbol" w:hint="default"/>
      </w:rPr>
    </w:lvl>
    <w:lvl w:ilvl="1" w:tplc="965A6C7A" w:tentative="1">
      <w:start w:val="1"/>
      <w:numFmt w:val="bullet"/>
      <w:lvlText w:val="o"/>
      <w:lvlJc w:val="left"/>
      <w:pPr>
        <w:tabs>
          <w:tab w:val="num" w:pos="1723"/>
        </w:tabs>
        <w:ind w:left="1723" w:hanging="360"/>
      </w:pPr>
      <w:rPr>
        <w:rFonts w:ascii="Courier New" w:hAnsi="Courier New" w:hint="default"/>
      </w:rPr>
    </w:lvl>
    <w:lvl w:ilvl="2" w:tplc="F5709214" w:tentative="1">
      <w:start w:val="1"/>
      <w:numFmt w:val="bullet"/>
      <w:lvlText w:val=""/>
      <w:lvlJc w:val="left"/>
      <w:pPr>
        <w:tabs>
          <w:tab w:val="num" w:pos="2443"/>
        </w:tabs>
        <w:ind w:left="2443" w:hanging="360"/>
      </w:pPr>
      <w:rPr>
        <w:rFonts w:ascii="Wingdings" w:hAnsi="Wingdings" w:hint="default"/>
      </w:rPr>
    </w:lvl>
    <w:lvl w:ilvl="3" w:tplc="A16E9A10" w:tentative="1">
      <w:start w:val="1"/>
      <w:numFmt w:val="bullet"/>
      <w:lvlText w:val=""/>
      <w:lvlJc w:val="left"/>
      <w:pPr>
        <w:tabs>
          <w:tab w:val="num" w:pos="3163"/>
        </w:tabs>
        <w:ind w:left="3163" w:hanging="360"/>
      </w:pPr>
      <w:rPr>
        <w:rFonts w:ascii="Symbol" w:hAnsi="Symbol" w:hint="default"/>
      </w:rPr>
    </w:lvl>
    <w:lvl w:ilvl="4" w:tplc="EEC4844C" w:tentative="1">
      <w:start w:val="1"/>
      <w:numFmt w:val="bullet"/>
      <w:lvlText w:val="o"/>
      <w:lvlJc w:val="left"/>
      <w:pPr>
        <w:tabs>
          <w:tab w:val="num" w:pos="3883"/>
        </w:tabs>
        <w:ind w:left="3883" w:hanging="360"/>
      </w:pPr>
      <w:rPr>
        <w:rFonts w:ascii="Courier New" w:hAnsi="Courier New" w:hint="default"/>
      </w:rPr>
    </w:lvl>
    <w:lvl w:ilvl="5" w:tplc="EBD84A5C" w:tentative="1">
      <w:start w:val="1"/>
      <w:numFmt w:val="bullet"/>
      <w:lvlText w:val=""/>
      <w:lvlJc w:val="left"/>
      <w:pPr>
        <w:tabs>
          <w:tab w:val="num" w:pos="4603"/>
        </w:tabs>
        <w:ind w:left="4603" w:hanging="360"/>
      </w:pPr>
      <w:rPr>
        <w:rFonts w:ascii="Wingdings" w:hAnsi="Wingdings" w:hint="default"/>
      </w:rPr>
    </w:lvl>
    <w:lvl w:ilvl="6" w:tplc="3932C41C" w:tentative="1">
      <w:start w:val="1"/>
      <w:numFmt w:val="bullet"/>
      <w:lvlText w:val=""/>
      <w:lvlJc w:val="left"/>
      <w:pPr>
        <w:tabs>
          <w:tab w:val="num" w:pos="5323"/>
        </w:tabs>
        <w:ind w:left="5323" w:hanging="360"/>
      </w:pPr>
      <w:rPr>
        <w:rFonts w:ascii="Symbol" w:hAnsi="Symbol" w:hint="default"/>
      </w:rPr>
    </w:lvl>
    <w:lvl w:ilvl="7" w:tplc="E522DD72" w:tentative="1">
      <w:start w:val="1"/>
      <w:numFmt w:val="bullet"/>
      <w:lvlText w:val="o"/>
      <w:lvlJc w:val="left"/>
      <w:pPr>
        <w:tabs>
          <w:tab w:val="num" w:pos="6043"/>
        </w:tabs>
        <w:ind w:left="6043" w:hanging="360"/>
      </w:pPr>
      <w:rPr>
        <w:rFonts w:ascii="Courier New" w:hAnsi="Courier New" w:hint="default"/>
      </w:rPr>
    </w:lvl>
    <w:lvl w:ilvl="8" w:tplc="EA22A5C4" w:tentative="1">
      <w:start w:val="1"/>
      <w:numFmt w:val="bullet"/>
      <w:lvlText w:val=""/>
      <w:lvlJc w:val="left"/>
      <w:pPr>
        <w:tabs>
          <w:tab w:val="num" w:pos="6763"/>
        </w:tabs>
        <w:ind w:left="6763" w:hanging="360"/>
      </w:pPr>
      <w:rPr>
        <w:rFonts w:ascii="Wingdings" w:hAnsi="Wingdings" w:hint="default"/>
      </w:rPr>
    </w:lvl>
  </w:abstractNum>
  <w:abstractNum w:abstractNumId="42">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6C3A46EA"/>
    <w:multiLevelType w:val="multilevel"/>
    <w:tmpl w:val="688C53D0"/>
    <w:lvl w:ilvl="0">
      <w:start w:val="4"/>
      <w:numFmt w:val="decimal"/>
      <w:lvlText w:val="%1"/>
      <w:lvlJc w:val="left"/>
      <w:pPr>
        <w:tabs>
          <w:tab w:val="num" w:pos="1128"/>
        </w:tabs>
        <w:ind w:left="1128" w:hanging="1128"/>
      </w:pPr>
      <w:rPr>
        <w:rFonts w:hint="default"/>
      </w:rPr>
    </w:lvl>
    <w:lvl w:ilvl="1">
      <w:start w:val="2"/>
      <w:numFmt w:val="decimal"/>
      <w:lvlText w:val="%1.%2"/>
      <w:lvlJc w:val="left"/>
      <w:pPr>
        <w:tabs>
          <w:tab w:val="num" w:pos="1128"/>
        </w:tabs>
        <w:ind w:left="1128" w:hanging="1128"/>
      </w:pPr>
      <w:rPr>
        <w:rFonts w:hint="default"/>
      </w:rPr>
    </w:lvl>
    <w:lvl w:ilvl="2">
      <w:start w:val="1"/>
      <w:numFmt w:val="decimal"/>
      <w:lvlText w:val="%1.%2.%3"/>
      <w:lvlJc w:val="left"/>
      <w:pPr>
        <w:tabs>
          <w:tab w:val="num" w:pos="1128"/>
        </w:tabs>
        <w:ind w:left="1128" w:hanging="1128"/>
      </w:pPr>
      <w:rPr>
        <w:rFonts w:hint="default"/>
      </w:rPr>
    </w:lvl>
    <w:lvl w:ilvl="3">
      <w:start w:val="1"/>
      <w:numFmt w:val="decimal"/>
      <w:lvlText w:val="%1.%2.%3.%4"/>
      <w:lvlJc w:val="left"/>
      <w:pPr>
        <w:tabs>
          <w:tab w:val="num" w:pos="1128"/>
        </w:tabs>
        <w:ind w:left="1128" w:hanging="1128"/>
      </w:pPr>
      <w:rPr>
        <w:rFonts w:hint="default"/>
      </w:rPr>
    </w:lvl>
    <w:lvl w:ilvl="4">
      <w:start w:val="1"/>
      <w:numFmt w:val="decimal"/>
      <w:lvlText w:val="%1.%2.%3.%4.%5"/>
      <w:lvlJc w:val="left"/>
      <w:pPr>
        <w:tabs>
          <w:tab w:val="num" w:pos="1128"/>
        </w:tabs>
        <w:ind w:left="1128" w:hanging="1128"/>
      </w:pPr>
      <w:rPr>
        <w:rFonts w:hint="default"/>
      </w:rPr>
    </w:lvl>
    <w:lvl w:ilvl="5">
      <w:start w:val="1"/>
      <w:numFmt w:val="decimal"/>
      <w:lvlText w:val="%1.%2.%3.%4.%5.%6"/>
      <w:lvlJc w:val="left"/>
      <w:pPr>
        <w:tabs>
          <w:tab w:val="num" w:pos="1128"/>
        </w:tabs>
        <w:ind w:left="1128" w:hanging="1128"/>
      </w:pPr>
      <w:rPr>
        <w:rFonts w:hint="default"/>
      </w:rPr>
    </w:lvl>
    <w:lvl w:ilvl="6">
      <w:start w:val="1"/>
      <w:numFmt w:val="decimal"/>
      <w:lvlText w:val="%1.%2.%3.%4.%5.%6.%7"/>
      <w:lvlJc w:val="left"/>
      <w:pPr>
        <w:tabs>
          <w:tab w:val="num" w:pos="1128"/>
        </w:tabs>
        <w:ind w:left="1128" w:hanging="112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67D69FF"/>
    <w:multiLevelType w:val="multilevel"/>
    <w:tmpl w:val="749AB57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7">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23"/>
  </w:num>
  <w:num w:numId="3">
    <w:abstractNumId w:val="47"/>
  </w:num>
  <w:num w:numId="4">
    <w:abstractNumId w:val="15"/>
  </w:num>
  <w:num w:numId="5">
    <w:abstractNumId w:val="27"/>
  </w:num>
  <w:num w:numId="6">
    <w:abstractNumId w:val="36"/>
  </w:num>
  <w:num w:numId="7">
    <w:abstractNumId w:val="2"/>
  </w:num>
  <w:num w:numId="8">
    <w:abstractNumId w:val="1"/>
  </w:num>
  <w:num w:numId="9">
    <w:abstractNumId w:val="0"/>
  </w:num>
  <w:num w:numId="10">
    <w:abstractNumId w:val="46"/>
  </w:num>
  <w:num w:numId="11">
    <w:abstractNumId w:val="44"/>
  </w:num>
  <w:num w:numId="12">
    <w:abstractNumId w:val="16"/>
  </w:num>
  <w:num w:numId="13">
    <w:abstractNumId w:val="34"/>
  </w:num>
  <w:num w:numId="14">
    <w:abstractNumId w:val="31"/>
  </w:num>
  <w:num w:numId="15">
    <w:abstractNumId w:val="11"/>
  </w:num>
  <w:num w:numId="16">
    <w:abstractNumId w:val="35"/>
  </w:num>
  <w:num w:numId="17">
    <w:abstractNumId w:val="14"/>
  </w:num>
  <w:num w:numId="18">
    <w:abstractNumId w:val="41"/>
  </w:num>
  <w:num w:numId="19">
    <w:abstractNumId w:val="25"/>
  </w:num>
  <w:num w:numId="20">
    <w:abstractNumId w:val="26"/>
  </w:num>
  <w:num w:numId="21">
    <w:abstractNumId w:val="40"/>
  </w:num>
  <w:num w:numId="22">
    <w:abstractNumId w:val="21"/>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2"/>
  </w:num>
  <w:num w:numId="31">
    <w:abstractNumId w:val="39"/>
  </w:num>
  <w:num w:numId="32">
    <w:abstractNumId w:val="32"/>
  </w:num>
  <w:num w:numId="33">
    <w:abstractNumId w:val="37"/>
  </w:num>
  <w:num w:numId="34">
    <w:abstractNumId w:val="20"/>
  </w:num>
  <w:num w:numId="35">
    <w:abstractNumId w:val="13"/>
  </w:num>
  <w:num w:numId="36">
    <w:abstractNumId w:val="18"/>
  </w:num>
  <w:num w:numId="37">
    <w:abstractNumId w:val="33"/>
  </w:num>
  <w:num w:numId="38">
    <w:abstractNumId w:val="43"/>
  </w:num>
  <w:num w:numId="39">
    <w:abstractNumId w:val="28"/>
  </w:num>
  <w:num w:numId="40">
    <w:abstractNumId w:val="12"/>
  </w:num>
  <w:num w:numId="41">
    <w:abstractNumId w:val="30"/>
  </w:num>
  <w:num w:numId="42">
    <w:abstractNumId w:val="19"/>
  </w:num>
  <w:num w:numId="43">
    <w:abstractNumId w:val="24"/>
  </w:num>
  <w:num w:numId="44">
    <w:abstractNumId w:val="42"/>
  </w:num>
  <w:num w:numId="45">
    <w:abstractNumId w:val="38"/>
  </w:num>
  <w:num w:numId="46">
    <w:abstractNumId w:val="29"/>
  </w:num>
  <w:num w:numId="47">
    <w:abstractNumId w:val="17"/>
  </w:num>
  <w:num w:numId="48">
    <w:abstractNumId w:val="45"/>
  </w:num>
  <w:num w:numId="4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intFractionalCharacterWidth/>
  <w:hideSpellingErrors/>
  <w:hideGrammaticalErrors/>
  <w:activeWritingStyle w:appName="MSWord" w:lang="en-US" w:vendorID="8" w:dllVersion="513" w:checkStyle="1"/>
  <w:activeWritingStyle w:appName="MSWord" w:lang="en-GB" w:vendorID="8" w:dllVersion="513" w:checkStyle="1"/>
  <w:activeWritingStyle w:appName="MSWord" w:lang="en-AU" w:vendorID="8" w:dllVersion="513" w:checkStyle="1"/>
  <w:activeWritingStyle w:appName="MSWord" w:lang="fr-FR" w:vendorID="9" w:dllVersion="512" w:checkStyle="1"/>
  <w:activeWritingStyle w:appName="MSWord" w:lang="de-DE" w:vendorID="9" w:dllVersion="512" w:checkStyle="1"/>
  <w:activeWritingStyle w:appName="MSWord" w:lang="it-IT" w:vendorID="3" w:dllVersion="517" w:checkStyle="1"/>
  <w:activeWritingStyle w:appName="MSWord" w:lang="sv-SE" w:vendorID="0" w:dllVersion="512" w:checkStyle="1"/>
  <w:activeWritingStyle w:appName="MSWord" w:lang="es-ES_tradnl" w:vendorID="9" w:dllVersion="512" w:checkStyle="1"/>
  <w:activeWritingStyle w:appName="MSWord" w:lang="pl-PL" w:vendorID="12" w:dllVersion="512" w:checkStyle="1"/>
  <w:activeWritingStyle w:appName="MSWord" w:lang="pt-BR" w:vendorID="1" w:dllVersion="513" w:checkStyle="1"/>
  <w:activeWritingStyle w:appName="MSWord" w:lang="hu-HU" w:vendorID="7" w:dllVersion="522"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283"/>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49">
      <o:colormru v:ext="edit" colors="#ddd,#eaeaea"/>
    </o:shapedefaults>
  </w:hdrShapeDefaults>
  <w:footnotePr>
    <w:numRestart w:val="eachSec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6F5"/>
    <w:rsid w:val="0000016F"/>
    <w:rsid w:val="000025A8"/>
    <w:rsid w:val="00002E85"/>
    <w:rsid w:val="00003AAD"/>
    <w:rsid w:val="00005754"/>
    <w:rsid w:val="000069F8"/>
    <w:rsid w:val="0000736A"/>
    <w:rsid w:val="00010016"/>
    <w:rsid w:val="00010166"/>
    <w:rsid w:val="00010B8C"/>
    <w:rsid w:val="00011ACA"/>
    <w:rsid w:val="00012C2F"/>
    <w:rsid w:val="00012E09"/>
    <w:rsid w:val="000132AA"/>
    <w:rsid w:val="00014236"/>
    <w:rsid w:val="00016582"/>
    <w:rsid w:val="00020A25"/>
    <w:rsid w:val="00020F8C"/>
    <w:rsid w:val="0002799B"/>
    <w:rsid w:val="0003005A"/>
    <w:rsid w:val="0003042E"/>
    <w:rsid w:val="0003129D"/>
    <w:rsid w:val="00032620"/>
    <w:rsid w:val="00033602"/>
    <w:rsid w:val="00035BDB"/>
    <w:rsid w:val="000414B2"/>
    <w:rsid w:val="000420C3"/>
    <w:rsid w:val="000436D1"/>
    <w:rsid w:val="00044FC2"/>
    <w:rsid w:val="000453CF"/>
    <w:rsid w:val="000458A6"/>
    <w:rsid w:val="000478B5"/>
    <w:rsid w:val="000511FE"/>
    <w:rsid w:val="00051369"/>
    <w:rsid w:val="00051C41"/>
    <w:rsid w:val="00054B3B"/>
    <w:rsid w:val="00055032"/>
    <w:rsid w:val="000551D5"/>
    <w:rsid w:val="00055745"/>
    <w:rsid w:val="00055BAD"/>
    <w:rsid w:val="0006349D"/>
    <w:rsid w:val="0006373D"/>
    <w:rsid w:val="0006395D"/>
    <w:rsid w:val="000672C5"/>
    <w:rsid w:val="00071164"/>
    <w:rsid w:val="00071FAC"/>
    <w:rsid w:val="000721F7"/>
    <w:rsid w:val="000744D7"/>
    <w:rsid w:val="00076E80"/>
    <w:rsid w:val="000802BD"/>
    <w:rsid w:val="00080D51"/>
    <w:rsid w:val="000816DE"/>
    <w:rsid w:val="000834E7"/>
    <w:rsid w:val="00083F43"/>
    <w:rsid w:val="0008699F"/>
    <w:rsid w:val="00090595"/>
    <w:rsid w:val="00093D5D"/>
    <w:rsid w:val="000944A6"/>
    <w:rsid w:val="00096EB8"/>
    <w:rsid w:val="000978EE"/>
    <w:rsid w:val="000A160D"/>
    <w:rsid w:val="000A182B"/>
    <w:rsid w:val="000A1B70"/>
    <w:rsid w:val="000A3C7A"/>
    <w:rsid w:val="000A5DA6"/>
    <w:rsid w:val="000B07A2"/>
    <w:rsid w:val="000B0DCA"/>
    <w:rsid w:val="000B0F3F"/>
    <w:rsid w:val="000B26F5"/>
    <w:rsid w:val="000B3814"/>
    <w:rsid w:val="000B4B2E"/>
    <w:rsid w:val="000B5DC8"/>
    <w:rsid w:val="000B77F7"/>
    <w:rsid w:val="000B7888"/>
    <w:rsid w:val="000B7C46"/>
    <w:rsid w:val="000C0AAE"/>
    <w:rsid w:val="000C2762"/>
    <w:rsid w:val="000C2D9F"/>
    <w:rsid w:val="000C2F88"/>
    <w:rsid w:val="000C462F"/>
    <w:rsid w:val="000C4848"/>
    <w:rsid w:val="000C5257"/>
    <w:rsid w:val="000C65A5"/>
    <w:rsid w:val="000C7FD7"/>
    <w:rsid w:val="000D1E74"/>
    <w:rsid w:val="000D3072"/>
    <w:rsid w:val="000D3DED"/>
    <w:rsid w:val="000D5806"/>
    <w:rsid w:val="000D69DE"/>
    <w:rsid w:val="000D77DC"/>
    <w:rsid w:val="000E0CBD"/>
    <w:rsid w:val="000E0FD9"/>
    <w:rsid w:val="000E2218"/>
    <w:rsid w:val="000E361A"/>
    <w:rsid w:val="000E60D0"/>
    <w:rsid w:val="000E7C6A"/>
    <w:rsid w:val="000F0CE5"/>
    <w:rsid w:val="000F16C7"/>
    <w:rsid w:val="000F1715"/>
    <w:rsid w:val="000F22A2"/>
    <w:rsid w:val="000F3942"/>
    <w:rsid w:val="000F5342"/>
    <w:rsid w:val="000F7080"/>
    <w:rsid w:val="001011DD"/>
    <w:rsid w:val="00101C42"/>
    <w:rsid w:val="001037BB"/>
    <w:rsid w:val="00103FF2"/>
    <w:rsid w:val="0010587C"/>
    <w:rsid w:val="00105A8E"/>
    <w:rsid w:val="001074CD"/>
    <w:rsid w:val="00110F66"/>
    <w:rsid w:val="00112991"/>
    <w:rsid w:val="00112E63"/>
    <w:rsid w:val="00113BB6"/>
    <w:rsid w:val="0011474F"/>
    <w:rsid w:val="00116BEE"/>
    <w:rsid w:val="00124D65"/>
    <w:rsid w:val="001258CA"/>
    <w:rsid w:val="001261C9"/>
    <w:rsid w:val="0012779C"/>
    <w:rsid w:val="001308A2"/>
    <w:rsid w:val="001311D8"/>
    <w:rsid w:val="00131AE7"/>
    <w:rsid w:val="00132614"/>
    <w:rsid w:val="00133AE6"/>
    <w:rsid w:val="00134FD5"/>
    <w:rsid w:val="001359AA"/>
    <w:rsid w:val="00136378"/>
    <w:rsid w:val="00141C56"/>
    <w:rsid w:val="00142C19"/>
    <w:rsid w:val="001434EF"/>
    <w:rsid w:val="00144BDE"/>
    <w:rsid w:val="001452A2"/>
    <w:rsid w:val="00147D4F"/>
    <w:rsid w:val="00147D9A"/>
    <w:rsid w:val="0015039A"/>
    <w:rsid w:val="00151862"/>
    <w:rsid w:val="00154AA9"/>
    <w:rsid w:val="00155CDE"/>
    <w:rsid w:val="00156758"/>
    <w:rsid w:val="00160246"/>
    <w:rsid w:val="00160AD4"/>
    <w:rsid w:val="00160FFD"/>
    <w:rsid w:val="001615EB"/>
    <w:rsid w:val="00166230"/>
    <w:rsid w:val="00170947"/>
    <w:rsid w:val="001716B7"/>
    <w:rsid w:val="00172D62"/>
    <w:rsid w:val="00174E2B"/>
    <w:rsid w:val="00175E4B"/>
    <w:rsid w:val="001764B5"/>
    <w:rsid w:val="00176992"/>
    <w:rsid w:val="00177424"/>
    <w:rsid w:val="001777A5"/>
    <w:rsid w:val="00177A97"/>
    <w:rsid w:val="00180AC8"/>
    <w:rsid w:val="00181D27"/>
    <w:rsid w:val="001821F2"/>
    <w:rsid w:val="001822F5"/>
    <w:rsid w:val="00182D45"/>
    <w:rsid w:val="001839D2"/>
    <w:rsid w:val="00183B48"/>
    <w:rsid w:val="0018755B"/>
    <w:rsid w:val="00190715"/>
    <w:rsid w:val="0019119B"/>
    <w:rsid w:val="00191738"/>
    <w:rsid w:val="00194237"/>
    <w:rsid w:val="0019428F"/>
    <w:rsid w:val="00194743"/>
    <w:rsid w:val="0019520A"/>
    <w:rsid w:val="00195394"/>
    <w:rsid w:val="00196968"/>
    <w:rsid w:val="00196D63"/>
    <w:rsid w:val="00197CF4"/>
    <w:rsid w:val="001A1A10"/>
    <w:rsid w:val="001A21AF"/>
    <w:rsid w:val="001A3257"/>
    <w:rsid w:val="001A56F6"/>
    <w:rsid w:val="001A621B"/>
    <w:rsid w:val="001B07BA"/>
    <w:rsid w:val="001B7838"/>
    <w:rsid w:val="001C123E"/>
    <w:rsid w:val="001C48A3"/>
    <w:rsid w:val="001C4B8A"/>
    <w:rsid w:val="001C63BC"/>
    <w:rsid w:val="001C699D"/>
    <w:rsid w:val="001C6C76"/>
    <w:rsid w:val="001C7525"/>
    <w:rsid w:val="001D0516"/>
    <w:rsid w:val="001D1EE9"/>
    <w:rsid w:val="001D30A8"/>
    <w:rsid w:val="001D32FD"/>
    <w:rsid w:val="001D337F"/>
    <w:rsid w:val="001D387A"/>
    <w:rsid w:val="001D57C0"/>
    <w:rsid w:val="001D5E60"/>
    <w:rsid w:val="001D6F77"/>
    <w:rsid w:val="001E0F6E"/>
    <w:rsid w:val="001E16C7"/>
    <w:rsid w:val="001E52A5"/>
    <w:rsid w:val="001E55DF"/>
    <w:rsid w:val="001F5A7A"/>
    <w:rsid w:val="001F6603"/>
    <w:rsid w:val="00202966"/>
    <w:rsid w:val="00202EB2"/>
    <w:rsid w:val="00203EA6"/>
    <w:rsid w:val="00205083"/>
    <w:rsid w:val="00205BCD"/>
    <w:rsid w:val="0021051E"/>
    <w:rsid w:val="0021141C"/>
    <w:rsid w:val="0021256F"/>
    <w:rsid w:val="002239D6"/>
    <w:rsid w:val="00223E62"/>
    <w:rsid w:val="002265E8"/>
    <w:rsid w:val="002266AB"/>
    <w:rsid w:val="0023203E"/>
    <w:rsid w:val="0023216E"/>
    <w:rsid w:val="00232EC6"/>
    <w:rsid w:val="002349CC"/>
    <w:rsid w:val="00240D48"/>
    <w:rsid w:val="0024185A"/>
    <w:rsid w:val="002423C5"/>
    <w:rsid w:val="00243D1E"/>
    <w:rsid w:val="00244E95"/>
    <w:rsid w:val="00245C92"/>
    <w:rsid w:val="00247E90"/>
    <w:rsid w:val="00252CCB"/>
    <w:rsid w:val="0025396F"/>
    <w:rsid w:val="00254C4F"/>
    <w:rsid w:val="0025534D"/>
    <w:rsid w:val="002553C8"/>
    <w:rsid w:val="00256354"/>
    <w:rsid w:val="0025660F"/>
    <w:rsid w:val="0026032F"/>
    <w:rsid w:val="002656BE"/>
    <w:rsid w:val="00272635"/>
    <w:rsid w:val="002726D6"/>
    <w:rsid w:val="00272A05"/>
    <w:rsid w:val="00275067"/>
    <w:rsid w:val="0027509E"/>
    <w:rsid w:val="00275617"/>
    <w:rsid w:val="00277469"/>
    <w:rsid w:val="00280B4C"/>
    <w:rsid w:val="00284376"/>
    <w:rsid w:val="00284616"/>
    <w:rsid w:val="00286A36"/>
    <w:rsid w:val="00290838"/>
    <w:rsid w:val="00291ADC"/>
    <w:rsid w:val="00293467"/>
    <w:rsid w:val="00293E2F"/>
    <w:rsid w:val="00295921"/>
    <w:rsid w:val="00295D2F"/>
    <w:rsid w:val="0029750A"/>
    <w:rsid w:val="002A19B4"/>
    <w:rsid w:val="002A6DA2"/>
    <w:rsid w:val="002B23C7"/>
    <w:rsid w:val="002B424F"/>
    <w:rsid w:val="002B48D7"/>
    <w:rsid w:val="002B4A9C"/>
    <w:rsid w:val="002B534D"/>
    <w:rsid w:val="002B62F1"/>
    <w:rsid w:val="002B79EE"/>
    <w:rsid w:val="002C032D"/>
    <w:rsid w:val="002C1D93"/>
    <w:rsid w:val="002C296E"/>
    <w:rsid w:val="002C530E"/>
    <w:rsid w:val="002D0C57"/>
    <w:rsid w:val="002D0E50"/>
    <w:rsid w:val="002D13F0"/>
    <w:rsid w:val="002D1680"/>
    <w:rsid w:val="002D234C"/>
    <w:rsid w:val="002D47A4"/>
    <w:rsid w:val="002D4CC0"/>
    <w:rsid w:val="002D6054"/>
    <w:rsid w:val="002E061F"/>
    <w:rsid w:val="002E0C59"/>
    <w:rsid w:val="002E398F"/>
    <w:rsid w:val="002E45B1"/>
    <w:rsid w:val="002E65C5"/>
    <w:rsid w:val="002E69A7"/>
    <w:rsid w:val="002F3CEA"/>
    <w:rsid w:val="002F4152"/>
    <w:rsid w:val="002F41B6"/>
    <w:rsid w:val="002F4C54"/>
    <w:rsid w:val="002F5839"/>
    <w:rsid w:val="002F6F53"/>
    <w:rsid w:val="002F7398"/>
    <w:rsid w:val="002F7C08"/>
    <w:rsid w:val="00301AB5"/>
    <w:rsid w:val="00305276"/>
    <w:rsid w:val="003053A5"/>
    <w:rsid w:val="0030687D"/>
    <w:rsid w:val="003068FD"/>
    <w:rsid w:val="00307680"/>
    <w:rsid w:val="00311DD7"/>
    <w:rsid w:val="003122CF"/>
    <w:rsid w:val="00313377"/>
    <w:rsid w:val="00313871"/>
    <w:rsid w:val="00314559"/>
    <w:rsid w:val="003148BD"/>
    <w:rsid w:val="003155D3"/>
    <w:rsid w:val="003163F6"/>
    <w:rsid w:val="003244CB"/>
    <w:rsid w:val="003254C2"/>
    <w:rsid w:val="0032573C"/>
    <w:rsid w:val="00325BC4"/>
    <w:rsid w:val="00325F6D"/>
    <w:rsid w:val="00326275"/>
    <w:rsid w:val="00326AC5"/>
    <w:rsid w:val="003305A0"/>
    <w:rsid w:val="003307CC"/>
    <w:rsid w:val="00330D86"/>
    <w:rsid w:val="00331B93"/>
    <w:rsid w:val="003321E7"/>
    <w:rsid w:val="00334194"/>
    <w:rsid w:val="00334446"/>
    <w:rsid w:val="003411CF"/>
    <w:rsid w:val="0034184F"/>
    <w:rsid w:val="0034270C"/>
    <w:rsid w:val="003461E7"/>
    <w:rsid w:val="00346475"/>
    <w:rsid w:val="00352155"/>
    <w:rsid w:val="00353FBB"/>
    <w:rsid w:val="00354642"/>
    <w:rsid w:val="0035724F"/>
    <w:rsid w:val="00364212"/>
    <w:rsid w:val="00365D88"/>
    <w:rsid w:val="0036738A"/>
    <w:rsid w:val="0037003C"/>
    <w:rsid w:val="0037126A"/>
    <w:rsid w:val="00371AE0"/>
    <w:rsid w:val="00371EC3"/>
    <w:rsid w:val="0037218F"/>
    <w:rsid w:val="00374659"/>
    <w:rsid w:val="00374D7F"/>
    <w:rsid w:val="003769FB"/>
    <w:rsid w:val="0038007C"/>
    <w:rsid w:val="00380F30"/>
    <w:rsid w:val="00393AAA"/>
    <w:rsid w:val="00394FCF"/>
    <w:rsid w:val="003A1A07"/>
    <w:rsid w:val="003A2CD1"/>
    <w:rsid w:val="003A3534"/>
    <w:rsid w:val="003A3559"/>
    <w:rsid w:val="003A3923"/>
    <w:rsid w:val="003A6104"/>
    <w:rsid w:val="003A6B3E"/>
    <w:rsid w:val="003A7886"/>
    <w:rsid w:val="003B0813"/>
    <w:rsid w:val="003B3FA4"/>
    <w:rsid w:val="003B4C24"/>
    <w:rsid w:val="003B5ADC"/>
    <w:rsid w:val="003B794A"/>
    <w:rsid w:val="003C3E33"/>
    <w:rsid w:val="003C6609"/>
    <w:rsid w:val="003C7545"/>
    <w:rsid w:val="003D0E37"/>
    <w:rsid w:val="003D51EC"/>
    <w:rsid w:val="003D7320"/>
    <w:rsid w:val="003E115D"/>
    <w:rsid w:val="003E1D49"/>
    <w:rsid w:val="003E26CD"/>
    <w:rsid w:val="003E2C24"/>
    <w:rsid w:val="003E4185"/>
    <w:rsid w:val="003E429E"/>
    <w:rsid w:val="003E58CC"/>
    <w:rsid w:val="003E640B"/>
    <w:rsid w:val="003E645C"/>
    <w:rsid w:val="003E7538"/>
    <w:rsid w:val="003E7E28"/>
    <w:rsid w:val="003F06A1"/>
    <w:rsid w:val="003F2947"/>
    <w:rsid w:val="003F2D25"/>
    <w:rsid w:val="003F33FC"/>
    <w:rsid w:val="003F45CB"/>
    <w:rsid w:val="003F4E9F"/>
    <w:rsid w:val="003F5051"/>
    <w:rsid w:val="003F561C"/>
    <w:rsid w:val="003F5F0A"/>
    <w:rsid w:val="003F64F7"/>
    <w:rsid w:val="003F7C2C"/>
    <w:rsid w:val="004008D1"/>
    <w:rsid w:val="004022E6"/>
    <w:rsid w:val="00402351"/>
    <w:rsid w:val="0040272E"/>
    <w:rsid w:val="00402EBB"/>
    <w:rsid w:val="00403235"/>
    <w:rsid w:val="00404C8A"/>
    <w:rsid w:val="00405936"/>
    <w:rsid w:val="004079A3"/>
    <w:rsid w:val="00410F18"/>
    <w:rsid w:val="00414170"/>
    <w:rsid w:val="00414DE3"/>
    <w:rsid w:val="0041686C"/>
    <w:rsid w:val="00416D4D"/>
    <w:rsid w:val="00420FA3"/>
    <w:rsid w:val="004224C9"/>
    <w:rsid w:val="00422815"/>
    <w:rsid w:val="00422869"/>
    <w:rsid w:val="00424508"/>
    <w:rsid w:val="00425119"/>
    <w:rsid w:val="0042760C"/>
    <w:rsid w:val="00430460"/>
    <w:rsid w:val="00431217"/>
    <w:rsid w:val="004312E9"/>
    <w:rsid w:val="004313EE"/>
    <w:rsid w:val="004315FE"/>
    <w:rsid w:val="00433372"/>
    <w:rsid w:val="00433BA8"/>
    <w:rsid w:val="00433D18"/>
    <w:rsid w:val="00435012"/>
    <w:rsid w:val="004354BB"/>
    <w:rsid w:val="004355D8"/>
    <w:rsid w:val="00435F1B"/>
    <w:rsid w:val="0043692C"/>
    <w:rsid w:val="00442BC4"/>
    <w:rsid w:val="004444AA"/>
    <w:rsid w:val="004453F2"/>
    <w:rsid w:val="00445EAD"/>
    <w:rsid w:val="004464D1"/>
    <w:rsid w:val="00447547"/>
    <w:rsid w:val="004476D7"/>
    <w:rsid w:val="004478EF"/>
    <w:rsid w:val="00451E4D"/>
    <w:rsid w:val="00452054"/>
    <w:rsid w:val="00453700"/>
    <w:rsid w:val="00454012"/>
    <w:rsid w:val="00454A73"/>
    <w:rsid w:val="00457C0E"/>
    <w:rsid w:val="00461C2C"/>
    <w:rsid w:val="00465D2E"/>
    <w:rsid w:val="0047045C"/>
    <w:rsid w:val="00471BDD"/>
    <w:rsid w:val="0047261E"/>
    <w:rsid w:val="00472AAD"/>
    <w:rsid w:val="004738C3"/>
    <w:rsid w:val="00474870"/>
    <w:rsid w:val="0047496B"/>
    <w:rsid w:val="00474E09"/>
    <w:rsid w:val="0048006A"/>
    <w:rsid w:val="0048221A"/>
    <w:rsid w:val="00482831"/>
    <w:rsid w:val="00483175"/>
    <w:rsid w:val="00483CB1"/>
    <w:rsid w:val="0048544C"/>
    <w:rsid w:val="0048669E"/>
    <w:rsid w:val="004874CC"/>
    <w:rsid w:val="00492CC8"/>
    <w:rsid w:val="00493A65"/>
    <w:rsid w:val="00495105"/>
    <w:rsid w:val="004955C5"/>
    <w:rsid w:val="004A18A6"/>
    <w:rsid w:val="004A2A19"/>
    <w:rsid w:val="004A4457"/>
    <w:rsid w:val="004A73A9"/>
    <w:rsid w:val="004A7B4D"/>
    <w:rsid w:val="004B08DF"/>
    <w:rsid w:val="004B0E80"/>
    <w:rsid w:val="004B0FBF"/>
    <w:rsid w:val="004B2792"/>
    <w:rsid w:val="004B2DEE"/>
    <w:rsid w:val="004B615F"/>
    <w:rsid w:val="004B6FD1"/>
    <w:rsid w:val="004B7E74"/>
    <w:rsid w:val="004C0950"/>
    <w:rsid w:val="004C0E6F"/>
    <w:rsid w:val="004C227F"/>
    <w:rsid w:val="004C23C0"/>
    <w:rsid w:val="004C3248"/>
    <w:rsid w:val="004C603B"/>
    <w:rsid w:val="004C631D"/>
    <w:rsid w:val="004C6B8B"/>
    <w:rsid w:val="004D1973"/>
    <w:rsid w:val="004D1FF2"/>
    <w:rsid w:val="004D20C4"/>
    <w:rsid w:val="004D2174"/>
    <w:rsid w:val="004D47B2"/>
    <w:rsid w:val="004D65D6"/>
    <w:rsid w:val="004D74B4"/>
    <w:rsid w:val="004D7BD7"/>
    <w:rsid w:val="004E13F7"/>
    <w:rsid w:val="004E308C"/>
    <w:rsid w:val="004E3A72"/>
    <w:rsid w:val="004E438E"/>
    <w:rsid w:val="004E5445"/>
    <w:rsid w:val="004E70D2"/>
    <w:rsid w:val="004E74D3"/>
    <w:rsid w:val="004F7123"/>
    <w:rsid w:val="00500108"/>
    <w:rsid w:val="0050159D"/>
    <w:rsid w:val="00501CB9"/>
    <w:rsid w:val="00502204"/>
    <w:rsid w:val="00503638"/>
    <w:rsid w:val="0050463C"/>
    <w:rsid w:val="00504892"/>
    <w:rsid w:val="005059AD"/>
    <w:rsid w:val="0051334C"/>
    <w:rsid w:val="00517D15"/>
    <w:rsid w:val="005220B7"/>
    <w:rsid w:val="00523177"/>
    <w:rsid w:val="005231A2"/>
    <w:rsid w:val="00523910"/>
    <w:rsid w:val="00524262"/>
    <w:rsid w:val="005244B8"/>
    <w:rsid w:val="00524DD1"/>
    <w:rsid w:val="00524ECC"/>
    <w:rsid w:val="00525922"/>
    <w:rsid w:val="00525E12"/>
    <w:rsid w:val="00526182"/>
    <w:rsid w:val="00526527"/>
    <w:rsid w:val="00530114"/>
    <w:rsid w:val="0053109F"/>
    <w:rsid w:val="005321F8"/>
    <w:rsid w:val="005334BF"/>
    <w:rsid w:val="00534879"/>
    <w:rsid w:val="00534A32"/>
    <w:rsid w:val="0053501D"/>
    <w:rsid w:val="00535164"/>
    <w:rsid w:val="0053768B"/>
    <w:rsid w:val="005408EB"/>
    <w:rsid w:val="0054248D"/>
    <w:rsid w:val="00542D0A"/>
    <w:rsid w:val="00545F8A"/>
    <w:rsid w:val="00551065"/>
    <w:rsid w:val="00551078"/>
    <w:rsid w:val="005525F0"/>
    <w:rsid w:val="00552EBA"/>
    <w:rsid w:val="00554EEE"/>
    <w:rsid w:val="00555421"/>
    <w:rsid w:val="0055569C"/>
    <w:rsid w:val="00555F51"/>
    <w:rsid w:val="00556C94"/>
    <w:rsid w:val="00556CFD"/>
    <w:rsid w:val="005600B3"/>
    <w:rsid w:val="005602DA"/>
    <w:rsid w:val="00560A5B"/>
    <w:rsid w:val="0056511E"/>
    <w:rsid w:val="00565EA6"/>
    <w:rsid w:val="005661B6"/>
    <w:rsid w:val="005664E5"/>
    <w:rsid w:val="005671F1"/>
    <w:rsid w:val="0056784D"/>
    <w:rsid w:val="00570E4C"/>
    <w:rsid w:val="005714B7"/>
    <w:rsid w:val="005714DA"/>
    <w:rsid w:val="00572637"/>
    <w:rsid w:val="00573BC0"/>
    <w:rsid w:val="005755BA"/>
    <w:rsid w:val="00575D59"/>
    <w:rsid w:val="00576B27"/>
    <w:rsid w:val="00577528"/>
    <w:rsid w:val="005806A9"/>
    <w:rsid w:val="00584A1A"/>
    <w:rsid w:val="005865D0"/>
    <w:rsid w:val="00586779"/>
    <w:rsid w:val="00586C50"/>
    <w:rsid w:val="00586D40"/>
    <w:rsid w:val="00586E3E"/>
    <w:rsid w:val="005903DE"/>
    <w:rsid w:val="005908F4"/>
    <w:rsid w:val="00591B82"/>
    <w:rsid w:val="005924D2"/>
    <w:rsid w:val="005927A1"/>
    <w:rsid w:val="00592837"/>
    <w:rsid w:val="005929F4"/>
    <w:rsid w:val="0059408B"/>
    <w:rsid w:val="005976F5"/>
    <w:rsid w:val="005A263E"/>
    <w:rsid w:val="005A4271"/>
    <w:rsid w:val="005A5875"/>
    <w:rsid w:val="005A5BC4"/>
    <w:rsid w:val="005A5E04"/>
    <w:rsid w:val="005A62C4"/>
    <w:rsid w:val="005A74FF"/>
    <w:rsid w:val="005A75A5"/>
    <w:rsid w:val="005B081B"/>
    <w:rsid w:val="005B1B25"/>
    <w:rsid w:val="005B5635"/>
    <w:rsid w:val="005B7D26"/>
    <w:rsid w:val="005B7E34"/>
    <w:rsid w:val="005C200F"/>
    <w:rsid w:val="005C4170"/>
    <w:rsid w:val="005C6553"/>
    <w:rsid w:val="005D0196"/>
    <w:rsid w:val="005D081A"/>
    <w:rsid w:val="005D0C97"/>
    <w:rsid w:val="005D278B"/>
    <w:rsid w:val="005D374B"/>
    <w:rsid w:val="005D42FC"/>
    <w:rsid w:val="005D5975"/>
    <w:rsid w:val="005D6379"/>
    <w:rsid w:val="005D6811"/>
    <w:rsid w:val="005E13B4"/>
    <w:rsid w:val="005E2297"/>
    <w:rsid w:val="005E46E1"/>
    <w:rsid w:val="005E4D40"/>
    <w:rsid w:val="005F1BC2"/>
    <w:rsid w:val="005F27D1"/>
    <w:rsid w:val="005F441F"/>
    <w:rsid w:val="005F4488"/>
    <w:rsid w:val="005F461D"/>
    <w:rsid w:val="005F5F68"/>
    <w:rsid w:val="005F60B5"/>
    <w:rsid w:val="005F7001"/>
    <w:rsid w:val="005F76FC"/>
    <w:rsid w:val="006009B7"/>
    <w:rsid w:val="00602C74"/>
    <w:rsid w:val="00603E7A"/>
    <w:rsid w:val="006041C4"/>
    <w:rsid w:val="00604D91"/>
    <w:rsid w:val="00610CF8"/>
    <w:rsid w:val="00613301"/>
    <w:rsid w:val="0061353B"/>
    <w:rsid w:val="00613B9A"/>
    <w:rsid w:val="0061423C"/>
    <w:rsid w:val="00616444"/>
    <w:rsid w:val="00616DF7"/>
    <w:rsid w:val="006177D1"/>
    <w:rsid w:val="00617999"/>
    <w:rsid w:val="00620346"/>
    <w:rsid w:val="00621992"/>
    <w:rsid w:val="00621C2D"/>
    <w:rsid w:val="00622152"/>
    <w:rsid w:val="00624266"/>
    <w:rsid w:val="00625ECD"/>
    <w:rsid w:val="00627A0D"/>
    <w:rsid w:val="00630410"/>
    <w:rsid w:val="00630922"/>
    <w:rsid w:val="006316FF"/>
    <w:rsid w:val="00635086"/>
    <w:rsid w:val="00636F89"/>
    <w:rsid w:val="0063766D"/>
    <w:rsid w:val="00640CB6"/>
    <w:rsid w:val="00642908"/>
    <w:rsid w:val="00643513"/>
    <w:rsid w:val="00643A32"/>
    <w:rsid w:val="00644195"/>
    <w:rsid w:val="00647466"/>
    <w:rsid w:val="006476E3"/>
    <w:rsid w:val="006510E5"/>
    <w:rsid w:val="006518C3"/>
    <w:rsid w:val="00655B18"/>
    <w:rsid w:val="00656269"/>
    <w:rsid w:val="006573B9"/>
    <w:rsid w:val="006647DC"/>
    <w:rsid w:val="006655D0"/>
    <w:rsid w:val="0067076E"/>
    <w:rsid w:val="00670F7E"/>
    <w:rsid w:val="0067178F"/>
    <w:rsid w:val="0067269F"/>
    <w:rsid w:val="00673DE8"/>
    <w:rsid w:val="00674A95"/>
    <w:rsid w:val="006766D7"/>
    <w:rsid w:val="006800E6"/>
    <w:rsid w:val="0068219B"/>
    <w:rsid w:val="00683323"/>
    <w:rsid w:val="00684B5A"/>
    <w:rsid w:val="00684BE2"/>
    <w:rsid w:val="00685948"/>
    <w:rsid w:val="0068617F"/>
    <w:rsid w:val="00690355"/>
    <w:rsid w:val="00691476"/>
    <w:rsid w:val="006939F1"/>
    <w:rsid w:val="00693EB0"/>
    <w:rsid w:val="00694056"/>
    <w:rsid w:val="0069470B"/>
    <w:rsid w:val="0069494B"/>
    <w:rsid w:val="00696154"/>
    <w:rsid w:val="0069635D"/>
    <w:rsid w:val="0069754A"/>
    <w:rsid w:val="006A09DB"/>
    <w:rsid w:val="006A1610"/>
    <w:rsid w:val="006A3260"/>
    <w:rsid w:val="006A4FCA"/>
    <w:rsid w:val="006A5B9B"/>
    <w:rsid w:val="006B0078"/>
    <w:rsid w:val="006B0672"/>
    <w:rsid w:val="006B2F90"/>
    <w:rsid w:val="006B5543"/>
    <w:rsid w:val="006B72DD"/>
    <w:rsid w:val="006C1EA7"/>
    <w:rsid w:val="006C1F27"/>
    <w:rsid w:val="006C2967"/>
    <w:rsid w:val="006C2F6E"/>
    <w:rsid w:val="006C6F77"/>
    <w:rsid w:val="006D3FC3"/>
    <w:rsid w:val="006D3FE1"/>
    <w:rsid w:val="006D50FB"/>
    <w:rsid w:val="006D6C08"/>
    <w:rsid w:val="006D7F66"/>
    <w:rsid w:val="006E0486"/>
    <w:rsid w:val="006E087C"/>
    <w:rsid w:val="006E0E4D"/>
    <w:rsid w:val="006E1228"/>
    <w:rsid w:val="006E2ABB"/>
    <w:rsid w:val="006E3626"/>
    <w:rsid w:val="006E4098"/>
    <w:rsid w:val="006E45F7"/>
    <w:rsid w:val="006E47FD"/>
    <w:rsid w:val="006E48FE"/>
    <w:rsid w:val="006E4C25"/>
    <w:rsid w:val="006E4D75"/>
    <w:rsid w:val="006E4E01"/>
    <w:rsid w:val="006E5591"/>
    <w:rsid w:val="006E6D62"/>
    <w:rsid w:val="006E786C"/>
    <w:rsid w:val="006F082B"/>
    <w:rsid w:val="006F0CD0"/>
    <w:rsid w:val="006F21E6"/>
    <w:rsid w:val="006F2838"/>
    <w:rsid w:val="006F3018"/>
    <w:rsid w:val="006F3E4E"/>
    <w:rsid w:val="006F58B4"/>
    <w:rsid w:val="00701D57"/>
    <w:rsid w:val="007034B5"/>
    <w:rsid w:val="00703BAF"/>
    <w:rsid w:val="00703D74"/>
    <w:rsid w:val="00704D4F"/>
    <w:rsid w:val="00705CBB"/>
    <w:rsid w:val="00705F4E"/>
    <w:rsid w:val="007073B0"/>
    <w:rsid w:val="00707450"/>
    <w:rsid w:val="00710346"/>
    <w:rsid w:val="0071087A"/>
    <w:rsid w:val="0071088F"/>
    <w:rsid w:val="0071104D"/>
    <w:rsid w:val="00711958"/>
    <w:rsid w:val="00712B56"/>
    <w:rsid w:val="00713727"/>
    <w:rsid w:val="007141FF"/>
    <w:rsid w:val="00714F7B"/>
    <w:rsid w:val="007168DA"/>
    <w:rsid w:val="00716EF4"/>
    <w:rsid w:val="007222CB"/>
    <w:rsid w:val="007249AE"/>
    <w:rsid w:val="00724FCE"/>
    <w:rsid w:val="00725AAF"/>
    <w:rsid w:val="00731E2B"/>
    <w:rsid w:val="00733A79"/>
    <w:rsid w:val="00733D99"/>
    <w:rsid w:val="00737507"/>
    <w:rsid w:val="00740907"/>
    <w:rsid w:val="00741026"/>
    <w:rsid w:val="00743A6F"/>
    <w:rsid w:val="0074420E"/>
    <w:rsid w:val="00744A07"/>
    <w:rsid w:val="00744B52"/>
    <w:rsid w:val="00744F27"/>
    <w:rsid w:val="00750146"/>
    <w:rsid w:val="007506DC"/>
    <w:rsid w:val="00750C58"/>
    <w:rsid w:val="00750EEF"/>
    <w:rsid w:val="00752994"/>
    <w:rsid w:val="00754D46"/>
    <w:rsid w:val="00757D2E"/>
    <w:rsid w:val="007612A9"/>
    <w:rsid w:val="00762071"/>
    <w:rsid w:val="00764AA1"/>
    <w:rsid w:val="00765C6C"/>
    <w:rsid w:val="007662E4"/>
    <w:rsid w:val="00772E2E"/>
    <w:rsid w:val="00773EE3"/>
    <w:rsid w:val="00774E78"/>
    <w:rsid w:val="007759BC"/>
    <w:rsid w:val="00775F2B"/>
    <w:rsid w:val="00777125"/>
    <w:rsid w:val="007776B1"/>
    <w:rsid w:val="007776D0"/>
    <w:rsid w:val="0077774D"/>
    <w:rsid w:val="0078130D"/>
    <w:rsid w:val="0078283E"/>
    <w:rsid w:val="0078504D"/>
    <w:rsid w:val="007851ED"/>
    <w:rsid w:val="00792A0C"/>
    <w:rsid w:val="00793003"/>
    <w:rsid w:val="007936EC"/>
    <w:rsid w:val="0079379C"/>
    <w:rsid w:val="007945B3"/>
    <w:rsid w:val="007946CF"/>
    <w:rsid w:val="007961F9"/>
    <w:rsid w:val="00797F14"/>
    <w:rsid w:val="007A3798"/>
    <w:rsid w:val="007A3EFA"/>
    <w:rsid w:val="007A57AA"/>
    <w:rsid w:val="007A60D3"/>
    <w:rsid w:val="007B0802"/>
    <w:rsid w:val="007B1669"/>
    <w:rsid w:val="007B25BF"/>
    <w:rsid w:val="007B2BD2"/>
    <w:rsid w:val="007B4D60"/>
    <w:rsid w:val="007B50DC"/>
    <w:rsid w:val="007B74C4"/>
    <w:rsid w:val="007B78B6"/>
    <w:rsid w:val="007C1947"/>
    <w:rsid w:val="007C1F24"/>
    <w:rsid w:val="007C2F47"/>
    <w:rsid w:val="007C3048"/>
    <w:rsid w:val="007D2C95"/>
    <w:rsid w:val="007D3085"/>
    <w:rsid w:val="007D45DD"/>
    <w:rsid w:val="007D58C2"/>
    <w:rsid w:val="007D75C7"/>
    <w:rsid w:val="007D7B5C"/>
    <w:rsid w:val="007D7C69"/>
    <w:rsid w:val="007E1D77"/>
    <w:rsid w:val="007E3BA1"/>
    <w:rsid w:val="007E5C57"/>
    <w:rsid w:val="007E736D"/>
    <w:rsid w:val="007F06FA"/>
    <w:rsid w:val="007F0B4A"/>
    <w:rsid w:val="007F16E5"/>
    <w:rsid w:val="007F24B7"/>
    <w:rsid w:val="007F2D8E"/>
    <w:rsid w:val="007F44BA"/>
    <w:rsid w:val="007F4CD1"/>
    <w:rsid w:val="007F6723"/>
    <w:rsid w:val="008007E2"/>
    <w:rsid w:val="0080429F"/>
    <w:rsid w:val="008045AC"/>
    <w:rsid w:val="00805858"/>
    <w:rsid w:val="00805CFB"/>
    <w:rsid w:val="00806952"/>
    <w:rsid w:val="0080787F"/>
    <w:rsid w:val="00807882"/>
    <w:rsid w:val="00811E8C"/>
    <w:rsid w:val="00813306"/>
    <w:rsid w:val="00816FC4"/>
    <w:rsid w:val="00817519"/>
    <w:rsid w:val="00817ECA"/>
    <w:rsid w:val="00820D5D"/>
    <w:rsid w:val="0082235F"/>
    <w:rsid w:val="00822BD6"/>
    <w:rsid w:val="0082385B"/>
    <w:rsid w:val="00824163"/>
    <w:rsid w:val="008263A4"/>
    <w:rsid w:val="00830807"/>
    <w:rsid w:val="00832F48"/>
    <w:rsid w:val="00834FFB"/>
    <w:rsid w:val="00836D59"/>
    <w:rsid w:val="00837A87"/>
    <w:rsid w:val="00840FCD"/>
    <w:rsid w:val="00841ED2"/>
    <w:rsid w:val="00841F5C"/>
    <w:rsid w:val="00842C87"/>
    <w:rsid w:val="00843452"/>
    <w:rsid w:val="00844481"/>
    <w:rsid w:val="0084538F"/>
    <w:rsid w:val="00845614"/>
    <w:rsid w:val="00846738"/>
    <w:rsid w:val="0084726A"/>
    <w:rsid w:val="00847B38"/>
    <w:rsid w:val="0085039F"/>
    <w:rsid w:val="00850F08"/>
    <w:rsid w:val="00852182"/>
    <w:rsid w:val="008566EB"/>
    <w:rsid w:val="00857392"/>
    <w:rsid w:val="00857B1A"/>
    <w:rsid w:val="00860263"/>
    <w:rsid w:val="00860790"/>
    <w:rsid w:val="0086084B"/>
    <w:rsid w:val="00861BC1"/>
    <w:rsid w:val="00862E6A"/>
    <w:rsid w:val="008646C7"/>
    <w:rsid w:val="0086483F"/>
    <w:rsid w:val="00865B5A"/>
    <w:rsid w:val="00872B0B"/>
    <w:rsid w:val="00872F86"/>
    <w:rsid w:val="00874F1B"/>
    <w:rsid w:val="008754BC"/>
    <w:rsid w:val="0087798E"/>
    <w:rsid w:val="00877E02"/>
    <w:rsid w:val="00877E70"/>
    <w:rsid w:val="0088170C"/>
    <w:rsid w:val="00881DC7"/>
    <w:rsid w:val="00882704"/>
    <w:rsid w:val="00883CAA"/>
    <w:rsid w:val="00884230"/>
    <w:rsid w:val="00884E86"/>
    <w:rsid w:val="00885EB3"/>
    <w:rsid w:val="0088725A"/>
    <w:rsid w:val="00890240"/>
    <w:rsid w:val="00890D8A"/>
    <w:rsid w:val="00892A5C"/>
    <w:rsid w:val="0089389D"/>
    <w:rsid w:val="00893E93"/>
    <w:rsid w:val="00896730"/>
    <w:rsid w:val="0089693A"/>
    <w:rsid w:val="008A1B3A"/>
    <w:rsid w:val="008A1DA2"/>
    <w:rsid w:val="008A26EB"/>
    <w:rsid w:val="008A34EC"/>
    <w:rsid w:val="008A46D4"/>
    <w:rsid w:val="008A7D9D"/>
    <w:rsid w:val="008B1BD9"/>
    <w:rsid w:val="008B2B89"/>
    <w:rsid w:val="008B2C06"/>
    <w:rsid w:val="008B37E9"/>
    <w:rsid w:val="008B3E26"/>
    <w:rsid w:val="008B4863"/>
    <w:rsid w:val="008B4880"/>
    <w:rsid w:val="008B5264"/>
    <w:rsid w:val="008B6753"/>
    <w:rsid w:val="008C1C2E"/>
    <w:rsid w:val="008C44BC"/>
    <w:rsid w:val="008C4C51"/>
    <w:rsid w:val="008C57C4"/>
    <w:rsid w:val="008C7835"/>
    <w:rsid w:val="008D0608"/>
    <w:rsid w:val="008D0DCE"/>
    <w:rsid w:val="008D2B25"/>
    <w:rsid w:val="008D3891"/>
    <w:rsid w:val="008D696A"/>
    <w:rsid w:val="008D6FF0"/>
    <w:rsid w:val="008D750C"/>
    <w:rsid w:val="008E146C"/>
    <w:rsid w:val="008E1872"/>
    <w:rsid w:val="008E22B2"/>
    <w:rsid w:val="008E27B2"/>
    <w:rsid w:val="008E304B"/>
    <w:rsid w:val="008E45AF"/>
    <w:rsid w:val="008E4FBB"/>
    <w:rsid w:val="008E5476"/>
    <w:rsid w:val="008E5F1E"/>
    <w:rsid w:val="008E6315"/>
    <w:rsid w:val="008E7BB0"/>
    <w:rsid w:val="008F016E"/>
    <w:rsid w:val="008F0E5E"/>
    <w:rsid w:val="008F4501"/>
    <w:rsid w:val="008F4BDC"/>
    <w:rsid w:val="008F4F16"/>
    <w:rsid w:val="008F62FE"/>
    <w:rsid w:val="008F777C"/>
    <w:rsid w:val="008F7DBF"/>
    <w:rsid w:val="0090012D"/>
    <w:rsid w:val="00901A24"/>
    <w:rsid w:val="00902F0E"/>
    <w:rsid w:val="0090425A"/>
    <w:rsid w:val="00905715"/>
    <w:rsid w:val="00905997"/>
    <w:rsid w:val="00905ABE"/>
    <w:rsid w:val="00905B21"/>
    <w:rsid w:val="00910A5C"/>
    <w:rsid w:val="009119DF"/>
    <w:rsid w:val="00912605"/>
    <w:rsid w:val="00912913"/>
    <w:rsid w:val="00916061"/>
    <w:rsid w:val="00920EBB"/>
    <w:rsid w:val="00921E32"/>
    <w:rsid w:val="00922698"/>
    <w:rsid w:val="009230A7"/>
    <w:rsid w:val="009236FF"/>
    <w:rsid w:val="0092667E"/>
    <w:rsid w:val="00927139"/>
    <w:rsid w:val="00927619"/>
    <w:rsid w:val="00930197"/>
    <w:rsid w:val="00930911"/>
    <w:rsid w:val="00930A9B"/>
    <w:rsid w:val="00930B21"/>
    <w:rsid w:val="0093112E"/>
    <w:rsid w:val="00936255"/>
    <w:rsid w:val="009370E2"/>
    <w:rsid w:val="0094018C"/>
    <w:rsid w:val="00940CD5"/>
    <w:rsid w:val="00941F84"/>
    <w:rsid w:val="0095202E"/>
    <w:rsid w:val="009528DA"/>
    <w:rsid w:val="00954D11"/>
    <w:rsid w:val="009555D9"/>
    <w:rsid w:val="009559C6"/>
    <w:rsid w:val="009575F5"/>
    <w:rsid w:val="00957931"/>
    <w:rsid w:val="00957E3A"/>
    <w:rsid w:val="0096186C"/>
    <w:rsid w:val="00961A8D"/>
    <w:rsid w:val="009638AD"/>
    <w:rsid w:val="00963BC5"/>
    <w:rsid w:val="0096648A"/>
    <w:rsid w:val="00966C9F"/>
    <w:rsid w:val="00970A09"/>
    <w:rsid w:val="00970BEB"/>
    <w:rsid w:val="009718C9"/>
    <w:rsid w:val="0097274D"/>
    <w:rsid w:val="00972F77"/>
    <w:rsid w:val="0097317D"/>
    <w:rsid w:val="009742CA"/>
    <w:rsid w:val="00974E9C"/>
    <w:rsid w:val="00975111"/>
    <w:rsid w:val="009776BB"/>
    <w:rsid w:val="009812AD"/>
    <w:rsid w:val="009812BE"/>
    <w:rsid w:val="0098173E"/>
    <w:rsid w:val="0098299C"/>
    <w:rsid w:val="009833A9"/>
    <w:rsid w:val="00984958"/>
    <w:rsid w:val="00987D03"/>
    <w:rsid w:val="009917DA"/>
    <w:rsid w:val="00993577"/>
    <w:rsid w:val="009964DB"/>
    <w:rsid w:val="0099653B"/>
    <w:rsid w:val="009A2AC2"/>
    <w:rsid w:val="009A5724"/>
    <w:rsid w:val="009A57C1"/>
    <w:rsid w:val="009A5C82"/>
    <w:rsid w:val="009A7915"/>
    <w:rsid w:val="009B078C"/>
    <w:rsid w:val="009B32CA"/>
    <w:rsid w:val="009B3FF5"/>
    <w:rsid w:val="009B440D"/>
    <w:rsid w:val="009B561A"/>
    <w:rsid w:val="009C0053"/>
    <w:rsid w:val="009C1B8D"/>
    <w:rsid w:val="009C2521"/>
    <w:rsid w:val="009C47B2"/>
    <w:rsid w:val="009C4E70"/>
    <w:rsid w:val="009C5A69"/>
    <w:rsid w:val="009D01B7"/>
    <w:rsid w:val="009D0A3D"/>
    <w:rsid w:val="009D0AFB"/>
    <w:rsid w:val="009D1312"/>
    <w:rsid w:val="009D1E1F"/>
    <w:rsid w:val="009D21E5"/>
    <w:rsid w:val="009D3260"/>
    <w:rsid w:val="009D47DB"/>
    <w:rsid w:val="009D52EC"/>
    <w:rsid w:val="009D5F6C"/>
    <w:rsid w:val="009D7B1E"/>
    <w:rsid w:val="009E485C"/>
    <w:rsid w:val="009E653E"/>
    <w:rsid w:val="009F21A1"/>
    <w:rsid w:val="009F2D0C"/>
    <w:rsid w:val="009F4CA7"/>
    <w:rsid w:val="009F6143"/>
    <w:rsid w:val="009F6F08"/>
    <w:rsid w:val="00A02861"/>
    <w:rsid w:val="00A033DE"/>
    <w:rsid w:val="00A06937"/>
    <w:rsid w:val="00A07428"/>
    <w:rsid w:val="00A13474"/>
    <w:rsid w:val="00A15C09"/>
    <w:rsid w:val="00A22AAB"/>
    <w:rsid w:val="00A22CBF"/>
    <w:rsid w:val="00A2525F"/>
    <w:rsid w:val="00A2601F"/>
    <w:rsid w:val="00A26F7B"/>
    <w:rsid w:val="00A3299F"/>
    <w:rsid w:val="00A33085"/>
    <w:rsid w:val="00A337D0"/>
    <w:rsid w:val="00A33EEE"/>
    <w:rsid w:val="00A347FE"/>
    <w:rsid w:val="00A34F56"/>
    <w:rsid w:val="00A35694"/>
    <w:rsid w:val="00A35D82"/>
    <w:rsid w:val="00A375AE"/>
    <w:rsid w:val="00A37E86"/>
    <w:rsid w:val="00A40CD7"/>
    <w:rsid w:val="00A42EB5"/>
    <w:rsid w:val="00A445E9"/>
    <w:rsid w:val="00A448F9"/>
    <w:rsid w:val="00A4712C"/>
    <w:rsid w:val="00A47F63"/>
    <w:rsid w:val="00A50857"/>
    <w:rsid w:val="00A52332"/>
    <w:rsid w:val="00A527F8"/>
    <w:rsid w:val="00A53533"/>
    <w:rsid w:val="00A57151"/>
    <w:rsid w:val="00A61907"/>
    <w:rsid w:val="00A62857"/>
    <w:rsid w:val="00A631EE"/>
    <w:rsid w:val="00A641A1"/>
    <w:rsid w:val="00A658CC"/>
    <w:rsid w:val="00A65EC9"/>
    <w:rsid w:val="00A715E6"/>
    <w:rsid w:val="00A71DD6"/>
    <w:rsid w:val="00A72B26"/>
    <w:rsid w:val="00A750F0"/>
    <w:rsid w:val="00A75A2B"/>
    <w:rsid w:val="00A77D24"/>
    <w:rsid w:val="00A82A71"/>
    <w:rsid w:val="00A836D9"/>
    <w:rsid w:val="00A84313"/>
    <w:rsid w:val="00A8454E"/>
    <w:rsid w:val="00A84561"/>
    <w:rsid w:val="00A84B21"/>
    <w:rsid w:val="00A92D07"/>
    <w:rsid w:val="00A95373"/>
    <w:rsid w:val="00AA08D1"/>
    <w:rsid w:val="00AA1E5A"/>
    <w:rsid w:val="00AA26C8"/>
    <w:rsid w:val="00AA290D"/>
    <w:rsid w:val="00AA304E"/>
    <w:rsid w:val="00AA47E7"/>
    <w:rsid w:val="00AA497F"/>
    <w:rsid w:val="00AA4C6E"/>
    <w:rsid w:val="00AA4F90"/>
    <w:rsid w:val="00AA715A"/>
    <w:rsid w:val="00AB0582"/>
    <w:rsid w:val="00AB3272"/>
    <w:rsid w:val="00AB3330"/>
    <w:rsid w:val="00AB388D"/>
    <w:rsid w:val="00AB3F65"/>
    <w:rsid w:val="00AB4052"/>
    <w:rsid w:val="00AB424A"/>
    <w:rsid w:val="00AB57AC"/>
    <w:rsid w:val="00AC0F50"/>
    <w:rsid w:val="00AC1FB0"/>
    <w:rsid w:val="00AC2877"/>
    <w:rsid w:val="00AC4976"/>
    <w:rsid w:val="00AC59A5"/>
    <w:rsid w:val="00AC71E1"/>
    <w:rsid w:val="00AC7A98"/>
    <w:rsid w:val="00AD04EF"/>
    <w:rsid w:val="00AD0F7B"/>
    <w:rsid w:val="00AD2DE6"/>
    <w:rsid w:val="00AD3202"/>
    <w:rsid w:val="00AD38E6"/>
    <w:rsid w:val="00AD4509"/>
    <w:rsid w:val="00AD645E"/>
    <w:rsid w:val="00AE4B05"/>
    <w:rsid w:val="00AF0606"/>
    <w:rsid w:val="00AF28CB"/>
    <w:rsid w:val="00AF2C69"/>
    <w:rsid w:val="00AF6EFC"/>
    <w:rsid w:val="00AF7AC9"/>
    <w:rsid w:val="00AF7D63"/>
    <w:rsid w:val="00B04B06"/>
    <w:rsid w:val="00B05F72"/>
    <w:rsid w:val="00B078F1"/>
    <w:rsid w:val="00B13456"/>
    <w:rsid w:val="00B13719"/>
    <w:rsid w:val="00B14A24"/>
    <w:rsid w:val="00B14ACF"/>
    <w:rsid w:val="00B1680E"/>
    <w:rsid w:val="00B16A77"/>
    <w:rsid w:val="00B1770B"/>
    <w:rsid w:val="00B2104E"/>
    <w:rsid w:val="00B216D4"/>
    <w:rsid w:val="00B24B9A"/>
    <w:rsid w:val="00B25CBE"/>
    <w:rsid w:val="00B260B3"/>
    <w:rsid w:val="00B27FCD"/>
    <w:rsid w:val="00B32391"/>
    <w:rsid w:val="00B34BF6"/>
    <w:rsid w:val="00B3563D"/>
    <w:rsid w:val="00B370EA"/>
    <w:rsid w:val="00B40435"/>
    <w:rsid w:val="00B42FE3"/>
    <w:rsid w:val="00B446B6"/>
    <w:rsid w:val="00B460B3"/>
    <w:rsid w:val="00B469F1"/>
    <w:rsid w:val="00B47828"/>
    <w:rsid w:val="00B50CC9"/>
    <w:rsid w:val="00B51180"/>
    <w:rsid w:val="00B53136"/>
    <w:rsid w:val="00B54327"/>
    <w:rsid w:val="00B601A1"/>
    <w:rsid w:val="00B60518"/>
    <w:rsid w:val="00B60DA3"/>
    <w:rsid w:val="00B6117B"/>
    <w:rsid w:val="00B61778"/>
    <w:rsid w:val="00B6201B"/>
    <w:rsid w:val="00B62C49"/>
    <w:rsid w:val="00B642F3"/>
    <w:rsid w:val="00B654B7"/>
    <w:rsid w:val="00B7046B"/>
    <w:rsid w:val="00B70FD5"/>
    <w:rsid w:val="00B7122F"/>
    <w:rsid w:val="00B71C5F"/>
    <w:rsid w:val="00B71DA6"/>
    <w:rsid w:val="00B73A81"/>
    <w:rsid w:val="00B73C46"/>
    <w:rsid w:val="00B73E2C"/>
    <w:rsid w:val="00B76C73"/>
    <w:rsid w:val="00B802C2"/>
    <w:rsid w:val="00B81BCE"/>
    <w:rsid w:val="00B87886"/>
    <w:rsid w:val="00B91468"/>
    <w:rsid w:val="00B94682"/>
    <w:rsid w:val="00B95F4C"/>
    <w:rsid w:val="00B968C4"/>
    <w:rsid w:val="00B971CA"/>
    <w:rsid w:val="00BA3AA8"/>
    <w:rsid w:val="00BA421D"/>
    <w:rsid w:val="00BA47F2"/>
    <w:rsid w:val="00BA4CA7"/>
    <w:rsid w:val="00BB140E"/>
    <w:rsid w:val="00BB1C57"/>
    <w:rsid w:val="00BB2B9F"/>
    <w:rsid w:val="00BB2F13"/>
    <w:rsid w:val="00BB3E66"/>
    <w:rsid w:val="00BB4E13"/>
    <w:rsid w:val="00BB793E"/>
    <w:rsid w:val="00BB7BEC"/>
    <w:rsid w:val="00BC01E2"/>
    <w:rsid w:val="00BC1714"/>
    <w:rsid w:val="00BC2782"/>
    <w:rsid w:val="00BC28B0"/>
    <w:rsid w:val="00BC3BF1"/>
    <w:rsid w:val="00BC5BA4"/>
    <w:rsid w:val="00BC6862"/>
    <w:rsid w:val="00BD00A1"/>
    <w:rsid w:val="00BD0B2B"/>
    <w:rsid w:val="00BD28F0"/>
    <w:rsid w:val="00BD37A9"/>
    <w:rsid w:val="00BD4A3D"/>
    <w:rsid w:val="00BD77AB"/>
    <w:rsid w:val="00BE03C8"/>
    <w:rsid w:val="00BE0607"/>
    <w:rsid w:val="00BE2E00"/>
    <w:rsid w:val="00BE3B0B"/>
    <w:rsid w:val="00BE537D"/>
    <w:rsid w:val="00BE6983"/>
    <w:rsid w:val="00BF0592"/>
    <w:rsid w:val="00BF1420"/>
    <w:rsid w:val="00BF39BC"/>
    <w:rsid w:val="00BF57E7"/>
    <w:rsid w:val="00BF6F55"/>
    <w:rsid w:val="00BF7971"/>
    <w:rsid w:val="00C000AC"/>
    <w:rsid w:val="00C02FD0"/>
    <w:rsid w:val="00C03428"/>
    <w:rsid w:val="00C04B51"/>
    <w:rsid w:val="00C04E32"/>
    <w:rsid w:val="00C077B5"/>
    <w:rsid w:val="00C07CB0"/>
    <w:rsid w:val="00C102EF"/>
    <w:rsid w:val="00C10C34"/>
    <w:rsid w:val="00C10F97"/>
    <w:rsid w:val="00C114A3"/>
    <w:rsid w:val="00C14166"/>
    <w:rsid w:val="00C14EFC"/>
    <w:rsid w:val="00C158C2"/>
    <w:rsid w:val="00C15BFA"/>
    <w:rsid w:val="00C174F8"/>
    <w:rsid w:val="00C238A7"/>
    <w:rsid w:val="00C23FD6"/>
    <w:rsid w:val="00C25978"/>
    <w:rsid w:val="00C263DC"/>
    <w:rsid w:val="00C2703B"/>
    <w:rsid w:val="00C31AD6"/>
    <w:rsid w:val="00C32915"/>
    <w:rsid w:val="00C33520"/>
    <w:rsid w:val="00C33E3C"/>
    <w:rsid w:val="00C3525A"/>
    <w:rsid w:val="00C35357"/>
    <w:rsid w:val="00C3671D"/>
    <w:rsid w:val="00C36EE7"/>
    <w:rsid w:val="00C40377"/>
    <w:rsid w:val="00C40516"/>
    <w:rsid w:val="00C40824"/>
    <w:rsid w:val="00C42149"/>
    <w:rsid w:val="00C437BC"/>
    <w:rsid w:val="00C44294"/>
    <w:rsid w:val="00C54714"/>
    <w:rsid w:val="00C5783A"/>
    <w:rsid w:val="00C60264"/>
    <w:rsid w:val="00C607DB"/>
    <w:rsid w:val="00C60D9B"/>
    <w:rsid w:val="00C61279"/>
    <w:rsid w:val="00C61EB1"/>
    <w:rsid w:val="00C61FAF"/>
    <w:rsid w:val="00C63FB4"/>
    <w:rsid w:val="00C64010"/>
    <w:rsid w:val="00C6684C"/>
    <w:rsid w:val="00C74739"/>
    <w:rsid w:val="00C74AEA"/>
    <w:rsid w:val="00C74EE4"/>
    <w:rsid w:val="00C74F6E"/>
    <w:rsid w:val="00C759D5"/>
    <w:rsid w:val="00C7615D"/>
    <w:rsid w:val="00C76B2C"/>
    <w:rsid w:val="00C77C18"/>
    <w:rsid w:val="00C77C43"/>
    <w:rsid w:val="00C8024C"/>
    <w:rsid w:val="00C806EB"/>
    <w:rsid w:val="00C808A8"/>
    <w:rsid w:val="00C8228A"/>
    <w:rsid w:val="00C825A3"/>
    <w:rsid w:val="00C82AC2"/>
    <w:rsid w:val="00C832D3"/>
    <w:rsid w:val="00C83EE8"/>
    <w:rsid w:val="00C856F6"/>
    <w:rsid w:val="00C85BA3"/>
    <w:rsid w:val="00C87965"/>
    <w:rsid w:val="00C879ED"/>
    <w:rsid w:val="00C91191"/>
    <w:rsid w:val="00C91E7B"/>
    <w:rsid w:val="00C955AE"/>
    <w:rsid w:val="00C961D6"/>
    <w:rsid w:val="00C97499"/>
    <w:rsid w:val="00CA0A9A"/>
    <w:rsid w:val="00CA2722"/>
    <w:rsid w:val="00CA276C"/>
    <w:rsid w:val="00CA2EA6"/>
    <w:rsid w:val="00CA319A"/>
    <w:rsid w:val="00CA75EB"/>
    <w:rsid w:val="00CA776F"/>
    <w:rsid w:val="00CB124D"/>
    <w:rsid w:val="00CB17B0"/>
    <w:rsid w:val="00CB2EFB"/>
    <w:rsid w:val="00CB34E7"/>
    <w:rsid w:val="00CB37BD"/>
    <w:rsid w:val="00CB3D8C"/>
    <w:rsid w:val="00CB4857"/>
    <w:rsid w:val="00CB7893"/>
    <w:rsid w:val="00CC04FE"/>
    <w:rsid w:val="00CC2A68"/>
    <w:rsid w:val="00CC326D"/>
    <w:rsid w:val="00CC361B"/>
    <w:rsid w:val="00CC5B60"/>
    <w:rsid w:val="00CC5F19"/>
    <w:rsid w:val="00CC5F81"/>
    <w:rsid w:val="00CC72B3"/>
    <w:rsid w:val="00CD3BCF"/>
    <w:rsid w:val="00CE54FA"/>
    <w:rsid w:val="00CE5E6A"/>
    <w:rsid w:val="00CE709C"/>
    <w:rsid w:val="00CE75D5"/>
    <w:rsid w:val="00CE767C"/>
    <w:rsid w:val="00CF05E0"/>
    <w:rsid w:val="00CF0FF2"/>
    <w:rsid w:val="00CF137F"/>
    <w:rsid w:val="00CF1B11"/>
    <w:rsid w:val="00CF7A2C"/>
    <w:rsid w:val="00CF7DF3"/>
    <w:rsid w:val="00D00934"/>
    <w:rsid w:val="00D03072"/>
    <w:rsid w:val="00D03A7A"/>
    <w:rsid w:val="00D052D9"/>
    <w:rsid w:val="00D052F5"/>
    <w:rsid w:val="00D054FC"/>
    <w:rsid w:val="00D10E9F"/>
    <w:rsid w:val="00D131B2"/>
    <w:rsid w:val="00D134ED"/>
    <w:rsid w:val="00D16E09"/>
    <w:rsid w:val="00D1759D"/>
    <w:rsid w:val="00D23EBF"/>
    <w:rsid w:val="00D24541"/>
    <w:rsid w:val="00D30C6D"/>
    <w:rsid w:val="00D30E23"/>
    <w:rsid w:val="00D334EC"/>
    <w:rsid w:val="00D34F98"/>
    <w:rsid w:val="00D35493"/>
    <w:rsid w:val="00D36E63"/>
    <w:rsid w:val="00D40B91"/>
    <w:rsid w:val="00D44324"/>
    <w:rsid w:val="00D45FD5"/>
    <w:rsid w:val="00D51575"/>
    <w:rsid w:val="00D52F04"/>
    <w:rsid w:val="00D53751"/>
    <w:rsid w:val="00D54009"/>
    <w:rsid w:val="00D54748"/>
    <w:rsid w:val="00D549CB"/>
    <w:rsid w:val="00D54EC3"/>
    <w:rsid w:val="00D5599B"/>
    <w:rsid w:val="00D55BBA"/>
    <w:rsid w:val="00D560C1"/>
    <w:rsid w:val="00D6242D"/>
    <w:rsid w:val="00D62B61"/>
    <w:rsid w:val="00D63C22"/>
    <w:rsid w:val="00D65F0B"/>
    <w:rsid w:val="00D66DBD"/>
    <w:rsid w:val="00D7015E"/>
    <w:rsid w:val="00D7064F"/>
    <w:rsid w:val="00D72642"/>
    <w:rsid w:val="00D72A52"/>
    <w:rsid w:val="00D744CD"/>
    <w:rsid w:val="00D76A86"/>
    <w:rsid w:val="00D774FB"/>
    <w:rsid w:val="00D77836"/>
    <w:rsid w:val="00D80040"/>
    <w:rsid w:val="00D84138"/>
    <w:rsid w:val="00D86A2D"/>
    <w:rsid w:val="00D930A2"/>
    <w:rsid w:val="00D93F0D"/>
    <w:rsid w:val="00D94524"/>
    <w:rsid w:val="00D94C22"/>
    <w:rsid w:val="00D94E53"/>
    <w:rsid w:val="00D97260"/>
    <w:rsid w:val="00D974D3"/>
    <w:rsid w:val="00DA1BFE"/>
    <w:rsid w:val="00DA3E6D"/>
    <w:rsid w:val="00DA52BA"/>
    <w:rsid w:val="00DA5765"/>
    <w:rsid w:val="00DA5B35"/>
    <w:rsid w:val="00DA6D12"/>
    <w:rsid w:val="00DA6FBC"/>
    <w:rsid w:val="00DA781A"/>
    <w:rsid w:val="00DB0210"/>
    <w:rsid w:val="00DB26B5"/>
    <w:rsid w:val="00DB43D2"/>
    <w:rsid w:val="00DB4A48"/>
    <w:rsid w:val="00DB5D74"/>
    <w:rsid w:val="00DB61EB"/>
    <w:rsid w:val="00DB7ABF"/>
    <w:rsid w:val="00DC5E32"/>
    <w:rsid w:val="00DC7CA2"/>
    <w:rsid w:val="00DD08C5"/>
    <w:rsid w:val="00DD0D1D"/>
    <w:rsid w:val="00DD4509"/>
    <w:rsid w:val="00DD4B02"/>
    <w:rsid w:val="00DD5968"/>
    <w:rsid w:val="00DD6197"/>
    <w:rsid w:val="00DD6316"/>
    <w:rsid w:val="00DE1422"/>
    <w:rsid w:val="00DE2384"/>
    <w:rsid w:val="00DE2F0D"/>
    <w:rsid w:val="00DE2FD7"/>
    <w:rsid w:val="00DE6AE7"/>
    <w:rsid w:val="00DE6E43"/>
    <w:rsid w:val="00DF05AA"/>
    <w:rsid w:val="00DF0F4B"/>
    <w:rsid w:val="00DF1752"/>
    <w:rsid w:val="00DF17C6"/>
    <w:rsid w:val="00DF1884"/>
    <w:rsid w:val="00DF3492"/>
    <w:rsid w:val="00DF650F"/>
    <w:rsid w:val="00DF670D"/>
    <w:rsid w:val="00DF7EDD"/>
    <w:rsid w:val="00E00149"/>
    <w:rsid w:val="00E0484F"/>
    <w:rsid w:val="00E064B0"/>
    <w:rsid w:val="00E102EC"/>
    <w:rsid w:val="00E104C5"/>
    <w:rsid w:val="00E11E67"/>
    <w:rsid w:val="00E12D68"/>
    <w:rsid w:val="00E143BC"/>
    <w:rsid w:val="00E14F18"/>
    <w:rsid w:val="00E1533F"/>
    <w:rsid w:val="00E163F3"/>
    <w:rsid w:val="00E16B21"/>
    <w:rsid w:val="00E16F47"/>
    <w:rsid w:val="00E221F6"/>
    <w:rsid w:val="00E2244B"/>
    <w:rsid w:val="00E24813"/>
    <w:rsid w:val="00E24E3E"/>
    <w:rsid w:val="00E2515C"/>
    <w:rsid w:val="00E25733"/>
    <w:rsid w:val="00E30DF3"/>
    <w:rsid w:val="00E3143E"/>
    <w:rsid w:val="00E31481"/>
    <w:rsid w:val="00E326F2"/>
    <w:rsid w:val="00E331A7"/>
    <w:rsid w:val="00E338DC"/>
    <w:rsid w:val="00E33BAA"/>
    <w:rsid w:val="00E356A8"/>
    <w:rsid w:val="00E364FA"/>
    <w:rsid w:val="00E36C5D"/>
    <w:rsid w:val="00E37CFF"/>
    <w:rsid w:val="00E40B1F"/>
    <w:rsid w:val="00E460DF"/>
    <w:rsid w:val="00E514CB"/>
    <w:rsid w:val="00E530FE"/>
    <w:rsid w:val="00E5428C"/>
    <w:rsid w:val="00E563D9"/>
    <w:rsid w:val="00E570D4"/>
    <w:rsid w:val="00E60D57"/>
    <w:rsid w:val="00E63466"/>
    <w:rsid w:val="00E63585"/>
    <w:rsid w:val="00E6468C"/>
    <w:rsid w:val="00E64D76"/>
    <w:rsid w:val="00E66E4F"/>
    <w:rsid w:val="00E706B5"/>
    <w:rsid w:val="00E70ABC"/>
    <w:rsid w:val="00E715A3"/>
    <w:rsid w:val="00E76C1D"/>
    <w:rsid w:val="00E76E37"/>
    <w:rsid w:val="00E81DDE"/>
    <w:rsid w:val="00E85798"/>
    <w:rsid w:val="00E86945"/>
    <w:rsid w:val="00E907C0"/>
    <w:rsid w:val="00E92569"/>
    <w:rsid w:val="00E93570"/>
    <w:rsid w:val="00E93C39"/>
    <w:rsid w:val="00E95E43"/>
    <w:rsid w:val="00E96843"/>
    <w:rsid w:val="00EA2FEE"/>
    <w:rsid w:val="00EA3411"/>
    <w:rsid w:val="00EA45E1"/>
    <w:rsid w:val="00EA49C0"/>
    <w:rsid w:val="00EA4BE8"/>
    <w:rsid w:val="00EA74F5"/>
    <w:rsid w:val="00EA7860"/>
    <w:rsid w:val="00EA7E60"/>
    <w:rsid w:val="00EB18A2"/>
    <w:rsid w:val="00EB2516"/>
    <w:rsid w:val="00EB567B"/>
    <w:rsid w:val="00EB7681"/>
    <w:rsid w:val="00EC09CB"/>
    <w:rsid w:val="00EC0C88"/>
    <w:rsid w:val="00EC1B9E"/>
    <w:rsid w:val="00EC26AE"/>
    <w:rsid w:val="00EC2C16"/>
    <w:rsid w:val="00EC594D"/>
    <w:rsid w:val="00EC6121"/>
    <w:rsid w:val="00EC6F41"/>
    <w:rsid w:val="00EC72A2"/>
    <w:rsid w:val="00ED0724"/>
    <w:rsid w:val="00ED1C82"/>
    <w:rsid w:val="00ED45CB"/>
    <w:rsid w:val="00ED4917"/>
    <w:rsid w:val="00ED6FED"/>
    <w:rsid w:val="00EE0651"/>
    <w:rsid w:val="00EE0C83"/>
    <w:rsid w:val="00EE3C85"/>
    <w:rsid w:val="00EE52AD"/>
    <w:rsid w:val="00EE6542"/>
    <w:rsid w:val="00EE6F27"/>
    <w:rsid w:val="00EF089A"/>
    <w:rsid w:val="00EF0DD1"/>
    <w:rsid w:val="00EF26C6"/>
    <w:rsid w:val="00EF57BC"/>
    <w:rsid w:val="00EF5F7E"/>
    <w:rsid w:val="00EF6149"/>
    <w:rsid w:val="00EF705D"/>
    <w:rsid w:val="00EF7B5C"/>
    <w:rsid w:val="00F01453"/>
    <w:rsid w:val="00F01C44"/>
    <w:rsid w:val="00F03567"/>
    <w:rsid w:val="00F053DA"/>
    <w:rsid w:val="00F054CE"/>
    <w:rsid w:val="00F0602D"/>
    <w:rsid w:val="00F1233F"/>
    <w:rsid w:val="00F13D7F"/>
    <w:rsid w:val="00F14894"/>
    <w:rsid w:val="00F1546B"/>
    <w:rsid w:val="00F15D35"/>
    <w:rsid w:val="00F170DE"/>
    <w:rsid w:val="00F17D79"/>
    <w:rsid w:val="00F20A03"/>
    <w:rsid w:val="00F21235"/>
    <w:rsid w:val="00F22D6A"/>
    <w:rsid w:val="00F27DE7"/>
    <w:rsid w:val="00F3029C"/>
    <w:rsid w:val="00F3073B"/>
    <w:rsid w:val="00F337DA"/>
    <w:rsid w:val="00F3439B"/>
    <w:rsid w:val="00F35172"/>
    <w:rsid w:val="00F37224"/>
    <w:rsid w:val="00F41185"/>
    <w:rsid w:val="00F41E6F"/>
    <w:rsid w:val="00F47412"/>
    <w:rsid w:val="00F51522"/>
    <w:rsid w:val="00F51F84"/>
    <w:rsid w:val="00F52ADF"/>
    <w:rsid w:val="00F52ED8"/>
    <w:rsid w:val="00F54C60"/>
    <w:rsid w:val="00F55483"/>
    <w:rsid w:val="00F56E13"/>
    <w:rsid w:val="00F61649"/>
    <w:rsid w:val="00F61C28"/>
    <w:rsid w:val="00F66F3B"/>
    <w:rsid w:val="00F72144"/>
    <w:rsid w:val="00F72E3E"/>
    <w:rsid w:val="00F740B1"/>
    <w:rsid w:val="00F7492B"/>
    <w:rsid w:val="00F76F5D"/>
    <w:rsid w:val="00F810C1"/>
    <w:rsid w:val="00F83317"/>
    <w:rsid w:val="00F842BB"/>
    <w:rsid w:val="00F8595A"/>
    <w:rsid w:val="00F86830"/>
    <w:rsid w:val="00F9020B"/>
    <w:rsid w:val="00F913B3"/>
    <w:rsid w:val="00F921AC"/>
    <w:rsid w:val="00F93427"/>
    <w:rsid w:val="00F9446D"/>
    <w:rsid w:val="00F94867"/>
    <w:rsid w:val="00F96A3A"/>
    <w:rsid w:val="00F96F82"/>
    <w:rsid w:val="00F975C6"/>
    <w:rsid w:val="00FA0A8A"/>
    <w:rsid w:val="00FA11AB"/>
    <w:rsid w:val="00FA1F82"/>
    <w:rsid w:val="00FA2EEB"/>
    <w:rsid w:val="00FA37DD"/>
    <w:rsid w:val="00FA4B99"/>
    <w:rsid w:val="00FA6696"/>
    <w:rsid w:val="00FA786C"/>
    <w:rsid w:val="00FA7B9E"/>
    <w:rsid w:val="00FB0856"/>
    <w:rsid w:val="00FB197E"/>
    <w:rsid w:val="00FB2200"/>
    <w:rsid w:val="00FB2208"/>
    <w:rsid w:val="00FB637F"/>
    <w:rsid w:val="00FB684B"/>
    <w:rsid w:val="00FC1E94"/>
    <w:rsid w:val="00FC2363"/>
    <w:rsid w:val="00FC3058"/>
    <w:rsid w:val="00FC656F"/>
    <w:rsid w:val="00FC68B3"/>
    <w:rsid w:val="00FD121D"/>
    <w:rsid w:val="00FD2964"/>
    <w:rsid w:val="00FD364B"/>
    <w:rsid w:val="00FD4D5B"/>
    <w:rsid w:val="00FD4F0A"/>
    <w:rsid w:val="00FD5B14"/>
    <w:rsid w:val="00FE20C5"/>
    <w:rsid w:val="00FE27CD"/>
    <w:rsid w:val="00FE6733"/>
    <w:rsid w:val="00FE7499"/>
    <w:rsid w:val="00FF2313"/>
    <w:rsid w:val="00FF29CE"/>
    <w:rsid w:val="00FF40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eaeaea"/>
    </o:shapedefaults>
    <o:shapelayout v:ext="edit">
      <o:idmap v:ext="edit" data="1"/>
    </o:shapelayout>
  </w:shapeDefaults>
  <w:decimalSymbol w:val=","/>
  <w:listSeparator w:val=";"/>
  <w14:docId w14:val="1823A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N)" w:eastAsia="Times New Roman" w:hAnsi="CG Times (W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6444"/>
    <w:pPr>
      <w:overflowPunct w:val="0"/>
      <w:autoSpaceDE w:val="0"/>
      <w:autoSpaceDN w:val="0"/>
      <w:adjustRightInd w:val="0"/>
      <w:spacing w:after="180"/>
      <w:textAlignment w:val="baseline"/>
    </w:pPr>
    <w:rPr>
      <w:rFonts w:ascii="Times New Roman" w:hAnsi="Times New Roman"/>
      <w:lang w:eastAsia="en-US"/>
    </w:rPr>
  </w:style>
  <w:style w:type="paragraph" w:styleId="Heading1">
    <w:name w:val="heading 1"/>
    <w:next w:val="Normal"/>
    <w:link w:val="Heading1Char"/>
    <w:uiPriority w:val="9"/>
    <w:qFormat/>
    <w:rsid w:val="00616444"/>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link w:val="Heading2Char"/>
    <w:qFormat/>
    <w:rsid w:val="00616444"/>
    <w:pPr>
      <w:pBdr>
        <w:top w:val="none" w:sz="0" w:space="0" w:color="auto"/>
      </w:pBdr>
      <w:spacing w:before="180"/>
      <w:outlineLvl w:val="1"/>
    </w:pPr>
    <w:rPr>
      <w:sz w:val="32"/>
    </w:rPr>
  </w:style>
  <w:style w:type="paragraph" w:styleId="Heading3">
    <w:name w:val="heading 3"/>
    <w:basedOn w:val="Heading2"/>
    <w:next w:val="Normal"/>
    <w:qFormat/>
    <w:rsid w:val="00616444"/>
    <w:pPr>
      <w:spacing w:before="120"/>
      <w:outlineLvl w:val="2"/>
    </w:pPr>
    <w:rPr>
      <w:sz w:val="28"/>
    </w:rPr>
  </w:style>
  <w:style w:type="paragraph" w:styleId="Heading4">
    <w:name w:val="heading 4"/>
    <w:basedOn w:val="Heading3"/>
    <w:next w:val="Normal"/>
    <w:qFormat/>
    <w:rsid w:val="00616444"/>
    <w:pPr>
      <w:ind w:left="1418" w:hanging="1418"/>
      <w:outlineLvl w:val="3"/>
    </w:pPr>
    <w:rPr>
      <w:sz w:val="24"/>
    </w:rPr>
  </w:style>
  <w:style w:type="paragraph" w:styleId="Heading5">
    <w:name w:val="heading 5"/>
    <w:basedOn w:val="Heading4"/>
    <w:next w:val="Normal"/>
    <w:qFormat/>
    <w:rsid w:val="00616444"/>
    <w:pPr>
      <w:ind w:left="1701" w:hanging="1701"/>
      <w:outlineLvl w:val="4"/>
    </w:pPr>
    <w:rPr>
      <w:sz w:val="22"/>
    </w:rPr>
  </w:style>
  <w:style w:type="paragraph" w:styleId="Heading6">
    <w:name w:val="heading 6"/>
    <w:basedOn w:val="H6"/>
    <w:next w:val="Normal"/>
    <w:qFormat/>
    <w:rsid w:val="00616444"/>
    <w:pPr>
      <w:outlineLvl w:val="5"/>
    </w:pPr>
  </w:style>
  <w:style w:type="paragraph" w:styleId="Heading7">
    <w:name w:val="heading 7"/>
    <w:basedOn w:val="H6"/>
    <w:next w:val="Normal"/>
    <w:qFormat/>
    <w:rsid w:val="00616444"/>
    <w:pPr>
      <w:outlineLvl w:val="6"/>
    </w:pPr>
  </w:style>
  <w:style w:type="paragraph" w:styleId="Heading8">
    <w:name w:val="heading 8"/>
    <w:basedOn w:val="Heading1"/>
    <w:next w:val="Normal"/>
    <w:link w:val="Heading8Char"/>
    <w:qFormat/>
    <w:rsid w:val="00616444"/>
    <w:pPr>
      <w:ind w:left="0" w:firstLine="0"/>
      <w:outlineLvl w:val="7"/>
    </w:pPr>
  </w:style>
  <w:style w:type="paragraph" w:styleId="Heading9">
    <w:name w:val="heading 9"/>
    <w:basedOn w:val="Heading8"/>
    <w:next w:val="Normal"/>
    <w:qFormat/>
    <w:rsid w:val="0061644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02F0E"/>
    <w:rPr>
      <w:rFonts w:ascii="Arial" w:hAnsi="Arial"/>
      <w:sz w:val="36"/>
      <w:lang w:eastAsia="en-US"/>
    </w:rPr>
  </w:style>
  <w:style w:type="character" w:customStyle="1" w:styleId="Heading2Char">
    <w:name w:val="Heading 2 Char"/>
    <w:link w:val="Heading2"/>
    <w:rsid w:val="006E4098"/>
    <w:rPr>
      <w:rFonts w:ascii="Arial" w:hAnsi="Arial"/>
      <w:sz w:val="32"/>
      <w:lang w:eastAsia="en-US"/>
    </w:rPr>
  </w:style>
  <w:style w:type="paragraph" w:customStyle="1" w:styleId="H6">
    <w:name w:val="H6"/>
    <w:basedOn w:val="Heading5"/>
    <w:next w:val="Normal"/>
    <w:rsid w:val="00616444"/>
    <w:pPr>
      <w:ind w:left="1985" w:hanging="1985"/>
      <w:outlineLvl w:val="9"/>
    </w:pPr>
    <w:rPr>
      <w:sz w:val="20"/>
    </w:rPr>
  </w:style>
  <w:style w:type="character" w:customStyle="1" w:styleId="Heading8Char">
    <w:name w:val="Heading 8 Char"/>
    <w:basedOn w:val="Heading1Char"/>
    <w:link w:val="Heading8"/>
    <w:rsid w:val="00744F27"/>
    <w:rPr>
      <w:rFonts w:ascii="Arial" w:hAnsi="Arial"/>
      <w:sz w:val="36"/>
      <w:lang w:eastAsia="en-US"/>
    </w:rPr>
  </w:style>
  <w:style w:type="paragraph" w:styleId="TOC8">
    <w:name w:val="toc 8"/>
    <w:basedOn w:val="TOC1"/>
    <w:uiPriority w:val="39"/>
    <w:rsid w:val="00616444"/>
    <w:pPr>
      <w:spacing w:before="180"/>
      <w:ind w:left="2693" w:hanging="2693"/>
    </w:pPr>
    <w:rPr>
      <w:b/>
    </w:rPr>
  </w:style>
  <w:style w:type="paragraph" w:styleId="TOC1">
    <w:name w:val="toc 1"/>
    <w:uiPriority w:val="39"/>
    <w:rsid w:val="00616444"/>
    <w:pPr>
      <w:keepLines/>
      <w:widowControl w:val="0"/>
      <w:tabs>
        <w:tab w:val="right" w:leader="dot" w:pos="9639"/>
      </w:tabs>
      <w:overflowPunct w:val="0"/>
      <w:autoSpaceDE w:val="0"/>
      <w:autoSpaceDN w:val="0"/>
      <w:adjustRightInd w:val="0"/>
      <w:spacing w:before="120"/>
      <w:ind w:left="567" w:right="425" w:hanging="567"/>
      <w:textAlignment w:val="baseline"/>
    </w:pPr>
    <w:rPr>
      <w:rFonts w:ascii="Times New Roman" w:hAnsi="Times New Roman"/>
      <w:noProof/>
      <w:sz w:val="22"/>
      <w:lang w:eastAsia="en-US"/>
    </w:rPr>
  </w:style>
  <w:style w:type="paragraph" w:customStyle="1" w:styleId="ZT">
    <w:name w:val="ZT"/>
    <w:rsid w:val="00616444"/>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styleId="TOC5">
    <w:name w:val="toc 5"/>
    <w:basedOn w:val="TOC4"/>
    <w:semiHidden/>
    <w:rsid w:val="00616444"/>
    <w:pPr>
      <w:ind w:left="1701" w:hanging="1701"/>
    </w:pPr>
  </w:style>
  <w:style w:type="paragraph" w:styleId="TOC4">
    <w:name w:val="toc 4"/>
    <w:basedOn w:val="TOC3"/>
    <w:uiPriority w:val="39"/>
    <w:rsid w:val="00616444"/>
    <w:pPr>
      <w:ind w:left="1418" w:hanging="1418"/>
    </w:pPr>
  </w:style>
  <w:style w:type="paragraph" w:styleId="TOC3">
    <w:name w:val="toc 3"/>
    <w:basedOn w:val="TOC2"/>
    <w:uiPriority w:val="39"/>
    <w:rsid w:val="00616444"/>
    <w:pPr>
      <w:ind w:left="1134" w:hanging="1134"/>
    </w:pPr>
  </w:style>
  <w:style w:type="paragraph" w:styleId="TOC2">
    <w:name w:val="toc 2"/>
    <w:basedOn w:val="TOC1"/>
    <w:uiPriority w:val="39"/>
    <w:rsid w:val="00616444"/>
    <w:pPr>
      <w:spacing w:before="0"/>
      <w:ind w:left="851" w:hanging="851"/>
    </w:pPr>
    <w:rPr>
      <w:sz w:val="20"/>
    </w:rPr>
  </w:style>
  <w:style w:type="paragraph" w:styleId="Index2">
    <w:name w:val="index 2"/>
    <w:basedOn w:val="Index1"/>
    <w:semiHidden/>
    <w:rsid w:val="00616444"/>
    <w:pPr>
      <w:ind w:left="284"/>
    </w:pPr>
  </w:style>
  <w:style w:type="paragraph" w:styleId="Index1">
    <w:name w:val="index 1"/>
    <w:basedOn w:val="Normal"/>
    <w:semiHidden/>
    <w:rsid w:val="00616444"/>
    <w:pPr>
      <w:keepLines/>
    </w:pPr>
  </w:style>
  <w:style w:type="paragraph" w:styleId="IndexHeading">
    <w:name w:val="index heading"/>
    <w:basedOn w:val="Heading1"/>
    <w:next w:val="Normal"/>
    <w:semiHidden/>
    <w:pPr>
      <w:outlineLvl w:val="9"/>
    </w:pPr>
  </w:style>
  <w:style w:type="paragraph" w:customStyle="1" w:styleId="TT">
    <w:name w:val="TT"/>
    <w:basedOn w:val="Heading1"/>
    <w:next w:val="Normal"/>
    <w:rsid w:val="00616444"/>
    <w:pPr>
      <w:outlineLvl w:val="9"/>
    </w:pPr>
  </w:style>
  <w:style w:type="paragraph" w:styleId="ListNumber2">
    <w:name w:val="List Number 2"/>
    <w:basedOn w:val="ListNumber"/>
    <w:rsid w:val="00616444"/>
    <w:pPr>
      <w:ind w:left="851"/>
    </w:pPr>
  </w:style>
  <w:style w:type="paragraph" w:styleId="ListNumber">
    <w:name w:val="List Number"/>
    <w:basedOn w:val="List"/>
    <w:rsid w:val="00616444"/>
  </w:style>
  <w:style w:type="paragraph" w:styleId="List">
    <w:name w:val="List"/>
    <w:basedOn w:val="Normal"/>
    <w:link w:val="ListChar"/>
    <w:rsid w:val="00616444"/>
    <w:pPr>
      <w:ind w:left="568" w:hanging="284"/>
    </w:pPr>
  </w:style>
  <w:style w:type="character" w:customStyle="1" w:styleId="ListChar">
    <w:name w:val="List Char"/>
    <w:link w:val="List"/>
    <w:rsid w:val="000B5DC8"/>
    <w:rPr>
      <w:rFonts w:ascii="Times New Roman" w:hAnsi="Times New Roman"/>
      <w:lang w:eastAsia="en-US"/>
    </w:rPr>
  </w:style>
  <w:style w:type="paragraph" w:styleId="Header">
    <w:name w:val="header"/>
    <w:rsid w:val="00616444"/>
    <w:pPr>
      <w:widowControl w:val="0"/>
      <w:overflowPunct w:val="0"/>
      <w:autoSpaceDE w:val="0"/>
      <w:autoSpaceDN w:val="0"/>
      <w:adjustRightInd w:val="0"/>
      <w:textAlignment w:val="baseline"/>
    </w:pPr>
    <w:rPr>
      <w:rFonts w:ascii="Arial" w:hAnsi="Arial"/>
      <w:b/>
      <w:noProof/>
      <w:sz w:val="18"/>
      <w:lang w:eastAsia="en-US"/>
    </w:rPr>
  </w:style>
  <w:style w:type="character" w:styleId="FootnoteReference">
    <w:name w:val="footnote reference"/>
    <w:basedOn w:val="DefaultParagraphFont"/>
    <w:semiHidden/>
    <w:rsid w:val="00616444"/>
    <w:rPr>
      <w:b/>
      <w:position w:val="6"/>
      <w:sz w:val="16"/>
    </w:rPr>
  </w:style>
  <w:style w:type="paragraph" w:styleId="FootnoteText">
    <w:name w:val="footnote text"/>
    <w:basedOn w:val="Normal"/>
    <w:semiHidden/>
    <w:rsid w:val="00616444"/>
    <w:pPr>
      <w:keepLines/>
      <w:ind w:left="454" w:hanging="454"/>
    </w:pPr>
    <w:rPr>
      <w:sz w:val="16"/>
    </w:rPr>
  </w:style>
  <w:style w:type="paragraph" w:customStyle="1" w:styleId="TAH">
    <w:name w:val="TAH"/>
    <w:basedOn w:val="TAC"/>
    <w:rsid w:val="00616444"/>
    <w:rPr>
      <w:b/>
    </w:rPr>
  </w:style>
  <w:style w:type="paragraph" w:customStyle="1" w:styleId="TAC">
    <w:name w:val="TAC"/>
    <w:basedOn w:val="TAL"/>
    <w:rsid w:val="00616444"/>
    <w:pPr>
      <w:jc w:val="center"/>
    </w:pPr>
  </w:style>
  <w:style w:type="paragraph" w:customStyle="1" w:styleId="TAL">
    <w:name w:val="TAL"/>
    <w:basedOn w:val="Normal"/>
    <w:rsid w:val="00616444"/>
    <w:pPr>
      <w:keepNext/>
      <w:keepLines/>
      <w:spacing w:after="0"/>
    </w:pPr>
    <w:rPr>
      <w:rFonts w:ascii="Arial" w:hAnsi="Arial"/>
      <w:sz w:val="18"/>
    </w:rPr>
  </w:style>
  <w:style w:type="paragraph" w:customStyle="1" w:styleId="TF">
    <w:name w:val="TF"/>
    <w:basedOn w:val="FL"/>
    <w:rsid w:val="00616444"/>
    <w:pPr>
      <w:keepNext w:val="0"/>
      <w:spacing w:before="0" w:after="240"/>
    </w:pPr>
  </w:style>
  <w:style w:type="paragraph" w:customStyle="1" w:styleId="FL">
    <w:name w:val="FL"/>
    <w:basedOn w:val="Normal"/>
    <w:rsid w:val="00616444"/>
    <w:pPr>
      <w:keepNext/>
      <w:keepLines/>
      <w:spacing w:before="60"/>
      <w:jc w:val="center"/>
    </w:pPr>
    <w:rPr>
      <w:rFonts w:ascii="Arial" w:hAnsi="Arial"/>
      <w:b/>
    </w:rPr>
  </w:style>
  <w:style w:type="paragraph" w:customStyle="1" w:styleId="TH">
    <w:name w:val="TH"/>
    <w:basedOn w:val="FL"/>
    <w:next w:val="FL"/>
    <w:rsid w:val="00616444"/>
  </w:style>
  <w:style w:type="paragraph" w:customStyle="1" w:styleId="NO">
    <w:name w:val="NO"/>
    <w:basedOn w:val="Normal"/>
    <w:link w:val="NOChar"/>
    <w:rsid w:val="00616444"/>
    <w:pPr>
      <w:keepLines/>
      <w:ind w:left="1135" w:hanging="851"/>
    </w:pPr>
  </w:style>
  <w:style w:type="character" w:customStyle="1" w:styleId="NOChar">
    <w:name w:val="NO Char"/>
    <w:link w:val="NO"/>
    <w:rsid w:val="002D0C57"/>
    <w:rPr>
      <w:rFonts w:ascii="Times New Roman" w:hAnsi="Times New Roman"/>
      <w:lang w:eastAsia="en-US"/>
    </w:rPr>
  </w:style>
  <w:style w:type="paragraph" w:styleId="TOC9">
    <w:name w:val="toc 9"/>
    <w:basedOn w:val="TOC8"/>
    <w:semiHidden/>
    <w:rsid w:val="00616444"/>
    <w:pPr>
      <w:ind w:left="1418" w:hanging="1418"/>
    </w:pPr>
  </w:style>
  <w:style w:type="paragraph" w:customStyle="1" w:styleId="EX">
    <w:name w:val="EX"/>
    <w:basedOn w:val="Normal"/>
    <w:link w:val="EXChar"/>
    <w:rsid w:val="00616444"/>
    <w:pPr>
      <w:keepLines/>
      <w:ind w:left="1702" w:hanging="1418"/>
    </w:pPr>
  </w:style>
  <w:style w:type="paragraph" w:customStyle="1" w:styleId="FP">
    <w:name w:val="FP"/>
    <w:basedOn w:val="Normal"/>
    <w:rsid w:val="00616444"/>
    <w:pPr>
      <w:spacing w:after="0"/>
    </w:pPr>
  </w:style>
  <w:style w:type="paragraph" w:customStyle="1" w:styleId="LD">
    <w:name w:val="LD"/>
    <w:rsid w:val="00616444"/>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NW">
    <w:name w:val="NW"/>
    <w:basedOn w:val="NO"/>
    <w:rsid w:val="00616444"/>
    <w:pPr>
      <w:spacing w:after="0"/>
    </w:pPr>
  </w:style>
  <w:style w:type="paragraph" w:customStyle="1" w:styleId="EW">
    <w:name w:val="EW"/>
    <w:basedOn w:val="EX"/>
    <w:rsid w:val="00616444"/>
    <w:pPr>
      <w:spacing w:after="0"/>
    </w:pPr>
  </w:style>
  <w:style w:type="paragraph" w:styleId="TOC6">
    <w:name w:val="toc 6"/>
    <w:basedOn w:val="TOC5"/>
    <w:next w:val="Normal"/>
    <w:semiHidden/>
    <w:rsid w:val="00616444"/>
    <w:pPr>
      <w:ind w:left="1985" w:hanging="1985"/>
    </w:pPr>
  </w:style>
  <w:style w:type="paragraph" w:styleId="TOC7">
    <w:name w:val="toc 7"/>
    <w:basedOn w:val="TOC6"/>
    <w:next w:val="Normal"/>
    <w:semiHidden/>
    <w:rsid w:val="00616444"/>
    <w:pPr>
      <w:ind w:left="2268" w:hanging="2268"/>
    </w:pPr>
  </w:style>
  <w:style w:type="paragraph" w:styleId="ListBullet2">
    <w:name w:val="List Bullet 2"/>
    <w:basedOn w:val="ListBullet"/>
    <w:rsid w:val="00616444"/>
    <w:pPr>
      <w:ind w:left="851"/>
    </w:pPr>
  </w:style>
  <w:style w:type="paragraph" w:styleId="ListBullet">
    <w:name w:val="List Bullet"/>
    <w:basedOn w:val="List"/>
    <w:rsid w:val="00616444"/>
  </w:style>
  <w:style w:type="paragraph" w:styleId="ListBullet3">
    <w:name w:val="List Bullet 3"/>
    <w:basedOn w:val="ListBullet2"/>
    <w:rsid w:val="00616444"/>
    <w:pPr>
      <w:ind w:left="1135"/>
    </w:pPr>
  </w:style>
  <w:style w:type="paragraph" w:customStyle="1" w:styleId="EQ">
    <w:name w:val="EQ"/>
    <w:basedOn w:val="Normal"/>
    <w:next w:val="Normal"/>
    <w:rsid w:val="00616444"/>
    <w:pPr>
      <w:keepLines/>
      <w:tabs>
        <w:tab w:val="center" w:pos="4536"/>
        <w:tab w:val="right" w:pos="9072"/>
      </w:tabs>
    </w:pPr>
    <w:rPr>
      <w:noProof/>
    </w:rPr>
  </w:style>
  <w:style w:type="paragraph" w:customStyle="1" w:styleId="NF">
    <w:name w:val="NF"/>
    <w:basedOn w:val="NO"/>
    <w:rsid w:val="00616444"/>
    <w:pPr>
      <w:keepNext/>
      <w:spacing w:after="0"/>
    </w:pPr>
    <w:rPr>
      <w:rFonts w:ascii="Arial" w:hAnsi="Arial"/>
      <w:sz w:val="18"/>
    </w:rPr>
  </w:style>
  <w:style w:type="paragraph" w:customStyle="1" w:styleId="PL">
    <w:name w:val="PL"/>
    <w:link w:val="PLChar"/>
    <w:rsid w:val="00616444"/>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FF29CE"/>
    <w:rPr>
      <w:rFonts w:ascii="Courier New" w:hAnsi="Courier New"/>
      <w:noProof/>
      <w:sz w:val="16"/>
      <w:lang w:eastAsia="en-US"/>
    </w:rPr>
  </w:style>
  <w:style w:type="paragraph" w:customStyle="1" w:styleId="TAR">
    <w:name w:val="TAR"/>
    <w:basedOn w:val="TAL"/>
    <w:rsid w:val="00616444"/>
    <w:pPr>
      <w:jc w:val="right"/>
    </w:pPr>
  </w:style>
  <w:style w:type="paragraph" w:customStyle="1" w:styleId="TAN">
    <w:name w:val="TAN"/>
    <w:basedOn w:val="TAL"/>
    <w:rsid w:val="00616444"/>
    <w:pPr>
      <w:ind w:left="851" w:hanging="851"/>
    </w:pPr>
  </w:style>
  <w:style w:type="paragraph" w:customStyle="1" w:styleId="ZA">
    <w:name w:val="ZA"/>
    <w:rsid w:val="00616444"/>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616444"/>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D">
    <w:name w:val="ZD"/>
    <w:rsid w:val="00616444"/>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customStyle="1" w:styleId="ZU">
    <w:name w:val="ZU"/>
    <w:rsid w:val="00616444"/>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ZH">
    <w:name w:val="ZH"/>
    <w:rsid w:val="00616444"/>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character" w:customStyle="1" w:styleId="ZGSM">
    <w:name w:val="ZGSM"/>
    <w:rsid w:val="00616444"/>
  </w:style>
  <w:style w:type="paragraph" w:styleId="List2">
    <w:name w:val="List 2"/>
    <w:basedOn w:val="List"/>
    <w:rsid w:val="00616444"/>
    <w:pPr>
      <w:ind w:left="851"/>
    </w:pPr>
  </w:style>
  <w:style w:type="paragraph" w:customStyle="1" w:styleId="ZG">
    <w:name w:val="ZG"/>
    <w:rsid w:val="00616444"/>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customStyle="1" w:styleId="EditorsNote">
    <w:name w:val="Editor's Note"/>
    <w:basedOn w:val="NO"/>
    <w:rsid w:val="00616444"/>
    <w:rPr>
      <w:color w:val="FF0000"/>
    </w:rPr>
  </w:style>
  <w:style w:type="paragraph" w:styleId="ListBullet4">
    <w:name w:val="List Bullet 4"/>
    <w:basedOn w:val="ListBullet3"/>
    <w:rsid w:val="00616444"/>
    <w:pPr>
      <w:ind w:left="1418"/>
    </w:pPr>
  </w:style>
  <w:style w:type="paragraph" w:styleId="ListBullet5">
    <w:name w:val="List Bullet 5"/>
    <w:basedOn w:val="ListBullet4"/>
    <w:rsid w:val="00616444"/>
    <w:pPr>
      <w:ind w:left="1702"/>
    </w:pPr>
  </w:style>
  <w:style w:type="paragraph" w:styleId="Footer">
    <w:name w:val="footer"/>
    <w:basedOn w:val="Header"/>
    <w:link w:val="FooterChar"/>
    <w:rsid w:val="00616444"/>
    <w:pPr>
      <w:jc w:val="center"/>
    </w:pPr>
    <w:rPr>
      <w:i/>
    </w:rPr>
  </w:style>
  <w:style w:type="paragraph" w:styleId="MacroText">
    <w:name w:val="macro"/>
    <w:semiHidden/>
    <w:pPr>
      <w:tabs>
        <w:tab w:val="left" w:pos="567"/>
        <w:tab w:val="left" w:pos="1134"/>
        <w:tab w:val="left" w:pos="1701"/>
        <w:tab w:val="left" w:pos="2268"/>
        <w:tab w:val="left" w:pos="2835"/>
        <w:tab w:val="left" w:pos="3402"/>
        <w:tab w:val="left" w:pos="3969"/>
        <w:tab w:val="left" w:pos="4536"/>
        <w:tab w:val="left" w:pos="5103"/>
        <w:tab w:val="left" w:pos="5670"/>
      </w:tabs>
      <w:spacing w:after="60"/>
    </w:pPr>
    <w:rPr>
      <w:rFonts w:ascii="Comic Sans MS" w:hAnsi="Comic Sans MS"/>
      <w:sz w:val="18"/>
      <w:lang w:eastAsia="en-US"/>
    </w:rPr>
  </w:style>
  <w:style w:type="paragraph" w:styleId="NormalIndent">
    <w:name w:val="Normal Indent"/>
    <w:basedOn w:val="Normal"/>
    <w:next w:val="Normal"/>
    <w:pPr>
      <w:ind w:left="567"/>
    </w:pPr>
  </w:style>
  <w:style w:type="paragraph" w:styleId="Caption">
    <w:name w:val="caption"/>
    <w:basedOn w:val="Normal"/>
    <w:next w:val="Normal"/>
    <w:qFormat/>
    <w:pPr>
      <w:spacing w:before="120" w:after="120"/>
    </w:pPr>
    <w:rPr>
      <w:b/>
    </w:rPr>
  </w:style>
  <w:style w:type="paragraph" w:customStyle="1" w:styleId="ZV">
    <w:name w:val="ZV"/>
    <w:basedOn w:val="ZU"/>
    <w:rsid w:val="00616444"/>
    <w:pPr>
      <w:framePr w:wrap="notBeside" w:y="16161"/>
    </w:pPr>
  </w:style>
  <w:style w:type="paragraph" w:customStyle="1" w:styleId="ZTD">
    <w:name w:val="ZTD"/>
    <w:basedOn w:val="ZB"/>
    <w:rsid w:val="00616444"/>
    <w:pPr>
      <w:framePr w:hRule="auto" w:wrap="notBeside" w:y="852"/>
    </w:pPr>
    <w:rPr>
      <w:i w:val="0"/>
      <w:sz w:val="40"/>
    </w:rPr>
  </w:style>
  <w:style w:type="character" w:styleId="PageNumber">
    <w:name w:val="page number"/>
    <w:basedOn w:val="DefaultParagraphFont"/>
  </w:style>
  <w:style w:type="paragraph" w:styleId="BodyText">
    <w:name w:val="Body Text"/>
    <w:basedOn w:val="Normal"/>
    <w:pPr>
      <w:spacing w:after="160"/>
    </w:pPr>
    <w:rPr>
      <w:lang w:val="en-US"/>
    </w:rPr>
  </w:style>
  <w:style w:type="paragraph" w:styleId="DocumentMap">
    <w:name w:val="Document Map"/>
    <w:basedOn w:val="Normal"/>
    <w:semiHidden/>
    <w:pPr>
      <w:shd w:val="clear" w:color="auto" w:fill="000080"/>
    </w:pPr>
    <w:rPr>
      <w:rFonts w:ascii="Tahoma" w:hAnsi="Tahoma"/>
    </w:rPr>
  </w:style>
  <w:style w:type="paragraph" w:styleId="BodyText2">
    <w:name w:val="Body Text 2"/>
    <w:basedOn w:val="Normal"/>
    <w:rPr>
      <w:i/>
      <w:color w:val="FF0000"/>
    </w:rPr>
  </w:style>
  <w:style w:type="paragraph" w:styleId="BodyText3">
    <w:name w:val="Body Text 3"/>
    <w:basedOn w:val="Normal"/>
    <w:rPr>
      <w:color w:val="008000"/>
    </w:rPr>
  </w:style>
  <w:style w:type="character" w:styleId="CommentReference">
    <w:name w:val="annotation reference"/>
    <w:semiHidden/>
    <w:rPr>
      <w:sz w:val="16"/>
    </w:rPr>
  </w:style>
  <w:style w:type="paragraph" w:styleId="CommentText">
    <w:name w:val="annotation text"/>
    <w:basedOn w:val="Normal"/>
    <w:semiHidden/>
  </w:style>
  <w:style w:type="character" w:styleId="Strong">
    <w:name w:val="Strong"/>
    <w:qFormat/>
    <w:rPr>
      <w:b/>
    </w:rPr>
  </w:style>
  <w:style w:type="paragraph" w:customStyle="1" w:styleId="B3">
    <w:name w:val="B3+"/>
    <w:basedOn w:val="B30"/>
    <w:rsid w:val="00616444"/>
    <w:pPr>
      <w:numPr>
        <w:numId w:val="4"/>
      </w:numPr>
      <w:tabs>
        <w:tab w:val="left" w:pos="1134"/>
      </w:tabs>
    </w:pPr>
  </w:style>
  <w:style w:type="paragraph" w:customStyle="1" w:styleId="B30">
    <w:name w:val="B3"/>
    <w:basedOn w:val="List3"/>
    <w:rsid w:val="00616444"/>
    <w:pPr>
      <w:ind w:left="1645" w:hanging="454"/>
    </w:pPr>
  </w:style>
  <w:style w:type="paragraph" w:styleId="List3">
    <w:name w:val="List 3"/>
    <w:basedOn w:val="List2"/>
    <w:rsid w:val="00616444"/>
    <w:pPr>
      <w:ind w:left="1135"/>
    </w:pPr>
  </w:style>
  <w:style w:type="paragraph" w:customStyle="1" w:styleId="B1">
    <w:name w:val="B1+"/>
    <w:basedOn w:val="B10"/>
    <w:link w:val="B1Char"/>
    <w:rsid w:val="00616444"/>
    <w:pPr>
      <w:numPr>
        <w:numId w:val="2"/>
      </w:numPr>
    </w:pPr>
  </w:style>
  <w:style w:type="paragraph" w:customStyle="1" w:styleId="B10">
    <w:name w:val="B1"/>
    <w:basedOn w:val="List"/>
    <w:link w:val="B1Char0"/>
    <w:rsid w:val="00616444"/>
    <w:pPr>
      <w:ind w:left="738" w:hanging="454"/>
    </w:pPr>
  </w:style>
  <w:style w:type="character" w:customStyle="1" w:styleId="B1Char0">
    <w:name w:val="B1 Char"/>
    <w:basedOn w:val="ListChar"/>
    <w:link w:val="B10"/>
    <w:rsid w:val="000B5DC8"/>
    <w:rPr>
      <w:rFonts w:ascii="Times New Roman" w:hAnsi="Times New Roman"/>
      <w:lang w:eastAsia="en-US"/>
    </w:rPr>
  </w:style>
  <w:style w:type="character" w:customStyle="1" w:styleId="B1Char">
    <w:name w:val="B1+ Char"/>
    <w:basedOn w:val="B1Char0"/>
    <w:link w:val="B1"/>
    <w:rsid w:val="000B5DC8"/>
    <w:rPr>
      <w:rFonts w:ascii="Times New Roman" w:hAnsi="Times New Roman"/>
      <w:lang w:eastAsia="en-US"/>
    </w:rPr>
  </w:style>
  <w:style w:type="paragraph" w:customStyle="1" w:styleId="B2">
    <w:name w:val="B2+"/>
    <w:basedOn w:val="B20"/>
    <w:rsid w:val="00616444"/>
    <w:pPr>
      <w:numPr>
        <w:numId w:val="3"/>
      </w:numPr>
    </w:pPr>
  </w:style>
  <w:style w:type="paragraph" w:customStyle="1" w:styleId="B20">
    <w:name w:val="B2"/>
    <w:basedOn w:val="List2"/>
    <w:rsid w:val="00616444"/>
    <w:pPr>
      <w:ind w:left="1191" w:hanging="454"/>
    </w:pPr>
  </w:style>
  <w:style w:type="paragraph" w:customStyle="1" w:styleId="BL">
    <w:name w:val="BL"/>
    <w:basedOn w:val="Normal"/>
    <w:rsid w:val="00616444"/>
    <w:pPr>
      <w:numPr>
        <w:numId w:val="6"/>
      </w:numPr>
      <w:tabs>
        <w:tab w:val="left" w:pos="851"/>
      </w:tabs>
    </w:pPr>
  </w:style>
  <w:style w:type="paragraph" w:customStyle="1" w:styleId="BN">
    <w:name w:val="BN"/>
    <w:basedOn w:val="Normal"/>
    <w:rsid w:val="00616444"/>
    <w:pPr>
      <w:numPr>
        <w:numId w:val="5"/>
      </w:numPr>
    </w:pPr>
  </w:style>
  <w:style w:type="paragraph" w:styleId="BodyTextIndent2">
    <w:name w:val="Body Text Indent 2"/>
    <w:basedOn w:val="Normal"/>
    <w:pPr>
      <w:ind w:left="567"/>
    </w:pPr>
  </w:style>
  <w:style w:type="character" w:styleId="Hyperlink">
    <w:name w:val="Hyperlink"/>
    <w:uiPriority w:val="99"/>
    <w:rPr>
      <w:color w:val="0000FF"/>
      <w:u w:val="single"/>
    </w:rPr>
  </w:style>
  <w:style w:type="paragraph" w:styleId="BodyTextIndent">
    <w:name w:val="Body Text Indent"/>
    <w:basedOn w:val="Normal"/>
    <w:pPr>
      <w:overflowPunct/>
      <w:autoSpaceDE/>
      <w:autoSpaceDN/>
      <w:adjustRightInd/>
      <w:ind w:left="1134"/>
      <w:textAlignment w:val="auto"/>
    </w:pPr>
  </w:style>
  <w:style w:type="character" w:styleId="FollowedHyperlink">
    <w:name w:val="FollowedHyperlink"/>
    <w:rPr>
      <w:color w:val="800080"/>
      <w:u w:val="single"/>
    </w:rPr>
  </w:style>
  <w:style w:type="paragraph" w:styleId="List4">
    <w:name w:val="List 4"/>
    <w:basedOn w:val="List3"/>
    <w:rsid w:val="00616444"/>
    <w:pPr>
      <w:ind w:left="1418"/>
    </w:pPr>
  </w:style>
  <w:style w:type="paragraph" w:styleId="List5">
    <w:name w:val="List 5"/>
    <w:basedOn w:val="List4"/>
    <w:rsid w:val="00616444"/>
    <w:pPr>
      <w:ind w:left="1702"/>
    </w:pPr>
  </w:style>
  <w:style w:type="paragraph" w:customStyle="1" w:styleId="B4">
    <w:name w:val="B4"/>
    <w:basedOn w:val="List4"/>
    <w:rsid w:val="00616444"/>
    <w:pPr>
      <w:ind w:left="2098" w:hanging="454"/>
    </w:pPr>
  </w:style>
  <w:style w:type="paragraph" w:customStyle="1" w:styleId="B5">
    <w:name w:val="B5"/>
    <w:basedOn w:val="List5"/>
    <w:rsid w:val="00616444"/>
    <w:pPr>
      <w:ind w:left="2552" w:hanging="454"/>
    </w:pPr>
  </w:style>
  <w:style w:type="paragraph" w:customStyle="1" w:styleId="TAJ">
    <w:name w:val="TAJ"/>
    <w:basedOn w:val="Normal"/>
    <w:rsid w:val="00616444"/>
    <w:pPr>
      <w:keepNext/>
      <w:keepLines/>
      <w:spacing w:after="0"/>
      <w:jc w:val="both"/>
    </w:pPr>
    <w:rPr>
      <w:rFonts w:ascii="Arial" w:hAnsi="Arial"/>
      <w:sz w:val="18"/>
    </w:rPr>
  </w:style>
  <w:style w:type="paragraph" w:styleId="ListNumber3">
    <w:name w:val="List Number 3"/>
    <w:basedOn w:val="Normal"/>
    <w:pPr>
      <w:tabs>
        <w:tab w:val="num" w:pos="926"/>
      </w:tabs>
      <w:ind w:left="926" w:hanging="360"/>
    </w:pPr>
  </w:style>
  <w:style w:type="paragraph" w:styleId="ListNumber4">
    <w:name w:val="List Number 4"/>
    <w:basedOn w:val="Normal"/>
    <w:pPr>
      <w:tabs>
        <w:tab w:val="num" w:pos="1209"/>
      </w:tabs>
      <w:ind w:left="1209" w:hanging="360"/>
    </w:pPr>
  </w:style>
  <w:style w:type="paragraph" w:styleId="ListNumber5">
    <w:name w:val="List Number 5"/>
    <w:basedOn w:val="Normal"/>
    <w:pPr>
      <w:tabs>
        <w:tab w:val="num" w:pos="1492"/>
      </w:tabs>
      <w:ind w:left="1492" w:hanging="36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BlockText">
    <w:name w:val="Block Text"/>
    <w:basedOn w:val="Normal"/>
    <w:pPr>
      <w:spacing w:after="120"/>
      <w:ind w:left="1440" w:right="1440"/>
    </w:pPr>
  </w:style>
  <w:style w:type="paragraph" w:styleId="BodyTextFirstIndent">
    <w:name w:val="Body Text First Indent"/>
    <w:basedOn w:val="BodyText"/>
    <w:pPr>
      <w:spacing w:after="120"/>
      <w:ind w:firstLine="210"/>
    </w:pPr>
    <w:rPr>
      <w:lang w:val="en-GB"/>
    </w:rPr>
  </w:style>
  <w:style w:type="paragraph" w:styleId="BodyTextFirstIndent2">
    <w:name w:val="Body Text First Indent 2"/>
    <w:basedOn w:val="BodyTextIndent"/>
    <w:pPr>
      <w:overflowPunct w:val="0"/>
      <w:autoSpaceDE w:val="0"/>
      <w:autoSpaceDN w:val="0"/>
      <w:adjustRightInd w:val="0"/>
      <w:spacing w:after="120"/>
      <w:ind w:left="283" w:firstLine="210"/>
      <w:textAlignment w:val="baseline"/>
    </w:pPr>
  </w:style>
  <w:style w:type="paragraph" w:styleId="BodyTextIndent3">
    <w:name w:val="Body Text Indent 3"/>
    <w:basedOn w:val="Normal"/>
    <w:pPr>
      <w:spacing w:after="120"/>
      <w:ind w:left="283"/>
    </w:pPr>
    <w:rPr>
      <w:sz w:val="16"/>
      <w:szCs w:val="16"/>
    </w:rPr>
  </w:style>
  <w:style w:type="paragraph" w:styleId="Closing">
    <w:name w:val="Closing"/>
    <w:basedOn w:val="Normal"/>
    <w:pPr>
      <w:ind w:left="4252"/>
    </w:pPr>
  </w:style>
  <w:style w:type="paragraph" w:styleId="Date">
    <w:name w:val="Date"/>
    <w:basedOn w:val="Normal"/>
    <w:next w:val="Normal"/>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Pr>
      <w:sz w:val="24"/>
      <w:szCs w:val="24"/>
    </w:rPr>
  </w:style>
  <w:style w:type="paragraph" w:styleId="NoteHeading">
    <w:name w:val="Note Heading"/>
    <w:basedOn w:val="Normal"/>
    <w:next w:val="Normal"/>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character" w:customStyle="1" w:styleId="ASN1Text">
    <w:name w:val="ASN.1 Text"/>
    <w:rsid w:val="00353FBB"/>
    <w:rPr>
      <w:rFonts w:ascii="Courier New" w:hAnsi="Courier New" w:cs="Courier New" w:hint="default"/>
      <w:b/>
      <w:bCs w:val="0"/>
      <w:i w:val="0"/>
      <w:iCs w:val="0"/>
      <w:caps w:val="0"/>
      <w:smallCaps w:val="0"/>
      <w:strike w:val="0"/>
      <w:dstrike w:val="0"/>
      <w:noProof/>
      <w:vanish w:val="0"/>
      <w:webHidden w:val="0"/>
      <w:color w:val="auto"/>
      <w:spacing w:val="-2"/>
      <w:w w:val="100"/>
      <w:kern w:val="0"/>
      <w:sz w:val="18"/>
      <w:u w:val="none" w:color="000000"/>
      <w:effect w:val="none"/>
      <w:vertAlign w:val="baseline"/>
      <w:lang w:val="en-US"/>
      <w:specVanish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ASN1Note">
    <w:name w:val="ASN.1 Note"/>
    <w:rsid w:val="00CE54FA"/>
    <w:rPr>
      <w:rFonts w:ascii="Courier New" w:hAnsi="Courier New"/>
      <w:b/>
      <w:i w:val="0"/>
      <w:caps w:val="0"/>
      <w:smallCaps w:val="0"/>
      <w:strike w:val="0"/>
      <w:dstrike w:val="0"/>
      <w:noProof/>
      <w:vanish w:val="0"/>
      <w:color w:val="auto"/>
      <w:spacing w:val="-2"/>
      <w:w w:val="100"/>
      <w:kern w:val="0"/>
      <w:sz w:val="16"/>
      <w:u w:val="none"/>
      <w:effect w:val="none"/>
      <w:vertAlign w:val="baseline"/>
      <w:lang w:val="en-US"/>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EXChar">
    <w:name w:val="EX Char"/>
    <w:link w:val="EX"/>
    <w:rsid w:val="0021141C"/>
    <w:rPr>
      <w:rFonts w:ascii="Times New Roman" w:hAnsi="Times New Roman"/>
      <w:lang w:eastAsia="en-US"/>
    </w:rPr>
  </w:style>
  <w:style w:type="paragraph" w:customStyle="1" w:styleId="TB1">
    <w:name w:val="TB1"/>
    <w:basedOn w:val="Normal"/>
    <w:qFormat/>
    <w:rsid w:val="00616444"/>
    <w:pPr>
      <w:keepNext/>
      <w:keepLines/>
      <w:numPr>
        <w:numId w:val="48"/>
      </w:numPr>
      <w:tabs>
        <w:tab w:val="left" w:pos="720"/>
      </w:tabs>
      <w:spacing w:after="0"/>
      <w:ind w:left="737" w:hanging="380"/>
    </w:pPr>
    <w:rPr>
      <w:rFonts w:ascii="Arial" w:hAnsi="Arial"/>
      <w:sz w:val="18"/>
    </w:rPr>
  </w:style>
  <w:style w:type="paragraph" w:customStyle="1" w:styleId="TB2">
    <w:name w:val="TB2"/>
    <w:basedOn w:val="Normal"/>
    <w:qFormat/>
    <w:rsid w:val="00616444"/>
    <w:pPr>
      <w:keepNext/>
      <w:keepLines/>
      <w:numPr>
        <w:numId w:val="49"/>
      </w:numPr>
      <w:tabs>
        <w:tab w:val="left" w:pos="1109"/>
      </w:tabs>
      <w:spacing w:after="0"/>
      <w:ind w:left="1100" w:hanging="380"/>
    </w:pPr>
    <w:rPr>
      <w:rFonts w:ascii="Arial" w:hAnsi="Arial"/>
      <w:sz w:val="18"/>
    </w:rPr>
  </w:style>
  <w:style w:type="character" w:customStyle="1" w:styleId="FooterChar">
    <w:name w:val="Footer Char"/>
    <w:link w:val="Footer"/>
    <w:rsid w:val="00C77C43"/>
    <w:rPr>
      <w:rFonts w:ascii="Arial" w:hAnsi="Arial"/>
      <w:b/>
      <w:i/>
      <w:noProof/>
      <w:sz w:val="18"/>
      <w:lang w:eastAsia="en-US"/>
    </w:rPr>
  </w:style>
  <w:style w:type="paragraph" w:styleId="Revision">
    <w:name w:val="Revision"/>
    <w:hidden/>
    <w:uiPriority w:val="99"/>
    <w:semiHidden/>
    <w:rsid w:val="00DE1422"/>
    <w:rPr>
      <w:rFonts w:ascii="Times New Roman" w:hAnsi="Times New Roman"/>
      <w:lang w:eastAsia="en-US"/>
    </w:rPr>
  </w:style>
  <w:style w:type="character" w:customStyle="1" w:styleId="B1Car">
    <w:name w:val="B1+ Car"/>
    <w:rsid w:val="0006349D"/>
    <w:rPr>
      <w:lang w:eastAsia="en-US"/>
    </w:rPr>
  </w:style>
  <w:style w:type="character" w:customStyle="1" w:styleId="UnresolvedMention">
    <w:name w:val="Unresolved Mention"/>
    <w:basedOn w:val="DefaultParagraphFont"/>
    <w:uiPriority w:val="99"/>
    <w:semiHidden/>
    <w:unhideWhenUsed/>
    <w:rsid w:val="0088270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N)" w:eastAsia="Times New Roman" w:hAnsi="CG Times (W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6444"/>
    <w:pPr>
      <w:overflowPunct w:val="0"/>
      <w:autoSpaceDE w:val="0"/>
      <w:autoSpaceDN w:val="0"/>
      <w:adjustRightInd w:val="0"/>
      <w:spacing w:after="180"/>
      <w:textAlignment w:val="baseline"/>
    </w:pPr>
    <w:rPr>
      <w:rFonts w:ascii="Times New Roman" w:hAnsi="Times New Roman"/>
      <w:lang w:eastAsia="en-US"/>
    </w:rPr>
  </w:style>
  <w:style w:type="paragraph" w:styleId="Heading1">
    <w:name w:val="heading 1"/>
    <w:next w:val="Normal"/>
    <w:link w:val="Heading1Char"/>
    <w:uiPriority w:val="9"/>
    <w:qFormat/>
    <w:rsid w:val="00616444"/>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link w:val="Heading2Char"/>
    <w:qFormat/>
    <w:rsid w:val="00616444"/>
    <w:pPr>
      <w:pBdr>
        <w:top w:val="none" w:sz="0" w:space="0" w:color="auto"/>
      </w:pBdr>
      <w:spacing w:before="180"/>
      <w:outlineLvl w:val="1"/>
    </w:pPr>
    <w:rPr>
      <w:sz w:val="32"/>
    </w:rPr>
  </w:style>
  <w:style w:type="paragraph" w:styleId="Heading3">
    <w:name w:val="heading 3"/>
    <w:basedOn w:val="Heading2"/>
    <w:next w:val="Normal"/>
    <w:qFormat/>
    <w:rsid w:val="00616444"/>
    <w:pPr>
      <w:spacing w:before="120"/>
      <w:outlineLvl w:val="2"/>
    </w:pPr>
    <w:rPr>
      <w:sz w:val="28"/>
    </w:rPr>
  </w:style>
  <w:style w:type="paragraph" w:styleId="Heading4">
    <w:name w:val="heading 4"/>
    <w:basedOn w:val="Heading3"/>
    <w:next w:val="Normal"/>
    <w:qFormat/>
    <w:rsid w:val="00616444"/>
    <w:pPr>
      <w:ind w:left="1418" w:hanging="1418"/>
      <w:outlineLvl w:val="3"/>
    </w:pPr>
    <w:rPr>
      <w:sz w:val="24"/>
    </w:rPr>
  </w:style>
  <w:style w:type="paragraph" w:styleId="Heading5">
    <w:name w:val="heading 5"/>
    <w:basedOn w:val="Heading4"/>
    <w:next w:val="Normal"/>
    <w:qFormat/>
    <w:rsid w:val="00616444"/>
    <w:pPr>
      <w:ind w:left="1701" w:hanging="1701"/>
      <w:outlineLvl w:val="4"/>
    </w:pPr>
    <w:rPr>
      <w:sz w:val="22"/>
    </w:rPr>
  </w:style>
  <w:style w:type="paragraph" w:styleId="Heading6">
    <w:name w:val="heading 6"/>
    <w:basedOn w:val="H6"/>
    <w:next w:val="Normal"/>
    <w:qFormat/>
    <w:rsid w:val="00616444"/>
    <w:pPr>
      <w:outlineLvl w:val="5"/>
    </w:pPr>
  </w:style>
  <w:style w:type="paragraph" w:styleId="Heading7">
    <w:name w:val="heading 7"/>
    <w:basedOn w:val="H6"/>
    <w:next w:val="Normal"/>
    <w:qFormat/>
    <w:rsid w:val="00616444"/>
    <w:pPr>
      <w:outlineLvl w:val="6"/>
    </w:pPr>
  </w:style>
  <w:style w:type="paragraph" w:styleId="Heading8">
    <w:name w:val="heading 8"/>
    <w:basedOn w:val="Heading1"/>
    <w:next w:val="Normal"/>
    <w:link w:val="Heading8Char"/>
    <w:qFormat/>
    <w:rsid w:val="00616444"/>
    <w:pPr>
      <w:ind w:left="0" w:firstLine="0"/>
      <w:outlineLvl w:val="7"/>
    </w:pPr>
  </w:style>
  <w:style w:type="paragraph" w:styleId="Heading9">
    <w:name w:val="heading 9"/>
    <w:basedOn w:val="Heading8"/>
    <w:next w:val="Normal"/>
    <w:qFormat/>
    <w:rsid w:val="0061644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02F0E"/>
    <w:rPr>
      <w:rFonts w:ascii="Arial" w:hAnsi="Arial"/>
      <w:sz w:val="36"/>
      <w:lang w:eastAsia="en-US"/>
    </w:rPr>
  </w:style>
  <w:style w:type="character" w:customStyle="1" w:styleId="Heading2Char">
    <w:name w:val="Heading 2 Char"/>
    <w:link w:val="Heading2"/>
    <w:rsid w:val="006E4098"/>
    <w:rPr>
      <w:rFonts w:ascii="Arial" w:hAnsi="Arial"/>
      <w:sz w:val="32"/>
      <w:lang w:eastAsia="en-US"/>
    </w:rPr>
  </w:style>
  <w:style w:type="paragraph" w:customStyle="1" w:styleId="H6">
    <w:name w:val="H6"/>
    <w:basedOn w:val="Heading5"/>
    <w:next w:val="Normal"/>
    <w:rsid w:val="00616444"/>
    <w:pPr>
      <w:ind w:left="1985" w:hanging="1985"/>
      <w:outlineLvl w:val="9"/>
    </w:pPr>
    <w:rPr>
      <w:sz w:val="20"/>
    </w:rPr>
  </w:style>
  <w:style w:type="character" w:customStyle="1" w:styleId="Heading8Char">
    <w:name w:val="Heading 8 Char"/>
    <w:basedOn w:val="Heading1Char"/>
    <w:link w:val="Heading8"/>
    <w:rsid w:val="00744F27"/>
    <w:rPr>
      <w:rFonts w:ascii="Arial" w:hAnsi="Arial"/>
      <w:sz w:val="36"/>
      <w:lang w:eastAsia="en-US"/>
    </w:rPr>
  </w:style>
  <w:style w:type="paragraph" w:styleId="TOC8">
    <w:name w:val="toc 8"/>
    <w:basedOn w:val="TOC1"/>
    <w:uiPriority w:val="39"/>
    <w:rsid w:val="00616444"/>
    <w:pPr>
      <w:spacing w:before="180"/>
      <w:ind w:left="2693" w:hanging="2693"/>
    </w:pPr>
    <w:rPr>
      <w:b/>
    </w:rPr>
  </w:style>
  <w:style w:type="paragraph" w:styleId="TOC1">
    <w:name w:val="toc 1"/>
    <w:uiPriority w:val="39"/>
    <w:rsid w:val="00616444"/>
    <w:pPr>
      <w:keepLines/>
      <w:widowControl w:val="0"/>
      <w:tabs>
        <w:tab w:val="right" w:leader="dot" w:pos="9639"/>
      </w:tabs>
      <w:overflowPunct w:val="0"/>
      <w:autoSpaceDE w:val="0"/>
      <w:autoSpaceDN w:val="0"/>
      <w:adjustRightInd w:val="0"/>
      <w:spacing w:before="120"/>
      <w:ind w:left="567" w:right="425" w:hanging="567"/>
      <w:textAlignment w:val="baseline"/>
    </w:pPr>
    <w:rPr>
      <w:rFonts w:ascii="Times New Roman" w:hAnsi="Times New Roman"/>
      <w:noProof/>
      <w:sz w:val="22"/>
      <w:lang w:eastAsia="en-US"/>
    </w:rPr>
  </w:style>
  <w:style w:type="paragraph" w:customStyle="1" w:styleId="ZT">
    <w:name w:val="ZT"/>
    <w:rsid w:val="00616444"/>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styleId="TOC5">
    <w:name w:val="toc 5"/>
    <w:basedOn w:val="TOC4"/>
    <w:semiHidden/>
    <w:rsid w:val="00616444"/>
    <w:pPr>
      <w:ind w:left="1701" w:hanging="1701"/>
    </w:pPr>
  </w:style>
  <w:style w:type="paragraph" w:styleId="TOC4">
    <w:name w:val="toc 4"/>
    <w:basedOn w:val="TOC3"/>
    <w:uiPriority w:val="39"/>
    <w:rsid w:val="00616444"/>
    <w:pPr>
      <w:ind w:left="1418" w:hanging="1418"/>
    </w:pPr>
  </w:style>
  <w:style w:type="paragraph" w:styleId="TOC3">
    <w:name w:val="toc 3"/>
    <w:basedOn w:val="TOC2"/>
    <w:uiPriority w:val="39"/>
    <w:rsid w:val="00616444"/>
    <w:pPr>
      <w:ind w:left="1134" w:hanging="1134"/>
    </w:pPr>
  </w:style>
  <w:style w:type="paragraph" w:styleId="TOC2">
    <w:name w:val="toc 2"/>
    <w:basedOn w:val="TOC1"/>
    <w:uiPriority w:val="39"/>
    <w:rsid w:val="00616444"/>
    <w:pPr>
      <w:spacing w:before="0"/>
      <w:ind w:left="851" w:hanging="851"/>
    </w:pPr>
    <w:rPr>
      <w:sz w:val="20"/>
    </w:rPr>
  </w:style>
  <w:style w:type="paragraph" w:styleId="Index2">
    <w:name w:val="index 2"/>
    <w:basedOn w:val="Index1"/>
    <w:semiHidden/>
    <w:rsid w:val="00616444"/>
    <w:pPr>
      <w:ind w:left="284"/>
    </w:pPr>
  </w:style>
  <w:style w:type="paragraph" w:styleId="Index1">
    <w:name w:val="index 1"/>
    <w:basedOn w:val="Normal"/>
    <w:semiHidden/>
    <w:rsid w:val="00616444"/>
    <w:pPr>
      <w:keepLines/>
    </w:pPr>
  </w:style>
  <w:style w:type="paragraph" w:styleId="IndexHeading">
    <w:name w:val="index heading"/>
    <w:basedOn w:val="Heading1"/>
    <w:next w:val="Normal"/>
    <w:semiHidden/>
    <w:pPr>
      <w:outlineLvl w:val="9"/>
    </w:pPr>
  </w:style>
  <w:style w:type="paragraph" w:customStyle="1" w:styleId="TT">
    <w:name w:val="TT"/>
    <w:basedOn w:val="Heading1"/>
    <w:next w:val="Normal"/>
    <w:rsid w:val="00616444"/>
    <w:pPr>
      <w:outlineLvl w:val="9"/>
    </w:pPr>
  </w:style>
  <w:style w:type="paragraph" w:styleId="ListNumber2">
    <w:name w:val="List Number 2"/>
    <w:basedOn w:val="ListNumber"/>
    <w:rsid w:val="00616444"/>
    <w:pPr>
      <w:ind w:left="851"/>
    </w:pPr>
  </w:style>
  <w:style w:type="paragraph" w:styleId="ListNumber">
    <w:name w:val="List Number"/>
    <w:basedOn w:val="List"/>
    <w:rsid w:val="00616444"/>
  </w:style>
  <w:style w:type="paragraph" w:styleId="List">
    <w:name w:val="List"/>
    <w:basedOn w:val="Normal"/>
    <w:link w:val="ListChar"/>
    <w:rsid w:val="00616444"/>
    <w:pPr>
      <w:ind w:left="568" w:hanging="284"/>
    </w:pPr>
  </w:style>
  <w:style w:type="character" w:customStyle="1" w:styleId="ListChar">
    <w:name w:val="List Char"/>
    <w:link w:val="List"/>
    <w:rsid w:val="000B5DC8"/>
    <w:rPr>
      <w:rFonts w:ascii="Times New Roman" w:hAnsi="Times New Roman"/>
      <w:lang w:eastAsia="en-US"/>
    </w:rPr>
  </w:style>
  <w:style w:type="paragraph" w:styleId="Header">
    <w:name w:val="header"/>
    <w:rsid w:val="00616444"/>
    <w:pPr>
      <w:widowControl w:val="0"/>
      <w:overflowPunct w:val="0"/>
      <w:autoSpaceDE w:val="0"/>
      <w:autoSpaceDN w:val="0"/>
      <w:adjustRightInd w:val="0"/>
      <w:textAlignment w:val="baseline"/>
    </w:pPr>
    <w:rPr>
      <w:rFonts w:ascii="Arial" w:hAnsi="Arial"/>
      <w:b/>
      <w:noProof/>
      <w:sz w:val="18"/>
      <w:lang w:eastAsia="en-US"/>
    </w:rPr>
  </w:style>
  <w:style w:type="character" w:styleId="FootnoteReference">
    <w:name w:val="footnote reference"/>
    <w:basedOn w:val="DefaultParagraphFont"/>
    <w:semiHidden/>
    <w:rsid w:val="00616444"/>
    <w:rPr>
      <w:b/>
      <w:position w:val="6"/>
      <w:sz w:val="16"/>
    </w:rPr>
  </w:style>
  <w:style w:type="paragraph" w:styleId="FootnoteText">
    <w:name w:val="footnote text"/>
    <w:basedOn w:val="Normal"/>
    <w:semiHidden/>
    <w:rsid w:val="00616444"/>
    <w:pPr>
      <w:keepLines/>
      <w:ind w:left="454" w:hanging="454"/>
    </w:pPr>
    <w:rPr>
      <w:sz w:val="16"/>
    </w:rPr>
  </w:style>
  <w:style w:type="paragraph" w:customStyle="1" w:styleId="TAH">
    <w:name w:val="TAH"/>
    <w:basedOn w:val="TAC"/>
    <w:rsid w:val="00616444"/>
    <w:rPr>
      <w:b/>
    </w:rPr>
  </w:style>
  <w:style w:type="paragraph" w:customStyle="1" w:styleId="TAC">
    <w:name w:val="TAC"/>
    <w:basedOn w:val="TAL"/>
    <w:rsid w:val="00616444"/>
    <w:pPr>
      <w:jc w:val="center"/>
    </w:pPr>
  </w:style>
  <w:style w:type="paragraph" w:customStyle="1" w:styleId="TAL">
    <w:name w:val="TAL"/>
    <w:basedOn w:val="Normal"/>
    <w:rsid w:val="00616444"/>
    <w:pPr>
      <w:keepNext/>
      <w:keepLines/>
      <w:spacing w:after="0"/>
    </w:pPr>
    <w:rPr>
      <w:rFonts w:ascii="Arial" w:hAnsi="Arial"/>
      <w:sz w:val="18"/>
    </w:rPr>
  </w:style>
  <w:style w:type="paragraph" w:customStyle="1" w:styleId="TF">
    <w:name w:val="TF"/>
    <w:basedOn w:val="FL"/>
    <w:rsid w:val="00616444"/>
    <w:pPr>
      <w:keepNext w:val="0"/>
      <w:spacing w:before="0" w:after="240"/>
    </w:pPr>
  </w:style>
  <w:style w:type="paragraph" w:customStyle="1" w:styleId="FL">
    <w:name w:val="FL"/>
    <w:basedOn w:val="Normal"/>
    <w:rsid w:val="00616444"/>
    <w:pPr>
      <w:keepNext/>
      <w:keepLines/>
      <w:spacing w:before="60"/>
      <w:jc w:val="center"/>
    </w:pPr>
    <w:rPr>
      <w:rFonts w:ascii="Arial" w:hAnsi="Arial"/>
      <w:b/>
    </w:rPr>
  </w:style>
  <w:style w:type="paragraph" w:customStyle="1" w:styleId="TH">
    <w:name w:val="TH"/>
    <w:basedOn w:val="FL"/>
    <w:next w:val="FL"/>
    <w:rsid w:val="00616444"/>
  </w:style>
  <w:style w:type="paragraph" w:customStyle="1" w:styleId="NO">
    <w:name w:val="NO"/>
    <w:basedOn w:val="Normal"/>
    <w:link w:val="NOChar"/>
    <w:rsid w:val="00616444"/>
    <w:pPr>
      <w:keepLines/>
      <w:ind w:left="1135" w:hanging="851"/>
    </w:pPr>
  </w:style>
  <w:style w:type="character" w:customStyle="1" w:styleId="NOChar">
    <w:name w:val="NO Char"/>
    <w:link w:val="NO"/>
    <w:rsid w:val="002D0C57"/>
    <w:rPr>
      <w:rFonts w:ascii="Times New Roman" w:hAnsi="Times New Roman"/>
      <w:lang w:eastAsia="en-US"/>
    </w:rPr>
  </w:style>
  <w:style w:type="paragraph" w:styleId="TOC9">
    <w:name w:val="toc 9"/>
    <w:basedOn w:val="TOC8"/>
    <w:semiHidden/>
    <w:rsid w:val="00616444"/>
    <w:pPr>
      <w:ind w:left="1418" w:hanging="1418"/>
    </w:pPr>
  </w:style>
  <w:style w:type="paragraph" w:customStyle="1" w:styleId="EX">
    <w:name w:val="EX"/>
    <w:basedOn w:val="Normal"/>
    <w:link w:val="EXChar"/>
    <w:rsid w:val="00616444"/>
    <w:pPr>
      <w:keepLines/>
      <w:ind w:left="1702" w:hanging="1418"/>
    </w:pPr>
  </w:style>
  <w:style w:type="paragraph" w:customStyle="1" w:styleId="FP">
    <w:name w:val="FP"/>
    <w:basedOn w:val="Normal"/>
    <w:rsid w:val="00616444"/>
    <w:pPr>
      <w:spacing w:after="0"/>
    </w:pPr>
  </w:style>
  <w:style w:type="paragraph" w:customStyle="1" w:styleId="LD">
    <w:name w:val="LD"/>
    <w:rsid w:val="00616444"/>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NW">
    <w:name w:val="NW"/>
    <w:basedOn w:val="NO"/>
    <w:rsid w:val="00616444"/>
    <w:pPr>
      <w:spacing w:after="0"/>
    </w:pPr>
  </w:style>
  <w:style w:type="paragraph" w:customStyle="1" w:styleId="EW">
    <w:name w:val="EW"/>
    <w:basedOn w:val="EX"/>
    <w:rsid w:val="00616444"/>
    <w:pPr>
      <w:spacing w:after="0"/>
    </w:pPr>
  </w:style>
  <w:style w:type="paragraph" w:styleId="TOC6">
    <w:name w:val="toc 6"/>
    <w:basedOn w:val="TOC5"/>
    <w:next w:val="Normal"/>
    <w:semiHidden/>
    <w:rsid w:val="00616444"/>
    <w:pPr>
      <w:ind w:left="1985" w:hanging="1985"/>
    </w:pPr>
  </w:style>
  <w:style w:type="paragraph" w:styleId="TOC7">
    <w:name w:val="toc 7"/>
    <w:basedOn w:val="TOC6"/>
    <w:next w:val="Normal"/>
    <w:semiHidden/>
    <w:rsid w:val="00616444"/>
    <w:pPr>
      <w:ind w:left="2268" w:hanging="2268"/>
    </w:pPr>
  </w:style>
  <w:style w:type="paragraph" w:styleId="ListBullet2">
    <w:name w:val="List Bullet 2"/>
    <w:basedOn w:val="ListBullet"/>
    <w:rsid w:val="00616444"/>
    <w:pPr>
      <w:ind w:left="851"/>
    </w:pPr>
  </w:style>
  <w:style w:type="paragraph" w:styleId="ListBullet">
    <w:name w:val="List Bullet"/>
    <w:basedOn w:val="List"/>
    <w:rsid w:val="00616444"/>
  </w:style>
  <w:style w:type="paragraph" w:styleId="ListBullet3">
    <w:name w:val="List Bullet 3"/>
    <w:basedOn w:val="ListBullet2"/>
    <w:rsid w:val="00616444"/>
    <w:pPr>
      <w:ind w:left="1135"/>
    </w:pPr>
  </w:style>
  <w:style w:type="paragraph" w:customStyle="1" w:styleId="EQ">
    <w:name w:val="EQ"/>
    <w:basedOn w:val="Normal"/>
    <w:next w:val="Normal"/>
    <w:rsid w:val="00616444"/>
    <w:pPr>
      <w:keepLines/>
      <w:tabs>
        <w:tab w:val="center" w:pos="4536"/>
        <w:tab w:val="right" w:pos="9072"/>
      </w:tabs>
    </w:pPr>
    <w:rPr>
      <w:noProof/>
    </w:rPr>
  </w:style>
  <w:style w:type="paragraph" w:customStyle="1" w:styleId="NF">
    <w:name w:val="NF"/>
    <w:basedOn w:val="NO"/>
    <w:rsid w:val="00616444"/>
    <w:pPr>
      <w:keepNext/>
      <w:spacing w:after="0"/>
    </w:pPr>
    <w:rPr>
      <w:rFonts w:ascii="Arial" w:hAnsi="Arial"/>
      <w:sz w:val="18"/>
    </w:rPr>
  </w:style>
  <w:style w:type="paragraph" w:customStyle="1" w:styleId="PL">
    <w:name w:val="PL"/>
    <w:link w:val="PLChar"/>
    <w:rsid w:val="00616444"/>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FF29CE"/>
    <w:rPr>
      <w:rFonts w:ascii="Courier New" w:hAnsi="Courier New"/>
      <w:noProof/>
      <w:sz w:val="16"/>
      <w:lang w:eastAsia="en-US"/>
    </w:rPr>
  </w:style>
  <w:style w:type="paragraph" w:customStyle="1" w:styleId="TAR">
    <w:name w:val="TAR"/>
    <w:basedOn w:val="TAL"/>
    <w:rsid w:val="00616444"/>
    <w:pPr>
      <w:jc w:val="right"/>
    </w:pPr>
  </w:style>
  <w:style w:type="paragraph" w:customStyle="1" w:styleId="TAN">
    <w:name w:val="TAN"/>
    <w:basedOn w:val="TAL"/>
    <w:rsid w:val="00616444"/>
    <w:pPr>
      <w:ind w:left="851" w:hanging="851"/>
    </w:pPr>
  </w:style>
  <w:style w:type="paragraph" w:customStyle="1" w:styleId="ZA">
    <w:name w:val="ZA"/>
    <w:rsid w:val="00616444"/>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616444"/>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D">
    <w:name w:val="ZD"/>
    <w:rsid w:val="00616444"/>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customStyle="1" w:styleId="ZU">
    <w:name w:val="ZU"/>
    <w:rsid w:val="00616444"/>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ZH">
    <w:name w:val="ZH"/>
    <w:rsid w:val="00616444"/>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character" w:customStyle="1" w:styleId="ZGSM">
    <w:name w:val="ZGSM"/>
    <w:rsid w:val="00616444"/>
  </w:style>
  <w:style w:type="paragraph" w:styleId="List2">
    <w:name w:val="List 2"/>
    <w:basedOn w:val="List"/>
    <w:rsid w:val="00616444"/>
    <w:pPr>
      <w:ind w:left="851"/>
    </w:pPr>
  </w:style>
  <w:style w:type="paragraph" w:customStyle="1" w:styleId="ZG">
    <w:name w:val="ZG"/>
    <w:rsid w:val="00616444"/>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customStyle="1" w:styleId="EditorsNote">
    <w:name w:val="Editor's Note"/>
    <w:basedOn w:val="NO"/>
    <w:rsid w:val="00616444"/>
    <w:rPr>
      <w:color w:val="FF0000"/>
    </w:rPr>
  </w:style>
  <w:style w:type="paragraph" w:styleId="ListBullet4">
    <w:name w:val="List Bullet 4"/>
    <w:basedOn w:val="ListBullet3"/>
    <w:rsid w:val="00616444"/>
    <w:pPr>
      <w:ind w:left="1418"/>
    </w:pPr>
  </w:style>
  <w:style w:type="paragraph" w:styleId="ListBullet5">
    <w:name w:val="List Bullet 5"/>
    <w:basedOn w:val="ListBullet4"/>
    <w:rsid w:val="00616444"/>
    <w:pPr>
      <w:ind w:left="1702"/>
    </w:pPr>
  </w:style>
  <w:style w:type="paragraph" w:styleId="Footer">
    <w:name w:val="footer"/>
    <w:basedOn w:val="Header"/>
    <w:link w:val="FooterChar"/>
    <w:rsid w:val="00616444"/>
    <w:pPr>
      <w:jc w:val="center"/>
    </w:pPr>
    <w:rPr>
      <w:i/>
    </w:rPr>
  </w:style>
  <w:style w:type="paragraph" w:styleId="MacroText">
    <w:name w:val="macro"/>
    <w:semiHidden/>
    <w:pPr>
      <w:tabs>
        <w:tab w:val="left" w:pos="567"/>
        <w:tab w:val="left" w:pos="1134"/>
        <w:tab w:val="left" w:pos="1701"/>
        <w:tab w:val="left" w:pos="2268"/>
        <w:tab w:val="left" w:pos="2835"/>
        <w:tab w:val="left" w:pos="3402"/>
        <w:tab w:val="left" w:pos="3969"/>
        <w:tab w:val="left" w:pos="4536"/>
        <w:tab w:val="left" w:pos="5103"/>
        <w:tab w:val="left" w:pos="5670"/>
      </w:tabs>
      <w:spacing w:after="60"/>
    </w:pPr>
    <w:rPr>
      <w:rFonts w:ascii="Comic Sans MS" w:hAnsi="Comic Sans MS"/>
      <w:sz w:val="18"/>
      <w:lang w:eastAsia="en-US"/>
    </w:rPr>
  </w:style>
  <w:style w:type="paragraph" w:styleId="NormalIndent">
    <w:name w:val="Normal Indent"/>
    <w:basedOn w:val="Normal"/>
    <w:next w:val="Normal"/>
    <w:pPr>
      <w:ind w:left="567"/>
    </w:pPr>
  </w:style>
  <w:style w:type="paragraph" w:styleId="Caption">
    <w:name w:val="caption"/>
    <w:basedOn w:val="Normal"/>
    <w:next w:val="Normal"/>
    <w:qFormat/>
    <w:pPr>
      <w:spacing w:before="120" w:after="120"/>
    </w:pPr>
    <w:rPr>
      <w:b/>
    </w:rPr>
  </w:style>
  <w:style w:type="paragraph" w:customStyle="1" w:styleId="ZV">
    <w:name w:val="ZV"/>
    <w:basedOn w:val="ZU"/>
    <w:rsid w:val="00616444"/>
    <w:pPr>
      <w:framePr w:wrap="notBeside" w:y="16161"/>
    </w:pPr>
  </w:style>
  <w:style w:type="paragraph" w:customStyle="1" w:styleId="ZTD">
    <w:name w:val="ZTD"/>
    <w:basedOn w:val="ZB"/>
    <w:rsid w:val="00616444"/>
    <w:pPr>
      <w:framePr w:hRule="auto" w:wrap="notBeside" w:y="852"/>
    </w:pPr>
    <w:rPr>
      <w:i w:val="0"/>
      <w:sz w:val="40"/>
    </w:rPr>
  </w:style>
  <w:style w:type="character" w:styleId="PageNumber">
    <w:name w:val="page number"/>
    <w:basedOn w:val="DefaultParagraphFont"/>
  </w:style>
  <w:style w:type="paragraph" w:styleId="BodyText">
    <w:name w:val="Body Text"/>
    <w:basedOn w:val="Normal"/>
    <w:pPr>
      <w:spacing w:after="160"/>
    </w:pPr>
    <w:rPr>
      <w:lang w:val="en-US"/>
    </w:rPr>
  </w:style>
  <w:style w:type="paragraph" w:styleId="DocumentMap">
    <w:name w:val="Document Map"/>
    <w:basedOn w:val="Normal"/>
    <w:semiHidden/>
    <w:pPr>
      <w:shd w:val="clear" w:color="auto" w:fill="000080"/>
    </w:pPr>
    <w:rPr>
      <w:rFonts w:ascii="Tahoma" w:hAnsi="Tahoma"/>
    </w:rPr>
  </w:style>
  <w:style w:type="paragraph" w:styleId="BodyText2">
    <w:name w:val="Body Text 2"/>
    <w:basedOn w:val="Normal"/>
    <w:rPr>
      <w:i/>
      <w:color w:val="FF0000"/>
    </w:rPr>
  </w:style>
  <w:style w:type="paragraph" w:styleId="BodyText3">
    <w:name w:val="Body Text 3"/>
    <w:basedOn w:val="Normal"/>
    <w:rPr>
      <w:color w:val="008000"/>
    </w:rPr>
  </w:style>
  <w:style w:type="character" w:styleId="CommentReference">
    <w:name w:val="annotation reference"/>
    <w:semiHidden/>
    <w:rPr>
      <w:sz w:val="16"/>
    </w:rPr>
  </w:style>
  <w:style w:type="paragraph" w:styleId="CommentText">
    <w:name w:val="annotation text"/>
    <w:basedOn w:val="Normal"/>
    <w:semiHidden/>
  </w:style>
  <w:style w:type="character" w:styleId="Strong">
    <w:name w:val="Strong"/>
    <w:qFormat/>
    <w:rPr>
      <w:b/>
    </w:rPr>
  </w:style>
  <w:style w:type="paragraph" w:customStyle="1" w:styleId="B3">
    <w:name w:val="B3+"/>
    <w:basedOn w:val="B30"/>
    <w:rsid w:val="00616444"/>
    <w:pPr>
      <w:numPr>
        <w:numId w:val="4"/>
      </w:numPr>
      <w:tabs>
        <w:tab w:val="left" w:pos="1134"/>
      </w:tabs>
    </w:pPr>
  </w:style>
  <w:style w:type="paragraph" w:customStyle="1" w:styleId="B30">
    <w:name w:val="B3"/>
    <w:basedOn w:val="List3"/>
    <w:rsid w:val="00616444"/>
    <w:pPr>
      <w:ind w:left="1645" w:hanging="454"/>
    </w:pPr>
  </w:style>
  <w:style w:type="paragraph" w:styleId="List3">
    <w:name w:val="List 3"/>
    <w:basedOn w:val="List2"/>
    <w:rsid w:val="00616444"/>
    <w:pPr>
      <w:ind w:left="1135"/>
    </w:pPr>
  </w:style>
  <w:style w:type="paragraph" w:customStyle="1" w:styleId="B1">
    <w:name w:val="B1+"/>
    <w:basedOn w:val="B10"/>
    <w:link w:val="B1Char"/>
    <w:rsid w:val="00616444"/>
    <w:pPr>
      <w:numPr>
        <w:numId w:val="2"/>
      </w:numPr>
    </w:pPr>
  </w:style>
  <w:style w:type="paragraph" w:customStyle="1" w:styleId="B10">
    <w:name w:val="B1"/>
    <w:basedOn w:val="List"/>
    <w:link w:val="B1Char0"/>
    <w:rsid w:val="00616444"/>
    <w:pPr>
      <w:ind w:left="738" w:hanging="454"/>
    </w:pPr>
  </w:style>
  <w:style w:type="character" w:customStyle="1" w:styleId="B1Char0">
    <w:name w:val="B1 Char"/>
    <w:basedOn w:val="ListChar"/>
    <w:link w:val="B10"/>
    <w:rsid w:val="000B5DC8"/>
    <w:rPr>
      <w:rFonts w:ascii="Times New Roman" w:hAnsi="Times New Roman"/>
      <w:lang w:eastAsia="en-US"/>
    </w:rPr>
  </w:style>
  <w:style w:type="character" w:customStyle="1" w:styleId="B1Char">
    <w:name w:val="B1+ Char"/>
    <w:basedOn w:val="B1Char0"/>
    <w:link w:val="B1"/>
    <w:rsid w:val="000B5DC8"/>
    <w:rPr>
      <w:rFonts w:ascii="Times New Roman" w:hAnsi="Times New Roman"/>
      <w:lang w:eastAsia="en-US"/>
    </w:rPr>
  </w:style>
  <w:style w:type="paragraph" w:customStyle="1" w:styleId="B2">
    <w:name w:val="B2+"/>
    <w:basedOn w:val="B20"/>
    <w:rsid w:val="00616444"/>
    <w:pPr>
      <w:numPr>
        <w:numId w:val="3"/>
      </w:numPr>
    </w:pPr>
  </w:style>
  <w:style w:type="paragraph" w:customStyle="1" w:styleId="B20">
    <w:name w:val="B2"/>
    <w:basedOn w:val="List2"/>
    <w:rsid w:val="00616444"/>
    <w:pPr>
      <w:ind w:left="1191" w:hanging="454"/>
    </w:pPr>
  </w:style>
  <w:style w:type="paragraph" w:customStyle="1" w:styleId="BL">
    <w:name w:val="BL"/>
    <w:basedOn w:val="Normal"/>
    <w:rsid w:val="00616444"/>
    <w:pPr>
      <w:numPr>
        <w:numId w:val="6"/>
      </w:numPr>
      <w:tabs>
        <w:tab w:val="left" w:pos="851"/>
      </w:tabs>
    </w:pPr>
  </w:style>
  <w:style w:type="paragraph" w:customStyle="1" w:styleId="BN">
    <w:name w:val="BN"/>
    <w:basedOn w:val="Normal"/>
    <w:rsid w:val="00616444"/>
    <w:pPr>
      <w:numPr>
        <w:numId w:val="5"/>
      </w:numPr>
    </w:pPr>
  </w:style>
  <w:style w:type="paragraph" w:styleId="BodyTextIndent2">
    <w:name w:val="Body Text Indent 2"/>
    <w:basedOn w:val="Normal"/>
    <w:pPr>
      <w:ind w:left="567"/>
    </w:pPr>
  </w:style>
  <w:style w:type="character" w:styleId="Hyperlink">
    <w:name w:val="Hyperlink"/>
    <w:uiPriority w:val="99"/>
    <w:rPr>
      <w:color w:val="0000FF"/>
      <w:u w:val="single"/>
    </w:rPr>
  </w:style>
  <w:style w:type="paragraph" w:styleId="BodyTextIndent">
    <w:name w:val="Body Text Indent"/>
    <w:basedOn w:val="Normal"/>
    <w:pPr>
      <w:overflowPunct/>
      <w:autoSpaceDE/>
      <w:autoSpaceDN/>
      <w:adjustRightInd/>
      <w:ind w:left="1134"/>
      <w:textAlignment w:val="auto"/>
    </w:pPr>
  </w:style>
  <w:style w:type="character" w:styleId="FollowedHyperlink">
    <w:name w:val="FollowedHyperlink"/>
    <w:rPr>
      <w:color w:val="800080"/>
      <w:u w:val="single"/>
    </w:rPr>
  </w:style>
  <w:style w:type="paragraph" w:styleId="List4">
    <w:name w:val="List 4"/>
    <w:basedOn w:val="List3"/>
    <w:rsid w:val="00616444"/>
    <w:pPr>
      <w:ind w:left="1418"/>
    </w:pPr>
  </w:style>
  <w:style w:type="paragraph" w:styleId="List5">
    <w:name w:val="List 5"/>
    <w:basedOn w:val="List4"/>
    <w:rsid w:val="00616444"/>
    <w:pPr>
      <w:ind w:left="1702"/>
    </w:pPr>
  </w:style>
  <w:style w:type="paragraph" w:customStyle="1" w:styleId="B4">
    <w:name w:val="B4"/>
    <w:basedOn w:val="List4"/>
    <w:rsid w:val="00616444"/>
    <w:pPr>
      <w:ind w:left="2098" w:hanging="454"/>
    </w:pPr>
  </w:style>
  <w:style w:type="paragraph" w:customStyle="1" w:styleId="B5">
    <w:name w:val="B5"/>
    <w:basedOn w:val="List5"/>
    <w:rsid w:val="00616444"/>
    <w:pPr>
      <w:ind w:left="2552" w:hanging="454"/>
    </w:pPr>
  </w:style>
  <w:style w:type="paragraph" w:customStyle="1" w:styleId="TAJ">
    <w:name w:val="TAJ"/>
    <w:basedOn w:val="Normal"/>
    <w:rsid w:val="00616444"/>
    <w:pPr>
      <w:keepNext/>
      <w:keepLines/>
      <w:spacing w:after="0"/>
      <w:jc w:val="both"/>
    </w:pPr>
    <w:rPr>
      <w:rFonts w:ascii="Arial" w:hAnsi="Arial"/>
      <w:sz w:val="18"/>
    </w:rPr>
  </w:style>
  <w:style w:type="paragraph" w:styleId="ListNumber3">
    <w:name w:val="List Number 3"/>
    <w:basedOn w:val="Normal"/>
    <w:pPr>
      <w:tabs>
        <w:tab w:val="num" w:pos="926"/>
      </w:tabs>
      <w:ind w:left="926" w:hanging="360"/>
    </w:pPr>
  </w:style>
  <w:style w:type="paragraph" w:styleId="ListNumber4">
    <w:name w:val="List Number 4"/>
    <w:basedOn w:val="Normal"/>
    <w:pPr>
      <w:tabs>
        <w:tab w:val="num" w:pos="1209"/>
      </w:tabs>
      <w:ind w:left="1209" w:hanging="360"/>
    </w:pPr>
  </w:style>
  <w:style w:type="paragraph" w:styleId="ListNumber5">
    <w:name w:val="List Number 5"/>
    <w:basedOn w:val="Normal"/>
    <w:pPr>
      <w:tabs>
        <w:tab w:val="num" w:pos="1492"/>
      </w:tabs>
      <w:ind w:left="1492" w:hanging="36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BlockText">
    <w:name w:val="Block Text"/>
    <w:basedOn w:val="Normal"/>
    <w:pPr>
      <w:spacing w:after="120"/>
      <w:ind w:left="1440" w:right="1440"/>
    </w:pPr>
  </w:style>
  <w:style w:type="paragraph" w:styleId="BodyTextFirstIndent">
    <w:name w:val="Body Text First Indent"/>
    <w:basedOn w:val="BodyText"/>
    <w:pPr>
      <w:spacing w:after="120"/>
      <w:ind w:firstLine="210"/>
    </w:pPr>
    <w:rPr>
      <w:lang w:val="en-GB"/>
    </w:rPr>
  </w:style>
  <w:style w:type="paragraph" w:styleId="BodyTextFirstIndent2">
    <w:name w:val="Body Text First Indent 2"/>
    <w:basedOn w:val="BodyTextIndent"/>
    <w:pPr>
      <w:overflowPunct w:val="0"/>
      <w:autoSpaceDE w:val="0"/>
      <w:autoSpaceDN w:val="0"/>
      <w:adjustRightInd w:val="0"/>
      <w:spacing w:after="120"/>
      <w:ind w:left="283" w:firstLine="210"/>
      <w:textAlignment w:val="baseline"/>
    </w:pPr>
  </w:style>
  <w:style w:type="paragraph" w:styleId="BodyTextIndent3">
    <w:name w:val="Body Text Indent 3"/>
    <w:basedOn w:val="Normal"/>
    <w:pPr>
      <w:spacing w:after="120"/>
      <w:ind w:left="283"/>
    </w:pPr>
    <w:rPr>
      <w:sz w:val="16"/>
      <w:szCs w:val="16"/>
    </w:rPr>
  </w:style>
  <w:style w:type="paragraph" w:styleId="Closing">
    <w:name w:val="Closing"/>
    <w:basedOn w:val="Normal"/>
    <w:pPr>
      <w:ind w:left="4252"/>
    </w:pPr>
  </w:style>
  <w:style w:type="paragraph" w:styleId="Date">
    <w:name w:val="Date"/>
    <w:basedOn w:val="Normal"/>
    <w:next w:val="Normal"/>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Pr>
      <w:sz w:val="24"/>
      <w:szCs w:val="24"/>
    </w:rPr>
  </w:style>
  <w:style w:type="paragraph" w:styleId="NoteHeading">
    <w:name w:val="Note Heading"/>
    <w:basedOn w:val="Normal"/>
    <w:next w:val="Normal"/>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character" w:customStyle="1" w:styleId="ASN1Text">
    <w:name w:val="ASN.1 Text"/>
    <w:rsid w:val="00353FBB"/>
    <w:rPr>
      <w:rFonts w:ascii="Courier New" w:hAnsi="Courier New" w:cs="Courier New" w:hint="default"/>
      <w:b/>
      <w:bCs w:val="0"/>
      <w:i w:val="0"/>
      <w:iCs w:val="0"/>
      <w:caps w:val="0"/>
      <w:smallCaps w:val="0"/>
      <w:strike w:val="0"/>
      <w:dstrike w:val="0"/>
      <w:noProof/>
      <w:vanish w:val="0"/>
      <w:webHidden w:val="0"/>
      <w:color w:val="auto"/>
      <w:spacing w:val="-2"/>
      <w:w w:val="100"/>
      <w:kern w:val="0"/>
      <w:sz w:val="18"/>
      <w:u w:val="none" w:color="000000"/>
      <w:effect w:val="none"/>
      <w:vertAlign w:val="baseline"/>
      <w:lang w:val="en-US"/>
      <w:specVanish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ASN1Note">
    <w:name w:val="ASN.1 Note"/>
    <w:rsid w:val="00CE54FA"/>
    <w:rPr>
      <w:rFonts w:ascii="Courier New" w:hAnsi="Courier New"/>
      <w:b/>
      <w:i w:val="0"/>
      <w:caps w:val="0"/>
      <w:smallCaps w:val="0"/>
      <w:strike w:val="0"/>
      <w:dstrike w:val="0"/>
      <w:noProof/>
      <w:vanish w:val="0"/>
      <w:color w:val="auto"/>
      <w:spacing w:val="-2"/>
      <w:w w:val="100"/>
      <w:kern w:val="0"/>
      <w:sz w:val="16"/>
      <w:u w:val="none"/>
      <w:effect w:val="none"/>
      <w:vertAlign w:val="baseline"/>
      <w:lang w:val="en-US"/>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EXChar">
    <w:name w:val="EX Char"/>
    <w:link w:val="EX"/>
    <w:rsid w:val="0021141C"/>
    <w:rPr>
      <w:rFonts w:ascii="Times New Roman" w:hAnsi="Times New Roman"/>
      <w:lang w:eastAsia="en-US"/>
    </w:rPr>
  </w:style>
  <w:style w:type="paragraph" w:customStyle="1" w:styleId="TB1">
    <w:name w:val="TB1"/>
    <w:basedOn w:val="Normal"/>
    <w:qFormat/>
    <w:rsid w:val="00616444"/>
    <w:pPr>
      <w:keepNext/>
      <w:keepLines/>
      <w:numPr>
        <w:numId w:val="48"/>
      </w:numPr>
      <w:tabs>
        <w:tab w:val="left" w:pos="720"/>
      </w:tabs>
      <w:spacing w:after="0"/>
      <w:ind w:left="737" w:hanging="380"/>
    </w:pPr>
    <w:rPr>
      <w:rFonts w:ascii="Arial" w:hAnsi="Arial"/>
      <w:sz w:val="18"/>
    </w:rPr>
  </w:style>
  <w:style w:type="paragraph" w:customStyle="1" w:styleId="TB2">
    <w:name w:val="TB2"/>
    <w:basedOn w:val="Normal"/>
    <w:qFormat/>
    <w:rsid w:val="00616444"/>
    <w:pPr>
      <w:keepNext/>
      <w:keepLines/>
      <w:numPr>
        <w:numId w:val="49"/>
      </w:numPr>
      <w:tabs>
        <w:tab w:val="left" w:pos="1109"/>
      </w:tabs>
      <w:spacing w:after="0"/>
      <w:ind w:left="1100" w:hanging="380"/>
    </w:pPr>
    <w:rPr>
      <w:rFonts w:ascii="Arial" w:hAnsi="Arial"/>
      <w:sz w:val="18"/>
    </w:rPr>
  </w:style>
  <w:style w:type="character" w:customStyle="1" w:styleId="FooterChar">
    <w:name w:val="Footer Char"/>
    <w:link w:val="Footer"/>
    <w:rsid w:val="00C77C43"/>
    <w:rPr>
      <w:rFonts w:ascii="Arial" w:hAnsi="Arial"/>
      <w:b/>
      <w:i/>
      <w:noProof/>
      <w:sz w:val="18"/>
      <w:lang w:eastAsia="en-US"/>
    </w:rPr>
  </w:style>
  <w:style w:type="paragraph" w:styleId="Revision">
    <w:name w:val="Revision"/>
    <w:hidden/>
    <w:uiPriority w:val="99"/>
    <w:semiHidden/>
    <w:rsid w:val="00DE1422"/>
    <w:rPr>
      <w:rFonts w:ascii="Times New Roman" w:hAnsi="Times New Roman"/>
      <w:lang w:eastAsia="en-US"/>
    </w:rPr>
  </w:style>
  <w:style w:type="character" w:customStyle="1" w:styleId="B1Car">
    <w:name w:val="B1+ Car"/>
    <w:rsid w:val="0006349D"/>
    <w:rPr>
      <w:lang w:eastAsia="en-US"/>
    </w:rPr>
  </w:style>
  <w:style w:type="character" w:customStyle="1" w:styleId="UnresolvedMention">
    <w:name w:val="Unresolved Mention"/>
    <w:basedOn w:val="DefaultParagraphFont"/>
    <w:uiPriority w:val="99"/>
    <w:semiHidden/>
    <w:unhideWhenUsed/>
    <w:rsid w:val="008827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ipr.etsi.org/"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2.emf"/><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s://portal.etsi.org/People/CommiteeSupportStaff.aspx" TargetMode="External"/><Relationship Id="rId25" Type="http://schemas.openxmlformats.org/officeDocument/2006/relationships/header" Target="header2.xml"/><Relationship Id="rId33" Type="http://schemas.openxmlformats.org/officeDocument/2006/relationships/hyperlink" Target="http://www.oid-info.com/" TargetMode="External"/><Relationship Id="rId2" Type="http://schemas.openxmlformats.org/officeDocument/2006/relationships/customXml" Target="../customXml/item2.xml"/><Relationship Id="rId16" Type="http://schemas.openxmlformats.org/officeDocument/2006/relationships/hyperlink" Target="https://portal.etsi.org/TB/ETSIDeliverableStatus.aspx" TargetMode="External"/><Relationship Id="rId20" Type="http://schemas.openxmlformats.org/officeDocument/2006/relationships/hyperlink" Target="https://docbox.etsi.org/Reference/"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2.bin"/><Relationship Id="rId32" Type="http://schemas.openxmlformats.org/officeDocument/2006/relationships/hyperlink" Target="http://www.oid-info.com/faq.htm" TargetMode="External"/><Relationship Id="rId5" Type="http://schemas.openxmlformats.org/officeDocument/2006/relationships/numbering" Target="numbering.xml"/><Relationship Id="rId15" Type="http://schemas.openxmlformats.org/officeDocument/2006/relationships/hyperlink" Target="http://www.etsi.org/deliver" TargetMode="External"/><Relationship Id="rId23" Type="http://schemas.openxmlformats.org/officeDocument/2006/relationships/image" Target="media/image3.emf"/><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portal.etsi.org/Services/editHelp!/Howtostart/ETSIDraftingRules.aspx" TargetMode="External"/><Relationship Id="rId31" Type="http://schemas.openxmlformats.org/officeDocument/2006/relationships/hyperlink" Target="http://www.oid-info.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tsi.org/standards-search" TargetMode="External"/><Relationship Id="rId22" Type="http://schemas.openxmlformats.org/officeDocument/2006/relationships/oleObject" Target="embeddings/oleObject1.bin"/><Relationship Id="rId27" Type="http://schemas.openxmlformats.org/officeDocument/2006/relationships/footer" Target="footer2.xml"/><Relationship Id="rId30" Type="http://schemas.openxmlformats.org/officeDocument/2006/relationships/footer" Target="footer4.xml"/><Relationship Id="rId35" Type="http://schemas.openxmlformats.org/officeDocument/2006/relationships/theme" Target="theme/theme1.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95E2614B55994418310EBCA9CC035C5" ma:contentTypeVersion="4" ma:contentTypeDescription="Create a new document." ma:contentTypeScope="" ma:versionID="eb100672d9af21a3730c678a54831943">
  <xsd:schema xmlns:xsd="http://www.w3.org/2001/XMLSchema" xmlns:xs="http://www.w3.org/2001/XMLSchema" xmlns:p="http://schemas.microsoft.com/office/2006/metadata/properties" xmlns:ns2="8185f5cb-7348-46f9-8db8-82f4902aca60" targetNamespace="http://schemas.microsoft.com/office/2006/metadata/properties" ma:root="true" ma:fieldsID="20df128883cb90efcbf74642d0152212" ns2:_="">
    <xsd:import namespace="8185f5cb-7348-46f9-8db8-82f4902aca6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85f5cb-7348-46f9-8db8-82f4902aca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6F3C73-BB6D-4818-9746-6A5BAF7ADC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D86159-648A-42AD-A892-9F8C5103E617}">
  <ds:schemaRefs>
    <ds:schemaRef ds:uri="http://schemas.microsoft.com/sharepoint/v3/contenttype/forms"/>
  </ds:schemaRefs>
</ds:datastoreItem>
</file>

<file path=customXml/itemProps3.xml><?xml version="1.0" encoding="utf-8"?>
<ds:datastoreItem xmlns:ds="http://schemas.openxmlformats.org/officeDocument/2006/customXml" ds:itemID="{145154AA-2DA1-4014-B762-4D66010B27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85f5cb-7348-46f9-8db8-82f4902aca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4B3A90-03DC-4311-B783-CC25970B0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ETSIW_2013.dotm</Template>
  <TotalTime>70</TotalTime>
  <Pages>60</Pages>
  <Words>24646</Words>
  <Characters>140485</Characters>
  <Application>Microsoft Office Word</Application>
  <DocSecurity>0</DocSecurity>
  <Lines>1170</Lines>
  <Paragraphs>329</Paragraphs>
  <ScaleCrop>false</ScaleCrop>
  <HeadingPairs>
    <vt:vector size="2" baseType="variant">
      <vt:variant>
        <vt:lpstr>Title</vt:lpstr>
      </vt:variant>
      <vt:variant>
        <vt:i4>1</vt:i4>
      </vt:variant>
    </vt:vector>
  </HeadingPairs>
  <TitlesOfParts>
    <vt:vector size="1" baseType="lpstr">
      <vt:lpstr>ETSI ES 201 873-7 V4.9.1</vt:lpstr>
    </vt:vector>
  </TitlesOfParts>
  <Manager>Anthony Wiles</Manager>
  <Company>ETSI Secretariat</Company>
  <LinksUpToDate>false</LinksUpToDate>
  <CharactersWithSpaces>164802</CharactersWithSpaces>
  <SharedDoc>false</SharedDoc>
  <HLinks>
    <vt:vector size="48" baseType="variant">
      <vt:variant>
        <vt:i4>4259867</vt:i4>
      </vt:variant>
      <vt:variant>
        <vt:i4>1044</vt:i4>
      </vt:variant>
      <vt:variant>
        <vt:i4>0</vt:i4>
      </vt:variant>
      <vt:variant>
        <vt:i4>5</vt:i4>
      </vt:variant>
      <vt:variant>
        <vt:lpwstr>http://www.oid-info.com/</vt:lpwstr>
      </vt:variant>
      <vt:variant>
        <vt:lpwstr/>
      </vt:variant>
      <vt:variant>
        <vt:i4>524301</vt:i4>
      </vt:variant>
      <vt:variant>
        <vt:i4>1020</vt:i4>
      </vt:variant>
      <vt:variant>
        <vt:i4>0</vt:i4>
      </vt:variant>
      <vt:variant>
        <vt:i4>5</vt:i4>
      </vt:variant>
      <vt:variant>
        <vt:lpwstr>http://www.oid-info.com/faq.htm</vt:lpwstr>
      </vt:variant>
      <vt:variant>
        <vt:lpwstr>iri</vt:lpwstr>
      </vt:variant>
      <vt:variant>
        <vt:i4>4259867</vt:i4>
      </vt:variant>
      <vt:variant>
        <vt:i4>996</vt:i4>
      </vt:variant>
      <vt:variant>
        <vt:i4>0</vt:i4>
      </vt:variant>
      <vt:variant>
        <vt:i4>5</vt:i4>
      </vt:variant>
      <vt:variant>
        <vt:lpwstr>http://www.oid-info.com/</vt:lpwstr>
      </vt:variant>
      <vt:variant>
        <vt:lpwstr/>
      </vt:variant>
      <vt:variant>
        <vt:i4>1376287</vt:i4>
      </vt:variant>
      <vt:variant>
        <vt:i4>249</vt:i4>
      </vt:variant>
      <vt:variant>
        <vt:i4>0</vt:i4>
      </vt:variant>
      <vt:variant>
        <vt:i4>5</vt:i4>
      </vt:variant>
      <vt:variant>
        <vt:lpwstr>http://docbox.etsi.org/Reference</vt:lpwstr>
      </vt:variant>
      <vt:variant>
        <vt:lpwstr/>
      </vt:variant>
      <vt:variant>
        <vt:i4>3538988</vt:i4>
      </vt:variant>
      <vt:variant>
        <vt:i4>231</vt:i4>
      </vt:variant>
      <vt:variant>
        <vt:i4>0</vt:i4>
      </vt:variant>
      <vt:variant>
        <vt:i4>5</vt:i4>
      </vt:variant>
      <vt:variant>
        <vt:lpwstr>http://webapp.etsi.org/IPR/home.asp</vt:lpwstr>
      </vt:variant>
      <vt:variant>
        <vt:lpwstr/>
      </vt:variant>
      <vt:variant>
        <vt:i4>5701736</vt:i4>
      </vt:variant>
      <vt:variant>
        <vt:i4>6</vt:i4>
      </vt:variant>
      <vt:variant>
        <vt:i4>0</vt:i4>
      </vt:variant>
      <vt:variant>
        <vt:i4>5</vt:i4>
      </vt:variant>
      <vt:variant>
        <vt:lpwstr>http://portal.etsi.org/chaircor/ETSI_support.asp</vt:lpwstr>
      </vt:variant>
      <vt:variant>
        <vt:lpwstr/>
      </vt:variant>
      <vt:variant>
        <vt:i4>6357027</vt:i4>
      </vt:variant>
      <vt:variant>
        <vt:i4>3</vt:i4>
      </vt:variant>
      <vt:variant>
        <vt:i4>0</vt:i4>
      </vt:variant>
      <vt:variant>
        <vt:i4>5</vt:i4>
      </vt:variant>
      <vt:variant>
        <vt:lpwstr>http://portal.etsi.org/tb/status/status.asp</vt:lpwstr>
      </vt:variant>
      <vt:variant>
        <vt:lpwstr/>
      </vt:variant>
      <vt:variant>
        <vt:i4>5111877</vt:i4>
      </vt:variant>
      <vt:variant>
        <vt:i4>0</vt:i4>
      </vt:variant>
      <vt:variant>
        <vt:i4>0</vt:i4>
      </vt:variant>
      <vt:variant>
        <vt:i4>5</vt:i4>
      </vt:variant>
      <vt:variant>
        <vt:lpwstr>http://www.etsi.org/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ES 201 873-7 V4.9.1</dc:title>
  <dc:subject>Methods for Testing and Specification (MTS)</dc:subject>
  <dc:creator>AR</dc:creator>
  <cp:keywords>ASN.1, language, testing, TTCN, XML</cp:keywords>
  <dc:description/>
  <cp:lastModifiedBy>Tomáš Urban</cp:lastModifiedBy>
  <cp:revision>6</cp:revision>
  <cp:lastPrinted>2013-01-31T15:24:00Z</cp:lastPrinted>
  <dcterms:created xsi:type="dcterms:W3CDTF">2021-05-19T06:44:00Z</dcterms:created>
  <dcterms:modified xsi:type="dcterms:W3CDTF">2021-11-15T11:46:00Z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0x010100495E2614B55994418310EBCA9CC035C5</vt:lpwstr>
  </property>
</Properties>
</file>