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EBC1B3" w14:textId="2921AF8C" w:rsidR="00773534" w:rsidRPr="00CE681C" w:rsidRDefault="00773534" w:rsidP="00773534">
      <w:pPr>
        <w:pStyle w:val="ZA"/>
        <w:framePr w:w="10563" w:h="782" w:hRule="exact" w:wrap="notBeside" w:hAnchor="page" w:x="661" w:y="646" w:anchorLock="1"/>
        <w:pBdr>
          <w:bottom w:val="none" w:sz="0" w:space="0" w:color="auto"/>
        </w:pBdr>
        <w:jc w:val="center"/>
        <w:rPr>
          <w:noProof w:val="0"/>
          <w:lang w:val="de-DE"/>
        </w:rPr>
      </w:pPr>
      <w:r w:rsidRPr="00CE681C">
        <w:rPr>
          <w:noProof w:val="0"/>
          <w:sz w:val="64"/>
          <w:lang w:val="de-DE"/>
        </w:rPr>
        <w:t xml:space="preserve">ETSI ES 203 022 </w:t>
      </w:r>
      <w:commentRangeStart w:id="0"/>
      <w:r w:rsidRPr="00CE681C">
        <w:rPr>
          <w:noProof w:val="0"/>
          <w:color w:val="FF0000"/>
          <w:lang w:val="de-DE"/>
        </w:rPr>
        <w:t>V1.</w:t>
      </w:r>
      <w:r w:rsidR="00CE681C" w:rsidRPr="00CE681C">
        <w:rPr>
          <w:noProof w:val="0"/>
          <w:color w:val="FF0000"/>
          <w:lang w:val="de-DE"/>
        </w:rPr>
        <w:t>X</w:t>
      </w:r>
      <w:r w:rsidRPr="00CE681C">
        <w:rPr>
          <w:noProof w:val="0"/>
          <w:color w:val="FF0000"/>
          <w:lang w:val="de-DE"/>
        </w:rPr>
        <w:t>.</w:t>
      </w:r>
      <w:r w:rsidR="00CE681C" w:rsidRPr="00CE681C">
        <w:rPr>
          <w:noProof w:val="0"/>
          <w:color w:val="FF0000"/>
          <w:lang w:val="de-DE"/>
        </w:rPr>
        <w:t>X</w:t>
      </w:r>
      <w:r w:rsidRPr="00CE681C">
        <w:rPr>
          <w:rStyle w:val="ZGSM"/>
          <w:noProof w:val="0"/>
          <w:color w:val="FF0000"/>
          <w:lang w:val="de-DE"/>
        </w:rPr>
        <w:t xml:space="preserve"> </w:t>
      </w:r>
      <w:r w:rsidRPr="00CE681C">
        <w:rPr>
          <w:noProof w:val="0"/>
          <w:color w:val="FF0000"/>
          <w:sz w:val="32"/>
          <w:lang w:val="de-DE"/>
        </w:rPr>
        <w:t>(</w:t>
      </w:r>
      <w:r w:rsidR="00CE681C" w:rsidRPr="00CE681C">
        <w:rPr>
          <w:noProof w:val="0"/>
          <w:color w:val="FF0000"/>
          <w:sz w:val="32"/>
          <w:lang w:val="de-DE"/>
        </w:rPr>
        <w:t>2022-XX</w:t>
      </w:r>
      <w:r w:rsidRPr="00CE681C">
        <w:rPr>
          <w:noProof w:val="0"/>
          <w:color w:val="FF0000"/>
          <w:sz w:val="32"/>
          <w:szCs w:val="32"/>
          <w:lang w:val="de-DE"/>
        </w:rPr>
        <w:t>)</w:t>
      </w:r>
      <w:commentRangeEnd w:id="0"/>
      <w:r w:rsidR="00CE681C">
        <w:rPr>
          <w:rStyle w:val="Kommentarzeichen"/>
          <w:rFonts w:ascii="Times New Roman" w:hAnsi="Times New Roman"/>
          <w:noProof w:val="0"/>
        </w:rPr>
        <w:commentReference w:id="0"/>
      </w:r>
    </w:p>
    <w:p w14:paraId="3B72B543" w14:textId="77777777" w:rsidR="00773534" w:rsidRPr="00773534" w:rsidRDefault="00773534" w:rsidP="00773534">
      <w:pPr>
        <w:pStyle w:val="ZT"/>
        <w:framePr w:w="10206" w:h="3701" w:hRule="exact" w:wrap="notBeside" w:hAnchor="page" w:x="880" w:y="7094"/>
        <w:rPr>
          <w:rFonts w:cs="Arial"/>
          <w:bCs/>
          <w:szCs w:val="34"/>
          <w:lang w:eastAsia="en-GB"/>
        </w:rPr>
      </w:pPr>
      <w:r w:rsidRPr="00773534">
        <w:rPr>
          <w:rFonts w:cs="Arial"/>
          <w:bCs/>
          <w:szCs w:val="34"/>
          <w:lang w:eastAsia="en-GB"/>
        </w:rPr>
        <w:t>Methods for Testing and Specification (MTS);</w:t>
      </w:r>
    </w:p>
    <w:p w14:paraId="3AA09EE3" w14:textId="77777777" w:rsidR="00773534" w:rsidRPr="00773534" w:rsidRDefault="00773534" w:rsidP="00773534">
      <w:pPr>
        <w:pStyle w:val="ZT"/>
        <w:framePr w:w="10206" w:h="3701" w:hRule="exact" w:wrap="notBeside" w:hAnchor="page" w:x="880" w:y="7094"/>
        <w:rPr>
          <w:rFonts w:cs="Arial"/>
          <w:bCs/>
          <w:szCs w:val="34"/>
          <w:lang w:eastAsia="en-GB"/>
        </w:rPr>
      </w:pPr>
      <w:r w:rsidRPr="00773534">
        <w:rPr>
          <w:rFonts w:cs="Arial"/>
          <w:bCs/>
          <w:szCs w:val="34"/>
          <w:lang w:eastAsia="en-GB"/>
        </w:rPr>
        <w:t>The Testing and Test Control Notation version 3;</w:t>
      </w:r>
    </w:p>
    <w:p w14:paraId="3EFC323F" w14:textId="77777777" w:rsidR="00773534" w:rsidRDefault="00773534" w:rsidP="00773534">
      <w:pPr>
        <w:pStyle w:val="ZT"/>
        <w:framePr w:w="10206" w:h="3701" w:hRule="exact" w:wrap="notBeside" w:hAnchor="page" w:x="880" w:y="7094"/>
      </w:pPr>
      <w:r w:rsidRPr="00773534">
        <w:rPr>
          <w:rFonts w:cs="Arial"/>
          <w:bCs/>
          <w:szCs w:val="34"/>
          <w:lang w:eastAsia="en-GB"/>
        </w:rPr>
        <w:t>TTCN-3 Language extension: Advanced Matching</w:t>
      </w:r>
    </w:p>
    <w:p w14:paraId="6C20752C" w14:textId="77777777" w:rsidR="00773534" w:rsidRDefault="00773534" w:rsidP="00773534">
      <w:pPr>
        <w:pStyle w:val="ZG"/>
        <w:framePr w:w="10624" w:h="3271" w:hRule="exact" w:wrap="notBeside" w:hAnchor="page" w:x="674" w:y="12211"/>
        <w:rPr>
          <w:noProof w:val="0"/>
        </w:rPr>
      </w:pPr>
    </w:p>
    <w:p w14:paraId="343C1478" w14:textId="77777777" w:rsidR="00773534" w:rsidRDefault="00773534" w:rsidP="00773534">
      <w:pPr>
        <w:pStyle w:val="ZD"/>
        <w:framePr w:wrap="notBeside"/>
        <w:rPr>
          <w:noProof w:val="0"/>
        </w:rPr>
      </w:pPr>
    </w:p>
    <w:p w14:paraId="7FEA0041" w14:textId="77777777" w:rsidR="00773534" w:rsidRDefault="00773534" w:rsidP="00773534">
      <w:pPr>
        <w:pStyle w:val="ZB"/>
        <w:framePr w:wrap="notBeside" w:hAnchor="page" w:x="901" w:y="1421"/>
      </w:pPr>
    </w:p>
    <w:p w14:paraId="4F18B473" w14:textId="77777777" w:rsidR="00773534" w:rsidRDefault="00773534" w:rsidP="00773534">
      <w:pPr>
        <w:rPr>
          <w:lang w:val="fr-FR"/>
        </w:rPr>
      </w:pPr>
    </w:p>
    <w:p w14:paraId="01CF7CEB" w14:textId="77777777" w:rsidR="00773534" w:rsidRDefault="00773534" w:rsidP="00773534">
      <w:pPr>
        <w:rPr>
          <w:lang w:val="fr-FR"/>
        </w:rPr>
      </w:pPr>
    </w:p>
    <w:p w14:paraId="0FF7EE62" w14:textId="77777777" w:rsidR="00773534" w:rsidRDefault="00773534" w:rsidP="00773534">
      <w:pPr>
        <w:rPr>
          <w:lang w:val="fr-FR"/>
        </w:rPr>
      </w:pPr>
    </w:p>
    <w:p w14:paraId="3580E31F" w14:textId="77777777" w:rsidR="00773534" w:rsidRDefault="00773534" w:rsidP="00773534">
      <w:pPr>
        <w:rPr>
          <w:lang w:val="fr-FR"/>
        </w:rPr>
      </w:pPr>
    </w:p>
    <w:p w14:paraId="2C95EB9D" w14:textId="77777777" w:rsidR="00773534" w:rsidRDefault="00773534" w:rsidP="00773534">
      <w:pPr>
        <w:rPr>
          <w:lang w:val="fr-FR"/>
        </w:rPr>
      </w:pPr>
    </w:p>
    <w:p w14:paraId="0E7CA73A" w14:textId="77777777" w:rsidR="00773534" w:rsidRDefault="00773534" w:rsidP="00773534">
      <w:pPr>
        <w:pStyle w:val="ZB"/>
        <w:framePr w:wrap="notBeside" w:hAnchor="page" w:x="901" w:y="1421"/>
      </w:pPr>
    </w:p>
    <w:p w14:paraId="5F281098" w14:textId="77777777" w:rsidR="00773534" w:rsidRDefault="00773534" w:rsidP="00773534">
      <w:pPr>
        <w:pStyle w:val="FP"/>
        <w:framePr w:h="1625" w:hRule="exact" w:wrap="notBeside" w:vAnchor="page" w:hAnchor="page" w:x="871" w:y="11581"/>
        <w:spacing w:after="240"/>
        <w:jc w:val="center"/>
        <w:rPr>
          <w:rFonts w:ascii="Arial" w:hAnsi="Arial" w:cs="Arial"/>
          <w:sz w:val="18"/>
          <w:szCs w:val="18"/>
        </w:rPr>
      </w:pPr>
    </w:p>
    <w:p w14:paraId="1F117DB9" w14:textId="77777777" w:rsidR="00773534" w:rsidRDefault="00773534" w:rsidP="00773534">
      <w:pPr>
        <w:pStyle w:val="ZB"/>
        <w:framePr w:w="6341" w:h="450" w:hRule="exact" w:wrap="notBeside" w:hAnchor="page" w:x="811" w:y="5401"/>
        <w:jc w:val="left"/>
        <w:rPr>
          <w:rFonts w:ascii="Century Gothic" w:hAnsi="Century Gothic"/>
          <w:b/>
          <w:i w:val="0"/>
          <w:caps/>
          <w:color w:val="FFFFFF"/>
          <w:sz w:val="32"/>
          <w:szCs w:val="32"/>
        </w:rPr>
      </w:pPr>
      <w:r>
        <w:rPr>
          <w:rFonts w:ascii="Century Gothic" w:hAnsi="Century Gothic"/>
          <w:b/>
          <w:i w:val="0"/>
          <w:caps/>
          <w:noProof w:val="0"/>
          <w:color w:val="FFFFFF"/>
          <w:sz w:val="32"/>
          <w:szCs w:val="32"/>
        </w:rPr>
        <w:t>ETSI Standard</w:t>
      </w:r>
    </w:p>
    <w:p w14:paraId="7D10E843" w14:textId="77777777" w:rsidR="00773534" w:rsidRDefault="00773534" w:rsidP="00773534">
      <w:pPr>
        <w:rPr>
          <w:rFonts w:ascii="Arial" w:hAnsi="Arial" w:cs="Arial"/>
          <w:sz w:val="18"/>
          <w:szCs w:val="18"/>
        </w:rPr>
        <w:sectPr w:rsidR="00773534">
          <w:headerReference w:type="default" r:id="rId13"/>
          <w:footerReference w:type="default" r:id="rId14"/>
          <w:footnotePr>
            <w:numRestart w:val="eachSect"/>
          </w:footnotePr>
          <w:pgSz w:w="11907" w:h="16840" w:code="9"/>
          <w:pgMar w:top="2268" w:right="851" w:bottom="10773" w:left="851" w:header="0" w:footer="0" w:gutter="0"/>
          <w:cols w:space="720"/>
          <w:docGrid w:linePitch="272"/>
        </w:sectPr>
      </w:pPr>
    </w:p>
    <w:p w14:paraId="0CAB4C2D" w14:textId="77777777" w:rsidR="00773534" w:rsidRDefault="00773534" w:rsidP="00773534">
      <w:pPr>
        <w:pStyle w:val="FP"/>
        <w:framePr w:wrap="notBeside" w:vAnchor="page" w:hAnchor="page" w:x="1141" w:y="2836"/>
        <w:pBdr>
          <w:bottom w:val="single" w:sz="6" w:space="1" w:color="auto"/>
        </w:pBdr>
        <w:ind w:left="2835" w:right="2835"/>
        <w:jc w:val="center"/>
      </w:pPr>
      <w:r>
        <w:lastRenderedPageBreak/>
        <w:t>Reference</w:t>
      </w:r>
    </w:p>
    <w:p w14:paraId="22961B50" w14:textId="3856849E" w:rsidR="00773534" w:rsidRDefault="00773534" w:rsidP="00773534">
      <w:pPr>
        <w:pStyle w:val="FP"/>
        <w:framePr w:wrap="notBeside" w:vAnchor="page" w:hAnchor="page" w:x="1141" w:y="2836"/>
        <w:ind w:left="2268" w:right="2268"/>
        <w:jc w:val="center"/>
        <w:rPr>
          <w:rFonts w:ascii="Arial" w:hAnsi="Arial"/>
          <w:sz w:val="18"/>
        </w:rPr>
      </w:pPr>
      <w:r>
        <w:rPr>
          <w:rFonts w:ascii="Arial" w:hAnsi="Arial"/>
          <w:sz w:val="18"/>
        </w:rPr>
        <w:t>RES/MTS-203022-A</w:t>
      </w:r>
      <w:r w:rsidR="004F6B10">
        <w:rPr>
          <w:rFonts w:ascii="Arial" w:hAnsi="Arial"/>
          <w:sz w:val="18"/>
        </w:rPr>
        <w:t>dv</w:t>
      </w:r>
      <w:r>
        <w:rPr>
          <w:rFonts w:ascii="Arial" w:hAnsi="Arial"/>
          <w:sz w:val="18"/>
        </w:rPr>
        <w:t>M</w:t>
      </w:r>
      <w:r w:rsidR="004F6B10">
        <w:rPr>
          <w:rFonts w:ascii="Arial" w:hAnsi="Arial"/>
          <w:sz w:val="18"/>
        </w:rPr>
        <w:t>atchv</w:t>
      </w:r>
      <w:r>
        <w:rPr>
          <w:rFonts w:ascii="Arial" w:hAnsi="Arial"/>
          <w:sz w:val="18"/>
        </w:rPr>
        <w:t>141</w:t>
      </w:r>
    </w:p>
    <w:p w14:paraId="73A2920B" w14:textId="77777777" w:rsidR="00773534" w:rsidRDefault="00773534" w:rsidP="00773534">
      <w:pPr>
        <w:pStyle w:val="FP"/>
        <w:framePr w:wrap="notBeside" w:vAnchor="page" w:hAnchor="page" w:x="1141" w:y="2836"/>
        <w:pBdr>
          <w:bottom w:val="single" w:sz="6" w:space="1" w:color="auto"/>
        </w:pBdr>
        <w:spacing w:before="240"/>
        <w:ind w:left="2835" w:right="2835"/>
        <w:jc w:val="center"/>
      </w:pPr>
      <w:r>
        <w:t>Keywords</w:t>
      </w:r>
    </w:p>
    <w:p w14:paraId="3EC9A2DD" w14:textId="77777777" w:rsidR="00773534" w:rsidRDefault="00773534" w:rsidP="00773534">
      <w:pPr>
        <w:pStyle w:val="FP"/>
        <w:framePr w:wrap="notBeside" w:vAnchor="page" w:hAnchor="page" w:x="1141" w:y="2836"/>
        <w:ind w:left="2835" w:right="2835"/>
        <w:jc w:val="center"/>
        <w:rPr>
          <w:rFonts w:ascii="Arial" w:hAnsi="Arial"/>
          <w:sz w:val="18"/>
        </w:rPr>
      </w:pPr>
      <w:r>
        <w:rPr>
          <w:rFonts w:ascii="Arial" w:hAnsi="Arial"/>
          <w:sz w:val="18"/>
        </w:rPr>
        <w:t>conformance, testing, TTCN-3</w:t>
      </w:r>
    </w:p>
    <w:p w14:paraId="5879BD4B" w14:textId="77777777" w:rsidR="00773534" w:rsidRDefault="00773534" w:rsidP="00773534"/>
    <w:p w14:paraId="515FCB40" w14:textId="77777777" w:rsidR="00773534" w:rsidRDefault="00773534" w:rsidP="00773534">
      <w:pPr>
        <w:pStyle w:val="FP"/>
        <w:framePr w:wrap="notBeside" w:vAnchor="page" w:hAnchor="page" w:x="1156" w:y="5581"/>
        <w:spacing w:after="240"/>
        <w:ind w:left="2835" w:right="2835"/>
        <w:jc w:val="center"/>
        <w:rPr>
          <w:rFonts w:ascii="Arial" w:hAnsi="Arial"/>
          <w:b/>
          <w:i/>
          <w:lang w:val="fr-FR"/>
        </w:rPr>
      </w:pPr>
      <w:r>
        <w:rPr>
          <w:rFonts w:ascii="Arial" w:hAnsi="Arial"/>
          <w:b/>
          <w:i/>
          <w:lang w:val="fr-FR"/>
        </w:rPr>
        <w:t>ETSI</w:t>
      </w:r>
    </w:p>
    <w:p w14:paraId="63052A65" w14:textId="77777777" w:rsidR="00773534" w:rsidRDefault="00773534" w:rsidP="00773534">
      <w:pPr>
        <w:pStyle w:val="FP"/>
        <w:framePr w:wrap="notBeside" w:vAnchor="page" w:hAnchor="page" w:x="1156" w:y="5581"/>
        <w:pBdr>
          <w:bottom w:val="single" w:sz="6" w:space="1" w:color="auto"/>
        </w:pBdr>
        <w:ind w:left="2835" w:right="2835"/>
        <w:jc w:val="center"/>
        <w:rPr>
          <w:rFonts w:ascii="Arial" w:hAnsi="Arial"/>
          <w:sz w:val="18"/>
          <w:lang w:val="fr-FR"/>
        </w:rPr>
      </w:pPr>
      <w:r>
        <w:rPr>
          <w:rFonts w:ascii="Arial" w:hAnsi="Arial"/>
          <w:sz w:val="18"/>
          <w:lang w:val="fr-FR"/>
        </w:rPr>
        <w:t>650 Route des Lucioles</w:t>
      </w:r>
    </w:p>
    <w:p w14:paraId="58383DDB" w14:textId="77777777" w:rsidR="00773534" w:rsidRDefault="00773534" w:rsidP="00773534">
      <w:pPr>
        <w:pStyle w:val="FP"/>
        <w:framePr w:wrap="notBeside" w:vAnchor="page" w:hAnchor="page" w:x="1156" w:y="5581"/>
        <w:pBdr>
          <w:bottom w:val="single" w:sz="6" w:space="1" w:color="auto"/>
        </w:pBdr>
        <w:ind w:left="2835" w:right="2835"/>
        <w:jc w:val="center"/>
        <w:rPr>
          <w:lang w:val="fr-FR"/>
        </w:rPr>
      </w:pPr>
      <w:r>
        <w:rPr>
          <w:rFonts w:ascii="Arial" w:hAnsi="Arial"/>
          <w:sz w:val="18"/>
          <w:lang w:val="fr-FR"/>
        </w:rPr>
        <w:t>F-06921 Sophia Antipolis Cedex - FRANCE</w:t>
      </w:r>
    </w:p>
    <w:p w14:paraId="00A9DA3F" w14:textId="77777777" w:rsidR="00773534" w:rsidRDefault="00773534" w:rsidP="00773534">
      <w:pPr>
        <w:pStyle w:val="FP"/>
        <w:framePr w:wrap="notBeside" w:vAnchor="page" w:hAnchor="page" w:x="1156" w:y="5581"/>
        <w:ind w:left="2835" w:right="2835"/>
        <w:jc w:val="center"/>
        <w:rPr>
          <w:rFonts w:ascii="Arial" w:hAnsi="Arial"/>
          <w:sz w:val="18"/>
          <w:lang w:val="fr-FR"/>
        </w:rPr>
      </w:pPr>
    </w:p>
    <w:p w14:paraId="0F2654A4" w14:textId="77777777" w:rsidR="00773534" w:rsidRDefault="00773534" w:rsidP="00773534">
      <w:pPr>
        <w:pStyle w:val="FP"/>
        <w:framePr w:wrap="notBeside" w:vAnchor="page" w:hAnchor="page" w:x="1156" w:y="5581"/>
        <w:spacing w:after="20"/>
        <w:ind w:left="2835" w:right="2835"/>
        <w:jc w:val="center"/>
        <w:rPr>
          <w:rFonts w:ascii="Arial" w:hAnsi="Arial"/>
          <w:sz w:val="18"/>
          <w:lang w:val="fr-FR"/>
        </w:rPr>
      </w:pPr>
      <w:r>
        <w:rPr>
          <w:rFonts w:ascii="Arial" w:hAnsi="Arial"/>
          <w:sz w:val="18"/>
          <w:lang w:val="fr-FR"/>
        </w:rPr>
        <w:t>Tel.: +33 4 92 94 42 00   Fax: +33 4 93 65 47 16</w:t>
      </w:r>
    </w:p>
    <w:p w14:paraId="4C89E26F" w14:textId="77777777" w:rsidR="00773534" w:rsidRDefault="00773534" w:rsidP="00773534">
      <w:pPr>
        <w:pStyle w:val="FP"/>
        <w:framePr w:wrap="notBeside" w:vAnchor="page" w:hAnchor="page" w:x="1156" w:y="5581"/>
        <w:ind w:left="2835" w:right="2835"/>
        <w:jc w:val="center"/>
        <w:rPr>
          <w:rFonts w:ascii="Arial" w:hAnsi="Arial"/>
          <w:sz w:val="15"/>
          <w:lang w:val="fr-FR"/>
        </w:rPr>
      </w:pPr>
    </w:p>
    <w:p w14:paraId="60C08CE8" w14:textId="77777777" w:rsidR="00773534" w:rsidRDefault="00773534" w:rsidP="00773534">
      <w:pPr>
        <w:pStyle w:val="FP"/>
        <w:framePr w:wrap="notBeside" w:vAnchor="page" w:hAnchor="page" w:x="1156" w:y="5581"/>
        <w:ind w:left="2835" w:right="2835"/>
        <w:jc w:val="center"/>
        <w:rPr>
          <w:rFonts w:ascii="Arial" w:hAnsi="Arial"/>
          <w:sz w:val="15"/>
          <w:lang w:val="fr-FR"/>
        </w:rPr>
      </w:pPr>
      <w:r>
        <w:rPr>
          <w:rFonts w:ascii="Arial" w:hAnsi="Arial"/>
          <w:sz w:val="15"/>
          <w:lang w:val="fr-FR"/>
        </w:rPr>
        <w:t>Siret N° 348 623 562 00017 - NAF 742 C</w:t>
      </w:r>
    </w:p>
    <w:p w14:paraId="55EA9ADD" w14:textId="77777777" w:rsidR="00773534" w:rsidRDefault="00773534" w:rsidP="00773534">
      <w:pPr>
        <w:pStyle w:val="FP"/>
        <w:framePr w:wrap="notBeside" w:vAnchor="page" w:hAnchor="page" w:x="1156" w:y="5581"/>
        <w:ind w:left="2835" w:right="2835"/>
        <w:jc w:val="center"/>
        <w:rPr>
          <w:rFonts w:ascii="Arial" w:hAnsi="Arial"/>
          <w:sz w:val="15"/>
          <w:lang w:val="fr-FR"/>
        </w:rPr>
      </w:pPr>
      <w:r>
        <w:rPr>
          <w:rFonts w:ascii="Arial" w:hAnsi="Arial"/>
          <w:sz w:val="15"/>
          <w:lang w:val="fr-FR"/>
        </w:rPr>
        <w:t>Association à but non lucratif enregistrée à la</w:t>
      </w:r>
    </w:p>
    <w:p w14:paraId="2443F06C" w14:textId="77777777" w:rsidR="00773534" w:rsidRDefault="00773534" w:rsidP="00773534">
      <w:pPr>
        <w:pStyle w:val="FP"/>
        <w:framePr w:wrap="notBeside" w:vAnchor="page" w:hAnchor="page" w:x="1156" w:y="5581"/>
        <w:ind w:left="2835" w:right="2835"/>
        <w:jc w:val="center"/>
        <w:rPr>
          <w:rFonts w:ascii="Arial" w:hAnsi="Arial"/>
          <w:sz w:val="15"/>
          <w:lang w:val="fr-FR"/>
        </w:rPr>
      </w:pPr>
      <w:r>
        <w:rPr>
          <w:rFonts w:ascii="Arial" w:hAnsi="Arial"/>
          <w:sz w:val="15"/>
          <w:lang w:val="fr-FR"/>
        </w:rPr>
        <w:t>Sous-Préfecture de Grasse (06) N° 7803/88</w:t>
      </w:r>
    </w:p>
    <w:p w14:paraId="5D6B146F" w14:textId="77777777" w:rsidR="00773534" w:rsidRDefault="00773534" w:rsidP="00773534">
      <w:pPr>
        <w:pStyle w:val="FP"/>
        <w:framePr w:wrap="notBeside" w:vAnchor="page" w:hAnchor="page" w:x="1156" w:y="5581"/>
        <w:ind w:left="2835" w:right="2835"/>
        <w:jc w:val="center"/>
        <w:rPr>
          <w:rFonts w:ascii="Arial" w:hAnsi="Arial"/>
          <w:sz w:val="18"/>
          <w:lang w:val="fr-FR"/>
        </w:rPr>
      </w:pPr>
    </w:p>
    <w:p w14:paraId="6FFBBED0" w14:textId="77777777" w:rsidR="00773534" w:rsidRDefault="00773534" w:rsidP="00773534">
      <w:pPr>
        <w:rPr>
          <w:lang w:val="fr-FR"/>
        </w:rPr>
      </w:pPr>
    </w:p>
    <w:p w14:paraId="27D41F42" w14:textId="77777777" w:rsidR="00773534" w:rsidRDefault="00773534" w:rsidP="00773534">
      <w:pPr>
        <w:rPr>
          <w:lang w:val="fr-FR"/>
        </w:rPr>
      </w:pPr>
    </w:p>
    <w:p w14:paraId="0FBFFDD2" w14:textId="77777777" w:rsidR="00773534" w:rsidRDefault="00773534" w:rsidP="00773534">
      <w:pPr>
        <w:pStyle w:val="FP"/>
        <w:framePr w:h="7396" w:hRule="exact" w:wrap="notBeside" w:vAnchor="page" w:hAnchor="page" w:x="1021" w:y="8401"/>
        <w:pBdr>
          <w:bottom w:val="single" w:sz="6" w:space="1" w:color="auto"/>
        </w:pBdr>
        <w:spacing w:after="240"/>
        <w:ind w:left="2835" w:right="2835"/>
        <w:jc w:val="center"/>
        <w:rPr>
          <w:rFonts w:ascii="Arial" w:hAnsi="Arial"/>
          <w:b/>
          <w:i/>
        </w:rPr>
      </w:pPr>
      <w:r>
        <w:rPr>
          <w:rFonts w:ascii="Arial" w:hAnsi="Arial"/>
          <w:b/>
          <w:i/>
        </w:rPr>
        <w:t>Important notice</w:t>
      </w:r>
    </w:p>
    <w:p w14:paraId="537928C5" w14:textId="77777777" w:rsidR="00773534" w:rsidRDefault="00773534" w:rsidP="00773534">
      <w:pPr>
        <w:pStyle w:val="FP"/>
        <w:framePr w:h="7396" w:hRule="exact" w:wrap="notBeside" w:vAnchor="page" w:hAnchor="page" w:x="1021" w:y="8401"/>
        <w:spacing w:after="240"/>
        <w:jc w:val="center"/>
        <w:rPr>
          <w:rFonts w:ascii="Arial" w:hAnsi="Arial" w:cs="Arial"/>
          <w:sz w:val="18"/>
        </w:rPr>
      </w:pPr>
      <w:r>
        <w:rPr>
          <w:rFonts w:ascii="Arial" w:hAnsi="Arial" w:cs="Arial"/>
          <w:sz w:val="18"/>
        </w:rPr>
        <w:t>The present document can be downloaded from:</w:t>
      </w:r>
      <w:r>
        <w:rPr>
          <w:rFonts w:ascii="Arial" w:hAnsi="Arial" w:cs="Arial"/>
          <w:sz w:val="18"/>
        </w:rPr>
        <w:br/>
      </w:r>
      <w:hyperlink r:id="rId15" w:history="1">
        <w:r w:rsidRPr="00773534">
          <w:rPr>
            <w:rStyle w:val="Hyperlink"/>
            <w:rFonts w:ascii="Arial" w:hAnsi="Arial"/>
            <w:sz w:val="18"/>
          </w:rPr>
          <w:t>http://www.etsi.org/standards-search</w:t>
        </w:r>
      </w:hyperlink>
    </w:p>
    <w:p w14:paraId="6A1DF258" w14:textId="77777777" w:rsidR="00773534" w:rsidRDefault="00773534" w:rsidP="00773534">
      <w:pPr>
        <w:pStyle w:val="FP"/>
        <w:framePr w:h="7396" w:hRule="exact" w:wrap="notBeside" w:vAnchor="page" w:hAnchor="page" w:x="1021" w:y="8401"/>
        <w:spacing w:after="240"/>
        <w:jc w:val="center"/>
        <w:rPr>
          <w:rFonts w:ascii="Arial" w:hAnsi="Arial" w:cs="Arial"/>
          <w:sz w:val="18"/>
        </w:rPr>
      </w:pPr>
      <w:r>
        <w:rPr>
          <w:rFonts w:ascii="Arial" w:hAnsi="Arial" w:cs="Arial"/>
          <w:sz w:val="18"/>
        </w:rPr>
        <w:t xml:space="preserve">The present document may be made available in electronic versions and/or in print. The content of any electronic and/or print versions of the present document shall not be modified without the prior written authorization of ETSI. In case of any existing or perceived difference in contents between such versions and/or in print, the prevailing version of an ETSI deliverable is the one made publicly available in PDF format at </w:t>
      </w:r>
      <w:hyperlink r:id="rId16" w:history="1">
        <w:r w:rsidRPr="00773534">
          <w:rPr>
            <w:rStyle w:val="Hyperlink"/>
            <w:rFonts w:ascii="Arial" w:hAnsi="Arial" w:cs="Arial"/>
            <w:sz w:val="18"/>
          </w:rPr>
          <w:t>www.etsi.org/deliver</w:t>
        </w:r>
      </w:hyperlink>
      <w:r>
        <w:rPr>
          <w:rFonts w:ascii="Arial" w:hAnsi="Arial" w:cs="Arial"/>
          <w:sz w:val="18"/>
        </w:rPr>
        <w:t>.</w:t>
      </w:r>
    </w:p>
    <w:p w14:paraId="19E6FF93" w14:textId="77777777" w:rsidR="00773534" w:rsidRDefault="00773534" w:rsidP="00773534">
      <w:pPr>
        <w:pStyle w:val="FP"/>
        <w:framePr w:h="7396" w:hRule="exact" w:wrap="notBeside" w:vAnchor="page" w:hAnchor="page" w:x="1021" w:y="8401"/>
        <w:spacing w:after="240"/>
        <w:jc w:val="center"/>
        <w:rPr>
          <w:rFonts w:ascii="Arial" w:hAnsi="Arial" w:cs="Arial"/>
          <w:sz w:val="18"/>
        </w:rPr>
      </w:pPr>
      <w:r>
        <w:rPr>
          <w:rFonts w:ascii="Arial" w:hAnsi="Arial" w:cs="Arial"/>
          <w:sz w:val="18"/>
        </w:rPr>
        <w:t xml:space="preserve">Users of the present document should be aware that the document may be subject to revision or change of status. Information on the current status of this and other ETSI documents is available at </w:t>
      </w:r>
      <w:hyperlink r:id="rId17" w:history="1">
        <w:r w:rsidRPr="00773534">
          <w:rPr>
            <w:rStyle w:val="Hyperlink"/>
            <w:rFonts w:ascii="Arial" w:hAnsi="Arial" w:cs="Arial"/>
            <w:sz w:val="18"/>
          </w:rPr>
          <w:t>https://portal.etsi.org/TB/ETSIDeliverableStatus.aspx</w:t>
        </w:r>
      </w:hyperlink>
    </w:p>
    <w:p w14:paraId="4DE76991" w14:textId="77777777" w:rsidR="00773534" w:rsidRDefault="00773534" w:rsidP="00773534">
      <w:pPr>
        <w:pStyle w:val="FP"/>
        <w:framePr w:h="7396" w:hRule="exact" w:wrap="notBeside" w:vAnchor="page" w:hAnchor="page" w:x="1021" w:y="8401"/>
        <w:pBdr>
          <w:bottom w:val="single" w:sz="6" w:space="1" w:color="auto"/>
        </w:pBdr>
        <w:spacing w:after="240"/>
        <w:jc w:val="center"/>
        <w:rPr>
          <w:rFonts w:ascii="Arial" w:hAnsi="Arial" w:cs="Arial"/>
          <w:sz w:val="18"/>
        </w:rPr>
      </w:pPr>
      <w:r>
        <w:rPr>
          <w:rFonts w:ascii="Arial" w:hAnsi="Arial" w:cs="Arial"/>
          <w:sz w:val="18"/>
        </w:rPr>
        <w:t>If you find errors in the present document, please send your comment to one of the following services:</w:t>
      </w:r>
      <w:r>
        <w:rPr>
          <w:rFonts w:ascii="Arial" w:hAnsi="Arial" w:cs="Arial"/>
          <w:sz w:val="18"/>
        </w:rPr>
        <w:br/>
      </w:r>
      <w:hyperlink r:id="rId18" w:history="1">
        <w:r w:rsidRPr="00773534">
          <w:rPr>
            <w:rStyle w:val="Hyperlink"/>
            <w:rFonts w:ascii="Arial" w:hAnsi="Arial" w:cs="Arial"/>
            <w:sz w:val="18"/>
            <w:szCs w:val="18"/>
          </w:rPr>
          <w:t>https://portal.etsi.org/People/CommiteeSupportStaff.aspx</w:t>
        </w:r>
      </w:hyperlink>
    </w:p>
    <w:p w14:paraId="41C9BE3C" w14:textId="77777777" w:rsidR="00773534" w:rsidRDefault="00773534" w:rsidP="00773534">
      <w:pPr>
        <w:pStyle w:val="FP"/>
        <w:framePr w:h="7396" w:hRule="exact" w:wrap="notBeside" w:vAnchor="page" w:hAnchor="page" w:x="1021" w:y="8401"/>
        <w:pBdr>
          <w:bottom w:val="single" w:sz="6" w:space="1" w:color="auto"/>
        </w:pBdr>
        <w:spacing w:after="240"/>
        <w:jc w:val="center"/>
        <w:rPr>
          <w:rFonts w:ascii="Arial" w:hAnsi="Arial"/>
          <w:b/>
          <w:i/>
        </w:rPr>
      </w:pPr>
      <w:r>
        <w:rPr>
          <w:rFonts w:ascii="Arial" w:hAnsi="Arial"/>
          <w:b/>
          <w:i/>
        </w:rPr>
        <w:t>Copyright Notification</w:t>
      </w:r>
    </w:p>
    <w:p w14:paraId="7393E67A" w14:textId="77777777" w:rsidR="00773534" w:rsidRDefault="00773534" w:rsidP="00773534">
      <w:pPr>
        <w:pStyle w:val="FP"/>
        <w:framePr w:h="7396" w:hRule="exact" w:wrap="notBeside" w:vAnchor="page" w:hAnchor="page" w:x="1021" w:y="8401"/>
        <w:jc w:val="center"/>
        <w:rPr>
          <w:rFonts w:ascii="Arial" w:hAnsi="Arial" w:cs="Arial"/>
          <w:sz w:val="18"/>
        </w:rPr>
      </w:pPr>
      <w:r>
        <w:rPr>
          <w:rFonts w:ascii="Arial" w:hAnsi="Arial" w:cs="Arial"/>
          <w:sz w:val="18"/>
        </w:rPr>
        <w:t>No part may be reproduced or utilized in any form or by any means, electronic or mechanical, including photocopying and microfilm except as authorized by written permission of ETSI.</w:t>
      </w:r>
      <w:r>
        <w:rPr>
          <w:rFonts w:ascii="Arial" w:hAnsi="Arial" w:cs="Arial"/>
          <w:sz w:val="18"/>
        </w:rPr>
        <w:br/>
        <w:t>The content of the PDF version shall not be modified without the written authorization of ETSI.</w:t>
      </w:r>
      <w:r>
        <w:rPr>
          <w:rFonts w:ascii="Arial" w:hAnsi="Arial" w:cs="Arial"/>
          <w:sz w:val="18"/>
        </w:rPr>
        <w:br/>
        <w:t>The copyright and the foregoing restriction extend to reproduction in all media.</w:t>
      </w:r>
    </w:p>
    <w:p w14:paraId="0BFDB8A1" w14:textId="77777777" w:rsidR="00773534" w:rsidRDefault="00773534" w:rsidP="00773534">
      <w:pPr>
        <w:pStyle w:val="FP"/>
        <w:framePr w:h="7396" w:hRule="exact" w:wrap="notBeside" w:vAnchor="page" w:hAnchor="page" w:x="1021" w:y="8401"/>
        <w:jc w:val="center"/>
        <w:rPr>
          <w:rFonts w:ascii="Arial" w:hAnsi="Arial" w:cs="Arial"/>
          <w:sz w:val="18"/>
        </w:rPr>
      </w:pPr>
    </w:p>
    <w:p w14:paraId="1FA0B7F4" w14:textId="77777777" w:rsidR="00773534" w:rsidRDefault="00773534" w:rsidP="00773534">
      <w:pPr>
        <w:pStyle w:val="FP"/>
        <w:framePr w:h="7396" w:hRule="exact" w:wrap="notBeside" w:vAnchor="page" w:hAnchor="page" w:x="1021" w:y="8401"/>
        <w:jc w:val="center"/>
        <w:rPr>
          <w:rFonts w:ascii="Arial" w:hAnsi="Arial" w:cs="Arial"/>
          <w:sz w:val="18"/>
        </w:rPr>
      </w:pPr>
      <w:r>
        <w:rPr>
          <w:rFonts w:ascii="Arial" w:hAnsi="Arial" w:cs="Arial"/>
          <w:sz w:val="18"/>
        </w:rPr>
        <w:t>© ETSI 2020.</w:t>
      </w:r>
    </w:p>
    <w:p w14:paraId="73BDDFB5" w14:textId="77777777" w:rsidR="00773534" w:rsidRDefault="00773534" w:rsidP="00773534">
      <w:pPr>
        <w:pStyle w:val="FP"/>
        <w:framePr w:h="7396" w:hRule="exact" w:wrap="notBeside" w:vAnchor="page" w:hAnchor="page" w:x="1021" w:y="8401"/>
        <w:jc w:val="center"/>
        <w:rPr>
          <w:rFonts w:ascii="Arial" w:hAnsi="Arial" w:cs="Arial"/>
          <w:sz w:val="18"/>
        </w:rPr>
      </w:pPr>
      <w:r>
        <w:rPr>
          <w:rFonts w:ascii="Arial" w:hAnsi="Arial" w:cs="Arial"/>
          <w:sz w:val="18"/>
        </w:rPr>
        <w:t>All rights reserved.</w:t>
      </w:r>
      <w:r>
        <w:rPr>
          <w:rFonts w:ascii="Arial" w:hAnsi="Arial" w:cs="Arial"/>
          <w:sz w:val="18"/>
        </w:rPr>
        <w:br/>
      </w:r>
    </w:p>
    <w:p w14:paraId="563C1B50" w14:textId="77777777" w:rsidR="00773534" w:rsidRDefault="00773534" w:rsidP="00773534">
      <w:pPr>
        <w:framePr w:h="7396" w:hRule="exact" w:wrap="notBeside" w:vAnchor="page" w:hAnchor="page" w:x="1021" w:y="8401"/>
        <w:jc w:val="center"/>
        <w:rPr>
          <w:rFonts w:ascii="Arial" w:hAnsi="Arial" w:cs="Arial"/>
          <w:sz w:val="18"/>
          <w:szCs w:val="18"/>
        </w:rPr>
      </w:pPr>
      <w:r>
        <w:rPr>
          <w:rFonts w:ascii="Arial" w:hAnsi="Arial" w:cs="Arial"/>
          <w:b/>
          <w:bCs/>
          <w:sz w:val="18"/>
          <w:szCs w:val="18"/>
        </w:rPr>
        <w:t>DECT™</w:t>
      </w:r>
      <w:r>
        <w:rPr>
          <w:rFonts w:ascii="Arial" w:hAnsi="Arial" w:cs="Arial"/>
          <w:sz w:val="18"/>
          <w:szCs w:val="18"/>
        </w:rPr>
        <w:t xml:space="preserve">, </w:t>
      </w:r>
      <w:r>
        <w:rPr>
          <w:rFonts w:ascii="Arial" w:hAnsi="Arial" w:cs="Arial"/>
          <w:b/>
          <w:bCs/>
          <w:sz w:val="18"/>
          <w:szCs w:val="18"/>
        </w:rPr>
        <w:t>PLUGTESTS™</w:t>
      </w:r>
      <w:r>
        <w:rPr>
          <w:rFonts w:ascii="Arial" w:hAnsi="Arial" w:cs="Arial"/>
          <w:sz w:val="18"/>
          <w:szCs w:val="18"/>
        </w:rPr>
        <w:t xml:space="preserve">, </w:t>
      </w:r>
      <w:r>
        <w:rPr>
          <w:rFonts w:ascii="Arial" w:hAnsi="Arial" w:cs="Arial"/>
          <w:b/>
          <w:bCs/>
          <w:sz w:val="18"/>
          <w:szCs w:val="18"/>
        </w:rPr>
        <w:t>UMTS™</w:t>
      </w:r>
      <w:r>
        <w:rPr>
          <w:rFonts w:ascii="Arial" w:hAnsi="Arial" w:cs="Arial"/>
          <w:sz w:val="18"/>
          <w:szCs w:val="18"/>
        </w:rPr>
        <w:t xml:space="preserve"> and the ETSI logo are trademarks of ETSI registered for the benefit of its Members.</w:t>
      </w:r>
      <w:r>
        <w:rPr>
          <w:rFonts w:ascii="Arial" w:hAnsi="Arial" w:cs="Arial"/>
          <w:sz w:val="18"/>
          <w:szCs w:val="18"/>
        </w:rPr>
        <w:br/>
      </w:r>
      <w:r>
        <w:rPr>
          <w:rFonts w:ascii="Arial" w:hAnsi="Arial" w:cs="Arial"/>
          <w:b/>
          <w:bCs/>
          <w:sz w:val="18"/>
          <w:szCs w:val="18"/>
        </w:rPr>
        <w:t>3GPP™</w:t>
      </w:r>
      <w:r>
        <w:rPr>
          <w:rFonts w:ascii="Arial" w:hAnsi="Arial" w:cs="Arial"/>
          <w:sz w:val="18"/>
          <w:szCs w:val="18"/>
          <w:vertAlign w:val="superscript"/>
        </w:rPr>
        <w:t xml:space="preserve"> </w:t>
      </w:r>
      <w:r>
        <w:rPr>
          <w:rFonts w:ascii="Arial" w:hAnsi="Arial" w:cs="Arial"/>
          <w:sz w:val="18"/>
          <w:szCs w:val="18"/>
        </w:rPr>
        <w:t xml:space="preserve">and </w:t>
      </w:r>
      <w:r>
        <w:rPr>
          <w:rFonts w:ascii="Arial" w:hAnsi="Arial" w:cs="Arial"/>
          <w:b/>
          <w:bCs/>
          <w:sz w:val="18"/>
          <w:szCs w:val="18"/>
        </w:rPr>
        <w:t>LTE™</w:t>
      </w:r>
      <w:r>
        <w:rPr>
          <w:rFonts w:ascii="Arial" w:hAnsi="Arial" w:cs="Arial"/>
          <w:sz w:val="18"/>
          <w:szCs w:val="18"/>
        </w:rPr>
        <w:t xml:space="preserve"> are trademarks of ETSI registered for the benefit of its Members and</w:t>
      </w:r>
      <w:r>
        <w:rPr>
          <w:rFonts w:ascii="Arial" w:hAnsi="Arial" w:cs="Arial"/>
          <w:sz w:val="18"/>
          <w:szCs w:val="18"/>
        </w:rPr>
        <w:br/>
        <w:t>of the 3GPP Organizational Partners.</w:t>
      </w:r>
      <w:r>
        <w:rPr>
          <w:rFonts w:ascii="Arial" w:hAnsi="Arial" w:cs="Arial"/>
          <w:sz w:val="18"/>
          <w:szCs w:val="18"/>
        </w:rPr>
        <w:br/>
      </w:r>
      <w:r>
        <w:rPr>
          <w:rFonts w:ascii="Arial" w:hAnsi="Arial" w:cs="Arial"/>
          <w:b/>
          <w:bCs/>
          <w:sz w:val="18"/>
          <w:szCs w:val="18"/>
        </w:rPr>
        <w:t>oneM2M™</w:t>
      </w:r>
      <w:r>
        <w:rPr>
          <w:rFonts w:ascii="Arial" w:hAnsi="Arial" w:cs="Arial"/>
          <w:sz w:val="18"/>
          <w:szCs w:val="18"/>
        </w:rPr>
        <w:t xml:space="preserve"> logo is a trademark of ETSI registered for the benefit of its Members and</w:t>
      </w:r>
      <w:r>
        <w:rPr>
          <w:rFonts w:ascii="Arial" w:hAnsi="Arial" w:cs="Arial"/>
          <w:sz w:val="18"/>
          <w:szCs w:val="18"/>
        </w:rPr>
        <w:br/>
        <w:t>of the oneM2M Partners.</w:t>
      </w:r>
      <w:r>
        <w:rPr>
          <w:rFonts w:ascii="Arial" w:hAnsi="Arial" w:cs="Arial"/>
          <w:sz w:val="18"/>
          <w:szCs w:val="18"/>
        </w:rPr>
        <w:br/>
      </w:r>
      <w:r>
        <w:rPr>
          <w:rFonts w:ascii="Arial" w:hAnsi="Arial" w:cs="Arial"/>
          <w:b/>
          <w:bCs/>
          <w:sz w:val="18"/>
          <w:szCs w:val="18"/>
        </w:rPr>
        <w:t>GSM</w:t>
      </w:r>
      <w:r>
        <w:rPr>
          <w:rFonts w:ascii="Arial" w:hAnsi="Arial" w:cs="Arial"/>
          <w:b/>
          <w:sz w:val="18"/>
          <w:szCs w:val="18"/>
          <w:vertAlign w:val="superscript"/>
        </w:rPr>
        <w:t>®</w:t>
      </w:r>
      <w:r>
        <w:rPr>
          <w:rFonts w:ascii="Arial" w:hAnsi="Arial" w:cs="Arial"/>
          <w:sz w:val="18"/>
          <w:szCs w:val="18"/>
        </w:rPr>
        <w:t xml:space="preserve"> and the GSM logo are trademarks registered and owned by the GSM Association.</w:t>
      </w:r>
    </w:p>
    <w:p w14:paraId="150D9EC7" w14:textId="5AF0AFF1" w:rsidR="004900DD" w:rsidRPr="004C475C" w:rsidRDefault="00773534" w:rsidP="00773534">
      <w:r>
        <w:br w:type="page"/>
      </w:r>
    </w:p>
    <w:p w14:paraId="4690FD60" w14:textId="77777777" w:rsidR="00711494" w:rsidRPr="004C475C" w:rsidRDefault="00711494" w:rsidP="00711494">
      <w:pPr>
        <w:pStyle w:val="TT"/>
      </w:pPr>
      <w:r w:rsidRPr="004C475C">
        <w:lastRenderedPageBreak/>
        <w:t>Contents</w:t>
      </w:r>
    </w:p>
    <w:p w14:paraId="378CF1A6" w14:textId="3AC93303" w:rsidR="00B00385" w:rsidRDefault="00B00385" w:rsidP="00B00385">
      <w:pPr>
        <w:pStyle w:val="Verzeichnis1"/>
        <w:rPr>
          <w:rFonts w:asciiTheme="minorHAnsi" w:eastAsiaTheme="minorEastAsia" w:hAnsiTheme="minorHAnsi" w:cstheme="minorBidi"/>
          <w:szCs w:val="22"/>
          <w:lang w:eastAsia="en-GB"/>
        </w:rPr>
      </w:pPr>
      <w:r>
        <w:fldChar w:fldCharType="begin"/>
      </w:r>
      <w:r>
        <w:instrText xml:space="preserve"> TOC \o \w "1-9"</w:instrText>
      </w:r>
      <w:r>
        <w:fldChar w:fldCharType="separate"/>
      </w:r>
      <w:r>
        <w:t>Intellectual Property Rights</w:t>
      </w:r>
      <w:r>
        <w:tab/>
      </w:r>
      <w:r>
        <w:fldChar w:fldCharType="begin"/>
      </w:r>
      <w:r>
        <w:instrText xml:space="preserve"> PAGEREF _Toc39486311 \h </w:instrText>
      </w:r>
      <w:r>
        <w:fldChar w:fldCharType="separate"/>
      </w:r>
      <w:r>
        <w:t>5</w:t>
      </w:r>
      <w:r>
        <w:fldChar w:fldCharType="end"/>
      </w:r>
    </w:p>
    <w:p w14:paraId="351F480B" w14:textId="53DBADD4" w:rsidR="00B00385" w:rsidRDefault="00B00385" w:rsidP="00B00385">
      <w:pPr>
        <w:pStyle w:val="Verzeichnis1"/>
        <w:rPr>
          <w:rFonts w:asciiTheme="minorHAnsi" w:eastAsiaTheme="minorEastAsia" w:hAnsiTheme="minorHAnsi" w:cstheme="minorBidi"/>
          <w:szCs w:val="22"/>
          <w:lang w:eastAsia="en-GB"/>
        </w:rPr>
      </w:pPr>
      <w:r>
        <w:t>Foreword</w:t>
      </w:r>
      <w:r>
        <w:tab/>
      </w:r>
      <w:r>
        <w:fldChar w:fldCharType="begin"/>
      </w:r>
      <w:r>
        <w:instrText xml:space="preserve"> PAGEREF _Toc39486312 \h </w:instrText>
      </w:r>
      <w:r>
        <w:fldChar w:fldCharType="separate"/>
      </w:r>
      <w:r>
        <w:t>5</w:t>
      </w:r>
      <w:r>
        <w:fldChar w:fldCharType="end"/>
      </w:r>
    </w:p>
    <w:p w14:paraId="0C1BA691" w14:textId="0D532012" w:rsidR="00B00385" w:rsidRDefault="00B00385" w:rsidP="00B00385">
      <w:pPr>
        <w:pStyle w:val="Verzeichnis1"/>
        <w:rPr>
          <w:rFonts w:asciiTheme="minorHAnsi" w:eastAsiaTheme="minorEastAsia" w:hAnsiTheme="minorHAnsi" w:cstheme="minorBidi"/>
          <w:szCs w:val="22"/>
          <w:lang w:eastAsia="en-GB"/>
        </w:rPr>
      </w:pPr>
      <w:r>
        <w:t>Modal verbs terminology</w:t>
      </w:r>
      <w:r>
        <w:tab/>
      </w:r>
      <w:r>
        <w:fldChar w:fldCharType="begin"/>
      </w:r>
      <w:r>
        <w:instrText xml:space="preserve"> PAGEREF _Toc39486313 \h </w:instrText>
      </w:r>
      <w:r>
        <w:fldChar w:fldCharType="separate"/>
      </w:r>
      <w:r>
        <w:t>5</w:t>
      </w:r>
      <w:r>
        <w:fldChar w:fldCharType="end"/>
      </w:r>
    </w:p>
    <w:p w14:paraId="1BD1B09D" w14:textId="4D407B25" w:rsidR="00B00385" w:rsidRDefault="00B00385" w:rsidP="00B00385">
      <w:pPr>
        <w:pStyle w:val="Verzeichnis1"/>
        <w:rPr>
          <w:rFonts w:asciiTheme="minorHAnsi" w:eastAsiaTheme="minorEastAsia" w:hAnsiTheme="minorHAnsi" w:cstheme="minorBidi"/>
          <w:szCs w:val="22"/>
          <w:lang w:eastAsia="en-GB"/>
        </w:rPr>
      </w:pPr>
      <w:r>
        <w:t>1</w:t>
      </w:r>
      <w:r>
        <w:tab/>
        <w:t>Scope</w:t>
      </w:r>
      <w:r>
        <w:tab/>
      </w:r>
      <w:r>
        <w:fldChar w:fldCharType="begin"/>
      </w:r>
      <w:r>
        <w:instrText xml:space="preserve"> PAGEREF _Toc39486314 \h </w:instrText>
      </w:r>
      <w:r>
        <w:fldChar w:fldCharType="separate"/>
      </w:r>
      <w:r>
        <w:t>6</w:t>
      </w:r>
      <w:r>
        <w:fldChar w:fldCharType="end"/>
      </w:r>
    </w:p>
    <w:p w14:paraId="567149C1" w14:textId="6FF86BDF" w:rsidR="00B00385" w:rsidRDefault="00B00385" w:rsidP="00B00385">
      <w:pPr>
        <w:pStyle w:val="Verzeichnis1"/>
        <w:rPr>
          <w:rFonts w:asciiTheme="minorHAnsi" w:eastAsiaTheme="minorEastAsia" w:hAnsiTheme="minorHAnsi" w:cstheme="minorBidi"/>
          <w:szCs w:val="22"/>
          <w:lang w:eastAsia="en-GB"/>
        </w:rPr>
      </w:pPr>
      <w:r>
        <w:t>2</w:t>
      </w:r>
      <w:r>
        <w:tab/>
        <w:t>References</w:t>
      </w:r>
      <w:r>
        <w:tab/>
      </w:r>
      <w:r>
        <w:fldChar w:fldCharType="begin"/>
      </w:r>
      <w:r>
        <w:instrText xml:space="preserve"> PAGEREF _Toc39486315 \h </w:instrText>
      </w:r>
      <w:r>
        <w:fldChar w:fldCharType="separate"/>
      </w:r>
      <w:r>
        <w:t>6</w:t>
      </w:r>
      <w:r>
        <w:fldChar w:fldCharType="end"/>
      </w:r>
    </w:p>
    <w:p w14:paraId="53275F55" w14:textId="5A8E0417" w:rsidR="00B00385" w:rsidRDefault="00B00385" w:rsidP="00B00385">
      <w:pPr>
        <w:pStyle w:val="Verzeichnis2"/>
        <w:rPr>
          <w:rFonts w:asciiTheme="minorHAnsi" w:eastAsiaTheme="minorEastAsia" w:hAnsiTheme="minorHAnsi" w:cstheme="minorBidi"/>
          <w:sz w:val="22"/>
          <w:szCs w:val="22"/>
          <w:lang w:eastAsia="en-GB"/>
        </w:rPr>
      </w:pPr>
      <w:r>
        <w:t>2.1</w:t>
      </w:r>
      <w:r>
        <w:tab/>
        <w:t>Normative references</w:t>
      </w:r>
      <w:r>
        <w:tab/>
      </w:r>
      <w:r>
        <w:fldChar w:fldCharType="begin"/>
      </w:r>
      <w:r>
        <w:instrText xml:space="preserve"> PAGEREF _Toc39486316 \h </w:instrText>
      </w:r>
      <w:r>
        <w:fldChar w:fldCharType="separate"/>
      </w:r>
      <w:r>
        <w:t>6</w:t>
      </w:r>
      <w:r>
        <w:fldChar w:fldCharType="end"/>
      </w:r>
    </w:p>
    <w:p w14:paraId="28812123" w14:textId="54F3859D" w:rsidR="00B00385" w:rsidRDefault="00B00385" w:rsidP="00B00385">
      <w:pPr>
        <w:pStyle w:val="Verzeichnis2"/>
        <w:rPr>
          <w:rFonts w:asciiTheme="minorHAnsi" w:eastAsiaTheme="minorEastAsia" w:hAnsiTheme="minorHAnsi" w:cstheme="minorBidi"/>
          <w:sz w:val="22"/>
          <w:szCs w:val="22"/>
          <w:lang w:eastAsia="en-GB"/>
        </w:rPr>
      </w:pPr>
      <w:r>
        <w:t>2.2</w:t>
      </w:r>
      <w:r>
        <w:tab/>
        <w:t>Informative references</w:t>
      </w:r>
      <w:r>
        <w:tab/>
      </w:r>
      <w:r>
        <w:fldChar w:fldCharType="begin"/>
      </w:r>
      <w:r>
        <w:instrText xml:space="preserve"> PAGEREF _Toc39486317 \h </w:instrText>
      </w:r>
      <w:r>
        <w:fldChar w:fldCharType="separate"/>
      </w:r>
      <w:r>
        <w:t>6</w:t>
      </w:r>
      <w:r>
        <w:fldChar w:fldCharType="end"/>
      </w:r>
    </w:p>
    <w:p w14:paraId="7CE10CB5" w14:textId="23ECE60C" w:rsidR="00B00385" w:rsidRDefault="00B00385" w:rsidP="00B00385">
      <w:pPr>
        <w:pStyle w:val="Verzeichnis1"/>
        <w:rPr>
          <w:rFonts w:asciiTheme="minorHAnsi" w:eastAsiaTheme="minorEastAsia" w:hAnsiTheme="minorHAnsi" w:cstheme="minorBidi"/>
          <w:szCs w:val="22"/>
          <w:lang w:eastAsia="en-GB"/>
        </w:rPr>
      </w:pPr>
      <w:r>
        <w:t>3</w:t>
      </w:r>
      <w:r>
        <w:tab/>
        <w:t>Definition of terms, symbols and abbreviations</w:t>
      </w:r>
      <w:r>
        <w:tab/>
      </w:r>
      <w:r>
        <w:fldChar w:fldCharType="begin"/>
      </w:r>
      <w:r>
        <w:instrText xml:space="preserve"> PAGEREF _Toc39486318 \h </w:instrText>
      </w:r>
      <w:r>
        <w:fldChar w:fldCharType="separate"/>
      </w:r>
      <w:r>
        <w:t>7</w:t>
      </w:r>
      <w:r>
        <w:fldChar w:fldCharType="end"/>
      </w:r>
    </w:p>
    <w:p w14:paraId="60B18984" w14:textId="3DE2A458" w:rsidR="00B00385" w:rsidRDefault="00B00385" w:rsidP="00B00385">
      <w:pPr>
        <w:pStyle w:val="Verzeichnis2"/>
        <w:rPr>
          <w:rFonts w:asciiTheme="minorHAnsi" w:eastAsiaTheme="minorEastAsia" w:hAnsiTheme="minorHAnsi" w:cstheme="minorBidi"/>
          <w:sz w:val="22"/>
          <w:szCs w:val="22"/>
          <w:lang w:eastAsia="en-GB"/>
        </w:rPr>
      </w:pPr>
      <w:r>
        <w:t>3.1</w:t>
      </w:r>
      <w:r>
        <w:tab/>
        <w:t>Terms</w:t>
      </w:r>
      <w:r>
        <w:tab/>
      </w:r>
      <w:r>
        <w:fldChar w:fldCharType="begin"/>
      </w:r>
      <w:r>
        <w:instrText xml:space="preserve"> PAGEREF _Toc39486319 \h </w:instrText>
      </w:r>
      <w:r>
        <w:fldChar w:fldCharType="separate"/>
      </w:r>
      <w:r>
        <w:t>7</w:t>
      </w:r>
      <w:r>
        <w:fldChar w:fldCharType="end"/>
      </w:r>
    </w:p>
    <w:p w14:paraId="15F58045" w14:textId="08C9C88C" w:rsidR="00B00385" w:rsidRDefault="00B00385" w:rsidP="00B00385">
      <w:pPr>
        <w:pStyle w:val="Verzeichnis2"/>
        <w:rPr>
          <w:rFonts w:asciiTheme="minorHAnsi" w:eastAsiaTheme="minorEastAsia" w:hAnsiTheme="minorHAnsi" w:cstheme="minorBidi"/>
          <w:sz w:val="22"/>
          <w:szCs w:val="22"/>
          <w:lang w:eastAsia="en-GB"/>
        </w:rPr>
      </w:pPr>
      <w:r>
        <w:t>3.2</w:t>
      </w:r>
      <w:r>
        <w:tab/>
        <w:t>Symbols</w:t>
      </w:r>
      <w:r>
        <w:tab/>
      </w:r>
      <w:r>
        <w:fldChar w:fldCharType="begin"/>
      </w:r>
      <w:r>
        <w:instrText xml:space="preserve"> PAGEREF _Toc39486320 \h </w:instrText>
      </w:r>
      <w:r>
        <w:fldChar w:fldCharType="separate"/>
      </w:r>
      <w:r>
        <w:t>7</w:t>
      </w:r>
      <w:r>
        <w:fldChar w:fldCharType="end"/>
      </w:r>
    </w:p>
    <w:p w14:paraId="06469F73" w14:textId="1A1A3D11" w:rsidR="00B00385" w:rsidRDefault="00B00385" w:rsidP="00B00385">
      <w:pPr>
        <w:pStyle w:val="Verzeichnis2"/>
        <w:rPr>
          <w:rFonts w:asciiTheme="minorHAnsi" w:eastAsiaTheme="minorEastAsia" w:hAnsiTheme="minorHAnsi" w:cstheme="minorBidi"/>
          <w:sz w:val="22"/>
          <w:szCs w:val="22"/>
          <w:lang w:eastAsia="en-GB"/>
        </w:rPr>
      </w:pPr>
      <w:r>
        <w:t>3.3</w:t>
      </w:r>
      <w:r>
        <w:tab/>
        <w:t>Abbreviations</w:t>
      </w:r>
      <w:r>
        <w:tab/>
      </w:r>
      <w:r>
        <w:fldChar w:fldCharType="begin"/>
      </w:r>
      <w:r>
        <w:instrText xml:space="preserve"> PAGEREF _Toc39486321 \h </w:instrText>
      </w:r>
      <w:r>
        <w:fldChar w:fldCharType="separate"/>
      </w:r>
      <w:r>
        <w:t>7</w:t>
      </w:r>
      <w:r>
        <w:fldChar w:fldCharType="end"/>
      </w:r>
    </w:p>
    <w:p w14:paraId="5E5FC416" w14:textId="7617614E" w:rsidR="00B00385" w:rsidRDefault="00B00385" w:rsidP="00B00385">
      <w:pPr>
        <w:pStyle w:val="Verzeichnis1"/>
        <w:rPr>
          <w:rFonts w:asciiTheme="minorHAnsi" w:eastAsiaTheme="minorEastAsia" w:hAnsiTheme="minorHAnsi" w:cstheme="minorBidi"/>
          <w:szCs w:val="22"/>
          <w:lang w:eastAsia="en-GB"/>
        </w:rPr>
      </w:pPr>
      <w:r>
        <w:t>4</w:t>
      </w:r>
      <w:r>
        <w:tab/>
        <w:t>Package conformance and compatibility</w:t>
      </w:r>
      <w:r>
        <w:tab/>
      </w:r>
      <w:r>
        <w:fldChar w:fldCharType="begin"/>
      </w:r>
      <w:r>
        <w:instrText xml:space="preserve"> PAGEREF _Toc39486322 \h </w:instrText>
      </w:r>
      <w:r>
        <w:fldChar w:fldCharType="separate"/>
      </w:r>
      <w:r>
        <w:t>7</w:t>
      </w:r>
      <w:r>
        <w:fldChar w:fldCharType="end"/>
      </w:r>
    </w:p>
    <w:p w14:paraId="1AF25A82" w14:textId="6E835A3E" w:rsidR="00B00385" w:rsidRDefault="00B00385" w:rsidP="00B00385">
      <w:pPr>
        <w:pStyle w:val="Verzeichnis1"/>
        <w:rPr>
          <w:rFonts w:asciiTheme="minorHAnsi" w:eastAsiaTheme="minorEastAsia" w:hAnsiTheme="minorHAnsi" w:cstheme="minorBidi"/>
          <w:szCs w:val="22"/>
          <w:lang w:eastAsia="en-GB"/>
        </w:rPr>
      </w:pPr>
      <w:r>
        <w:t>5</w:t>
      </w:r>
      <w:r>
        <w:tab/>
        <w:t>Package Concepts for the Core Language</w:t>
      </w:r>
      <w:r>
        <w:tab/>
      </w:r>
      <w:r>
        <w:fldChar w:fldCharType="begin"/>
      </w:r>
      <w:r>
        <w:instrText xml:space="preserve"> PAGEREF _Toc39486323 \h </w:instrText>
      </w:r>
      <w:r>
        <w:fldChar w:fldCharType="separate"/>
      </w:r>
      <w:r>
        <w:t>8</w:t>
      </w:r>
      <w:r>
        <w:fldChar w:fldCharType="end"/>
      </w:r>
    </w:p>
    <w:p w14:paraId="5E86F0E3" w14:textId="0ADB9338" w:rsidR="00B00385" w:rsidRDefault="00B00385" w:rsidP="00B00385">
      <w:pPr>
        <w:pStyle w:val="Verzeichnis2"/>
        <w:rPr>
          <w:rFonts w:asciiTheme="minorHAnsi" w:eastAsiaTheme="minorEastAsia" w:hAnsiTheme="minorHAnsi" w:cstheme="minorBidi"/>
          <w:sz w:val="22"/>
          <w:szCs w:val="22"/>
          <w:lang w:eastAsia="en-GB"/>
        </w:rPr>
      </w:pPr>
      <w:r>
        <w:t>5.0</w:t>
      </w:r>
      <w:r>
        <w:tab/>
        <w:t>General</w:t>
      </w:r>
      <w:r>
        <w:tab/>
      </w:r>
      <w:r>
        <w:fldChar w:fldCharType="begin"/>
      </w:r>
      <w:r>
        <w:instrText xml:space="preserve"> PAGEREF _Toc39486324 \h </w:instrText>
      </w:r>
      <w:r>
        <w:fldChar w:fldCharType="separate"/>
      </w:r>
      <w:r>
        <w:t>8</w:t>
      </w:r>
      <w:r>
        <w:fldChar w:fldCharType="end"/>
      </w:r>
    </w:p>
    <w:p w14:paraId="79D40F20" w14:textId="4C25DCEB" w:rsidR="00B00385" w:rsidRDefault="00B00385" w:rsidP="00B00385">
      <w:pPr>
        <w:pStyle w:val="Verzeichnis2"/>
        <w:rPr>
          <w:rFonts w:asciiTheme="minorHAnsi" w:eastAsiaTheme="minorEastAsia" w:hAnsiTheme="minorHAnsi" w:cstheme="minorBidi"/>
          <w:sz w:val="22"/>
          <w:szCs w:val="22"/>
          <w:lang w:eastAsia="en-GB"/>
        </w:rPr>
      </w:pPr>
      <w:r>
        <w:t>5.1</w:t>
      </w:r>
      <w:r>
        <w:tab/>
        <w:t>Dynamic Matching</w:t>
      </w:r>
      <w:r>
        <w:tab/>
      </w:r>
      <w:r>
        <w:fldChar w:fldCharType="begin"/>
      </w:r>
      <w:r>
        <w:instrText xml:space="preserve"> PAGEREF _Toc39486325 \h </w:instrText>
      </w:r>
      <w:r>
        <w:fldChar w:fldCharType="separate"/>
      </w:r>
      <w:r>
        <w:t>8</w:t>
      </w:r>
      <w:r>
        <w:fldChar w:fldCharType="end"/>
      </w:r>
    </w:p>
    <w:p w14:paraId="57553696" w14:textId="5382D502" w:rsidR="00B00385" w:rsidRDefault="00B00385" w:rsidP="00B00385">
      <w:pPr>
        <w:pStyle w:val="Verzeichnis2"/>
        <w:rPr>
          <w:rFonts w:asciiTheme="minorHAnsi" w:eastAsiaTheme="minorEastAsia" w:hAnsiTheme="minorHAnsi" w:cstheme="minorBidi"/>
          <w:sz w:val="22"/>
          <w:szCs w:val="22"/>
          <w:lang w:eastAsia="en-GB"/>
        </w:rPr>
      </w:pPr>
      <w:r>
        <w:t>5.2</w:t>
      </w:r>
      <w:r>
        <w:tab/>
        <w:t>Templates with variable bindings</w:t>
      </w:r>
      <w:r>
        <w:tab/>
      </w:r>
      <w:r>
        <w:fldChar w:fldCharType="begin"/>
      </w:r>
      <w:r>
        <w:instrText xml:space="preserve"> PAGEREF _Toc39486326 \h </w:instrText>
      </w:r>
      <w:r>
        <w:fldChar w:fldCharType="separate"/>
      </w:r>
      <w:r>
        <w:t>9</w:t>
      </w:r>
      <w:r>
        <w:fldChar w:fldCharType="end"/>
      </w:r>
    </w:p>
    <w:p w14:paraId="7B1BEAFC" w14:textId="5FF2DA87" w:rsidR="00B00385" w:rsidRDefault="00B00385" w:rsidP="00B00385">
      <w:pPr>
        <w:pStyle w:val="Verzeichnis3"/>
        <w:rPr>
          <w:rFonts w:asciiTheme="minorHAnsi" w:eastAsiaTheme="minorEastAsia" w:hAnsiTheme="minorHAnsi" w:cstheme="minorBidi"/>
          <w:sz w:val="22"/>
          <w:szCs w:val="22"/>
          <w:lang w:eastAsia="en-GB"/>
        </w:rPr>
      </w:pPr>
      <w:r>
        <w:t>5.2.0</w:t>
      </w:r>
      <w:r>
        <w:tab/>
        <w:t>General</w:t>
      </w:r>
      <w:r>
        <w:tab/>
      </w:r>
      <w:r>
        <w:fldChar w:fldCharType="begin"/>
      </w:r>
      <w:r>
        <w:instrText xml:space="preserve"> PAGEREF _Toc39486327 \h </w:instrText>
      </w:r>
      <w:r>
        <w:fldChar w:fldCharType="separate"/>
      </w:r>
      <w:r>
        <w:t>9</w:t>
      </w:r>
      <w:r>
        <w:fldChar w:fldCharType="end"/>
      </w:r>
    </w:p>
    <w:p w14:paraId="7912C539" w14:textId="6CF5F94D" w:rsidR="00B00385" w:rsidRDefault="00B00385" w:rsidP="00B00385">
      <w:pPr>
        <w:pStyle w:val="Verzeichnis3"/>
        <w:rPr>
          <w:rFonts w:asciiTheme="minorHAnsi" w:eastAsiaTheme="minorEastAsia" w:hAnsiTheme="minorHAnsi" w:cstheme="minorBidi"/>
          <w:sz w:val="22"/>
          <w:szCs w:val="22"/>
          <w:lang w:eastAsia="en-GB"/>
        </w:rPr>
      </w:pPr>
      <w:r>
        <w:t>5.2.1</w:t>
      </w:r>
      <w:r>
        <w:tab/>
        <w:t>Value retrieval from matching</w:t>
      </w:r>
      <w:r>
        <w:tab/>
      </w:r>
      <w:r>
        <w:fldChar w:fldCharType="begin"/>
      </w:r>
      <w:r>
        <w:instrText xml:space="preserve"> PAGEREF _Toc39486328 \h </w:instrText>
      </w:r>
      <w:r>
        <w:fldChar w:fldCharType="separate"/>
      </w:r>
      <w:r>
        <w:t>9</w:t>
      </w:r>
      <w:r>
        <w:fldChar w:fldCharType="end"/>
      </w:r>
    </w:p>
    <w:p w14:paraId="60250953" w14:textId="72DC5647" w:rsidR="00B00385" w:rsidRDefault="00B00385" w:rsidP="00B00385">
      <w:pPr>
        <w:pStyle w:val="Verzeichnis3"/>
        <w:rPr>
          <w:rFonts w:asciiTheme="minorHAnsi" w:eastAsiaTheme="minorEastAsia" w:hAnsiTheme="minorHAnsi" w:cstheme="minorBidi"/>
          <w:sz w:val="22"/>
          <w:szCs w:val="22"/>
          <w:lang w:eastAsia="en-GB"/>
        </w:rPr>
      </w:pPr>
      <w:r>
        <w:t>5.2.2</w:t>
      </w:r>
      <w:r>
        <w:tab/>
        <w:t>Declaring out parameters for template definitions</w:t>
      </w:r>
      <w:r>
        <w:tab/>
      </w:r>
      <w:r>
        <w:fldChar w:fldCharType="begin"/>
      </w:r>
      <w:r>
        <w:instrText xml:space="preserve"> PAGEREF _Toc39486329 \h </w:instrText>
      </w:r>
      <w:r>
        <w:fldChar w:fldCharType="separate"/>
      </w:r>
      <w:r>
        <w:t>10</w:t>
      </w:r>
      <w:r>
        <w:fldChar w:fldCharType="end"/>
      </w:r>
    </w:p>
    <w:p w14:paraId="07E3AB78" w14:textId="09F63B7C" w:rsidR="00B00385" w:rsidRDefault="00B00385" w:rsidP="00B00385">
      <w:pPr>
        <w:pStyle w:val="Verzeichnis3"/>
        <w:rPr>
          <w:rFonts w:asciiTheme="minorHAnsi" w:eastAsiaTheme="minorEastAsia" w:hAnsiTheme="minorHAnsi" w:cstheme="minorBidi"/>
          <w:sz w:val="22"/>
          <w:szCs w:val="22"/>
          <w:lang w:eastAsia="en-GB"/>
        </w:rPr>
      </w:pPr>
      <w:r>
        <w:t>5.2.3</w:t>
      </w:r>
      <w:r>
        <w:tab/>
        <w:t>Matching template parameters and variables</w:t>
      </w:r>
      <w:r>
        <w:tab/>
      </w:r>
      <w:r>
        <w:fldChar w:fldCharType="begin"/>
      </w:r>
      <w:r>
        <w:instrText xml:space="preserve"> PAGEREF _Toc39486330 \h </w:instrText>
      </w:r>
      <w:r>
        <w:fldChar w:fldCharType="separate"/>
      </w:r>
      <w:r>
        <w:t>12</w:t>
      </w:r>
      <w:r>
        <w:fldChar w:fldCharType="end"/>
      </w:r>
    </w:p>
    <w:p w14:paraId="4435C6CD" w14:textId="289E5B37" w:rsidR="00B00385" w:rsidRDefault="00B00385" w:rsidP="00B00385">
      <w:pPr>
        <w:pStyle w:val="Verzeichnis2"/>
        <w:rPr>
          <w:rFonts w:asciiTheme="minorHAnsi" w:eastAsiaTheme="minorEastAsia" w:hAnsiTheme="minorHAnsi" w:cstheme="minorBidi"/>
          <w:sz w:val="22"/>
          <w:szCs w:val="22"/>
          <w:lang w:eastAsia="en-GB"/>
        </w:rPr>
      </w:pPr>
      <w:r>
        <w:t>5.3</w:t>
      </w:r>
      <w:r>
        <w:tab/>
        <w:t>Additional logical operators for combining matching mechanisms</w:t>
      </w:r>
      <w:r>
        <w:tab/>
      </w:r>
      <w:r>
        <w:fldChar w:fldCharType="begin"/>
      </w:r>
      <w:r>
        <w:instrText xml:space="preserve"> PAGEREF _Toc39486331 \h </w:instrText>
      </w:r>
      <w:r>
        <w:fldChar w:fldCharType="separate"/>
      </w:r>
      <w:r>
        <w:t>13</w:t>
      </w:r>
      <w:r>
        <w:fldChar w:fldCharType="end"/>
      </w:r>
    </w:p>
    <w:p w14:paraId="5E1886C1" w14:textId="50671553" w:rsidR="00B00385" w:rsidRDefault="00B00385" w:rsidP="00B00385">
      <w:pPr>
        <w:pStyle w:val="Verzeichnis3"/>
        <w:rPr>
          <w:rFonts w:asciiTheme="minorHAnsi" w:eastAsiaTheme="minorEastAsia" w:hAnsiTheme="minorHAnsi" w:cstheme="minorBidi"/>
          <w:sz w:val="22"/>
          <w:szCs w:val="22"/>
          <w:lang w:eastAsia="en-GB"/>
        </w:rPr>
      </w:pPr>
      <w:r>
        <w:t>5.3.0</w:t>
      </w:r>
      <w:r>
        <w:tab/>
        <w:t>General</w:t>
      </w:r>
      <w:r>
        <w:tab/>
      </w:r>
      <w:r>
        <w:fldChar w:fldCharType="begin"/>
      </w:r>
      <w:r>
        <w:instrText xml:space="preserve"> PAGEREF _Toc39486332 \h </w:instrText>
      </w:r>
      <w:r>
        <w:fldChar w:fldCharType="separate"/>
      </w:r>
      <w:r>
        <w:t>13</w:t>
      </w:r>
      <w:r>
        <w:fldChar w:fldCharType="end"/>
      </w:r>
    </w:p>
    <w:p w14:paraId="6DF6839C" w14:textId="05E1E125" w:rsidR="00B00385" w:rsidRDefault="00B00385" w:rsidP="00B00385">
      <w:pPr>
        <w:pStyle w:val="Verzeichnis3"/>
        <w:rPr>
          <w:rFonts w:asciiTheme="minorHAnsi" w:eastAsiaTheme="minorEastAsia" w:hAnsiTheme="minorHAnsi" w:cstheme="minorBidi"/>
          <w:sz w:val="22"/>
          <w:szCs w:val="22"/>
          <w:lang w:eastAsia="en-GB"/>
        </w:rPr>
      </w:pPr>
      <w:r>
        <w:t>5.3.1</w:t>
      </w:r>
      <w:r>
        <w:tab/>
        <w:t>Conjunction</w:t>
      </w:r>
      <w:r>
        <w:tab/>
      </w:r>
      <w:r>
        <w:fldChar w:fldCharType="begin"/>
      </w:r>
      <w:r>
        <w:instrText xml:space="preserve"> PAGEREF _Toc39486333 \h </w:instrText>
      </w:r>
      <w:r>
        <w:fldChar w:fldCharType="separate"/>
      </w:r>
      <w:r>
        <w:t>13</w:t>
      </w:r>
      <w:r>
        <w:fldChar w:fldCharType="end"/>
      </w:r>
    </w:p>
    <w:p w14:paraId="2523EE49" w14:textId="455CCA90" w:rsidR="00B00385" w:rsidRDefault="00B00385" w:rsidP="00B00385">
      <w:pPr>
        <w:pStyle w:val="Verzeichnis3"/>
        <w:rPr>
          <w:rFonts w:asciiTheme="minorHAnsi" w:eastAsiaTheme="minorEastAsia" w:hAnsiTheme="minorHAnsi" w:cstheme="minorBidi"/>
          <w:sz w:val="22"/>
          <w:szCs w:val="22"/>
          <w:lang w:eastAsia="en-GB"/>
        </w:rPr>
      </w:pPr>
      <w:r>
        <w:t>5.3.2</w:t>
      </w:r>
      <w:r>
        <w:tab/>
        <w:t>Implication</w:t>
      </w:r>
      <w:r>
        <w:tab/>
      </w:r>
      <w:r>
        <w:fldChar w:fldCharType="begin"/>
      </w:r>
      <w:r>
        <w:instrText xml:space="preserve"> PAGEREF _Toc39486334 \h </w:instrText>
      </w:r>
      <w:r>
        <w:fldChar w:fldCharType="separate"/>
      </w:r>
      <w:r>
        <w:t>14</w:t>
      </w:r>
      <w:r>
        <w:fldChar w:fldCharType="end"/>
      </w:r>
    </w:p>
    <w:p w14:paraId="6E792EAC" w14:textId="4099A14D" w:rsidR="00B00385" w:rsidRDefault="00B00385" w:rsidP="00B00385">
      <w:pPr>
        <w:pStyle w:val="Verzeichnis3"/>
        <w:rPr>
          <w:rFonts w:asciiTheme="minorHAnsi" w:eastAsiaTheme="minorEastAsia" w:hAnsiTheme="minorHAnsi" w:cstheme="minorBidi"/>
          <w:sz w:val="22"/>
          <w:szCs w:val="22"/>
          <w:lang w:eastAsia="en-GB"/>
        </w:rPr>
      </w:pPr>
      <w:r>
        <w:t>5.3.3</w:t>
      </w:r>
      <w:r>
        <w:tab/>
        <w:t>Exclusion</w:t>
      </w:r>
      <w:r>
        <w:tab/>
      </w:r>
      <w:r>
        <w:fldChar w:fldCharType="begin"/>
      </w:r>
      <w:r>
        <w:instrText xml:space="preserve"> PAGEREF _Toc39486335 \h </w:instrText>
      </w:r>
      <w:r>
        <w:fldChar w:fldCharType="separate"/>
      </w:r>
      <w:r>
        <w:t>15</w:t>
      </w:r>
      <w:r>
        <w:fldChar w:fldCharType="end"/>
      </w:r>
    </w:p>
    <w:p w14:paraId="3A00799E" w14:textId="021D5935" w:rsidR="00B00385" w:rsidRDefault="00B00385" w:rsidP="00B00385">
      <w:pPr>
        <w:pStyle w:val="Verzeichnis3"/>
        <w:rPr>
          <w:rFonts w:asciiTheme="minorHAnsi" w:eastAsiaTheme="minorEastAsia" w:hAnsiTheme="minorHAnsi" w:cstheme="minorBidi"/>
          <w:sz w:val="22"/>
          <w:szCs w:val="22"/>
          <w:lang w:eastAsia="en-GB"/>
        </w:rPr>
      </w:pPr>
      <w:r>
        <w:t>5.3.4</w:t>
      </w:r>
      <w:r>
        <w:tab/>
        <w:t>Disjunction</w:t>
      </w:r>
      <w:r>
        <w:tab/>
      </w:r>
      <w:r>
        <w:fldChar w:fldCharType="begin"/>
      </w:r>
      <w:r>
        <w:instrText xml:space="preserve"> PAGEREF _Toc39486336 \h </w:instrText>
      </w:r>
      <w:r>
        <w:fldChar w:fldCharType="separate"/>
      </w:r>
      <w:r>
        <w:t>15</w:t>
      </w:r>
      <w:r>
        <w:fldChar w:fldCharType="end"/>
      </w:r>
    </w:p>
    <w:p w14:paraId="3F466310" w14:textId="560646BA" w:rsidR="00B00385" w:rsidRDefault="00B00385" w:rsidP="00B00385">
      <w:pPr>
        <w:pStyle w:val="Verzeichnis2"/>
        <w:rPr>
          <w:rFonts w:asciiTheme="minorHAnsi" w:eastAsiaTheme="minorEastAsia" w:hAnsiTheme="minorHAnsi" w:cstheme="minorBidi"/>
          <w:sz w:val="22"/>
          <w:szCs w:val="22"/>
          <w:lang w:eastAsia="en-GB"/>
        </w:rPr>
      </w:pPr>
      <w:r>
        <w:t>5.4</w:t>
      </w:r>
      <w:r>
        <w:tab/>
        <w:t>Repetition</w:t>
      </w:r>
      <w:r>
        <w:tab/>
      </w:r>
      <w:r>
        <w:fldChar w:fldCharType="begin"/>
      </w:r>
      <w:r>
        <w:instrText xml:space="preserve"> PAGEREF _Toc39486337 \h </w:instrText>
      </w:r>
      <w:r>
        <w:fldChar w:fldCharType="separate"/>
      </w:r>
      <w:r>
        <w:t>16</w:t>
      </w:r>
      <w:r>
        <w:fldChar w:fldCharType="end"/>
      </w:r>
    </w:p>
    <w:p w14:paraId="0A532D4A" w14:textId="2D4CE9AB" w:rsidR="00B00385" w:rsidRDefault="00B00385" w:rsidP="00B00385">
      <w:pPr>
        <w:pStyle w:val="Verzeichnis3"/>
        <w:rPr>
          <w:rFonts w:asciiTheme="minorHAnsi" w:eastAsiaTheme="minorEastAsia" w:hAnsiTheme="minorHAnsi" w:cstheme="minorBidi"/>
          <w:sz w:val="22"/>
          <w:szCs w:val="22"/>
          <w:lang w:eastAsia="en-GB"/>
        </w:rPr>
      </w:pPr>
      <w:r>
        <w:t>5.4.1</w:t>
      </w:r>
      <w:r>
        <w:tab/>
        <w:t>General</w:t>
      </w:r>
      <w:r>
        <w:tab/>
      </w:r>
      <w:r>
        <w:fldChar w:fldCharType="begin"/>
      </w:r>
      <w:r>
        <w:instrText xml:space="preserve"> PAGEREF _Toc39486338 \h </w:instrText>
      </w:r>
      <w:r>
        <w:fldChar w:fldCharType="separate"/>
      </w:r>
      <w:r>
        <w:t>16</w:t>
      </w:r>
      <w:r>
        <w:fldChar w:fldCharType="end"/>
      </w:r>
    </w:p>
    <w:p w14:paraId="33FD2682" w14:textId="6371B6BA" w:rsidR="00B00385" w:rsidRDefault="00B00385" w:rsidP="00B00385">
      <w:pPr>
        <w:pStyle w:val="Verzeichnis3"/>
        <w:rPr>
          <w:rFonts w:asciiTheme="minorHAnsi" w:eastAsiaTheme="minorEastAsia" w:hAnsiTheme="minorHAnsi" w:cstheme="minorBidi"/>
          <w:sz w:val="22"/>
          <w:szCs w:val="22"/>
          <w:lang w:eastAsia="en-GB"/>
        </w:rPr>
      </w:pPr>
      <w:r>
        <w:t>5.4.2</w:t>
      </w:r>
      <w:r>
        <w:tab/>
        <w:t>Repetition in record of and array</w:t>
      </w:r>
      <w:r>
        <w:tab/>
      </w:r>
      <w:r>
        <w:fldChar w:fldCharType="begin"/>
      </w:r>
      <w:r>
        <w:instrText xml:space="preserve"> PAGEREF _Toc39486339 \h </w:instrText>
      </w:r>
      <w:r>
        <w:fldChar w:fldCharType="separate"/>
      </w:r>
      <w:r>
        <w:t>16</w:t>
      </w:r>
      <w:r>
        <w:fldChar w:fldCharType="end"/>
      </w:r>
    </w:p>
    <w:p w14:paraId="11BB0CAA" w14:textId="6F11C4BD" w:rsidR="00B00385" w:rsidRDefault="00B00385" w:rsidP="00B00385">
      <w:pPr>
        <w:pStyle w:val="Verzeichnis3"/>
        <w:rPr>
          <w:rFonts w:asciiTheme="minorHAnsi" w:eastAsiaTheme="minorEastAsia" w:hAnsiTheme="minorHAnsi" w:cstheme="minorBidi"/>
          <w:sz w:val="22"/>
          <w:szCs w:val="22"/>
          <w:lang w:eastAsia="en-GB"/>
        </w:rPr>
      </w:pPr>
      <w:r>
        <w:t>5.4.3</w:t>
      </w:r>
      <w:r>
        <w:tab/>
        <w:t>Repetition in string</w:t>
      </w:r>
      <w:r>
        <w:tab/>
      </w:r>
      <w:r>
        <w:fldChar w:fldCharType="begin"/>
      </w:r>
      <w:r>
        <w:instrText xml:space="preserve"> PAGEREF _Toc39486340 \h </w:instrText>
      </w:r>
      <w:r>
        <w:fldChar w:fldCharType="separate"/>
      </w:r>
      <w:r>
        <w:t>18</w:t>
      </w:r>
      <w:r>
        <w:fldChar w:fldCharType="end"/>
      </w:r>
    </w:p>
    <w:p w14:paraId="4FE19B84" w14:textId="46846B53" w:rsidR="00B00385" w:rsidRDefault="00B00385" w:rsidP="00B00385">
      <w:pPr>
        <w:pStyle w:val="Verzeichnis3"/>
        <w:rPr>
          <w:rFonts w:asciiTheme="minorHAnsi" w:eastAsiaTheme="minorEastAsia" w:hAnsiTheme="minorHAnsi" w:cstheme="minorBidi"/>
          <w:sz w:val="22"/>
          <w:szCs w:val="22"/>
          <w:lang w:eastAsia="en-GB"/>
        </w:rPr>
      </w:pPr>
      <w:r>
        <w:t>5.4.4</w:t>
      </w:r>
      <w:r>
        <w:tab/>
        <w:t>Modifications to ETSI ES 201 873-1, clause 15.11 (Concatenating templates of string and list types)</w:t>
      </w:r>
      <w:r>
        <w:tab/>
      </w:r>
      <w:r>
        <w:fldChar w:fldCharType="begin"/>
      </w:r>
      <w:r>
        <w:instrText xml:space="preserve"> PAGEREF _Toc39486341 \h </w:instrText>
      </w:r>
      <w:r>
        <w:fldChar w:fldCharType="separate"/>
      </w:r>
      <w:r>
        <w:t>19</w:t>
      </w:r>
      <w:r>
        <w:fldChar w:fldCharType="end"/>
      </w:r>
    </w:p>
    <w:p w14:paraId="1D17F4EA" w14:textId="688AE794" w:rsidR="00B00385" w:rsidRDefault="00B00385" w:rsidP="00B00385">
      <w:pPr>
        <w:pStyle w:val="Verzeichnis4"/>
        <w:rPr>
          <w:rFonts w:asciiTheme="minorHAnsi" w:eastAsiaTheme="minorEastAsia" w:hAnsiTheme="minorHAnsi" w:cstheme="minorBidi"/>
          <w:sz w:val="22"/>
          <w:szCs w:val="22"/>
          <w:lang w:eastAsia="en-GB"/>
        </w:rPr>
      </w:pPr>
      <w:r>
        <w:t>5.4.4.0</w:t>
      </w:r>
      <w:r>
        <w:tab/>
        <w:t>General</w:t>
      </w:r>
      <w:r>
        <w:tab/>
      </w:r>
      <w:r>
        <w:fldChar w:fldCharType="begin"/>
      </w:r>
      <w:r>
        <w:instrText xml:space="preserve"> PAGEREF _Toc39486342 \h </w:instrText>
      </w:r>
      <w:r>
        <w:fldChar w:fldCharType="separate"/>
      </w:r>
      <w:r>
        <w:t>19</w:t>
      </w:r>
      <w:r>
        <w:fldChar w:fldCharType="end"/>
      </w:r>
    </w:p>
    <w:p w14:paraId="3B1B864E" w14:textId="308124F0" w:rsidR="00B00385" w:rsidRDefault="00B00385" w:rsidP="00B00385">
      <w:pPr>
        <w:pStyle w:val="Verzeichnis4"/>
        <w:rPr>
          <w:rFonts w:asciiTheme="minorHAnsi" w:eastAsiaTheme="minorEastAsia" w:hAnsiTheme="minorHAnsi" w:cstheme="minorBidi"/>
          <w:sz w:val="22"/>
          <w:szCs w:val="22"/>
          <w:lang w:eastAsia="en-GB"/>
        </w:rPr>
      </w:pPr>
      <w:r>
        <w:t>5.4.4.1</w:t>
      </w:r>
      <w:r>
        <w:tab/>
        <w:t>Step 1 of modifications to ETSI ES 201 873-1, clause 15.11</w:t>
      </w:r>
      <w:r>
        <w:tab/>
      </w:r>
      <w:r>
        <w:fldChar w:fldCharType="begin"/>
      </w:r>
      <w:r>
        <w:instrText xml:space="preserve"> PAGEREF _Toc39486343 \h </w:instrText>
      </w:r>
      <w:r>
        <w:fldChar w:fldCharType="separate"/>
      </w:r>
      <w:r>
        <w:t>19</w:t>
      </w:r>
      <w:r>
        <w:fldChar w:fldCharType="end"/>
      </w:r>
    </w:p>
    <w:p w14:paraId="29FC3B40" w14:textId="2889081C" w:rsidR="00B00385" w:rsidRDefault="00B00385" w:rsidP="00B00385">
      <w:pPr>
        <w:pStyle w:val="Verzeichnis4"/>
        <w:rPr>
          <w:rFonts w:asciiTheme="minorHAnsi" w:eastAsiaTheme="minorEastAsia" w:hAnsiTheme="minorHAnsi" w:cstheme="minorBidi"/>
          <w:sz w:val="22"/>
          <w:szCs w:val="22"/>
          <w:lang w:eastAsia="en-GB"/>
        </w:rPr>
      </w:pPr>
      <w:r>
        <w:t>5.4.4.2</w:t>
      </w:r>
      <w:r>
        <w:tab/>
        <w:t>Step 2 of modifications to ETSI ES 201 873-1, clause 15.11</w:t>
      </w:r>
      <w:r>
        <w:tab/>
      </w:r>
      <w:r>
        <w:fldChar w:fldCharType="begin"/>
      </w:r>
      <w:r>
        <w:instrText xml:space="preserve"> PAGEREF _Toc39486344 \h </w:instrText>
      </w:r>
      <w:r>
        <w:fldChar w:fldCharType="separate"/>
      </w:r>
      <w:r>
        <w:t>19</w:t>
      </w:r>
      <w:r>
        <w:fldChar w:fldCharType="end"/>
      </w:r>
    </w:p>
    <w:p w14:paraId="4C79C2B7" w14:textId="2FBF4615" w:rsidR="00B00385" w:rsidRDefault="00B00385" w:rsidP="00B00385">
      <w:pPr>
        <w:pStyle w:val="Verzeichnis3"/>
        <w:rPr>
          <w:rFonts w:asciiTheme="minorHAnsi" w:eastAsiaTheme="minorEastAsia" w:hAnsiTheme="minorHAnsi" w:cstheme="minorBidi"/>
          <w:sz w:val="22"/>
          <w:szCs w:val="22"/>
          <w:lang w:eastAsia="en-GB"/>
        </w:rPr>
      </w:pPr>
      <w:r>
        <w:t>5.4.5</w:t>
      </w:r>
      <w:r>
        <w:tab/>
        <w:t>Modifications to ETSI ES 201 873-6</w:t>
      </w:r>
      <w:r>
        <w:tab/>
      </w:r>
      <w:r>
        <w:fldChar w:fldCharType="begin"/>
      </w:r>
      <w:r>
        <w:instrText xml:space="preserve"> PAGEREF _Toc39486345 \h </w:instrText>
      </w:r>
      <w:r>
        <w:fldChar w:fldCharType="separate"/>
      </w:r>
      <w:r>
        <w:t>20</w:t>
      </w:r>
      <w:r>
        <w:fldChar w:fldCharType="end"/>
      </w:r>
    </w:p>
    <w:p w14:paraId="762FD6B8" w14:textId="72D9E4E7" w:rsidR="00B00385" w:rsidRDefault="00B00385" w:rsidP="00B00385">
      <w:pPr>
        <w:pStyle w:val="Verzeichnis4"/>
        <w:rPr>
          <w:rFonts w:asciiTheme="minorHAnsi" w:eastAsiaTheme="minorEastAsia" w:hAnsiTheme="minorHAnsi" w:cstheme="minorBidi"/>
          <w:sz w:val="22"/>
          <w:szCs w:val="22"/>
          <w:lang w:eastAsia="en-GB"/>
        </w:rPr>
      </w:pPr>
      <w:r>
        <w:t>5.4.5.1</w:t>
      </w:r>
      <w:r>
        <w:tab/>
        <w:t xml:space="preserve">Changes to clause 7.2.2.3.1 (The abstract data type </w:t>
      </w:r>
      <w:r w:rsidRPr="00FA04B8">
        <w:rPr>
          <w:rFonts w:ascii="Courier New" w:hAnsi="Courier New" w:cs="Courier New"/>
        </w:rPr>
        <w:t>MatchingMechanism)</w:t>
      </w:r>
      <w:r>
        <w:tab/>
      </w:r>
      <w:r>
        <w:fldChar w:fldCharType="begin"/>
      </w:r>
      <w:r>
        <w:instrText xml:space="preserve"> PAGEREF _Toc39486346 \h </w:instrText>
      </w:r>
      <w:r>
        <w:fldChar w:fldCharType="separate"/>
      </w:r>
      <w:r>
        <w:t>20</w:t>
      </w:r>
      <w:r>
        <w:fldChar w:fldCharType="end"/>
      </w:r>
    </w:p>
    <w:p w14:paraId="244D54CB" w14:textId="4551ED37" w:rsidR="00B00385" w:rsidRDefault="00B00385" w:rsidP="00B00385">
      <w:pPr>
        <w:pStyle w:val="Verzeichnis4"/>
        <w:rPr>
          <w:rFonts w:asciiTheme="minorHAnsi" w:eastAsiaTheme="minorEastAsia" w:hAnsiTheme="minorHAnsi" w:cstheme="minorBidi"/>
          <w:sz w:val="22"/>
          <w:szCs w:val="22"/>
          <w:lang w:eastAsia="en-GB"/>
        </w:rPr>
      </w:pPr>
      <w:r>
        <w:t>5.4.5.2</w:t>
      </w:r>
      <w:r>
        <w:tab/>
        <w:t xml:space="preserve">Changes to clause 7.2.2.3.2 (The abstract data type </w:t>
      </w:r>
      <w:r w:rsidRPr="00FA04B8">
        <w:rPr>
          <w:rFonts w:ascii="Courier New" w:hAnsi="Courier New" w:cs="Courier New"/>
        </w:rPr>
        <w:t>MatchingList)</w:t>
      </w:r>
      <w:r>
        <w:tab/>
      </w:r>
      <w:r>
        <w:fldChar w:fldCharType="begin"/>
      </w:r>
      <w:r>
        <w:instrText xml:space="preserve"> PAGEREF _Toc39486347 \h </w:instrText>
      </w:r>
      <w:r>
        <w:fldChar w:fldCharType="separate"/>
      </w:r>
      <w:r>
        <w:t>20</w:t>
      </w:r>
      <w:r>
        <w:fldChar w:fldCharType="end"/>
      </w:r>
    </w:p>
    <w:p w14:paraId="45BAC4A4" w14:textId="7F5D5DC9" w:rsidR="00B00385" w:rsidRDefault="00B00385" w:rsidP="00B00385">
      <w:pPr>
        <w:pStyle w:val="Verzeichnis4"/>
        <w:rPr>
          <w:rFonts w:asciiTheme="minorHAnsi" w:eastAsiaTheme="minorEastAsia" w:hAnsiTheme="minorHAnsi" w:cstheme="minorBidi"/>
          <w:sz w:val="22"/>
          <w:szCs w:val="22"/>
          <w:lang w:eastAsia="en-GB"/>
        </w:rPr>
      </w:pPr>
      <w:r>
        <w:t>5.4.5.3</w:t>
      </w:r>
      <w:r>
        <w:tab/>
        <w:t>Changes to clause 8.3.2.17 (TciMatchingTypeType)</w:t>
      </w:r>
      <w:r>
        <w:tab/>
      </w:r>
      <w:r>
        <w:fldChar w:fldCharType="begin"/>
      </w:r>
      <w:r>
        <w:instrText xml:space="preserve"> PAGEREF _Toc39486348 \h </w:instrText>
      </w:r>
      <w:r>
        <w:fldChar w:fldCharType="separate"/>
      </w:r>
      <w:r>
        <w:t>20</w:t>
      </w:r>
      <w:r>
        <w:fldChar w:fldCharType="end"/>
      </w:r>
    </w:p>
    <w:p w14:paraId="291699B4" w14:textId="7DE3D379" w:rsidR="00B00385" w:rsidRDefault="00B00385" w:rsidP="00B00385">
      <w:pPr>
        <w:pStyle w:val="Verzeichnis4"/>
        <w:rPr>
          <w:rFonts w:asciiTheme="minorHAnsi" w:eastAsiaTheme="minorEastAsia" w:hAnsiTheme="minorHAnsi" w:cstheme="minorBidi"/>
          <w:sz w:val="22"/>
          <w:szCs w:val="22"/>
          <w:lang w:eastAsia="en-GB"/>
        </w:rPr>
      </w:pPr>
      <w:r>
        <w:t>5.4.5.4</w:t>
      </w:r>
      <w:r>
        <w:tab/>
        <w:t>Changes to clause 8.3.3.1 (Type)</w:t>
      </w:r>
      <w:r>
        <w:tab/>
      </w:r>
      <w:r>
        <w:fldChar w:fldCharType="begin"/>
      </w:r>
      <w:r>
        <w:instrText xml:space="preserve"> PAGEREF _Toc39486349 \h </w:instrText>
      </w:r>
      <w:r>
        <w:fldChar w:fldCharType="separate"/>
      </w:r>
      <w:r>
        <w:t>21</w:t>
      </w:r>
      <w:r>
        <w:fldChar w:fldCharType="end"/>
      </w:r>
    </w:p>
    <w:p w14:paraId="631344DD" w14:textId="28EF5F77" w:rsidR="00B00385" w:rsidRDefault="00B00385" w:rsidP="00B00385">
      <w:pPr>
        <w:pStyle w:val="Verzeichnis4"/>
        <w:rPr>
          <w:rFonts w:asciiTheme="minorHAnsi" w:eastAsiaTheme="minorEastAsia" w:hAnsiTheme="minorHAnsi" w:cstheme="minorBidi"/>
          <w:sz w:val="22"/>
          <w:szCs w:val="22"/>
          <w:lang w:eastAsia="en-GB"/>
        </w:rPr>
      </w:pPr>
      <w:r>
        <w:t>5.4.5.5</w:t>
      </w:r>
      <w:r>
        <w:tab/>
        <w:t>Changes to clause 9.5 (Data)</w:t>
      </w:r>
      <w:r>
        <w:tab/>
      </w:r>
      <w:r>
        <w:fldChar w:fldCharType="begin"/>
      </w:r>
      <w:r>
        <w:instrText xml:space="preserve"> PAGEREF _Toc39486350 \h </w:instrText>
      </w:r>
      <w:r>
        <w:fldChar w:fldCharType="separate"/>
      </w:r>
      <w:r>
        <w:t>21</w:t>
      </w:r>
      <w:r>
        <w:fldChar w:fldCharType="end"/>
      </w:r>
    </w:p>
    <w:p w14:paraId="7545AE25" w14:textId="744AC0A1" w:rsidR="00B00385" w:rsidRDefault="00B00385" w:rsidP="00B00385">
      <w:pPr>
        <w:pStyle w:val="Verzeichnis4"/>
        <w:rPr>
          <w:rFonts w:asciiTheme="minorHAnsi" w:eastAsiaTheme="minorEastAsia" w:hAnsiTheme="minorHAnsi" w:cstheme="minorBidi"/>
          <w:sz w:val="22"/>
          <w:szCs w:val="22"/>
          <w:lang w:eastAsia="en-GB"/>
        </w:rPr>
      </w:pPr>
      <w:r>
        <w:t>5.4.5.6</w:t>
      </w:r>
      <w:r>
        <w:tab/>
        <w:t>Changes to clause 10.5.2.16 (TciMatchingTypeType)</w:t>
      </w:r>
      <w:r>
        <w:tab/>
      </w:r>
      <w:r>
        <w:fldChar w:fldCharType="begin"/>
      </w:r>
      <w:r>
        <w:instrText xml:space="preserve"> PAGEREF _Toc39486351 \h </w:instrText>
      </w:r>
      <w:r>
        <w:fldChar w:fldCharType="separate"/>
      </w:r>
      <w:r>
        <w:t>23</w:t>
      </w:r>
      <w:r>
        <w:fldChar w:fldCharType="end"/>
      </w:r>
    </w:p>
    <w:p w14:paraId="0D36B5CF" w14:textId="446E6448" w:rsidR="00B00385" w:rsidRDefault="00B00385" w:rsidP="00B00385">
      <w:pPr>
        <w:pStyle w:val="Verzeichnis4"/>
        <w:rPr>
          <w:rFonts w:asciiTheme="minorHAnsi" w:eastAsiaTheme="minorEastAsia" w:hAnsiTheme="minorHAnsi" w:cstheme="minorBidi"/>
          <w:sz w:val="22"/>
          <w:szCs w:val="22"/>
          <w:lang w:eastAsia="en-GB"/>
        </w:rPr>
      </w:pPr>
      <w:r>
        <w:t>5.4.5.7</w:t>
      </w:r>
      <w:r>
        <w:tab/>
        <w:t>Changes to clause 10.5.3.19 (MatchingList)</w:t>
      </w:r>
      <w:r>
        <w:tab/>
      </w:r>
      <w:r>
        <w:fldChar w:fldCharType="begin"/>
      </w:r>
      <w:r>
        <w:instrText xml:space="preserve"> PAGEREF _Toc39486352 \h </w:instrText>
      </w:r>
      <w:r>
        <w:fldChar w:fldCharType="separate"/>
      </w:r>
      <w:r>
        <w:t>23</w:t>
      </w:r>
      <w:r>
        <w:fldChar w:fldCharType="end"/>
      </w:r>
    </w:p>
    <w:p w14:paraId="06E97D20" w14:textId="5A39D762" w:rsidR="00B00385" w:rsidRDefault="00B00385" w:rsidP="00B00385">
      <w:pPr>
        <w:pStyle w:val="Verzeichnis4"/>
        <w:rPr>
          <w:rFonts w:asciiTheme="minorHAnsi" w:eastAsiaTheme="minorEastAsia" w:hAnsiTheme="minorHAnsi" w:cstheme="minorBidi"/>
          <w:sz w:val="22"/>
          <w:szCs w:val="22"/>
          <w:lang w:eastAsia="en-GB"/>
        </w:rPr>
      </w:pPr>
      <w:r>
        <w:t>5.4.5.8</w:t>
      </w:r>
      <w:r>
        <w:tab/>
        <w:t>Changes to clause 11.3.3.25 (MatchingMechanism)</w:t>
      </w:r>
      <w:r>
        <w:tab/>
      </w:r>
      <w:r>
        <w:fldChar w:fldCharType="begin"/>
      </w:r>
      <w:r>
        <w:instrText xml:space="preserve"> PAGEREF _Toc39486353 \h </w:instrText>
      </w:r>
      <w:r>
        <w:fldChar w:fldCharType="separate"/>
      </w:r>
      <w:r>
        <w:t>23</w:t>
      </w:r>
      <w:r>
        <w:fldChar w:fldCharType="end"/>
      </w:r>
    </w:p>
    <w:p w14:paraId="4671ED92" w14:textId="68A45331" w:rsidR="00B00385" w:rsidRDefault="00B00385" w:rsidP="00B00385">
      <w:pPr>
        <w:pStyle w:val="Verzeichnis4"/>
        <w:rPr>
          <w:rFonts w:asciiTheme="minorHAnsi" w:eastAsiaTheme="minorEastAsia" w:hAnsiTheme="minorHAnsi" w:cstheme="minorBidi"/>
          <w:sz w:val="22"/>
          <w:szCs w:val="22"/>
          <w:lang w:eastAsia="en-GB"/>
        </w:rPr>
      </w:pPr>
      <w:r>
        <w:t>5.4.5.9</w:t>
      </w:r>
      <w:r>
        <w:tab/>
        <w:t>Changes to clause 12.4.2.16 (TciMatchingTypeType)</w:t>
      </w:r>
      <w:r>
        <w:tab/>
      </w:r>
      <w:r>
        <w:fldChar w:fldCharType="begin"/>
      </w:r>
      <w:r>
        <w:instrText xml:space="preserve"> PAGEREF _Toc39486354 \h </w:instrText>
      </w:r>
      <w:r>
        <w:fldChar w:fldCharType="separate"/>
      </w:r>
      <w:r>
        <w:t>24</w:t>
      </w:r>
      <w:r>
        <w:fldChar w:fldCharType="end"/>
      </w:r>
    </w:p>
    <w:p w14:paraId="1BB3D5AE" w14:textId="18E776AA" w:rsidR="00B00385" w:rsidRDefault="00B00385" w:rsidP="00B00385">
      <w:pPr>
        <w:pStyle w:val="Verzeichnis4"/>
        <w:rPr>
          <w:rFonts w:asciiTheme="minorHAnsi" w:eastAsiaTheme="minorEastAsia" w:hAnsiTheme="minorHAnsi" w:cstheme="minorBidi"/>
          <w:sz w:val="22"/>
          <w:szCs w:val="22"/>
          <w:lang w:eastAsia="en-GB"/>
        </w:rPr>
      </w:pPr>
      <w:r>
        <w:t>5.4.5.10</w:t>
      </w:r>
      <w:r>
        <w:tab/>
        <w:t>Changes to clause B.4 (TCI</w:t>
      </w:r>
      <w:r>
        <w:noBreakHyphen/>
        <w:t>TL XML Schema for Templates)</w:t>
      </w:r>
      <w:r>
        <w:tab/>
      </w:r>
      <w:r>
        <w:fldChar w:fldCharType="begin"/>
      </w:r>
      <w:r>
        <w:instrText xml:space="preserve"> PAGEREF _Toc39486355 \h </w:instrText>
      </w:r>
      <w:r>
        <w:fldChar w:fldCharType="separate"/>
      </w:r>
      <w:r>
        <w:t>24</w:t>
      </w:r>
      <w:r>
        <w:fldChar w:fldCharType="end"/>
      </w:r>
    </w:p>
    <w:p w14:paraId="5D192D4E" w14:textId="36AFF0BF" w:rsidR="00B00385" w:rsidRDefault="00B00385" w:rsidP="00B00385">
      <w:pPr>
        <w:pStyle w:val="Verzeichnis2"/>
        <w:rPr>
          <w:rFonts w:asciiTheme="minorHAnsi" w:eastAsiaTheme="minorEastAsia" w:hAnsiTheme="minorHAnsi" w:cstheme="minorBidi"/>
          <w:sz w:val="22"/>
          <w:szCs w:val="22"/>
          <w:lang w:eastAsia="en-GB"/>
        </w:rPr>
      </w:pPr>
      <w:r>
        <w:t>5.5</w:t>
      </w:r>
      <w:r>
        <w:tab/>
        <w:t>Equality operator for the omit symbol and templates with restriction omit</w:t>
      </w:r>
      <w:r>
        <w:tab/>
      </w:r>
      <w:r>
        <w:fldChar w:fldCharType="begin"/>
      </w:r>
      <w:r>
        <w:instrText xml:space="preserve"> PAGEREF _Toc39486356 \h </w:instrText>
      </w:r>
      <w:r>
        <w:fldChar w:fldCharType="separate"/>
      </w:r>
      <w:r>
        <w:t>24</w:t>
      </w:r>
      <w:r>
        <w:fldChar w:fldCharType="end"/>
      </w:r>
    </w:p>
    <w:p w14:paraId="29EBF2E9" w14:textId="6E7E2187" w:rsidR="00B00385" w:rsidRDefault="00B00385" w:rsidP="00B00385">
      <w:pPr>
        <w:pStyle w:val="Verzeichnis3"/>
        <w:rPr>
          <w:rFonts w:asciiTheme="minorHAnsi" w:eastAsiaTheme="minorEastAsia" w:hAnsiTheme="minorHAnsi" w:cstheme="minorBidi"/>
          <w:sz w:val="22"/>
          <w:szCs w:val="22"/>
          <w:lang w:eastAsia="en-GB"/>
        </w:rPr>
      </w:pPr>
      <w:r>
        <w:t>5.5.0</w:t>
      </w:r>
      <w:r>
        <w:tab/>
        <w:t>General</w:t>
      </w:r>
      <w:r>
        <w:tab/>
      </w:r>
      <w:r>
        <w:fldChar w:fldCharType="begin"/>
      </w:r>
      <w:r>
        <w:instrText xml:space="preserve"> PAGEREF _Toc39486357 \h </w:instrText>
      </w:r>
      <w:r>
        <w:fldChar w:fldCharType="separate"/>
      </w:r>
      <w:r>
        <w:t>24</w:t>
      </w:r>
      <w:r>
        <w:fldChar w:fldCharType="end"/>
      </w:r>
    </w:p>
    <w:p w14:paraId="5BD2ABDC" w14:textId="07E220FE" w:rsidR="00B00385" w:rsidRDefault="00B00385" w:rsidP="00B00385">
      <w:pPr>
        <w:pStyle w:val="Verzeichnis3"/>
        <w:rPr>
          <w:rFonts w:asciiTheme="minorHAnsi" w:eastAsiaTheme="minorEastAsia" w:hAnsiTheme="minorHAnsi" w:cstheme="minorBidi"/>
          <w:sz w:val="22"/>
          <w:szCs w:val="22"/>
          <w:lang w:eastAsia="en-GB"/>
        </w:rPr>
      </w:pPr>
      <w:r>
        <w:t>5.5.1</w:t>
      </w:r>
      <w:r>
        <w:tab/>
        <w:t>Modifications to ETSI ES 201 873-1, clause 7 (Expressions)</w:t>
      </w:r>
      <w:r>
        <w:tab/>
      </w:r>
      <w:r>
        <w:fldChar w:fldCharType="begin"/>
      </w:r>
      <w:r>
        <w:instrText xml:space="preserve"> PAGEREF _Toc39486358 \h </w:instrText>
      </w:r>
      <w:r>
        <w:fldChar w:fldCharType="separate"/>
      </w:r>
      <w:r>
        <w:t>25</w:t>
      </w:r>
      <w:r>
        <w:fldChar w:fldCharType="end"/>
      </w:r>
    </w:p>
    <w:p w14:paraId="3C18013F" w14:textId="2782474E" w:rsidR="00B00385" w:rsidRDefault="00B00385" w:rsidP="00B00385">
      <w:pPr>
        <w:pStyle w:val="Verzeichnis2"/>
        <w:rPr>
          <w:rFonts w:asciiTheme="minorHAnsi" w:eastAsiaTheme="minorEastAsia" w:hAnsiTheme="minorHAnsi" w:cstheme="minorBidi"/>
          <w:sz w:val="22"/>
          <w:szCs w:val="22"/>
          <w:lang w:eastAsia="en-GB"/>
        </w:rPr>
      </w:pPr>
      <w:r>
        <w:t>5.6</w:t>
      </w:r>
      <w:r>
        <w:tab/>
        <w:t>Encodable Values</w:t>
      </w:r>
      <w:r>
        <w:tab/>
      </w:r>
      <w:r>
        <w:fldChar w:fldCharType="begin"/>
      </w:r>
      <w:r>
        <w:instrText xml:space="preserve"> PAGEREF _Toc39486359 \h </w:instrText>
      </w:r>
      <w:r>
        <w:fldChar w:fldCharType="separate"/>
      </w:r>
      <w:r>
        <w:t>25</w:t>
      </w:r>
      <w:r>
        <w:fldChar w:fldCharType="end"/>
      </w:r>
    </w:p>
    <w:p w14:paraId="7FF49E0E" w14:textId="64964482" w:rsidR="00B00385" w:rsidRDefault="00B00385" w:rsidP="00B00385">
      <w:pPr>
        <w:pStyle w:val="Verzeichnis3"/>
        <w:rPr>
          <w:rFonts w:asciiTheme="minorHAnsi" w:eastAsiaTheme="minorEastAsia" w:hAnsiTheme="minorHAnsi" w:cstheme="minorBidi"/>
          <w:sz w:val="22"/>
          <w:szCs w:val="22"/>
          <w:lang w:eastAsia="en-GB"/>
        </w:rPr>
      </w:pPr>
      <w:r>
        <w:t>5.6.0</w:t>
      </w:r>
      <w:r>
        <w:tab/>
        <w:t>General</w:t>
      </w:r>
      <w:r>
        <w:tab/>
      </w:r>
      <w:r>
        <w:fldChar w:fldCharType="begin"/>
      </w:r>
      <w:r>
        <w:instrText xml:space="preserve"> PAGEREF _Toc39486360 \h </w:instrText>
      </w:r>
      <w:r>
        <w:fldChar w:fldCharType="separate"/>
      </w:r>
      <w:r>
        <w:t>25</w:t>
      </w:r>
      <w:r>
        <w:fldChar w:fldCharType="end"/>
      </w:r>
    </w:p>
    <w:p w14:paraId="66608CEC" w14:textId="370E8AD4" w:rsidR="00B00385" w:rsidRDefault="00B00385" w:rsidP="00B00385">
      <w:pPr>
        <w:pStyle w:val="Verzeichnis3"/>
        <w:rPr>
          <w:rFonts w:asciiTheme="minorHAnsi" w:eastAsiaTheme="minorEastAsia" w:hAnsiTheme="minorHAnsi" w:cstheme="minorBidi"/>
          <w:sz w:val="22"/>
          <w:szCs w:val="22"/>
          <w:lang w:eastAsia="en-GB"/>
        </w:rPr>
      </w:pPr>
      <w:r>
        <w:t>5.6.1</w:t>
      </w:r>
      <w:r>
        <w:tab/>
        <w:t xml:space="preserve">The </w:t>
      </w:r>
      <w:r w:rsidRPr="00FA04B8">
        <w:rPr>
          <w:b/>
        </w:rPr>
        <w:t>encvalue</w:t>
      </w:r>
      <w:r>
        <w:t xml:space="preserve"> Template Restriction</w:t>
      </w:r>
      <w:r>
        <w:tab/>
      </w:r>
      <w:r>
        <w:fldChar w:fldCharType="begin"/>
      </w:r>
      <w:r>
        <w:instrText xml:space="preserve"> PAGEREF _Toc39486361 \h </w:instrText>
      </w:r>
      <w:r>
        <w:fldChar w:fldCharType="separate"/>
      </w:r>
      <w:r>
        <w:t>26</w:t>
      </w:r>
      <w:r>
        <w:fldChar w:fldCharType="end"/>
      </w:r>
    </w:p>
    <w:p w14:paraId="210B3418" w14:textId="2304E910" w:rsidR="00B00385" w:rsidRDefault="00B00385" w:rsidP="00B00385">
      <w:pPr>
        <w:pStyle w:val="Verzeichnis3"/>
        <w:rPr>
          <w:rFonts w:asciiTheme="minorHAnsi" w:eastAsiaTheme="minorEastAsia" w:hAnsiTheme="minorHAnsi" w:cstheme="minorBidi"/>
          <w:sz w:val="22"/>
          <w:szCs w:val="22"/>
          <w:lang w:eastAsia="en-GB"/>
        </w:rPr>
      </w:pPr>
      <w:r>
        <w:t>5.6.2</w:t>
      </w:r>
      <w:r>
        <w:tab/>
        <w:t>Encoding Mutation Annotation</w:t>
      </w:r>
      <w:r>
        <w:tab/>
      </w:r>
      <w:r>
        <w:fldChar w:fldCharType="begin"/>
      </w:r>
      <w:r>
        <w:instrText xml:space="preserve"> PAGEREF _Toc39486362 \h </w:instrText>
      </w:r>
      <w:r>
        <w:fldChar w:fldCharType="separate"/>
      </w:r>
      <w:r>
        <w:t>26</w:t>
      </w:r>
      <w:r>
        <w:fldChar w:fldCharType="end"/>
      </w:r>
    </w:p>
    <w:p w14:paraId="45DA47F2" w14:textId="4ABC587D" w:rsidR="00B00385" w:rsidRDefault="00B00385" w:rsidP="00B00385">
      <w:pPr>
        <w:pStyle w:val="Verzeichnis4"/>
        <w:rPr>
          <w:rFonts w:asciiTheme="minorHAnsi" w:eastAsiaTheme="minorEastAsia" w:hAnsiTheme="minorHAnsi" w:cstheme="minorBidi"/>
          <w:sz w:val="22"/>
          <w:szCs w:val="22"/>
          <w:lang w:eastAsia="en-GB"/>
        </w:rPr>
      </w:pPr>
      <w:r>
        <w:t>5.6.2.0</w:t>
      </w:r>
      <w:r>
        <w:tab/>
        <w:t>Description</w:t>
      </w:r>
      <w:r>
        <w:tab/>
      </w:r>
      <w:r>
        <w:fldChar w:fldCharType="begin"/>
      </w:r>
      <w:r>
        <w:instrText xml:space="preserve"> PAGEREF _Toc39486363 \h </w:instrText>
      </w:r>
      <w:r>
        <w:fldChar w:fldCharType="separate"/>
      </w:r>
      <w:r>
        <w:t>26</w:t>
      </w:r>
      <w:r>
        <w:fldChar w:fldCharType="end"/>
      </w:r>
    </w:p>
    <w:p w14:paraId="6206F6D6" w14:textId="60E139E5" w:rsidR="00B00385" w:rsidRDefault="00B00385" w:rsidP="00B00385">
      <w:pPr>
        <w:pStyle w:val="Verzeichnis4"/>
        <w:rPr>
          <w:rFonts w:asciiTheme="minorHAnsi" w:eastAsiaTheme="minorEastAsia" w:hAnsiTheme="minorHAnsi" w:cstheme="minorBidi"/>
          <w:sz w:val="22"/>
          <w:szCs w:val="22"/>
          <w:lang w:eastAsia="en-GB"/>
        </w:rPr>
      </w:pPr>
      <w:r>
        <w:t>5.6.2.1</w:t>
      </w:r>
      <w:r>
        <w:tab/>
        <w:t>Modifications to ETSI ES 201 873-1, clause 22.2.1 (The Send operation)</w:t>
      </w:r>
      <w:r>
        <w:tab/>
      </w:r>
      <w:r>
        <w:fldChar w:fldCharType="begin"/>
      </w:r>
      <w:r>
        <w:instrText xml:space="preserve"> PAGEREF _Toc39486364 \h </w:instrText>
      </w:r>
      <w:r>
        <w:fldChar w:fldCharType="separate"/>
      </w:r>
      <w:r>
        <w:t>28</w:t>
      </w:r>
      <w:r>
        <w:fldChar w:fldCharType="end"/>
      </w:r>
    </w:p>
    <w:p w14:paraId="40386D79" w14:textId="3A7F12F2" w:rsidR="00B00385" w:rsidRDefault="00B00385" w:rsidP="00B00385">
      <w:pPr>
        <w:pStyle w:val="Verzeichnis4"/>
        <w:rPr>
          <w:rFonts w:asciiTheme="minorHAnsi" w:eastAsiaTheme="minorEastAsia" w:hAnsiTheme="minorHAnsi" w:cstheme="minorBidi"/>
          <w:sz w:val="22"/>
          <w:szCs w:val="22"/>
          <w:lang w:eastAsia="en-GB"/>
        </w:rPr>
      </w:pPr>
      <w:r>
        <w:lastRenderedPageBreak/>
        <w:t>5.6.2.2</w:t>
      </w:r>
      <w:r>
        <w:tab/>
        <w:t>Modifications to ETSI ES 201 873-1, c</w:t>
      </w:r>
      <w:r w:rsidRPr="00FA04B8">
        <w:rPr>
          <w:rFonts w:cs="Arial"/>
        </w:rPr>
        <w:t>lause 22.3.1 (The Call operation)</w:t>
      </w:r>
      <w:r>
        <w:tab/>
      </w:r>
      <w:r>
        <w:fldChar w:fldCharType="begin"/>
      </w:r>
      <w:r>
        <w:instrText xml:space="preserve"> PAGEREF _Toc39486365 \h </w:instrText>
      </w:r>
      <w:r>
        <w:fldChar w:fldCharType="separate"/>
      </w:r>
      <w:r>
        <w:t>28</w:t>
      </w:r>
      <w:r>
        <w:fldChar w:fldCharType="end"/>
      </w:r>
    </w:p>
    <w:p w14:paraId="4FCC8CDA" w14:textId="7B6EAA45" w:rsidR="00B00385" w:rsidRDefault="00B00385" w:rsidP="00B00385">
      <w:pPr>
        <w:pStyle w:val="Verzeichnis4"/>
        <w:rPr>
          <w:rFonts w:asciiTheme="minorHAnsi" w:eastAsiaTheme="minorEastAsia" w:hAnsiTheme="minorHAnsi" w:cstheme="minorBidi"/>
          <w:sz w:val="22"/>
          <w:szCs w:val="22"/>
          <w:lang w:eastAsia="en-GB"/>
        </w:rPr>
      </w:pPr>
      <w:r>
        <w:t>5.6.2.3</w:t>
      </w:r>
      <w:r>
        <w:tab/>
        <w:t>Modifications to ETSI ES 201 873-1, c</w:t>
      </w:r>
      <w:r w:rsidRPr="00FA04B8">
        <w:rPr>
          <w:rFonts w:cs="Arial"/>
        </w:rPr>
        <w:t>lause 22.3.3 (The Reply operation)</w:t>
      </w:r>
      <w:r>
        <w:tab/>
      </w:r>
      <w:r>
        <w:fldChar w:fldCharType="begin"/>
      </w:r>
      <w:r>
        <w:instrText xml:space="preserve"> PAGEREF _Toc39486366 \h </w:instrText>
      </w:r>
      <w:r>
        <w:fldChar w:fldCharType="separate"/>
      </w:r>
      <w:r>
        <w:t>28</w:t>
      </w:r>
      <w:r>
        <w:fldChar w:fldCharType="end"/>
      </w:r>
    </w:p>
    <w:p w14:paraId="7544757D" w14:textId="093EE12B" w:rsidR="00B00385" w:rsidRDefault="00B00385" w:rsidP="00B00385">
      <w:pPr>
        <w:pStyle w:val="Verzeichnis4"/>
        <w:rPr>
          <w:rFonts w:asciiTheme="minorHAnsi" w:eastAsiaTheme="minorEastAsia" w:hAnsiTheme="minorHAnsi" w:cstheme="minorBidi"/>
          <w:sz w:val="22"/>
          <w:szCs w:val="22"/>
          <w:lang w:eastAsia="en-GB"/>
        </w:rPr>
      </w:pPr>
      <w:r>
        <w:t>5.6.2.4</w:t>
      </w:r>
      <w:r>
        <w:tab/>
        <w:t>Modifications to ETSI ES 201 873-1, c</w:t>
      </w:r>
      <w:r w:rsidRPr="00FA04B8">
        <w:rPr>
          <w:rFonts w:cs="Arial"/>
        </w:rPr>
        <w:t>lause 22.3.5 (The Raise operation)</w:t>
      </w:r>
      <w:r>
        <w:tab/>
      </w:r>
      <w:r>
        <w:fldChar w:fldCharType="begin"/>
      </w:r>
      <w:r>
        <w:instrText xml:space="preserve"> PAGEREF _Toc39486367 \h </w:instrText>
      </w:r>
      <w:r>
        <w:fldChar w:fldCharType="separate"/>
      </w:r>
      <w:r>
        <w:t>28</w:t>
      </w:r>
      <w:r>
        <w:fldChar w:fldCharType="end"/>
      </w:r>
    </w:p>
    <w:p w14:paraId="5E5C24A2" w14:textId="0FC697BC" w:rsidR="00B00385" w:rsidRDefault="00B00385" w:rsidP="00B00385">
      <w:pPr>
        <w:pStyle w:val="Verzeichnis4"/>
        <w:rPr>
          <w:rFonts w:asciiTheme="minorHAnsi" w:eastAsiaTheme="minorEastAsia" w:hAnsiTheme="minorHAnsi" w:cstheme="minorBidi"/>
          <w:sz w:val="22"/>
          <w:szCs w:val="22"/>
          <w:lang w:eastAsia="en-GB"/>
        </w:rPr>
      </w:pPr>
      <w:r>
        <w:t>5.6.2.5</w:t>
      </w:r>
      <w:r>
        <w:tab/>
        <w:t>Modifications to ETSI ES 201 873-1, c</w:t>
      </w:r>
      <w:r w:rsidRPr="00FA04B8">
        <w:rPr>
          <w:rFonts w:cs="Arial"/>
        </w:rPr>
        <w:t>lause C.5.1 (The encoding function)</w:t>
      </w:r>
      <w:r>
        <w:tab/>
      </w:r>
      <w:r>
        <w:fldChar w:fldCharType="begin"/>
      </w:r>
      <w:r>
        <w:instrText xml:space="preserve"> PAGEREF _Toc39486368 \h </w:instrText>
      </w:r>
      <w:r>
        <w:fldChar w:fldCharType="separate"/>
      </w:r>
      <w:r>
        <w:t>29</w:t>
      </w:r>
      <w:r>
        <w:fldChar w:fldCharType="end"/>
      </w:r>
    </w:p>
    <w:p w14:paraId="0FF64E2B" w14:textId="45BC0463" w:rsidR="00B00385" w:rsidRDefault="00B00385" w:rsidP="00B00385">
      <w:pPr>
        <w:pStyle w:val="Verzeichnis4"/>
        <w:rPr>
          <w:rFonts w:asciiTheme="minorHAnsi" w:eastAsiaTheme="minorEastAsia" w:hAnsiTheme="minorHAnsi" w:cstheme="minorBidi"/>
          <w:sz w:val="22"/>
          <w:szCs w:val="22"/>
          <w:lang w:eastAsia="en-GB"/>
        </w:rPr>
      </w:pPr>
      <w:r>
        <w:t>5.6.2.6</w:t>
      </w:r>
      <w:r>
        <w:tab/>
        <w:t>Modifications to ETSI ES 201 873-1, c</w:t>
      </w:r>
      <w:r w:rsidRPr="00FA04B8">
        <w:rPr>
          <w:rFonts w:cs="Arial"/>
        </w:rPr>
        <w:t>lause C.5.3 (The encoding to universal charstring function)</w:t>
      </w:r>
      <w:r>
        <w:tab/>
      </w:r>
      <w:r>
        <w:fldChar w:fldCharType="begin"/>
      </w:r>
      <w:r>
        <w:instrText xml:space="preserve"> PAGEREF _Toc39486369 \h </w:instrText>
      </w:r>
      <w:r>
        <w:fldChar w:fldCharType="separate"/>
      </w:r>
      <w:r>
        <w:t>29</w:t>
      </w:r>
      <w:r>
        <w:fldChar w:fldCharType="end"/>
      </w:r>
    </w:p>
    <w:p w14:paraId="77219000" w14:textId="798B0ECB" w:rsidR="00B00385" w:rsidRDefault="00B00385" w:rsidP="00B00385">
      <w:pPr>
        <w:pStyle w:val="Verzeichnis4"/>
        <w:rPr>
          <w:rFonts w:asciiTheme="minorHAnsi" w:eastAsiaTheme="minorEastAsia" w:hAnsiTheme="minorHAnsi" w:cstheme="minorBidi"/>
          <w:sz w:val="22"/>
          <w:szCs w:val="22"/>
          <w:lang w:eastAsia="en-GB"/>
        </w:rPr>
      </w:pPr>
      <w:r>
        <w:t>5.6.2.7</w:t>
      </w:r>
      <w:r>
        <w:tab/>
        <w:t>Modifications to ETSI ES 201 873-1, c</w:t>
      </w:r>
      <w:r w:rsidRPr="00FA04B8">
        <w:rPr>
          <w:rFonts w:cs="Arial"/>
        </w:rPr>
        <w:t>lause C.5.5 (The encoding to octetstring function)</w:t>
      </w:r>
      <w:r>
        <w:tab/>
      </w:r>
      <w:r>
        <w:fldChar w:fldCharType="begin"/>
      </w:r>
      <w:r>
        <w:instrText xml:space="preserve"> PAGEREF _Toc39486370 \h </w:instrText>
      </w:r>
      <w:r>
        <w:fldChar w:fldCharType="separate"/>
      </w:r>
      <w:r>
        <w:t>30</w:t>
      </w:r>
      <w:r>
        <w:fldChar w:fldCharType="end"/>
      </w:r>
    </w:p>
    <w:p w14:paraId="5D9E3BAC" w14:textId="4909FA8D" w:rsidR="00B00385" w:rsidRDefault="00B00385" w:rsidP="00B00385">
      <w:pPr>
        <w:pStyle w:val="Verzeichnis2"/>
        <w:rPr>
          <w:rFonts w:asciiTheme="minorHAnsi" w:eastAsiaTheme="minorEastAsia" w:hAnsiTheme="minorHAnsi" w:cstheme="minorBidi"/>
          <w:sz w:val="22"/>
          <w:szCs w:val="22"/>
          <w:lang w:eastAsia="en-GB"/>
        </w:rPr>
      </w:pPr>
      <w:r>
        <w:t>5.7</w:t>
      </w:r>
      <w:r>
        <w:tab/>
        <w:t>Extension of the istemplatekind function</w:t>
      </w:r>
      <w:r>
        <w:tab/>
      </w:r>
      <w:r>
        <w:fldChar w:fldCharType="begin"/>
      </w:r>
      <w:r>
        <w:instrText xml:space="preserve"> PAGEREF _Toc39486371 \h </w:instrText>
      </w:r>
      <w:r>
        <w:fldChar w:fldCharType="separate"/>
      </w:r>
      <w:r>
        <w:t>30</w:t>
      </w:r>
      <w:r>
        <w:fldChar w:fldCharType="end"/>
      </w:r>
    </w:p>
    <w:p w14:paraId="1A641013" w14:textId="72349F9E" w:rsidR="00B00385" w:rsidRDefault="00B00385" w:rsidP="00B00385">
      <w:pPr>
        <w:pStyle w:val="Verzeichnis3"/>
        <w:rPr>
          <w:rFonts w:asciiTheme="minorHAnsi" w:eastAsiaTheme="minorEastAsia" w:hAnsiTheme="minorHAnsi" w:cstheme="minorBidi"/>
          <w:sz w:val="22"/>
          <w:szCs w:val="22"/>
          <w:lang w:eastAsia="en-GB"/>
        </w:rPr>
      </w:pPr>
      <w:r>
        <w:t>5.7.1</w:t>
      </w:r>
      <w:r>
        <w:tab/>
        <w:t>Modifications to ETSI ES 201 873-1, clause C.3.5 (Matching mechanism detection)</w:t>
      </w:r>
      <w:r>
        <w:tab/>
      </w:r>
      <w:r>
        <w:fldChar w:fldCharType="begin"/>
      </w:r>
      <w:r>
        <w:instrText xml:space="preserve"> PAGEREF _Toc39486372 \h </w:instrText>
      </w:r>
      <w:r>
        <w:fldChar w:fldCharType="separate"/>
      </w:r>
      <w:r>
        <w:t>30</w:t>
      </w:r>
      <w:r>
        <w:fldChar w:fldCharType="end"/>
      </w:r>
    </w:p>
    <w:p w14:paraId="0BC97389" w14:textId="029C98AE" w:rsidR="00B00385" w:rsidRDefault="00B00385" w:rsidP="00B00385">
      <w:pPr>
        <w:pStyle w:val="Verzeichnis3"/>
        <w:rPr>
          <w:rFonts w:asciiTheme="minorHAnsi" w:eastAsiaTheme="minorEastAsia" w:hAnsiTheme="minorHAnsi" w:cstheme="minorBidi"/>
          <w:sz w:val="22"/>
          <w:szCs w:val="22"/>
          <w:lang w:eastAsia="en-GB"/>
        </w:rPr>
      </w:pPr>
      <w:r>
        <w:t>5.7.2</w:t>
      </w:r>
      <w:r>
        <w:tab/>
        <w:t>Modifications to ETSI ES 201 873-1, clause E.2.2.5 (Matching mechanism detection)</w:t>
      </w:r>
      <w:r>
        <w:tab/>
      </w:r>
      <w:r>
        <w:fldChar w:fldCharType="begin"/>
      </w:r>
      <w:r>
        <w:instrText xml:space="preserve"> PAGEREF _Toc39486373 \h </w:instrText>
      </w:r>
      <w:r>
        <w:fldChar w:fldCharType="separate"/>
      </w:r>
      <w:r>
        <w:t>30</w:t>
      </w:r>
      <w:r>
        <w:fldChar w:fldCharType="end"/>
      </w:r>
    </w:p>
    <w:p w14:paraId="4A61FEF3" w14:textId="38A2EB79" w:rsidR="00B00385" w:rsidRDefault="00B00385" w:rsidP="00B00385">
      <w:pPr>
        <w:pStyle w:val="Verzeichnis1"/>
        <w:rPr>
          <w:rFonts w:asciiTheme="minorHAnsi" w:eastAsiaTheme="minorEastAsia" w:hAnsiTheme="minorHAnsi" w:cstheme="minorBidi"/>
          <w:szCs w:val="22"/>
          <w:lang w:eastAsia="en-GB"/>
        </w:rPr>
      </w:pPr>
      <w:r>
        <w:t>6</w:t>
      </w:r>
      <w:r>
        <w:tab/>
        <w:t>TCI Extensions for the Package</w:t>
      </w:r>
      <w:r>
        <w:tab/>
      </w:r>
      <w:r>
        <w:fldChar w:fldCharType="begin"/>
      </w:r>
      <w:r>
        <w:instrText xml:space="preserve"> PAGEREF _Toc39486374 \h </w:instrText>
      </w:r>
      <w:r>
        <w:fldChar w:fldCharType="separate"/>
      </w:r>
      <w:r>
        <w:t>31</w:t>
      </w:r>
      <w:r>
        <w:fldChar w:fldCharType="end"/>
      </w:r>
    </w:p>
    <w:p w14:paraId="2C7E8240" w14:textId="7FE12642" w:rsidR="00B00385" w:rsidRDefault="00B00385" w:rsidP="00B00385">
      <w:pPr>
        <w:pStyle w:val="Verzeichnis2"/>
        <w:rPr>
          <w:rFonts w:asciiTheme="minorHAnsi" w:eastAsiaTheme="minorEastAsia" w:hAnsiTheme="minorHAnsi" w:cstheme="minorBidi"/>
          <w:sz w:val="22"/>
          <w:szCs w:val="22"/>
          <w:lang w:eastAsia="en-GB"/>
        </w:rPr>
      </w:pPr>
      <w:r>
        <w:t>6.1</w:t>
      </w:r>
      <w:r>
        <w:tab/>
        <w:t>Extensions to clause 7.2.2.2.0 of ETSI ES 201 873-6, Basic rules</w:t>
      </w:r>
      <w:r>
        <w:tab/>
      </w:r>
      <w:r>
        <w:fldChar w:fldCharType="begin"/>
      </w:r>
      <w:r>
        <w:instrText xml:space="preserve"> PAGEREF _Toc39486375 \h </w:instrText>
      </w:r>
      <w:r>
        <w:fldChar w:fldCharType="separate"/>
      </w:r>
      <w:r>
        <w:t>31</w:t>
      </w:r>
      <w:r>
        <w:fldChar w:fldCharType="end"/>
      </w:r>
    </w:p>
    <w:p w14:paraId="0C57A027" w14:textId="7E1E53DA" w:rsidR="00B00385" w:rsidRDefault="00B00385" w:rsidP="00B00385">
      <w:pPr>
        <w:pStyle w:val="Verzeichnis2"/>
        <w:rPr>
          <w:rFonts w:asciiTheme="minorHAnsi" w:eastAsiaTheme="minorEastAsia" w:hAnsiTheme="minorHAnsi" w:cstheme="minorBidi"/>
          <w:sz w:val="22"/>
          <w:szCs w:val="22"/>
          <w:lang w:eastAsia="en-GB"/>
        </w:rPr>
      </w:pPr>
      <w:r>
        <w:t>6.2</w:t>
      </w:r>
      <w:r>
        <w:tab/>
        <w:t>Extensions to clause 7.2.2.3.1 of ETSI ES 201 873-6, The abstract data type MatchingMechanism</w:t>
      </w:r>
      <w:r>
        <w:tab/>
      </w:r>
      <w:r>
        <w:fldChar w:fldCharType="begin"/>
      </w:r>
      <w:r>
        <w:instrText xml:space="preserve"> PAGEREF _Toc39486376 \h </w:instrText>
      </w:r>
      <w:r>
        <w:fldChar w:fldCharType="separate"/>
      </w:r>
      <w:r>
        <w:t>33</w:t>
      </w:r>
      <w:r>
        <w:fldChar w:fldCharType="end"/>
      </w:r>
    </w:p>
    <w:p w14:paraId="18A7B5E9" w14:textId="639C7ED2" w:rsidR="00B00385" w:rsidRDefault="00B00385" w:rsidP="00B00385">
      <w:pPr>
        <w:pStyle w:val="Verzeichnis2"/>
        <w:rPr>
          <w:rFonts w:asciiTheme="minorHAnsi" w:eastAsiaTheme="minorEastAsia" w:hAnsiTheme="minorHAnsi" w:cstheme="minorBidi"/>
          <w:sz w:val="22"/>
          <w:szCs w:val="22"/>
          <w:lang w:eastAsia="en-GB"/>
        </w:rPr>
      </w:pPr>
      <w:r>
        <w:t>6.3</w:t>
      </w:r>
      <w:r>
        <w:tab/>
        <w:t>Extensions to clause 7.2.2.3.2 of ETSI ES 201 873-6, The abstract data type MatchingList</w:t>
      </w:r>
      <w:r>
        <w:tab/>
      </w:r>
      <w:r>
        <w:fldChar w:fldCharType="begin"/>
      </w:r>
      <w:r>
        <w:instrText xml:space="preserve"> PAGEREF _Toc39486377 \h </w:instrText>
      </w:r>
      <w:r>
        <w:fldChar w:fldCharType="separate"/>
      </w:r>
      <w:r>
        <w:t>33</w:t>
      </w:r>
      <w:r>
        <w:fldChar w:fldCharType="end"/>
      </w:r>
    </w:p>
    <w:p w14:paraId="74FA78E5" w14:textId="2302F8D7" w:rsidR="00B00385" w:rsidRDefault="00B00385" w:rsidP="00B00385">
      <w:pPr>
        <w:pStyle w:val="Verzeichnis2"/>
        <w:rPr>
          <w:rFonts w:asciiTheme="minorHAnsi" w:eastAsiaTheme="minorEastAsia" w:hAnsiTheme="minorHAnsi" w:cstheme="minorBidi"/>
          <w:sz w:val="22"/>
          <w:szCs w:val="22"/>
          <w:lang w:eastAsia="en-GB"/>
        </w:rPr>
      </w:pPr>
      <w:r>
        <w:t>6.4</w:t>
      </w:r>
      <w:r>
        <w:tab/>
        <w:t>Extensions to clause 7.2.2.3 of ETSI ES 201 873-6, The abstract data type MatchingMechanism</w:t>
      </w:r>
      <w:r>
        <w:tab/>
      </w:r>
      <w:r>
        <w:fldChar w:fldCharType="begin"/>
      </w:r>
      <w:r>
        <w:instrText xml:space="preserve"> PAGEREF _Toc39486378 \h </w:instrText>
      </w:r>
      <w:r>
        <w:fldChar w:fldCharType="separate"/>
      </w:r>
      <w:r>
        <w:t>33</w:t>
      </w:r>
      <w:r>
        <w:fldChar w:fldCharType="end"/>
      </w:r>
    </w:p>
    <w:p w14:paraId="47FCCD72" w14:textId="71B50A0D" w:rsidR="00B00385" w:rsidRDefault="00B00385" w:rsidP="00B00385">
      <w:pPr>
        <w:pStyle w:val="Verzeichnis2"/>
        <w:rPr>
          <w:rFonts w:asciiTheme="minorHAnsi" w:eastAsiaTheme="minorEastAsia" w:hAnsiTheme="minorHAnsi" w:cstheme="minorBidi"/>
          <w:sz w:val="22"/>
          <w:szCs w:val="22"/>
          <w:lang w:eastAsia="en-GB"/>
        </w:rPr>
      </w:pPr>
      <w:r>
        <w:t>6.5</w:t>
      </w:r>
      <w:r>
        <w:tab/>
        <w:t>Extensions to clause 8 of ETSI ES 201 873-6, Java</w:t>
      </w:r>
      <w:r w:rsidRPr="00FA04B8">
        <w:rPr>
          <w:vertAlign w:val="superscript"/>
        </w:rPr>
        <w:t>TM</w:t>
      </w:r>
      <w:r>
        <w:t xml:space="preserve"> language mapping</w:t>
      </w:r>
      <w:r>
        <w:tab/>
      </w:r>
      <w:r>
        <w:fldChar w:fldCharType="begin"/>
      </w:r>
      <w:r>
        <w:instrText xml:space="preserve"> PAGEREF _Toc39486379 \h </w:instrText>
      </w:r>
      <w:r>
        <w:fldChar w:fldCharType="separate"/>
      </w:r>
      <w:r>
        <w:t>34</w:t>
      </w:r>
      <w:r>
        <w:fldChar w:fldCharType="end"/>
      </w:r>
    </w:p>
    <w:p w14:paraId="486269C0" w14:textId="2F27EBD8" w:rsidR="00B00385" w:rsidRDefault="00B00385" w:rsidP="00B00385">
      <w:pPr>
        <w:pStyle w:val="Verzeichnis2"/>
        <w:rPr>
          <w:rFonts w:asciiTheme="minorHAnsi" w:eastAsiaTheme="minorEastAsia" w:hAnsiTheme="minorHAnsi" w:cstheme="minorBidi"/>
          <w:sz w:val="22"/>
          <w:szCs w:val="22"/>
          <w:lang w:eastAsia="en-GB"/>
        </w:rPr>
      </w:pPr>
      <w:r>
        <w:t>6.6</w:t>
      </w:r>
      <w:r>
        <w:tab/>
        <w:t>Extensions to clause 9 of ETSI ES 201 873-6, ANSI C language mapping</w:t>
      </w:r>
      <w:r>
        <w:tab/>
      </w:r>
      <w:r>
        <w:fldChar w:fldCharType="begin"/>
      </w:r>
      <w:r>
        <w:instrText xml:space="preserve"> PAGEREF _Toc39486380 \h </w:instrText>
      </w:r>
      <w:r>
        <w:fldChar w:fldCharType="separate"/>
      </w:r>
      <w:r>
        <w:t>37</w:t>
      </w:r>
      <w:r>
        <w:fldChar w:fldCharType="end"/>
      </w:r>
    </w:p>
    <w:p w14:paraId="027FD4B4" w14:textId="28C1AF4C" w:rsidR="00B00385" w:rsidRDefault="00B00385" w:rsidP="00B00385">
      <w:pPr>
        <w:pStyle w:val="Verzeichnis2"/>
        <w:rPr>
          <w:rFonts w:asciiTheme="minorHAnsi" w:eastAsiaTheme="minorEastAsia" w:hAnsiTheme="minorHAnsi" w:cstheme="minorBidi"/>
          <w:sz w:val="22"/>
          <w:szCs w:val="22"/>
          <w:lang w:eastAsia="en-GB"/>
        </w:rPr>
      </w:pPr>
      <w:r>
        <w:t>6.7</w:t>
      </w:r>
      <w:r>
        <w:tab/>
        <w:t>Extensions to clause 10 of ETSI ES 201 873-6, C++ language mapping</w:t>
      </w:r>
      <w:r>
        <w:tab/>
      </w:r>
      <w:r>
        <w:fldChar w:fldCharType="begin"/>
      </w:r>
      <w:r>
        <w:instrText xml:space="preserve"> PAGEREF _Toc39486381 \h </w:instrText>
      </w:r>
      <w:r>
        <w:fldChar w:fldCharType="separate"/>
      </w:r>
      <w:r>
        <w:t>38</w:t>
      </w:r>
      <w:r>
        <w:fldChar w:fldCharType="end"/>
      </w:r>
    </w:p>
    <w:p w14:paraId="7D0FAAB8" w14:textId="13C7A14D" w:rsidR="00B00385" w:rsidRDefault="00B00385" w:rsidP="00B00385">
      <w:pPr>
        <w:pStyle w:val="Verzeichnis2"/>
        <w:rPr>
          <w:rFonts w:asciiTheme="minorHAnsi" w:eastAsiaTheme="minorEastAsia" w:hAnsiTheme="minorHAnsi" w:cstheme="minorBidi"/>
          <w:sz w:val="22"/>
          <w:szCs w:val="22"/>
          <w:lang w:eastAsia="en-GB"/>
        </w:rPr>
      </w:pPr>
      <w:r>
        <w:t>6.8</w:t>
      </w:r>
      <w:r>
        <w:tab/>
        <w:t>Extensions to clause 12 of ETSI ES 201 873-6, C# language mapping</w:t>
      </w:r>
      <w:r>
        <w:tab/>
      </w:r>
      <w:r>
        <w:fldChar w:fldCharType="begin"/>
      </w:r>
      <w:r>
        <w:instrText xml:space="preserve"> PAGEREF _Toc39486382 \h </w:instrText>
      </w:r>
      <w:r>
        <w:fldChar w:fldCharType="separate"/>
      </w:r>
      <w:r>
        <w:t>41</w:t>
      </w:r>
      <w:r>
        <w:fldChar w:fldCharType="end"/>
      </w:r>
    </w:p>
    <w:p w14:paraId="5D1550ED" w14:textId="690A2C7D" w:rsidR="00B00385" w:rsidRDefault="00B00385" w:rsidP="00B00385">
      <w:pPr>
        <w:pStyle w:val="Verzeichnis2"/>
        <w:rPr>
          <w:rFonts w:asciiTheme="minorHAnsi" w:eastAsiaTheme="minorEastAsia" w:hAnsiTheme="minorHAnsi" w:cstheme="minorBidi"/>
          <w:sz w:val="22"/>
          <w:szCs w:val="22"/>
          <w:lang w:eastAsia="en-GB"/>
        </w:rPr>
      </w:pPr>
      <w:r>
        <w:t>6.9</w:t>
      </w:r>
      <w:r>
        <w:tab/>
        <w:t>Extensions to clause 7.2.2.2.1 of ETSI ES 201 873-6, The abstract data type Value</w:t>
      </w:r>
      <w:r>
        <w:tab/>
      </w:r>
      <w:r>
        <w:fldChar w:fldCharType="begin"/>
      </w:r>
      <w:r>
        <w:instrText xml:space="preserve"> PAGEREF _Toc39486383 \h </w:instrText>
      </w:r>
      <w:r>
        <w:fldChar w:fldCharType="separate"/>
      </w:r>
      <w:r>
        <w:t>43</w:t>
      </w:r>
      <w:r>
        <w:fldChar w:fldCharType="end"/>
      </w:r>
    </w:p>
    <w:p w14:paraId="15CE7D3A" w14:textId="09E0285F" w:rsidR="00B00385" w:rsidRDefault="00B00385" w:rsidP="00B00385">
      <w:pPr>
        <w:pStyle w:val="Verzeichnis2"/>
        <w:rPr>
          <w:rFonts w:asciiTheme="minorHAnsi" w:eastAsiaTheme="minorEastAsia" w:hAnsiTheme="minorHAnsi" w:cstheme="minorBidi"/>
          <w:sz w:val="22"/>
          <w:szCs w:val="22"/>
          <w:lang w:eastAsia="en-GB"/>
        </w:rPr>
      </w:pPr>
      <w:r>
        <w:t>6.10</w:t>
      </w:r>
      <w:r>
        <w:tab/>
        <w:t>Extensions to clause 7.2.2.4 of ETSI ES 201 873-6, Data types for complex TTCN-3 properties</w:t>
      </w:r>
      <w:r>
        <w:tab/>
      </w:r>
      <w:r>
        <w:fldChar w:fldCharType="begin"/>
      </w:r>
      <w:r>
        <w:instrText xml:space="preserve"> PAGEREF _Toc39486384 \h </w:instrText>
      </w:r>
      <w:r>
        <w:fldChar w:fldCharType="separate"/>
      </w:r>
      <w:r>
        <w:t>43</w:t>
      </w:r>
      <w:r>
        <w:fldChar w:fldCharType="end"/>
      </w:r>
    </w:p>
    <w:p w14:paraId="2DA6C77A" w14:textId="0D46458D" w:rsidR="00B00385" w:rsidRDefault="00B00385" w:rsidP="00B00385">
      <w:pPr>
        <w:pStyle w:val="Verzeichnis8"/>
        <w:rPr>
          <w:rFonts w:asciiTheme="minorHAnsi" w:eastAsiaTheme="minorEastAsia" w:hAnsiTheme="minorHAnsi" w:cstheme="minorBidi"/>
          <w:szCs w:val="22"/>
          <w:lang w:eastAsia="en-GB"/>
        </w:rPr>
      </w:pPr>
      <w:r>
        <w:t>Annex A</w:t>
      </w:r>
      <w:r w:rsidRPr="00FA04B8">
        <w:rPr>
          <w:color w:val="76923C"/>
        </w:rPr>
        <w:t xml:space="preserve"> </w:t>
      </w:r>
      <w:r w:rsidRPr="00FA04B8">
        <w:rPr>
          <w:color w:val="000000"/>
        </w:rPr>
        <w:t>(normative):</w:t>
      </w:r>
      <w:r>
        <w:rPr>
          <w:color w:val="000000"/>
        </w:rPr>
        <w:tab/>
      </w:r>
      <w:r>
        <w:t>BNF and static semantics</w:t>
      </w:r>
      <w:r>
        <w:tab/>
      </w:r>
      <w:r>
        <w:fldChar w:fldCharType="begin"/>
      </w:r>
      <w:r>
        <w:instrText xml:space="preserve"> PAGEREF _Toc39486385 \h </w:instrText>
      </w:r>
      <w:r>
        <w:fldChar w:fldCharType="separate"/>
      </w:r>
      <w:r>
        <w:t>44</w:t>
      </w:r>
      <w:r>
        <w:fldChar w:fldCharType="end"/>
      </w:r>
    </w:p>
    <w:p w14:paraId="723F7001" w14:textId="74FC5FEB" w:rsidR="00B00385" w:rsidRDefault="00B00385" w:rsidP="00B00385">
      <w:pPr>
        <w:pStyle w:val="Verzeichnis1"/>
        <w:rPr>
          <w:rFonts w:asciiTheme="minorHAnsi" w:eastAsiaTheme="minorEastAsia" w:hAnsiTheme="minorHAnsi" w:cstheme="minorBidi"/>
          <w:szCs w:val="22"/>
          <w:lang w:eastAsia="en-GB"/>
        </w:rPr>
      </w:pPr>
      <w:r>
        <w:t>A.0</w:t>
      </w:r>
      <w:r>
        <w:tab/>
        <w:t>Additional TTCN</w:t>
      </w:r>
      <w:r>
        <w:noBreakHyphen/>
        <w:t>3 terminals</w:t>
      </w:r>
      <w:r>
        <w:tab/>
      </w:r>
      <w:r>
        <w:fldChar w:fldCharType="begin"/>
      </w:r>
      <w:r>
        <w:instrText xml:space="preserve"> PAGEREF _Toc39486386 \h </w:instrText>
      </w:r>
      <w:r>
        <w:fldChar w:fldCharType="separate"/>
      </w:r>
      <w:r>
        <w:t>44</w:t>
      </w:r>
      <w:r>
        <w:fldChar w:fldCharType="end"/>
      </w:r>
    </w:p>
    <w:p w14:paraId="06B8CAA8" w14:textId="5F52583F" w:rsidR="00B00385" w:rsidRDefault="00B00385" w:rsidP="00B00385">
      <w:pPr>
        <w:pStyle w:val="Verzeichnis1"/>
        <w:rPr>
          <w:rFonts w:asciiTheme="minorHAnsi" w:eastAsiaTheme="minorEastAsia" w:hAnsiTheme="minorHAnsi" w:cstheme="minorBidi"/>
          <w:szCs w:val="22"/>
          <w:lang w:eastAsia="en-GB"/>
        </w:rPr>
      </w:pPr>
      <w:r>
        <w:t>A.1</w:t>
      </w:r>
      <w:r>
        <w:tab/>
        <w:t>Modified TTCN</w:t>
      </w:r>
      <w:r>
        <w:noBreakHyphen/>
        <w:t>3 syntax BNF productions</w:t>
      </w:r>
      <w:r>
        <w:tab/>
      </w:r>
      <w:r>
        <w:fldChar w:fldCharType="begin"/>
      </w:r>
      <w:r>
        <w:instrText xml:space="preserve"> PAGEREF _Toc39486387 \h </w:instrText>
      </w:r>
      <w:r>
        <w:fldChar w:fldCharType="separate"/>
      </w:r>
      <w:r>
        <w:t>44</w:t>
      </w:r>
      <w:r>
        <w:fldChar w:fldCharType="end"/>
      </w:r>
    </w:p>
    <w:p w14:paraId="7A433EE8" w14:textId="6FE708A4" w:rsidR="00B00385" w:rsidRDefault="00B00385" w:rsidP="00B00385">
      <w:pPr>
        <w:pStyle w:val="Verzeichnis1"/>
        <w:rPr>
          <w:rFonts w:asciiTheme="minorHAnsi" w:eastAsiaTheme="minorEastAsia" w:hAnsiTheme="minorHAnsi" w:cstheme="minorBidi"/>
          <w:szCs w:val="22"/>
          <w:lang w:eastAsia="en-GB"/>
        </w:rPr>
      </w:pPr>
      <w:r>
        <w:t>A.2</w:t>
      </w:r>
      <w:r>
        <w:tab/>
        <w:t>Deleted TTCN</w:t>
      </w:r>
      <w:r>
        <w:noBreakHyphen/>
        <w:t>3 syntax BNF productions</w:t>
      </w:r>
      <w:r>
        <w:tab/>
      </w:r>
      <w:r>
        <w:fldChar w:fldCharType="begin"/>
      </w:r>
      <w:r>
        <w:instrText xml:space="preserve"> PAGEREF _Toc39486388 \h </w:instrText>
      </w:r>
      <w:r>
        <w:fldChar w:fldCharType="separate"/>
      </w:r>
      <w:r>
        <w:t>45</w:t>
      </w:r>
      <w:r>
        <w:fldChar w:fldCharType="end"/>
      </w:r>
    </w:p>
    <w:p w14:paraId="00D14D1C" w14:textId="3EAB8C32" w:rsidR="00B00385" w:rsidRDefault="00B00385" w:rsidP="00B00385">
      <w:pPr>
        <w:pStyle w:val="Verzeichnis1"/>
        <w:rPr>
          <w:rFonts w:asciiTheme="minorHAnsi" w:eastAsiaTheme="minorEastAsia" w:hAnsiTheme="minorHAnsi" w:cstheme="minorBidi"/>
          <w:szCs w:val="22"/>
          <w:lang w:eastAsia="en-GB"/>
        </w:rPr>
      </w:pPr>
      <w:r>
        <w:t>A.3</w:t>
      </w:r>
      <w:r>
        <w:tab/>
        <w:t>Additional TTCN</w:t>
      </w:r>
      <w:r>
        <w:noBreakHyphen/>
        <w:t>3 syntax BNF productions</w:t>
      </w:r>
      <w:r>
        <w:tab/>
      </w:r>
      <w:r>
        <w:fldChar w:fldCharType="begin"/>
      </w:r>
      <w:r>
        <w:instrText xml:space="preserve"> PAGEREF _Toc39486389 \h </w:instrText>
      </w:r>
      <w:r>
        <w:fldChar w:fldCharType="separate"/>
      </w:r>
      <w:r>
        <w:t>45</w:t>
      </w:r>
      <w:r>
        <w:fldChar w:fldCharType="end"/>
      </w:r>
    </w:p>
    <w:p w14:paraId="7887E457" w14:textId="370C5B29" w:rsidR="00B00385" w:rsidRDefault="00B00385" w:rsidP="00B00385">
      <w:pPr>
        <w:pStyle w:val="Verzeichnis1"/>
        <w:rPr>
          <w:rFonts w:asciiTheme="minorHAnsi" w:eastAsiaTheme="minorEastAsia" w:hAnsiTheme="minorHAnsi" w:cstheme="minorBidi"/>
          <w:szCs w:val="22"/>
          <w:lang w:eastAsia="en-GB"/>
        </w:rPr>
      </w:pPr>
      <w:r>
        <w:t>History</w:t>
      </w:r>
      <w:r>
        <w:tab/>
      </w:r>
      <w:r>
        <w:fldChar w:fldCharType="begin"/>
      </w:r>
      <w:r>
        <w:instrText xml:space="preserve"> PAGEREF _Toc39486390 \h </w:instrText>
      </w:r>
      <w:r>
        <w:fldChar w:fldCharType="separate"/>
      </w:r>
      <w:r>
        <w:t>46</w:t>
      </w:r>
      <w:r>
        <w:fldChar w:fldCharType="end"/>
      </w:r>
    </w:p>
    <w:p w14:paraId="4A966008" w14:textId="524C91D0" w:rsidR="00BA588A" w:rsidRPr="004C475C" w:rsidRDefault="00B00385" w:rsidP="00BA588A">
      <w:r>
        <w:fldChar w:fldCharType="end"/>
      </w:r>
    </w:p>
    <w:p w14:paraId="78CD6494" w14:textId="77777777" w:rsidR="00E918B6" w:rsidRPr="004C475C" w:rsidRDefault="00E918B6">
      <w:pPr>
        <w:overflowPunct/>
        <w:autoSpaceDE/>
        <w:autoSpaceDN/>
        <w:adjustRightInd/>
        <w:spacing w:after="0"/>
        <w:textAlignment w:val="auto"/>
        <w:rPr>
          <w:rFonts w:ascii="Arial" w:hAnsi="Arial"/>
          <w:sz w:val="36"/>
        </w:rPr>
      </w:pPr>
      <w:r w:rsidRPr="004C475C">
        <w:br w:type="page"/>
      </w:r>
    </w:p>
    <w:p w14:paraId="03BD9E0A" w14:textId="428B65CE" w:rsidR="00CB3396" w:rsidRPr="004C475C" w:rsidRDefault="00CB3396" w:rsidP="008069E4">
      <w:pPr>
        <w:pStyle w:val="berschrift1"/>
      </w:pPr>
      <w:bookmarkStart w:id="1" w:name="_Toc39486311"/>
      <w:r w:rsidRPr="004C475C">
        <w:lastRenderedPageBreak/>
        <w:t>Intellectual Property Rights</w:t>
      </w:r>
      <w:bookmarkEnd w:id="1"/>
    </w:p>
    <w:p w14:paraId="044BD259" w14:textId="08EB260A" w:rsidR="00773534" w:rsidRDefault="00773534" w:rsidP="00773534">
      <w:pPr>
        <w:pStyle w:val="H6"/>
      </w:pPr>
      <w:r>
        <w:t>Essential patents</w:t>
      </w:r>
    </w:p>
    <w:p w14:paraId="6BD152AE" w14:textId="77777777" w:rsidR="00773534" w:rsidRDefault="00773534" w:rsidP="00773534">
      <w:bookmarkStart w:id="2" w:name="IPR_3GPP"/>
      <w:r>
        <w:t xml:space="preserve">IPRs essential or potentially essential to normative deliverables may have been declared to ETSI. The information pertaining to these essential IPRs, if any, is publicly available for </w:t>
      </w:r>
      <w:r>
        <w:rPr>
          <w:b/>
          <w:bCs/>
        </w:rPr>
        <w:t>ETSI members and non-members</w:t>
      </w:r>
      <w:r>
        <w:t xml:space="preserve">, and can be found in ETSI SR 000 314: </w:t>
      </w:r>
      <w:r>
        <w:rPr>
          <w:i/>
          <w:iCs/>
        </w:rPr>
        <w:t>"Intellectual Property Rights (IPRs); Essential, or potentially Essential, IPRs notified to ETSI in respect of ETSI standards"</w:t>
      </w:r>
      <w:r>
        <w:t>, which is available from the ETSI Secretariat. Latest updates are available on the ETSI Web server (</w:t>
      </w:r>
      <w:hyperlink r:id="rId19" w:history="1">
        <w:r w:rsidRPr="00773534">
          <w:rPr>
            <w:rStyle w:val="Hyperlink"/>
          </w:rPr>
          <w:t>https://ipr.etsi.org/</w:t>
        </w:r>
      </w:hyperlink>
      <w:r>
        <w:t>).</w:t>
      </w:r>
    </w:p>
    <w:p w14:paraId="585DDFCF" w14:textId="77777777" w:rsidR="00773534" w:rsidRDefault="00773534" w:rsidP="00773534">
      <w:r>
        <w:t>Pursuant to the ETSI IPR Policy, no investigation, including IPR searches, has been carried out by ETSI. No guarantee can be given as to the existence of other IPRs not referenced in ETSI SR 000 314 (or the updates on the ETSI Web server) which are, or may be, or may become, essential to the present document.</w:t>
      </w:r>
    </w:p>
    <w:bookmarkEnd w:id="2"/>
    <w:p w14:paraId="245FF91E" w14:textId="77777777" w:rsidR="00773534" w:rsidRDefault="00773534" w:rsidP="00773534">
      <w:pPr>
        <w:pStyle w:val="H6"/>
      </w:pPr>
      <w:r>
        <w:t>Trademarks</w:t>
      </w:r>
    </w:p>
    <w:p w14:paraId="10E4C37A" w14:textId="77777777" w:rsidR="00773534" w:rsidRDefault="00773534" w:rsidP="00773534">
      <w:r>
        <w:t>The present document may include trademarks and/or tradenames which are asserted and/or registered by their owners. ETSI claims no ownership of these except for any which are indicated as being the property of ETSI, and conveys no right to use or reproduce any trademark and/or tradename. Mention of those trademarks in the present document does not constitute an endorsement by ETSI of products, services or organizations associated with those trademarks.</w:t>
      </w:r>
    </w:p>
    <w:p w14:paraId="4EE35EE0" w14:textId="77777777" w:rsidR="00711494" w:rsidRPr="004C475C" w:rsidRDefault="00CB3396" w:rsidP="00711494">
      <w:pPr>
        <w:pStyle w:val="berschrift1"/>
      </w:pPr>
      <w:bookmarkStart w:id="3" w:name="_Toc39486312"/>
      <w:r w:rsidRPr="004C475C">
        <w:t>Foreword</w:t>
      </w:r>
      <w:bookmarkEnd w:id="3"/>
    </w:p>
    <w:p w14:paraId="504ED672" w14:textId="77777777" w:rsidR="00773534" w:rsidRDefault="00773534" w:rsidP="00773534">
      <w:r>
        <w:t>This ETSI Standard (ES) has been produced by ETSI Technical Committee Methods for Testing and Specification (MTS).</w:t>
      </w:r>
    </w:p>
    <w:p w14:paraId="11044E74" w14:textId="70C66ED2" w:rsidR="006C7D46" w:rsidRPr="004C475C" w:rsidRDefault="006C7D46" w:rsidP="006C7D46">
      <w:pPr>
        <w:keepNext/>
        <w:rPr>
          <w:b/>
          <w:bCs/>
        </w:rPr>
      </w:pPr>
      <w:r w:rsidRPr="004C475C">
        <w:rPr>
          <w:b/>
          <w:bCs/>
        </w:rPr>
        <w:t>The use of underline (additional text) and strike through (deleted text) highlights the differences between base document and extended documents.</w:t>
      </w:r>
    </w:p>
    <w:p w14:paraId="4F73A26B" w14:textId="03E029FE" w:rsidR="00DB1257" w:rsidRPr="004C475C" w:rsidRDefault="00DB1257" w:rsidP="00DB1257">
      <w:pPr>
        <w:rPr>
          <w:lang w:eastAsia="en-GB"/>
        </w:rPr>
      </w:pPr>
      <w:r w:rsidRPr="004C475C">
        <w:rPr>
          <w:lang w:eastAsia="en-GB"/>
        </w:rPr>
        <w:t xml:space="preserve">The present document relates to the multi-part standard ETSI ES 201 873 covering the Testing and Test Control Notation version 3, as identified in ETSI ES 201 873-1 </w:t>
      </w:r>
      <w:r w:rsidRPr="004C475C">
        <w:t>[</w:t>
      </w:r>
      <w:r w:rsidRPr="004C475C">
        <w:fldChar w:fldCharType="begin"/>
      </w:r>
      <w:r w:rsidRPr="004C475C">
        <w:instrText xml:space="preserve">REF REF_ES201873_1 \h  \* MERGEFORMAT </w:instrText>
      </w:r>
      <w:r w:rsidRPr="004C475C">
        <w:fldChar w:fldCharType="separate"/>
      </w:r>
      <w:r w:rsidR="009C01CA" w:rsidRPr="004C475C">
        <w:t>1</w:t>
      </w:r>
      <w:r w:rsidRPr="004C475C">
        <w:fldChar w:fldCharType="end"/>
      </w:r>
      <w:r w:rsidRPr="004C475C">
        <w:t>]</w:t>
      </w:r>
      <w:r w:rsidRPr="004C475C">
        <w:rPr>
          <w:lang w:eastAsia="en-GB"/>
        </w:rPr>
        <w:t>.</w:t>
      </w:r>
    </w:p>
    <w:p w14:paraId="3B140C76" w14:textId="77777777" w:rsidR="00773534" w:rsidRDefault="00773534" w:rsidP="00773534">
      <w:pPr>
        <w:pStyle w:val="berschrift1"/>
      </w:pPr>
      <w:bookmarkStart w:id="4" w:name="_Toc39486313"/>
      <w:r>
        <w:t>Modal verbs terminology</w:t>
      </w:r>
      <w:bookmarkEnd w:id="4"/>
    </w:p>
    <w:p w14:paraId="0B2ECBFC" w14:textId="77777777" w:rsidR="00773534" w:rsidRDefault="00773534" w:rsidP="00773534">
      <w:r>
        <w:t>In the present document "</w:t>
      </w:r>
      <w:r>
        <w:rPr>
          <w:b/>
          <w:bCs/>
        </w:rPr>
        <w:t>shall</w:t>
      </w:r>
      <w:r>
        <w:t>", "</w:t>
      </w:r>
      <w:r>
        <w:rPr>
          <w:b/>
          <w:bCs/>
        </w:rPr>
        <w:t>shall not</w:t>
      </w:r>
      <w:r>
        <w:t>", "</w:t>
      </w:r>
      <w:r>
        <w:rPr>
          <w:b/>
          <w:bCs/>
        </w:rPr>
        <w:t>should</w:t>
      </w:r>
      <w:r>
        <w:t>", "</w:t>
      </w:r>
      <w:r>
        <w:rPr>
          <w:b/>
          <w:bCs/>
        </w:rPr>
        <w:t>should not</w:t>
      </w:r>
      <w:r>
        <w:t>", "</w:t>
      </w:r>
      <w:r>
        <w:rPr>
          <w:b/>
          <w:bCs/>
        </w:rPr>
        <w:t>may</w:t>
      </w:r>
      <w:r>
        <w:t>", "</w:t>
      </w:r>
      <w:r>
        <w:rPr>
          <w:b/>
          <w:bCs/>
        </w:rPr>
        <w:t>need not</w:t>
      </w:r>
      <w:r>
        <w:t>", "</w:t>
      </w:r>
      <w:r>
        <w:rPr>
          <w:b/>
          <w:bCs/>
        </w:rPr>
        <w:t>will</w:t>
      </w:r>
      <w:r>
        <w:rPr>
          <w:bCs/>
        </w:rPr>
        <w:t>"</w:t>
      </w:r>
      <w:r>
        <w:t xml:space="preserve">, </w:t>
      </w:r>
      <w:r>
        <w:rPr>
          <w:bCs/>
        </w:rPr>
        <w:t>"</w:t>
      </w:r>
      <w:r>
        <w:rPr>
          <w:b/>
          <w:bCs/>
        </w:rPr>
        <w:t>will not</w:t>
      </w:r>
      <w:r>
        <w:rPr>
          <w:bCs/>
        </w:rPr>
        <w:t>"</w:t>
      </w:r>
      <w:r>
        <w:t>, "</w:t>
      </w:r>
      <w:r>
        <w:rPr>
          <w:b/>
          <w:bCs/>
        </w:rPr>
        <w:t>can</w:t>
      </w:r>
      <w:r>
        <w:t>" and "</w:t>
      </w:r>
      <w:r>
        <w:rPr>
          <w:b/>
          <w:bCs/>
        </w:rPr>
        <w:t>cannot</w:t>
      </w:r>
      <w:r>
        <w:t xml:space="preserve">" are to be interpreted as described in clause 3.2 of the </w:t>
      </w:r>
      <w:hyperlink r:id="rId20" w:history="1">
        <w:r w:rsidRPr="00773534">
          <w:rPr>
            <w:rStyle w:val="Hyperlink"/>
          </w:rPr>
          <w:t>ETSI Drafting Rules</w:t>
        </w:r>
      </w:hyperlink>
      <w:r>
        <w:t xml:space="preserve"> (Verbal forms for the expression of provisions).</w:t>
      </w:r>
    </w:p>
    <w:p w14:paraId="1D54301B" w14:textId="77777777" w:rsidR="00773534" w:rsidRDefault="00773534" w:rsidP="00773534">
      <w:r>
        <w:t>"</w:t>
      </w:r>
      <w:r>
        <w:rPr>
          <w:b/>
          <w:bCs/>
        </w:rPr>
        <w:t>must</w:t>
      </w:r>
      <w:r>
        <w:t>" and "</w:t>
      </w:r>
      <w:r>
        <w:rPr>
          <w:b/>
          <w:bCs/>
        </w:rPr>
        <w:t>must not</w:t>
      </w:r>
      <w:r>
        <w:t xml:space="preserve">" are </w:t>
      </w:r>
      <w:r>
        <w:rPr>
          <w:b/>
          <w:bCs/>
        </w:rPr>
        <w:t>NOT</w:t>
      </w:r>
      <w:r>
        <w:t xml:space="preserve"> allowed in ETSI deliverables except when used in direct citation.</w:t>
      </w:r>
    </w:p>
    <w:p w14:paraId="2CE43D7C" w14:textId="77777777" w:rsidR="004F6B10" w:rsidRDefault="004F6B10">
      <w:pPr>
        <w:overflowPunct/>
        <w:autoSpaceDE/>
        <w:autoSpaceDN/>
        <w:adjustRightInd/>
        <w:spacing w:after="0"/>
        <w:textAlignment w:val="auto"/>
        <w:rPr>
          <w:rFonts w:ascii="Arial" w:hAnsi="Arial"/>
          <w:sz w:val="36"/>
        </w:rPr>
      </w:pPr>
      <w:r>
        <w:br w:type="page"/>
      </w:r>
    </w:p>
    <w:p w14:paraId="48253156" w14:textId="431C39DA" w:rsidR="00711494" w:rsidRPr="004C475C" w:rsidRDefault="00CE77F3" w:rsidP="00711494">
      <w:pPr>
        <w:pStyle w:val="berschrift1"/>
      </w:pPr>
      <w:bookmarkStart w:id="5" w:name="_Toc39486314"/>
      <w:r w:rsidRPr="004C475C">
        <w:lastRenderedPageBreak/>
        <w:t>1</w:t>
      </w:r>
      <w:r w:rsidRPr="004C475C">
        <w:tab/>
        <w:t>Scope</w:t>
      </w:r>
      <w:bookmarkEnd w:id="5"/>
    </w:p>
    <w:p w14:paraId="55E29A31" w14:textId="0E3D41B0" w:rsidR="00D82872" w:rsidRPr="004C475C" w:rsidRDefault="00D82872" w:rsidP="00D82872">
      <w:pPr>
        <w:rPr>
          <w:lang w:eastAsia="en-GB"/>
        </w:rPr>
      </w:pPr>
      <w:r w:rsidRPr="004C475C">
        <w:rPr>
          <w:lang w:eastAsia="en-GB"/>
        </w:rPr>
        <w:t xml:space="preserve">The present document defines the </w:t>
      </w:r>
      <w:r w:rsidR="00043317" w:rsidRPr="004C475C">
        <w:rPr>
          <w:lang w:eastAsia="en-GB"/>
        </w:rPr>
        <w:t xml:space="preserve">support of advance matching of TTCN-3. </w:t>
      </w:r>
      <w:r w:rsidRPr="004C475C">
        <w:rPr>
          <w:lang w:eastAsia="en-GB"/>
        </w:rPr>
        <w:t>TTCN-3 can be used for the specification of all types of reactive system tests over a variety of communication ports. Typical areas of application are protocol testing (including mobile and Internet protocols), service testing (including supplementary services), module testing, testing of OMG CORBA</w:t>
      </w:r>
      <w:r w:rsidR="000B5C76" w:rsidRPr="004C475C">
        <w:rPr>
          <w:position w:val="6"/>
          <w:sz w:val="16"/>
        </w:rPr>
        <w:t>®</w:t>
      </w:r>
      <w:r w:rsidRPr="004C475C">
        <w:rPr>
          <w:lang w:eastAsia="en-GB"/>
        </w:rPr>
        <w:t xml:space="preserve"> based platforms, APIs, etc. TTCN-3 is not restricted to conformance testing and can be used for many other kinds of testing including interoperability, robustness, regression, system and integration testing. The specification of test suites for physical layer protocols is outside the scope of the present document.</w:t>
      </w:r>
    </w:p>
    <w:p w14:paraId="71421D7E" w14:textId="77777777" w:rsidR="00D82872" w:rsidRPr="004C475C" w:rsidRDefault="00D82872" w:rsidP="00997425">
      <w:pPr>
        <w:rPr>
          <w:lang w:eastAsia="en-GB"/>
        </w:rPr>
      </w:pPr>
      <w:r w:rsidRPr="004C475C">
        <w:rPr>
          <w:lang w:eastAsia="en-GB"/>
        </w:rPr>
        <w:t>TTCN-3 packages are intended to define additional TTCN-3 concepts, which are not mandatory as concepts in the TTCN-3 core language, but which are optional as part of a package which is suited for dedicated applications and/or usages of TTCN-3.</w:t>
      </w:r>
    </w:p>
    <w:p w14:paraId="107266DC" w14:textId="77777777" w:rsidR="00997425" w:rsidRPr="004C475C" w:rsidRDefault="00D82872" w:rsidP="00997425">
      <w:r w:rsidRPr="004C475C">
        <w:rPr>
          <w:lang w:eastAsia="en-GB"/>
        </w:rPr>
        <w:t>While the design of TTCN-3 package has taken into account the consistency of a combined usage of the core language</w:t>
      </w:r>
      <w:r w:rsidR="00997425" w:rsidRPr="004C475C">
        <w:rPr>
          <w:lang w:eastAsia="en-GB"/>
        </w:rPr>
        <w:t xml:space="preserve"> </w:t>
      </w:r>
      <w:r w:rsidRPr="004C475C">
        <w:rPr>
          <w:lang w:eastAsia="en-GB"/>
        </w:rPr>
        <w:t>with a number of packages, the concrete usages of and guidelines for this package in combination with other packages</w:t>
      </w:r>
      <w:r w:rsidR="00997425" w:rsidRPr="004C475C">
        <w:rPr>
          <w:lang w:eastAsia="en-GB"/>
        </w:rPr>
        <w:t xml:space="preserve"> </w:t>
      </w:r>
      <w:r w:rsidRPr="004C475C">
        <w:rPr>
          <w:lang w:eastAsia="en-GB"/>
        </w:rPr>
        <w:t>is outside the scope of the present document.</w:t>
      </w:r>
    </w:p>
    <w:p w14:paraId="0FE0B19C" w14:textId="77777777" w:rsidR="00711494" w:rsidRPr="004C475C" w:rsidRDefault="00997425" w:rsidP="00997425">
      <w:pPr>
        <w:pStyle w:val="berschrift1"/>
      </w:pPr>
      <w:bookmarkStart w:id="6" w:name="_Toc39486315"/>
      <w:r w:rsidRPr="004C475C">
        <w:t>2</w:t>
      </w:r>
      <w:r w:rsidRPr="004C475C">
        <w:tab/>
      </w:r>
      <w:r w:rsidR="00CB3396" w:rsidRPr="004C475C">
        <w:t>References</w:t>
      </w:r>
      <w:bookmarkEnd w:id="6"/>
    </w:p>
    <w:p w14:paraId="3A0A5D2D" w14:textId="77777777" w:rsidR="00B42660" w:rsidRPr="004C475C" w:rsidRDefault="00B42660" w:rsidP="007456BD">
      <w:pPr>
        <w:pStyle w:val="berschrift2"/>
      </w:pPr>
      <w:bookmarkStart w:id="7" w:name="_Toc39486316"/>
      <w:r w:rsidRPr="004C475C">
        <w:t>2.1</w:t>
      </w:r>
      <w:r w:rsidRPr="004C475C">
        <w:tab/>
        <w:t>Normative references</w:t>
      </w:r>
      <w:bookmarkEnd w:id="7"/>
    </w:p>
    <w:p w14:paraId="5D4E9F1D" w14:textId="77777777" w:rsidR="00E043E7" w:rsidRPr="004C475C" w:rsidRDefault="00E043E7" w:rsidP="00E043E7">
      <w:r w:rsidRPr="004C475C">
        <w:t>References are either specific (identified by date of publication and/or edition number or version number) or non</w:t>
      </w:r>
      <w:r w:rsidRPr="004C475C">
        <w:noBreakHyphen/>
        <w:t>specific. For specific references, only the cited version applies. For non-specific references, the latest version of the referenced document (including any amendments) applies.</w:t>
      </w:r>
    </w:p>
    <w:p w14:paraId="2C3B0722" w14:textId="77777777" w:rsidR="00E043E7" w:rsidRPr="004C475C" w:rsidRDefault="00E043E7" w:rsidP="00E043E7">
      <w:r w:rsidRPr="004C475C">
        <w:t xml:space="preserve">Referenced documents which are not found to be publicly available in the expected location might be found at </w:t>
      </w:r>
      <w:hyperlink r:id="rId21" w:history="1">
        <w:r w:rsidRPr="00773534">
          <w:rPr>
            <w:rStyle w:val="Hyperlink"/>
          </w:rPr>
          <w:t>https://docbox.etsi.org/Reference/</w:t>
        </w:r>
      </w:hyperlink>
      <w:r w:rsidRPr="004C475C">
        <w:t>.</w:t>
      </w:r>
    </w:p>
    <w:p w14:paraId="6F8D76E5" w14:textId="77777777" w:rsidR="00E043E7" w:rsidRPr="004C475C" w:rsidRDefault="00E043E7" w:rsidP="00E043E7">
      <w:pPr>
        <w:pStyle w:val="NO"/>
      </w:pPr>
      <w:r w:rsidRPr="004C475C">
        <w:t>NOTE:</w:t>
      </w:r>
      <w:r w:rsidRPr="004C475C">
        <w:tab/>
        <w:t>While any hyperlinks included in this clause were valid at the time of publication, ETSI cannot guarantee their long term validity.</w:t>
      </w:r>
    </w:p>
    <w:p w14:paraId="21171D57" w14:textId="77777777" w:rsidR="00E043E7" w:rsidRPr="004C475C" w:rsidRDefault="00E043E7" w:rsidP="00E043E7">
      <w:pPr>
        <w:rPr>
          <w:lang w:eastAsia="en-GB"/>
        </w:rPr>
      </w:pPr>
      <w:r w:rsidRPr="004C475C">
        <w:rPr>
          <w:lang w:eastAsia="en-GB"/>
        </w:rPr>
        <w:t>The following referenced documents are necessary for the application of the present document.</w:t>
      </w:r>
    </w:p>
    <w:p w14:paraId="68FAD303" w14:textId="669D7BF5" w:rsidR="001F51E0" w:rsidRPr="004C475C" w:rsidRDefault="001942A1" w:rsidP="001942A1">
      <w:pPr>
        <w:pStyle w:val="EX"/>
      </w:pPr>
      <w:r w:rsidRPr="004C475C">
        <w:t>[</w:t>
      </w:r>
      <w:bookmarkStart w:id="8" w:name="REF_ES201873_1"/>
      <w:r w:rsidRPr="004C475C">
        <w:fldChar w:fldCharType="begin"/>
      </w:r>
      <w:r w:rsidRPr="004C475C">
        <w:instrText>SEQ REF</w:instrText>
      </w:r>
      <w:r w:rsidRPr="004C475C">
        <w:fldChar w:fldCharType="separate"/>
      </w:r>
      <w:r w:rsidR="009C01CA" w:rsidRPr="004C475C">
        <w:t>1</w:t>
      </w:r>
      <w:r w:rsidRPr="004C475C">
        <w:fldChar w:fldCharType="end"/>
      </w:r>
      <w:bookmarkEnd w:id="8"/>
      <w:r w:rsidRPr="004C475C">
        <w:t>]</w:t>
      </w:r>
      <w:r w:rsidRPr="004C475C">
        <w:tab/>
        <w:t>ETSI ES 201 873-1: "Methods for Testing and Specification (MTS); The Testing and Test Control Notation version 3; Part 1: TTCN-3 Core Language".</w:t>
      </w:r>
    </w:p>
    <w:p w14:paraId="797E06A8" w14:textId="5CF75E55" w:rsidR="001F51E0" w:rsidRPr="004C475C" w:rsidRDefault="001942A1" w:rsidP="001942A1">
      <w:pPr>
        <w:pStyle w:val="EX"/>
      </w:pPr>
      <w:r w:rsidRPr="004C475C">
        <w:t>[</w:t>
      </w:r>
      <w:bookmarkStart w:id="9" w:name="REF_ES201873_4"/>
      <w:r w:rsidRPr="004C475C">
        <w:fldChar w:fldCharType="begin"/>
      </w:r>
      <w:r w:rsidRPr="004C475C">
        <w:instrText>SEQ REF</w:instrText>
      </w:r>
      <w:r w:rsidRPr="004C475C">
        <w:fldChar w:fldCharType="separate"/>
      </w:r>
      <w:r w:rsidR="009C01CA" w:rsidRPr="004C475C">
        <w:t>2</w:t>
      </w:r>
      <w:r w:rsidRPr="004C475C">
        <w:fldChar w:fldCharType="end"/>
      </w:r>
      <w:bookmarkEnd w:id="9"/>
      <w:r w:rsidRPr="004C475C">
        <w:t>]</w:t>
      </w:r>
      <w:r w:rsidRPr="004C475C">
        <w:tab/>
        <w:t>ETSI ES 201 873-4: "Methods for Testing and Specification (MTS); The Testing and Test Control Notation version 3; Part 4: TTCN-3 Operational Semantics".</w:t>
      </w:r>
    </w:p>
    <w:p w14:paraId="72D262CC" w14:textId="4E276D69" w:rsidR="001F51E0" w:rsidRPr="004C475C" w:rsidRDefault="001942A1" w:rsidP="001942A1">
      <w:pPr>
        <w:pStyle w:val="EX"/>
      </w:pPr>
      <w:r w:rsidRPr="004C475C">
        <w:t>[</w:t>
      </w:r>
      <w:bookmarkStart w:id="10" w:name="REF_ES201873_5"/>
      <w:r w:rsidRPr="004C475C">
        <w:fldChar w:fldCharType="begin"/>
      </w:r>
      <w:r w:rsidRPr="004C475C">
        <w:instrText>SEQ REF</w:instrText>
      </w:r>
      <w:r w:rsidRPr="004C475C">
        <w:fldChar w:fldCharType="separate"/>
      </w:r>
      <w:r w:rsidR="009C01CA" w:rsidRPr="004C475C">
        <w:t>3</w:t>
      </w:r>
      <w:r w:rsidRPr="004C475C">
        <w:fldChar w:fldCharType="end"/>
      </w:r>
      <w:bookmarkEnd w:id="10"/>
      <w:r w:rsidRPr="004C475C">
        <w:t>]</w:t>
      </w:r>
      <w:r w:rsidRPr="004C475C">
        <w:tab/>
        <w:t>ETSI ES 201 873-5: "Methods for Testing and Specification (MTS); The Testing and Test Control Notation version 3; Part 5: TTCN-3 Runtime Interface (TRI)".</w:t>
      </w:r>
    </w:p>
    <w:p w14:paraId="65AE520C" w14:textId="3BA1E428" w:rsidR="001942A1" w:rsidRPr="004C475C" w:rsidRDefault="001942A1" w:rsidP="001942A1">
      <w:pPr>
        <w:pStyle w:val="EX"/>
      </w:pPr>
      <w:r w:rsidRPr="004C475C">
        <w:t>[</w:t>
      </w:r>
      <w:bookmarkStart w:id="11" w:name="REF_ES201873_6"/>
      <w:r w:rsidRPr="004C475C">
        <w:fldChar w:fldCharType="begin"/>
      </w:r>
      <w:r w:rsidRPr="004C475C">
        <w:instrText>SEQ REF</w:instrText>
      </w:r>
      <w:r w:rsidRPr="004C475C">
        <w:fldChar w:fldCharType="separate"/>
      </w:r>
      <w:r w:rsidR="009C01CA" w:rsidRPr="004C475C">
        <w:t>4</w:t>
      </w:r>
      <w:r w:rsidRPr="004C475C">
        <w:fldChar w:fldCharType="end"/>
      </w:r>
      <w:bookmarkEnd w:id="11"/>
      <w:r w:rsidRPr="004C475C">
        <w:t>]</w:t>
      </w:r>
      <w:r w:rsidRPr="004C475C">
        <w:tab/>
        <w:t>ETSI ES 201 873-6: "Methods for Testing and Specification (MTS); The Testing and Test Control Notation version 3; Part 6: TTCN-3 Control Interface (TCI)".</w:t>
      </w:r>
    </w:p>
    <w:p w14:paraId="09E54205" w14:textId="77777777" w:rsidR="009B3AE3" w:rsidRPr="004C475C" w:rsidRDefault="00B42660" w:rsidP="009B3AE3">
      <w:pPr>
        <w:pStyle w:val="berschrift2"/>
      </w:pPr>
      <w:bookmarkStart w:id="12" w:name="_Toc39486317"/>
      <w:r w:rsidRPr="004C475C">
        <w:t>2.2</w:t>
      </w:r>
      <w:r w:rsidRPr="004C475C">
        <w:tab/>
        <w:t>Informative references</w:t>
      </w:r>
      <w:bookmarkEnd w:id="12"/>
    </w:p>
    <w:p w14:paraId="0135B339" w14:textId="77777777" w:rsidR="00E043E7" w:rsidRPr="004C475C" w:rsidRDefault="00E043E7" w:rsidP="00E043E7">
      <w:r w:rsidRPr="004C475C">
        <w:t>References are either specific (identified by date of publication and/or edition number or version number) or non</w:t>
      </w:r>
      <w:r w:rsidRPr="004C475C">
        <w:noBreakHyphen/>
        <w:t>specific. For specific references, only the cited version applies. For non-specific references, the latest version of the referenced document (including any amendments) applies.</w:t>
      </w:r>
    </w:p>
    <w:p w14:paraId="04293BAC" w14:textId="77777777" w:rsidR="00E043E7" w:rsidRPr="004C475C" w:rsidRDefault="00E043E7" w:rsidP="00E043E7">
      <w:pPr>
        <w:pStyle w:val="NO"/>
      </w:pPr>
      <w:r w:rsidRPr="004C475C">
        <w:t>NOTE:</w:t>
      </w:r>
      <w:r w:rsidRPr="004C475C">
        <w:tab/>
        <w:t>While any hyperlinks included in this clause were valid at the time of publication, ETSI cannot guarantee their long term validity.</w:t>
      </w:r>
    </w:p>
    <w:p w14:paraId="3CE2DE2C" w14:textId="77777777" w:rsidR="00E043E7" w:rsidRPr="004C475C" w:rsidRDefault="00E043E7" w:rsidP="00E043E7">
      <w:pPr>
        <w:rPr>
          <w:lang w:eastAsia="en-GB"/>
        </w:rPr>
      </w:pPr>
      <w:r w:rsidRPr="004C475C">
        <w:rPr>
          <w:lang w:eastAsia="en-GB"/>
        </w:rPr>
        <w:t xml:space="preserve">The following referenced documents are </w:t>
      </w:r>
      <w:r w:rsidRPr="004C475C">
        <w:t>not necessary for the application of the present document but they assist the user with regard to a particular subject area</w:t>
      </w:r>
      <w:r w:rsidRPr="004C475C">
        <w:rPr>
          <w:lang w:eastAsia="en-GB"/>
        </w:rPr>
        <w:t>.</w:t>
      </w:r>
    </w:p>
    <w:p w14:paraId="187B5814" w14:textId="19FDCCDF" w:rsidR="007914E4" w:rsidRPr="004C475C" w:rsidRDefault="001942A1" w:rsidP="001942A1">
      <w:pPr>
        <w:pStyle w:val="EX"/>
      </w:pPr>
      <w:r w:rsidRPr="004C475C">
        <w:t>[</w:t>
      </w:r>
      <w:bookmarkStart w:id="13" w:name="REF_ES201873_7"/>
      <w:r w:rsidRPr="004C475C">
        <w:t>i.</w:t>
      </w:r>
      <w:r w:rsidRPr="004C475C">
        <w:fldChar w:fldCharType="begin"/>
      </w:r>
      <w:r w:rsidRPr="004C475C">
        <w:instrText>SEQ REFI</w:instrText>
      </w:r>
      <w:r w:rsidRPr="004C475C">
        <w:fldChar w:fldCharType="separate"/>
      </w:r>
      <w:r w:rsidR="009C01CA" w:rsidRPr="004C475C">
        <w:t>1</w:t>
      </w:r>
      <w:r w:rsidRPr="004C475C">
        <w:fldChar w:fldCharType="end"/>
      </w:r>
      <w:bookmarkEnd w:id="13"/>
      <w:r w:rsidRPr="004C475C">
        <w:t>]</w:t>
      </w:r>
      <w:r w:rsidRPr="004C475C">
        <w:tab/>
        <w:t>ETSI ES 201 873-7: "Methods for Testing and Specification (MTS); The Testing and Test Control Notation version 3; Part 7: Using ASN.1 with TTCN-3".</w:t>
      </w:r>
    </w:p>
    <w:p w14:paraId="4EEEA98B" w14:textId="1F88BCFD" w:rsidR="007914E4" w:rsidRPr="004C475C" w:rsidRDefault="001942A1" w:rsidP="001942A1">
      <w:pPr>
        <w:pStyle w:val="EX"/>
      </w:pPr>
      <w:r w:rsidRPr="004C475C">
        <w:lastRenderedPageBreak/>
        <w:t>[</w:t>
      </w:r>
      <w:bookmarkStart w:id="14" w:name="REF_ES201873_8"/>
      <w:r w:rsidRPr="004C475C">
        <w:t>i.</w:t>
      </w:r>
      <w:r w:rsidRPr="004C475C">
        <w:fldChar w:fldCharType="begin"/>
      </w:r>
      <w:r w:rsidRPr="004C475C">
        <w:instrText>SEQ REFI</w:instrText>
      </w:r>
      <w:r w:rsidRPr="004C475C">
        <w:fldChar w:fldCharType="separate"/>
      </w:r>
      <w:r w:rsidR="009C01CA" w:rsidRPr="004C475C">
        <w:t>2</w:t>
      </w:r>
      <w:r w:rsidRPr="004C475C">
        <w:fldChar w:fldCharType="end"/>
      </w:r>
      <w:bookmarkEnd w:id="14"/>
      <w:r w:rsidRPr="004C475C">
        <w:t>]</w:t>
      </w:r>
      <w:r w:rsidRPr="004C475C">
        <w:tab/>
        <w:t>ETSI ES 201 873-8: "Methods for Testing and Specification (MTS); The Testing and Test Control Notation version 3; Part 8: The IDL to TTCN-3 Mapping".</w:t>
      </w:r>
    </w:p>
    <w:p w14:paraId="34EB0EC4" w14:textId="256EFF82" w:rsidR="007914E4" w:rsidRPr="004C475C" w:rsidRDefault="001942A1" w:rsidP="001942A1">
      <w:pPr>
        <w:pStyle w:val="EX"/>
      </w:pPr>
      <w:r w:rsidRPr="004C475C">
        <w:t>[</w:t>
      </w:r>
      <w:bookmarkStart w:id="15" w:name="REF_ES201873_9"/>
      <w:r w:rsidRPr="004C475C">
        <w:t>i.</w:t>
      </w:r>
      <w:r w:rsidRPr="004C475C">
        <w:fldChar w:fldCharType="begin"/>
      </w:r>
      <w:r w:rsidRPr="004C475C">
        <w:instrText>SEQ REFI</w:instrText>
      </w:r>
      <w:r w:rsidRPr="004C475C">
        <w:fldChar w:fldCharType="separate"/>
      </w:r>
      <w:r w:rsidR="009C01CA" w:rsidRPr="004C475C">
        <w:t>3</w:t>
      </w:r>
      <w:r w:rsidRPr="004C475C">
        <w:fldChar w:fldCharType="end"/>
      </w:r>
      <w:bookmarkEnd w:id="15"/>
      <w:r w:rsidRPr="004C475C">
        <w:t>]</w:t>
      </w:r>
      <w:r w:rsidRPr="004C475C">
        <w:tab/>
        <w:t>ETSI ES 201 873-9: "Methods for Testing and Specification (MTS); The Testing and Test Control Notation version 3; Part 9: Using XML schema with TTCN-3".</w:t>
      </w:r>
    </w:p>
    <w:p w14:paraId="38A243CE" w14:textId="2B989140" w:rsidR="00A36383" w:rsidRPr="004C475C" w:rsidRDefault="001942A1" w:rsidP="001942A1">
      <w:pPr>
        <w:pStyle w:val="EX"/>
      </w:pPr>
      <w:r w:rsidRPr="004C475C">
        <w:t>[</w:t>
      </w:r>
      <w:bookmarkStart w:id="16" w:name="REF_ES201873_10"/>
      <w:r w:rsidRPr="004C475C">
        <w:t>i.</w:t>
      </w:r>
      <w:r w:rsidRPr="004C475C">
        <w:fldChar w:fldCharType="begin"/>
      </w:r>
      <w:r w:rsidRPr="004C475C">
        <w:instrText>SEQ REFI</w:instrText>
      </w:r>
      <w:r w:rsidRPr="004C475C">
        <w:fldChar w:fldCharType="separate"/>
      </w:r>
      <w:r w:rsidR="009C01CA" w:rsidRPr="004C475C">
        <w:t>4</w:t>
      </w:r>
      <w:r w:rsidRPr="004C475C">
        <w:fldChar w:fldCharType="end"/>
      </w:r>
      <w:bookmarkEnd w:id="16"/>
      <w:r w:rsidRPr="004C475C">
        <w:t>]</w:t>
      </w:r>
      <w:r w:rsidRPr="004C475C">
        <w:tab/>
        <w:t>ETSI ES 201 873-10: "Methods for Testing and Specification (MTS); The Testing and Test Control Notation version 3; Part 10: TTCN-3 Documentation Comment Specification".</w:t>
      </w:r>
    </w:p>
    <w:p w14:paraId="440FFE11" w14:textId="3C505BA6" w:rsidR="009B3AE3" w:rsidRPr="004C475C" w:rsidRDefault="00CB3396" w:rsidP="009B3AE3">
      <w:pPr>
        <w:pStyle w:val="berschrift1"/>
      </w:pPr>
      <w:bookmarkStart w:id="17" w:name="_Toc39486318"/>
      <w:r w:rsidRPr="004C475C">
        <w:t>3</w:t>
      </w:r>
      <w:r w:rsidRPr="004C475C">
        <w:tab/>
        <w:t>Definiti</w:t>
      </w:r>
      <w:r w:rsidR="00AB4959" w:rsidRPr="004C475C">
        <w:t>on</w:t>
      </w:r>
      <w:r w:rsidR="004E3B41" w:rsidRPr="004C475C">
        <w:t xml:space="preserve"> of terms, symbols</w:t>
      </w:r>
      <w:r w:rsidRPr="004C475C">
        <w:t xml:space="preserve"> and abbreviations</w:t>
      </w:r>
      <w:bookmarkEnd w:id="17"/>
    </w:p>
    <w:p w14:paraId="3492AFE9" w14:textId="44D7D103" w:rsidR="009B3AE3" w:rsidRPr="004C475C" w:rsidRDefault="009B3AE3" w:rsidP="009B3AE3">
      <w:pPr>
        <w:pStyle w:val="berschrift2"/>
      </w:pPr>
      <w:bookmarkStart w:id="18" w:name="_Toc39486319"/>
      <w:r w:rsidRPr="004C475C">
        <w:t>3.1</w:t>
      </w:r>
      <w:r w:rsidRPr="004C475C">
        <w:tab/>
      </w:r>
      <w:r w:rsidR="004E3B41" w:rsidRPr="004C475C">
        <w:t>Terms</w:t>
      </w:r>
      <w:bookmarkEnd w:id="18"/>
    </w:p>
    <w:p w14:paraId="7A736066" w14:textId="0588AF39" w:rsidR="00F21A17" w:rsidRPr="004C475C" w:rsidRDefault="00F21A17" w:rsidP="00AB4959">
      <w:r w:rsidRPr="004C475C">
        <w:t>For the purposes of the present document, the terms given in ETSI ES 201 873-1 [</w:t>
      </w:r>
      <w:r w:rsidRPr="004C475C">
        <w:rPr>
          <w:color w:val="0000FF"/>
        </w:rPr>
        <w:fldChar w:fldCharType="begin"/>
      </w:r>
      <w:r w:rsidRPr="004C475C">
        <w:rPr>
          <w:color w:val="0000FF"/>
        </w:rPr>
        <w:instrText xml:space="preserve">REF REF_ES201873_1 \h </w:instrText>
      </w:r>
      <w:r w:rsidRPr="004C475C">
        <w:rPr>
          <w:color w:val="0000FF"/>
        </w:rPr>
      </w:r>
      <w:r w:rsidRPr="004C475C">
        <w:rPr>
          <w:color w:val="0000FF"/>
        </w:rPr>
        <w:fldChar w:fldCharType="separate"/>
      </w:r>
      <w:r w:rsidR="009C01CA" w:rsidRPr="004C475C">
        <w:t>1</w:t>
      </w:r>
      <w:r w:rsidRPr="004C475C">
        <w:rPr>
          <w:color w:val="0000FF"/>
        </w:rPr>
        <w:fldChar w:fldCharType="end"/>
      </w:r>
      <w:r w:rsidRPr="004C475C">
        <w:t>], ETSI ES 201 873</w:t>
      </w:r>
      <w:r w:rsidRPr="004C475C">
        <w:noBreakHyphen/>
        <w:t>4 [</w:t>
      </w:r>
      <w:r w:rsidRPr="004C475C">
        <w:rPr>
          <w:color w:val="0000FF"/>
        </w:rPr>
        <w:fldChar w:fldCharType="begin"/>
      </w:r>
      <w:r w:rsidRPr="004C475C">
        <w:rPr>
          <w:color w:val="0000FF"/>
        </w:rPr>
        <w:instrText xml:space="preserve">REF REF_ES201873_4  \h </w:instrText>
      </w:r>
      <w:r w:rsidRPr="004C475C">
        <w:rPr>
          <w:color w:val="0000FF"/>
        </w:rPr>
      </w:r>
      <w:r w:rsidRPr="004C475C">
        <w:rPr>
          <w:color w:val="0000FF"/>
        </w:rPr>
        <w:fldChar w:fldCharType="separate"/>
      </w:r>
      <w:r w:rsidR="009C01CA" w:rsidRPr="004C475C">
        <w:t>2</w:t>
      </w:r>
      <w:r w:rsidRPr="004C475C">
        <w:rPr>
          <w:color w:val="0000FF"/>
        </w:rPr>
        <w:fldChar w:fldCharType="end"/>
      </w:r>
      <w:r w:rsidRPr="004C475C">
        <w:t xml:space="preserve">], </w:t>
      </w:r>
      <w:r w:rsidR="000D1EF7" w:rsidRPr="004C475C">
        <w:t xml:space="preserve">ETSI </w:t>
      </w:r>
      <w:r w:rsidRPr="004C475C">
        <w:t>ES 201 873-5 [</w:t>
      </w:r>
      <w:r w:rsidRPr="004C475C">
        <w:rPr>
          <w:color w:val="0000FF"/>
        </w:rPr>
        <w:fldChar w:fldCharType="begin"/>
      </w:r>
      <w:r w:rsidRPr="004C475C">
        <w:rPr>
          <w:color w:val="0000FF"/>
        </w:rPr>
        <w:instrText xml:space="preserve">REF REF_ES201873_5  \h </w:instrText>
      </w:r>
      <w:r w:rsidRPr="004C475C">
        <w:rPr>
          <w:color w:val="0000FF"/>
        </w:rPr>
      </w:r>
      <w:r w:rsidRPr="004C475C">
        <w:rPr>
          <w:color w:val="0000FF"/>
        </w:rPr>
        <w:fldChar w:fldCharType="separate"/>
      </w:r>
      <w:r w:rsidR="009C01CA" w:rsidRPr="004C475C">
        <w:t>3</w:t>
      </w:r>
      <w:r w:rsidRPr="004C475C">
        <w:rPr>
          <w:color w:val="0000FF"/>
        </w:rPr>
        <w:fldChar w:fldCharType="end"/>
      </w:r>
      <w:r w:rsidRPr="004C475C">
        <w:t>] and ETSI ES 201 873-6 [</w:t>
      </w:r>
      <w:r w:rsidRPr="004C475C">
        <w:rPr>
          <w:color w:val="0000FF"/>
        </w:rPr>
        <w:fldChar w:fldCharType="begin"/>
      </w:r>
      <w:r w:rsidRPr="004C475C">
        <w:rPr>
          <w:color w:val="0000FF"/>
        </w:rPr>
        <w:instrText xml:space="preserve">REF REF_ES201873_6  \h </w:instrText>
      </w:r>
      <w:r w:rsidRPr="004C475C">
        <w:rPr>
          <w:color w:val="0000FF"/>
        </w:rPr>
      </w:r>
      <w:r w:rsidRPr="004C475C">
        <w:rPr>
          <w:color w:val="0000FF"/>
        </w:rPr>
        <w:fldChar w:fldCharType="separate"/>
      </w:r>
      <w:r w:rsidR="009C01CA" w:rsidRPr="004C475C">
        <w:t>4</w:t>
      </w:r>
      <w:r w:rsidRPr="004C475C">
        <w:rPr>
          <w:color w:val="0000FF"/>
        </w:rPr>
        <w:fldChar w:fldCharType="end"/>
      </w:r>
      <w:r w:rsidRPr="004C475C">
        <w:t>] apply.</w:t>
      </w:r>
    </w:p>
    <w:p w14:paraId="14F74614" w14:textId="60F18B3F" w:rsidR="004E3B41" w:rsidRPr="004C475C" w:rsidRDefault="004E3B41" w:rsidP="004E3B41">
      <w:pPr>
        <w:pStyle w:val="berschrift2"/>
      </w:pPr>
      <w:bookmarkStart w:id="19" w:name="_Toc39486320"/>
      <w:r w:rsidRPr="004C475C">
        <w:t>3.2</w:t>
      </w:r>
      <w:r w:rsidRPr="004C475C">
        <w:tab/>
        <w:t>Symbols</w:t>
      </w:r>
      <w:bookmarkEnd w:id="19"/>
    </w:p>
    <w:p w14:paraId="2D77D0EC" w14:textId="15C6F5E8" w:rsidR="004E3B41" w:rsidRPr="004C475C" w:rsidRDefault="004E3B41" w:rsidP="004E3B41">
      <w:r w:rsidRPr="004C475C">
        <w:t>Void.</w:t>
      </w:r>
    </w:p>
    <w:p w14:paraId="37461254" w14:textId="27DD9D3B" w:rsidR="009B3AE3" w:rsidRPr="004C475C" w:rsidRDefault="00AB4959" w:rsidP="009B3AE3">
      <w:pPr>
        <w:pStyle w:val="berschrift2"/>
      </w:pPr>
      <w:bookmarkStart w:id="20" w:name="_Toc39486321"/>
      <w:r w:rsidRPr="004C475C">
        <w:t>3.</w:t>
      </w:r>
      <w:r w:rsidR="004E3B41" w:rsidRPr="004C475C">
        <w:t>3</w:t>
      </w:r>
      <w:r w:rsidR="009B3AE3" w:rsidRPr="004C475C">
        <w:tab/>
        <w:t>Abbreviations</w:t>
      </w:r>
      <w:bookmarkEnd w:id="20"/>
    </w:p>
    <w:p w14:paraId="163A024D" w14:textId="3019E0D8" w:rsidR="004900DD" w:rsidRPr="004C475C" w:rsidRDefault="00AB4959" w:rsidP="00202CA7">
      <w:r w:rsidRPr="004C475C">
        <w:t>For the purposes of the present document, the abbreviations given in ETSI ES 201 873-1 [</w:t>
      </w:r>
      <w:r w:rsidRPr="004C475C">
        <w:rPr>
          <w:color w:val="0000FF"/>
        </w:rPr>
        <w:fldChar w:fldCharType="begin"/>
      </w:r>
      <w:r w:rsidRPr="004C475C">
        <w:rPr>
          <w:color w:val="0000FF"/>
        </w:rPr>
        <w:instrText xml:space="preserve">REF REF_ES201873_1 \h </w:instrText>
      </w:r>
      <w:r w:rsidRPr="004C475C">
        <w:rPr>
          <w:color w:val="0000FF"/>
        </w:rPr>
      </w:r>
      <w:r w:rsidRPr="004C475C">
        <w:rPr>
          <w:color w:val="0000FF"/>
        </w:rPr>
        <w:fldChar w:fldCharType="separate"/>
      </w:r>
      <w:r w:rsidR="009C01CA" w:rsidRPr="004C475C">
        <w:t>1</w:t>
      </w:r>
      <w:r w:rsidRPr="004C475C">
        <w:rPr>
          <w:color w:val="0000FF"/>
        </w:rPr>
        <w:fldChar w:fldCharType="end"/>
      </w:r>
      <w:r w:rsidRPr="004C475C">
        <w:t>], ETSI ES 201 873-4 [</w:t>
      </w:r>
      <w:r w:rsidRPr="004C475C">
        <w:rPr>
          <w:color w:val="0000FF"/>
        </w:rPr>
        <w:fldChar w:fldCharType="begin"/>
      </w:r>
      <w:r w:rsidRPr="004C475C">
        <w:rPr>
          <w:color w:val="0000FF"/>
        </w:rPr>
        <w:instrText xml:space="preserve">REF REF_ES201873_4  \h </w:instrText>
      </w:r>
      <w:r w:rsidRPr="004C475C">
        <w:rPr>
          <w:color w:val="0000FF"/>
        </w:rPr>
      </w:r>
      <w:r w:rsidRPr="004C475C">
        <w:rPr>
          <w:color w:val="0000FF"/>
        </w:rPr>
        <w:fldChar w:fldCharType="separate"/>
      </w:r>
      <w:r w:rsidR="009C01CA" w:rsidRPr="004C475C">
        <w:t>2</w:t>
      </w:r>
      <w:r w:rsidRPr="004C475C">
        <w:rPr>
          <w:color w:val="0000FF"/>
        </w:rPr>
        <w:fldChar w:fldCharType="end"/>
      </w:r>
      <w:r w:rsidRPr="004C475C">
        <w:t>], ETSI ES 201 873-5 [</w:t>
      </w:r>
      <w:r w:rsidRPr="004C475C">
        <w:rPr>
          <w:color w:val="0000FF"/>
        </w:rPr>
        <w:fldChar w:fldCharType="begin"/>
      </w:r>
      <w:r w:rsidRPr="004C475C">
        <w:rPr>
          <w:color w:val="0000FF"/>
        </w:rPr>
        <w:instrText xml:space="preserve">REF REF_ES201873_5  \h </w:instrText>
      </w:r>
      <w:r w:rsidRPr="004C475C">
        <w:rPr>
          <w:color w:val="0000FF"/>
        </w:rPr>
      </w:r>
      <w:r w:rsidRPr="004C475C">
        <w:rPr>
          <w:color w:val="0000FF"/>
        </w:rPr>
        <w:fldChar w:fldCharType="separate"/>
      </w:r>
      <w:r w:rsidR="009C01CA" w:rsidRPr="004C475C">
        <w:t>3</w:t>
      </w:r>
      <w:r w:rsidRPr="004C475C">
        <w:rPr>
          <w:color w:val="0000FF"/>
        </w:rPr>
        <w:fldChar w:fldCharType="end"/>
      </w:r>
      <w:r w:rsidRPr="004C475C">
        <w:t>] and ETSI ES 201 873-6 [</w:t>
      </w:r>
      <w:r w:rsidRPr="004C475C">
        <w:rPr>
          <w:color w:val="0000FF"/>
        </w:rPr>
        <w:fldChar w:fldCharType="begin"/>
      </w:r>
      <w:r w:rsidRPr="004C475C">
        <w:rPr>
          <w:color w:val="0000FF"/>
        </w:rPr>
        <w:instrText xml:space="preserve">REF REF_ES201873_6  \h </w:instrText>
      </w:r>
      <w:r w:rsidRPr="004C475C">
        <w:rPr>
          <w:color w:val="0000FF"/>
        </w:rPr>
      </w:r>
      <w:r w:rsidRPr="004C475C">
        <w:rPr>
          <w:color w:val="0000FF"/>
        </w:rPr>
        <w:fldChar w:fldCharType="separate"/>
      </w:r>
      <w:r w:rsidR="009C01CA" w:rsidRPr="004C475C">
        <w:t>4</w:t>
      </w:r>
      <w:r w:rsidRPr="004C475C">
        <w:rPr>
          <w:color w:val="0000FF"/>
        </w:rPr>
        <w:fldChar w:fldCharType="end"/>
      </w:r>
      <w:r w:rsidRPr="004C475C">
        <w:t>]</w:t>
      </w:r>
      <w:r w:rsidR="00390B75" w:rsidRPr="004C475C">
        <w:t xml:space="preserve"> </w:t>
      </w:r>
      <w:r w:rsidRPr="004C475C">
        <w:t>apply.</w:t>
      </w:r>
    </w:p>
    <w:p w14:paraId="4A76F906" w14:textId="77777777" w:rsidR="00532E68" w:rsidRPr="004C475C" w:rsidRDefault="00532E68" w:rsidP="00532E68">
      <w:pPr>
        <w:pStyle w:val="berschrift1"/>
      </w:pPr>
      <w:bookmarkStart w:id="21" w:name="_Toc39486322"/>
      <w:r w:rsidRPr="004C475C">
        <w:t>4</w:t>
      </w:r>
      <w:r w:rsidRPr="004C475C">
        <w:tab/>
        <w:t>Package conformance and compatibility</w:t>
      </w:r>
      <w:bookmarkEnd w:id="21"/>
    </w:p>
    <w:p w14:paraId="513C25BC" w14:textId="77777777" w:rsidR="00532E68" w:rsidRPr="004C475C" w:rsidRDefault="00532E68" w:rsidP="00532E68">
      <w:r w:rsidRPr="004C475C">
        <w:t>The package presented in the present document is identified by the package tag:</w:t>
      </w:r>
    </w:p>
    <w:p w14:paraId="0B806CE0" w14:textId="77777777" w:rsidR="00532E68" w:rsidRPr="004C475C" w:rsidRDefault="00532E68" w:rsidP="00532E68">
      <w:r w:rsidRPr="004C475C">
        <w:tab/>
      </w:r>
      <w:r w:rsidR="003571E7" w:rsidRPr="004C475C">
        <w:rPr>
          <w:rFonts w:ascii="Courier New" w:hAnsi="Courier New" w:cs="Courier New"/>
          <w:sz w:val="18"/>
          <w:szCs w:val="18"/>
        </w:rPr>
        <w:t>"</w:t>
      </w:r>
      <w:r w:rsidRPr="004C475C">
        <w:rPr>
          <w:rFonts w:ascii="Courier New" w:hAnsi="Courier New" w:cs="Courier New"/>
          <w:sz w:val="18"/>
          <w:szCs w:val="18"/>
        </w:rPr>
        <w:t>TTCN-3:2017 Advanced Matching</w:t>
      </w:r>
      <w:r w:rsidR="003571E7" w:rsidRPr="004C475C">
        <w:rPr>
          <w:rFonts w:ascii="Courier New" w:hAnsi="Courier New" w:cs="Courier New"/>
          <w:sz w:val="18"/>
          <w:szCs w:val="18"/>
        </w:rPr>
        <w:t>"</w:t>
      </w:r>
      <w:r w:rsidRPr="004C475C">
        <w:t xml:space="preserve"> - to be used with modules complying with the present document</w:t>
      </w:r>
      <w:r w:rsidRPr="004C475C">
        <w:rPr>
          <w:i/>
          <w:iCs/>
        </w:rPr>
        <w:t>.</w:t>
      </w:r>
    </w:p>
    <w:p w14:paraId="58DD7D1A" w14:textId="20EA0294" w:rsidR="00532E68" w:rsidRPr="004C475C" w:rsidRDefault="00532E68" w:rsidP="00532E68">
      <w:r w:rsidRPr="004C475C">
        <w:rPr>
          <w:color w:val="000000"/>
        </w:rPr>
        <w:t xml:space="preserve">For an implementation claiming to conform to this package version, all features specified in the present document shall </w:t>
      </w:r>
      <w:r w:rsidRPr="004C475C">
        <w:t>be implemented consistently with the requirements given in the present document and in ETSI ES 201 873</w:t>
      </w:r>
      <w:r w:rsidRPr="004C475C">
        <w:noBreakHyphen/>
        <w:t>1 [</w:t>
      </w:r>
      <w:r w:rsidRPr="004C475C">
        <w:rPr>
          <w:color w:val="0000FF"/>
        </w:rPr>
        <w:fldChar w:fldCharType="begin"/>
      </w:r>
      <w:r w:rsidRPr="004C475C">
        <w:rPr>
          <w:color w:val="0000FF"/>
        </w:rPr>
        <w:instrText xml:space="preserve">REF REF_ES201873_1 \h </w:instrText>
      </w:r>
      <w:r w:rsidRPr="004C475C">
        <w:rPr>
          <w:color w:val="0000FF"/>
        </w:rPr>
      </w:r>
      <w:r w:rsidRPr="004C475C">
        <w:rPr>
          <w:color w:val="0000FF"/>
        </w:rPr>
        <w:fldChar w:fldCharType="separate"/>
      </w:r>
      <w:r w:rsidR="009C01CA" w:rsidRPr="004C475C">
        <w:t>1</w:t>
      </w:r>
      <w:r w:rsidRPr="004C475C">
        <w:rPr>
          <w:color w:val="0000FF"/>
        </w:rPr>
        <w:fldChar w:fldCharType="end"/>
      </w:r>
      <w:r w:rsidRPr="004C475C">
        <w:t>] and ETSI</w:t>
      </w:r>
      <w:r w:rsidR="00202CA7" w:rsidRPr="004C475C">
        <w:t xml:space="preserve"> </w:t>
      </w:r>
      <w:r w:rsidRPr="004C475C">
        <w:t>ES 201 873</w:t>
      </w:r>
      <w:r w:rsidRPr="004C475C">
        <w:noBreakHyphen/>
        <w:t>4 [</w:t>
      </w:r>
      <w:r w:rsidRPr="004C475C">
        <w:rPr>
          <w:color w:val="0000FF"/>
        </w:rPr>
        <w:fldChar w:fldCharType="begin"/>
      </w:r>
      <w:r w:rsidRPr="004C475C">
        <w:rPr>
          <w:color w:val="0000FF"/>
        </w:rPr>
        <w:instrText xml:space="preserve">REF REF_ES201873_4 \h </w:instrText>
      </w:r>
      <w:r w:rsidRPr="004C475C">
        <w:rPr>
          <w:color w:val="0000FF"/>
        </w:rPr>
      </w:r>
      <w:r w:rsidRPr="004C475C">
        <w:rPr>
          <w:color w:val="0000FF"/>
        </w:rPr>
        <w:fldChar w:fldCharType="separate"/>
      </w:r>
      <w:r w:rsidR="009C01CA" w:rsidRPr="004C475C">
        <w:t>2</w:t>
      </w:r>
      <w:r w:rsidRPr="004C475C">
        <w:rPr>
          <w:color w:val="0000FF"/>
        </w:rPr>
        <w:fldChar w:fldCharType="end"/>
      </w:r>
      <w:r w:rsidRPr="004C475C">
        <w:t>].</w:t>
      </w:r>
    </w:p>
    <w:p w14:paraId="44154355" w14:textId="77777777" w:rsidR="00532E68" w:rsidRPr="004C475C" w:rsidRDefault="00532E68" w:rsidP="00532E68">
      <w:r w:rsidRPr="004C475C">
        <w:t xml:space="preserve">The package presented in the present document is compatible to: </w:t>
      </w:r>
    </w:p>
    <w:p w14:paraId="7EC4FB80" w14:textId="653D22A8" w:rsidR="00532E68" w:rsidRPr="004C475C" w:rsidRDefault="00532E68" w:rsidP="00532E68">
      <w:pPr>
        <w:pStyle w:val="B1"/>
      </w:pPr>
      <w:r w:rsidRPr="004C475C">
        <w:t>ETSI ES 201 873-1 [</w:t>
      </w:r>
      <w:r w:rsidRPr="004C475C">
        <w:fldChar w:fldCharType="begin"/>
      </w:r>
      <w:r w:rsidRPr="004C475C">
        <w:instrText xml:space="preserve">REF REF_ES201873_1 \h  \* MERGEFORMAT </w:instrText>
      </w:r>
      <w:r w:rsidRPr="004C475C">
        <w:fldChar w:fldCharType="separate"/>
      </w:r>
      <w:r w:rsidR="009C01CA" w:rsidRPr="004C475C">
        <w:t>1</w:t>
      </w:r>
      <w:r w:rsidRPr="004C475C">
        <w:fldChar w:fldCharType="end"/>
      </w:r>
      <w:r w:rsidRPr="004C475C">
        <w:t>]</w:t>
      </w:r>
      <w:r w:rsidR="00961442" w:rsidRPr="004C475C">
        <w:t>,</w:t>
      </w:r>
      <w:r w:rsidRPr="004C475C">
        <w:t xml:space="preserve"> version 4.9.1;</w:t>
      </w:r>
    </w:p>
    <w:p w14:paraId="65F165B8" w14:textId="3774D1C2" w:rsidR="00532E68" w:rsidRPr="004C475C" w:rsidRDefault="00532E68" w:rsidP="00532E68">
      <w:pPr>
        <w:pStyle w:val="B1"/>
      </w:pPr>
      <w:r w:rsidRPr="004C475C">
        <w:t>ETSI ES 201 873-4 [</w:t>
      </w:r>
      <w:r w:rsidRPr="004C475C">
        <w:fldChar w:fldCharType="begin"/>
      </w:r>
      <w:r w:rsidRPr="004C475C">
        <w:instrText xml:space="preserve">REF REF_ES201873_4 \h  \* MERGEFORMAT </w:instrText>
      </w:r>
      <w:r w:rsidRPr="004C475C">
        <w:fldChar w:fldCharType="separate"/>
      </w:r>
      <w:r w:rsidR="009C01CA" w:rsidRPr="004C475C">
        <w:t>2</w:t>
      </w:r>
      <w:r w:rsidRPr="004C475C">
        <w:fldChar w:fldCharType="end"/>
      </w:r>
      <w:r w:rsidRPr="004C475C">
        <w:t>]</w:t>
      </w:r>
      <w:r w:rsidR="00961442" w:rsidRPr="004C475C">
        <w:t>,</w:t>
      </w:r>
      <w:r w:rsidRPr="004C475C">
        <w:t xml:space="preserve"> version 4.6.1;</w:t>
      </w:r>
    </w:p>
    <w:p w14:paraId="78D8265F" w14:textId="454CD5F8" w:rsidR="00532E68" w:rsidRPr="004C475C" w:rsidRDefault="00532E68" w:rsidP="00532E68">
      <w:pPr>
        <w:pStyle w:val="B1"/>
      </w:pPr>
      <w:r w:rsidRPr="004C475C">
        <w:t>ETSI ES 201 873-5 [</w:t>
      </w:r>
      <w:r w:rsidRPr="004C475C">
        <w:fldChar w:fldCharType="begin"/>
      </w:r>
      <w:r w:rsidRPr="004C475C">
        <w:instrText xml:space="preserve">REF REF_ES201873_5 \h  \* MERGEFORMAT </w:instrText>
      </w:r>
      <w:r w:rsidRPr="004C475C">
        <w:fldChar w:fldCharType="separate"/>
      </w:r>
      <w:r w:rsidR="009C01CA" w:rsidRPr="004C475C">
        <w:t>3</w:t>
      </w:r>
      <w:r w:rsidRPr="004C475C">
        <w:fldChar w:fldCharType="end"/>
      </w:r>
      <w:r w:rsidRPr="004C475C">
        <w:t>]</w:t>
      </w:r>
      <w:r w:rsidR="00961442" w:rsidRPr="004C475C">
        <w:t>,</w:t>
      </w:r>
      <w:r w:rsidRPr="004C475C">
        <w:t xml:space="preserve"> version 4.8.1;</w:t>
      </w:r>
    </w:p>
    <w:p w14:paraId="1745053F" w14:textId="3A4018E8" w:rsidR="00532E68" w:rsidRPr="004C475C" w:rsidRDefault="00532E68" w:rsidP="00532E68">
      <w:pPr>
        <w:pStyle w:val="B1"/>
      </w:pPr>
      <w:r w:rsidRPr="004C475C">
        <w:t>ETSI ES 201 873-6 [</w:t>
      </w:r>
      <w:r w:rsidRPr="004C475C">
        <w:fldChar w:fldCharType="begin"/>
      </w:r>
      <w:r w:rsidRPr="004C475C">
        <w:instrText xml:space="preserve">REF REF_ES201873_6 \h  \* MERGEFORMAT </w:instrText>
      </w:r>
      <w:r w:rsidRPr="004C475C">
        <w:fldChar w:fldCharType="separate"/>
      </w:r>
      <w:r w:rsidR="009C01CA" w:rsidRPr="004C475C">
        <w:t>4</w:t>
      </w:r>
      <w:r w:rsidRPr="004C475C">
        <w:fldChar w:fldCharType="end"/>
      </w:r>
      <w:r w:rsidRPr="004C475C">
        <w:t>]</w:t>
      </w:r>
      <w:r w:rsidR="00961442" w:rsidRPr="004C475C">
        <w:t>,</w:t>
      </w:r>
      <w:r w:rsidRPr="004C475C">
        <w:t xml:space="preserve"> version 4.9.1;</w:t>
      </w:r>
    </w:p>
    <w:p w14:paraId="4DE709BE" w14:textId="2B627EBC" w:rsidR="00532E68" w:rsidRPr="004C475C" w:rsidRDefault="00532E68" w:rsidP="00532E68">
      <w:pPr>
        <w:pStyle w:val="B1"/>
      </w:pPr>
      <w:r w:rsidRPr="004C475C">
        <w:t>ETSI ES 201 873-7 [</w:t>
      </w:r>
      <w:r w:rsidRPr="004C475C">
        <w:fldChar w:fldCharType="begin"/>
      </w:r>
      <w:r w:rsidRPr="004C475C">
        <w:instrText xml:space="preserve">REF REF_ES201873_7 \h  \* MERGEFORMAT </w:instrText>
      </w:r>
      <w:r w:rsidRPr="004C475C">
        <w:fldChar w:fldCharType="separate"/>
      </w:r>
      <w:r w:rsidR="009C01CA" w:rsidRPr="004C475C">
        <w:t>i.1</w:t>
      </w:r>
      <w:r w:rsidRPr="004C475C">
        <w:fldChar w:fldCharType="end"/>
      </w:r>
      <w:r w:rsidRPr="004C475C">
        <w:t>];</w:t>
      </w:r>
    </w:p>
    <w:p w14:paraId="336D9F48" w14:textId="14BA2CE5" w:rsidR="00532E68" w:rsidRPr="004C475C" w:rsidRDefault="00532E68" w:rsidP="00532E68">
      <w:pPr>
        <w:pStyle w:val="B1"/>
      </w:pPr>
      <w:r w:rsidRPr="004C475C">
        <w:t>ETSI ES 201 873-8 [</w:t>
      </w:r>
      <w:r w:rsidRPr="004C475C">
        <w:fldChar w:fldCharType="begin"/>
      </w:r>
      <w:r w:rsidRPr="004C475C">
        <w:instrText xml:space="preserve">REF REF_ES201873_8 \h  \* MERGEFORMAT </w:instrText>
      </w:r>
      <w:r w:rsidRPr="004C475C">
        <w:fldChar w:fldCharType="separate"/>
      </w:r>
      <w:r w:rsidR="009C01CA" w:rsidRPr="004C475C">
        <w:t>i.2</w:t>
      </w:r>
      <w:r w:rsidRPr="004C475C">
        <w:fldChar w:fldCharType="end"/>
      </w:r>
      <w:r w:rsidRPr="004C475C">
        <w:t>];</w:t>
      </w:r>
    </w:p>
    <w:p w14:paraId="0F845E28" w14:textId="64BC4E61" w:rsidR="00532E68" w:rsidRPr="004C475C" w:rsidRDefault="00532E68" w:rsidP="00532E68">
      <w:pPr>
        <w:pStyle w:val="B1"/>
      </w:pPr>
      <w:r w:rsidRPr="004C475C">
        <w:t>ETSI ES 201 873-9 [</w:t>
      </w:r>
      <w:r w:rsidRPr="004C475C">
        <w:fldChar w:fldCharType="begin"/>
      </w:r>
      <w:r w:rsidRPr="004C475C">
        <w:instrText xml:space="preserve">REF REF_ES201873_9 \h  \* MERGEFORMAT </w:instrText>
      </w:r>
      <w:r w:rsidRPr="004C475C">
        <w:fldChar w:fldCharType="separate"/>
      </w:r>
      <w:r w:rsidR="009C01CA" w:rsidRPr="004C475C">
        <w:t>i.3</w:t>
      </w:r>
      <w:r w:rsidRPr="004C475C">
        <w:fldChar w:fldCharType="end"/>
      </w:r>
      <w:r w:rsidRPr="004C475C">
        <w:t>];</w:t>
      </w:r>
    </w:p>
    <w:p w14:paraId="641CE591" w14:textId="7AF9E808" w:rsidR="00532E68" w:rsidRPr="004C475C" w:rsidRDefault="00532E68" w:rsidP="00532E68">
      <w:pPr>
        <w:pStyle w:val="B1"/>
      </w:pPr>
      <w:r w:rsidRPr="004C475C">
        <w:t>ETSI ES 201 873-10 [</w:t>
      </w:r>
      <w:r w:rsidRPr="004C475C">
        <w:fldChar w:fldCharType="begin"/>
      </w:r>
      <w:r w:rsidRPr="004C475C">
        <w:instrText xml:space="preserve">REF REF_ES201873_10 \h  \* MERGEFORMAT </w:instrText>
      </w:r>
      <w:r w:rsidRPr="004C475C">
        <w:fldChar w:fldCharType="separate"/>
      </w:r>
      <w:r w:rsidR="009C01CA" w:rsidRPr="004C475C">
        <w:t>i.4</w:t>
      </w:r>
      <w:r w:rsidRPr="004C475C">
        <w:fldChar w:fldCharType="end"/>
      </w:r>
      <w:r w:rsidRPr="004C475C">
        <w:t>].</w:t>
      </w:r>
    </w:p>
    <w:p w14:paraId="439FDEFE" w14:textId="77777777" w:rsidR="00532E68" w:rsidRPr="004C475C" w:rsidRDefault="00532E68" w:rsidP="00532E68">
      <w:r w:rsidRPr="004C475C">
        <w:t>If later versions of those parts are available and should be used instead, the compatibility to the package presented in the present document has to be checked individually.</w:t>
      </w:r>
    </w:p>
    <w:p w14:paraId="673A7EA7" w14:textId="77777777" w:rsidR="00C10EC3" w:rsidRPr="004C475C" w:rsidRDefault="00C10EC3" w:rsidP="00C10EC3">
      <w:pPr>
        <w:pStyle w:val="berschrift1"/>
      </w:pPr>
      <w:bookmarkStart w:id="22" w:name="_Toc39486323"/>
      <w:r w:rsidRPr="004C475C">
        <w:lastRenderedPageBreak/>
        <w:t>5</w:t>
      </w:r>
      <w:r w:rsidRPr="004C475C">
        <w:tab/>
        <w:t>Package Concepts for the Core Language</w:t>
      </w:r>
      <w:bookmarkEnd w:id="22"/>
    </w:p>
    <w:p w14:paraId="4A19B857" w14:textId="77777777" w:rsidR="00C10EC3" w:rsidRPr="004C475C" w:rsidRDefault="00C10EC3" w:rsidP="00C10EC3">
      <w:pPr>
        <w:pStyle w:val="berschrift2"/>
      </w:pPr>
      <w:bookmarkStart w:id="23" w:name="_Toc39486324"/>
      <w:r w:rsidRPr="004C475C">
        <w:t>5.0</w:t>
      </w:r>
      <w:r w:rsidRPr="004C475C">
        <w:tab/>
        <w:t>General</w:t>
      </w:r>
      <w:bookmarkEnd w:id="23"/>
    </w:p>
    <w:p w14:paraId="57C1BC1E" w14:textId="758C75F7" w:rsidR="001B0E39" w:rsidRPr="004C475C" w:rsidRDefault="001B0E39" w:rsidP="001B0E39">
      <w:r w:rsidRPr="004C475C">
        <w:t>This package defines advanced matching mechanisms for TTCN-3, i.e. new matching mechanisms which go beyond the matching mechanisms defined in ETSI ES 201 873-1 [</w:t>
      </w:r>
      <w:r w:rsidRPr="004C475C">
        <w:fldChar w:fldCharType="begin"/>
      </w:r>
      <w:r w:rsidRPr="004C475C">
        <w:instrText xml:space="preserve">REF REF_ES201873_1 \h  \* MERGEFORMAT </w:instrText>
      </w:r>
      <w:r w:rsidRPr="004C475C">
        <w:fldChar w:fldCharType="separate"/>
      </w:r>
      <w:r w:rsidR="009C01CA" w:rsidRPr="004C475C">
        <w:t>1</w:t>
      </w:r>
      <w:r w:rsidRPr="004C475C">
        <w:fldChar w:fldCharType="end"/>
      </w:r>
      <w:r w:rsidRPr="004C475C">
        <w:t>]. This package realizes the following concepts:</w:t>
      </w:r>
    </w:p>
    <w:p w14:paraId="3E5AB4EC" w14:textId="1082A45B" w:rsidR="001B0E39" w:rsidRPr="004C475C" w:rsidRDefault="001B0E39" w:rsidP="00202CA7">
      <w:pPr>
        <w:pStyle w:val="B1"/>
      </w:pPr>
      <w:r w:rsidRPr="004C475C">
        <w:t>Dynamic matching</w:t>
      </w:r>
      <w:r w:rsidR="003E50D7" w:rsidRPr="004C475C">
        <w:t>:</w:t>
      </w:r>
      <w:r w:rsidRPr="004C475C">
        <w:t xml:space="preserve"> allows to specify matching i</w:t>
      </w:r>
      <w:r w:rsidR="00961442" w:rsidRPr="004C475C">
        <w:t>n a function-like fashion, i.e.</w:t>
      </w:r>
      <w:r w:rsidRPr="004C475C">
        <w:t xml:space="preserve"> statement blocks and functions can be used to define matching.</w:t>
      </w:r>
    </w:p>
    <w:p w14:paraId="38DB9C66" w14:textId="22EBB2EF" w:rsidR="001B0E39" w:rsidRPr="004C475C" w:rsidRDefault="001B0E39" w:rsidP="00202CA7">
      <w:pPr>
        <w:pStyle w:val="B1"/>
      </w:pPr>
      <w:r w:rsidRPr="004C475C">
        <w:t>Templates with variable bindings</w:t>
      </w:r>
      <w:r w:rsidR="003E50D7" w:rsidRPr="004C475C">
        <w:t>:</w:t>
      </w:r>
      <w:r w:rsidRPr="004C475C">
        <w:t xml:space="preserve"> ease the retrieval field values of received messages and signatures. For this the </w:t>
      </w:r>
      <w:r w:rsidR="003571E7" w:rsidRPr="004C475C">
        <w:rPr>
          <w:sz w:val="16"/>
          <w:szCs w:val="16"/>
        </w:rPr>
        <w:t>"</w:t>
      </w:r>
      <w:r w:rsidRPr="004C475C">
        <w:rPr>
          <w:sz w:val="16"/>
          <w:szCs w:val="16"/>
        </w:rPr>
        <w:t>-&gt;</w:t>
      </w:r>
      <w:r w:rsidR="003571E7" w:rsidRPr="004C475C">
        <w:rPr>
          <w:sz w:val="16"/>
          <w:szCs w:val="16"/>
        </w:rPr>
        <w:t>"</w:t>
      </w:r>
      <w:r w:rsidRPr="004C475C">
        <w:t xml:space="preserve"> symbol is used to denote a value assignment to a variable or an </w:t>
      </w:r>
      <w:r w:rsidRPr="004C475C">
        <w:rPr>
          <w:b/>
        </w:rPr>
        <w:t>out</w:t>
      </w:r>
      <w:r w:rsidRPr="004C475C">
        <w:t xml:space="preserve"> parameter in the scope of a template definition in case of a successful template matching.</w:t>
      </w:r>
    </w:p>
    <w:p w14:paraId="5C0BC6A6" w14:textId="3C2DBBB2" w:rsidR="001B0E39" w:rsidRPr="004C475C" w:rsidRDefault="003E50D7" w:rsidP="00202CA7">
      <w:pPr>
        <w:pStyle w:val="B1"/>
      </w:pPr>
      <w:r w:rsidRPr="004C475C">
        <w:t>A</w:t>
      </w:r>
      <w:r w:rsidR="001B0E39" w:rsidRPr="004C475C">
        <w:t>dditional logical operators</w:t>
      </w:r>
      <w:r w:rsidRPr="004C475C">
        <w:t>:</w:t>
      </w:r>
      <w:r w:rsidR="001B0E39" w:rsidRPr="004C475C">
        <w:t xml:space="preserve"> conjunction, </w:t>
      </w:r>
      <w:r w:rsidR="001B0E39" w:rsidRPr="004C475C">
        <w:rPr>
          <w:color w:val="000000"/>
        </w:rPr>
        <w:t>implication, exclusion and disjunction</w:t>
      </w:r>
      <w:r w:rsidR="001B0E39" w:rsidRPr="004C475C">
        <w:t xml:space="preserve"> allow the combination matching mechanisms for advanced matching.</w:t>
      </w:r>
    </w:p>
    <w:p w14:paraId="4AD0C717" w14:textId="68A87EE3" w:rsidR="001B0E39" w:rsidRPr="004C475C" w:rsidRDefault="001B0E39" w:rsidP="00202CA7">
      <w:pPr>
        <w:pStyle w:val="B1"/>
        <w:rPr>
          <w:color w:val="000000"/>
        </w:rPr>
      </w:pPr>
      <w:r w:rsidRPr="004C475C">
        <w:rPr>
          <w:color w:val="000000"/>
        </w:rPr>
        <w:t>Repetition</w:t>
      </w:r>
      <w:r w:rsidR="003E50D7" w:rsidRPr="004C475C">
        <w:rPr>
          <w:color w:val="000000"/>
        </w:rPr>
        <w:t>:</w:t>
      </w:r>
      <w:r w:rsidRPr="004C475C">
        <w:rPr>
          <w:color w:val="000000"/>
        </w:rPr>
        <w:t xml:space="preserve"> allows to match repetitions of a sub-sequence templates inside values of a certain type.</w:t>
      </w:r>
    </w:p>
    <w:p w14:paraId="46728FB4" w14:textId="77777777" w:rsidR="001B0E39" w:rsidRPr="004C475C" w:rsidRDefault="001B0E39" w:rsidP="00202CA7">
      <w:pPr>
        <w:pStyle w:val="B1"/>
        <w:rPr>
          <w:color w:val="000000"/>
        </w:rPr>
      </w:pPr>
      <w:r w:rsidRPr="004C475C">
        <w:t>Restrictions for the omit symbol and templates with restriction omit are relieved allowing omit symbols and templates with restriction omit as operands for the equality operator.</w:t>
      </w:r>
    </w:p>
    <w:p w14:paraId="33FFB7C5" w14:textId="77777777" w:rsidR="007533F4" w:rsidRPr="004C475C" w:rsidRDefault="007533F4" w:rsidP="007533F4">
      <w:pPr>
        <w:pStyle w:val="berschrift2"/>
      </w:pPr>
      <w:bookmarkStart w:id="24" w:name="_Toc39486325"/>
      <w:r w:rsidRPr="004C475C">
        <w:t>5.1</w:t>
      </w:r>
      <w:r w:rsidRPr="004C475C">
        <w:tab/>
        <w:t>Dynamic Matching</w:t>
      </w:r>
      <w:bookmarkEnd w:id="24"/>
    </w:p>
    <w:p w14:paraId="7439D010" w14:textId="77777777" w:rsidR="007533F4" w:rsidRPr="004C475C" w:rsidRDefault="007533F4" w:rsidP="007533F4">
      <w:r w:rsidRPr="004C475C">
        <w:t xml:space="preserve">A dynamic matching is a special matching mechanism. Similar to other matching mechanisms, it can be considered as a Boolean function that indicates successful matching for the value to be matched by returning the value </w:t>
      </w:r>
      <w:r w:rsidRPr="004C475C">
        <w:rPr>
          <w:rFonts w:ascii="Courier New" w:hAnsi="Courier New" w:cs="Courier New"/>
          <w:b/>
        </w:rPr>
        <w:t>true</w:t>
      </w:r>
      <w:r w:rsidRPr="004C475C">
        <w:t xml:space="preserve"> and unsuccessful matching by returning the value </w:t>
      </w:r>
      <w:r w:rsidRPr="004C475C">
        <w:rPr>
          <w:rFonts w:ascii="Courier New" w:hAnsi="Courier New" w:cs="Courier New"/>
          <w:b/>
        </w:rPr>
        <w:t>false</w:t>
      </w:r>
      <w:r w:rsidRPr="004C475C">
        <w:t>.</w:t>
      </w:r>
    </w:p>
    <w:p w14:paraId="68EFEB4C" w14:textId="77777777" w:rsidR="007533F4" w:rsidRPr="004C475C" w:rsidRDefault="007533F4" w:rsidP="007533F4">
      <w:pPr>
        <w:rPr>
          <w:rStyle w:val="Buchtitel"/>
        </w:rPr>
      </w:pPr>
      <w:r w:rsidRPr="004C475C">
        <w:rPr>
          <w:rStyle w:val="Buchtitel"/>
        </w:rPr>
        <w:t>Syntactical Structure</w:t>
      </w:r>
    </w:p>
    <w:p w14:paraId="5722BB9E" w14:textId="77777777" w:rsidR="007533F4" w:rsidRPr="004C475C" w:rsidRDefault="007533F4" w:rsidP="007533F4">
      <w:pPr>
        <w:ind w:firstLine="284"/>
        <w:rPr>
          <w:i/>
        </w:rPr>
      </w:pPr>
      <w:r w:rsidRPr="004C475C">
        <w:rPr>
          <w:b/>
        </w:rPr>
        <w:t>@dynamic</w:t>
      </w:r>
      <w:r w:rsidRPr="004C475C">
        <w:t xml:space="preserve"> (</w:t>
      </w:r>
      <w:r w:rsidRPr="004C475C">
        <w:rPr>
          <w:i/>
        </w:rPr>
        <w:t>StatementBlock | FunctionRef</w:t>
      </w:r>
      <w:r w:rsidRPr="004C475C">
        <w:t>)</w:t>
      </w:r>
    </w:p>
    <w:p w14:paraId="6A8483A6" w14:textId="77777777" w:rsidR="007533F4" w:rsidRPr="004C475C" w:rsidRDefault="007533F4" w:rsidP="007533F4">
      <w:pPr>
        <w:rPr>
          <w:rStyle w:val="Buchtitel"/>
        </w:rPr>
      </w:pPr>
      <w:r w:rsidRPr="004C475C">
        <w:rPr>
          <w:rStyle w:val="Buchtitel"/>
        </w:rPr>
        <w:t>Semantic Description</w:t>
      </w:r>
    </w:p>
    <w:p w14:paraId="78BB5CAE" w14:textId="77777777" w:rsidR="007533F4" w:rsidRPr="004C475C" w:rsidRDefault="007533F4" w:rsidP="007533F4">
      <w:r w:rsidRPr="004C475C">
        <w:t xml:space="preserve">The </w:t>
      </w:r>
      <w:r w:rsidRPr="004C475C">
        <w:rPr>
          <w:i/>
        </w:rPr>
        <w:t>StatementBlock</w:t>
      </w:r>
      <w:r w:rsidRPr="004C475C">
        <w:t xml:space="preserve"> shall return a value of type </w:t>
      </w:r>
      <w:r w:rsidRPr="004C475C">
        <w:rPr>
          <w:rFonts w:ascii="Courier New" w:hAnsi="Courier New" w:cs="Courier New"/>
          <w:b/>
        </w:rPr>
        <w:t>boolean</w:t>
      </w:r>
      <w:r w:rsidRPr="004C475C">
        <w:t xml:space="preserve">. The value to be matched is referenced by the special keyword </w:t>
      </w:r>
      <w:r w:rsidRPr="004C475C">
        <w:rPr>
          <w:rFonts w:ascii="Courier New" w:hAnsi="Courier New" w:cs="Courier New"/>
          <w:b/>
        </w:rPr>
        <w:t>value</w:t>
      </w:r>
      <w:r w:rsidRPr="004C475C">
        <w:t xml:space="preserve">. When applying this matching mechanism to a value, the </w:t>
      </w:r>
      <w:r w:rsidRPr="004C475C">
        <w:rPr>
          <w:i/>
        </w:rPr>
        <w:t>StatementBlock</w:t>
      </w:r>
      <w:r w:rsidRPr="004C475C">
        <w:t xml:space="preserve"> is executed and if and only if the execution returns </w:t>
      </w:r>
      <w:r w:rsidRPr="004C475C">
        <w:rPr>
          <w:rFonts w:ascii="Courier New" w:hAnsi="Courier New" w:cs="Courier New"/>
          <w:b/>
        </w:rPr>
        <w:t>true</w:t>
      </w:r>
      <w:r w:rsidRPr="004C475C">
        <w:t xml:space="preserve">, the dynamic matching function matches. Unsuccessful matching shall return </w:t>
      </w:r>
      <w:r w:rsidRPr="004C475C">
        <w:rPr>
          <w:rFonts w:ascii="Courier New" w:hAnsi="Courier New" w:cs="Courier New"/>
          <w:b/>
        </w:rPr>
        <w:t>false</w:t>
      </w:r>
      <w:r w:rsidRPr="004C475C">
        <w:t>.</w:t>
      </w:r>
    </w:p>
    <w:p w14:paraId="46DF7632" w14:textId="77777777" w:rsidR="007533F4" w:rsidRPr="004C475C" w:rsidRDefault="007533F4" w:rsidP="007533F4">
      <w:r w:rsidRPr="004C475C">
        <w:t xml:space="preserve">A dynamic matching function can only be used in the context of a template, the </w:t>
      </w:r>
      <w:r w:rsidRPr="004C475C">
        <w:rPr>
          <w:rFonts w:ascii="Courier New" w:hAnsi="Courier New" w:cs="Courier New"/>
          <w:b/>
        </w:rPr>
        <w:t>value</w:t>
      </w:r>
      <w:r w:rsidRPr="004C475C">
        <w:t xml:space="preserve"> expression inside the </w:t>
      </w:r>
      <w:r w:rsidRPr="004C475C">
        <w:rPr>
          <w:i/>
        </w:rPr>
        <w:t>StatementBlock</w:t>
      </w:r>
      <w:r w:rsidRPr="004C475C">
        <w:t xml:space="preserve"> shall have the same type as the whole template.</w:t>
      </w:r>
    </w:p>
    <w:p w14:paraId="68DC4E8C" w14:textId="54D3A07D" w:rsidR="00FD640F" w:rsidRPr="004C475C" w:rsidRDefault="00FD640F" w:rsidP="00FD640F">
      <w:r w:rsidRPr="004C475C">
        <w:t xml:space="preserve">The notation </w:t>
      </w:r>
      <w:r w:rsidRPr="004C475C">
        <w:rPr>
          <w:rFonts w:ascii="Courier New" w:hAnsi="Courier New" w:cs="Courier New"/>
          <w:b/>
        </w:rPr>
        <w:t>@dynamic</w:t>
      </w:r>
      <w:r w:rsidRPr="004C475C">
        <w:rPr>
          <w:i/>
        </w:rPr>
        <w:t xml:space="preserve"> FunctionRef</w:t>
      </w:r>
      <w:r w:rsidRPr="004C475C">
        <w:t xml:space="preserve"> denotes a shorthand for the special case </w:t>
      </w:r>
      <w:r w:rsidRPr="004C475C">
        <w:rPr>
          <w:rFonts w:ascii="Courier New" w:hAnsi="Courier New" w:cs="Courier New"/>
          <w:b/>
        </w:rPr>
        <w:t xml:space="preserve">@dynamic { return </w:t>
      </w:r>
      <w:r w:rsidRPr="004C475C">
        <w:rPr>
          <w:i/>
        </w:rPr>
        <w:t>FunctionRef</w:t>
      </w:r>
      <w:r w:rsidRPr="004C475C">
        <w:rPr>
          <w:rFonts w:ascii="Courier New" w:hAnsi="Courier New" w:cs="Courier New"/>
          <w:b/>
        </w:rPr>
        <w:t>(value) }</w:t>
      </w:r>
      <w:r w:rsidRPr="004C475C">
        <w:t xml:space="preserve"> where </w:t>
      </w:r>
      <w:r w:rsidRPr="004C475C">
        <w:rPr>
          <w:i/>
        </w:rPr>
        <w:t>FunctionRef</w:t>
      </w:r>
      <w:r w:rsidRPr="004C475C">
        <w:t xml:space="preserve"> is a reference to a Boolean function with the first parameter compatible with the template's type. If the function contains more than one parameter, all parameters following the first one shall have a default value. The type of the first formal parameter of the referenced function provides the type context, if this template's place of usage does not provide a type context already.</w:t>
      </w:r>
    </w:p>
    <w:p w14:paraId="22A1F88D" w14:textId="77777777" w:rsidR="007533F4" w:rsidRPr="004C475C" w:rsidRDefault="007533F4" w:rsidP="007533F4">
      <w:pPr>
        <w:rPr>
          <w:rStyle w:val="Buchtitel"/>
        </w:rPr>
      </w:pPr>
      <w:r w:rsidRPr="004C475C">
        <w:rPr>
          <w:rStyle w:val="Buchtitel"/>
        </w:rPr>
        <w:t>Restrictions</w:t>
      </w:r>
    </w:p>
    <w:p w14:paraId="240D1520" w14:textId="675690D6" w:rsidR="002946FC" w:rsidRPr="004C475C" w:rsidRDefault="002946FC" w:rsidP="002946FC">
      <w:pPr>
        <w:pStyle w:val="BL"/>
      </w:pPr>
      <w:r w:rsidRPr="004C475C">
        <w:t>The dynamic matching syntax shall only be used when a type context (as defined in clause 3 of ETSI ES 201 873-1</w:t>
      </w:r>
      <w:r w:rsidR="001942A1" w:rsidRPr="004C475C">
        <w:t xml:space="preserve"> [</w:t>
      </w:r>
      <w:r w:rsidR="001942A1" w:rsidRPr="004C475C">
        <w:rPr>
          <w:color w:val="0000FF"/>
        </w:rPr>
        <w:fldChar w:fldCharType="begin"/>
      </w:r>
      <w:r w:rsidR="001942A1" w:rsidRPr="004C475C">
        <w:rPr>
          <w:color w:val="0000FF"/>
        </w:rPr>
        <w:instrText xml:space="preserve">REF REF_ES201873_1 \h </w:instrText>
      </w:r>
      <w:r w:rsidR="001942A1" w:rsidRPr="004C475C">
        <w:rPr>
          <w:color w:val="0000FF"/>
        </w:rPr>
      </w:r>
      <w:r w:rsidR="001942A1" w:rsidRPr="004C475C">
        <w:rPr>
          <w:color w:val="0000FF"/>
        </w:rPr>
        <w:fldChar w:fldCharType="separate"/>
      </w:r>
      <w:r w:rsidR="009C01CA" w:rsidRPr="004C475C">
        <w:t>1</w:t>
      </w:r>
      <w:r w:rsidR="001942A1" w:rsidRPr="004C475C">
        <w:rPr>
          <w:color w:val="0000FF"/>
        </w:rPr>
        <w:fldChar w:fldCharType="end"/>
      </w:r>
      <w:r w:rsidR="001942A1" w:rsidRPr="004C475C">
        <w:t>]</w:t>
      </w:r>
      <w:r w:rsidRPr="004C475C">
        <w:t>) is provided.</w:t>
      </w:r>
    </w:p>
    <w:p w14:paraId="4C077FDA" w14:textId="77777777" w:rsidR="007533F4" w:rsidRPr="004C475C" w:rsidRDefault="007533F4" w:rsidP="00202CA7">
      <w:pPr>
        <w:pStyle w:val="BL"/>
      </w:pPr>
      <w:r w:rsidRPr="004C475C">
        <w:t xml:space="preserve">The </w:t>
      </w:r>
      <w:r w:rsidRPr="004C475C">
        <w:rPr>
          <w:i/>
        </w:rPr>
        <w:t>StatementBlock</w:t>
      </w:r>
      <w:r w:rsidRPr="004C475C">
        <w:t xml:space="preserve"> shall compute a value of type </w:t>
      </w:r>
      <w:r w:rsidRPr="004C475C">
        <w:rPr>
          <w:rFonts w:ascii="Courier New" w:hAnsi="Courier New" w:cs="Courier New"/>
          <w:b/>
        </w:rPr>
        <w:t>boolean</w:t>
      </w:r>
      <w:r w:rsidRPr="004C475C">
        <w:t>.</w:t>
      </w:r>
    </w:p>
    <w:p w14:paraId="56C09CA5" w14:textId="7CD3B96B" w:rsidR="007533F4" w:rsidRPr="004C475C" w:rsidRDefault="007533F4" w:rsidP="00202CA7">
      <w:pPr>
        <w:pStyle w:val="BL"/>
      </w:pPr>
      <w:r w:rsidRPr="004C475C">
        <w:t xml:space="preserve">The </w:t>
      </w:r>
      <w:r w:rsidRPr="004C475C">
        <w:rPr>
          <w:i/>
        </w:rPr>
        <w:t>StatementBlock</w:t>
      </w:r>
      <w:r w:rsidRPr="004C475C">
        <w:t xml:space="preserve"> shall be deterministic and side-effect free and follow the restrictions of </w:t>
      </w:r>
      <w:r w:rsidR="00202CA7" w:rsidRPr="004C475C">
        <w:t>clause</w:t>
      </w:r>
      <w:r w:rsidR="00553028" w:rsidRPr="004C475C">
        <w:t> </w:t>
      </w:r>
      <w:r w:rsidRPr="004C475C">
        <w:t>16.1.4 of ETSI ES 201 873-1</w:t>
      </w:r>
      <w:r w:rsidR="00B0345C" w:rsidRPr="004C475C">
        <w:t xml:space="preserve"> [</w:t>
      </w:r>
      <w:r w:rsidR="00B0345C" w:rsidRPr="004C475C">
        <w:rPr>
          <w:color w:val="0000FF"/>
        </w:rPr>
        <w:fldChar w:fldCharType="begin"/>
      </w:r>
      <w:r w:rsidR="00B0345C" w:rsidRPr="004C475C">
        <w:rPr>
          <w:color w:val="0000FF"/>
        </w:rPr>
        <w:instrText xml:space="preserve">REF REF_ES201873_1 \h </w:instrText>
      </w:r>
      <w:r w:rsidR="00B0345C" w:rsidRPr="004C475C">
        <w:rPr>
          <w:color w:val="0000FF"/>
        </w:rPr>
      </w:r>
      <w:r w:rsidR="00B0345C" w:rsidRPr="004C475C">
        <w:rPr>
          <w:color w:val="0000FF"/>
        </w:rPr>
        <w:fldChar w:fldCharType="separate"/>
      </w:r>
      <w:r w:rsidR="009C01CA" w:rsidRPr="004C475C">
        <w:t>1</w:t>
      </w:r>
      <w:r w:rsidR="00B0345C" w:rsidRPr="004C475C">
        <w:rPr>
          <w:color w:val="0000FF"/>
        </w:rPr>
        <w:fldChar w:fldCharType="end"/>
      </w:r>
      <w:r w:rsidR="00B0345C" w:rsidRPr="004C475C">
        <w:t>]</w:t>
      </w:r>
      <w:r w:rsidRPr="004C475C">
        <w:t>.</w:t>
      </w:r>
    </w:p>
    <w:p w14:paraId="3646469A" w14:textId="77777777" w:rsidR="007533F4" w:rsidRPr="004C475C" w:rsidRDefault="007533F4" w:rsidP="00202CA7">
      <w:pPr>
        <w:pStyle w:val="BL"/>
      </w:pPr>
      <w:r w:rsidRPr="004C475C">
        <w:t xml:space="preserve">The </w:t>
      </w:r>
      <w:r w:rsidRPr="004C475C">
        <w:rPr>
          <w:i/>
        </w:rPr>
        <w:t>StatementBlock</w:t>
      </w:r>
      <w:r w:rsidRPr="004C475C">
        <w:t xml:space="preserve"> shall not use variables that are declared outside of the </w:t>
      </w:r>
      <w:r w:rsidRPr="004C475C">
        <w:rPr>
          <w:i/>
        </w:rPr>
        <w:t>StatementBlock</w:t>
      </w:r>
      <w:r w:rsidRPr="004C475C">
        <w:t>.</w:t>
      </w:r>
    </w:p>
    <w:p w14:paraId="410F418F" w14:textId="77777777" w:rsidR="007533F4" w:rsidRPr="004C475C" w:rsidRDefault="007533F4" w:rsidP="00202CA7">
      <w:pPr>
        <w:pStyle w:val="BL"/>
      </w:pPr>
      <w:r w:rsidRPr="004C475C">
        <w:t xml:space="preserve">The </w:t>
      </w:r>
      <w:r w:rsidRPr="004C475C">
        <w:rPr>
          <w:i/>
        </w:rPr>
        <w:t>StatementBlock</w:t>
      </w:r>
      <w:r w:rsidRPr="004C475C">
        <w:t xml:space="preserve"> shall not use </w:t>
      </w:r>
      <w:r w:rsidRPr="004C475C">
        <w:rPr>
          <w:rFonts w:ascii="Courier New" w:hAnsi="Courier New" w:cs="Courier New"/>
          <w:b/>
        </w:rPr>
        <w:t>inout</w:t>
      </w:r>
      <w:r w:rsidRPr="004C475C">
        <w:t xml:space="preserve"> or </w:t>
      </w:r>
      <w:r w:rsidRPr="004C475C">
        <w:rPr>
          <w:rFonts w:ascii="Courier New" w:hAnsi="Courier New" w:cs="Courier New"/>
          <w:b/>
        </w:rPr>
        <w:t>out</w:t>
      </w:r>
      <w:r w:rsidRPr="004C475C">
        <w:t xml:space="preserve"> parameters.</w:t>
      </w:r>
    </w:p>
    <w:p w14:paraId="7A136299" w14:textId="48A39CD6" w:rsidR="00BC35A4" w:rsidRPr="004C475C" w:rsidRDefault="007533F4" w:rsidP="00BC35A4">
      <w:pPr>
        <w:pStyle w:val="BL"/>
      </w:pPr>
      <w:r w:rsidRPr="004C475C">
        <w:lastRenderedPageBreak/>
        <w:t xml:space="preserve">Only if the dynamic matching syntax appears on the right-hand-side of a parameterized template definition, the formal </w:t>
      </w:r>
      <w:r w:rsidRPr="004C475C">
        <w:rPr>
          <w:rFonts w:ascii="Courier New" w:hAnsi="Courier New" w:cs="Courier New"/>
          <w:b/>
        </w:rPr>
        <w:t>in</w:t>
      </w:r>
      <w:r w:rsidRPr="004C475C">
        <w:t xml:space="preserve"> parameters of that definition may be referenced inside the </w:t>
      </w:r>
      <w:r w:rsidRPr="004C475C">
        <w:rPr>
          <w:i/>
        </w:rPr>
        <w:t>StatementBlock</w:t>
      </w:r>
      <w:r w:rsidRPr="004C475C">
        <w:t xml:space="preserve">. All other formal </w:t>
      </w:r>
      <w:r w:rsidRPr="004C475C">
        <w:rPr>
          <w:rFonts w:ascii="Courier New" w:hAnsi="Courier New" w:cs="Courier New"/>
          <w:b/>
        </w:rPr>
        <w:t>in</w:t>
      </w:r>
      <w:r w:rsidRPr="004C475C">
        <w:t xml:space="preserve"> parameters shall not be used by the </w:t>
      </w:r>
      <w:r w:rsidRPr="004C475C">
        <w:rPr>
          <w:i/>
        </w:rPr>
        <w:t>StatementBlock</w:t>
      </w:r>
      <w:r w:rsidRPr="004C475C">
        <w:t>.</w:t>
      </w:r>
    </w:p>
    <w:p w14:paraId="0152ECF6" w14:textId="54BA7966" w:rsidR="007533F4" w:rsidRPr="004C475C" w:rsidRDefault="00BC35A4" w:rsidP="00BC35A4">
      <w:pPr>
        <w:pStyle w:val="BL"/>
      </w:pPr>
      <w:r w:rsidRPr="004C475C">
        <w:t xml:space="preserve">The </w:t>
      </w:r>
      <w:r w:rsidRPr="004C475C">
        <w:rPr>
          <w:i/>
        </w:rPr>
        <w:t>FunctionRef</w:t>
      </w:r>
      <w:r w:rsidRPr="004C475C">
        <w:t xml:space="preserve"> shall not have a </w:t>
      </w:r>
      <w:r w:rsidRPr="004C475C">
        <w:rPr>
          <w:rFonts w:ascii="Courier New" w:hAnsi="Courier New" w:cs="Courier New"/>
          <w:b/>
        </w:rPr>
        <w:t>runs on</w:t>
      </w:r>
      <w:r w:rsidRPr="004C475C">
        <w:t xml:space="preserve"> clause and the </w:t>
      </w:r>
      <w:r w:rsidRPr="004C475C">
        <w:rPr>
          <w:i/>
        </w:rPr>
        <w:t>StatementBlock</w:t>
      </w:r>
      <w:r w:rsidRPr="004C475C">
        <w:t xml:space="preserve"> shall not use any behaviour that has a </w:t>
      </w:r>
      <w:r w:rsidRPr="004C475C">
        <w:rPr>
          <w:rFonts w:ascii="Courier New" w:hAnsi="Courier New" w:cs="Courier New"/>
          <w:b/>
        </w:rPr>
        <w:t>runs on</w:t>
      </w:r>
      <w:r w:rsidRPr="004C475C">
        <w:t xml:space="preserve"> clause.</w:t>
      </w:r>
    </w:p>
    <w:p w14:paraId="65593CF5" w14:textId="77777777" w:rsidR="007533F4" w:rsidRPr="004C475C" w:rsidRDefault="007533F4" w:rsidP="00202CA7">
      <w:pPr>
        <w:pStyle w:val="EX"/>
      </w:pPr>
      <w:r w:rsidRPr="004C475C">
        <w:t>EXAMPLE:</w:t>
      </w:r>
    </w:p>
    <w:p w14:paraId="2B84678F" w14:textId="77777777" w:rsidR="007533F4" w:rsidRPr="004C475C" w:rsidRDefault="007533F4" w:rsidP="00EF3F42">
      <w:pPr>
        <w:pStyle w:val="PL"/>
        <w:rPr>
          <w:noProof w:val="0"/>
        </w:rPr>
      </w:pPr>
      <w:r w:rsidRPr="004C475C">
        <w:rPr>
          <w:noProof w:val="0"/>
        </w:rPr>
        <w:tab/>
        <w:t>type record of integer Numbers;</w:t>
      </w:r>
    </w:p>
    <w:p w14:paraId="1185B51D" w14:textId="77777777" w:rsidR="007533F4" w:rsidRPr="004C475C" w:rsidRDefault="007533F4" w:rsidP="00EF3F42">
      <w:pPr>
        <w:pStyle w:val="PL"/>
        <w:rPr>
          <w:noProof w:val="0"/>
        </w:rPr>
      </w:pPr>
      <w:r w:rsidRPr="004C475C">
        <w:rPr>
          <w:noProof w:val="0"/>
        </w:rPr>
        <w:tab/>
        <w:t>template Numbers mw_sorted := @dynamic { // value is of type Numbers</w:t>
      </w:r>
    </w:p>
    <w:p w14:paraId="5181DD0B" w14:textId="77777777" w:rsidR="007533F4" w:rsidRPr="004C475C" w:rsidRDefault="007533F4" w:rsidP="00EF3F42">
      <w:pPr>
        <w:pStyle w:val="PL"/>
        <w:rPr>
          <w:noProof w:val="0"/>
        </w:rPr>
      </w:pPr>
      <w:r w:rsidRPr="004C475C">
        <w:rPr>
          <w:noProof w:val="0"/>
        </w:rPr>
        <w:tab/>
      </w:r>
      <w:r w:rsidRPr="004C475C">
        <w:rPr>
          <w:noProof w:val="0"/>
        </w:rPr>
        <w:tab/>
        <w:t>for (var integer v_i := 1; v_i &lt; lengthof(value); v_i := v_i + 1)  {</w:t>
      </w:r>
    </w:p>
    <w:p w14:paraId="7E09E215" w14:textId="77777777" w:rsidR="007533F4" w:rsidRPr="004C475C" w:rsidRDefault="007533F4" w:rsidP="00EF3F42">
      <w:pPr>
        <w:pStyle w:val="PL"/>
        <w:rPr>
          <w:noProof w:val="0"/>
        </w:rPr>
      </w:pPr>
      <w:r w:rsidRPr="004C475C">
        <w:rPr>
          <w:noProof w:val="0"/>
        </w:rPr>
        <w:tab/>
      </w:r>
      <w:r w:rsidRPr="004C475C">
        <w:rPr>
          <w:noProof w:val="0"/>
        </w:rPr>
        <w:tab/>
      </w:r>
      <w:r w:rsidRPr="004C475C">
        <w:rPr>
          <w:noProof w:val="0"/>
        </w:rPr>
        <w:tab/>
        <w:t>if (value[v_i-1] &gt; value[v_i]) { return false }</w:t>
      </w:r>
    </w:p>
    <w:p w14:paraId="5C333FD4" w14:textId="77777777" w:rsidR="007533F4" w:rsidRPr="004C475C" w:rsidRDefault="007533F4" w:rsidP="00EF3F42">
      <w:pPr>
        <w:pStyle w:val="PL"/>
        <w:rPr>
          <w:noProof w:val="0"/>
        </w:rPr>
      </w:pPr>
      <w:r w:rsidRPr="004C475C">
        <w:rPr>
          <w:noProof w:val="0"/>
        </w:rPr>
        <w:tab/>
      </w:r>
      <w:r w:rsidRPr="004C475C">
        <w:rPr>
          <w:noProof w:val="0"/>
        </w:rPr>
        <w:tab/>
        <w:t>}</w:t>
      </w:r>
    </w:p>
    <w:p w14:paraId="3524A020" w14:textId="77777777" w:rsidR="007533F4" w:rsidRPr="004C475C" w:rsidRDefault="007533F4" w:rsidP="00EF3F42">
      <w:pPr>
        <w:pStyle w:val="PL"/>
        <w:rPr>
          <w:noProof w:val="0"/>
        </w:rPr>
      </w:pPr>
      <w:r w:rsidRPr="004C475C">
        <w:rPr>
          <w:noProof w:val="0"/>
        </w:rPr>
        <w:tab/>
      </w:r>
      <w:r w:rsidRPr="004C475C">
        <w:rPr>
          <w:noProof w:val="0"/>
        </w:rPr>
        <w:tab/>
        <w:t>return true;</w:t>
      </w:r>
    </w:p>
    <w:p w14:paraId="591FCBFB" w14:textId="77777777" w:rsidR="007533F4" w:rsidRPr="004C475C" w:rsidRDefault="007533F4" w:rsidP="00EF3F42">
      <w:pPr>
        <w:pStyle w:val="PL"/>
        <w:rPr>
          <w:noProof w:val="0"/>
        </w:rPr>
      </w:pPr>
      <w:r w:rsidRPr="004C475C">
        <w:rPr>
          <w:noProof w:val="0"/>
        </w:rPr>
        <w:tab/>
        <w:t>}</w:t>
      </w:r>
      <w:r w:rsidRPr="004C475C">
        <w:rPr>
          <w:noProof w:val="0"/>
        </w:rPr>
        <w:tab/>
        <w:t xml:space="preserve">// mw_sorted(v_recInt) matches all values of type Numbers </w:t>
      </w:r>
    </w:p>
    <w:p w14:paraId="33E14CA7" w14:textId="4AC3307C" w:rsidR="007533F4" w:rsidRPr="004C475C" w:rsidRDefault="001E7EC2" w:rsidP="00EF3F42">
      <w:pPr>
        <w:pStyle w:val="PL"/>
        <w:rPr>
          <w:noProof w:val="0"/>
        </w:rPr>
      </w:pPr>
      <w:r w:rsidRPr="004C475C">
        <w:rPr>
          <w:noProof w:val="0"/>
        </w:rPr>
        <w:tab/>
      </w:r>
      <w:r w:rsidRPr="004C475C">
        <w:rPr>
          <w:noProof w:val="0"/>
        </w:rPr>
        <w:tab/>
      </w:r>
      <w:r w:rsidR="007533F4" w:rsidRPr="004C475C">
        <w:rPr>
          <w:noProof w:val="0"/>
        </w:rPr>
        <w:t>// if elements of v_recInt do not break an ascending order</w:t>
      </w:r>
    </w:p>
    <w:p w14:paraId="65466ECB" w14:textId="77777777" w:rsidR="007533F4" w:rsidRPr="004C475C" w:rsidRDefault="007533F4" w:rsidP="00EF3F42">
      <w:pPr>
        <w:pStyle w:val="PL"/>
        <w:rPr>
          <w:noProof w:val="0"/>
        </w:rPr>
      </w:pPr>
    </w:p>
    <w:p w14:paraId="7E7F9BCD" w14:textId="77777777" w:rsidR="001E7EC2" w:rsidRPr="004C475C" w:rsidRDefault="001E7EC2" w:rsidP="001E7EC2">
      <w:pPr>
        <w:pStyle w:val="PL"/>
        <w:rPr>
          <w:noProof w:val="0"/>
        </w:rPr>
      </w:pPr>
      <w:r w:rsidRPr="004C475C">
        <w:rPr>
          <w:noProof w:val="0"/>
        </w:rPr>
        <w:tab/>
        <w:t>type record Coordinate { float x, float y };</w:t>
      </w:r>
    </w:p>
    <w:p w14:paraId="00890342" w14:textId="77777777" w:rsidR="001E7EC2" w:rsidRPr="004C475C" w:rsidRDefault="001E7EC2" w:rsidP="001E7EC2">
      <w:pPr>
        <w:pStyle w:val="PL"/>
        <w:rPr>
          <w:noProof w:val="0"/>
        </w:rPr>
      </w:pPr>
      <w:r w:rsidRPr="004C475C">
        <w:rPr>
          <w:noProof w:val="0"/>
        </w:rPr>
        <w:tab/>
        <w:t>external function @deterministic fx_distance(Coordinate p_a, Coordinate p_b) return float;</w:t>
      </w:r>
    </w:p>
    <w:p w14:paraId="234EB127" w14:textId="5F371A7B" w:rsidR="001E7EC2" w:rsidRPr="004C475C" w:rsidRDefault="001E7EC2" w:rsidP="001E7EC2">
      <w:pPr>
        <w:pStyle w:val="PL"/>
        <w:rPr>
          <w:noProof w:val="0"/>
        </w:rPr>
      </w:pPr>
      <w:r w:rsidRPr="004C475C">
        <w:rPr>
          <w:noProof w:val="0"/>
        </w:rPr>
        <w:tab/>
        <w:t xml:space="preserve">template Coordinate mw_closeTo(Coordinate p_origin := { 0.0, 0.0 }, float p_maxDistance := 1.0) </w:t>
      </w:r>
    </w:p>
    <w:p w14:paraId="1CEEE529" w14:textId="77777777" w:rsidR="001E7EC2" w:rsidRPr="004C475C" w:rsidRDefault="001E7EC2" w:rsidP="001E7EC2">
      <w:pPr>
        <w:pStyle w:val="PL"/>
        <w:rPr>
          <w:noProof w:val="0"/>
        </w:rPr>
      </w:pPr>
      <w:r w:rsidRPr="004C475C">
        <w:rPr>
          <w:noProof w:val="0"/>
        </w:rPr>
        <w:tab/>
      </w:r>
      <w:r w:rsidRPr="004C475C">
        <w:rPr>
          <w:noProof w:val="0"/>
        </w:rPr>
        <w:tab/>
        <w:t>// access to in parameters is allowed</w:t>
      </w:r>
    </w:p>
    <w:p w14:paraId="13DA1985" w14:textId="77777777" w:rsidR="001E7EC2" w:rsidRPr="004C475C" w:rsidRDefault="001E7EC2" w:rsidP="001E7EC2">
      <w:pPr>
        <w:pStyle w:val="PL"/>
        <w:rPr>
          <w:noProof w:val="0"/>
        </w:rPr>
      </w:pPr>
      <w:r w:rsidRPr="004C475C">
        <w:rPr>
          <w:noProof w:val="0"/>
        </w:rPr>
        <w:tab/>
      </w:r>
      <w:r w:rsidRPr="004C475C">
        <w:rPr>
          <w:noProof w:val="0"/>
        </w:rPr>
        <w:tab/>
        <w:t>:= @dynamic { return fx_distance(p_origin, value) &lt;= p_maxDistance; };</w:t>
      </w:r>
    </w:p>
    <w:p w14:paraId="3111C751" w14:textId="77777777" w:rsidR="001E7EC2" w:rsidRPr="004C475C" w:rsidRDefault="001E7EC2" w:rsidP="001E7EC2">
      <w:pPr>
        <w:pStyle w:val="PL"/>
        <w:rPr>
          <w:noProof w:val="0"/>
        </w:rPr>
      </w:pPr>
      <w:r w:rsidRPr="004C475C">
        <w:rPr>
          <w:noProof w:val="0"/>
        </w:rPr>
        <w:tab/>
      </w:r>
      <w:r w:rsidRPr="004C475C">
        <w:rPr>
          <w:noProof w:val="0"/>
        </w:rPr>
        <w:tab/>
        <w:t xml:space="preserve">// mw_closeTo(c,d) matches all values of type Coordinate </w:t>
      </w:r>
    </w:p>
    <w:p w14:paraId="12182EE8" w14:textId="05B90F3C" w:rsidR="001E7EC2" w:rsidRPr="004C475C" w:rsidRDefault="001E7EC2" w:rsidP="001E7EC2">
      <w:pPr>
        <w:pStyle w:val="PL"/>
        <w:rPr>
          <w:noProof w:val="0"/>
        </w:rPr>
      </w:pPr>
      <w:r w:rsidRPr="004C475C">
        <w:rPr>
          <w:noProof w:val="0"/>
        </w:rPr>
        <w:tab/>
      </w:r>
      <w:r w:rsidRPr="004C475C">
        <w:rPr>
          <w:noProof w:val="0"/>
        </w:rPr>
        <w:tab/>
        <w:t xml:space="preserve">// which have maximum distance of d from Coordinate c </w:t>
      </w:r>
    </w:p>
    <w:p w14:paraId="44CC2627" w14:textId="77777777" w:rsidR="001E7EC2" w:rsidRPr="004C475C" w:rsidRDefault="001E7EC2" w:rsidP="001E7EC2">
      <w:pPr>
        <w:pStyle w:val="PL"/>
        <w:rPr>
          <w:noProof w:val="0"/>
        </w:rPr>
      </w:pPr>
    </w:p>
    <w:p w14:paraId="4ED3680F" w14:textId="6BF0FCDF" w:rsidR="007533F4" w:rsidRPr="004C475C" w:rsidRDefault="007533F4" w:rsidP="00EF3F42">
      <w:pPr>
        <w:pStyle w:val="PL"/>
        <w:rPr>
          <w:noProof w:val="0"/>
        </w:rPr>
      </w:pPr>
      <w:r w:rsidRPr="004C475C">
        <w:rPr>
          <w:noProof w:val="0"/>
        </w:rPr>
        <w:tab/>
        <w:t xml:space="preserve">external function </w:t>
      </w:r>
      <w:r w:rsidR="009857FA" w:rsidRPr="004C475C">
        <w:rPr>
          <w:noProof w:val="0"/>
        </w:rPr>
        <w:t xml:space="preserve">@deterministic </w:t>
      </w:r>
      <w:r w:rsidRPr="004C475C">
        <w:rPr>
          <w:noProof w:val="0"/>
        </w:rPr>
        <w:t>fx_isPrime(integer p_x) return boolean;</w:t>
      </w:r>
    </w:p>
    <w:p w14:paraId="1F4BE231" w14:textId="77777777" w:rsidR="007533F4" w:rsidRPr="004C475C" w:rsidRDefault="007533F4" w:rsidP="00EF3F42">
      <w:pPr>
        <w:pStyle w:val="PL"/>
        <w:rPr>
          <w:noProof w:val="0"/>
        </w:rPr>
      </w:pPr>
      <w:r w:rsidRPr="004C475C">
        <w:rPr>
          <w:noProof w:val="0"/>
        </w:rPr>
        <w:tab/>
        <w:t>:</w:t>
      </w:r>
    </w:p>
    <w:p w14:paraId="3D312401" w14:textId="77777777" w:rsidR="007533F4" w:rsidRPr="004C475C" w:rsidRDefault="007533F4" w:rsidP="00EF3F42">
      <w:pPr>
        <w:pStyle w:val="PL"/>
        <w:rPr>
          <w:noProof w:val="0"/>
        </w:rPr>
      </w:pPr>
      <w:r w:rsidRPr="004C475C">
        <w:rPr>
          <w:noProof w:val="0"/>
        </w:rPr>
        <w:tab/>
        <w:t>p.receive(@dynamic fx_isPrime)</w:t>
      </w:r>
    </w:p>
    <w:p w14:paraId="213F08AA" w14:textId="77777777" w:rsidR="007533F4" w:rsidRPr="004C475C" w:rsidRDefault="007533F4" w:rsidP="00EF3F42">
      <w:pPr>
        <w:pStyle w:val="PL"/>
        <w:rPr>
          <w:noProof w:val="0"/>
        </w:rPr>
      </w:pPr>
      <w:r w:rsidRPr="004C475C">
        <w:rPr>
          <w:noProof w:val="0"/>
        </w:rPr>
        <w:tab/>
        <w:t>// is the same as p.receive(integer:@dynamic { return fx_isPrime(value) })</w:t>
      </w:r>
    </w:p>
    <w:p w14:paraId="0A3C347B" w14:textId="77777777" w:rsidR="000F5602" w:rsidRPr="004C475C" w:rsidRDefault="000F5602" w:rsidP="007533F4">
      <w:pPr>
        <w:spacing w:after="0"/>
        <w:rPr>
          <w:rFonts w:ascii="Courier New" w:hAnsi="Courier New" w:cs="Courier New"/>
          <w:sz w:val="16"/>
          <w:szCs w:val="16"/>
        </w:rPr>
      </w:pPr>
    </w:p>
    <w:p w14:paraId="42B61A8A" w14:textId="77777777" w:rsidR="0017310E" w:rsidRPr="004C475C" w:rsidRDefault="0017310E" w:rsidP="0017310E">
      <w:pPr>
        <w:pStyle w:val="berschrift2"/>
      </w:pPr>
      <w:bookmarkStart w:id="25" w:name="_Toc39486326"/>
      <w:r w:rsidRPr="004C475C">
        <w:t>5.2</w:t>
      </w:r>
      <w:r w:rsidRPr="004C475C">
        <w:tab/>
        <w:t>Templates with variable bindings</w:t>
      </w:r>
      <w:bookmarkEnd w:id="25"/>
    </w:p>
    <w:p w14:paraId="5F250163" w14:textId="77777777" w:rsidR="0017310E" w:rsidRPr="004C475C" w:rsidRDefault="0017310E" w:rsidP="0017310E">
      <w:pPr>
        <w:pStyle w:val="berschrift3"/>
      </w:pPr>
      <w:bookmarkStart w:id="26" w:name="_Toc39486327"/>
      <w:r w:rsidRPr="004C475C">
        <w:t>5.2.0</w:t>
      </w:r>
      <w:r w:rsidRPr="004C475C">
        <w:tab/>
        <w:t>General</w:t>
      </w:r>
      <w:bookmarkEnd w:id="26"/>
    </w:p>
    <w:p w14:paraId="29B32A54" w14:textId="102AECFB" w:rsidR="0017310E" w:rsidRPr="004C475C" w:rsidRDefault="0017310E" w:rsidP="0017310E">
      <w:r w:rsidRPr="004C475C">
        <w:t xml:space="preserve">The possibilities to retrieve field values of received messages and signatures in ETSI ES 201 873-1 </w:t>
      </w:r>
      <w:r w:rsidR="00B0345C" w:rsidRPr="004C475C">
        <w:t>[</w:t>
      </w:r>
      <w:r w:rsidR="00B0345C" w:rsidRPr="004C475C">
        <w:rPr>
          <w:color w:val="0000FF"/>
        </w:rPr>
        <w:fldChar w:fldCharType="begin"/>
      </w:r>
      <w:r w:rsidR="00B0345C" w:rsidRPr="004C475C">
        <w:rPr>
          <w:color w:val="0000FF"/>
        </w:rPr>
        <w:instrText xml:space="preserve">REF REF_ES201873_1 \h </w:instrText>
      </w:r>
      <w:r w:rsidR="00B0345C" w:rsidRPr="004C475C">
        <w:rPr>
          <w:color w:val="0000FF"/>
        </w:rPr>
      </w:r>
      <w:r w:rsidR="00B0345C" w:rsidRPr="004C475C">
        <w:rPr>
          <w:color w:val="0000FF"/>
        </w:rPr>
        <w:fldChar w:fldCharType="separate"/>
      </w:r>
      <w:r w:rsidR="009C01CA" w:rsidRPr="004C475C">
        <w:t>1</w:t>
      </w:r>
      <w:r w:rsidR="00B0345C" w:rsidRPr="004C475C">
        <w:rPr>
          <w:color w:val="0000FF"/>
        </w:rPr>
        <w:fldChar w:fldCharType="end"/>
      </w:r>
      <w:r w:rsidR="00B0345C" w:rsidRPr="004C475C">
        <w:t>]</w:t>
      </w:r>
      <w:r w:rsidRPr="004C475C">
        <w:t xml:space="preserve"> are restricted and cumbersome. To overcome this situation, this clause implements the definition of templates with variable bindings that store the actual value matched by a template instance</w:t>
      </w:r>
      <w:r w:rsidR="004B777E" w:rsidRPr="004C475C">
        <w:t xml:space="preserve"> </w:t>
      </w:r>
      <w:r w:rsidRPr="004C475C">
        <w:t xml:space="preserve">if the matching of all containing templates is successful. This feature is implemented by using the </w:t>
      </w:r>
      <w:r w:rsidR="003571E7" w:rsidRPr="004C475C">
        <w:rPr>
          <w:sz w:val="16"/>
          <w:szCs w:val="16"/>
        </w:rPr>
        <w:t>"</w:t>
      </w:r>
      <w:r w:rsidRPr="004C475C">
        <w:rPr>
          <w:sz w:val="16"/>
          <w:szCs w:val="16"/>
        </w:rPr>
        <w:t>-&gt;</w:t>
      </w:r>
      <w:r w:rsidR="003571E7" w:rsidRPr="004C475C">
        <w:rPr>
          <w:sz w:val="16"/>
          <w:szCs w:val="16"/>
        </w:rPr>
        <w:t>"</w:t>
      </w:r>
      <w:r w:rsidRPr="004C475C">
        <w:t xml:space="preserve"> symbol for denoting a value assignment to a variable or an </w:t>
      </w:r>
      <w:r w:rsidRPr="004C475C">
        <w:rPr>
          <w:rFonts w:ascii="Courier New" w:hAnsi="Courier New" w:cs="Courier New"/>
          <w:b/>
        </w:rPr>
        <w:t>out</w:t>
      </w:r>
      <w:r w:rsidRPr="004C475C">
        <w:t xml:space="preserve"> parameter in the scope of a template definition in case of a successful template matching. Such a value assignment can syntactically be specified at all places where a template matching mechanism or a template reference is used in a template definition or an inline template.</w:t>
      </w:r>
    </w:p>
    <w:p w14:paraId="596B998D" w14:textId="77777777" w:rsidR="0017310E" w:rsidRPr="004C475C" w:rsidRDefault="0017310E" w:rsidP="0017310E">
      <w:pPr>
        <w:pStyle w:val="berschrift3"/>
      </w:pPr>
      <w:bookmarkStart w:id="27" w:name="_Toc39486328"/>
      <w:r w:rsidRPr="004C475C">
        <w:t>5.2.1</w:t>
      </w:r>
      <w:r w:rsidRPr="004C475C">
        <w:tab/>
        <w:t>Value retrieval from matching</w:t>
      </w:r>
      <w:bookmarkEnd w:id="27"/>
    </w:p>
    <w:p w14:paraId="0FEEA98A" w14:textId="77777777" w:rsidR="0017310E" w:rsidRPr="004C475C" w:rsidRDefault="0017310E" w:rsidP="0017310E">
      <w:r w:rsidRPr="004C475C">
        <w:t xml:space="preserve">In case of a successful template match, the value which matches the template can be assigned to a variable. This can be specified by using the </w:t>
      </w:r>
      <w:r w:rsidR="003571E7" w:rsidRPr="004C475C">
        <w:rPr>
          <w:sz w:val="16"/>
          <w:szCs w:val="16"/>
        </w:rPr>
        <w:t>"</w:t>
      </w:r>
      <w:r w:rsidRPr="004C475C">
        <w:rPr>
          <w:sz w:val="16"/>
          <w:szCs w:val="16"/>
        </w:rPr>
        <w:t>-&gt;</w:t>
      </w:r>
      <w:r w:rsidR="003571E7" w:rsidRPr="004C475C">
        <w:rPr>
          <w:sz w:val="16"/>
          <w:szCs w:val="16"/>
        </w:rPr>
        <w:t>"</w:t>
      </w:r>
      <w:r w:rsidRPr="004C475C">
        <w:t xml:space="preserve"> symbol.</w:t>
      </w:r>
    </w:p>
    <w:p w14:paraId="51EADB83" w14:textId="77777777" w:rsidR="0017310E" w:rsidRPr="004C475C" w:rsidRDefault="0017310E" w:rsidP="0017310E">
      <w:pPr>
        <w:rPr>
          <w:b/>
          <w:i/>
          <w:szCs w:val="24"/>
        </w:rPr>
      </w:pPr>
      <w:r w:rsidRPr="004C475C">
        <w:rPr>
          <w:b/>
          <w:i/>
          <w:szCs w:val="24"/>
        </w:rPr>
        <w:t>Syntactical Structure</w:t>
      </w:r>
    </w:p>
    <w:p w14:paraId="39F41C43" w14:textId="77777777" w:rsidR="0017310E" w:rsidRPr="004C475C" w:rsidRDefault="0017310E" w:rsidP="00202CA7">
      <w:r w:rsidRPr="004C475C">
        <w:rPr>
          <w:i/>
        </w:rPr>
        <w:t xml:space="preserve">TemplateInstance </w:t>
      </w:r>
      <w:r w:rsidR="003571E7" w:rsidRPr="004C475C">
        <w:rPr>
          <w:b/>
        </w:rPr>
        <w:t>"</w:t>
      </w:r>
      <w:r w:rsidRPr="004C475C">
        <w:rPr>
          <w:b/>
        </w:rPr>
        <w:t>-&gt;</w:t>
      </w:r>
      <w:r w:rsidR="003571E7" w:rsidRPr="004C475C">
        <w:rPr>
          <w:b/>
        </w:rPr>
        <w:t>"</w:t>
      </w:r>
      <w:r w:rsidRPr="004C475C">
        <w:rPr>
          <w:b/>
        </w:rPr>
        <w:t xml:space="preserve"> </w:t>
      </w:r>
      <w:r w:rsidRPr="004C475C">
        <w:rPr>
          <w:rStyle w:val="ZitatZchn"/>
          <w:rFonts w:eastAsiaTheme="minorEastAsia"/>
          <w:sz w:val="20"/>
          <w:szCs w:val="20"/>
        </w:rPr>
        <w:t>VariableRef</w:t>
      </w:r>
    </w:p>
    <w:p w14:paraId="64ED10DA" w14:textId="77777777" w:rsidR="0017310E" w:rsidRPr="004C475C" w:rsidRDefault="0017310E" w:rsidP="00202CA7">
      <w:pPr>
        <w:rPr>
          <w:b/>
          <w:i/>
          <w:szCs w:val="24"/>
        </w:rPr>
      </w:pPr>
      <w:r w:rsidRPr="004C475C">
        <w:rPr>
          <w:b/>
          <w:i/>
          <w:szCs w:val="24"/>
        </w:rPr>
        <w:t>Semantic Description</w:t>
      </w:r>
    </w:p>
    <w:p w14:paraId="75AC6537" w14:textId="77777777" w:rsidR="0017310E" w:rsidRPr="004C475C" w:rsidRDefault="0017310E" w:rsidP="00202CA7">
      <w:r w:rsidRPr="004C475C">
        <w:t xml:space="preserve">If a template successfully matches a value and contains a value retrieval assignment for a </w:t>
      </w:r>
      <w:r w:rsidRPr="004C475C">
        <w:rPr>
          <w:i/>
        </w:rPr>
        <w:t>TemplateInstance</w:t>
      </w:r>
      <w:r w:rsidRPr="004C475C">
        <w:t xml:space="preserve">, then, if during the matching process that </w:t>
      </w:r>
      <w:r w:rsidRPr="004C475C">
        <w:rPr>
          <w:i/>
        </w:rPr>
        <w:t>TemplateInstance</w:t>
      </w:r>
      <w:r w:rsidRPr="004C475C">
        <w:t xml:space="preserve"> and all its containing </w:t>
      </w:r>
      <w:r w:rsidRPr="004C475C">
        <w:rPr>
          <w:i/>
        </w:rPr>
        <w:t>TemplateInstances</w:t>
      </w:r>
      <w:r w:rsidRPr="004C475C">
        <w:t xml:space="preserve"> contribute to the successful template match, the part of the value the </w:t>
      </w:r>
      <w:r w:rsidRPr="004C475C">
        <w:rPr>
          <w:i/>
        </w:rPr>
        <w:t>TemplateInstance</w:t>
      </w:r>
      <w:r w:rsidRPr="004C475C">
        <w:t xml:space="preserve"> was matching is assigned to the </w:t>
      </w:r>
      <w:r w:rsidRPr="004C475C">
        <w:rPr>
          <w:i/>
        </w:rPr>
        <w:t>VariableRef</w:t>
      </w:r>
      <w:r w:rsidRPr="004C475C">
        <w:t xml:space="preserve"> referenced in the value retrieval assignment.</w:t>
      </w:r>
    </w:p>
    <w:p w14:paraId="71B3F001" w14:textId="77777777" w:rsidR="0017310E" w:rsidRPr="004C475C" w:rsidRDefault="00202CA7" w:rsidP="00202CA7">
      <w:pPr>
        <w:pStyle w:val="EX"/>
        <w:rPr>
          <w:color w:val="000000"/>
        </w:rPr>
      </w:pPr>
      <w:r w:rsidRPr="004C475C">
        <w:rPr>
          <w:lang w:eastAsia="en-GB"/>
        </w:rPr>
        <w:t>EXAMPLE:</w:t>
      </w:r>
    </w:p>
    <w:p w14:paraId="749AD7E6" w14:textId="551210D2" w:rsidR="001350E6" w:rsidRPr="004C475C" w:rsidRDefault="001350E6" w:rsidP="001350E6">
      <w:pPr>
        <w:pStyle w:val="PL"/>
        <w:keepLines/>
        <w:ind w:left="284"/>
        <w:rPr>
          <w:rFonts w:cs="Courier New"/>
          <w:noProof w:val="0"/>
          <w:color w:val="000000"/>
          <w:szCs w:val="16"/>
        </w:rPr>
      </w:pPr>
      <w:r w:rsidRPr="004C475C">
        <w:rPr>
          <w:rFonts w:cs="Courier New"/>
          <w:b/>
          <w:noProof w:val="0"/>
          <w:color w:val="000000"/>
          <w:szCs w:val="16"/>
        </w:rPr>
        <w:t>template</w:t>
      </w:r>
      <w:r w:rsidRPr="004C475C">
        <w:rPr>
          <w:rFonts w:cs="Courier New"/>
          <w:noProof w:val="0"/>
          <w:color w:val="000000"/>
          <w:szCs w:val="16"/>
        </w:rPr>
        <w:t xml:space="preserve"> </w:t>
      </w:r>
      <w:r w:rsidRPr="004C475C">
        <w:rPr>
          <w:rFonts w:cs="Courier New"/>
          <w:b/>
          <w:noProof w:val="0"/>
          <w:color w:val="000000"/>
          <w:szCs w:val="16"/>
        </w:rPr>
        <w:t>integer</w:t>
      </w:r>
      <w:r w:rsidRPr="004C475C">
        <w:rPr>
          <w:rFonts w:cs="Courier New"/>
          <w:noProof w:val="0"/>
          <w:color w:val="000000"/>
          <w:szCs w:val="16"/>
        </w:rPr>
        <w:t xml:space="preserve"> mw_t1(out integer p)</w:t>
      </w:r>
    </w:p>
    <w:p w14:paraId="73597B3A" w14:textId="68C8A4A5" w:rsidR="001350E6" w:rsidRPr="004C475C" w:rsidRDefault="001350E6" w:rsidP="001350E6">
      <w:pPr>
        <w:pStyle w:val="PL"/>
        <w:keepLines/>
        <w:ind w:left="284"/>
        <w:rPr>
          <w:rFonts w:cs="Courier New"/>
          <w:noProof w:val="0"/>
          <w:color w:val="000000"/>
          <w:szCs w:val="16"/>
        </w:rPr>
      </w:pPr>
      <w:r w:rsidRPr="004C475C">
        <w:rPr>
          <w:rFonts w:cs="Courier New"/>
          <w:b/>
          <w:noProof w:val="0"/>
          <w:color w:val="000000"/>
          <w:szCs w:val="16"/>
        </w:rPr>
        <w:tab/>
      </w:r>
      <w:r w:rsidRPr="004C475C">
        <w:rPr>
          <w:rFonts w:cs="Courier New"/>
          <w:b/>
          <w:noProof w:val="0"/>
          <w:color w:val="000000"/>
          <w:szCs w:val="16"/>
        </w:rPr>
        <w:tab/>
      </w:r>
      <w:r w:rsidRPr="004C475C">
        <w:rPr>
          <w:rFonts w:cs="Courier New"/>
          <w:b/>
          <w:noProof w:val="0"/>
          <w:color w:val="000000"/>
          <w:szCs w:val="16"/>
        </w:rPr>
        <w:tab/>
      </w:r>
      <w:r w:rsidRPr="004C475C">
        <w:rPr>
          <w:rFonts w:cs="Courier New"/>
          <w:noProof w:val="0"/>
          <w:color w:val="000000"/>
          <w:szCs w:val="16"/>
        </w:rPr>
        <w:t xml:space="preserve">:= (?, (1..3) -&gt; p); // mw_t1 always matches because of the first list element, </w:t>
      </w:r>
    </w:p>
    <w:p w14:paraId="0EE4FF7A" w14:textId="1136D826" w:rsidR="001350E6" w:rsidRPr="004C475C" w:rsidRDefault="001350E6" w:rsidP="001350E6">
      <w:pPr>
        <w:pStyle w:val="PL"/>
        <w:keepLines/>
        <w:ind w:left="284"/>
        <w:rPr>
          <w:rFonts w:cs="Courier New"/>
          <w:noProof w:val="0"/>
          <w:color w:val="000000"/>
          <w:szCs w:val="16"/>
        </w:rPr>
      </w:pPr>
      <w:r w:rsidRPr="004C475C">
        <w:rPr>
          <w:rFonts w:cs="Courier New"/>
          <w:noProof w:val="0"/>
          <w:color w:val="000000"/>
          <w:szCs w:val="16"/>
        </w:rPr>
        <w:tab/>
      </w:r>
      <w:r w:rsidRPr="004C475C">
        <w:rPr>
          <w:rFonts w:cs="Courier New"/>
          <w:noProof w:val="0"/>
          <w:color w:val="000000"/>
          <w:szCs w:val="16"/>
        </w:rPr>
        <w:tab/>
      </w:r>
      <w:r w:rsidRPr="004C475C">
        <w:rPr>
          <w:rFonts w:cs="Courier New"/>
          <w:noProof w:val="0"/>
          <w:color w:val="000000"/>
          <w:szCs w:val="16"/>
        </w:rPr>
        <w:tab/>
      </w:r>
      <w:r w:rsidRPr="004C475C">
        <w:rPr>
          <w:rFonts w:cs="Courier New"/>
          <w:noProof w:val="0"/>
          <w:color w:val="000000"/>
          <w:szCs w:val="16"/>
        </w:rPr>
        <w:tab/>
      </w:r>
      <w:r w:rsidRPr="004C475C">
        <w:rPr>
          <w:rFonts w:cs="Courier New"/>
          <w:noProof w:val="0"/>
          <w:color w:val="000000"/>
          <w:szCs w:val="16"/>
        </w:rPr>
        <w:tab/>
      </w:r>
      <w:r w:rsidRPr="004C475C">
        <w:rPr>
          <w:rFonts w:cs="Courier New"/>
          <w:noProof w:val="0"/>
          <w:color w:val="000000"/>
          <w:szCs w:val="16"/>
        </w:rPr>
        <w:tab/>
      </w:r>
      <w:r w:rsidRPr="004C475C">
        <w:rPr>
          <w:rFonts w:cs="Courier New"/>
          <w:noProof w:val="0"/>
          <w:color w:val="000000"/>
          <w:szCs w:val="16"/>
        </w:rPr>
        <w:tab/>
      </w:r>
      <w:r w:rsidRPr="004C475C">
        <w:rPr>
          <w:rFonts w:cs="Courier New"/>
          <w:noProof w:val="0"/>
          <w:color w:val="000000"/>
          <w:szCs w:val="16"/>
        </w:rPr>
        <w:tab/>
        <w:t xml:space="preserve">// and since the (1..3) does not contribute to the successful match </w:t>
      </w:r>
    </w:p>
    <w:p w14:paraId="0229937C" w14:textId="58318376" w:rsidR="001350E6" w:rsidRPr="004C475C" w:rsidRDefault="001350E6" w:rsidP="001350E6">
      <w:pPr>
        <w:pStyle w:val="PL"/>
        <w:keepLines/>
        <w:ind w:left="284"/>
        <w:rPr>
          <w:rFonts w:cs="Courier New"/>
          <w:noProof w:val="0"/>
          <w:color w:val="000000"/>
          <w:szCs w:val="16"/>
        </w:rPr>
      </w:pPr>
      <w:r w:rsidRPr="004C475C">
        <w:rPr>
          <w:rFonts w:cs="Courier New"/>
          <w:noProof w:val="0"/>
          <w:color w:val="000000"/>
          <w:szCs w:val="16"/>
        </w:rPr>
        <w:tab/>
      </w:r>
      <w:r w:rsidRPr="004C475C">
        <w:rPr>
          <w:rFonts w:cs="Courier New"/>
          <w:noProof w:val="0"/>
          <w:color w:val="000000"/>
          <w:szCs w:val="16"/>
        </w:rPr>
        <w:tab/>
      </w:r>
      <w:r w:rsidRPr="004C475C">
        <w:rPr>
          <w:rFonts w:cs="Courier New"/>
          <w:noProof w:val="0"/>
          <w:color w:val="000000"/>
          <w:szCs w:val="16"/>
        </w:rPr>
        <w:tab/>
      </w:r>
      <w:r w:rsidRPr="004C475C">
        <w:rPr>
          <w:rFonts w:cs="Courier New"/>
          <w:noProof w:val="0"/>
          <w:color w:val="000000"/>
          <w:szCs w:val="16"/>
        </w:rPr>
        <w:tab/>
      </w:r>
      <w:r w:rsidRPr="004C475C">
        <w:rPr>
          <w:rFonts w:cs="Courier New"/>
          <w:noProof w:val="0"/>
          <w:color w:val="000000"/>
          <w:szCs w:val="16"/>
        </w:rPr>
        <w:tab/>
      </w:r>
      <w:r w:rsidRPr="004C475C">
        <w:rPr>
          <w:rFonts w:cs="Courier New"/>
          <w:noProof w:val="0"/>
          <w:color w:val="000000"/>
          <w:szCs w:val="16"/>
        </w:rPr>
        <w:tab/>
      </w:r>
      <w:r w:rsidRPr="004C475C">
        <w:rPr>
          <w:rFonts w:cs="Courier New"/>
          <w:noProof w:val="0"/>
          <w:color w:val="000000"/>
          <w:szCs w:val="16"/>
        </w:rPr>
        <w:tab/>
      </w:r>
      <w:r w:rsidRPr="004C475C">
        <w:rPr>
          <w:rFonts w:cs="Courier New"/>
          <w:noProof w:val="0"/>
          <w:color w:val="000000"/>
          <w:szCs w:val="16"/>
        </w:rPr>
        <w:tab/>
        <w:t>// the out parameter p is not assigned a value</w:t>
      </w:r>
    </w:p>
    <w:p w14:paraId="100BBD50" w14:textId="77777777" w:rsidR="001350E6" w:rsidRPr="004C475C" w:rsidRDefault="001350E6" w:rsidP="001350E6">
      <w:pPr>
        <w:pStyle w:val="PL"/>
        <w:keepLines/>
        <w:ind w:left="284"/>
        <w:rPr>
          <w:rFonts w:cs="Courier New"/>
          <w:noProof w:val="0"/>
          <w:color w:val="000000"/>
          <w:szCs w:val="16"/>
        </w:rPr>
      </w:pPr>
      <w:r w:rsidRPr="004C475C">
        <w:rPr>
          <w:rFonts w:cs="Courier New"/>
          <w:b/>
          <w:noProof w:val="0"/>
          <w:color w:val="000000"/>
          <w:szCs w:val="16"/>
        </w:rPr>
        <w:t>template</w:t>
      </w:r>
      <w:r w:rsidRPr="004C475C">
        <w:rPr>
          <w:rFonts w:cs="Courier New"/>
          <w:noProof w:val="0"/>
          <w:color w:val="000000"/>
          <w:szCs w:val="16"/>
        </w:rPr>
        <w:t xml:space="preserve"> </w:t>
      </w:r>
      <w:r w:rsidRPr="004C475C">
        <w:rPr>
          <w:rFonts w:cs="Courier New"/>
          <w:b/>
          <w:noProof w:val="0"/>
          <w:color w:val="000000"/>
          <w:szCs w:val="16"/>
        </w:rPr>
        <w:t>integer</w:t>
      </w:r>
      <w:r w:rsidRPr="004C475C">
        <w:rPr>
          <w:rFonts w:cs="Courier New"/>
          <w:noProof w:val="0"/>
          <w:color w:val="000000"/>
          <w:szCs w:val="16"/>
        </w:rPr>
        <w:t xml:space="preserve"> mw_t2(out integer p_small, out integer p_big) </w:t>
      </w:r>
    </w:p>
    <w:p w14:paraId="2D6A618F" w14:textId="0898AFF6" w:rsidR="001350E6" w:rsidRPr="004C475C" w:rsidRDefault="001350E6" w:rsidP="001350E6">
      <w:pPr>
        <w:pStyle w:val="PL"/>
        <w:keepLines/>
        <w:ind w:left="284"/>
        <w:rPr>
          <w:rFonts w:cs="Courier New"/>
          <w:noProof w:val="0"/>
          <w:color w:val="000000"/>
          <w:szCs w:val="16"/>
        </w:rPr>
      </w:pPr>
      <w:r w:rsidRPr="004C475C">
        <w:rPr>
          <w:rFonts w:cs="Courier New"/>
          <w:b/>
          <w:noProof w:val="0"/>
          <w:color w:val="000000"/>
          <w:szCs w:val="16"/>
        </w:rPr>
        <w:tab/>
      </w:r>
      <w:r w:rsidRPr="004C475C">
        <w:rPr>
          <w:rFonts w:cs="Courier New"/>
          <w:b/>
          <w:noProof w:val="0"/>
          <w:color w:val="000000"/>
          <w:szCs w:val="16"/>
        </w:rPr>
        <w:tab/>
      </w:r>
      <w:r w:rsidRPr="004C475C">
        <w:rPr>
          <w:rFonts w:cs="Courier New"/>
          <w:b/>
          <w:noProof w:val="0"/>
          <w:color w:val="000000"/>
          <w:szCs w:val="16"/>
        </w:rPr>
        <w:tab/>
      </w:r>
      <w:r w:rsidRPr="004C475C">
        <w:rPr>
          <w:rFonts w:cs="Courier New"/>
          <w:noProof w:val="0"/>
          <w:color w:val="000000"/>
          <w:szCs w:val="16"/>
        </w:rPr>
        <w:t xml:space="preserve">:= ((1..3) -&gt; p_small, (3..5) -&gt; p_big) </w:t>
      </w:r>
    </w:p>
    <w:p w14:paraId="652D7DF8" w14:textId="77777777" w:rsidR="001350E6" w:rsidRPr="004C475C" w:rsidRDefault="001350E6" w:rsidP="001350E6">
      <w:pPr>
        <w:pStyle w:val="PL"/>
        <w:keepLines/>
        <w:ind w:left="284"/>
        <w:rPr>
          <w:rFonts w:cs="Courier New"/>
          <w:noProof w:val="0"/>
          <w:color w:val="000000"/>
          <w:szCs w:val="16"/>
        </w:rPr>
      </w:pPr>
      <w:r w:rsidRPr="004C475C">
        <w:rPr>
          <w:rFonts w:cs="Courier New"/>
          <w:noProof w:val="0"/>
          <w:color w:val="000000"/>
          <w:szCs w:val="16"/>
        </w:rPr>
        <w:lastRenderedPageBreak/>
        <w:tab/>
        <w:t xml:space="preserve">// due to the preference of (1..3) over (3..5), </w:t>
      </w:r>
    </w:p>
    <w:p w14:paraId="1D4676D3" w14:textId="64A32424" w:rsidR="001350E6" w:rsidRPr="004C475C" w:rsidRDefault="001350E6" w:rsidP="001350E6">
      <w:pPr>
        <w:pStyle w:val="PL"/>
        <w:keepLines/>
        <w:ind w:left="284"/>
        <w:rPr>
          <w:rFonts w:cs="Courier New"/>
          <w:noProof w:val="0"/>
          <w:color w:val="000000"/>
          <w:szCs w:val="16"/>
        </w:rPr>
      </w:pPr>
      <w:r w:rsidRPr="004C475C">
        <w:rPr>
          <w:rFonts w:cs="Courier New"/>
          <w:noProof w:val="0"/>
          <w:color w:val="000000"/>
          <w:szCs w:val="16"/>
        </w:rPr>
        <w:tab/>
        <w:t xml:space="preserve">// matching mw_t2 to number in (1..3) will cause only p_small to be assigned, </w:t>
      </w:r>
    </w:p>
    <w:p w14:paraId="33494D6D" w14:textId="7AA3D107" w:rsidR="001350E6" w:rsidRPr="004C475C" w:rsidRDefault="001350E6" w:rsidP="001350E6">
      <w:pPr>
        <w:pStyle w:val="PL"/>
        <w:keepLines/>
        <w:ind w:left="284"/>
        <w:rPr>
          <w:rFonts w:cs="Courier New"/>
          <w:noProof w:val="0"/>
          <w:color w:val="000000"/>
          <w:szCs w:val="16"/>
        </w:rPr>
      </w:pPr>
      <w:r w:rsidRPr="004C475C">
        <w:rPr>
          <w:rFonts w:cs="Courier New"/>
          <w:noProof w:val="0"/>
          <w:color w:val="000000"/>
          <w:szCs w:val="16"/>
        </w:rPr>
        <w:tab/>
        <w:t xml:space="preserve">// while matching it to number in (4..5) will cause only p_big to be assigned </w:t>
      </w:r>
    </w:p>
    <w:p w14:paraId="1E2C2119" w14:textId="77777777" w:rsidR="001350E6" w:rsidRPr="004C475C" w:rsidRDefault="001350E6" w:rsidP="001350E6">
      <w:pPr>
        <w:pStyle w:val="PL"/>
        <w:keepLines/>
        <w:rPr>
          <w:rFonts w:cs="Courier New"/>
          <w:noProof w:val="0"/>
          <w:color w:val="000000"/>
          <w:szCs w:val="16"/>
        </w:rPr>
      </w:pPr>
    </w:p>
    <w:p w14:paraId="0D5487D4" w14:textId="2C094B7B" w:rsidR="009857FA" w:rsidRPr="004C475C" w:rsidRDefault="0017310E" w:rsidP="009857FA">
      <w:pPr>
        <w:keepNext/>
        <w:rPr>
          <w:b/>
          <w:i/>
          <w:szCs w:val="24"/>
        </w:rPr>
      </w:pPr>
      <w:r w:rsidRPr="004C475C">
        <w:rPr>
          <w:b/>
          <w:i/>
          <w:szCs w:val="24"/>
        </w:rPr>
        <w:t>Restrictions</w:t>
      </w:r>
      <w:r w:rsidR="009857FA" w:rsidRPr="004C475C">
        <w:rPr>
          <w:b/>
          <w:i/>
          <w:szCs w:val="24"/>
        </w:rPr>
        <w:t xml:space="preserve"> </w:t>
      </w:r>
    </w:p>
    <w:p w14:paraId="29226CBA" w14:textId="67A78D57" w:rsidR="0017310E" w:rsidRPr="004C475C" w:rsidRDefault="009857FA" w:rsidP="009857FA">
      <w:pPr>
        <w:keepNext/>
        <w:rPr>
          <w:szCs w:val="24"/>
        </w:rPr>
      </w:pPr>
      <w:r w:rsidRPr="004C475C">
        <w:t xml:space="preserve">Additional to the restrictions given in clause </w:t>
      </w:r>
      <w:r w:rsidRPr="004C475C">
        <w:rPr>
          <w:rStyle w:val="Hyperlink"/>
          <w:color w:val="auto"/>
          <w:u w:val="none"/>
        </w:rPr>
        <w:t>5.2.3</w:t>
      </w:r>
      <w:r w:rsidRPr="004C475C">
        <w:t>, the following restrictions apply:</w:t>
      </w:r>
    </w:p>
    <w:p w14:paraId="28B1D9D6" w14:textId="2DA3623A" w:rsidR="0017310E" w:rsidRPr="004C475C" w:rsidRDefault="0017310E" w:rsidP="003C7190">
      <w:pPr>
        <w:pStyle w:val="BL"/>
        <w:numPr>
          <w:ilvl w:val="0"/>
          <w:numId w:val="11"/>
        </w:numPr>
        <w:rPr>
          <w:rStyle w:val="ZitatZchn"/>
          <w:rFonts w:eastAsiaTheme="minorEastAsia"/>
          <w:i w:val="0"/>
          <w:sz w:val="20"/>
          <w:szCs w:val="20"/>
        </w:rPr>
      </w:pPr>
      <w:r w:rsidRPr="004C475C">
        <w:t xml:space="preserve">If </w:t>
      </w:r>
      <w:r w:rsidRPr="00EE43ED">
        <w:rPr>
          <w:rStyle w:val="ZitatZchn"/>
          <w:rFonts w:eastAsiaTheme="minorEastAsia"/>
          <w:sz w:val="20"/>
          <w:szCs w:val="20"/>
        </w:rPr>
        <w:t>Temp</w:t>
      </w:r>
      <w:r w:rsidR="00A55946" w:rsidRPr="00EE43ED">
        <w:rPr>
          <w:rStyle w:val="ZitatZchn"/>
          <w:rFonts w:eastAsiaTheme="minorEastAsia"/>
          <w:sz w:val="20"/>
          <w:szCs w:val="20"/>
        </w:rPr>
        <w:t>l</w:t>
      </w:r>
      <w:r w:rsidRPr="00EE43ED">
        <w:rPr>
          <w:rStyle w:val="ZitatZchn"/>
          <w:rFonts w:eastAsiaTheme="minorEastAsia"/>
          <w:sz w:val="20"/>
          <w:szCs w:val="20"/>
        </w:rPr>
        <w:t>ateInstance</w:t>
      </w:r>
      <w:r w:rsidRPr="004C475C">
        <w:t xml:space="preserve"> describes the matching of a mandatory element in a template definition, </w:t>
      </w:r>
      <w:r w:rsidRPr="004C475C">
        <w:rPr>
          <w:rStyle w:val="ZitatZchn"/>
          <w:rFonts w:eastAsiaTheme="minorEastAsia"/>
          <w:sz w:val="20"/>
          <w:szCs w:val="20"/>
        </w:rPr>
        <w:t xml:space="preserve">VariableRef </w:t>
      </w:r>
      <w:r w:rsidRPr="004C475C">
        <w:rPr>
          <w:rStyle w:val="ZitatZchn"/>
          <w:rFonts w:eastAsiaTheme="minorEastAsia"/>
          <w:i w:val="0"/>
          <w:sz w:val="20"/>
          <w:szCs w:val="20"/>
        </w:rPr>
        <w:t>shall refer to a variable of the same type as the mandatory element.</w:t>
      </w:r>
    </w:p>
    <w:p w14:paraId="49FEBE68" w14:textId="1E764346" w:rsidR="0017310E" w:rsidRPr="004C475C" w:rsidRDefault="0017310E" w:rsidP="003C7190">
      <w:pPr>
        <w:pStyle w:val="BL"/>
        <w:numPr>
          <w:ilvl w:val="0"/>
          <w:numId w:val="11"/>
        </w:numPr>
        <w:rPr>
          <w:rStyle w:val="ZitatZchn"/>
          <w:rFonts w:eastAsiaTheme="minorEastAsia"/>
          <w:i w:val="0"/>
          <w:sz w:val="20"/>
          <w:szCs w:val="20"/>
        </w:rPr>
      </w:pPr>
      <w:r w:rsidRPr="004C475C">
        <w:t xml:space="preserve">If </w:t>
      </w:r>
      <w:r w:rsidRPr="00EE43ED">
        <w:rPr>
          <w:rStyle w:val="ZitatZchn"/>
          <w:rFonts w:eastAsiaTheme="minorEastAsia"/>
          <w:sz w:val="20"/>
          <w:szCs w:val="20"/>
        </w:rPr>
        <w:t>Temp</w:t>
      </w:r>
      <w:r w:rsidR="00A55946" w:rsidRPr="00EE43ED">
        <w:rPr>
          <w:rStyle w:val="ZitatZchn"/>
          <w:rFonts w:eastAsiaTheme="minorEastAsia"/>
          <w:sz w:val="20"/>
          <w:szCs w:val="20"/>
        </w:rPr>
        <w:t>l</w:t>
      </w:r>
      <w:r w:rsidRPr="00EE43ED">
        <w:rPr>
          <w:rStyle w:val="ZitatZchn"/>
          <w:rFonts w:eastAsiaTheme="minorEastAsia"/>
          <w:sz w:val="20"/>
          <w:szCs w:val="20"/>
        </w:rPr>
        <w:t>ateInstance</w:t>
      </w:r>
      <w:r w:rsidRPr="00EE43ED">
        <w:t xml:space="preserve"> d</w:t>
      </w:r>
      <w:r w:rsidRPr="004C475C">
        <w:t xml:space="preserve">escribes the matching of an optional element in a template definition, </w:t>
      </w:r>
      <w:r w:rsidRPr="004C475C">
        <w:rPr>
          <w:rStyle w:val="ZitatZchn"/>
          <w:rFonts w:eastAsiaTheme="minorEastAsia"/>
          <w:sz w:val="20"/>
          <w:szCs w:val="20"/>
        </w:rPr>
        <w:t xml:space="preserve">VariableRef </w:t>
      </w:r>
      <w:r w:rsidRPr="004C475C">
        <w:rPr>
          <w:rStyle w:val="ZitatZchn"/>
          <w:rFonts w:eastAsiaTheme="minorEastAsia"/>
          <w:i w:val="0"/>
          <w:sz w:val="20"/>
          <w:szCs w:val="20"/>
        </w:rPr>
        <w:t xml:space="preserve">shall refer to a template variable of the same type as the optional element. In case of a successful matching, the matching value or omit shall be assigned to the template variable denoted by </w:t>
      </w:r>
      <w:r w:rsidRPr="004C475C">
        <w:rPr>
          <w:rStyle w:val="ZitatZchn"/>
          <w:rFonts w:eastAsiaTheme="minorEastAsia"/>
          <w:sz w:val="20"/>
          <w:szCs w:val="20"/>
        </w:rPr>
        <w:t>VariableRef</w:t>
      </w:r>
      <w:r w:rsidRPr="004C475C">
        <w:rPr>
          <w:rStyle w:val="ZitatZchn"/>
          <w:rFonts w:eastAsiaTheme="minorEastAsia"/>
          <w:i w:val="0"/>
          <w:sz w:val="20"/>
          <w:szCs w:val="20"/>
        </w:rPr>
        <w:t>.</w:t>
      </w:r>
    </w:p>
    <w:p w14:paraId="4CDB898D" w14:textId="105B8DD7" w:rsidR="0017310E" w:rsidRPr="004C475C" w:rsidRDefault="0017310E" w:rsidP="003C7190">
      <w:pPr>
        <w:pStyle w:val="BL"/>
        <w:numPr>
          <w:ilvl w:val="0"/>
          <w:numId w:val="11"/>
        </w:numPr>
        <w:rPr>
          <w:rStyle w:val="ZitatZchn"/>
          <w:rFonts w:eastAsiaTheme="minorEastAsia"/>
          <w:i w:val="0"/>
          <w:sz w:val="20"/>
          <w:szCs w:val="20"/>
        </w:rPr>
      </w:pPr>
      <w:r w:rsidRPr="004C475C">
        <w:rPr>
          <w:rStyle w:val="ZitatZchn"/>
          <w:rFonts w:eastAsiaTheme="minorEastAsia"/>
          <w:i w:val="0"/>
          <w:sz w:val="20"/>
          <w:szCs w:val="20"/>
        </w:rPr>
        <w:t>Value retrieval shall not be used in special places as described i</w:t>
      </w:r>
      <w:r w:rsidR="00390B75" w:rsidRPr="004C475C">
        <w:rPr>
          <w:rStyle w:val="ZitatZchn"/>
          <w:rFonts w:eastAsiaTheme="minorEastAsia"/>
          <w:i w:val="0"/>
          <w:sz w:val="20"/>
          <w:szCs w:val="20"/>
        </w:rPr>
        <w:t xml:space="preserve">n </w:t>
      </w:r>
      <w:r w:rsidR="00390B75" w:rsidRPr="004C475C">
        <w:t>clause 16.1.4 of ETSI ES 201 8</w:t>
      </w:r>
      <w:r w:rsidR="00553028" w:rsidRPr="004C475C">
        <w:t>73-1 </w:t>
      </w:r>
      <w:r w:rsidR="00390B75" w:rsidRPr="004C475C">
        <w:t>[</w:t>
      </w:r>
      <w:r w:rsidR="00390B75" w:rsidRPr="004C475C">
        <w:rPr>
          <w:color w:val="0000FF"/>
        </w:rPr>
        <w:fldChar w:fldCharType="begin"/>
      </w:r>
      <w:r w:rsidR="00390B75" w:rsidRPr="004C475C">
        <w:rPr>
          <w:color w:val="0000FF"/>
        </w:rPr>
        <w:instrText xml:space="preserve">REF REF_ES201873_1 \h </w:instrText>
      </w:r>
      <w:r w:rsidR="00390B75" w:rsidRPr="004C475C">
        <w:rPr>
          <w:color w:val="0000FF"/>
        </w:rPr>
      </w:r>
      <w:r w:rsidR="00390B75" w:rsidRPr="004C475C">
        <w:rPr>
          <w:color w:val="0000FF"/>
        </w:rPr>
        <w:fldChar w:fldCharType="separate"/>
      </w:r>
      <w:r w:rsidR="009C01CA" w:rsidRPr="004C475C">
        <w:t>1</w:t>
      </w:r>
      <w:r w:rsidR="00390B75" w:rsidRPr="004C475C">
        <w:rPr>
          <w:color w:val="0000FF"/>
        </w:rPr>
        <w:fldChar w:fldCharType="end"/>
      </w:r>
      <w:r w:rsidR="00390B75" w:rsidRPr="004C475C">
        <w:t xml:space="preserve">] </w:t>
      </w:r>
      <w:r w:rsidRPr="004C475C">
        <w:rPr>
          <w:rStyle w:val="ZitatZchn"/>
          <w:rFonts w:eastAsiaTheme="minorEastAsia"/>
          <w:i w:val="0"/>
          <w:sz w:val="20"/>
          <w:szCs w:val="20"/>
        </w:rPr>
        <w:t>with the exception of the matching parts of receiving operations. If value retrieval is used in the matching part of a receiving operation, the assignment to the variables of all the templates is done once the whole matching part matches and all other conditions for the selection of the alternative are met.</w:t>
      </w:r>
    </w:p>
    <w:p w14:paraId="1D38C409" w14:textId="77777777" w:rsidR="0017310E" w:rsidRPr="004C475C" w:rsidRDefault="0017310E" w:rsidP="003C7190">
      <w:pPr>
        <w:pStyle w:val="BL"/>
        <w:numPr>
          <w:ilvl w:val="0"/>
          <w:numId w:val="11"/>
        </w:numPr>
        <w:rPr>
          <w:rFonts w:eastAsiaTheme="minorEastAsia"/>
        </w:rPr>
      </w:pPr>
      <w:r w:rsidRPr="004C475C">
        <w:t>Value retrieval shall not be applied to templates of set of types or any of their direct or indirect elements,</w:t>
      </w:r>
      <w:r w:rsidR="004B777E" w:rsidRPr="004C475C">
        <w:t xml:space="preserve"> </w:t>
      </w:r>
      <w:r w:rsidRPr="004C475C">
        <w:t>elements of a permutation matching mechanism or any of their direct or indirect elements.</w:t>
      </w:r>
    </w:p>
    <w:p w14:paraId="25C550A2" w14:textId="77777777" w:rsidR="0017310E" w:rsidRPr="004C475C" w:rsidRDefault="0017310E" w:rsidP="0017310E">
      <w:pPr>
        <w:pStyle w:val="NO"/>
        <w:rPr>
          <w:color w:val="000000"/>
        </w:rPr>
      </w:pPr>
      <w:r w:rsidRPr="004C475C">
        <w:t>NOTE:</w:t>
      </w:r>
      <w:r w:rsidRPr="004C475C">
        <w:tab/>
        <w:t xml:space="preserve">TTCN-3 makes no assumptions about the value of </w:t>
      </w:r>
      <w:r w:rsidRPr="004C475C">
        <w:rPr>
          <w:rStyle w:val="ZitatZchn"/>
          <w:rFonts w:eastAsiaTheme="minorEastAsia"/>
          <w:i w:val="0"/>
          <w:sz w:val="20"/>
          <w:szCs w:val="20"/>
        </w:rPr>
        <w:t xml:space="preserve">the variable or template variable denoted by </w:t>
      </w:r>
      <w:r w:rsidRPr="004C475C">
        <w:rPr>
          <w:rStyle w:val="ZitatZchn"/>
          <w:rFonts w:eastAsiaTheme="minorEastAsia"/>
          <w:sz w:val="20"/>
          <w:szCs w:val="20"/>
        </w:rPr>
        <w:t>VariableRef</w:t>
      </w:r>
      <w:r w:rsidRPr="004C475C">
        <w:t xml:space="preserve"> My in case of an unsuccessful match.</w:t>
      </w:r>
    </w:p>
    <w:p w14:paraId="1DB315A5" w14:textId="77777777" w:rsidR="0017310E" w:rsidRPr="004C475C" w:rsidRDefault="0017310E" w:rsidP="0017310E">
      <w:pPr>
        <w:pStyle w:val="berschrift3"/>
      </w:pPr>
      <w:bookmarkStart w:id="28" w:name="_Toc39486329"/>
      <w:r w:rsidRPr="004C475C">
        <w:t>5.2.2</w:t>
      </w:r>
      <w:r w:rsidRPr="004C475C">
        <w:tab/>
        <w:t>Declaring out parameters for template definitions</w:t>
      </w:r>
      <w:bookmarkEnd w:id="28"/>
    </w:p>
    <w:p w14:paraId="7A5216A8" w14:textId="77777777" w:rsidR="0017310E" w:rsidRPr="004C475C" w:rsidRDefault="0017310E" w:rsidP="003C7190">
      <w:r w:rsidRPr="004C475C">
        <w:t xml:space="preserve">The retrieval of field values in case of successful matching from a structured value can be specified by means of </w:t>
      </w:r>
      <w:r w:rsidRPr="004C475C">
        <w:rPr>
          <w:rFonts w:ascii="Courier New" w:hAnsi="Courier New" w:cs="Courier New"/>
          <w:b/>
        </w:rPr>
        <w:t>out</w:t>
      </w:r>
      <w:r w:rsidRPr="004C475C">
        <w:t xml:space="preserve"> parameters of template definitions.</w:t>
      </w:r>
    </w:p>
    <w:p w14:paraId="3A3C2251" w14:textId="77777777" w:rsidR="0017310E" w:rsidRPr="004C475C" w:rsidRDefault="0017310E" w:rsidP="0017310E">
      <w:pPr>
        <w:rPr>
          <w:szCs w:val="24"/>
        </w:rPr>
      </w:pPr>
      <w:r w:rsidRPr="004C475C">
        <w:rPr>
          <w:b/>
          <w:i/>
          <w:szCs w:val="24"/>
        </w:rPr>
        <w:t>Syntactical Structure</w:t>
      </w:r>
    </w:p>
    <w:p w14:paraId="2FFD5DDC" w14:textId="77777777" w:rsidR="0017310E" w:rsidRPr="004C475C" w:rsidRDefault="0017310E" w:rsidP="0017310E">
      <w:r w:rsidRPr="004C475C">
        <w:t>The syntactical structure for global and local template definitions does not change:</w:t>
      </w:r>
    </w:p>
    <w:p w14:paraId="260691FF" w14:textId="77777777" w:rsidR="0017310E" w:rsidRPr="004C475C" w:rsidRDefault="0017310E" w:rsidP="0017310E">
      <w:pPr>
        <w:pStyle w:val="PL"/>
        <w:ind w:left="283"/>
        <w:rPr>
          <w:rFonts w:ascii="Times New Roman" w:hAnsi="Times New Roman"/>
          <w:noProof w:val="0"/>
          <w:sz w:val="20"/>
        </w:rPr>
      </w:pPr>
      <w:r w:rsidRPr="004C475C">
        <w:rPr>
          <w:rFonts w:ascii="Times New Roman" w:hAnsi="Times New Roman"/>
          <w:b/>
          <w:noProof w:val="0"/>
          <w:sz w:val="20"/>
        </w:rPr>
        <w:t>template</w:t>
      </w:r>
      <w:r w:rsidRPr="004C475C">
        <w:rPr>
          <w:rFonts w:ascii="Times New Roman" w:hAnsi="Times New Roman"/>
          <w:noProof w:val="0"/>
          <w:sz w:val="20"/>
        </w:rPr>
        <w:t xml:space="preserve"> [ </w:t>
      </w:r>
      <w:r w:rsidRPr="004C475C">
        <w:rPr>
          <w:rFonts w:ascii="Times New Roman" w:hAnsi="Times New Roman"/>
          <w:i/>
          <w:noProof w:val="0"/>
          <w:sz w:val="20"/>
        </w:rPr>
        <w:t xml:space="preserve">restriction </w:t>
      </w:r>
      <w:r w:rsidRPr="004C475C">
        <w:rPr>
          <w:rFonts w:ascii="Times New Roman" w:hAnsi="Times New Roman"/>
          <w:noProof w:val="0"/>
          <w:sz w:val="20"/>
        </w:rPr>
        <w:t xml:space="preserve">] [ </w:t>
      </w:r>
      <w:r w:rsidRPr="004C475C">
        <w:rPr>
          <w:rFonts w:ascii="Times New Roman" w:hAnsi="Times New Roman"/>
          <w:b/>
          <w:noProof w:val="0"/>
          <w:sz w:val="20"/>
        </w:rPr>
        <w:t>@fuzzy</w:t>
      </w:r>
      <w:r w:rsidRPr="004C475C">
        <w:rPr>
          <w:rFonts w:ascii="Times New Roman" w:hAnsi="Times New Roman"/>
          <w:noProof w:val="0"/>
          <w:sz w:val="20"/>
        </w:rPr>
        <w:t xml:space="preserve"> ] </w:t>
      </w:r>
      <w:r w:rsidRPr="004C475C">
        <w:rPr>
          <w:rFonts w:ascii="Times New Roman" w:hAnsi="Times New Roman"/>
          <w:i/>
          <w:noProof w:val="0"/>
          <w:sz w:val="20"/>
        </w:rPr>
        <w:t>Type</w:t>
      </w:r>
      <w:r w:rsidRPr="004C475C">
        <w:rPr>
          <w:rFonts w:ascii="Times New Roman" w:hAnsi="Times New Roman"/>
          <w:noProof w:val="0"/>
          <w:sz w:val="20"/>
        </w:rPr>
        <w:t xml:space="preserve"> </w:t>
      </w:r>
      <w:r w:rsidRPr="004C475C">
        <w:rPr>
          <w:rFonts w:ascii="Times New Roman" w:hAnsi="Times New Roman"/>
          <w:i/>
          <w:noProof w:val="0"/>
          <w:sz w:val="20"/>
        </w:rPr>
        <w:t>TemplateIdentifier</w:t>
      </w:r>
      <w:r w:rsidR="004B777E" w:rsidRPr="004C475C">
        <w:rPr>
          <w:rFonts w:ascii="Times New Roman" w:hAnsi="Times New Roman"/>
          <w:noProof w:val="0"/>
          <w:sz w:val="20"/>
        </w:rPr>
        <w:t xml:space="preserve"> </w:t>
      </w:r>
      <w:r w:rsidRPr="004C475C">
        <w:rPr>
          <w:rFonts w:ascii="Times New Roman" w:hAnsi="Times New Roman"/>
          <w:noProof w:val="0"/>
          <w:sz w:val="20"/>
        </w:rPr>
        <w:t>[</w:t>
      </w:r>
      <w:r w:rsidR="003571E7" w:rsidRPr="004C475C">
        <w:rPr>
          <w:rFonts w:ascii="Times New Roman" w:hAnsi="Times New Roman"/>
          <w:noProof w:val="0"/>
          <w:sz w:val="20"/>
        </w:rPr>
        <w:t>"</w:t>
      </w:r>
      <w:r w:rsidRPr="004C475C">
        <w:rPr>
          <w:rFonts w:ascii="Times New Roman" w:hAnsi="Times New Roman"/>
          <w:noProof w:val="0"/>
          <w:sz w:val="20"/>
        </w:rPr>
        <w:t>(</w:t>
      </w:r>
      <w:r w:rsidR="003571E7" w:rsidRPr="004C475C">
        <w:rPr>
          <w:rFonts w:ascii="Times New Roman" w:hAnsi="Times New Roman"/>
          <w:noProof w:val="0"/>
          <w:sz w:val="20"/>
        </w:rPr>
        <w:t>"</w:t>
      </w:r>
      <w:r w:rsidRPr="004C475C">
        <w:rPr>
          <w:rFonts w:ascii="Times New Roman" w:hAnsi="Times New Roman"/>
          <w:noProof w:val="0"/>
          <w:sz w:val="20"/>
        </w:rPr>
        <w:t xml:space="preserve"> </w:t>
      </w:r>
      <w:r w:rsidRPr="004C475C">
        <w:rPr>
          <w:rFonts w:ascii="Times New Roman" w:hAnsi="Times New Roman"/>
          <w:i/>
          <w:noProof w:val="0"/>
          <w:sz w:val="20"/>
        </w:rPr>
        <w:t>TemplateFormalParList</w:t>
      </w:r>
      <w:r w:rsidRPr="004C475C">
        <w:rPr>
          <w:rFonts w:ascii="Times New Roman" w:hAnsi="Times New Roman"/>
          <w:noProof w:val="0"/>
          <w:sz w:val="20"/>
        </w:rPr>
        <w:t xml:space="preserve"> </w:t>
      </w:r>
      <w:r w:rsidR="003571E7" w:rsidRPr="004C475C">
        <w:rPr>
          <w:rFonts w:ascii="Times New Roman" w:hAnsi="Times New Roman"/>
          <w:noProof w:val="0"/>
          <w:sz w:val="20"/>
        </w:rPr>
        <w:t>"</w:t>
      </w:r>
      <w:r w:rsidRPr="004C475C">
        <w:rPr>
          <w:rFonts w:ascii="Times New Roman" w:hAnsi="Times New Roman"/>
          <w:noProof w:val="0"/>
          <w:sz w:val="20"/>
        </w:rPr>
        <w:t>)</w:t>
      </w:r>
      <w:r w:rsidR="003571E7" w:rsidRPr="004C475C">
        <w:rPr>
          <w:rFonts w:ascii="Times New Roman" w:hAnsi="Times New Roman"/>
          <w:noProof w:val="0"/>
          <w:sz w:val="20"/>
        </w:rPr>
        <w:t>"</w:t>
      </w:r>
      <w:r w:rsidRPr="004C475C">
        <w:rPr>
          <w:rFonts w:ascii="Times New Roman" w:hAnsi="Times New Roman"/>
          <w:noProof w:val="0"/>
          <w:sz w:val="20"/>
        </w:rPr>
        <w:t xml:space="preserve">] </w:t>
      </w:r>
    </w:p>
    <w:p w14:paraId="651BABA4" w14:textId="77777777" w:rsidR="00202CA7" w:rsidRPr="004C475C" w:rsidRDefault="0017310E" w:rsidP="003C7190">
      <w:pPr>
        <w:pStyle w:val="PL"/>
        <w:spacing w:after="240"/>
        <w:ind w:left="283"/>
        <w:rPr>
          <w:rFonts w:ascii="Times New Roman" w:hAnsi="Times New Roman"/>
          <w:i/>
          <w:noProof w:val="0"/>
          <w:sz w:val="20"/>
        </w:rPr>
      </w:pPr>
      <w:r w:rsidRPr="004C475C">
        <w:rPr>
          <w:rFonts w:ascii="Times New Roman" w:hAnsi="Times New Roman"/>
          <w:noProof w:val="0"/>
          <w:sz w:val="20"/>
        </w:rPr>
        <w:t xml:space="preserve">[ </w:t>
      </w:r>
      <w:r w:rsidRPr="004C475C">
        <w:rPr>
          <w:rFonts w:ascii="Times New Roman" w:hAnsi="Times New Roman"/>
          <w:b/>
          <w:noProof w:val="0"/>
          <w:sz w:val="20"/>
        </w:rPr>
        <w:t>modifies</w:t>
      </w:r>
      <w:r w:rsidRPr="004C475C">
        <w:rPr>
          <w:rFonts w:ascii="Times New Roman" w:hAnsi="Times New Roman"/>
          <w:noProof w:val="0"/>
          <w:sz w:val="20"/>
        </w:rPr>
        <w:t xml:space="preserve"> </w:t>
      </w:r>
      <w:r w:rsidRPr="004C475C">
        <w:rPr>
          <w:rFonts w:ascii="Times New Roman" w:hAnsi="Times New Roman"/>
          <w:i/>
          <w:noProof w:val="0"/>
          <w:sz w:val="20"/>
        </w:rPr>
        <w:t>TemplateRef</w:t>
      </w:r>
      <w:r w:rsidRPr="004C475C">
        <w:rPr>
          <w:rFonts w:ascii="Times New Roman" w:hAnsi="Times New Roman"/>
          <w:noProof w:val="0"/>
          <w:sz w:val="20"/>
        </w:rPr>
        <w:t xml:space="preserve"> ] </w:t>
      </w:r>
      <w:r w:rsidR="003571E7" w:rsidRPr="004C475C">
        <w:rPr>
          <w:rFonts w:ascii="Times New Roman" w:hAnsi="Times New Roman"/>
          <w:noProof w:val="0"/>
          <w:sz w:val="20"/>
        </w:rPr>
        <w:t>"</w:t>
      </w:r>
      <w:r w:rsidRPr="004C475C">
        <w:rPr>
          <w:rFonts w:ascii="Times New Roman" w:hAnsi="Times New Roman"/>
          <w:noProof w:val="0"/>
          <w:sz w:val="20"/>
        </w:rPr>
        <w:t>:=</w:t>
      </w:r>
      <w:r w:rsidR="003571E7" w:rsidRPr="004C475C">
        <w:rPr>
          <w:rFonts w:ascii="Times New Roman" w:hAnsi="Times New Roman"/>
          <w:noProof w:val="0"/>
          <w:sz w:val="20"/>
        </w:rPr>
        <w:t>"</w:t>
      </w:r>
      <w:r w:rsidRPr="004C475C">
        <w:rPr>
          <w:rFonts w:ascii="Times New Roman" w:hAnsi="Times New Roman"/>
          <w:noProof w:val="0"/>
          <w:sz w:val="20"/>
        </w:rPr>
        <w:t xml:space="preserve"> </w:t>
      </w:r>
      <w:r w:rsidRPr="004C475C">
        <w:rPr>
          <w:rFonts w:ascii="Times New Roman" w:hAnsi="Times New Roman"/>
          <w:i/>
          <w:noProof w:val="0"/>
          <w:sz w:val="20"/>
        </w:rPr>
        <w:t>TemplateBody</w:t>
      </w:r>
    </w:p>
    <w:p w14:paraId="7194A1C5" w14:textId="77777777" w:rsidR="0017310E" w:rsidRPr="004C475C" w:rsidRDefault="0017310E" w:rsidP="00202CA7">
      <w:r w:rsidRPr="004C475C">
        <w:t xml:space="preserve">Only the static semantics restriction for formal template parameters change in such a way that formal template parameters shall evaluate to </w:t>
      </w:r>
      <w:r w:rsidRPr="004C475C">
        <w:rPr>
          <w:rFonts w:ascii="Courier New" w:hAnsi="Courier New" w:cs="Courier New"/>
          <w:b/>
        </w:rPr>
        <w:t>in</w:t>
      </w:r>
      <w:r w:rsidRPr="004C475C">
        <w:t xml:space="preserve"> or </w:t>
      </w:r>
      <w:r w:rsidRPr="004C475C">
        <w:rPr>
          <w:rFonts w:ascii="Courier New" w:hAnsi="Courier New" w:cs="Courier New"/>
          <w:b/>
        </w:rPr>
        <w:t>out</w:t>
      </w:r>
      <w:r w:rsidRPr="004C475C">
        <w:t xml:space="preserve"> parameters.</w:t>
      </w:r>
    </w:p>
    <w:p w14:paraId="6E0EF1AF" w14:textId="77777777" w:rsidR="0017310E" w:rsidRPr="004C475C" w:rsidRDefault="0017310E" w:rsidP="0017310E">
      <w:pPr>
        <w:keepLines/>
        <w:rPr>
          <w:szCs w:val="24"/>
        </w:rPr>
      </w:pPr>
      <w:r w:rsidRPr="004C475C">
        <w:rPr>
          <w:b/>
          <w:i/>
          <w:color w:val="000000"/>
          <w:szCs w:val="24"/>
        </w:rPr>
        <w:t>Semantic Description</w:t>
      </w:r>
    </w:p>
    <w:p w14:paraId="4E5AAECD" w14:textId="77777777" w:rsidR="0017310E" w:rsidRPr="004C475C" w:rsidRDefault="0017310E" w:rsidP="0017310E">
      <w:r w:rsidRPr="004C475C">
        <w:t xml:space="preserve">The semantics of the value retrieval using templates with </w:t>
      </w:r>
      <w:r w:rsidRPr="004C475C">
        <w:rPr>
          <w:rFonts w:ascii="Courier New" w:hAnsi="Courier New" w:cs="Courier New"/>
        </w:rPr>
        <w:t>out</w:t>
      </w:r>
      <w:r w:rsidRPr="004C475C">
        <w:t xml:space="preserve"> parameters can be described by means of the </w:t>
      </w:r>
      <w:r w:rsidRPr="004C475C">
        <w:rPr>
          <w:rFonts w:ascii="Courier New" w:hAnsi="Courier New" w:cs="Courier New"/>
          <w:b/>
        </w:rPr>
        <w:t>match</w:t>
      </w:r>
      <w:r w:rsidRPr="004C475C">
        <w:t xml:space="preserve"> operation:</w:t>
      </w:r>
    </w:p>
    <w:p w14:paraId="07F0BB6E" w14:textId="77777777" w:rsidR="0017310E" w:rsidRPr="004C475C" w:rsidRDefault="0017310E" w:rsidP="0017310E">
      <w:pPr>
        <w:pStyle w:val="PL"/>
        <w:rPr>
          <w:noProof w:val="0"/>
        </w:rPr>
      </w:pPr>
      <w:r w:rsidRPr="004C475C">
        <w:rPr>
          <w:noProof w:val="0"/>
        </w:rPr>
        <w:tab/>
        <w:t xml:space="preserve">// Given the record type definition </w:t>
      </w:r>
    </w:p>
    <w:p w14:paraId="39530CFB" w14:textId="77777777" w:rsidR="0017310E" w:rsidRPr="004C475C" w:rsidRDefault="0017310E" w:rsidP="0017310E">
      <w:pPr>
        <w:pStyle w:val="PL"/>
        <w:rPr>
          <w:noProof w:val="0"/>
        </w:rPr>
      </w:pPr>
      <w:r w:rsidRPr="004C475C">
        <w:rPr>
          <w:b/>
          <w:noProof w:val="0"/>
        </w:rPr>
        <w:tab/>
        <w:t>type record</w:t>
      </w:r>
      <w:r w:rsidRPr="004C475C">
        <w:rPr>
          <w:noProof w:val="0"/>
        </w:rPr>
        <w:t xml:space="preserve"> MyRecordType {</w:t>
      </w:r>
      <w:r w:rsidRPr="004C475C">
        <w:rPr>
          <w:noProof w:val="0"/>
        </w:rPr>
        <w:tab/>
      </w:r>
    </w:p>
    <w:p w14:paraId="4225BE7E" w14:textId="77777777" w:rsidR="0017310E" w:rsidRPr="004C475C" w:rsidRDefault="0017310E" w:rsidP="0017310E">
      <w:pPr>
        <w:pStyle w:val="PL"/>
        <w:rPr>
          <w:noProof w:val="0"/>
        </w:rPr>
      </w:pPr>
      <w:r w:rsidRPr="004C475C">
        <w:rPr>
          <w:noProof w:val="0"/>
        </w:rPr>
        <w:tab/>
      </w:r>
      <w:r w:rsidRPr="004C475C">
        <w:rPr>
          <w:noProof w:val="0"/>
        </w:rPr>
        <w:tab/>
      </w:r>
      <w:r w:rsidRPr="004C475C">
        <w:rPr>
          <w:b/>
          <w:noProof w:val="0"/>
        </w:rPr>
        <w:t>integer</w:t>
      </w:r>
      <w:r w:rsidRPr="004C475C">
        <w:rPr>
          <w:noProof w:val="0"/>
        </w:rPr>
        <w:t xml:space="preserve"> </w:t>
      </w:r>
      <w:r w:rsidRPr="004C475C">
        <w:rPr>
          <w:noProof w:val="0"/>
        </w:rPr>
        <w:tab/>
        <w:t>field1,</w:t>
      </w:r>
    </w:p>
    <w:p w14:paraId="3D09C24A" w14:textId="77777777" w:rsidR="0017310E" w:rsidRPr="004C475C" w:rsidRDefault="0017310E" w:rsidP="0017310E">
      <w:pPr>
        <w:pStyle w:val="PL"/>
        <w:rPr>
          <w:noProof w:val="0"/>
        </w:rPr>
      </w:pPr>
      <w:r w:rsidRPr="004C475C">
        <w:rPr>
          <w:noProof w:val="0"/>
        </w:rPr>
        <w:tab/>
      </w:r>
      <w:r w:rsidRPr="004C475C">
        <w:rPr>
          <w:noProof w:val="0"/>
        </w:rPr>
        <w:tab/>
      </w:r>
      <w:r w:rsidRPr="004C475C">
        <w:rPr>
          <w:b/>
          <w:noProof w:val="0"/>
        </w:rPr>
        <w:t>boolean</w:t>
      </w:r>
      <w:r w:rsidRPr="004C475C">
        <w:rPr>
          <w:b/>
          <w:noProof w:val="0"/>
        </w:rPr>
        <w:tab/>
      </w:r>
      <w:r w:rsidRPr="004C475C">
        <w:rPr>
          <w:b/>
          <w:noProof w:val="0"/>
        </w:rPr>
        <w:tab/>
      </w:r>
      <w:r w:rsidRPr="004C475C">
        <w:rPr>
          <w:noProof w:val="0"/>
        </w:rPr>
        <w:t>field2</w:t>
      </w:r>
    </w:p>
    <w:p w14:paraId="3A6F548B" w14:textId="77777777" w:rsidR="0017310E" w:rsidRPr="004C475C" w:rsidRDefault="0017310E" w:rsidP="0017310E">
      <w:pPr>
        <w:pStyle w:val="PL"/>
        <w:rPr>
          <w:noProof w:val="0"/>
        </w:rPr>
      </w:pPr>
      <w:r w:rsidRPr="004C475C">
        <w:rPr>
          <w:noProof w:val="0"/>
        </w:rPr>
        <w:tab/>
        <w:t>}</w:t>
      </w:r>
    </w:p>
    <w:p w14:paraId="5C0B3328" w14:textId="77777777" w:rsidR="0017310E" w:rsidRPr="004C475C" w:rsidRDefault="0017310E" w:rsidP="0017310E">
      <w:pPr>
        <w:pStyle w:val="PL"/>
        <w:rPr>
          <w:noProof w:val="0"/>
        </w:rPr>
      </w:pPr>
    </w:p>
    <w:p w14:paraId="34B67D7E" w14:textId="77777777" w:rsidR="0017310E" w:rsidRPr="004C475C" w:rsidRDefault="0017310E" w:rsidP="0017310E">
      <w:pPr>
        <w:pStyle w:val="PL"/>
        <w:rPr>
          <w:noProof w:val="0"/>
        </w:rPr>
      </w:pPr>
      <w:r w:rsidRPr="004C475C">
        <w:rPr>
          <w:noProof w:val="0"/>
        </w:rPr>
        <w:tab/>
        <w:t>// the constant definition</w:t>
      </w:r>
    </w:p>
    <w:p w14:paraId="57F91D32" w14:textId="77777777" w:rsidR="0017310E" w:rsidRPr="004C475C" w:rsidRDefault="0017310E" w:rsidP="0017310E">
      <w:pPr>
        <w:pStyle w:val="PL"/>
        <w:rPr>
          <w:noProof w:val="0"/>
        </w:rPr>
      </w:pPr>
      <w:r w:rsidRPr="004C475C">
        <w:rPr>
          <w:noProof w:val="0"/>
        </w:rPr>
        <w:tab/>
      </w:r>
      <w:r w:rsidRPr="004C475C">
        <w:rPr>
          <w:b/>
          <w:noProof w:val="0"/>
        </w:rPr>
        <w:t>const</w:t>
      </w:r>
      <w:r w:rsidRPr="004C475C">
        <w:rPr>
          <w:noProof w:val="0"/>
        </w:rPr>
        <w:t xml:space="preserve"> MyRecordType c_myRecord := {</w:t>
      </w:r>
    </w:p>
    <w:p w14:paraId="0AE1D984" w14:textId="77777777" w:rsidR="0017310E" w:rsidRPr="004C475C" w:rsidRDefault="0017310E" w:rsidP="0017310E">
      <w:pPr>
        <w:pStyle w:val="PL"/>
        <w:rPr>
          <w:noProof w:val="0"/>
        </w:rPr>
      </w:pPr>
      <w:r w:rsidRPr="004C475C">
        <w:rPr>
          <w:noProof w:val="0"/>
        </w:rPr>
        <w:tab/>
      </w:r>
      <w:r w:rsidRPr="004C475C">
        <w:rPr>
          <w:noProof w:val="0"/>
        </w:rPr>
        <w:tab/>
        <w:t>field1 := 7,</w:t>
      </w:r>
    </w:p>
    <w:p w14:paraId="156241F8" w14:textId="77777777" w:rsidR="0017310E" w:rsidRPr="004C475C" w:rsidRDefault="0017310E" w:rsidP="0017310E">
      <w:pPr>
        <w:pStyle w:val="PL"/>
        <w:rPr>
          <w:b/>
          <w:noProof w:val="0"/>
        </w:rPr>
      </w:pPr>
      <w:r w:rsidRPr="004C475C">
        <w:rPr>
          <w:noProof w:val="0"/>
        </w:rPr>
        <w:tab/>
      </w:r>
      <w:r w:rsidRPr="004C475C">
        <w:rPr>
          <w:noProof w:val="0"/>
        </w:rPr>
        <w:tab/>
        <w:t xml:space="preserve">field2 := </w:t>
      </w:r>
      <w:r w:rsidRPr="004C475C">
        <w:rPr>
          <w:b/>
          <w:noProof w:val="0"/>
        </w:rPr>
        <w:t>true</w:t>
      </w:r>
    </w:p>
    <w:p w14:paraId="75899697" w14:textId="77777777" w:rsidR="0017310E" w:rsidRPr="004C475C" w:rsidRDefault="0017310E" w:rsidP="0017310E">
      <w:pPr>
        <w:pStyle w:val="PL"/>
        <w:rPr>
          <w:noProof w:val="0"/>
        </w:rPr>
      </w:pPr>
      <w:r w:rsidRPr="004C475C">
        <w:rPr>
          <w:noProof w:val="0"/>
        </w:rPr>
        <w:tab/>
        <w:t>}</w:t>
      </w:r>
    </w:p>
    <w:p w14:paraId="3A631458" w14:textId="77777777" w:rsidR="0017310E" w:rsidRPr="004C475C" w:rsidRDefault="0017310E" w:rsidP="0017310E">
      <w:pPr>
        <w:pStyle w:val="PL"/>
        <w:rPr>
          <w:noProof w:val="0"/>
        </w:rPr>
      </w:pPr>
    </w:p>
    <w:p w14:paraId="0610469E" w14:textId="77777777" w:rsidR="0017310E" w:rsidRPr="004C475C" w:rsidRDefault="0017310E" w:rsidP="0017310E">
      <w:pPr>
        <w:pStyle w:val="PL"/>
        <w:rPr>
          <w:noProof w:val="0"/>
        </w:rPr>
      </w:pPr>
      <w:r w:rsidRPr="004C475C">
        <w:rPr>
          <w:noProof w:val="0"/>
        </w:rPr>
        <w:tab/>
        <w:t>// the template definition</w:t>
      </w:r>
    </w:p>
    <w:p w14:paraId="3971DC49" w14:textId="77777777" w:rsidR="0017310E" w:rsidRPr="004C475C" w:rsidRDefault="0017310E" w:rsidP="0017310E">
      <w:pPr>
        <w:pStyle w:val="PL"/>
        <w:widowControl w:val="0"/>
        <w:rPr>
          <w:noProof w:val="0"/>
          <w:color w:val="000000"/>
        </w:rPr>
      </w:pPr>
      <w:r w:rsidRPr="004C475C">
        <w:rPr>
          <w:b/>
          <w:noProof w:val="0"/>
          <w:color w:val="000000"/>
        </w:rPr>
        <w:tab/>
        <w:t>template</w:t>
      </w:r>
      <w:r w:rsidRPr="004C475C">
        <w:rPr>
          <w:noProof w:val="0"/>
          <w:color w:val="000000"/>
        </w:rPr>
        <w:t xml:space="preserve"> MyRecordType mw_myTemplate1 := {</w:t>
      </w:r>
    </w:p>
    <w:p w14:paraId="601CC1E5" w14:textId="77777777" w:rsidR="0017310E" w:rsidRPr="004C475C" w:rsidRDefault="0017310E" w:rsidP="0017310E">
      <w:pPr>
        <w:pStyle w:val="PL"/>
        <w:widowControl w:val="0"/>
        <w:rPr>
          <w:noProof w:val="0"/>
          <w:color w:val="000000"/>
        </w:rPr>
      </w:pPr>
      <w:r w:rsidRPr="004C475C">
        <w:rPr>
          <w:noProof w:val="0"/>
          <w:color w:val="000000"/>
        </w:rPr>
        <w:tab/>
      </w:r>
      <w:r w:rsidRPr="004C475C">
        <w:rPr>
          <w:noProof w:val="0"/>
          <w:color w:val="000000"/>
        </w:rPr>
        <w:tab/>
        <w:t>field1 := 7,</w:t>
      </w:r>
    </w:p>
    <w:p w14:paraId="4A47652D" w14:textId="77777777" w:rsidR="0017310E" w:rsidRPr="004C475C" w:rsidRDefault="0017310E" w:rsidP="0017310E">
      <w:pPr>
        <w:pStyle w:val="PL"/>
        <w:widowControl w:val="0"/>
        <w:rPr>
          <w:noProof w:val="0"/>
          <w:color w:val="000000"/>
        </w:rPr>
      </w:pPr>
      <w:r w:rsidRPr="004C475C">
        <w:rPr>
          <w:noProof w:val="0"/>
          <w:color w:val="000000"/>
        </w:rPr>
        <w:tab/>
      </w:r>
      <w:r w:rsidRPr="004C475C">
        <w:rPr>
          <w:noProof w:val="0"/>
          <w:color w:val="000000"/>
        </w:rPr>
        <w:tab/>
        <w:t>field2 := ?</w:t>
      </w:r>
    </w:p>
    <w:p w14:paraId="30015A46" w14:textId="77777777" w:rsidR="0017310E" w:rsidRPr="004C475C" w:rsidRDefault="0017310E" w:rsidP="0017310E">
      <w:pPr>
        <w:pStyle w:val="PL"/>
        <w:widowControl w:val="0"/>
        <w:rPr>
          <w:noProof w:val="0"/>
          <w:color w:val="000000"/>
        </w:rPr>
      </w:pPr>
      <w:r w:rsidRPr="004C475C">
        <w:rPr>
          <w:noProof w:val="0"/>
          <w:color w:val="000000"/>
        </w:rPr>
        <w:tab/>
        <w:t>}</w:t>
      </w:r>
    </w:p>
    <w:p w14:paraId="3EF0EAA0" w14:textId="77777777" w:rsidR="0017310E" w:rsidRPr="004C475C" w:rsidRDefault="0017310E" w:rsidP="0017310E">
      <w:pPr>
        <w:pStyle w:val="PL"/>
        <w:widowControl w:val="0"/>
        <w:rPr>
          <w:noProof w:val="0"/>
          <w:color w:val="000000"/>
        </w:rPr>
      </w:pPr>
    </w:p>
    <w:p w14:paraId="3B65C2A2" w14:textId="77777777" w:rsidR="0017310E" w:rsidRPr="004C475C" w:rsidRDefault="0017310E" w:rsidP="0017310E">
      <w:pPr>
        <w:pStyle w:val="PL"/>
        <w:rPr>
          <w:noProof w:val="0"/>
        </w:rPr>
      </w:pPr>
      <w:r w:rsidRPr="004C475C">
        <w:rPr>
          <w:noProof w:val="0"/>
        </w:rPr>
        <w:tab/>
        <w:t>// the same template definition with an out parameter matchinstring</w:t>
      </w:r>
    </w:p>
    <w:p w14:paraId="49E897C5" w14:textId="77777777" w:rsidR="0017310E" w:rsidRPr="004C475C" w:rsidRDefault="0017310E" w:rsidP="0017310E">
      <w:pPr>
        <w:pStyle w:val="PL"/>
        <w:rPr>
          <w:noProof w:val="0"/>
          <w:color w:val="000000"/>
        </w:rPr>
      </w:pPr>
      <w:r w:rsidRPr="004C475C">
        <w:rPr>
          <w:b/>
          <w:noProof w:val="0"/>
          <w:color w:val="000000"/>
        </w:rPr>
        <w:tab/>
        <w:t>template</w:t>
      </w:r>
      <w:r w:rsidRPr="004C475C">
        <w:rPr>
          <w:noProof w:val="0"/>
          <w:color w:val="000000"/>
        </w:rPr>
        <w:t xml:space="preserve"> MyRecordType mw_myTemplate2 (</w:t>
      </w:r>
      <w:r w:rsidRPr="004C475C">
        <w:rPr>
          <w:b/>
          <w:noProof w:val="0"/>
          <w:color w:val="000000"/>
        </w:rPr>
        <w:t>out boolean</w:t>
      </w:r>
      <w:r w:rsidRPr="004C475C">
        <w:rPr>
          <w:noProof w:val="0"/>
          <w:color w:val="000000"/>
        </w:rPr>
        <w:t xml:space="preserve"> p_matchingBool):= {</w:t>
      </w:r>
    </w:p>
    <w:p w14:paraId="7B132F03" w14:textId="77777777" w:rsidR="0017310E" w:rsidRPr="004C475C" w:rsidRDefault="0017310E" w:rsidP="0017310E">
      <w:pPr>
        <w:pStyle w:val="PL"/>
        <w:rPr>
          <w:noProof w:val="0"/>
          <w:color w:val="000000"/>
        </w:rPr>
      </w:pPr>
      <w:r w:rsidRPr="004C475C">
        <w:rPr>
          <w:noProof w:val="0"/>
          <w:color w:val="000000"/>
        </w:rPr>
        <w:tab/>
      </w:r>
      <w:r w:rsidRPr="004C475C">
        <w:rPr>
          <w:noProof w:val="0"/>
          <w:color w:val="000000"/>
        </w:rPr>
        <w:tab/>
        <w:t>field1 := 7,</w:t>
      </w:r>
    </w:p>
    <w:p w14:paraId="29FF8D1D" w14:textId="77777777" w:rsidR="0017310E" w:rsidRPr="004C475C" w:rsidRDefault="0017310E" w:rsidP="0017310E">
      <w:pPr>
        <w:pStyle w:val="PL"/>
        <w:rPr>
          <w:noProof w:val="0"/>
          <w:color w:val="000000"/>
        </w:rPr>
      </w:pPr>
      <w:r w:rsidRPr="004C475C">
        <w:rPr>
          <w:noProof w:val="0"/>
          <w:color w:val="000000"/>
        </w:rPr>
        <w:tab/>
      </w:r>
      <w:r w:rsidRPr="004C475C">
        <w:rPr>
          <w:noProof w:val="0"/>
          <w:color w:val="000000"/>
        </w:rPr>
        <w:tab/>
        <w:t>field2 := ?</w:t>
      </w:r>
      <w:r w:rsidRPr="004C475C">
        <w:rPr>
          <w:b/>
          <w:noProof w:val="0"/>
          <w:color w:val="000000"/>
        </w:rPr>
        <w:t xml:space="preserve"> </w:t>
      </w:r>
      <w:r w:rsidRPr="004C475C">
        <w:rPr>
          <w:noProof w:val="0"/>
          <w:color w:val="000000"/>
        </w:rPr>
        <w:t>-&gt; p_matchingBool</w:t>
      </w:r>
    </w:p>
    <w:p w14:paraId="4BD5514C" w14:textId="77777777" w:rsidR="0017310E" w:rsidRPr="004C475C" w:rsidRDefault="0017310E" w:rsidP="0017310E">
      <w:pPr>
        <w:pStyle w:val="PL"/>
        <w:rPr>
          <w:noProof w:val="0"/>
          <w:color w:val="000000"/>
        </w:rPr>
      </w:pPr>
      <w:r w:rsidRPr="004C475C">
        <w:rPr>
          <w:noProof w:val="0"/>
          <w:color w:val="000000"/>
        </w:rPr>
        <w:tab/>
        <w:t>}</w:t>
      </w:r>
    </w:p>
    <w:p w14:paraId="519CC08D" w14:textId="77777777" w:rsidR="0017310E" w:rsidRPr="004C475C" w:rsidRDefault="0017310E" w:rsidP="0017310E">
      <w:pPr>
        <w:pStyle w:val="PL"/>
        <w:rPr>
          <w:noProof w:val="0"/>
          <w:color w:val="000000"/>
        </w:rPr>
      </w:pPr>
    </w:p>
    <w:p w14:paraId="0593C94D" w14:textId="77777777" w:rsidR="0017310E" w:rsidRPr="004C475C" w:rsidRDefault="0017310E" w:rsidP="0017310E">
      <w:pPr>
        <w:pStyle w:val="PL"/>
        <w:rPr>
          <w:noProof w:val="0"/>
          <w:color w:val="000000"/>
        </w:rPr>
      </w:pPr>
      <w:r w:rsidRPr="004C475C">
        <w:rPr>
          <w:noProof w:val="0"/>
          <w:color w:val="000000"/>
        </w:rPr>
        <w:tab/>
        <w:t>// and the variable declarations</w:t>
      </w:r>
    </w:p>
    <w:p w14:paraId="119E4DEA" w14:textId="77777777" w:rsidR="0017310E" w:rsidRPr="004C475C" w:rsidRDefault="0017310E" w:rsidP="0017310E">
      <w:pPr>
        <w:pStyle w:val="PL"/>
        <w:rPr>
          <w:noProof w:val="0"/>
          <w:color w:val="000000"/>
        </w:rPr>
      </w:pPr>
      <w:r w:rsidRPr="004C475C">
        <w:rPr>
          <w:noProof w:val="0"/>
          <w:color w:val="000000"/>
        </w:rPr>
        <w:tab/>
      </w:r>
      <w:r w:rsidRPr="004C475C">
        <w:rPr>
          <w:b/>
          <w:noProof w:val="0"/>
          <w:color w:val="000000"/>
        </w:rPr>
        <w:t>var</w:t>
      </w:r>
      <w:r w:rsidRPr="004C475C">
        <w:rPr>
          <w:noProof w:val="0"/>
          <w:color w:val="000000"/>
        </w:rPr>
        <w:t xml:space="preserve"> </w:t>
      </w:r>
      <w:r w:rsidRPr="004C475C">
        <w:rPr>
          <w:b/>
          <w:noProof w:val="0"/>
          <w:color w:val="000000"/>
        </w:rPr>
        <w:t>boolean</w:t>
      </w:r>
      <w:r w:rsidRPr="004C475C">
        <w:rPr>
          <w:noProof w:val="0"/>
          <w:color w:val="000000"/>
        </w:rPr>
        <w:t xml:space="preserve"> v_a, v_b;</w:t>
      </w:r>
    </w:p>
    <w:p w14:paraId="011FD3AB" w14:textId="77777777" w:rsidR="0017310E" w:rsidRPr="004C475C" w:rsidRDefault="0017310E" w:rsidP="0017310E">
      <w:pPr>
        <w:pStyle w:val="PL"/>
        <w:rPr>
          <w:noProof w:val="0"/>
          <w:color w:val="000000"/>
        </w:rPr>
      </w:pPr>
    </w:p>
    <w:p w14:paraId="3D07E970" w14:textId="77777777" w:rsidR="0017310E" w:rsidRPr="004C475C" w:rsidRDefault="0017310E" w:rsidP="0017310E">
      <w:pPr>
        <w:pStyle w:val="PL"/>
        <w:rPr>
          <w:noProof w:val="0"/>
          <w:color w:val="000000"/>
        </w:rPr>
      </w:pPr>
      <w:r w:rsidRPr="004C475C">
        <w:rPr>
          <w:noProof w:val="0"/>
          <w:color w:val="000000"/>
        </w:rPr>
        <w:tab/>
        <w:t>// then the effect of</w:t>
      </w:r>
    </w:p>
    <w:p w14:paraId="73934EDE" w14:textId="77777777" w:rsidR="0017310E" w:rsidRPr="004C475C" w:rsidRDefault="0017310E" w:rsidP="0017310E">
      <w:pPr>
        <w:pStyle w:val="PL"/>
        <w:rPr>
          <w:noProof w:val="0"/>
          <w:color w:val="000000"/>
        </w:rPr>
      </w:pPr>
      <w:r w:rsidRPr="004C475C">
        <w:rPr>
          <w:noProof w:val="0"/>
          <w:color w:val="000000"/>
        </w:rPr>
        <w:tab/>
        <w:t xml:space="preserve">v_a := </w:t>
      </w:r>
      <w:r w:rsidRPr="004C475C">
        <w:rPr>
          <w:b/>
          <w:noProof w:val="0"/>
          <w:color w:val="000000"/>
        </w:rPr>
        <w:t>match</w:t>
      </w:r>
      <w:r w:rsidRPr="004C475C">
        <w:rPr>
          <w:noProof w:val="0"/>
          <w:color w:val="000000"/>
        </w:rPr>
        <w:t xml:space="preserve"> (c_myRecord, mw_myTemplate2(v_b));</w:t>
      </w:r>
    </w:p>
    <w:p w14:paraId="75459681" w14:textId="77777777" w:rsidR="0017310E" w:rsidRPr="004C475C" w:rsidRDefault="0017310E" w:rsidP="0017310E">
      <w:pPr>
        <w:pStyle w:val="PL"/>
        <w:rPr>
          <w:noProof w:val="0"/>
          <w:color w:val="000000"/>
        </w:rPr>
      </w:pPr>
    </w:p>
    <w:p w14:paraId="09ABB672" w14:textId="77777777" w:rsidR="0017310E" w:rsidRPr="004C475C" w:rsidRDefault="0017310E" w:rsidP="0017310E">
      <w:pPr>
        <w:pStyle w:val="PL"/>
        <w:rPr>
          <w:noProof w:val="0"/>
          <w:color w:val="000000"/>
        </w:rPr>
      </w:pPr>
      <w:r w:rsidRPr="004C475C">
        <w:rPr>
          <w:noProof w:val="0"/>
          <w:color w:val="000000"/>
        </w:rPr>
        <w:tab/>
        <w:t>// is identical to</w:t>
      </w:r>
    </w:p>
    <w:p w14:paraId="1B82F654" w14:textId="77777777" w:rsidR="0017310E" w:rsidRPr="004C475C" w:rsidRDefault="0017310E" w:rsidP="0017310E">
      <w:pPr>
        <w:pStyle w:val="PL"/>
        <w:rPr>
          <w:noProof w:val="0"/>
          <w:color w:val="000000"/>
        </w:rPr>
      </w:pPr>
      <w:r w:rsidRPr="004C475C">
        <w:rPr>
          <w:noProof w:val="0"/>
          <w:color w:val="000000"/>
        </w:rPr>
        <w:tab/>
      </w:r>
      <w:r w:rsidRPr="004C475C">
        <w:rPr>
          <w:b/>
          <w:noProof w:val="0"/>
          <w:color w:val="000000"/>
        </w:rPr>
        <w:t>if</w:t>
      </w:r>
      <w:r w:rsidRPr="004C475C">
        <w:rPr>
          <w:noProof w:val="0"/>
          <w:color w:val="000000"/>
        </w:rPr>
        <w:t xml:space="preserve"> (</w:t>
      </w:r>
      <w:r w:rsidRPr="004C475C">
        <w:rPr>
          <w:b/>
          <w:noProof w:val="0"/>
          <w:color w:val="000000"/>
        </w:rPr>
        <w:t>match</w:t>
      </w:r>
      <w:r w:rsidRPr="004C475C">
        <w:rPr>
          <w:noProof w:val="0"/>
          <w:color w:val="000000"/>
        </w:rPr>
        <w:t xml:space="preserve"> (c_myRecord, mw_myTemplate1) {</w:t>
      </w:r>
    </w:p>
    <w:p w14:paraId="0A30AFDD" w14:textId="77777777" w:rsidR="0017310E" w:rsidRPr="004C475C" w:rsidRDefault="0017310E" w:rsidP="0017310E">
      <w:pPr>
        <w:pStyle w:val="PL"/>
        <w:rPr>
          <w:noProof w:val="0"/>
          <w:color w:val="000000"/>
        </w:rPr>
      </w:pPr>
      <w:r w:rsidRPr="004C475C">
        <w:rPr>
          <w:noProof w:val="0"/>
          <w:color w:val="000000"/>
        </w:rPr>
        <w:tab/>
      </w:r>
      <w:r w:rsidRPr="004C475C">
        <w:rPr>
          <w:noProof w:val="0"/>
          <w:color w:val="000000"/>
        </w:rPr>
        <w:tab/>
        <w:t xml:space="preserve">v_a := </w:t>
      </w:r>
      <w:r w:rsidRPr="004C475C">
        <w:rPr>
          <w:b/>
          <w:noProof w:val="0"/>
          <w:color w:val="000000"/>
        </w:rPr>
        <w:t>true</w:t>
      </w:r>
      <w:r w:rsidRPr="004C475C">
        <w:rPr>
          <w:noProof w:val="0"/>
          <w:color w:val="000000"/>
        </w:rPr>
        <w:t>;</w:t>
      </w:r>
    </w:p>
    <w:p w14:paraId="08D75F5F" w14:textId="77777777" w:rsidR="0017310E" w:rsidRPr="004C475C" w:rsidRDefault="0017310E" w:rsidP="0017310E">
      <w:pPr>
        <w:pStyle w:val="PL"/>
        <w:rPr>
          <w:noProof w:val="0"/>
          <w:color w:val="000000"/>
        </w:rPr>
      </w:pPr>
      <w:r w:rsidRPr="004C475C">
        <w:rPr>
          <w:noProof w:val="0"/>
          <w:color w:val="000000"/>
        </w:rPr>
        <w:tab/>
      </w:r>
      <w:r w:rsidRPr="004C475C">
        <w:rPr>
          <w:noProof w:val="0"/>
          <w:color w:val="000000"/>
        </w:rPr>
        <w:tab/>
        <w:t>v_b := c_myRecord.field2</w:t>
      </w:r>
      <w:r w:rsidRPr="004C475C">
        <w:rPr>
          <w:noProof w:val="0"/>
          <w:color w:val="000000"/>
        </w:rPr>
        <w:tab/>
      </w:r>
      <w:r w:rsidRPr="004C475C">
        <w:rPr>
          <w:noProof w:val="0"/>
          <w:color w:val="000000"/>
        </w:rPr>
        <w:tab/>
        <w:t>// i.e., true</w:t>
      </w:r>
    </w:p>
    <w:p w14:paraId="497267D3" w14:textId="77777777" w:rsidR="0017310E" w:rsidRPr="004C475C" w:rsidRDefault="0017310E" w:rsidP="0017310E">
      <w:pPr>
        <w:pStyle w:val="PL"/>
        <w:rPr>
          <w:noProof w:val="0"/>
          <w:color w:val="000000"/>
        </w:rPr>
      </w:pPr>
      <w:r w:rsidRPr="004C475C">
        <w:rPr>
          <w:noProof w:val="0"/>
          <w:color w:val="000000"/>
        </w:rPr>
        <w:tab/>
        <w:t>}</w:t>
      </w:r>
    </w:p>
    <w:p w14:paraId="4505D8DA" w14:textId="77777777" w:rsidR="0017310E" w:rsidRPr="004C475C" w:rsidRDefault="0017310E" w:rsidP="0017310E">
      <w:pPr>
        <w:pStyle w:val="PL"/>
        <w:rPr>
          <w:noProof w:val="0"/>
          <w:color w:val="000000"/>
        </w:rPr>
      </w:pPr>
      <w:r w:rsidRPr="004C475C">
        <w:rPr>
          <w:noProof w:val="0"/>
          <w:color w:val="000000"/>
        </w:rPr>
        <w:tab/>
      </w:r>
      <w:r w:rsidRPr="004C475C">
        <w:rPr>
          <w:b/>
          <w:noProof w:val="0"/>
          <w:color w:val="000000"/>
        </w:rPr>
        <w:t>else</w:t>
      </w:r>
      <w:r w:rsidRPr="004C475C">
        <w:rPr>
          <w:noProof w:val="0"/>
          <w:color w:val="000000"/>
        </w:rPr>
        <w:t xml:space="preserve"> {</w:t>
      </w:r>
    </w:p>
    <w:p w14:paraId="0C5CFCD0" w14:textId="77777777" w:rsidR="0017310E" w:rsidRPr="004C475C" w:rsidRDefault="0017310E" w:rsidP="0017310E">
      <w:pPr>
        <w:pStyle w:val="PL"/>
        <w:rPr>
          <w:noProof w:val="0"/>
          <w:color w:val="000000"/>
        </w:rPr>
      </w:pPr>
      <w:r w:rsidRPr="004C475C">
        <w:rPr>
          <w:noProof w:val="0"/>
          <w:color w:val="000000"/>
        </w:rPr>
        <w:tab/>
      </w:r>
      <w:r w:rsidRPr="004C475C">
        <w:rPr>
          <w:noProof w:val="0"/>
          <w:color w:val="000000"/>
        </w:rPr>
        <w:tab/>
        <w:t xml:space="preserve">v_a:= </w:t>
      </w:r>
      <w:r w:rsidRPr="004C475C">
        <w:rPr>
          <w:b/>
          <w:noProof w:val="0"/>
          <w:color w:val="000000"/>
        </w:rPr>
        <w:t>false</w:t>
      </w:r>
      <w:r w:rsidRPr="004C475C">
        <w:rPr>
          <w:noProof w:val="0"/>
          <w:color w:val="000000"/>
        </w:rPr>
        <w:t>;</w:t>
      </w:r>
    </w:p>
    <w:p w14:paraId="665B7454" w14:textId="77777777" w:rsidR="0017310E" w:rsidRPr="004C475C" w:rsidRDefault="0017310E" w:rsidP="0017310E">
      <w:pPr>
        <w:pStyle w:val="PL"/>
        <w:rPr>
          <w:noProof w:val="0"/>
          <w:color w:val="000000"/>
        </w:rPr>
      </w:pPr>
      <w:r w:rsidRPr="004C475C">
        <w:rPr>
          <w:noProof w:val="0"/>
          <w:color w:val="000000"/>
        </w:rPr>
        <w:tab/>
        <w:t>}</w:t>
      </w:r>
    </w:p>
    <w:p w14:paraId="5D8AA044" w14:textId="77777777" w:rsidR="0017310E" w:rsidRPr="004C475C" w:rsidRDefault="0017310E" w:rsidP="0017310E">
      <w:pPr>
        <w:pStyle w:val="PL"/>
        <w:rPr>
          <w:noProof w:val="0"/>
          <w:color w:val="000000"/>
        </w:rPr>
      </w:pPr>
    </w:p>
    <w:p w14:paraId="62000BEA" w14:textId="1E5011F2" w:rsidR="009857FA" w:rsidRPr="004C475C" w:rsidRDefault="0017310E" w:rsidP="009857FA">
      <w:pPr>
        <w:rPr>
          <w:b/>
          <w:i/>
          <w:szCs w:val="24"/>
        </w:rPr>
      </w:pPr>
      <w:r w:rsidRPr="004C475C">
        <w:rPr>
          <w:b/>
          <w:i/>
          <w:szCs w:val="24"/>
        </w:rPr>
        <w:t>Restrictions</w:t>
      </w:r>
    </w:p>
    <w:p w14:paraId="2A33442B" w14:textId="5B8199CA" w:rsidR="0017310E" w:rsidRPr="004C475C" w:rsidRDefault="009857FA" w:rsidP="009857FA">
      <w:pPr>
        <w:rPr>
          <w:b/>
          <w:i/>
          <w:szCs w:val="24"/>
        </w:rPr>
      </w:pPr>
      <w:r w:rsidRPr="004C475C">
        <w:t>Additional to the restrictions given in clause 5.2.3, the following restrictions apply:</w:t>
      </w:r>
    </w:p>
    <w:p w14:paraId="0BCAFBF1" w14:textId="16690E2F" w:rsidR="0017310E" w:rsidRPr="004C475C" w:rsidRDefault="0017310E" w:rsidP="003C7190">
      <w:pPr>
        <w:pStyle w:val="BL"/>
        <w:numPr>
          <w:ilvl w:val="0"/>
          <w:numId w:val="12"/>
        </w:numPr>
        <w:rPr>
          <w:iCs/>
          <w:color w:val="000000"/>
        </w:rPr>
      </w:pPr>
      <w:r w:rsidRPr="00EE43ED">
        <w:rPr>
          <w:i/>
        </w:rPr>
        <w:t>Temp</w:t>
      </w:r>
      <w:r w:rsidR="00A55946" w:rsidRPr="00EE43ED">
        <w:rPr>
          <w:i/>
        </w:rPr>
        <w:t>l</w:t>
      </w:r>
      <w:r w:rsidRPr="00EE43ED">
        <w:rPr>
          <w:i/>
        </w:rPr>
        <w:t>ateInstance</w:t>
      </w:r>
      <w:r w:rsidRPr="004C475C">
        <w:t xml:space="preserve"> with </w:t>
      </w:r>
      <w:r w:rsidRPr="004C475C">
        <w:rPr>
          <w:rFonts w:ascii="Courier New" w:hAnsi="Courier New" w:cs="Courier New"/>
        </w:rPr>
        <w:t>out</w:t>
      </w:r>
      <w:r w:rsidRPr="004C475C">
        <w:t xml:space="preserve"> parameters shall not be used as templates of </w:t>
      </w:r>
      <w:r w:rsidRPr="004C475C">
        <w:rPr>
          <w:rFonts w:ascii="Courier New" w:hAnsi="Courier New" w:cs="Courier New"/>
        </w:rPr>
        <w:t>set of</w:t>
      </w:r>
      <w:r w:rsidRPr="004C475C">
        <w:t xml:space="preserve"> types or any of their direct or indirect elements.</w:t>
      </w:r>
    </w:p>
    <w:p w14:paraId="0530099F" w14:textId="48C03356" w:rsidR="0017310E" w:rsidRPr="004C475C" w:rsidRDefault="0017310E" w:rsidP="003C7190">
      <w:pPr>
        <w:pStyle w:val="BL"/>
      </w:pPr>
      <w:r w:rsidRPr="00EE43ED">
        <w:rPr>
          <w:i/>
        </w:rPr>
        <w:t>Temp</w:t>
      </w:r>
      <w:r w:rsidR="00A55946" w:rsidRPr="00EE43ED">
        <w:rPr>
          <w:i/>
        </w:rPr>
        <w:t>l</w:t>
      </w:r>
      <w:r w:rsidRPr="00EE43ED">
        <w:rPr>
          <w:i/>
        </w:rPr>
        <w:t>ateInstance</w:t>
      </w:r>
      <w:r w:rsidRPr="004C475C">
        <w:t xml:space="preserve"> with </w:t>
      </w:r>
      <w:r w:rsidRPr="004C475C">
        <w:rPr>
          <w:rFonts w:ascii="Courier New" w:hAnsi="Courier New" w:cs="Courier New"/>
        </w:rPr>
        <w:t>out</w:t>
      </w:r>
      <w:r w:rsidRPr="004C475C">
        <w:t xml:space="preserve"> parameters shall not be used as elements of a permutation matching mechanism or any of their direct or indirect elements</w:t>
      </w:r>
      <w:r w:rsidRPr="00EE43ED">
        <w:t xml:space="preserve">. </w:t>
      </w:r>
      <w:r w:rsidRPr="00EE43ED">
        <w:rPr>
          <w:i/>
        </w:rPr>
        <w:t>Temp</w:t>
      </w:r>
      <w:r w:rsidR="00A55946" w:rsidRPr="00EE43ED">
        <w:rPr>
          <w:i/>
        </w:rPr>
        <w:t>l</w:t>
      </w:r>
      <w:r w:rsidRPr="00EE43ED">
        <w:rPr>
          <w:i/>
        </w:rPr>
        <w:t>ateInstance</w:t>
      </w:r>
      <w:r w:rsidRPr="004C475C">
        <w:t xml:space="preserve"> with </w:t>
      </w:r>
      <w:r w:rsidRPr="004C475C">
        <w:rPr>
          <w:rFonts w:ascii="Courier New" w:hAnsi="Courier New" w:cs="Courier New"/>
        </w:rPr>
        <w:t>out</w:t>
      </w:r>
      <w:r w:rsidRPr="004C475C">
        <w:t xml:space="preserve"> parameters shall not </w:t>
      </w:r>
      <w:r w:rsidR="00E043E7" w:rsidRPr="004C475C">
        <w:t xml:space="preserve">be </w:t>
      </w:r>
      <w:r w:rsidRPr="004C475C">
        <w:t xml:space="preserve">used in special places as described in </w:t>
      </w:r>
      <w:r w:rsidR="003C7190" w:rsidRPr="004C475C">
        <w:t>clause</w:t>
      </w:r>
      <w:r w:rsidRPr="004C475C">
        <w:t xml:space="preserve"> 16.1.4 of ETSI ES 201 873-1 </w:t>
      </w:r>
      <w:r w:rsidR="00B0345C" w:rsidRPr="004C475C">
        <w:t>[</w:t>
      </w:r>
      <w:r w:rsidR="00B0345C" w:rsidRPr="004C475C">
        <w:rPr>
          <w:color w:val="0000FF"/>
        </w:rPr>
        <w:fldChar w:fldCharType="begin"/>
      </w:r>
      <w:r w:rsidR="00B0345C" w:rsidRPr="004C475C">
        <w:rPr>
          <w:color w:val="0000FF"/>
        </w:rPr>
        <w:instrText xml:space="preserve">REF REF_ES201873_1 \h </w:instrText>
      </w:r>
      <w:r w:rsidR="00B0345C" w:rsidRPr="004C475C">
        <w:rPr>
          <w:color w:val="0000FF"/>
        </w:rPr>
      </w:r>
      <w:r w:rsidR="00B0345C" w:rsidRPr="004C475C">
        <w:rPr>
          <w:color w:val="0000FF"/>
        </w:rPr>
        <w:fldChar w:fldCharType="separate"/>
      </w:r>
      <w:r w:rsidR="009C01CA" w:rsidRPr="004C475C">
        <w:t>1</w:t>
      </w:r>
      <w:r w:rsidR="00B0345C" w:rsidRPr="004C475C">
        <w:rPr>
          <w:color w:val="0000FF"/>
        </w:rPr>
        <w:fldChar w:fldCharType="end"/>
      </w:r>
      <w:r w:rsidR="00B0345C" w:rsidRPr="004C475C">
        <w:t>]</w:t>
      </w:r>
      <w:r w:rsidRPr="004C475C">
        <w:rPr>
          <w:rStyle w:val="highlight"/>
        </w:rPr>
        <w:t xml:space="preserve"> </w:t>
      </w:r>
      <w:r w:rsidRPr="004C475C">
        <w:t xml:space="preserve">with the exception of the matching parts of receiving operations. If </w:t>
      </w:r>
      <w:r w:rsidRPr="00EE43ED">
        <w:rPr>
          <w:i/>
        </w:rPr>
        <w:t>Temp</w:t>
      </w:r>
      <w:r w:rsidR="00A55946" w:rsidRPr="00EE43ED">
        <w:rPr>
          <w:i/>
        </w:rPr>
        <w:t>l</w:t>
      </w:r>
      <w:r w:rsidRPr="00EE43ED">
        <w:rPr>
          <w:i/>
        </w:rPr>
        <w:t>ateInstance</w:t>
      </w:r>
      <w:r w:rsidRPr="004C475C">
        <w:t xml:space="preserve"> with </w:t>
      </w:r>
      <w:r w:rsidRPr="004C475C">
        <w:rPr>
          <w:rFonts w:ascii="Courier New" w:hAnsi="Courier New" w:cs="Courier New"/>
        </w:rPr>
        <w:t>out</w:t>
      </w:r>
      <w:r w:rsidRPr="004C475C">
        <w:t xml:space="preserve"> parameters are used in the matching part of a receiving operation, the assignment to the actual </w:t>
      </w:r>
      <w:r w:rsidRPr="004C475C">
        <w:rPr>
          <w:rFonts w:ascii="Courier New" w:hAnsi="Courier New" w:cs="Courier New"/>
        </w:rPr>
        <w:t>out</w:t>
      </w:r>
      <w:r w:rsidRPr="004C475C">
        <w:t xml:space="preserve"> parameter variables of all the templates is done only once the whole matching part matches and all other conditions for the selection of the alternative are met.</w:t>
      </w:r>
    </w:p>
    <w:p w14:paraId="1EEDCDAA" w14:textId="77777777" w:rsidR="0017310E" w:rsidRPr="004C475C" w:rsidRDefault="0017310E" w:rsidP="0017310E">
      <w:pPr>
        <w:pStyle w:val="BL"/>
        <w:rPr>
          <w:rStyle w:val="ZitatZchn"/>
          <w:i w:val="0"/>
          <w:sz w:val="20"/>
          <w:szCs w:val="20"/>
        </w:rPr>
      </w:pPr>
      <w:r w:rsidRPr="004C475C">
        <w:t xml:space="preserve">Every formal </w:t>
      </w:r>
      <w:r w:rsidRPr="004C475C">
        <w:rPr>
          <w:rFonts w:ascii="Courier New" w:hAnsi="Courier New" w:cs="Courier New"/>
        </w:rPr>
        <w:t>out</w:t>
      </w:r>
      <w:r w:rsidRPr="004C475C">
        <w:t xml:space="preserve"> parameter of a template with </w:t>
      </w:r>
      <w:r w:rsidRPr="004C475C">
        <w:rPr>
          <w:rFonts w:ascii="Courier New" w:hAnsi="Courier New" w:cs="Courier New"/>
        </w:rPr>
        <w:t>out</w:t>
      </w:r>
      <w:r w:rsidRPr="004C475C">
        <w:t xml:space="preserve"> parameters shall be referenced at most once inside the template body.</w:t>
      </w:r>
    </w:p>
    <w:p w14:paraId="23F7AF60" w14:textId="77777777" w:rsidR="0017310E" w:rsidRPr="004C475C" w:rsidRDefault="0017310E" w:rsidP="0017310E">
      <w:pPr>
        <w:pStyle w:val="NO"/>
        <w:rPr>
          <w:color w:val="000000"/>
        </w:rPr>
      </w:pPr>
      <w:r w:rsidRPr="004C475C">
        <w:t>NOTE:</w:t>
      </w:r>
      <w:r w:rsidRPr="004C475C">
        <w:tab/>
        <w:t xml:space="preserve">In certain cases a template may match without assigning a value to a declared </w:t>
      </w:r>
      <w:r w:rsidRPr="004C475C">
        <w:rPr>
          <w:rFonts w:ascii="Courier New" w:hAnsi="Courier New" w:cs="Courier New"/>
        </w:rPr>
        <w:t>out</w:t>
      </w:r>
      <w:r w:rsidRPr="004C475C">
        <w:t xml:space="preserve"> parameter. In such cases, the boundness of the actual </w:t>
      </w:r>
      <w:r w:rsidRPr="004C475C">
        <w:rPr>
          <w:rFonts w:ascii="Courier New" w:hAnsi="Courier New" w:cs="Courier New"/>
        </w:rPr>
        <w:t>out</w:t>
      </w:r>
      <w:r w:rsidRPr="004C475C">
        <w:t xml:space="preserve"> parameter </w:t>
      </w:r>
      <w:r w:rsidR="00042D42" w:rsidRPr="004C475C">
        <w:t>has to</w:t>
      </w:r>
      <w:r w:rsidRPr="004C475C">
        <w:t xml:space="preserve"> be checked even after a successful match before using it.</w:t>
      </w:r>
    </w:p>
    <w:p w14:paraId="700FCDB0" w14:textId="77777777" w:rsidR="0017310E" w:rsidRPr="004C475C" w:rsidRDefault="003C7190" w:rsidP="003C7190">
      <w:pPr>
        <w:pStyle w:val="EX"/>
        <w:rPr>
          <w:rFonts w:ascii="Courier New" w:hAnsi="Courier New" w:cs="Courier New"/>
          <w:sz w:val="16"/>
          <w:szCs w:val="16"/>
        </w:rPr>
      </w:pPr>
      <w:r w:rsidRPr="004C475C">
        <w:t>EXAMPLE 1:</w:t>
      </w:r>
    </w:p>
    <w:p w14:paraId="2952D4A5" w14:textId="77777777" w:rsidR="0017310E" w:rsidRPr="004C475C" w:rsidRDefault="0017310E" w:rsidP="00EF3F42">
      <w:pPr>
        <w:pStyle w:val="PL"/>
        <w:rPr>
          <w:noProof w:val="0"/>
        </w:rPr>
      </w:pPr>
    </w:p>
    <w:p w14:paraId="69B49395" w14:textId="77777777" w:rsidR="0017310E" w:rsidRPr="004C475C" w:rsidRDefault="0017310E" w:rsidP="00EF3F42">
      <w:pPr>
        <w:pStyle w:val="PL"/>
        <w:rPr>
          <w:noProof w:val="0"/>
        </w:rPr>
      </w:pPr>
      <w:r w:rsidRPr="004C475C">
        <w:rPr>
          <w:noProof w:val="0"/>
        </w:rPr>
        <w:t>type union Tree {</w:t>
      </w:r>
    </w:p>
    <w:p w14:paraId="4F8EAC92" w14:textId="77777777" w:rsidR="0017310E" w:rsidRPr="004C475C" w:rsidRDefault="0017310E" w:rsidP="00EF3F42">
      <w:pPr>
        <w:pStyle w:val="PL"/>
        <w:rPr>
          <w:noProof w:val="0"/>
        </w:rPr>
      </w:pPr>
      <w:r w:rsidRPr="004C475C">
        <w:rPr>
          <w:noProof w:val="0"/>
        </w:rPr>
        <w:tab/>
        <w:t>integer leaf,</w:t>
      </w:r>
    </w:p>
    <w:p w14:paraId="2F7F3707" w14:textId="77777777" w:rsidR="0017310E" w:rsidRPr="004C475C" w:rsidRDefault="0017310E" w:rsidP="00EF3F42">
      <w:pPr>
        <w:pStyle w:val="PL"/>
        <w:rPr>
          <w:noProof w:val="0"/>
        </w:rPr>
      </w:pPr>
      <w:r w:rsidRPr="004C475C">
        <w:rPr>
          <w:noProof w:val="0"/>
        </w:rPr>
        <w:tab/>
        <w:t>Branch branch</w:t>
      </w:r>
    </w:p>
    <w:p w14:paraId="3E6EE727" w14:textId="77777777" w:rsidR="0017310E" w:rsidRPr="004C475C" w:rsidRDefault="0017310E" w:rsidP="00EF3F42">
      <w:pPr>
        <w:pStyle w:val="PL"/>
        <w:rPr>
          <w:noProof w:val="0"/>
        </w:rPr>
      </w:pPr>
      <w:r w:rsidRPr="004C475C">
        <w:rPr>
          <w:noProof w:val="0"/>
        </w:rPr>
        <w:t>}</w:t>
      </w:r>
    </w:p>
    <w:p w14:paraId="3FA69451" w14:textId="77777777" w:rsidR="0017310E" w:rsidRPr="004C475C" w:rsidRDefault="0017310E" w:rsidP="00EF3F42">
      <w:pPr>
        <w:pStyle w:val="PL"/>
        <w:rPr>
          <w:noProof w:val="0"/>
        </w:rPr>
      </w:pPr>
      <w:r w:rsidRPr="004C475C">
        <w:rPr>
          <w:noProof w:val="0"/>
        </w:rPr>
        <w:t>type record Branch {</w:t>
      </w:r>
    </w:p>
    <w:p w14:paraId="7494B666" w14:textId="77777777" w:rsidR="0017310E" w:rsidRPr="004C475C" w:rsidRDefault="0017310E" w:rsidP="00EF3F42">
      <w:pPr>
        <w:pStyle w:val="PL"/>
        <w:rPr>
          <w:noProof w:val="0"/>
        </w:rPr>
      </w:pPr>
      <w:r w:rsidRPr="004C475C">
        <w:rPr>
          <w:noProof w:val="0"/>
        </w:rPr>
        <w:tab/>
        <w:t>Tree left optional,</w:t>
      </w:r>
    </w:p>
    <w:p w14:paraId="08265222" w14:textId="77777777" w:rsidR="0017310E" w:rsidRPr="004C475C" w:rsidRDefault="0017310E" w:rsidP="00EF3F42">
      <w:pPr>
        <w:pStyle w:val="PL"/>
        <w:rPr>
          <w:noProof w:val="0"/>
        </w:rPr>
      </w:pPr>
      <w:r w:rsidRPr="004C475C">
        <w:rPr>
          <w:noProof w:val="0"/>
        </w:rPr>
        <w:tab/>
        <w:t>Tree right optional</w:t>
      </w:r>
    </w:p>
    <w:p w14:paraId="41298532" w14:textId="77777777" w:rsidR="0017310E" w:rsidRPr="004C475C" w:rsidRDefault="0017310E" w:rsidP="00EF3F42">
      <w:pPr>
        <w:pStyle w:val="PL"/>
        <w:rPr>
          <w:noProof w:val="0"/>
        </w:rPr>
      </w:pPr>
      <w:r w:rsidRPr="004C475C">
        <w:rPr>
          <w:noProof w:val="0"/>
        </w:rPr>
        <w:t>}</w:t>
      </w:r>
    </w:p>
    <w:p w14:paraId="70E79465" w14:textId="77777777" w:rsidR="0017310E" w:rsidRPr="004C475C" w:rsidRDefault="0017310E" w:rsidP="00EF3F42">
      <w:pPr>
        <w:pStyle w:val="PL"/>
        <w:rPr>
          <w:noProof w:val="0"/>
        </w:rPr>
      </w:pPr>
    </w:p>
    <w:p w14:paraId="7F34E099" w14:textId="77777777" w:rsidR="0017310E" w:rsidRPr="004C475C" w:rsidRDefault="0017310E" w:rsidP="00EF3F42">
      <w:pPr>
        <w:pStyle w:val="PL"/>
        <w:rPr>
          <w:noProof w:val="0"/>
        </w:rPr>
      </w:pPr>
      <w:r w:rsidRPr="004C475C">
        <w:rPr>
          <w:noProof w:val="0"/>
        </w:rPr>
        <w:t>template Branch mw_branch(out omit Tree p_left, out omit Tree p_right) := {</w:t>
      </w:r>
    </w:p>
    <w:p w14:paraId="2A993BCE" w14:textId="77777777" w:rsidR="0017310E" w:rsidRPr="004C475C" w:rsidRDefault="0017310E" w:rsidP="00EF3F42">
      <w:pPr>
        <w:pStyle w:val="PL"/>
        <w:rPr>
          <w:noProof w:val="0"/>
        </w:rPr>
      </w:pPr>
      <w:r w:rsidRPr="004C475C">
        <w:rPr>
          <w:noProof w:val="0"/>
        </w:rPr>
        <w:t xml:space="preserve"> </w:t>
      </w:r>
      <w:r w:rsidRPr="004C475C">
        <w:rPr>
          <w:noProof w:val="0"/>
        </w:rPr>
        <w:tab/>
        <w:t xml:space="preserve">left := * -&gt; p_left, </w:t>
      </w:r>
    </w:p>
    <w:p w14:paraId="539808CE" w14:textId="77777777" w:rsidR="0017310E" w:rsidRPr="004C475C" w:rsidRDefault="0017310E" w:rsidP="00EF3F42">
      <w:pPr>
        <w:pStyle w:val="PL"/>
        <w:rPr>
          <w:noProof w:val="0"/>
        </w:rPr>
      </w:pPr>
      <w:r w:rsidRPr="004C475C">
        <w:rPr>
          <w:noProof w:val="0"/>
        </w:rPr>
        <w:t xml:space="preserve"> </w:t>
      </w:r>
      <w:r w:rsidRPr="004C475C">
        <w:rPr>
          <w:noProof w:val="0"/>
        </w:rPr>
        <w:tab/>
        <w:t xml:space="preserve">right := * -&gt; p_right </w:t>
      </w:r>
    </w:p>
    <w:p w14:paraId="0A969ECE" w14:textId="77777777" w:rsidR="0017310E" w:rsidRPr="004C475C" w:rsidRDefault="0017310E" w:rsidP="00EF3F42">
      <w:pPr>
        <w:pStyle w:val="PL"/>
        <w:rPr>
          <w:noProof w:val="0"/>
        </w:rPr>
      </w:pPr>
      <w:r w:rsidRPr="004C475C">
        <w:rPr>
          <w:noProof w:val="0"/>
        </w:rPr>
        <w:t>}</w:t>
      </w:r>
    </w:p>
    <w:p w14:paraId="4F5701C1" w14:textId="77777777" w:rsidR="0017310E" w:rsidRPr="004C475C" w:rsidRDefault="0017310E" w:rsidP="00EF3F42">
      <w:pPr>
        <w:pStyle w:val="PL"/>
        <w:rPr>
          <w:noProof w:val="0"/>
        </w:rPr>
      </w:pPr>
      <w:r w:rsidRPr="004C475C">
        <w:rPr>
          <w:noProof w:val="0"/>
        </w:rPr>
        <w:t>template Tree mw_treebranch(out omit Tree p_left, out omit Tree p_right) :=</w:t>
      </w:r>
    </w:p>
    <w:p w14:paraId="57EB1670" w14:textId="77777777" w:rsidR="0017310E" w:rsidRPr="004C475C" w:rsidRDefault="0017310E" w:rsidP="00EF3F42">
      <w:pPr>
        <w:pStyle w:val="PL"/>
        <w:rPr>
          <w:noProof w:val="0"/>
        </w:rPr>
      </w:pPr>
      <w:r w:rsidRPr="004C475C">
        <w:rPr>
          <w:noProof w:val="0"/>
        </w:rPr>
        <w:tab/>
        <w:t>{ branch := mw_branch(p_left, p_right) }</w:t>
      </w:r>
    </w:p>
    <w:p w14:paraId="70C8B1E8" w14:textId="77777777" w:rsidR="0017310E" w:rsidRPr="004C475C" w:rsidRDefault="0017310E" w:rsidP="00EF3F42">
      <w:pPr>
        <w:pStyle w:val="PL"/>
        <w:rPr>
          <w:noProof w:val="0"/>
        </w:rPr>
      </w:pPr>
      <w:r w:rsidRPr="004C475C">
        <w:rPr>
          <w:noProof w:val="0"/>
        </w:rPr>
        <w:t xml:space="preserve">template Tree mw_leaf(out integer p_value, in template integer p_expected := ?) :=   </w:t>
      </w:r>
    </w:p>
    <w:p w14:paraId="5E5E0EB6" w14:textId="77777777" w:rsidR="0017310E" w:rsidRPr="004C475C" w:rsidRDefault="00C000C6" w:rsidP="00EF3F42">
      <w:pPr>
        <w:pStyle w:val="PL"/>
        <w:rPr>
          <w:noProof w:val="0"/>
        </w:rPr>
      </w:pPr>
      <w:r w:rsidRPr="004C475C">
        <w:rPr>
          <w:noProof w:val="0"/>
        </w:rPr>
        <w:t xml:space="preserve"> </w:t>
      </w:r>
      <w:r w:rsidRPr="004C475C">
        <w:rPr>
          <w:noProof w:val="0"/>
        </w:rPr>
        <w:tab/>
      </w:r>
      <w:r w:rsidR="0017310E" w:rsidRPr="004C475C">
        <w:rPr>
          <w:noProof w:val="0"/>
        </w:rPr>
        <w:t>{ leaf := p_expected -&gt; p_value }</w:t>
      </w:r>
    </w:p>
    <w:p w14:paraId="596738A7" w14:textId="77777777" w:rsidR="0017310E" w:rsidRPr="004C475C" w:rsidRDefault="0017310E" w:rsidP="00EF3F42">
      <w:pPr>
        <w:pStyle w:val="PL"/>
        <w:rPr>
          <w:noProof w:val="0"/>
        </w:rPr>
      </w:pPr>
    </w:p>
    <w:p w14:paraId="67F54505" w14:textId="77777777" w:rsidR="0017310E" w:rsidRPr="004C475C" w:rsidRDefault="0017310E" w:rsidP="00EF3F42">
      <w:pPr>
        <w:pStyle w:val="PL"/>
        <w:rPr>
          <w:noProof w:val="0"/>
        </w:rPr>
      </w:pPr>
      <w:r w:rsidRPr="004C475C">
        <w:rPr>
          <w:noProof w:val="0"/>
        </w:rPr>
        <w:t>// compute the sum of absolute values of all leafs in the given tree</w:t>
      </w:r>
    </w:p>
    <w:p w14:paraId="4765AF4D" w14:textId="77777777" w:rsidR="0017310E" w:rsidRPr="004C475C" w:rsidRDefault="0017310E" w:rsidP="00EF3F42">
      <w:pPr>
        <w:pStyle w:val="PL"/>
        <w:rPr>
          <w:noProof w:val="0"/>
        </w:rPr>
      </w:pPr>
      <w:r w:rsidRPr="004C475C">
        <w:rPr>
          <w:noProof w:val="0"/>
        </w:rPr>
        <w:t>function f_absSum(omit Tree p_tree) return integer {</w:t>
      </w:r>
    </w:p>
    <w:p w14:paraId="2302F8B0" w14:textId="77777777" w:rsidR="0017310E" w:rsidRPr="004C475C" w:rsidRDefault="0017310E" w:rsidP="00EF3F42">
      <w:pPr>
        <w:pStyle w:val="PL"/>
        <w:rPr>
          <w:noProof w:val="0"/>
        </w:rPr>
      </w:pPr>
      <w:r w:rsidRPr="004C475C">
        <w:rPr>
          <w:noProof w:val="0"/>
        </w:rPr>
        <w:tab/>
        <w:t>var omit Tree v_left, v_right;</w:t>
      </w:r>
    </w:p>
    <w:p w14:paraId="440B3800" w14:textId="77777777" w:rsidR="0017310E" w:rsidRPr="004C475C" w:rsidRDefault="0017310E" w:rsidP="00EF3F42">
      <w:pPr>
        <w:pStyle w:val="PL"/>
        <w:rPr>
          <w:noProof w:val="0"/>
        </w:rPr>
      </w:pPr>
      <w:r w:rsidRPr="004C475C">
        <w:rPr>
          <w:noProof w:val="0"/>
        </w:rPr>
        <w:tab/>
        <w:t>var integer v_value;</w:t>
      </w:r>
    </w:p>
    <w:p w14:paraId="7D703D73" w14:textId="77777777" w:rsidR="0017310E" w:rsidRPr="004C475C" w:rsidRDefault="00C000C6" w:rsidP="00EF3F42">
      <w:pPr>
        <w:pStyle w:val="PL"/>
        <w:rPr>
          <w:noProof w:val="0"/>
        </w:rPr>
      </w:pPr>
      <w:r w:rsidRPr="004C475C">
        <w:rPr>
          <w:noProof w:val="0"/>
        </w:rPr>
        <w:t xml:space="preserve"> </w:t>
      </w:r>
      <w:r w:rsidRPr="004C475C">
        <w:rPr>
          <w:noProof w:val="0"/>
        </w:rPr>
        <w:tab/>
      </w:r>
      <w:r w:rsidR="0017310E" w:rsidRPr="004C475C">
        <w:rPr>
          <w:noProof w:val="0"/>
        </w:rPr>
        <w:t>if (ispresent(p_tree)) {</w:t>
      </w:r>
    </w:p>
    <w:p w14:paraId="55F262BB" w14:textId="77777777" w:rsidR="0017310E" w:rsidRPr="004C475C" w:rsidRDefault="0017310E" w:rsidP="00EF3F42">
      <w:pPr>
        <w:pStyle w:val="PL"/>
        <w:rPr>
          <w:noProof w:val="0"/>
        </w:rPr>
      </w:pPr>
      <w:r w:rsidRPr="004C475C">
        <w:rPr>
          <w:noProof w:val="0"/>
        </w:rPr>
        <w:tab/>
      </w:r>
      <w:r w:rsidRPr="004C475C">
        <w:rPr>
          <w:noProof w:val="0"/>
        </w:rPr>
        <w:tab/>
        <w:t>select (p_tree) {</w:t>
      </w:r>
    </w:p>
    <w:p w14:paraId="4EC286CF" w14:textId="77777777" w:rsidR="0017310E" w:rsidRPr="004C475C" w:rsidRDefault="0017310E" w:rsidP="00EF3F42">
      <w:pPr>
        <w:pStyle w:val="PL"/>
        <w:rPr>
          <w:noProof w:val="0"/>
        </w:rPr>
      </w:pPr>
      <w:r w:rsidRPr="004C475C">
        <w:rPr>
          <w:noProof w:val="0"/>
        </w:rPr>
        <w:tab/>
      </w:r>
      <w:r w:rsidRPr="004C475C">
        <w:rPr>
          <w:noProof w:val="0"/>
        </w:rPr>
        <w:tab/>
      </w:r>
      <w:r w:rsidRPr="004C475C">
        <w:rPr>
          <w:noProof w:val="0"/>
        </w:rPr>
        <w:tab/>
        <w:t xml:space="preserve">case (mw_treebranch(v_left, v_right)) { </w:t>
      </w:r>
    </w:p>
    <w:p w14:paraId="17BA9C1A" w14:textId="77777777" w:rsidR="0017310E" w:rsidRPr="004C475C" w:rsidRDefault="00C000C6" w:rsidP="00EF3F42">
      <w:pPr>
        <w:pStyle w:val="PL"/>
        <w:rPr>
          <w:noProof w:val="0"/>
        </w:rPr>
      </w:pPr>
      <w:r w:rsidRPr="004C475C">
        <w:rPr>
          <w:noProof w:val="0"/>
        </w:rPr>
        <w:t xml:space="preserve"> </w:t>
      </w:r>
      <w:r w:rsidRPr="004C475C">
        <w:rPr>
          <w:noProof w:val="0"/>
        </w:rPr>
        <w:tab/>
      </w:r>
      <w:r w:rsidRPr="004C475C">
        <w:rPr>
          <w:noProof w:val="0"/>
        </w:rPr>
        <w:tab/>
      </w:r>
      <w:r w:rsidRPr="004C475C">
        <w:rPr>
          <w:noProof w:val="0"/>
        </w:rPr>
        <w:tab/>
      </w:r>
      <w:r w:rsidRPr="004C475C">
        <w:rPr>
          <w:noProof w:val="0"/>
        </w:rPr>
        <w:tab/>
      </w:r>
      <w:r w:rsidRPr="004C475C">
        <w:rPr>
          <w:noProof w:val="0"/>
        </w:rPr>
        <w:tab/>
      </w:r>
      <w:r w:rsidR="0017310E" w:rsidRPr="004C475C">
        <w:rPr>
          <w:noProof w:val="0"/>
        </w:rPr>
        <w:t>return f_absSum(v_left) + f_absSum(v_right);</w:t>
      </w:r>
    </w:p>
    <w:p w14:paraId="6D03504F" w14:textId="77777777" w:rsidR="0017310E" w:rsidRPr="004C475C" w:rsidRDefault="00C000C6" w:rsidP="00EF3F42">
      <w:pPr>
        <w:pStyle w:val="PL"/>
        <w:rPr>
          <w:noProof w:val="0"/>
        </w:rPr>
      </w:pPr>
      <w:r w:rsidRPr="004C475C">
        <w:rPr>
          <w:noProof w:val="0"/>
        </w:rPr>
        <w:t xml:space="preserve"> </w:t>
      </w:r>
      <w:r w:rsidRPr="004C475C">
        <w:rPr>
          <w:noProof w:val="0"/>
        </w:rPr>
        <w:tab/>
      </w:r>
      <w:r w:rsidRPr="004C475C">
        <w:rPr>
          <w:noProof w:val="0"/>
        </w:rPr>
        <w:tab/>
      </w:r>
      <w:r w:rsidRPr="004C475C">
        <w:rPr>
          <w:noProof w:val="0"/>
        </w:rPr>
        <w:tab/>
      </w:r>
      <w:r w:rsidRPr="004C475C">
        <w:rPr>
          <w:noProof w:val="0"/>
        </w:rPr>
        <w:tab/>
      </w:r>
      <w:r w:rsidR="0017310E" w:rsidRPr="004C475C">
        <w:rPr>
          <w:noProof w:val="0"/>
        </w:rPr>
        <w:t>}</w:t>
      </w:r>
    </w:p>
    <w:p w14:paraId="332CCFC0" w14:textId="77777777" w:rsidR="0017310E" w:rsidRPr="004C475C" w:rsidRDefault="0017310E" w:rsidP="00EF3F42">
      <w:pPr>
        <w:pStyle w:val="PL"/>
        <w:rPr>
          <w:noProof w:val="0"/>
        </w:rPr>
      </w:pPr>
      <w:r w:rsidRPr="004C475C">
        <w:rPr>
          <w:noProof w:val="0"/>
        </w:rPr>
        <w:tab/>
      </w:r>
      <w:r w:rsidRPr="004C475C">
        <w:rPr>
          <w:noProof w:val="0"/>
        </w:rPr>
        <w:tab/>
      </w:r>
      <w:r w:rsidRPr="004C475C">
        <w:rPr>
          <w:noProof w:val="0"/>
        </w:rPr>
        <w:tab/>
        <w:t>case (mw_leaf(v_value, (0 .. infinity)) { return v_value; }</w:t>
      </w:r>
    </w:p>
    <w:p w14:paraId="592AC5B3" w14:textId="77777777" w:rsidR="0017310E" w:rsidRPr="004C475C" w:rsidRDefault="0017310E" w:rsidP="00EF3F42">
      <w:pPr>
        <w:pStyle w:val="PL"/>
        <w:rPr>
          <w:noProof w:val="0"/>
        </w:rPr>
      </w:pPr>
      <w:r w:rsidRPr="004C475C">
        <w:rPr>
          <w:noProof w:val="0"/>
        </w:rPr>
        <w:tab/>
      </w:r>
      <w:r w:rsidRPr="004C475C">
        <w:rPr>
          <w:noProof w:val="0"/>
        </w:rPr>
        <w:tab/>
      </w:r>
      <w:r w:rsidRPr="004C475C">
        <w:rPr>
          <w:noProof w:val="0"/>
        </w:rPr>
        <w:tab/>
        <w:t>case (mw_leaf(v_value) { return -v_value; }</w:t>
      </w:r>
    </w:p>
    <w:p w14:paraId="58EF52C5" w14:textId="77777777" w:rsidR="0017310E" w:rsidRPr="004C475C" w:rsidRDefault="0017310E" w:rsidP="00EF3F42">
      <w:pPr>
        <w:pStyle w:val="PL"/>
        <w:rPr>
          <w:noProof w:val="0"/>
        </w:rPr>
      </w:pPr>
      <w:r w:rsidRPr="004C475C">
        <w:rPr>
          <w:noProof w:val="0"/>
        </w:rPr>
        <w:tab/>
      </w:r>
      <w:r w:rsidRPr="004C475C">
        <w:rPr>
          <w:noProof w:val="0"/>
        </w:rPr>
        <w:tab/>
        <w:t>}</w:t>
      </w:r>
    </w:p>
    <w:p w14:paraId="70473B3C" w14:textId="77777777" w:rsidR="00C000C6" w:rsidRPr="004C475C" w:rsidRDefault="0017310E" w:rsidP="00EF3F42">
      <w:pPr>
        <w:pStyle w:val="PL"/>
        <w:rPr>
          <w:noProof w:val="0"/>
        </w:rPr>
      </w:pPr>
      <w:r w:rsidRPr="004C475C">
        <w:rPr>
          <w:noProof w:val="0"/>
        </w:rPr>
        <w:tab/>
        <w:t>}</w:t>
      </w:r>
    </w:p>
    <w:p w14:paraId="77B86DAC" w14:textId="77777777" w:rsidR="00C000C6" w:rsidRPr="004C475C" w:rsidRDefault="00C000C6" w:rsidP="00EF3F42">
      <w:pPr>
        <w:pStyle w:val="PL"/>
        <w:rPr>
          <w:noProof w:val="0"/>
        </w:rPr>
      </w:pPr>
      <w:r w:rsidRPr="004C475C">
        <w:rPr>
          <w:noProof w:val="0"/>
        </w:rPr>
        <w:t xml:space="preserve"> </w:t>
      </w:r>
      <w:r w:rsidRPr="004C475C">
        <w:rPr>
          <w:noProof w:val="0"/>
        </w:rPr>
        <w:tab/>
      </w:r>
      <w:r w:rsidR="0017310E" w:rsidRPr="004C475C">
        <w:rPr>
          <w:noProof w:val="0"/>
        </w:rPr>
        <w:t>else {</w:t>
      </w:r>
    </w:p>
    <w:p w14:paraId="79544981" w14:textId="77777777" w:rsidR="0017310E" w:rsidRPr="004C475C" w:rsidRDefault="00C000C6" w:rsidP="00EF3F42">
      <w:pPr>
        <w:pStyle w:val="PL"/>
        <w:rPr>
          <w:noProof w:val="0"/>
        </w:rPr>
      </w:pPr>
      <w:r w:rsidRPr="004C475C">
        <w:rPr>
          <w:noProof w:val="0"/>
        </w:rPr>
        <w:t xml:space="preserve"> </w:t>
      </w:r>
      <w:r w:rsidRPr="004C475C">
        <w:rPr>
          <w:noProof w:val="0"/>
        </w:rPr>
        <w:tab/>
      </w:r>
      <w:r w:rsidRPr="004C475C">
        <w:rPr>
          <w:noProof w:val="0"/>
        </w:rPr>
        <w:tab/>
      </w:r>
      <w:r w:rsidR="0017310E" w:rsidRPr="004C475C">
        <w:rPr>
          <w:noProof w:val="0"/>
        </w:rPr>
        <w:t>return 0; }</w:t>
      </w:r>
    </w:p>
    <w:p w14:paraId="3194DAF7" w14:textId="77777777" w:rsidR="0017310E" w:rsidRPr="004C475C" w:rsidRDefault="0017310E" w:rsidP="00EF3F42">
      <w:pPr>
        <w:pStyle w:val="PL"/>
        <w:rPr>
          <w:noProof w:val="0"/>
        </w:rPr>
      </w:pPr>
      <w:r w:rsidRPr="004C475C">
        <w:rPr>
          <w:noProof w:val="0"/>
        </w:rPr>
        <w:lastRenderedPageBreak/>
        <w:t xml:space="preserve">} </w:t>
      </w:r>
    </w:p>
    <w:p w14:paraId="36A10E5F" w14:textId="77777777" w:rsidR="0017310E" w:rsidRPr="004C475C" w:rsidRDefault="0017310E" w:rsidP="003C7190">
      <w:pPr>
        <w:spacing w:after="0"/>
        <w:ind w:left="284"/>
        <w:rPr>
          <w:rFonts w:ascii="Courier New" w:hAnsi="Courier New" w:cs="Courier New"/>
          <w:b/>
          <w:sz w:val="16"/>
          <w:szCs w:val="16"/>
        </w:rPr>
      </w:pPr>
    </w:p>
    <w:p w14:paraId="5BB127C7" w14:textId="77777777" w:rsidR="003C7190" w:rsidRPr="004C475C" w:rsidRDefault="003C7190" w:rsidP="00390B75">
      <w:pPr>
        <w:pStyle w:val="EX"/>
        <w:keepNext/>
        <w:rPr>
          <w:rFonts w:ascii="Courier New" w:hAnsi="Courier New" w:cs="Courier New"/>
          <w:sz w:val="16"/>
          <w:szCs w:val="16"/>
        </w:rPr>
      </w:pPr>
      <w:r w:rsidRPr="004C475C">
        <w:t>EXAMPLE 2:</w:t>
      </w:r>
    </w:p>
    <w:p w14:paraId="364FF242" w14:textId="77777777" w:rsidR="0017310E" w:rsidRPr="004C475C" w:rsidRDefault="0017310E" w:rsidP="00EF3F42">
      <w:pPr>
        <w:pStyle w:val="PL"/>
        <w:rPr>
          <w:noProof w:val="0"/>
        </w:rPr>
      </w:pPr>
    </w:p>
    <w:p w14:paraId="340D9635" w14:textId="77777777" w:rsidR="0017310E" w:rsidRPr="004C475C" w:rsidRDefault="0017310E" w:rsidP="00EF3F42">
      <w:pPr>
        <w:pStyle w:val="PL"/>
        <w:rPr>
          <w:noProof w:val="0"/>
        </w:rPr>
      </w:pPr>
      <w:r w:rsidRPr="004C475C">
        <w:rPr>
          <w:noProof w:val="0"/>
        </w:rPr>
        <w:t>var Tree v_tree;</w:t>
      </w:r>
    </w:p>
    <w:p w14:paraId="08484CFE" w14:textId="77777777" w:rsidR="0017310E" w:rsidRPr="004C475C" w:rsidRDefault="0017310E" w:rsidP="00EF3F42">
      <w:pPr>
        <w:pStyle w:val="PL"/>
        <w:rPr>
          <w:noProof w:val="0"/>
        </w:rPr>
      </w:pPr>
      <w:r w:rsidRPr="004C475C">
        <w:rPr>
          <w:noProof w:val="0"/>
        </w:rPr>
        <w:t>…</w:t>
      </w:r>
    </w:p>
    <w:p w14:paraId="58BE68AA" w14:textId="77777777" w:rsidR="0017310E" w:rsidRPr="004C475C" w:rsidRDefault="0017310E" w:rsidP="00EF3F42">
      <w:pPr>
        <w:pStyle w:val="PL"/>
        <w:rPr>
          <w:noProof w:val="0"/>
        </w:rPr>
      </w:pPr>
      <w:r w:rsidRPr="004C475C">
        <w:rPr>
          <w:noProof w:val="0"/>
        </w:rPr>
        <w:t xml:space="preserve">template Tree mw_anyTree(out integer p_value, </w:t>
      </w:r>
    </w:p>
    <w:p w14:paraId="1BC22B09" w14:textId="77777777" w:rsidR="0017310E" w:rsidRPr="004C475C" w:rsidRDefault="00C000C6" w:rsidP="00EF3F42">
      <w:pPr>
        <w:pStyle w:val="PL"/>
        <w:rPr>
          <w:noProof w:val="0"/>
        </w:rPr>
      </w:pPr>
      <w:r w:rsidRPr="004C475C">
        <w:rPr>
          <w:noProof w:val="0"/>
        </w:rPr>
        <w:t xml:space="preserve"> </w:t>
      </w:r>
      <w:r w:rsidRPr="004C475C">
        <w:rPr>
          <w:noProof w:val="0"/>
        </w:rPr>
        <w:tab/>
      </w:r>
      <w:r w:rsidRPr="004C475C">
        <w:rPr>
          <w:noProof w:val="0"/>
        </w:rPr>
        <w:tab/>
      </w:r>
      <w:r w:rsidRPr="004C475C">
        <w:rPr>
          <w:noProof w:val="0"/>
        </w:rPr>
        <w:tab/>
      </w:r>
      <w:r w:rsidRPr="004C475C">
        <w:rPr>
          <w:noProof w:val="0"/>
        </w:rPr>
        <w:tab/>
      </w:r>
      <w:r w:rsidRPr="004C475C">
        <w:rPr>
          <w:noProof w:val="0"/>
        </w:rPr>
        <w:tab/>
      </w:r>
      <w:r w:rsidRPr="004C475C">
        <w:rPr>
          <w:noProof w:val="0"/>
        </w:rPr>
        <w:tab/>
      </w:r>
      <w:r w:rsidRPr="004C475C">
        <w:rPr>
          <w:noProof w:val="0"/>
        </w:rPr>
        <w:tab/>
      </w:r>
      <w:r w:rsidRPr="004C475C">
        <w:rPr>
          <w:noProof w:val="0"/>
        </w:rPr>
        <w:tab/>
      </w:r>
      <w:r w:rsidRPr="004C475C">
        <w:rPr>
          <w:noProof w:val="0"/>
        </w:rPr>
        <w:tab/>
      </w:r>
      <w:r w:rsidR="0017310E" w:rsidRPr="004C475C">
        <w:rPr>
          <w:noProof w:val="0"/>
        </w:rPr>
        <w:t xml:space="preserve">out omit Tree p_left, out omit Tree p_right) := </w:t>
      </w:r>
    </w:p>
    <w:p w14:paraId="02F9B39E" w14:textId="77777777" w:rsidR="0017310E" w:rsidRPr="004C475C" w:rsidRDefault="00C000C6" w:rsidP="00EF3F42">
      <w:pPr>
        <w:pStyle w:val="PL"/>
        <w:rPr>
          <w:noProof w:val="0"/>
        </w:rPr>
      </w:pPr>
      <w:r w:rsidRPr="004C475C">
        <w:rPr>
          <w:noProof w:val="0"/>
        </w:rPr>
        <w:t xml:space="preserve"> </w:t>
      </w:r>
      <w:r w:rsidRPr="004C475C">
        <w:rPr>
          <w:noProof w:val="0"/>
        </w:rPr>
        <w:tab/>
      </w:r>
      <w:r w:rsidR="0017310E" w:rsidRPr="004C475C">
        <w:rPr>
          <w:noProof w:val="0"/>
        </w:rPr>
        <w:t>(mw_leaf(p_value), mw_treebranch(p_left, p_right));</w:t>
      </w:r>
    </w:p>
    <w:p w14:paraId="406C627B" w14:textId="77777777" w:rsidR="0017310E" w:rsidRPr="004C475C" w:rsidRDefault="0017310E" w:rsidP="00EF3F42">
      <w:pPr>
        <w:pStyle w:val="PL"/>
        <w:rPr>
          <w:noProof w:val="0"/>
        </w:rPr>
      </w:pPr>
    </w:p>
    <w:p w14:paraId="190AD75D" w14:textId="77777777" w:rsidR="0017310E" w:rsidRPr="004C475C" w:rsidRDefault="0017310E" w:rsidP="00EF3F42">
      <w:pPr>
        <w:pStyle w:val="PL"/>
        <w:rPr>
          <w:noProof w:val="0"/>
        </w:rPr>
      </w:pPr>
      <w:r w:rsidRPr="004C475C">
        <w:rPr>
          <w:noProof w:val="0"/>
        </w:rPr>
        <w:t>// extraction of leaf or branch from v_tree (any value, if present)</w:t>
      </w:r>
    </w:p>
    <w:p w14:paraId="4FF4CAA0" w14:textId="77777777" w:rsidR="0017310E" w:rsidRPr="004C475C" w:rsidRDefault="0017310E" w:rsidP="00EF3F42">
      <w:pPr>
        <w:pStyle w:val="PL"/>
        <w:rPr>
          <w:noProof w:val="0"/>
        </w:rPr>
      </w:pPr>
      <w:r w:rsidRPr="004C475C">
        <w:rPr>
          <w:noProof w:val="0"/>
        </w:rPr>
        <w:t>if (match(v_tree, mw_anyTree(v_value, v_left, v_right)) {</w:t>
      </w:r>
    </w:p>
    <w:p w14:paraId="7D0E2CAB" w14:textId="77777777" w:rsidR="0017310E" w:rsidRPr="004C475C" w:rsidRDefault="0017310E" w:rsidP="00EF3F42">
      <w:pPr>
        <w:pStyle w:val="PL"/>
        <w:rPr>
          <w:noProof w:val="0"/>
        </w:rPr>
      </w:pPr>
      <w:r w:rsidRPr="004C475C">
        <w:rPr>
          <w:noProof w:val="0"/>
        </w:rPr>
        <w:tab/>
        <w:t>if (isbound(v_value)) {</w:t>
      </w:r>
    </w:p>
    <w:p w14:paraId="23D4A671" w14:textId="77777777" w:rsidR="0017310E" w:rsidRPr="004C475C" w:rsidRDefault="0017310E" w:rsidP="00EF3F42">
      <w:pPr>
        <w:pStyle w:val="PL"/>
        <w:rPr>
          <w:noProof w:val="0"/>
        </w:rPr>
      </w:pPr>
      <w:r w:rsidRPr="004C475C">
        <w:rPr>
          <w:noProof w:val="0"/>
        </w:rPr>
        <w:tab/>
      </w:r>
      <w:r w:rsidRPr="004C475C">
        <w:rPr>
          <w:noProof w:val="0"/>
        </w:rPr>
        <w:tab/>
        <w:t>// v_value might not have been assigned =&gt; needs check</w:t>
      </w:r>
    </w:p>
    <w:p w14:paraId="3001FC84" w14:textId="77777777" w:rsidR="0017310E" w:rsidRPr="004C475C" w:rsidRDefault="0017310E" w:rsidP="00EF3F42">
      <w:pPr>
        <w:pStyle w:val="PL"/>
        <w:rPr>
          <w:noProof w:val="0"/>
        </w:rPr>
      </w:pPr>
      <w:r w:rsidRPr="004C475C">
        <w:rPr>
          <w:noProof w:val="0"/>
        </w:rPr>
        <w:tab/>
        <w:t>}</w:t>
      </w:r>
    </w:p>
    <w:p w14:paraId="57412806" w14:textId="77777777" w:rsidR="0017310E" w:rsidRPr="004C475C" w:rsidRDefault="0017310E" w:rsidP="00EF3F42">
      <w:pPr>
        <w:pStyle w:val="PL"/>
        <w:rPr>
          <w:noProof w:val="0"/>
        </w:rPr>
      </w:pPr>
      <w:r w:rsidRPr="004C475C">
        <w:rPr>
          <w:noProof w:val="0"/>
        </w:rPr>
        <w:tab/>
        <w:t>else if (isbound(v_left)) {</w:t>
      </w:r>
    </w:p>
    <w:p w14:paraId="79A9405F" w14:textId="77777777" w:rsidR="0017310E" w:rsidRPr="004C475C" w:rsidRDefault="0017310E" w:rsidP="00EF3F42">
      <w:pPr>
        <w:pStyle w:val="PL"/>
        <w:rPr>
          <w:noProof w:val="0"/>
        </w:rPr>
      </w:pPr>
      <w:r w:rsidRPr="004C475C">
        <w:rPr>
          <w:noProof w:val="0"/>
        </w:rPr>
        <w:tab/>
      </w:r>
      <w:r w:rsidRPr="004C475C">
        <w:rPr>
          <w:noProof w:val="0"/>
        </w:rPr>
        <w:tab/>
        <w:t>// v_left and v_right might not have been assigned</w:t>
      </w:r>
    </w:p>
    <w:p w14:paraId="6D1786AD" w14:textId="77777777" w:rsidR="0017310E" w:rsidRPr="004C475C" w:rsidRDefault="0017310E" w:rsidP="00EF3F42">
      <w:pPr>
        <w:pStyle w:val="PL"/>
        <w:rPr>
          <w:noProof w:val="0"/>
        </w:rPr>
      </w:pPr>
      <w:r w:rsidRPr="004C475C">
        <w:rPr>
          <w:noProof w:val="0"/>
        </w:rPr>
        <w:tab/>
      </w:r>
      <w:r w:rsidRPr="004C475C">
        <w:rPr>
          <w:noProof w:val="0"/>
        </w:rPr>
        <w:tab/>
        <w:t>// =&gt; needs check</w:t>
      </w:r>
    </w:p>
    <w:p w14:paraId="3A9698F4" w14:textId="77777777" w:rsidR="0017310E" w:rsidRPr="004C475C" w:rsidRDefault="0017310E" w:rsidP="00EF3F42">
      <w:pPr>
        <w:pStyle w:val="PL"/>
        <w:rPr>
          <w:noProof w:val="0"/>
        </w:rPr>
      </w:pPr>
      <w:r w:rsidRPr="004C475C">
        <w:rPr>
          <w:noProof w:val="0"/>
        </w:rPr>
        <w:tab/>
        <w:t>}</w:t>
      </w:r>
    </w:p>
    <w:p w14:paraId="3E769717" w14:textId="77777777" w:rsidR="0017310E" w:rsidRPr="004C475C" w:rsidRDefault="0017310E" w:rsidP="00EF3F42">
      <w:pPr>
        <w:pStyle w:val="PL"/>
        <w:rPr>
          <w:bCs/>
          <w:i/>
          <w:caps/>
          <w:noProof w:val="0"/>
        </w:rPr>
      </w:pPr>
      <w:r w:rsidRPr="004C475C">
        <w:rPr>
          <w:noProof w:val="0"/>
        </w:rPr>
        <w:t>}</w:t>
      </w:r>
    </w:p>
    <w:p w14:paraId="668F2E03" w14:textId="77777777" w:rsidR="0017310E" w:rsidRPr="004C475C" w:rsidRDefault="0017310E" w:rsidP="003C7190">
      <w:pPr>
        <w:spacing w:after="0"/>
        <w:ind w:left="284"/>
        <w:rPr>
          <w:rFonts w:ascii="Courier New" w:hAnsi="Courier New" w:cs="Courier New"/>
          <w:bCs/>
          <w:caps/>
          <w:sz w:val="16"/>
          <w:szCs w:val="16"/>
        </w:rPr>
      </w:pPr>
    </w:p>
    <w:p w14:paraId="1DE50F12" w14:textId="2118F494" w:rsidR="0017310E" w:rsidRPr="004C475C" w:rsidRDefault="003C7190" w:rsidP="003C7190">
      <w:pPr>
        <w:pStyle w:val="EX"/>
      </w:pPr>
      <w:r w:rsidRPr="004C475C">
        <w:t>EXAMPLE 3:</w:t>
      </w:r>
      <w:r w:rsidRPr="004C475C">
        <w:rPr>
          <w:bCs/>
          <w:i/>
          <w:caps/>
        </w:rPr>
        <w:tab/>
      </w:r>
      <w:r w:rsidRPr="004C475C">
        <w:t>R</w:t>
      </w:r>
      <w:r w:rsidR="0017310E" w:rsidRPr="004C475C">
        <w:t>eceiving with multiple out parameter templates</w:t>
      </w:r>
      <w:r w:rsidR="00D84B32" w:rsidRPr="004C475C">
        <w:t>.</w:t>
      </w:r>
    </w:p>
    <w:p w14:paraId="777FE12E" w14:textId="77777777" w:rsidR="0017310E" w:rsidRPr="004C475C" w:rsidRDefault="0017310E" w:rsidP="00EF3F42">
      <w:pPr>
        <w:pStyle w:val="PL"/>
        <w:rPr>
          <w:noProof w:val="0"/>
        </w:rPr>
      </w:pPr>
    </w:p>
    <w:p w14:paraId="7FEE9206" w14:textId="77777777" w:rsidR="0017310E" w:rsidRPr="004C475C" w:rsidRDefault="0017310E" w:rsidP="00EF3F42">
      <w:pPr>
        <w:pStyle w:val="PL"/>
        <w:rPr>
          <w:noProof w:val="0"/>
        </w:rPr>
      </w:pPr>
      <w:r w:rsidRPr="004C475C">
        <w:rPr>
          <w:b/>
          <w:noProof w:val="0"/>
        </w:rPr>
        <w:t>signature</w:t>
      </w:r>
      <w:r w:rsidRPr="004C475C">
        <w:rPr>
          <w:noProof w:val="0"/>
        </w:rPr>
        <w:t xml:space="preserve"> S(</w:t>
      </w:r>
      <w:r w:rsidRPr="004C475C">
        <w:rPr>
          <w:b/>
          <w:noProof w:val="0"/>
        </w:rPr>
        <w:t>out</w:t>
      </w:r>
      <w:r w:rsidRPr="004C475C">
        <w:rPr>
          <w:noProof w:val="0"/>
        </w:rPr>
        <w:t xml:space="preserve"> Tree p_tree) </w:t>
      </w:r>
      <w:r w:rsidRPr="004C475C">
        <w:rPr>
          <w:b/>
          <w:noProof w:val="0"/>
        </w:rPr>
        <w:t>return</w:t>
      </w:r>
      <w:r w:rsidRPr="004C475C">
        <w:rPr>
          <w:noProof w:val="0"/>
        </w:rPr>
        <w:t xml:space="preserve"> Tree;</w:t>
      </w:r>
    </w:p>
    <w:p w14:paraId="7E64FB2B" w14:textId="77777777" w:rsidR="0017310E" w:rsidRPr="004C475C" w:rsidRDefault="0017310E" w:rsidP="00EF3F42">
      <w:pPr>
        <w:pStyle w:val="PL"/>
        <w:rPr>
          <w:noProof w:val="0"/>
        </w:rPr>
      </w:pPr>
    </w:p>
    <w:p w14:paraId="03049EBB" w14:textId="77777777" w:rsidR="0017310E" w:rsidRPr="004C475C" w:rsidRDefault="0017310E" w:rsidP="00EF3F42">
      <w:pPr>
        <w:pStyle w:val="PL"/>
        <w:rPr>
          <w:bCs/>
          <w:caps/>
          <w:noProof w:val="0"/>
        </w:rPr>
      </w:pPr>
      <w:r w:rsidRPr="004C475C">
        <w:rPr>
          <w:b/>
          <w:noProof w:val="0"/>
        </w:rPr>
        <w:t>alt</w:t>
      </w:r>
      <w:r w:rsidRPr="004C475C">
        <w:rPr>
          <w:noProof w:val="0"/>
        </w:rPr>
        <w:t xml:space="preserve"> {</w:t>
      </w:r>
    </w:p>
    <w:p w14:paraId="634A1405" w14:textId="77777777" w:rsidR="0017310E" w:rsidRPr="004C475C" w:rsidRDefault="00C000C6" w:rsidP="00EF3F42">
      <w:pPr>
        <w:pStyle w:val="PL"/>
        <w:rPr>
          <w:noProof w:val="0"/>
        </w:rPr>
      </w:pPr>
      <w:r w:rsidRPr="004C475C">
        <w:rPr>
          <w:noProof w:val="0"/>
        </w:rPr>
        <w:t xml:space="preserve"> </w:t>
      </w:r>
      <w:r w:rsidRPr="004C475C">
        <w:rPr>
          <w:noProof w:val="0"/>
        </w:rPr>
        <w:tab/>
      </w:r>
      <w:r w:rsidR="0017310E" w:rsidRPr="004C475C">
        <w:rPr>
          <w:noProof w:val="0"/>
        </w:rPr>
        <w:t>[</w:t>
      </w:r>
      <w:r w:rsidR="0017310E" w:rsidRPr="004C475C">
        <w:rPr>
          <w:b/>
          <w:noProof w:val="0"/>
        </w:rPr>
        <w:t>match</w:t>
      </w:r>
      <w:r w:rsidR="0017310E" w:rsidRPr="004C475C">
        <w:rPr>
          <w:noProof w:val="0"/>
        </w:rPr>
        <w:t>(v_tree, mw_leaf(v_value)] p.</w:t>
      </w:r>
      <w:r w:rsidR="0017310E" w:rsidRPr="004C475C">
        <w:rPr>
          <w:b/>
          <w:noProof w:val="0"/>
        </w:rPr>
        <w:t>receive</w:t>
      </w:r>
      <w:r w:rsidR="0017310E" w:rsidRPr="004C475C">
        <w:rPr>
          <w:noProof w:val="0"/>
        </w:rPr>
        <w:t xml:space="preserve"> { } </w:t>
      </w:r>
    </w:p>
    <w:p w14:paraId="2BEEE47A" w14:textId="77777777" w:rsidR="0017310E" w:rsidRPr="004C475C" w:rsidRDefault="00C000C6" w:rsidP="00EF3F42">
      <w:pPr>
        <w:pStyle w:val="PL"/>
        <w:rPr>
          <w:bCs/>
          <w:caps/>
          <w:noProof w:val="0"/>
        </w:rPr>
      </w:pPr>
      <w:r w:rsidRPr="004C475C">
        <w:rPr>
          <w:noProof w:val="0"/>
        </w:rPr>
        <w:t xml:space="preserve"> </w:t>
      </w:r>
      <w:r w:rsidRPr="004C475C">
        <w:rPr>
          <w:noProof w:val="0"/>
        </w:rPr>
        <w:tab/>
      </w:r>
      <w:r w:rsidR="0017310E" w:rsidRPr="004C475C">
        <w:rPr>
          <w:noProof w:val="0"/>
        </w:rPr>
        <w:t>// NOT allowed to use template with out parameter in alt guard</w:t>
      </w:r>
    </w:p>
    <w:p w14:paraId="06BFF2F1" w14:textId="77777777" w:rsidR="0017310E" w:rsidRPr="004C475C" w:rsidRDefault="0017310E" w:rsidP="00EF3F42">
      <w:pPr>
        <w:pStyle w:val="PL"/>
        <w:rPr>
          <w:noProof w:val="0"/>
        </w:rPr>
      </w:pPr>
      <w:r w:rsidRPr="004C475C">
        <w:rPr>
          <w:noProof w:val="0"/>
        </w:rPr>
        <w:t>[] p.</w:t>
      </w:r>
      <w:r w:rsidRPr="004C475C">
        <w:rPr>
          <w:b/>
          <w:noProof w:val="0"/>
        </w:rPr>
        <w:t>getreply</w:t>
      </w:r>
      <w:r w:rsidRPr="004C475C">
        <w:rPr>
          <w:noProof w:val="0"/>
        </w:rPr>
        <w:t xml:space="preserve">(S:{ mw_leaf(v_value) } </w:t>
      </w:r>
      <w:r w:rsidRPr="004C475C">
        <w:rPr>
          <w:b/>
          <w:noProof w:val="0"/>
        </w:rPr>
        <w:t>value</w:t>
      </w:r>
      <w:r w:rsidRPr="004C475C">
        <w:rPr>
          <w:noProof w:val="0"/>
        </w:rPr>
        <w:t xml:space="preserve"> mw_treebranch(v_left, v_right)) { </w:t>
      </w:r>
    </w:p>
    <w:p w14:paraId="0CD7BA21" w14:textId="77777777" w:rsidR="0017310E" w:rsidRPr="004C475C" w:rsidRDefault="00C000C6" w:rsidP="00EF3F42">
      <w:pPr>
        <w:pStyle w:val="PL"/>
        <w:rPr>
          <w:noProof w:val="0"/>
        </w:rPr>
      </w:pPr>
      <w:r w:rsidRPr="004C475C">
        <w:rPr>
          <w:noProof w:val="0"/>
        </w:rPr>
        <w:t xml:space="preserve"> </w:t>
      </w:r>
      <w:r w:rsidRPr="004C475C">
        <w:rPr>
          <w:noProof w:val="0"/>
        </w:rPr>
        <w:tab/>
      </w:r>
      <w:r w:rsidR="0017310E" w:rsidRPr="004C475C">
        <w:rPr>
          <w:noProof w:val="0"/>
        </w:rPr>
        <w:t xml:space="preserve">// if either mw_leaf or mw_treebranch does not match, v_value, v_left and v_right </w:t>
      </w:r>
    </w:p>
    <w:p w14:paraId="4B0C4EC4" w14:textId="77777777" w:rsidR="0017310E" w:rsidRPr="004C475C" w:rsidRDefault="00C000C6" w:rsidP="00EF3F42">
      <w:pPr>
        <w:pStyle w:val="PL"/>
        <w:rPr>
          <w:noProof w:val="0"/>
        </w:rPr>
      </w:pPr>
      <w:r w:rsidRPr="004C475C">
        <w:rPr>
          <w:noProof w:val="0"/>
        </w:rPr>
        <w:t xml:space="preserve"> </w:t>
      </w:r>
      <w:r w:rsidRPr="004C475C">
        <w:rPr>
          <w:noProof w:val="0"/>
        </w:rPr>
        <w:tab/>
      </w:r>
      <w:r w:rsidR="0017310E" w:rsidRPr="004C475C">
        <w:rPr>
          <w:noProof w:val="0"/>
        </w:rPr>
        <w:t>// all remain unchanged</w:t>
      </w:r>
    </w:p>
    <w:p w14:paraId="323699AF" w14:textId="77777777" w:rsidR="0017310E" w:rsidRPr="004C475C" w:rsidRDefault="00C000C6" w:rsidP="00EF3F42">
      <w:pPr>
        <w:pStyle w:val="PL"/>
        <w:rPr>
          <w:noProof w:val="0"/>
        </w:rPr>
      </w:pPr>
      <w:r w:rsidRPr="004C475C">
        <w:rPr>
          <w:noProof w:val="0"/>
        </w:rPr>
        <w:t xml:space="preserve"> </w:t>
      </w:r>
      <w:r w:rsidRPr="004C475C">
        <w:rPr>
          <w:noProof w:val="0"/>
        </w:rPr>
        <w:tab/>
      </w:r>
      <w:r w:rsidR="0017310E" w:rsidRPr="004C475C">
        <w:rPr>
          <w:noProof w:val="0"/>
        </w:rPr>
        <w:t>// it is equivalent with the following:</w:t>
      </w:r>
    </w:p>
    <w:p w14:paraId="73B2984D" w14:textId="77777777" w:rsidR="0017310E" w:rsidRPr="004C475C" w:rsidRDefault="00C000C6" w:rsidP="00EF3F42">
      <w:pPr>
        <w:pStyle w:val="PL"/>
        <w:rPr>
          <w:noProof w:val="0"/>
        </w:rPr>
      </w:pPr>
      <w:r w:rsidRPr="004C475C">
        <w:rPr>
          <w:noProof w:val="0"/>
        </w:rPr>
        <w:t xml:space="preserve"> </w:t>
      </w:r>
      <w:r w:rsidRPr="004C475C">
        <w:rPr>
          <w:noProof w:val="0"/>
        </w:rPr>
        <w:tab/>
      </w:r>
      <w:r w:rsidR="0017310E" w:rsidRPr="004C475C">
        <w:rPr>
          <w:noProof w:val="0"/>
        </w:rPr>
        <w:t>// [] p.getreply(S:{mw_leaf(v_value1)} value mw_treebranch(v_left1, v_right1)) {</w:t>
      </w:r>
    </w:p>
    <w:p w14:paraId="2589B7FD" w14:textId="77777777" w:rsidR="0017310E" w:rsidRPr="004C475C" w:rsidRDefault="00C000C6" w:rsidP="00EF3F42">
      <w:pPr>
        <w:pStyle w:val="PL"/>
        <w:rPr>
          <w:noProof w:val="0"/>
        </w:rPr>
      </w:pPr>
      <w:r w:rsidRPr="004C475C">
        <w:rPr>
          <w:noProof w:val="0"/>
        </w:rPr>
        <w:t xml:space="preserve"> </w:t>
      </w:r>
      <w:r w:rsidRPr="004C475C">
        <w:rPr>
          <w:noProof w:val="0"/>
        </w:rPr>
        <w:tab/>
      </w:r>
      <w:r w:rsidR="0017310E" w:rsidRPr="004C475C">
        <w:rPr>
          <w:noProof w:val="0"/>
        </w:rPr>
        <w:t>//  v_left := v_left1;</w:t>
      </w:r>
    </w:p>
    <w:p w14:paraId="2F641BAF" w14:textId="77777777" w:rsidR="0017310E" w:rsidRPr="004C475C" w:rsidRDefault="00C000C6" w:rsidP="00EF3F42">
      <w:pPr>
        <w:pStyle w:val="PL"/>
        <w:rPr>
          <w:noProof w:val="0"/>
        </w:rPr>
      </w:pPr>
      <w:r w:rsidRPr="004C475C">
        <w:rPr>
          <w:noProof w:val="0"/>
        </w:rPr>
        <w:t xml:space="preserve"> </w:t>
      </w:r>
      <w:r w:rsidRPr="004C475C">
        <w:rPr>
          <w:noProof w:val="0"/>
        </w:rPr>
        <w:tab/>
      </w:r>
      <w:r w:rsidR="0017310E" w:rsidRPr="004C475C">
        <w:rPr>
          <w:noProof w:val="0"/>
        </w:rPr>
        <w:t>//</w:t>
      </w:r>
      <w:r w:rsidRPr="004C475C">
        <w:rPr>
          <w:noProof w:val="0"/>
        </w:rPr>
        <w:t xml:space="preserve"> </w:t>
      </w:r>
      <w:r w:rsidR="0017310E" w:rsidRPr="004C475C">
        <w:rPr>
          <w:noProof w:val="0"/>
        </w:rPr>
        <w:t xml:space="preserve"> v_right := v_right1;</w:t>
      </w:r>
    </w:p>
    <w:p w14:paraId="2E86D9F3" w14:textId="77777777" w:rsidR="0017310E" w:rsidRPr="004C475C" w:rsidRDefault="00C000C6" w:rsidP="00EF3F42">
      <w:pPr>
        <w:pStyle w:val="PL"/>
        <w:rPr>
          <w:noProof w:val="0"/>
        </w:rPr>
      </w:pPr>
      <w:r w:rsidRPr="004C475C">
        <w:rPr>
          <w:noProof w:val="0"/>
        </w:rPr>
        <w:t xml:space="preserve"> </w:t>
      </w:r>
      <w:r w:rsidRPr="004C475C">
        <w:rPr>
          <w:noProof w:val="0"/>
        </w:rPr>
        <w:tab/>
      </w:r>
      <w:r w:rsidR="0017310E" w:rsidRPr="004C475C">
        <w:rPr>
          <w:noProof w:val="0"/>
        </w:rPr>
        <w:t>//</w:t>
      </w:r>
      <w:r w:rsidR="0017310E" w:rsidRPr="004C475C">
        <w:rPr>
          <w:noProof w:val="0"/>
        </w:rPr>
        <w:tab/>
        <w:t xml:space="preserve"> v_value := v_value1;</w:t>
      </w:r>
    </w:p>
    <w:p w14:paraId="0663FCCC" w14:textId="77777777" w:rsidR="0017310E" w:rsidRPr="004C475C" w:rsidRDefault="00C000C6" w:rsidP="00EF3F42">
      <w:pPr>
        <w:pStyle w:val="PL"/>
        <w:rPr>
          <w:noProof w:val="0"/>
        </w:rPr>
      </w:pPr>
      <w:r w:rsidRPr="004C475C">
        <w:rPr>
          <w:noProof w:val="0"/>
        </w:rPr>
        <w:t xml:space="preserve"> </w:t>
      </w:r>
      <w:r w:rsidRPr="004C475C">
        <w:rPr>
          <w:noProof w:val="0"/>
        </w:rPr>
        <w:tab/>
      </w:r>
      <w:r w:rsidR="0017310E" w:rsidRPr="004C475C">
        <w:rPr>
          <w:noProof w:val="0"/>
        </w:rPr>
        <w:t>// }</w:t>
      </w:r>
    </w:p>
    <w:p w14:paraId="44E5D675" w14:textId="77777777" w:rsidR="0017310E" w:rsidRPr="004C475C" w:rsidRDefault="00C000C6" w:rsidP="00EF3F42">
      <w:pPr>
        <w:pStyle w:val="PL"/>
        <w:rPr>
          <w:noProof w:val="0"/>
        </w:rPr>
      </w:pPr>
      <w:r w:rsidRPr="004C475C">
        <w:rPr>
          <w:noProof w:val="0"/>
        </w:rPr>
        <w:t xml:space="preserve"> </w:t>
      </w:r>
      <w:r w:rsidRPr="004C475C">
        <w:rPr>
          <w:noProof w:val="0"/>
        </w:rPr>
        <w:tab/>
      </w:r>
      <w:r w:rsidR="0017310E" w:rsidRPr="004C475C">
        <w:rPr>
          <w:noProof w:val="0"/>
        </w:rPr>
        <w:t xml:space="preserve">// where v_value1, v_left1 and v_right1 are all internal unbound variables of the </w:t>
      </w:r>
    </w:p>
    <w:p w14:paraId="406110C2" w14:textId="77777777" w:rsidR="0017310E" w:rsidRPr="004C475C" w:rsidRDefault="00C000C6" w:rsidP="00EF3F42">
      <w:pPr>
        <w:pStyle w:val="PL"/>
        <w:rPr>
          <w:noProof w:val="0"/>
        </w:rPr>
      </w:pPr>
      <w:r w:rsidRPr="004C475C">
        <w:rPr>
          <w:noProof w:val="0"/>
        </w:rPr>
        <w:t xml:space="preserve"> </w:t>
      </w:r>
      <w:r w:rsidRPr="004C475C">
        <w:rPr>
          <w:noProof w:val="0"/>
        </w:rPr>
        <w:tab/>
      </w:r>
      <w:r w:rsidR="0017310E" w:rsidRPr="004C475C">
        <w:rPr>
          <w:noProof w:val="0"/>
        </w:rPr>
        <w:t>// appropriate ty</w:t>
      </w:r>
    </w:p>
    <w:p w14:paraId="66CCBC8A" w14:textId="77777777" w:rsidR="007533F4" w:rsidRPr="004C475C" w:rsidRDefault="007533F4" w:rsidP="003C7190">
      <w:pPr>
        <w:spacing w:after="0"/>
        <w:ind w:left="284"/>
        <w:rPr>
          <w:rFonts w:ascii="Courier New" w:hAnsi="Courier New" w:cs="Courier New"/>
          <w:sz w:val="16"/>
          <w:szCs w:val="16"/>
        </w:rPr>
      </w:pPr>
    </w:p>
    <w:p w14:paraId="505250EA" w14:textId="77777777" w:rsidR="009857FA" w:rsidRPr="004C475C" w:rsidRDefault="009857FA" w:rsidP="009857FA">
      <w:pPr>
        <w:pStyle w:val="berschrift3"/>
      </w:pPr>
      <w:bookmarkStart w:id="29" w:name="_Toc39486330"/>
      <w:bookmarkStart w:id="30" w:name="clause_AdditionalLogicalOperatorsMatchin"/>
      <w:r w:rsidRPr="004C475C">
        <w:t>5.2.3</w:t>
      </w:r>
      <w:r w:rsidRPr="004C475C">
        <w:tab/>
        <w:t>Matching template parameters and variables</w:t>
      </w:r>
      <w:bookmarkEnd w:id="29"/>
    </w:p>
    <w:p w14:paraId="00F6F6F4" w14:textId="77777777" w:rsidR="009857FA" w:rsidRPr="004C475C" w:rsidRDefault="009857FA" w:rsidP="009857FA">
      <w:r w:rsidRPr="004C475C">
        <w:t xml:space="preserve">Matching template parameters and variables can be safely used for value retrieval during matching. Such parameters and variables include the </w:t>
      </w:r>
      <w:r w:rsidRPr="004C475C">
        <w:rPr>
          <w:rFonts w:ascii="Courier New" w:hAnsi="Courier New" w:cs="Courier New"/>
        </w:rPr>
        <w:t>@match</w:t>
      </w:r>
      <w:r w:rsidRPr="004C475C">
        <w:t xml:space="preserve"> modifier in their declaration.</w:t>
      </w:r>
    </w:p>
    <w:p w14:paraId="1D6CAF3B" w14:textId="2838A83A" w:rsidR="009857FA" w:rsidRPr="004C475C" w:rsidRDefault="009857FA" w:rsidP="004E3B41">
      <w:pPr>
        <w:pStyle w:val="NO"/>
      </w:pPr>
      <w:r w:rsidRPr="004C475C">
        <w:t>NOTE:</w:t>
      </w:r>
      <w:r w:rsidR="004E3B41" w:rsidRPr="004C475C">
        <w:tab/>
      </w:r>
      <w:r w:rsidRPr="004C475C">
        <w:t>Storing template instances which are binding local variable references to formal out parameters or directly to value redirection as normal variables or parameters could lead to situations where the content of the variable is used though the variables that are bound to its content are not in existence anymore. The notion of matching templates allows to distinguish normal templates from templates (potentially) incorporating value retrieval and eliminates the issue with non</w:t>
      </w:r>
      <w:r w:rsidRPr="004C475C">
        <w:noBreakHyphen/>
        <w:t>existent target variables.</w:t>
      </w:r>
    </w:p>
    <w:p w14:paraId="6D8B33F0" w14:textId="77777777" w:rsidR="009857FA" w:rsidRPr="004C475C" w:rsidRDefault="009857FA" w:rsidP="009857FA">
      <w:pPr>
        <w:rPr>
          <w:szCs w:val="24"/>
        </w:rPr>
      </w:pPr>
      <w:r w:rsidRPr="004C475C">
        <w:rPr>
          <w:b/>
          <w:i/>
          <w:szCs w:val="24"/>
        </w:rPr>
        <w:t>Syntactical Structure</w:t>
      </w:r>
    </w:p>
    <w:p w14:paraId="10546ACD" w14:textId="77777777" w:rsidR="009857FA" w:rsidRPr="004C475C" w:rsidRDefault="009857FA" w:rsidP="009857FA">
      <w:pPr>
        <w:pStyle w:val="PL"/>
        <w:keepNext/>
        <w:keepLines/>
        <w:ind w:left="283"/>
        <w:rPr>
          <w:noProof w:val="0"/>
        </w:rPr>
      </w:pPr>
      <w:r w:rsidRPr="004C475C">
        <w:rPr>
          <w:b/>
          <w:noProof w:val="0"/>
        </w:rPr>
        <w:t>var template</w:t>
      </w:r>
      <w:r w:rsidRPr="004C475C">
        <w:rPr>
          <w:noProof w:val="0"/>
        </w:rPr>
        <w:t xml:space="preserve"> [ </w:t>
      </w:r>
      <w:r w:rsidRPr="004C475C">
        <w:rPr>
          <w:i/>
          <w:noProof w:val="0"/>
        </w:rPr>
        <w:t>restriction</w:t>
      </w:r>
      <w:r w:rsidRPr="004C475C">
        <w:rPr>
          <w:noProof w:val="0"/>
        </w:rPr>
        <w:t xml:space="preserve"> ] </w:t>
      </w:r>
    </w:p>
    <w:p w14:paraId="1191E5DC" w14:textId="77777777" w:rsidR="009857FA" w:rsidRPr="004C475C" w:rsidRDefault="009857FA" w:rsidP="009857FA">
      <w:pPr>
        <w:pStyle w:val="PL"/>
        <w:keepNext/>
        <w:keepLines/>
        <w:ind w:left="283"/>
        <w:rPr>
          <w:noProof w:val="0"/>
        </w:rPr>
      </w:pPr>
      <w:r w:rsidRPr="004C475C">
        <w:rPr>
          <w:noProof w:val="0"/>
        </w:rPr>
        <w:t>[ (</w:t>
      </w:r>
      <w:r w:rsidRPr="004C475C">
        <w:rPr>
          <w:b/>
          <w:noProof w:val="0"/>
        </w:rPr>
        <w:t>@lazy</w:t>
      </w:r>
      <w:r w:rsidRPr="004C475C">
        <w:rPr>
          <w:noProof w:val="0"/>
        </w:rPr>
        <w:t xml:space="preserve"> | </w:t>
      </w:r>
      <w:r w:rsidRPr="004C475C">
        <w:rPr>
          <w:b/>
          <w:noProof w:val="0"/>
        </w:rPr>
        <w:t>@fuzzy) [ @deterministic ]</w:t>
      </w:r>
      <w:r w:rsidRPr="004C475C">
        <w:rPr>
          <w:noProof w:val="0"/>
        </w:rPr>
        <w:t xml:space="preserve"> ] </w:t>
      </w:r>
    </w:p>
    <w:p w14:paraId="252BE2EB" w14:textId="77777777" w:rsidR="009857FA" w:rsidRPr="004C475C" w:rsidRDefault="009857FA" w:rsidP="009857FA">
      <w:pPr>
        <w:pStyle w:val="PL"/>
        <w:keepNext/>
        <w:keepLines/>
        <w:ind w:left="283"/>
        <w:rPr>
          <w:noProof w:val="0"/>
        </w:rPr>
      </w:pPr>
      <w:r w:rsidRPr="004C475C">
        <w:rPr>
          <w:noProof w:val="0"/>
        </w:rPr>
        <w:t xml:space="preserve">[ </w:t>
      </w:r>
      <w:r w:rsidRPr="004C475C">
        <w:rPr>
          <w:b/>
          <w:noProof w:val="0"/>
        </w:rPr>
        <w:t>@match</w:t>
      </w:r>
      <w:r w:rsidRPr="004C475C">
        <w:rPr>
          <w:noProof w:val="0"/>
        </w:rPr>
        <w:t xml:space="preserve"> ]</w:t>
      </w:r>
    </w:p>
    <w:p w14:paraId="1FAD1B7A" w14:textId="77777777" w:rsidR="009857FA" w:rsidRPr="004C475C" w:rsidRDefault="009857FA" w:rsidP="009857FA">
      <w:pPr>
        <w:pStyle w:val="PL"/>
        <w:keepNext/>
        <w:keepLines/>
        <w:ind w:left="283"/>
        <w:rPr>
          <w:noProof w:val="0"/>
        </w:rPr>
      </w:pPr>
      <w:r w:rsidRPr="004C475C">
        <w:rPr>
          <w:b/>
          <w:noProof w:val="0"/>
        </w:rPr>
        <w:t xml:space="preserve">  </w:t>
      </w:r>
      <w:r w:rsidRPr="004C475C">
        <w:rPr>
          <w:i/>
          <w:noProof w:val="0"/>
        </w:rPr>
        <w:t>Type</w:t>
      </w:r>
      <w:r w:rsidRPr="004C475C">
        <w:rPr>
          <w:noProof w:val="0"/>
        </w:rPr>
        <w:t xml:space="preserve"> { </w:t>
      </w:r>
      <w:r w:rsidRPr="004C475C">
        <w:rPr>
          <w:i/>
          <w:noProof w:val="0"/>
        </w:rPr>
        <w:t>VarIdentifier</w:t>
      </w:r>
      <w:r w:rsidRPr="004C475C">
        <w:rPr>
          <w:noProof w:val="0"/>
        </w:rPr>
        <w:t xml:space="preserve"> [ </w:t>
      </w:r>
      <w:r w:rsidRPr="004C475C">
        <w:rPr>
          <w:i/>
          <w:noProof w:val="0"/>
        </w:rPr>
        <w:t>ArrayDef</w:t>
      </w:r>
      <w:r w:rsidRPr="004C475C">
        <w:rPr>
          <w:noProof w:val="0"/>
        </w:rPr>
        <w:t xml:space="preserve"> ] ":=" </w:t>
      </w:r>
      <w:r w:rsidRPr="004C475C">
        <w:rPr>
          <w:i/>
          <w:noProof w:val="0"/>
        </w:rPr>
        <w:t xml:space="preserve">TemplateBody </w:t>
      </w:r>
      <w:r w:rsidRPr="004C475C">
        <w:rPr>
          <w:noProof w:val="0"/>
        </w:rPr>
        <w:t>}+ [ ";" ]</w:t>
      </w:r>
    </w:p>
    <w:p w14:paraId="4F03E372" w14:textId="77777777" w:rsidR="009857FA" w:rsidRPr="004C475C" w:rsidRDefault="009857FA" w:rsidP="009857FA">
      <w:pPr>
        <w:pStyle w:val="PL"/>
        <w:keepNext/>
        <w:keepLines/>
        <w:ind w:left="283"/>
        <w:rPr>
          <w:rFonts w:cs="Courier New"/>
          <w:noProof w:val="0"/>
        </w:rPr>
      </w:pPr>
    </w:p>
    <w:p w14:paraId="63397B3B" w14:textId="77777777" w:rsidR="009857FA" w:rsidRPr="004C475C" w:rsidRDefault="009857FA" w:rsidP="009857FA">
      <w:pPr>
        <w:pStyle w:val="PL"/>
        <w:ind w:left="283"/>
        <w:rPr>
          <w:noProof w:val="0"/>
        </w:rPr>
      </w:pPr>
      <w:r w:rsidRPr="004C475C">
        <w:rPr>
          <w:noProof w:val="0"/>
        </w:rPr>
        <w:t xml:space="preserve">[ </w:t>
      </w:r>
      <w:r w:rsidRPr="004C475C">
        <w:rPr>
          <w:b/>
          <w:noProof w:val="0"/>
        </w:rPr>
        <w:t>in</w:t>
      </w:r>
      <w:r w:rsidRPr="004C475C">
        <w:rPr>
          <w:noProof w:val="0"/>
        </w:rPr>
        <w:t xml:space="preserve"> | </w:t>
      </w:r>
      <w:r w:rsidRPr="004C475C">
        <w:rPr>
          <w:b/>
          <w:noProof w:val="0"/>
        </w:rPr>
        <w:t>inout</w:t>
      </w:r>
      <w:r w:rsidRPr="004C475C">
        <w:rPr>
          <w:noProof w:val="0"/>
        </w:rPr>
        <w:t xml:space="preserve"> | </w:t>
      </w:r>
      <w:r w:rsidRPr="004C475C">
        <w:rPr>
          <w:b/>
          <w:noProof w:val="0"/>
        </w:rPr>
        <w:t>out</w:t>
      </w:r>
      <w:r w:rsidRPr="004C475C">
        <w:rPr>
          <w:noProof w:val="0"/>
        </w:rPr>
        <w:t xml:space="preserve"> ] </w:t>
      </w:r>
      <w:r w:rsidRPr="004C475C">
        <w:rPr>
          <w:b/>
          <w:noProof w:val="0"/>
        </w:rPr>
        <w:t>template</w:t>
      </w:r>
      <w:r w:rsidRPr="004C475C">
        <w:rPr>
          <w:noProof w:val="0"/>
        </w:rPr>
        <w:t xml:space="preserve"> [ </w:t>
      </w:r>
      <w:r w:rsidRPr="004C475C">
        <w:rPr>
          <w:i/>
          <w:noProof w:val="0"/>
        </w:rPr>
        <w:t>Restriction</w:t>
      </w:r>
      <w:r w:rsidRPr="004C475C">
        <w:rPr>
          <w:noProof w:val="0"/>
        </w:rPr>
        <w:t xml:space="preserve"> ] </w:t>
      </w:r>
    </w:p>
    <w:p w14:paraId="2F397913" w14:textId="77777777" w:rsidR="009857FA" w:rsidRPr="004C475C" w:rsidRDefault="009857FA" w:rsidP="009857FA">
      <w:pPr>
        <w:pStyle w:val="PL"/>
        <w:ind w:left="283"/>
        <w:rPr>
          <w:noProof w:val="0"/>
        </w:rPr>
      </w:pPr>
      <w:r w:rsidRPr="004C475C">
        <w:rPr>
          <w:noProof w:val="0"/>
        </w:rPr>
        <w:t xml:space="preserve">[ ( </w:t>
      </w:r>
      <w:r w:rsidRPr="004C475C">
        <w:rPr>
          <w:b/>
          <w:noProof w:val="0"/>
        </w:rPr>
        <w:t>@lazy</w:t>
      </w:r>
      <w:r w:rsidRPr="004C475C">
        <w:rPr>
          <w:noProof w:val="0"/>
        </w:rPr>
        <w:t xml:space="preserve"> | </w:t>
      </w:r>
      <w:r w:rsidRPr="004C475C">
        <w:rPr>
          <w:b/>
          <w:noProof w:val="0"/>
        </w:rPr>
        <w:t>@fuzzy ) [@deterministic]</w:t>
      </w:r>
      <w:r w:rsidRPr="004C475C">
        <w:rPr>
          <w:noProof w:val="0"/>
        </w:rPr>
        <w:t xml:space="preserve"> ] </w:t>
      </w:r>
    </w:p>
    <w:p w14:paraId="4AE6A44B" w14:textId="77777777" w:rsidR="009857FA" w:rsidRPr="004C475C" w:rsidRDefault="009857FA" w:rsidP="009857FA">
      <w:pPr>
        <w:pStyle w:val="PL"/>
        <w:ind w:left="283"/>
        <w:rPr>
          <w:noProof w:val="0"/>
        </w:rPr>
      </w:pPr>
      <w:r w:rsidRPr="004C475C">
        <w:rPr>
          <w:noProof w:val="0"/>
        </w:rPr>
        <w:t>[ @</w:t>
      </w:r>
      <w:r w:rsidRPr="004C475C">
        <w:rPr>
          <w:b/>
          <w:noProof w:val="0"/>
        </w:rPr>
        <w:t>match</w:t>
      </w:r>
      <w:r w:rsidRPr="004C475C">
        <w:rPr>
          <w:noProof w:val="0"/>
        </w:rPr>
        <w:t xml:space="preserve"> ]</w:t>
      </w:r>
    </w:p>
    <w:p w14:paraId="0D39BBA6" w14:textId="77777777" w:rsidR="009857FA" w:rsidRPr="004C475C" w:rsidRDefault="009857FA" w:rsidP="009857FA">
      <w:pPr>
        <w:pStyle w:val="PL"/>
        <w:ind w:left="283"/>
        <w:rPr>
          <w:i/>
          <w:noProof w:val="0"/>
        </w:rPr>
      </w:pPr>
      <w:r w:rsidRPr="004C475C">
        <w:rPr>
          <w:i/>
          <w:noProof w:val="0"/>
        </w:rPr>
        <w:t>Type</w:t>
      </w:r>
      <w:r w:rsidRPr="004C475C">
        <w:rPr>
          <w:noProof w:val="0"/>
        </w:rPr>
        <w:t xml:space="preserve"> </w:t>
      </w:r>
      <w:r w:rsidRPr="004C475C">
        <w:rPr>
          <w:i/>
          <w:noProof w:val="0"/>
        </w:rPr>
        <w:t>ValueParIdentifier</w:t>
      </w:r>
      <w:r w:rsidRPr="004C475C">
        <w:rPr>
          <w:noProof w:val="0"/>
        </w:rPr>
        <w:t xml:space="preserve"> [</w:t>
      </w:r>
      <w:hyperlink r:id="rId22" w:anchor="TArrayDef" w:history="1">
        <w:r w:rsidRPr="00773534">
          <w:rPr>
            <w:rStyle w:val="Hyperlink"/>
            <w:noProof w:val="0"/>
          </w:rPr>
          <w:t>ArrayDef</w:t>
        </w:r>
      </w:hyperlink>
      <w:r w:rsidRPr="004C475C">
        <w:rPr>
          <w:noProof w:val="0"/>
        </w:rPr>
        <w:t>] [</w:t>
      </w:r>
      <w:r w:rsidRPr="004C475C">
        <w:rPr>
          <w:i/>
          <w:noProof w:val="0"/>
        </w:rPr>
        <w:t xml:space="preserve"> </w:t>
      </w:r>
      <w:r w:rsidRPr="004C475C">
        <w:rPr>
          <w:noProof w:val="0"/>
        </w:rPr>
        <w:t>":=" (</w:t>
      </w:r>
      <w:r w:rsidRPr="004C475C">
        <w:rPr>
          <w:i/>
          <w:noProof w:val="0"/>
        </w:rPr>
        <w:t xml:space="preserve"> TemplateInstance</w:t>
      </w:r>
      <w:r w:rsidRPr="004C475C">
        <w:rPr>
          <w:noProof w:val="0"/>
        </w:rPr>
        <w:t xml:space="preserve"> | "-" )</w:t>
      </w:r>
      <w:r w:rsidRPr="004C475C">
        <w:rPr>
          <w:i/>
          <w:noProof w:val="0"/>
        </w:rPr>
        <w:t xml:space="preserve"> </w:t>
      </w:r>
      <w:r w:rsidRPr="004C475C">
        <w:rPr>
          <w:noProof w:val="0"/>
        </w:rPr>
        <w:t>]</w:t>
      </w:r>
    </w:p>
    <w:p w14:paraId="7AE08014" w14:textId="77777777" w:rsidR="009857FA" w:rsidRPr="004C475C" w:rsidRDefault="009857FA" w:rsidP="009857FA">
      <w:pPr>
        <w:pStyle w:val="PL"/>
        <w:keepNext/>
        <w:keepLines/>
        <w:ind w:left="283"/>
        <w:rPr>
          <w:rFonts w:cs="Courier New"/>
          <w:noProof w:val="0"/>
        </w:rPr>
      </w:pPr>
    </w:p>
    <w:p w14:paraId="119E88FD" w14:textId="77777777" w:rsidR="009857FA" w:rsidRPr="004C475C" w:rsidRDefault="009857FA" w:rsidP="009857FA">
      <w:pPr>
        <w:spacing w:after="120" w:line="360" w:lineRule="auto"/>
        <w:rPr>
          <w:szCs w:val="24"/>
        </w:rPr>
      </w:pPr>
      <w:r w:rsidRPr="004C475C">
        <w:rPr>
          <w:b/>
          <w:i/>
          <w:szCs w:val="24"/>
        </w:rPr>
        <w:t>Semantic Description</w:t>
      </w:r>
    </w:p>
    <w:p w14:paraId="09F9FFFF" w14:textId="77777777" w:rsidR="009857FA" w:rsidRPr="004C475C" w:rsidRDefault="009857FA" w:rsidP="004E3B41">
      <w:r w:rsidRPr="004C475C">
        <w:t>Templates are categorized as matching templates if they have at least one of the following properties:</w:t>
      </w:r>
    </w:p>
    <w:p w14:paraId="56DE81F2" w14:textId="77777777" w:rsidR="009857FA" w:rsidRPr="004C475C" w:rsidRDefault="009857FA" w:rsidP="004E3B41">
      <w:pPr>
        <w:pStyle w:val="BL"/>
        <w:numPr>
          <w:ilvl w:val="0"/>
          <w:numId w:val="46"/>
        </w:numPr>
      </w:pPr>
      <w:r w:rsidRPr="004C475C">
        <w:t>They are a matching mechanism with a value retrieval.</w:t>
      </w:r>
    </w:p>
    <w:p w14:paraId="312C167A" w14:textId="77777777" w:rsidR="009857FA" w:rsidRPr="004C475C" w:rsidRDefault="009857FA" w:rsidP="004E3B41">
      <w:pPr>
        <w:pStyle w:val="BL"/>
        <w:numPr>
          <w:ilvl w:val="0"/>
          <w:numId w:val="46"/>
        </w:numPr>
      </w:pPr>
      <w:r w:rsidRPr="004C475C">
        <w:t>They are an instance of a template with at least one out parameter.</w:t>
      </w:r>
    </w:p>
    <w:p w14:paraId="03671FF0" w14:textId="77777777" w:rsidR="009857FA" w:rsidRPr="004C475C" w:rsidRDefault="009857FA" w:rsidP="004E3B41">
      <w:pPr>
        <w:pStyle w:val="BL"/>
        <w:numPr>
          <w:ilvl w:val="0"/>
          <w:numId w:val="46"/>
        </w:numPr>
      </w:pPr>
      <w:r w:rsidRPr="004C475C">
        <w:lastRenderedPageBreak/>
        <w:t>They are a reference to a template variable declared with the @match modifier.</w:t>
      </w:r>
    </w:p>
    <w:p w14:paraId="2640F6F5" w14:textId="77777777" w:rsidR="009857FA" w:rsidRPr="004C475C" w:rsidRDefault="009857FA" w:rsidP="004E3B41">
      <w:pPr>
        <w:pStyle w:val="BL"/>
        <w:numPr>
          <w:ilvl w:val="0"/>
          <w:numId w:val="46"/>
        </w:numPr>
      </w:pPr>
      <w:r w:rsidRPr="004C475C">
        <w:t>They are a reference to a formal parameter declared with the @match modifier.</w:t>
      </w:r>
    </w:p>
    <w:p w14:paraId="254ED465" w14:textId="77777777" w:rsidR="009857FA" w:rsidRPr="004C475C" w:rsidRDefault="009857FA" w:rsidP="004E3B41">
      <w:pPr>
        <w:pStyle w:val="BL"/>
        <w:numPr>
          <w:ilvl w:val="0"/>
          <w:numId w:val="46"/>
        </w:numPr>
      </w:pPr>
      <w:r w:rsidRPr="004C475C">
        <w:t>They contain a matching template as one of their fields or elements or part thereof.</w:t>
      </w:r>
    </w:p>
    <w:p w14:paraId="2B1E0E3E" w14:textId="406BB2C0" w:rsidR="009857FA" w:rsidRPr="004C475C" w:rsidRDefault="009857FA" w:rsidP="004E3B41">
      <w:r w:rsidRPr="004C475C">
        <w:t>Matching templates can be only used in assignments, as actual parameters, in template body notations, in the match operation, in the matching parts of receiving operations and case clauses of the select operation.</w:t>
      </w:r>
    </w:p>
    <w:p w14:paraId="2C1090FD" w14:textId="77777777" w:rsidR="009857FA" w:rsidRPr="004C475C" w:rsidRDefault="009857FA" w:rsidP="007A7B56">
      <w:pPr>
        <w:rPr>
          <w:b/>
          <w:i/>
        </w:rPr>
      </w:pPr>
      <w:r w:rsidRPr="004C475C">
        <w:rPr>
          <w:b/>
          <w:i/>
        </w:rPr>
        <w:t>Restrictions</w:t>
      </w:r>
    </w:p>
    <w:p w14:paraId="3B153BC9" w14:textId="1A9DEA16" w:rsidR="009857FA" w:rsidRPr="004C475C" w:rsidRDefault="009857FA" w:rsidP="004E3B41">
      <w:pPr>
        <w:pStyle w:val="BL"/>
        <w:numPr>
          <w:ilvl w:val="0"/>
          <w:numId w:val="47"/>
        </w:numPr>
      </w:pPr>
      <w:r w:rsidRPr="004C475C">
        <w:t xml:space="preserve">When used in a formal template parameter declaration, the </w:t>
      </w:r>
      <w:r w:rsidRPr="004C475C">
        <w:rPr>
          <w:rFonts w:ascii="Courier New" w:hAnsi="Courier New" w:cs="Courier New"/>
        </w:rPr>
        <w:t>@match</w:t>
      </w:r>
      <w:r w:rsidRPr="004C475C">
        <w:t xml:space="preserve"> modifier is allowed to be present only in </w:t>
      </w:r>
      <w:r w:rsidRPr="004C475C">
        <w:rPr>
          <w:i/>
        </w:rPr>
        <w:t>in</w:t>
      </w:r>
      <w:r w:rsidRPr="004C475C">
        <w:t xml:space="preserve"> parameter declaration. Using the </w:t>
      </w:r>
      <w:r w:rsidRPr="004C475C">
        <w:rPr>
          <w:rFonts w:ascii="Courier New" w:hAnsi="Courier New" w:cs="Courier New"/>
        </w:rPr>
        <w:t>@match</w:t>
      </w:r>
      <w:r w:rsidRPr="004C475C">
        <w:t xml:space="preserve"> modifier in </w:t>
      </w:r>
      <w:r w:rsidRPr="004C475C">
        <w:rPr>
          <w:i/>
        </w:rPr>
        <w:t>out</w:t>
      </w:r>
      <w:r w:rsidRPr="004C475C">
        <w:t xml:space="preserve"> or </w:t>
      </w:r>
      <w:r w:rsidRPr="004C475C">
        <w:rPr>
          <w:i/>
        </w:rPr>
        <w:t>inout</w:t>
      </w:r>
      <w:r w:rsidRPr="004C475C">
        <w:t xml:space="preserve"> parameter declaration shall cause an error.</w:t>
      </w:r>
    </w:p>
    <w:p w14:paraId="38A37100" w14:textId="77777777" w:rsidR="009857FA" w:rsidRPr="004C475C" w:rsidRDefault="009857FA" w:rsidP="004E3B41">
      <w:pPr>
        <w:pStyle w:val="BL"/>
        <w:numPr>
          <w:ilvl w:val="0"/>
          <w:numId w:val="47"/>
        </w:numPr>
      </w:pPr>
      <w:r w:rsidRPr="004C475C">
        <w:t xml:space="preserve">If a matching template is assigned to a variable, the variable shall have the </w:t>
      </w:r>
      <w:r w:rsidRPr="004C475C">
        <w:rPr>
          <w:rFonts w:ascii="Courier New" w:hAnsi="Courier New" w:cs="Courier New"/>
        </w:rPr>
        <w:t>@match</w:t>
      </w:r>
      <w:r w:rsidRPr="004C475C">
        <w:t xml:space="preserve"> modifier.</w:t>
      </w:r>
    </w:p>
    <w:p w14:paraId="7132E4D0" w14:textId="77777777" w:rsidR="009857FA" w:rsidRPr="004C475C" w:rsidRDefault="009857FA" w:rsidP="004E3B41">
      <w:pPr>
        <w:pStyle w:val="BL"/>
        <w:numPr>
          <w:ilvl w:val="0"/>
          <w:numId w:val="47"/>
        </w:numPr>
      </w:pPr>
      <w:r w:rsidRPr="004C475C">
        <w:t xml:space="preserve">If a matching template is used as an actual parameter, the corresponding formal parameter shall have the </w:t>
      </w:r>
      <w:r w:rsidRPr="004C475C">
        <w:rPr>
          <w:rFonts w:ascii="Courier New" w:hAnsi="Courier New" w:cs="Courier New"/>
        </w:rPr>
        <w:t>@match</w:t>
      </w:r>
      <w:r w:rsidRPr="004C475C">
        <w:t xml:space="preserve"> modifier.</w:t>
      </w:r>
    </w:p>
    <w:p w14:paraId="4880FB45" w14:textId="77777777" w:rsidR="009857FA" w:rsidRPr="004C475C" w:rsidRDefault="009857FA" w:rsidP="004E3B41">
      <w:pPr>
        <w:pStyle w:val="BL"/>
        <w:numPr>
          <w:ilvl w:val="0"/>
          <w:numId w:val="47"/>
        </w:numPr>
      </w:pPr>
      <w:r w:rsidRPr="004C475C">
        <w:t xml:space="preserve">Variables with the </w:t>
      </w:r>
      <w:r w:rsidRPr="004C475C">
        <w:rPr>
          <w:rFonts w:ascii="Courier New" w:hAnsi="Courier New" w:cs="Courier New"/>
        </w:rPr>
        <w:t>@match</w:t>
      </w:r>
      <w:r w:rsidRPr="004C475C">
        <w:t xml:space="preserve"> modifier shall never be partially initialized. Referencing fields or elements both on the left hand side and on the right hand side of such variables is not allowed.</w:t>
      </w:r>
    </w:p>
    <w:p w14:paraId="17345BB6" w14:textId="77777777" w:rsidR="009857FA" w:rsidRPr="004C475C" w:rsidRDefault="009857FA" w:rsidP="004E3B41">
      <w:pPr>
        <w:pStyle w:val="BL"/>
        <w:numPr>
          <w:ilvl w:val="0"/>
          <w:numId w:val="47"/>
        </w:numPr>
      </w:pPr>
      <w:r w:rsidRPr="004C475C">
        <w:t xml:space="preserve">Actual parameters of formal parameters with the </w:t>
      </w:r>
      <w:r w:rsidRPr="004C475C">
        <w:rPr>
          <w:rFonts w:ascii="Courier New" w:hAnsi="Courier New" w:cs="Courier New"/>
        </w:rPr>
        <w:t>@match</w:t>
      </w:r>
      <w:r w:rsidRPr="004C475C">
        <w:t xml:space="preserve"> modifier shall be completely initialized.</w:t>
      </w:r>
    </w:p>
    <w:p w14:paraId="4EAF2032" w14:textId="77777777" w:rsidR="009857FA" w:rsidRPr="004C475C" w:rsidRDefault="009857FA" w:rsidP="004E3B41">
      <w:pPr>
        <w:pStyle w:val="BL"/>
        <w:numPr>
          <w:ilvl w:val="0"/>
          <w:numId w:val="47"/>
        </w:numPr>
      </w:pPr>
      <w:r w:rsidRPr="004C475C">
        <w:t>Matching templates shall not be present in a return or raise statement.</w:t>
      </w:r>
    </w:p>
    <w:p w14:paraId="2F72F827" w14:textId="77777777" w:rsidR="009857FA" w:rsidRPr="004C475C" w:rsidRDefault="009857FA" w:rsidP="004E3B41">
      <w:pPr>
        <w:pStyle w:val="BL"/>
        <w:numPr>
          <w:ilvl w:val="0"/>
          <w:numId w:val="47"/>
        </w:numPr>
      </w:pPr>
      <w:r w:rsidRPr="004C475C">
        <w:t>Matching templates shall not be present in sending operations.</w:t>
      </w:r>
    </w:p>
    <w:p w14:paraId="5769E0B5" w14:textId="77777777" w:rsidR="007D451E" w:rsidRPr="004C475C" w:rsidRDefault="007D451E" w:rsidP="007D451E">
      <w:pPr>
        <w:pStyle w:val="berschrift2"/>
      </w:pPr>
      <w:bookmarkStart w:id="31" w:name="_Toc39486331"/>
      <w:r w:rsidRPr="004C475C">
        <w:t>5.3</w:t>
      </w:r>
      <w:bookmarkEnd w:id="30"/>
      <w:r w:rsidRPr="004C475C">
        <w:tab/>
        <w:t>Additional logical operators for combining matching mechanisms</w:t>
      </w:r>
      <w:bookmarkEnd w:id="31"/>
    </w:p>
    <w:p w14:paraId="13DE7326" w14:textId="77777777" w:rsidR="007D451E" w:rsidRPr="004C475C" w:rsidRDefault="007D451E" w:rsidP="007D451E">
      <w:pPr>
        <w:pStyle w:val="berschrift3"/>
      </w:pPr>
      <w:bookmarkStart w:id="32" w:name="_Toc39486332"/>
      <w:r w:rsidRPr="004C475C">
        <w:t>5.3.0</w:t>
      </w:r>
      <w:r w:rsidRPr="004C475C">
        <w:tab/>
        <w:t>General</w:t>
      </w:r>
      <w:bookmarkEnd w:id="32"/>
    </w:p>
    <w:p w14:paraId="57F421CA" w14:textId="77777777" w:rsidR="0057189F" w:rsidRPr="004C475C" w:rsidRDefault="0057189F" w:rsidP="0057189F">
      <w:r w:rsidRPr="004C475C">
        <w:t xml:space="preserve">This clause defines the additional logical operators conjunction, </w:t>
      </w:r>
      <w:r w:rsidRPr="004C475C">
        <w:rPr>
          <w:color w:val="000000"/>
        </w:rPr>
        <w:t>implication, exclusion and disjunction</w:t>
      </w:r>
      <w:r w:rsidRPr="004C475C">
        <w:t xml:space="preserve"> for matching mechanisms. Their usage allows the combination matching mechanisms for advanced matching.</w:t>
      </w:r>
    </w:p>
    <w:p w14:paraId="4BC129EF" w14:textId="77777777" w:rsidR="007D451E" w:rsidRPr="004C475C" w:rsidRDefault="007D451E" w:rsidP="007D451E">
      <w:pPr>
        <w:pStyle w:val="berschrift3"/>
      </w:pPr>
      <w:bookmarkStart w:id="33" w:name="_Toc39486333"/>
      <w:r w:rsidRPr="004C475C">
        <w:t>5.3.1</w:t>
      </w:r>
      <w:r w:rsidRPr="004C475C">
        <w:tab/>
        <w:t>Conjunction</w:t>
      </w:r>
      <w:bookmarkEnd w:id="33"/>
    </w:p>
    <w:p w14:paraId="4C7290B6" w14:textId="77777777" w:rsidR="007D451E" w:rsidRPr="004C475C" w:rsidRDefault="007D451E" w:rsidP="003C7190">
      <w:r w:rsidRPr="004C475C">
        <w:t>The conjunction matching mechanism is used when a value shall fulfil several distinct conditions.</w:t>
      </w:r>
    </w:p>
    <w:p w14:paraId="62267C9E" w14:textId="77777777" w:rsidR="007D451E" w:rsidRPr="004C475C" w:rsidRDefault="007D451E" w:rsidP="007D451E">
      <w:pPr>
        <w:rPr>
          <w:szCs w:val="24"/>
        </w:rPr>
      </w:pPr>
      <w:r w:rsidRPr="004C475C">
        <w:rPr>
          <w:b/>
          <w:i/>
          <w:szCs w:val="24"/>
        </w:rPr>
        <w:t>Syntactical Structure</w:t>
      </w:r>
    </w:p>
    <w:p w14:paraId="7987A5D1" w14:textId="77777777" w:rsidR="007D451E" w:rsidRPr="004C475C" w:rsidRDefault="007D451E" w:rsidP="003C7190">
      <w:pPr>
        <w:pStyle w:val="PL"/>
        <w:spacing w:after="180" w:line="360" w:lineRule="auto"/>
        <w:ind w:left="284"/>
        <w:rPr>
          <w:rFonts w:ascii="Times New Roman" w:hAnsi="Times New Roman"/>
          <w:noProof w:val="0"/>
          <w:sz w:val="20"/>
        </w:rPr>
      </w:pPr>
      <w:r w:rsidRPr="004C475C">
        <w:rPr>
          <w:rFonts w:ascii="Times New Roman" w:hAnsi="Times New Roman"/>
          <w:b/>
          <w:noProof w:val="0"/>
          <w:sz w:val="20"/>
        </w:rPr>
        <w:t>conjunct</w:t>
      </w:r>
      <w:r w:rsidRPr="004C475C">
        <w:rPr>
          <w:rFonts w:ascii="Times New Roman" w:hAnsi="Times New Roman"/>
          <w:noProof w:val="0"/>
          <w:sz w:val="20"/>
        </w:rPr>
        <w:t xml:space="preserve"> </w:t>
      </w:r>
      <w:r w:rsidR="003571E7" w:rsidRPr="004C475C">
        <w:rPr>
          <w:rFonts w:ascii="Times New Roman" w:hAnsi="Times New Roman"/>
          <w:noProof w:val="0"/>
          <w:sz w:val="20"/>
        </w:rPr>
        <w:t>"</w:t>
      </w:r>
      <w:r w:rsidRPr="004C475C">
        <w:rPr>
          <w:rFonts w:ascii="Times New Roman" w:hAnsi="Times New Roman"/>
          <w:noProof w:val="0"/>
          <w:sz w:val="20"/>
        </w:rPr>
        <w:t>(</w:t>
      </w:r>
      <w:r w:rsidR="003571E7" w:rsidRPr="004C475C">
        <w:rPr>
          <w:rFonts w:ascii="Times New Roman" w:hAnsi="Times New Roman"/>
          <w:noProof w:val="0"/>
          <w:sz w:val="20"/>
        </w:rPr>
        <w:t>"</w:t>
      </w:r>
      <w:r w:rsidRPr="004C475C">
        <w:rPr>
          <w:rFonts w:ascii="Times New Roman" w:hAnsi="Times New Roman"/>
          <w:noProof w:val="0"/>
          <w:sz w:val="20"/>
        </w:rPr>
        <w:t xml:space="preserve"> { (</w:t>
      </w:r>
      <w:r w:rsidRPr="004C475C">
        <w:rPr>
          <w:rFonts w:ascii="Times New Roman" w:hAnsi="Times New Roman"/>
          <w:i/>
          <w:noProof w:val="0"/>
          <w:sz w:val="20"/>
        </w:rPr>
        <w:t xml:space="preserve">TemplateInstance </w:t>
      </w:r>
      <w:r w:rsidRPr="004C475C">
        <w:rPr>
          <w:rFonts w:ascii="Times New Roman" w:hAnsi="Times New Roman"/>
          <w:noProof w:val="0"/>
          <w:sz w:val="20"/>
        </w:rPr>
        <w:t xml:space="preserve">| </w:t>
      </w:r>
      <w:r w:rsidRPr="004C475C">
        <w:rPr>
          <w:rFonts w:ascii="Times New Roman" w:hAnsi="Times New Roman"/>
          <w:b/>
          <w:noProof w:val="0"/>
          <w:sz w:val="20"/>
        </w:rPr>
        <w:t xml:space="preserve">all from </w:t>
      </w:r>
      <w:r w:rsidRPr="004C475C">
        <w:rPr>
          <w:rFonts w:ascii="Times New Roman" w:hAnsi="Times New Roman"/>
          <w:i/>
          <w:noProof w:val="0"/>
          <w:sz w:val="20"/>
        </w:rPr>
        <w:t>TemplateInstance</w:t>
      </w:r>
      <w:r w:rsidRPr="004C475C">
        <w:rPr>
          <w:rFonts w:ascii="Times New Roman" w:hAnsi="Times New Roman"/>
          <w:noProof w:val="0"/>
          <w:sz w:val="20"/>
        </w:rPr>
        <w:t>)</w:t>
      </w:r>
      <w:r w:rsidRPr="004C475C">
        <w:rPr>
          <w:rFonts w:ascii="Times New Roman" w:hAnsi="Times New Roman"/>
          <w:i/>
          <w:noProof w:val="0"/>
          <w:sz w:val="20"/>
        </w:rPr>
        <w:t xml:space="preserve"> </w:t>
      </w:r>
      <w:r w:rsidRPr="004C475C">
        <w:rPr>
          <w:rFonts w:ascii="Times New Roman" w:hAnsi="Times New Roman"/>
          <w:noProof w:val="0"/>
          <w:sz w:val="20"/>
        </w:rPr>
        <w:t>[</w:t>
      </w:r>
      <w:r w:rsidR="003571E7" w:rsidRPr="004C475C">
        <w:rPr>
          <w:rFonts w:ascii="Times New Roman" w:hAnsi="Times New Roman"/>
          <w:noProof w:val="0"/>
          <w:sz w:val="20"/>
        </w:rPr>
        <w:t>"</w:t>
      </w:r>
      <w:r w:rsidRPr="004C475C">
        <w:rPr>
          <w:rFonts w:ascii="Times New Roman" w:hAnsi="Times New Roman"/>
          <w:noProof w:val="0"/>
          <w:sz w:val="20"/>
        </w:rPr>
        <w:t>,</w:t>
      </w:r>
      <w:r w:rsidR="003571E7" w:rsidRPr="004C475C">
        <w:rPr>
          <w:rFonts w:ascii="Times New Roman" w:hAnsi="Times New Roman"/>
          <w:noProof w:val="0"/>
          <w:sz w:val="20"/>
        </w:rPr>
        <w:t>"</w:t>
      </w:r>
      <w:r w:rsidRPr="004C475C">
        <w:rPr>
          <w:rFonts w:ascii="Times New Roman" w:hAnsi="Times New Roman"/>
          <w:noProof w:val="0"/>
          <w:sz w:val="20"/>
        </w:rPr>
        <w:t xml:space="preserve">] } </w:t>
      </w:r>
      <w:r w:rsidR="003571E7" w:rsidRPr="004C475C">
        <w:rPr>
          <w:rFonts w:ascii="Times New Roman" w:hAnsi="Times New Roman"/>
          <w:noProof w:val="0"/>
          <w:sz w:val="20"/>
        </w:rPr>
        <w:t>"</w:t>
      </w:r>
      <w:r w:rsidRPr="004C475C">
        <w:rPr>
          <w:rFonts w:ascii="Times New Roman" w:hAnsi="Times New Roman"/>
          <w:noProof w:val="0"/>
          <w:sz w:val="20"/>
        </w:rPr>
        <w:t>)</w:t>
      </w:r>
      <w:r w:rsidR="003571E7" w:rsidRPr="004C475C">
        <w:rPr>
          <w:rFonts w:ascii="Times New Roman" w:hAnsi="Times New Roman"/>
          <w:noProof w:val="0"/>
          <w:sz w:val="20"/>
        </w:rPr>
        <w:t>"</w:t>
      </w:r>
      <w:r w:rsidRPr="004C475C">
        <w:rPr>
          <w:rFonts w:ascii="Times New Roman" w:hAnsi="Times New Roman"/>
          <w:noProof w:val="0"/>
          <w:sz w:val="20"/>
        </w:rPr>
        <w:t xml:space="preserve"> </w:t>
      </w:r>
    </w:p>
    <w:p w14:paraId="63F13CC2" w14:textId="77777777" w:rsidR="007D451E" w:rsidRPr="004C475C" w:rsidRDefault="007D451E" w:rsidP="003C7190">
      <w:pPr>
        <w:spacing w:after="120" w:line="360" w:lineRule="auto"/>
        <w:rPr>
          <w:szCs w:val="24"/>
        </w:rPr>
      </w:pPr>
      <w:r w:rsidRPr="004C475C">
        <w:rPr>
          <w:b/>
          <w:i/>
          <w:szCs w:val="24"/>
        </w:rPr>
        <w:t>Semantic Description</w:t>
      </w:r>
    </w:p>
    <w:p w14:paraId="38B4C5CE" w14:textId="6D2980FE" w:rsidR="007D451E" w:rsidRPr="004C475C" w:rsidRDefault="007D451E" w:rsidP="00DB11AD">
      <w:pPr>
        <w:rPr>
          <w:color w:val="000000"/>
        </w:rPr>
      </w:pPr>
      <w:r w:rsidRPr="004C475C">
        <w:rPr>
          <w:color w:val="000000"/>
        </w:rPr>
        <w:t>The conjunction matching mechanism can be used for matching values of all types</w:t>
      </w:r>
      <w:r w:rsidR="00EC3D4B" w:rsidRPr="004C475C">
        <w:rPr>
          <w:color w:val="000000"/>
        </w:rPr>
        <w:t>.</w:t>
      </w:r>
    </w:p>
    <w:p w14:paraId="0A1535D3" w14:textId="77777777" w:rsidR="007D451E" w:rsidRPr="004C475C" w:rsidRDefault="007D451E" w:rsidP="00DB11AD">
      <w:pPr>
        <w:rPr>
          <w:color w:val="000000"/>
        </w:rPr>
      </w:pPr>
      <w:r w:rsidRPr="004C475C">
        <w:rPr>
          <w:color w:val="000000"/>
        </w:rPr>
        <w:t>A template specified by the conjunction matching mechanism matches the corresponding value if and only if the value matches all templates listed in the template list.</w:t>
      </w:r>
    </w:p>
    <w:p w14:paraId="6ABE85CA" w14:textId="77777777" w:rsidR="007D451E" w:rsidRPr="004C475C" w:rsidRDefault="007D451E" w:rsidP="00DB11AD">
      <w:r w:rsidRPr="004C475C">
        <w:t xml:space="preserve">Besides specifying individual templates, it is possible to add all elements of an existing </w:t>
      </w:r>
      <w:r w:rsidRPr="004C475C">
        <w:rPr>
          <w:rFonts w:ascii="Courier New" w:hAnsi="Courier New" w:cs="Courier New"/>
          <w:b/>
        </w:rPr>
        <w:t>record of</w:t>
      </w:r>
      <w:r w:rsidRPr="004C475C">
        <w:t xml:space="preserve"> or </w:t>
      </w:r>
      <w:r w:rsidRPr="004C475C">
        <w:rPr>
          <w:rFonts w:ascii="Courier New" w:hAnsi="Courier New" w:cs="Courier New"/>
          <w:b/>
        </w:rPr>
        <w:t>set of</w:t>
      </w:r>
      <w:r w:rsidRPr="004C475C">
        <w:t xml:space="preserve"> template into a conjunction matching mechanism using an </w:t>
      </w:r>
      <w:r w:rsidRPr="004C475C">
        <w:rPr>
          <w:rFonts w:ascii="Courier New" w:hAnsi="Courier New" w:cs="Courier New"/>
          <w:b/>
        </w:rPr>
        <w:t>all</w:t>
      </w:r>
      <w:r w:rsidRPr="004C475C">
        <w:t xml:space="preserve"> </w:t>
      </w:r>
      <w:r w:rsidRPr="004C475C">
        <w:rPr>
          <w:rFonts w:ascii="Courier New" w:hAnsi="Courier New" w:cs="Courier New"/>
          <w:b/>
        </w:rPr>
        <w:t>from</w:t>
      </w:r>
      <w:r w:rsidRPr="004C475C">
        <w:t xml:space="preserve"> clause.</w:t>
      </w:r>
    </w:p>
    <w:p w14:paraId="2A1F81AF" w14:textId="77777777" w:rsidR="007D451E" w:rsidRPr="004C475C" w:rsidRDefault="007D451E" w:rsidP="00390B75">
      <w:pPr>
        <w:keepNext/>
        <w:rPr>
          <w:szCs w:val="24"/>
        </w:rPr>
      </w:pPr>
      <w:r w:rsidRPr="004C475C">
        <w:rPr>
          <w:b/>
          <w:i/>
          <w:szCs w:val="24"/>
        </w:rPr>
        <w:t>Restrictions</w:t>
      </w:r>
    </w:p>
    <w:p w14:paraId="15BECE40" w14:textId="443A7DF1" w:rsidR="007D451E" w:rsidRPr="004C475C" w:rsidRDefault="007D451E" w:rsidP="004E3B41">
      <w:pPr>
        <w:pStyle w:val="BL"/>
        <w:numPr>
          <w:ilvl w:val="0"/>
          <w:numId w:val="48"/>
        </w:numPr>
      </w:pPr>
      <w:r w:rsidRPr="004C475C">
        <w:t xml:space="preserve">The type of the conjunction matching mechanism and the member type of the template in the </w:t>
      </w:r>
      <w:r w:rsidRPr="004C475C">
        <w:rPr>
          <w:rFonts w:ascii="Courier New" w:hAnsi="Courier New" w:cs="Courier New"/>
          <w:b/>
        </w:rPr>
        <w:t>all from</w:t>
      </w:r>
      <w:r w:rsidRPr="004C475C">
        <w:t xml:space="preserve"> clause shall be compatible.</w:t>
      </w:r>
    </w:p>
    <w:p w14:paraId="53FB1F27" w14:textId="262F3E65" w:rsidR="007D451E" w:rsidRPr="004C475C" w:rsidRDefault="007D451E" w:rsidP="004E3B41">
      <w:pPr>
        <w:pStyle w:val="BL"/>
        <w:numPr>
          <w:ilvl w:val="0"/>
          <w:numId w:val="48"/>
        </w:numPr>
      </w:pPr>
      <w:r w:rsidRPr="004C475C">
        <w:lastRenderedPageBreak/>
        <w:t xml:space="preserve">The template in the </w:t>
      </w:r>
      <w:r w:rsidRPr="004C475C">
        <w:rPr>
          <w:rFonts w:ascii="Courier New" w:hAnsi="Courier New" w:cs="Courier New"/>
          <w:b/>
        </w:rPr>
        <w:t>all</w:t>
      </w:r>
      <w:r w:rsidRPr="004C475C">
        <w:t xml:space="preserve"> </w:t>
      </w:r>
      <w:r w:rsidRPr="004C475C">
        <w:rPr>
          <w:rFonts w:ascii="Courier New" w:hAnsi="Courier New" w:cs="Courier New"/>
          <w:b/>
        </w:rPr>
        <w:t>from</w:t>
      </w:r>
      <w:r w:rsidRPr="004C475C">
        <w:t xml:space="preserve"> clause as a whole shall not resolve into a matching mechanism</w:t>
      </w:r>
      <w:r w:rsidRPr="004C475C">
        <w:rPr>
          <w:lang w:eastAsia="et-EE"/>
        </w:rPr>
        <w:t xml:space="preserve"> (i.e. its elements may contain any of the matching mechanisms or matching attributes with the exception of those described in the following restriction).</w:t>
      </w:r>
    </w:p>
    <w:p w14:paraId="63E6F3F5" w14:textId="61CAD8BB" w:rsidR="007D451E" w:rsidRPr="004C475C" w:rsidRDefault="007D451E" w:rsidP="004E3B41">
      <w:pPr>
        <w:pStyle w:val="BL"/>
        <w:numPr>
          <w:ilvl w:val="0"/>
          <w:numId w:val="48"/>
        </w:numPr>
      </w:pPr>
      <w:r w:rsidRPr="004C475C">
        <w:t xml:space="preserve">Individual fields of the template in the </w:t>
      </w:r>
      <w:r w:rsidRPr="004C475C">
        <w:rPr>
          <w:rFonts w:ascii="Courier New" w:hAnsi="Courier New" w:cs="Courier New"/>
          <w:b/>
        </w:rPr>
        <w:t>all</w:t>
      </w:r>
      <w:r w:rsidRPr="004C475C">
        <w:t xml:space="preserve"> </w:t>
      </w:r>
      <w:r w:rsidRPr="004C475C">
        <w:rPr>
          <w:rFonts w:ascii="Courier New" w:hAnsi="Courier New" w:cs="Courier New"/>
          <w:b/>
        </w:rPr>
        <w:t>from</w:t>
      </w:r>
      <w:r w:rsidRPr="004C475C">
        <w:t xml:space="preserve"> clause shall not resolve to any of the following matching mechanisms: </w:t>
      </w:r>
      <w:r w:rsidRPr="004C475C">
        <w:rPr>
          <w:i/>
        </w:rPr>
        <w:t>AnyElementsOrNone</w:t>
      </w:r>
      <w:r w:rsidRPr="004C475C">
        <w:t>, permutation, disjunction or repetition.</w:t>
      </w:r>
    </w:p>
    <w:p w14:paraId="2E29E136" w14:textId="35AE8DE9" w:rsidR="007D451E" w:rsidRPr="004C475C" w:rsidRDefault="007D451E" w:rsidP="004E3B41">
      <w:pPr>
        <w:pStyle w:val="BL"/>
        <w:numPr>
          <w:ilvl w:val="0"/>
          <w:numId w:val="48"/>
        </w:numPr>
        <w:rPr>
          <w:color w:val="000000"/>
        </w:rPr>
      </w:pPr>
      <w:r w:rsidRPr="004C475C">
        <w:rPr>
          <w:color w:val="000000"/>
        </w:rPr>
        <w:t>Each value or template in the list shall be compatible with the type declared for the template specified by the conjunction matching mechanism.</w:t>
      </w:r>
    </w:p>
    <w:p w14:paraId="17B19AFA" w14:textId="557A9A5B" w:rsidR="007D451E" w:rsidRPr="004C475C" w:rsidRDefault="007D451E" w:rsidP="004E3B41">
      <w:pPr>
        <w:pStyle w:val="BL"/>
        <w:numPr>
          <w:ilvl w:val="0"/>
          <w:numId w:val="48"/>
        </w:numPr>
      </w:pPr>
      <w:r w:rsidRPr="004C475C">
        <w:rPr>
          <w:color w:val="000000"/>
        </w:rPr>
        <w:t>Referencing a sub-field within a template to which the conjunction matching mechanism is assigned (both at the right and left hand side of an assignment) shall cause an error.</w:t>
      </w:r>
    </w:p>
    <w:p w14:paraId="139331CE" w14:textId="77777777" w:rsidR="007D451E" w:rsidRPr="004C475C" w:rsidRDefault="003C7190" w:rsidP="003C7190">
      <w:pPr>
        <w:pStyle w:val="EX"/>
      </w:pPr>
      <w:r w:rsidRPr="004C475C">
        <w:t>EXAMPLE</w:t>
      </w:r>
      <w:r w:rsidR="00390B75" w:rsidRPr="004C475C">
        <w:t>:</w:t>
      </w:r>
    </w:p>
    <w:p w14:paraId="10EA5C2B" w14:textId="77777777" w:rsidR="007D451E" w:rsidRPr="004C475C" w:rsidRDefault="007D451E" w:rsidP="00DB11AD">
      <w:pPr>
        <w:pStyle w:val="PL"/>
        <w:rPr>
          <w:noProof w:val="0"/>
          <w:color w:val="000000"/>
        </w:rPr>
      </w:pPr>
      <w:r w:rsidRPr="004C475C">
        <w:rPr>
          <w:b/>
          <w:noProof w:val="0"/>
          <w:color w:val="000000"/>
        </w:rPr>
        <w:tab/>
      </w:r>
      <w:r w:rsidRPr="004C475C">
        <w:rPr>
          <w:noProof w:val="0"/>
          <w:color w:val="000000"/>
        </w:rPr>
        <w:t>// external function returning true for prime numbers</w:t>
      </w:r>
    </w:p>
    <w:p w14:paraId="09DE972B" w14:textId="77777777" w:rsidR="007D451E" w:rsidRPr="004C475C" w:rsidRDefault="007D451E" w:rsidP="00DB11AD">
      <w:pPr>
        <w:pStyle w:val="PL"/>
        <w:rPr>
          <w:noProof w:val="0"/>
          <w:color w:val="000000"/>
        </w:rPr>
      </w:pPr>
      <w:r w:rsidRPr="004C475C">
        <w:rPr>
          <w:b/>
          <w:noProof w:val="0"/>
          <w:color w:val="000000"/>
        </w:rPr>
        <w:tab/>
        <w:t>external</w:t>
      </w:r>
      <w:r w:rsidRPr="004C475C">
        <w:rPr>
          <w:noProof w:val="0"/>
          <w:color w:val="000000"/>
        </w:rPr>
        <w:t xml:space="preserve"> </w:t>
      </w:r>
      <w:r w:rsidRPr="004C475C">
        <w:rPr>
          <w:b/>
          <w:noProof w:val="0"/>
          <w:color w:val="000000"/>
        </w:rPr>
        <w:t>function</w:t>
      </w:r>
      <w:r w:rsidRPr="004C475C">
        <w:rPr>
          <w:noProof w:val="0"/>
          <w:color w:val="000000"/>
        </w:rPr>
        <w:t xml:space="preserve"> f_isprime (</w:t>
      </w:r>
      <w:r w:rsidRPr="004C475C">
        <w:rPr>
          <w:b/>
          <w:noProof w:val="0"/>
          <w:color w:val="000000"/>
        </w:rPr>
        <w:t>integer</w:t>
      </w:r>
      <w:r w:rsidRPr="004C475C">
        <w:rPr>
          <w:noProof w:val="0"/>
          <w:color w:val="000000"/>
        </w:rPr>
        <w:t xml:space="preserve"> p_par) </w:t>
      </w:r>
      <w:r w:rsidRPr="004C475C">
        <w:rPr>
          <w:b/>
          <w:noProof w:val="0"/>
          <w:color w:val="000000"/>
        </w:rPr>
        <w:t>return</w:t>
      </w:r>
      <w:r w:rsidRPr="004C475C">
        <w:rPr>
          <w:noProof w:val="0"/>
          <w:color w:val="000000"/>
        </w:rPr>
        <w:t xml:space="preserve"> </w:t>
      </w:r>
      <w:r w:rsidRPr="004C475C">
        <w:rPr>
          <w:b/>
          <w:noProof w:val="0"/>
          <w:color w:val="000000"/>
        </w:rPr>
        <w:t>boolean</w:t>
      </w:r>
      <w:r w:rsidRPr="004C475C">
        <w:rPr>
          <w:noProof w:val="0"/>
          <w:color w:val="000000"/>
        </w:rPr>
        <w:t>;</w:t>
      </w:r>
    </w:p>
    <w:p w14:paraId="3B5A1347" w14:textId="77777777" w:rsidR="007D451E" w:rsidRPr="004C475C" w:rsidRDefault="007D451E" w:rsidP="00DB11AD">
      <w:pPr>
        <w:pStyle w:val="PL"/>
        <w:rPr>
          <w:noProof w:val="0"/>
          <w:color w:val="000000"/>
        </w:rPr>
      </w:pPr>
      <w:r w:rsidRPr="004C475C">
        <w:rPr>
          <w:noProof w:val="0"/>
          <w:color w:val="000000"/>
        </w:rPr>
        <w:tab/>
        <w:t xml:space="preserve">// the template matches prime numbers greater than 100 </w:t>
      </w:r>
    </w:p>
    <w:p w14:paraId="09A26FA6" w14:textId="77777777" w:rsidR="007D451E" w:rsidRPr="004C475C" w:rsidRDefault="007D451E" w:rsidP="00DB11AD">
      <w:pPr>
        <w:pStyle w:val="PL"/>
        <w:rPr>
          <w:noProof w:val="0"/>
          <w:color w:val="000000"/>
        </w:rPr>
      </w:pPr>
      <w:r w:rsidRPr="004C475C">
        <w:rPr>
          <w:b/>
          <w:noProof w:val="0"/>
          <w:color w:val="000000"/>
        </w:rPr>
        <w:tab/>
        <w:t>template</w:t>
      </w:r>
      <w:r w:rsidRPr="004C475C">
        <w:rPr>
          <w:noProof w:val="0"/>
          <w:color w:val="000000"/>
        </w:rPr>
        <w:t xml:space="preserve"> </w:t>
      </w:r>
      <w:r w:rsidRPr="004C475C">
        <w:rPr>
          <w:b/>
          <w:noProof w:val="0"/>
          <w:color w:val="000000"/>
        </w:rPr>
        <w:t>integer</w:t>
      </w:r>
      <w:r w:rsidRPr="004C475C">
        <w:rPr>
          <w:noProof w:val="0"/>
          <w:color w:val="000000"/>
        </w:rPr>
        <w:t xml:space="preserve"> mw_myTemplate:= </w:t>
      </w:r>
      <w:r w:rsidRPr="004C475C">
        <w:rPr>
          <w:b/>
          <w:noProof w:val="0"/>
          <w:color w:val="000000"/>
        </w:rPr>
        <w:t>conjunct</w:t>
      </w:r>
      <w:r w:rsidRPr="004C475C">
        <w:rPr>
          <w:noProof w:val="0"/>
          <w:color w:val="000000"/>
        </w:rPr>
        <w:t xml:space="preserve">((100 .. </w:t>
      </w:r>
      <w:r w:rsidRPr="004C475C">
        <w:rPr>
          <w:b/>
          <w:noProof w:val="0"/>
          <w:color w:val="000000"/>
        </w:rPr>
        <w:t>infinity</w:t>
      </w:r>
      <w:r w:rsidRPr="004C475C">
        <w:rPr>
          <w:noProof w:val="0"/>
          <w:color w:val="000000"/>
        </w:rPr>
        <w:t xml:space="preserve">), </w:t>
      </w:r>
      <w:r w:rsidRPr="004C475C">
        <w:rPr>
          <w:b/>
          <w:noProof w:val="0"/>
          <w:color w:val="000000"/>
        </w:rPr>
        <w:t>@dynamic</w:t>
      </w:r>
      <w:r w:rsidRPr="004C475C">
        <w:rPr>
          <w:noProof w:val="0"/>
          <w:color w:val="000000"/>
        </w:rPr>
        <w:t xml:space="preserve"> f_isprime);</w:t>
      </w:r>
    </w:p>
    <w:p w14:paraId="37A1F983" w14:textId="77777777" w:rsidR="007D451E" w:rsidRPr="004C475C" w:rsidRDefault="007D451E" w:rsidP="00DB11AD">
      <w:pPr>
        <w:pStyle w:val="PL"/>
        <w:rPr>
          <w:noProof w:val="0"/>
          <w:color w:val="000000"/>
        </w:rPr>
      </w:pPr>
    </w:p>
    <w:p w14:paraId="5BEDF7FF" w14:textId="77777777" w:rsidR="007D451E" w:rsidRPr="004C475C" w:rsidRDefault="007D451E" w:rsidP="00DB11AD">
      <w:pPr>
        <w:pStyle w:val="PL"/>
        <w:rPr>
          <w:noProof w:val="0"/>
          <w:color w:val="000000"/>
        </w:rPr>
      </w:pPr>
      <w:r w:rsidRPr="004C475C">
        <w:rPr>
          <w:noProof w:val="0"/>
          <w:color w:val="000000"/>
        </w:rPr>
        <w:tab/>
      </w:r>
      <w:r w:rsidRPr="004C475C">
        <w:rPr>
          <w:b/>
          <w:noProof w:val="0"/>
          <w:color w:val="000000"/>
        </w:rPr>
        <w:t>type record of integer</w:t>
      </w:r>
      <w:r w:rsidRPr="004C475C">
        <w:rPr>
          <w:noProof w:val="0"/>
          <w:color w:val="000000"/>
        </w:rPr>
        <w:t xml:space="preserve"> MySequenceOfType;</w:t>
      </w:r>
    </w:p>
    <w:p w14:paraId="534FD092" w14:textId="77777777" w:rsidR="007D451E" w:rsidRPr="004C475C" w:rsidRDefault="007D451E" w:rsidP="00DB11AD">
      <w:pPr>
        <w:pStyle w:val="PL"/>
        <w:rPr>
          <w:noProof w:val="0"/>
          <w:color w:val="000000"/>
        </w:rPr>
      </w:pPr>
      <w:r w:rsidRPr="004C475C">
        <w:rPr>
          <w:noProof w:val="0"/>
          <w:color w:val="000000"/>
        </w:rPr>
        <w:tab/>
      </w:r>
      <w:r w:rsidRPr="004C475C">
        <w:rPr>
          <w:b/>
          <w:noProof w:val="0"/>
          <w:color w:val="000000"/>
        </w:rPr>
        <w:t>template</w:t>
      </w:r>
      <w:r w:rsidRPr="004C475C">
        <w:rPr>
          <w:noProof w:val="0"/>
          <w:color w:val="000000"/>
        </w:rPr>
        <w:t xml:space="preserve"> MySequenceOfType mw_myTemplate2 := {1,2,3};</w:t>
      </w:r>
    </w:p>
    <w:p w14:paraId="38015033" w14:textId="77777777" w:rsidR="007D451E" w:rsidRPr="004C475C" w:rsidRDefault="007D451E" w:rsidP="00DB11AD">
      <w:pPr>
        <w:pStyle w:val="PL"/>
        <w:rPr>
          <w:noProof w:val="0"/>
          <w:color w:val="000000"/>
        </w:rPr>
      </w:pPr>
      <w:r w:rsidRPr="004C475C">
        <w:rPr>
          <w:noProof w:val="0"/>
          <w:color w:val="000000"/>
        </w:rPr>
        <w:tab/>
        <w:t>// mw_conjunctTemplate2 does not match any value as no value can be 1, 2 and 3 at the same time.</w:t>
      </w:r>
    </w:p>
    <w:p w14:paraId="256E823B" w14:textId="77777777" w:rsidR="007D451E" w:rsidRPr="004C475C" w:rsidRDefault="007D451E" w:rsidP="00DB11AD">
      <w:pPr>
        <w:pStyle w:val="PL"/>
        <w:rPr>
          <w:noProof w:val="0"/>
          <w:color w:val="000000"/>
        </w:rPr>
      </w:pPr>
      <w:r w:rsidRPr="004C475C">
        <w:rPr>
          <w:noProof w:val="0"/>
          <w:color w:val="000000"/>
        </w:rPr>
        <w:tab/>
      </w:r>
      <w:r w:rsidRPr="004C475C">
        <w:rPr>
          <w:b/>
          <w:noProof w:val="0"/>
          <w:color w:val="000000"/>
        </w:rPr>
        <w:t>template</w:t>
      </w:r>
      <w:r w:rsidRPr="004C475C">
        <w:rPr>
          <w:noProof w:val="0"/>
          <w:color w:val="000000"/>
        </w:rPr>
        <w:t xml:space="preserve"> </w:t>
      </w:r>
      <w:r w:rsidRPr="004C475C">
        <w:rPr>
          <w:b/>
          <w:noProof w:val="0"/>
          <w:color w:val="000000"/>
        </w:rPr>
        <w:t>integer</w:t>
      </w:r>
      <w:r w:rsidRPr="004C475C">
        <w:rPr>
          <w:noProof w:val="0"/>
          <w:color w:val="000000"/>
        </w:rPr>
        <w:t xml:space="preserve"> mw_conjunctTemplate2 := </w:t>
      </w:r>
      <w:r w:rsidRPr="004C475C">
        <w:rPr>
          <w:b/>
          <w:noProof w:val="0"/>
          <w:color w:val="000000"/>
        </w:rPr>
        <w:t>conjunct</w:t>
      </w:r>
      <w:r w:rsidRPr="004C475C">
        <w:rPr>
          <w:noProof w:val="0"/>
          <w:color w:val="000000"/>
        </w:rPr>
        <w:t>(</w:t>
      </w:r>
      <w:r w:rsidRPr="004C475C">
        <w:rPr>
          <w:b/>
          <w:noProof w:val="0"/>
          <w:color w:val="000000"/>
        </w:rPr>
        <w:t>all from</w:t>
      </w:r>
      <w:r w:rsidRPr="004C475C">
        <w:rPr>
          <w:noProof w:val="0"/>
          <w:color w:val="000000"/>
        </w:rPr>
        <w:t xml:space="preserve"> mw_myTemplate2);</w:t>
      </w:r>
    </w:p>
    <w:p w14:paraId="1B86D2C6" w14:textId="77777777" w:rsidR="007D451E" w:rsidRPr="004C475C" w:rsidRDefault="007D451E" w:rsidP="00DB11AD">
      <w:pPr>
        <w:pStyle w:val="PL"/>
        <w:rPr>
          <w:noProof w:val="0"/>
          <w:color w:val="000000"/>
        </w:rPr>
      </w:pPr>
      <w:r w:rsidRPr="004C475C">
        <w:rPr>
          <w:noProof w:val="0"/>
          <w:color w:val="000000"/>
        </w:rPr>
        <w:tab/>
      </w:r>
    </w:p>
    <w:p w14:paraId="1E50B865" w14:textId="77777777" w:rsidR="007D451E" w:rsidRPr="004C475C" w:rsidRDefault="007D451E" w:rsidP="00DB11AD">
      <w:pPr>
        <w:pStyle w:val="PL"/>
        <w:rPr>
          <w:noProof w:val="0"/>
          <w:color w:val="000000"/>
        </w:rPr>
      </w:pPr>
      <w:r w:rsidRPr="004C475C">
        <w:rPr>
          <w:noProof w:val="0"/>
          <w:color w:val="000000"/>
        </w:rPr>
        <w:tab/>
      </w:r>
      <w:r w:rsidRPr="004C475C">
        <w:rPr>
          <w:b/>
          <w:noProof w:val="0"/>
          <w:color w:val="000000"/>
        </w:rPr>
        <w:t>template</w:t>
      </w:r>
      <w:r w:rsidRPr="004C475C">
        <w:rPr>
          <w:noProof w:val="0"/>
          <w:color w:val="000000"/>
        </w:rPr>
        <w:t xml:space="preserve"> MySequenceOfType mw_myTemplate3 := {2,2,2};</w:t>
      </w:r>
    </w:p>
    <w:p w14:paraId="19BEB297" w14:textId="77777777" w:rsidR="007D451E" w:rsidRPr="004C475C" w:rsidRDefault="007D451E" w:rsidP="00DB11AD">
      <w:pPr>
        <w:pStyle w:val="PL"/>
        <w:rPr>
          <w:noProof w:val="0"/>
          <w:color w:val="000000"/>
        </w:rPr>
      </w:pPr>
      <w:r w:rsidRPr="004C475C">
        <w:rPr>
          <w:noProof w:val="0"/>
          <w:color w:val="000000"/>
        </w:rPr>
        <w:tab/>
        <w:t>// mw_conjunctTemplate3 matches the single value 2</w:t>
      </w:r>
    </w:p>
    <w:p w14:paraId="43D611AA" w14:textId="77777777" w:rsidR="007D451E" w:rsidRPr="004C475C" w:rsidRDefault="007D451E" w:rsidP="00DB11AD">
      <w:pPr>
        <w:pStyle w:val="PL"/>
        <w:rPr>
          <w:noProof w:val="0"/>
          <w:color w:val="000000"/>
        </w:rPr>
      </w:pPr>
      <w:r w:rsidRPr="004C475C">
        <w:rPr>
          <w:noProof w:val="0"/>
          <w:color w:val="000000"/>
        </w:rPr>
        <w:tab/>
      </w:r>
      <w:r w:rsidRPr="004C475C">
        <w:rPr>
          <w:b/>
          <w:noProof w:val="0"/>
          <w:color w:val="000000"/>
        </w:rPr>
        <w:t>template</w:t>
      </w:r>
      <w:r w:rsidRPr="004C475C">
        <w:rPr>
          <w:noProof w:val="0"/>
          <w:color w:val="000000"/>
        </w:rPr>
        <w:t xml:space="preserve"> </w:t>
      </w:r>
      <w:r w:rsidRPr="004C475C">
        <w:rPr>
          <w:b/>
          <w:noProof w:val="0"/>
          <w:color w:val="000000"/>
        </w:rPr>
        <w:t>integer</w:t>
      </w:r>
      <w:r w:rsidRPr="004C475C">
        <w:rPr>
          <w:noProof w:val="0"/>
          <w:color w:val="000000"/>
        </w:rPr>
        <w:t xml:space="preserve"> mw_conjunctTemplate3 := </w:t>
      </w:r>
      <w:r w:rsidRPr="004C475C">
        <w:rPr>
          <w:b/>
          <w:noProof w:val="0"/>
          <w:color w:val="000000"/>
        </w:rPr>
        <w:t>conjunct</w:t>
      </w:r>
      <w:r w:rsidRPr="004C475C">
        <w:rPr>
          <w:noProof w:val="0"/>
          <w:color w:val="000000"/>
        </w:rPr>
        <w:t>(</w:t>
      </w:r>
      <w:r w:rsidRPr="004C475C">
        <w:rPr>
          <w:b/>
          <w:noProof w:val="0"/>
          <w:color w:val="000000"/>
        </w:rPr>
        <w:t>all from</w:t>
      </w:r>
      <w:r w:rsidRPr="004C475C">
        <w:rPr>
          <w:noProof w:val="0"/>
          <w:color w:val="000000"/>
        </w:rPr>
        <w:t xml:space="preserve"> mw_myTemplate3);</w:t>
      </w:r>
    </w:p>
    <w:p w14:paraId="06707330" w14:textId="77777777" w:rsidR="007D451E" w:rsidRPr="004C475C" w:rsidRDefault="007D451E" w:rsidP="007D451E">
      <w:pPr>
        <w:pStyle w:val="PL"/>
        <w:rPr>
          <w:noProof w:val="0"/>
          <w:color w:val="000000"/>
        </w:rPr>
      </w:pPr>
    </w:p>
    <w:p w14:paraId="22FFB668" w14:textId="77777777" w:rsidR="007D451E" w:rsidRPr="004C475C" w:rsidRDefault="001F13FA" w:rsidP="001F13FA">
      <w:pPr>
        <w:pStyle w:val="berschrift3"/>
      </w:pPr>
      <w:bookmarkStart w:id="34" w:name="_Toc39486334"/>
      <w:r w:rsidRPr="004C475C">
        <w:t>5</w:t>
      </w:r>
      <w:r w:rsidR="007D451E" w:rsidRPr="004C475C">
        <w:t>.3</w:t>
      </w:r>
      <w:r w:rsidRPr="004C475C">
        <w:t>.2</w:t>
      </w:r>
      <w:r w:rsidR="007D451E" w:rsidRPr="004C475C">
        <w:tab/>
        <w:t>Implication</w:t>
      </w:r>
      <w:bookmarkEnd w:id="34"/>
    </w:p>
    <w:p w14:paraId="47056F93" w14:textId="77777777" w:rsidR="007D451E" w:rsidRPr="004C475C" w:rsidRDefault="007D451E" w:rsidP="003C7190">
      <w:r w:rsidRPr="004C475C">
        <w:t>The implication matching mechanism is used when a match is checked only if specified conditions are met.</w:t>
      </w:r>
    </w:p>
    <w:p w14:paraId="3696324B" w14:textId="77777777" w:rsidR="007D451E" w:rsidRPr="004C475C" w:rsidRDefault="007D451E" w:rsidP="00DB11AD">
      <w:pPr>
        <w:spacing w:after="120"/>
        <w:rPr>
          <w:szCs w:val="24"/>
        </w:rPr>
      </w:pPr>
      <w:r w:rsidRPr="004C475C">
        <w:rPr>
          <w:b/>
          <w:i/>
          <w:szCs w:val="24"/>
        </w:rPr>
        <w:t>Syntactical Structure</w:t>
      </w:r>
    </w:p>
    <w:p w14:paraId="3B14438F" w14:textId="77777777" w:rsidR="001F13FA" w:rsidRPr="004C475C" w:rsidRDefault="007D451E" w:rsidP="003C7190">
      <w:pPr>
        <w:pStyle w:val="PL"/>
        <w:spacing w:after="120" w:line="360" w:lineRule="auto"/>
        <w:ind w:left="284"/>
        <w:rPr>
          <w:rFonts w:ascii="Times New Roman" w:hAnsi="Times New Roman"/>
          <w:i/>
          <w:noProof w:val="0"/>
          <w:sz w:val="20"/>
        </w:rPr>
      </w:pPr>
      <w:r w:rsidRPr="004C475C">
        <w:rPr>
          <w:rFonts w:ascii="Times New Roman" w:hAnsi="Times New Roman"/>
          <w:i/>
          <w:noProof w:val="0"/>
          <w:sz w:val="20"/>
        </w:rPr>
        <w:t xml:space="preserve">TemplateInstance </w:t>
      </w:r>
      <w:r w:rsidRPr="004C475C">
        <w:rPr>
          <w:rFonts w:ascii="Times New Roman" w:hAnsi="Times New Roman"/>
          <w:b/>
          <w:noProof w:val="0"/>
          <w:sz w:val="20"/>
        </w:rPr>
        <w:t>implies</w:t>
      </w:r>
      <w:r w:rsidRPr="004C475C">
        <w:rPr>
          <w:rFonts w:ascii="Times New Roman" w:hAnsi="Times New Roman"/>
          <w:i/>
          <w:noProof w:val="0"/>
          <w:sz w:val="20"/>
        </w:rPr>
        <w:t xml:space="preserve"> TemplateInstance</w:t>
      </w:r>
    </w:p>
    <w:p w14:paraId="13709666" w14:textId="77777777" w:rsidR="007D451E" w:rsidRPr="004C475C" w:rsidRDefault="007D451E" w:rsidP="00DB11AD">
      <w:pPr>
        <w:spacing w:after="120"/>
        <w:rPr>
          <w:szCs w:val="24"/>
        </w:rPr>
      </w:pPr>
      <w:r w:rsidRPr="004C475C">
        <w:rPr>
          <w:b/>
          <w:i/>
          <w:szCs w:val="24"/>
        </w:rPr>
        <w:t>Semantic Description</w:t>
      </w:r>
    </w:p>
    <w:p w14:paraId="61468B8A" w14:textId="2AC39D4A" w:rsidR="007D451E" w:rsidRPr="004C475C" w:rsidRDefault="007D451E" w:rsidP="00DB11AD">
      <w:pPr>
        <w:rPr>
          <w:color w:val="000000"/>
        </w:rPr>
      </w:pPr>
      <w:r w:rsidRPr="004C475C">
        <w:rPr>
          <w:color w:val="000000"/>
        </w:rPr>
        <w:t>The implication matching mechanism is composed of two templates separ</w:t>
      </w:r>
      <w:r w:rsidR="000B5C76" w:rsidRPr="004C475C">
        <w:rPr>
          <w:color w:val="000000"/>
        </w:rPr>
        <w:t>at</w:t>
      </w:r>
      <w:r w:rsidRPr="004C475C">
        <w:rPr>
          <w:color w:val="000000"/>
        </w:rPr>
        <w:t xml:space="preserve">ed by an </w:t>
      </w:r>
      <w:r w:rsidRPr="004C475C">
        <w:rPr>
          <w:rFonts w:ascii="Courier New" w:hAnsi="Courier New" w:cs="Courier New"/>
          <w:b/>
          <w:color w:val="000000"/>
        </w:rPr>
        <w:t>implies</w:t>
      </w:r>
      <w:r w:rsidRPr="004C475C">
        <w:rPr>
          <w:color w:val="000000"/>
        </w:rPr>
        <w:t xml:space="preserve"> keyword. The first template is called </w:t>
      </w:r>
      <w:r w:rsidRPr="004C475C">
        <w:rPr>
          <w:i/>
          <w:color w:val="000000"/>
        </w:rPr>
        <w:t>precondition</w:t>
      </w:r>
      <w:r w:rsidRPr="004C475C">
        <w:rPr>
          <w:color w:val="000000"/>
        </w:rPr>
        <w:t xml:space="preserve"> and the second one is called the </w:t>
      </w:r>
      <w:r w:rsidRPr="004C475C">
        <w:rPr>
          <w:i/>
          <w:color w:val="000000"/>
        </w:rPr>
        <w:t>implied template</w:t>
      </w:r>
      <w:r w:rsidRPr="004C475C">
        <w:rPr>
          <w:color w:val="000000"/>
        </w:rPr>
        <w:t>. The implication matching mechanism can be used f</w:t>
      </w:r>
      <w:r w:rsidR="00390B75" w:rsidRPr="004C475C">
        <w:rPr>
          <w:color w:val="000000"/>
        </w:rPr>
        <w:t>or matching values of all types.</w:t>
      </w:r>
    </w:p>
    <w:p w14:paraId="6A6407B8" w14:textId="77777777" w:rsidR="007D451E" w:rsidRPr="004C475C" w:rsidRDefault="007D451E" w:rsidP="00DB11AD">
      <w:pPr>
        <w:rPr>
          <w:color w:val="000000"/>
        </w:rPr>
      </w:pPr>
      <w:r w:rsidRPr="004C475C">
        <w:rPr>
          <w:color w:val="000000"/>
        </w:rPr>
        <w:t>A template specified by the implication matching mechanism matches a value if and only if the value does</w:t>
      </w:r>
      <w:r w:rsidR="004B777E" w:rsidRPr="004C475C">
        <w:rPr>
          <w:color w:val="000000"/>
        </w:rPr>
        <w:t xml:space="preserve"> not</w:t>
      </w:r>
      <w:r w:rsidRPr="004C475C">
        <w:rPr>
          <w:color w:val="000000"/>
        </w:rPr>
        <w:t xml:space="preserve"> match the precondition or if the value matches both the precondition and implied template.</w:t>
      </w:r>
    </w:p>
    <w:p w14:paraId="1A890ED7" w14:textId="77777777" w:rsidR="007D451E" w:rsidRPr="004C475C" w:rsidRDefault="007D451E" w:rsidP="00DB11AD">
      <w:pPr>
        <w:rPr>
          <w:szCs w:val="24"/>
        </w:rPr>
      </w:pPr>
      <w:r w:rsidRPr="004C475C">
        <w:rPr>
          <w:b/>
          <w:i/>
          <w:szCs w:val="24"/>
        </w:rPr>
        <w:t>Restrictions</w:t>
      </w:r>
    </w:p>
    <w:p w14:paraId="170AFE4A" w14:textId="77777777" w:rsidR="007D451E" w:rsidRPr="004C475C" w:rsidRDefault="007D451E" w:rsidP="003C7190">
      <w:pPr>
        <w:pStyle w:val="BL"/>
        <w:numPr>
          <w:ilvl w:val="0"/>
          <w:numId w:val="13"/>
        </w:numPr>
      </w:pPr>
      <w:r w:rsidRPr="004C475C">
        <w:t>Both templates used in the implication matching mechanism shall be compatible to the type declared for the template specified by the implication matching mechanism.</w:t>
      </w:r>
    </w:p>
    <w:p w14:paraId="1BCA087E" w14:textId="77777777" w:rsidR="007D451E" w:rsidRPr="004C475C" w:rsidRDefault="007D451E" w:rsidP="003C7190">
      <w:pPr>
        <w:pStyle w:val="BL"/>
      </w:pPr>
      <w:r w:rsidRPr="004C475C">
        <w:t>Any matching attribute at the end of the implication matching mechanism is rela</w:t>
      </w:r>
      <w:r w:rsidR="003C7190" w:rsidRPr="004C475C">
        <w:t>ted to the whole template (i.e. </w:t>
      </w:r>
      <w:r w:rsidRPr="004C475C">
        <w:t>not only to the implied template)</w:t>
      </w:r>
      <w:r w:rsidR="003C7190" w:rsidRPr="004C475C">
        <w:t>.</w:t>
      </w:r>
    </w:p>
    <w:p w14:paraId="30B498AD" w14:textId="77777777" w:rsidR="007D451E" w:rsidRPr="004C475C" w:rsidRDefault="007D451E" w:rsidP="003C7190">
      <w:pPr>
        <w:pStyle w:val="BL"/>
      </w:pPr>
      <w:r w:rsidRPr="004C475C">
        <w:t>Referencing a sub-field within a template specified by the implication matching mechanism (both at the right and left hand side of an assignment) shall cause an error.</w:t>
      </w:r>
    </w:p>
    <w:p w14:paraId="1B51E297" w14:textId="77777777" w:rsidR="007D451E" w:rsidRPr="004C475C" w:rsidRDefault="003C7190" w:rsidP="00390B75">
      <w:pPr>
        <w:pStyle w:val="EX"/>
        <w:keepNext/>
      </w:pPr>
      <w:r w:rsidRPr="004C475C">
        <w:t>EXAMPLE:</w:t>
      </w:r>
    </w:p>
    <w:p w14:paraId="2F6E881C" w14:textId="77777777" w:rsidR="007D451E" w:rsidRPr="004C475C" w:rsidRDefault="007D451E" w:rsidP="00390B75">
      <w:pPr>
        <w:pStyle w:val="PL"/>
        <w:keepNext/>
        <w:rPr>
          <w:noProof w:val="0"/>
          <w:color w:val="000000"/>
        </w:rPr>
      </w:pPr>
      <w:r w:rsidRPr="004C475C">
        <w:rPr>
          <w:noProof w:val="0"/>
          <w:color w:val="000000"/>
        </w:rPr>
        <w:tab/>
        <w:t xml:space="preserve">// the template matches strings with 5 or more characters ending with </w:t>
      </w:r>
      <w:r w:rsidR="003571E7" w:rsidRPr="004C475C">
        <w:rPr>
          <w:noProof w:val="0"/>
          <w:color w:val="000000"/>
        </w:rPr>
        <w:t>"</w:t>
      </w:r>
      <w:r w:rsidRPr="004C475C">
        <w:rPr>
          <w:noProof w:val="0"/>
          <w:color w:val="000000"/>
        </w:rPr>
        <w:t>abc</w:t>
      </w:r>
      <w:r w:rsidR="003571E7" w:rsidRPr="004C475C">
        <w:rPr>
          <w:noProof w:val="0"/>
          <w:color w:val="000000"/>
        </w:rPr>
        <w:t>"</w:t>
      </w:r>
      <w:r w:rsidRPr="004C475C">
        <w:rPr>
          <w:noProof w:val="0"/>
          <w:color w:val="000000"/>
        </w:rPr>
        <w:t xml:space="preserve"> and all shorter</w:t>
      </w:r>
    </w:p>
    <w:p w14:paraId="3E685810" w14:textId="77777777" w:rsidR="007D451E" w:rsidRPr="004C475C" w:rsidRDefault="007D451E" w:rsidP="00390B75">
      <w:pPr>
        <w:pStyle w:val="PL"/>
        <w:keepNext/>
        <w:rPr>
          <w:noProof w:val="0"/>
          <w:color w:val="000000"/>
        </w:rPr>
      </w:pPr>
      <w:r w:rsidRPr="004C475C">
        <w:rPr>
          <w:noProof w:val="0"/>
          <w:color w:val="000000"/>
        </w:rPr>
        <w:tab/>
        <w:t>// strings (i.e. strings with length 0..4)</w:t>
      </w:r>
    </w:p>
    <w:p w14:paraId="44073900" w14:textId="77777777" w:rsidR="007D451E" w:rsidRPr="004C475C" w:rsidRDefault="007D451E" w:rsidP="00390B75">
      <w:pPr>
        <w:pStyle w:val="PL"/>
        <w:keepNext/>
        <w:rPr>
          <w:noProof w:val="0"/>
          <w:color w:val="000000"/>
        </w:rPr>
      </w:pPr>
      <w:r w:rsidRPr="004C475C">
        <w:rPr>
          <w:b/>
          <w:noProof w:val="0"/>
          <w:color w:val="000000"/>
        </w:rPr>
        <w:tab/>
        <w:t xml:space="preserve">template charstring </w:t>
      </w:r>
      <w:r w:rsidRPr="004C475C">
        <w:rPr>
          <w:noProof w:val="0"/>
          <w:color w:val="000000"/>
        </w:rPr>
        <w:t xml:space="preserve">mw_implies1 := ? </w:t>
      </w:r>
      <w:r w:rsidRPr="004C475C">
        <w:rPr>
          <w:b/>
          <w:noProof w:val="0"/>
          <w:color w:val="000000"/>
        </w:rPr>
        <w:t>length</w:t>
      </w:r>
      <w:r w:rsidRPr="004C475C">
        <w:rPr>
          <w:noProof w:val="0"/>
          <w:color w:val="000000"/>
        </w:rPr>
        <w:t xml:space="preserve"> (5 .. </w:t>
      </w:r>
      <w:r w:rsidRPr="004C475C">
        <w:rPr>
          <w:b/>
          <w:noProof w:val="0"/>
          <w:color w:val="000000"/>
        </w:rPr>
        <w:t>infinity</w:t>
      </w:r>
      <w:r w:rsidRPr="004C475C">
        <w:rPr>
          <w:noProof w:val="0"/>
          <w:color w:val="000000"/>
        </w:rPr>
        <w:t xml:space="preserve">) </w:t>
      </w:r>
      <w:r w:rsidRPr="004C475C">
        <w:rPr>
          <w:b/>
          <w:noProof w:val="0"/>
          <w:color w:val="000000"/>
        </w:rPr>
        <w:t>implies pattern</w:t>
      </w:r>
      <w:r w:rsidRPr="004C475C">
        <w:rPr>
          <w:noProof w:val="0"/>
          <w:color w:val="000000"/>
        </w:rPr>
        <w:t xml:space="preserve"> </w:t>
      </w:r>
      <w:r w:rsidR="003571E7" w:rsidRPr="004C475C">
        <w:rPr>
          <w:noProof w:val="0"/>
          <w:color w:val="000000"/>
        </w:rPr>
        <w:t>"</w:t>
      </w:r>
      <w:r w:rsidRPr="004C475C">
        <w:rPr>
          <w:noProof w:val="0"/>
          <w:color w:val="000000"/>
        </w:rPr>
        <w:t>*abc</w:t>
      </w:r>
      <w:r w:rsidR="003571E7" w:rsidRPr="004C475C">
        <w:rPr>
          <w:noProof w:val="0"/>
          <w:color w:val="000000"/>
        </w:rPr>
        <w:t>"</w:t>
      </w:r>
      <w:r w:rsidRPr="004C475C">
        <w:rPr>
          <w:noProof w:val="0"/>
          <w:color w:val="000000"/>
        </w:rPr>
        <w:t>;</w:t>
      </w:r>
    </w:p>
    <w:p w14:paraId="64229103" w14:textId="77777777" w:rsidR="007D451E" w:rsidRPr="004C475C" w:rsidRDefault="007D451E" w:rsidP="00390B75">
      <w:pPr>
        <w:pStyle w:val="PL"/>
        <w:keepNext/>
        <w:rPr>
          <w:noProof w:val="0"/>
          <w:color w:val="000000"/>
        </w:rPr>
      </w:pPr>
    </w:p>
    <w:p w14:paraId="1D21FC08" w14:textId="77777777" w:rsidR="007D451E" w:rsidRPr="004C475C" w:rsidRDefault="007D451E" w:rsidP="00390B75">
      <w:pPr>
        <w:pStyle w:val="PL"/>
        <w:keepNext/>
        <w:rPr>
          <w:noProof w:val="0"/>
          <w:color w:val="000000"/>
        </w:rPr>
      </w:pPr>
      <w:r w:rsidRPr="004C475C">
        <w:rPr>
          <w:noProof w:val="0"/>
          <w:color w:val="000000"/>
        </w:rPr>
        <w:tab/>
        <w:t>// the following template matches all strings with length 0..4 and all strings with length</w:t>
      </w:r>
    </w:p>
    <w:p w14:paraId="3BCE6D83" w14:textId="77777777" w:rsidR="007D451E" w:rsidRPr="004C475C" w:rsidRDefault="007D451E" w:rsidP="00DB11AD">
      <w:pPr>
        <w:pStyle w:val="PL"/>
        <w:rPr>
          <w:noProof w:val="0"/>
          <w:color w:val="000000"/>
        </w:rPr>
      </w:pPr>
      <w:r w:rsidRPr="004C475C">
        <w:rPr>
          <w:noProof w:val="0"/>
          <w:color w:val="000000"/>
        </w:rPr>
        <w:t xml:space="preserve">    // 8..10 ending with </w:t>
      </w:r>
      <w:r w:rsidR="003571E7" w:rsidRPr="004C475C">
        <w:rPr>
          <w:noProof w:val="0"/>
          <w:color w:val="000000"/>
        </w:rPr>
        <w:t>"</w:t>
      </w:r>
      <w:r w:rsidRPr="004C475C">
        <w:rPr>
          <w:noProof w:val="0"/>
          <w:color w:val="000000"/>
        </w:rPr>
        <w:t>abc</w:t>
      </w:r>
      <w:r w:rsidR="003571E7" w:rsidRPr="004C475C">
        <w:rPr>
          <w:noProof w:val="0"/>
          <w:color w:val="000000"/>
        </w:rPr>
        <w:t>"</w:t>
      </w:r>
      <w:r w:rsidRPr="004C475C">
        <w:rPr>
          <w:noProof w:val="0"/>
          <w:color w:val="000000"/>
        </w:rPr>
        <w:t>.</w:t>
      </w:r>
    </w:p>
    <w:p w14:paraId="794C13AD" w14:textId="77777777" w:rsidR="007D451E" w:rsidRPr="004C475C" w:rsidRDefault="007D451E" w:rsidP="00DB11AD">
      <w:pPr>
        <w:pStyle w:val="PL"/>
        <w:rPr>
          <w:noProof w:val="0"/>
          <w:color w:val="000000"/>
        </w:rPr>
      </w:pPr>
      <w:r w:rsidRPr="004C475C">
        <w:rPr>
          <w:b/>
          <w:noProof w:val="0"/>
          <w:color w:val="000000"/>
        </w:rPr>
        <w:tab/>
        <w:t xml:space="preserve">template charstring </w:t>
      </w:r>
      <w:r w:rsidRPr="004C475C">
        <w:rPr>
          <w:noProof w:val="0"/>
          <w:color w:val="000000"/>
        </w:rPr>
        <w:t xml:space="preserve">mw_implies2 := </w:t>
      </w:r>
    </w:p>
    <w:p w14:paraId="769BD2EC" w14:textId="77777777" w:rsidR="007D451E" w:rsidRPr="004C475C" w:rsidRDefault="007D451E" w:rsidP="00DB11AD">
      <w:pPr>
        <w:pStyle w:val="PL"/>
        <w:rPr>
          <w:noProof w:val="0"/>
          <w:color w:val="000000"/>
        </w:rPr>
      </w:pPr>
      <w:r w:rsidRPr="004C475C">
        <w:rPr>
          <w:noProof w:val="0"/>
          <w:color w:val="000000"/>
        </w:rPr>
        <w:tab/>
      </w:r>
      <w:r w:rsidRPr="004C475C">
        <w:rPr>
          <w:noProof w:val="0"/>
          <w:color w:val="000000"/>
        </w:rPr>
        <w:tab/>
        <w:t xml:space="preserve">? </w:t>
      </w:r>
      <w:r w:rsidRPr="004C475C">
        <w:rPr>
          <w:b/>
          <w:noProof w:val="0"/>
          <w:color w:val="000000"/>
        </w:rPr>
        <w:t>length</w:t>
      </w:r>
      <w:r w:rsidRPr="004C475C">
        <w:rPr>
          <w:noProof w:val="0"/>
          <w:color w:val="000000"/>
        </w:rPr>
        <w:t xml:space="preserve"> (5 .. </w:t>
      </w:r>
      <w:r w:rsidRPr="004C475C">
        <w:rPr>
          <w:b/>
          <w:noProof w:val="0"/>
          <w:color w:val="000000"/>
        </w:rPr>
        <w:t>infinity</w:t>
      </w:r>
      <w:r w:rsidRPr="004C475C">
        <w:rPr>
          <w:noProof w:val="0"/>
          <w:color w:val="000000"/>
        </w:rPr>
        <w:t xml:space="preserve">) </w:t>
      </w:r>
      <w:r w:rsidRPr="004C475C">
        <w:rPr>
          <w:b/>
          <w:noProof w:val="0"/>
          <w:color w:val="000000"/>
        </w:rPr>
        <w:t>implies</w:t>
      </w:r>
      <w:r w:rsidRPr="004C475C">
        <w:rPr>
          <w:noProof w:val="0"/>
          <w:color w:val="000000"/>
        </w:rPr>
        <w:t xml:space="preserve"> (</w:t>
      </w:r>
      <w:r w:rsidRPr="004C475C">
        <w:rPr>
          <w:b/>
          <w:noProof w:val="0"/>
          <w:color w:val="000000"/>
        </w:rPr>
        <w:t>pattern</w:t>
      </w:r>
      <w:r w:rsidRPr="004C475C">
        <w:rPr>
          <w:noProof w:val="0"/>
          <w:color w:val="000000"/>
        </w:rPr>
        <w:t xml:space="preserve"> </w:t>
      </w:r>
      <w:r w:rsidR="003571E7" w:rsidRPr="004C475C">
        <w:rPr>
          <w:noProof w:val="0"/>
          <w:color w:val="000000"/>
        </w:rPr>
        <w:t>"</w:t>
      </w:r>
      <w:r w:rsidRPr="004C475C">
        <w:rPr>
          <w:noProof w:val="0"/>
          <w:color w:val="000000"/>
        </w:rPr>
        <w:t>*abc</w:t>
      </w:r>
      <w:r w:rsidR="003571E7" w:rsidRPr="004C475C">
        <w:rPr>
          <w:noProof w:val="0"/>
          <w:color w:val="000000"/>
        </w:rPr>
        <w:t>"</w:t>
      </w:r>
      <w:r w:rsidRPr="004C475C">
        <w:rPr>
          <w:noProof w:val="0"/>
          <w:color w:val="000000"/>
        </w:rPr>
        <w:t xml:space="preserve"> </w:t>
      </w:r>
      <w:r w:rsidRPr="004C475C">
        <w:rPr>
          <w:b/>
          <w:noProof w:val="0"/>
          <w:color w:val="000000"/>
        </w:rPr>
        <w:t>length</w:t>
      </w:r>
      <w:r w:rsidRPr="004C475C">
        <w:rPr>
          <w:noProof w:val="0"/>
          <w:color w:val="000000"/>
        </w:rPr>
        <w:t xml:space="preserve"> (8..10));</w:t>
      </w:r>
    </w:p>
    <w:p w14:paraId="52F7AA55" w14:textId="77777777" w:rsidR="007D451E" w:rsidRPr="004C475C" w:rsidRDefault="007D451E" w:rsidP="00DB11AD">
      <w:pPr>
        <w:pStyle w:val="PL"/>
        <w:rPr>
          <w:noProof w:val="0"/>
          <w:color w:val="000000"/>
        </w:rPr>
      </w:pPr>
    </w:p>
    <w:p w14:paraId="024E6FCD" w14:textId="77777777" w:rsidR="007D451E" w:rsidRPr="004C475C" w:rsidRDefault="007D451E" w:rsidP="00DB11AD">
      <w:pPr>
        <w:pStyle w:val="PL"/>
        <w:rPr>
          <w:noProof w:val="0"/>
          <w:color w:val="000000"/>
        </w:rPr>
      </w:pPr>
      <w:r w:rsidRPr="004C475C">
        <w:rPr>
          <w:noProof w:val="0"/>
          <w:color w:val="000000"/>
        </w:rPr>
        <w:tab/>
        <w:t>// the following template matches all strings with length 2..4 and all strings with length</w:t>
      </w:r>
    </w:p>
    <w:p w14:paraId="1623B4B0" w14:textId="77777777" w:rsidR="007D451E" w:rsidRPr="004C475C" w:rsidRDefault="007D451E" w:rsidP="00DB11AD">
      <w:pPr>
        <w:pStyle w:val="PL"/>
        <w:rPr>
          <w:noProof w:val="0"/>
          <w:color w:val="000000"/>
        </w:rPr>
      </w:pPr>
      <w:r w:rsidRPr="004C475C">
        <w:rPr>
          <w:noProof w:val="0"/>
          <w:color w:val="000000"/>
        </w:rPr>
        <w:t xml:space="preserve">    // 5..10 ending with </w:t>
      </w:r>
      <w:r w:rsidR="003571E7" w:rsidRPr="004C475C">
        <w:rPr>
          <w:noProof w:val="0"/>
          <w:color w:val="000000"/>
        </w:rPr>
        <w:t>"</w:t>
      </w:r>
      <w:r w:rsidRPr="004C475C">
        <w:rPr>
          <w:noProof w:val="0"/>
          <w:color w:val="000000"/>
        </w:rPr>
        <w:t>abc</w:t>
      </w:r>
      <w:r w:rsidR="003571E7" w:rsidRPr="004C475C">
        <w:rPr>
          <w:noProof w:val="0"/>
          <w:color w:val="000000"/>
        </w:rPr>
        <w:t>"</w:t>
      </w:r>
      <w:r w:rsidRPr="004C475C">
        <w:rPr>
          <w:noProof w:val="0"/>
          <w:color w:val="000000"/>
        </w:rPr>
        <w:t xml:space="preserve"> because the length attribute is applied to the whole implication. </w:t>
      </w:r>
    </w:p>
    <w:p w14:paraId="72D773AB" w14:textId="77777777" w:rsidR="007D451E" w:rsidRPr="004C475C" w:rsidRDefault="007D451E" w:rsidP="00DB11AD">
      <w:pPr>
        <w:pStyle w:val="PL"/>
        <w:rPr>
          <w:noProof w:val="0"/>
          <w:color w:val="000000"/>
        </w:rPr>
      </w:pPr>
      <w:r w:rsidRPr="004C475C">
        <w:rPr>
          <w:b/>
          <w:noProof w:val="0"/>
          <w:color w:val="000000"/>
        </w:rPr>
        <w:lastRenderedPageBreak/>
        <w:tab/>
        <w:t xml:space="preserve">template charstring </w:t>
      </w:r>
      <w:r w:rsidRPr="004C475C">
        <w:rPr>
          <w:noProof w:val="0"/>
          <w:color w:val="000000"/>
        </w:rPr>
        <w:t xml:space="preserve">mw_implies3 := </w:t>
      </w:r>
    </w:p>
    <w:p w14:paraId="4E7D4CA6" w14:textId="77777777" w:rsidR="007D451E" w:rsidRPr="004C475C" w:rsidRDefault="007D451E" w:rsidP="00DB11AD">
      <w:pPr>
        <w:pStyle w:val="PL"/>
        <w:rPr>
          <w:noProof w:val="0"/>
          <w:color w:val="000000"/>
        </w:rPr>
      </w:pPr>
      <w:r w:rsidRPr="004C475C">
        <w:rPr>
          <w:noProof w:val="0"/>
          <w:color w:val="000000"/>
        </w:rPr>
        <w:tab/>
      </w:r>
      <w:r w:rsidRPr="004C475C">
        <w:rPr>
          <w:noProof w:val="0"/>
          <w:color w:val="000000"/>
        </w:rPr>
        <w:tab/>
        <w:t xml:space="preserve">? </w:t>
      </w:r>
      <w:r w:rsidRPr="004C475C">
        <w:rPr>
          <w:b/>
          <w:noProof w:val="0"/>
          <w:color w:val="000000"/>
        </w:rPr>
        <w:t>length</w:t>
      </w:r>
      <w:r w:rsidRPr="004C475C">
        <w:rPr>
          <w:noProof w:val="0"/>
          <w:color w:val="000000"/>
        </w:rPr>
        <w:t xml:space="preserve"> (5 .. </w:t>
      </w:r>
      <w:r w:rsidRPr="004C475C">
        <w:rPr>
          <w:b/>
          <w:noProof w:val="0"/>
          <w:color w:val="000000"/>
        </w:rPr>
        <w:t>infinity</w:t>
      </w:r>
      <w:r w:rsidRPr="004C475C">
        <w:rPr>
          <w:noProof w:val="0"/>
          <w:color w:val="000000"/>
        </w:rPr>
        <w:t xml:space="preserve">) </w:t>
      </w:r>
      <w:r w:rsidRPr="004C475C">
        <w:rPr>
          <w:b/>
          <w:noProof w:val="0"/>
          <w:color w:val="000000"/>
        </w:rPr>
        <w:t>implies pattern</w:t>
      </w:r>
      <w:r w:rsidRPr="004C475C">
        <w:rPr>
          <w:noProof w:val="0"/>
          <w:color w:val="000000"/>
        </w:rPr>
        <w:t xml:space="preserve"> </w:t>
      </w:r>
      <w:r w:rsidR="003571E7" w:rsidRPr="004C475C">
        <w:rPr>
          <w:noProof w:val="0"/>
          <w:color w:val="000000"/>
        </w:rPr>
        <w:t>"</w:t>
      </w:r>
      <w:r w:rsidRPr="004C475C">
        <w:rPr>
          <w:noProof w:val="0"/>
          <w:color w:val="000000"/>
        </w:rPr>
        <w:t>*abc</w:t>
      </w:r>
      <w:r w:rsidR="003571E7" w:rsidRPr="004C475C">
        <w:rPr>
          <w:noProof w:val="0"/>
          <w:color w:val="000000"/>
        </w:rPr>
        <w:t>"</w:t>
      </w:r>
      <w:r w:rsidRPr="004C475C">
        <w:rPr>
          <w:noProof w:val="0"/>
          <w:color w:val="000000"/>
        </w:rPr>
        <w:t xml:space="preserve"> </w:t>
      </w:r>
      <w:r w:rsidRPr="004C475C">
        <w:rPr>
          <w:b/>
          <w:noProof w:val="0"/>
          <w:color w:val="000000"/>
        </w:rPr>
        <w:t>length</w:t>
      </w:r>
      <w:r w:rsidRPr="004C475C">
        <w:rPr>
          <w:noProof w:val="0"/>
          <w:color w:val="000000"/>
        </w:rPr>
        <w:t xml:space="preserve"> (2..10);</w:t>
      </w:r>
    </w:p>
    <w:p w14:paraId="37F25AF1" w14:textId="77777777" w:rsidR="007D451E" w:rsidRPr="004C475C" w:rsidRDefault="007D451E" w:rsidP="00DB11AD">
      <w:pPr>
        <w:pStyle w:val="PL"/>
        <w:rPr>
          <w:noProof w:val="0"/>
          <w:color w:val="000000"/>
        </w:rPr>
      </w:pPr>
    </w:p>
    <w:p w14:paraId="679792D6" w14:textId="77777777" w:rsidR="007D451E" w:rsidRPr="004C475C" w:rsidRDefault="001F13FA" w:rsidP="001F13FA">
      <w:pPr>
        <w:pStyle w:val="berschrift3"/>
      </w:pPr>
      <w:bookmarkStart w:id="35" w:name="_Toc39486335"/>
      <w:r w:rsidRPr="004C475C">
        <w:t>5</w:t>
      </w:r>
      <w:r w:rsidR="007D451E" w:rsidRPr="004C475C">
        <w:t>.</w:t>
      </w:r>
      <w:r w:rsidRPr="004C475C">
        <w:t>3.3</w:t>
      </w:r>
      <w:r w:rsidR="007D451E" w:rsidRPr="004C475C">
        <w:tab/>
        <w:t>Exclusion</w:t>
      </w:r>
      <w:bookmarkEnd w:id="35"/>
    </w:p>
    <w:p w14:paraId="3CE8F9ED" w14:textId="2E45A5B1" w:rsidR="007D451E" w:rsidRPr="004C475C" w:rsidRDefault="007D451E" w:rsidP="003C7190">
      <w:r w:rsidRPr="004C475C">
        <w:t xml:space="preserve">The exclusion matching mechanism is used when a </w:t>
      </w:r>
      <w:r w:rsidR="00E043E7" w:rsidRPr="004C475C">
        <w:t>general</w:t>
      </w:r>
      <w:r w:rsidRPr="004C475C">
        <w:t xml:space="preserve"> matching rule is to be restricted by an exception.</w:t>
      </w:r>
    </w:p>
    <w:p w14:paraId="50C8DF4D" w14:textId="77777777" w:rsidR="007D451E" w:rsidRPr="004C475C" w:rsidRDefault="007D451E" w:rsidP="007D451E">
      <w:pPr>
        <w:rPr>
          <w:szCs w:val="24"/>
        </w:rPr>
      </w:pPr>
      <w:r w:rsidRPr="004C475C">
        <w:rPr>
          <w:b/>
          <w:i/>
          <w:szCs w:val="24"/>
        </w:rPr>
        <w:t>Syntactical Structure</w:t>
      </w:r>
    </w:p>
    <w:p w14:paraId="452B5D85" w14:textId="77777777" w:rsidR="001F13FA" w:rsidRPr="004C475C" w:rsidRDefault="007D451E" w:rsidP="003C7190">
      <w:pPr>
        <w:pStyle w:val="PL"/>
        <w:spacing w:after="120" w:line="360" w:lineRule="auto"/>
        <w:ind w:left="284"/>
        <w:rPr>
          <w:rFonts w:ascii="Times New Roman" w:hAnsi="Times New Roman"/>
          <w:i/>
          <w:noProof w:val="0"/>
          <w:sz w:val="20"/>
        </w:rPr>
      </w:pPr>
      <w:r w:rsidRPr="004C475C">
        <w:rPr>
          <w:rFonts w:ascii="Times New Roman" w:hAnsi="Times New Roman"/>
          <w:i/>
          <w:noProof w:val="0"/>
          <w:sz w:val="20"/>
        </w:rPr>
        <w:t xml:space="preserve">TemplateInstance </w:t>
      </w:r>
      <w:r w:rsidRPr="004C475C">
        <w:rPr>
          <w:rFonts w:ascii="Times New Roman" w:hAnsi="Times New Roman"/>
          <w:b/>
          <w:noProof w:val="0"/>
          <w:sz w:val="20"/>
        </w:rPr>
        <w:t>except</w:t>
      </w:r>
      <w:r w:rsidRPr="004C475C">
        <w:rPr>
          <w:rFonts w:ascii="Times New Roman" w:hAnsi="Times New Roman"/>
          <w:i/>
          <w:noProof w:val="0"/>
          <w:sz w:val="20"/>
        </w:rPr>
        <w:t xml:space="preserve"> TemplateInstance</w:t>
      </w:r>
    </w:p>
    <w:p w14:paraId="2BAF9B46" w14:textId="77777777" w:rsidR="007D451E" w:rsidRPr="004C475C" w:rsidRDefault="007D451E" w:rsidP="001F13FA">
      <w:pPr>
        <w:spacing w:after="120"/>
        <w:rPr>
          <w:szCs w:val="24"/>
        </w:rPr>
      </w:pPr>
      <w:r w:rsidRPr="004C475C">
        <w:rPr>
          <w:b/>
          <w:i/>
          <w:szCs w:val="24"/>
        </w:rPr>
        <w:t>Semantic Description</w:t>
      </w:r>
    </w:p>
    <w:p w14:paraId="0AE48BBF" w14:textId="3D1152F4" w:rsidR="007D451E" w:rsidRPr="004C475C" w:rsidRDefault="007D451E" w:rsidP="00DB11AD">
      <w:pPr>
        <w:rPr>
          <w:color w:val="000000"/>
        </w:rPr>
      </w:pPr>
      <w:r w:rsidRPr="004C475C">
        <w:rPr>
          <w:color w:val="000000"/>
        </w:rPr>
        <w:t xml:space="preserve">The first template in exclusion matching mechanism is called </w:t>
      </w:r>
      <w:r w:rsidRPr="004C475C">
        <w:rPr>
          <w:i/>
          <w:color w:val="000000"/>
        </w:rPr>
        <w:t>general template</w:t>
      </w:r>
      <w:r w:rsidRPr="004C475C">
        <w:rPr>
          <w:color w:val="000000"/>
        </w:rPr>
        <w:t xml:space="preserve"> and the second one is called </w:t>
      </w:r>
      <w:r w:rsidRPr="004C475C">
        <w:rPr>
          <w:i/>
          <w:color w:val="000000"/>
        </w:rPr>
        <w:t>excluded template</w:t>
      </w:r>
      <w:r w:rsidRPr="004C475C">
        <w:rPr>
          <w:color w:val="000000"/>
        </w:rPr>
        <w:t>. The exclusion matching mechanism can be used for matching values of all types.</w:t>
      </w:r>
    </w:p>
    <w:p w14:paraId="7CD1E484" w14:textId="77777777" w:rsidR="007D451E" w:rsidRPr="004C475C" w:rsidRDefault="007D451E" w:rsidP="00DB11AD">
      <w:pPr>
        <w:rPr>
          <w:color w:val="000000"/>
        </w:rPr>
      </w:pPr>
      <w:r w:rsidRPr="004C475C">
        <w:rPr>
          <w:color w:val="000000"/>
        </w:rPr>
        <w:t>A template that is specified by the exclusion matching mechanism matches a value if and only if the value matches the general template, but does</w:t>
      </w:r>
      <w:r w:rsidR="004B777E" w:rsidRPr="004C475C">
        <w:rPr>
          <w:color w:val="000000"/>
        </w:rPr>
        <w:t xml:space="preserve"> not</w:t>
      </w:r>
      <w:r w:rsidRPr="004C475C">
        <w:rPr>
          <w:color w:val="000000"/>
        </w:rPr>
        <w:t xml:space="preserve"> match the excluded template.</w:t>
      </w:r>
    </w:p>
    <w:p w14:paraId="1B389CC2" w14:textId="77777777" w:rsidR="007D451E" w:rsidRPr="004C475C" w:rsidRDefault="007D451E" w:rsidP="007D451E">
      <w:pPr>
        <w:rPr>
          <w:szCs w:val="24"/>
        </w:rPr>
      </w:pPr>
      <w:r w:rsidRPr="004C475C">
        <w:rPr>
          <w:b/>
          <w:i/>
          <w:szCs w:val="24"/>
        </w:rPr>
        <w:t>Restrictions</w:t>
      </w:r>
    </w:p>
    <w:p w14:paraId="65E27B3E" w14:textId="77777777" w:rsidR="007D451E" w:rsidRPr="004C475C" w:rsidRDefault="007D451E" w:rsidP="003C7190">
      <w:pPr>
        <w:pStyle w:val="BL"/>
        <w:numPr>
          <w:ilvl w:val="0"/>
          <w:numId w:val="14"/>
        </w:numPr>
      </w:pPr>
      <w:r w:rsidRPr="004C475C">
        <w:t>Both templates used in the exclusion matching mechanism shall be compatible to the type declared for the template specified by the exclusion matching mechanism.</w:t>
      </w:r>
    </w:p>
    <w:p w14:paraId="3C9EDF47" w14:textId="77777777" w:rsidR="007D451E" w:rsidRPr="004C475C" w:rsidRDefault="007D451E" w:rsidP="003C7190">
      <w:pPr>
        <w:pStyle w:val="BL"/>
      </w:pPr>
      <w:r w:rsidRPr="004C475C">
        <w:t>Any matching attribute at the end of the exclusion matching mechanism is related to the whole matching mechanism (i.e. not only to the excluded template)</w:t>
      </w:r>
      <w:r w:rsidR="003C7190" w:rsidRPr="004C475C">
        <w:t>.</w:t>
      </w:r>
    </w:p>
    <w:p w14:paraId="35E873E5" w14:textId="77777777" w:rsidR="007D451E" w:rsidRPr="004C475C" w:rsidRDefault="007D451E" w:rsidP="003C7190">
      <w:pPr>
        <w:pStyle w:val="BL"/>
      </w:pPr>
      <w:r w:rsidRPr="004C475C">
        <w:t>Referencing a sub-field within a template specified by the exclusion matching mechanism (both at the right and left hand side of an assignment) shall cause an error.</w:t>
      </w:r>
    </w:p>
    <w:p w14:paraId="31B2EE83" w14:textId="77777777" w:rsidR="007D451E" w:rsidRPr="004C475C" w:rsidRDefault="003C7190" w:rsidP="003C7190">
      <w:pPr>
        <w:pStyle w:val="EX"/>
      </w:pPr>
      <w:r w:rsidRPr="004C475C">
        <w:t>EXAMPLE:</w:t>
      </w:r>
    </w:p>
    <w:p w14:paraId="3874D4A8" w14:textId="77777777" w:rsidR="007D451E" w:rsidRPr="004C475C" w:rsidRDefault="007D451E" w:rsidP="00DB11AD">
      <w:pPr>
        <w:pStyle w:val="PL"/>
        <w:rPr>
          <w:noProof w:val="0"/>
          <w:color w:val="000000"/>
        </w:rPr>
      </w:pPr>
      <w:r w:rsidRPr="004C475C">
        <w:rPr>
          <w:noProof w:val="0"/>
          <w:color w:val="000000"/>
        </w:rPr>
        <w:tab/>
        <w:t>// the template matches all integer in the range 1..100 except 48 and 64</w:t>
      </w:r>
    </w:p>
    <w:p w14:paraId="750F0C4A" w14:textId="77777777" w:rsidR="007D451E" w:rsidRPr="004C475C" w:rsidRDefault="007D451E" w:rsidP="00DB11AD">
      <w:pPr>
        <w:pStyle w:val="PL"/>
        <w:rPr>
          <w:noProof w:val="0"/>
          <w:color w:val="000000"/>
        </w:rPr>
      </w:pPr>
      <w:r w:rsidRPr="004C475C">
        <w:rPr>
          <w:b/>
          <w:noProof w:val="0"/>
          <w:color w:val="000000"/>
        </w:rPr>
        <w:tab/>
        <w:t xml:space="preserve">template integer </w:t>
      </w:r>
      <w:r w:rsidRPr="004C475C">
        <w:rPr>
          <w:noProof w:val="0"/>
          <w:color w:val="000000"/>
        </w:rPr>
        <w:t xml:space="preserve">mw_int := (1..100) </w:t>
      </w:r>
      <w:r w:rsidRPr="004C475C">
        <w:rPr>
          <w:b/>
          <w:noProof w:val="0"/>
          <w:color w:val="000000"/>
        </w:rPr>
        <w:t>except</w:t>
      </w:r>
      <w:r w:rsidRPr="004C475C">
        <w:rPr>
          <w:noProof w:val="0"/>
          <w:color w:val="000000"/>
        </w:rPr>
        <w:t xml:space="preserve"> (48, 64);</w:t>
      </w:r>
    </w:p>
    <w:p w14:paraId="5D577C3A" w14:textId="77777777" w:rsidR="007D451E" w:rsidRPr="004C475C" w:rsidRDefault="007D451E" w:rsidP="00DB11AD">
      <w:pPr>
        <w:pStyle w:val="PL"/>
        <w:rPr>
          <w:noProof w:val="0"/>
          <w:color w:val="000000"/>
        </w:rPr>
      </w:pPr>
    </w:p>
    <w:p w14:paraId="004594F7" w14:textId="77777777" w:rsidR="007D451E" w:rsidRPr="004C475C" w:rsidRDefault="007D451E" w:rsidP="00DB11AD">
      <w:pPr>
        <w:pStyle w:val="PL"/>
        <w:rPr>
          <w:noProof w:val="0"/>
          <w:color w:val="000000"/>
        </w:rPr>
      </w:pPr>
      <w:r w:rsidRPr="004C475C">
        <w:rPr>
          <w:noProof w:val="0"/>
          <w:color w:val="000000"/>
        </w:rPr>
        <w:tab/>
        <w:t>// the following template matches all strings with length 0..10 except strings starting</w:t>
      </w:r>
    </w:p>
    <w:p w14:paraId="08707DAF" w14:textId="77777777" w:rsidR="007D451E" w:rsidRPr="004C475C" w:rsidRDefault="007D451E" w:rsidP="00DB11AD">
      <w:pPr>
        <w:pStyle w:val="PL"/>
        <w:rPr>
          <w:noProof w:val="0"/>
          <w:color w:val="000000"/>
        </w:rPr>
      </w:pPr>
      <w:r w:rsidRPr="004C475C">
        <w:rPr>
          <w:noProof w:val="0"/>
          <w:color w:val="000000"/>
        </w:rPr>
        <w:tab/>
        <w:t xml:space="preserve">// with </w:t>
      </w:r>
      <w:r w:rsidR="003571E7" w:rsidRPr="004C475C">
        <w:rPr>
          <w:noProof w:val="0"/>
          <w:color w:val="000000"/>
        </w:rPr>
        <w:t>"</w:t>
      </w:r>
      <w:r w:rsidRPr="004C475C">
        <w:rPr>
          <w:noProof w:val="0"/>
          <w:color w:val="000000"/>
        </w:rPr>
        <w:t>abc</w:t>
      </w:r>
      <w:r w:rsidR="003571E7" w:rsidRPr="004C475C">
        <w:rPr>
          <w:noProof w:val="0"/>
          <w:color w:val="000000"/>
        </w:rPr>
        <w:t>"</w:t>
      </w:r>
      <w:r w:rsidRPr="004C475C">
        <w:rPr>
          <w:noProof w:val="0"/>
          <w:color w:val="000000"/>
        </w:rPr>
        <w:t xml:space="preserve"> that contain 3..5 characters.</w:t>
      </w:r>
    </w:p>
    <w:p w14:paraId="5E924DA8" w14:textId="77777777" w:rsidR="007D451E" w:rsidRPr="004C475C" w:rsidRDefault="007D451E" w:rsidP="00DB11AD">
      <w:pPr>
        <w:pStyle w:val="PL"/>
        <w:rPr>
          <w:noProof w:val="0"/>
          <w:color w:val="000000"/>
        </w:rPr>
      </w:pPr>
      <w:r w:rsidRPr="004C475C">
        <w:rPr>
          <w:b/>
          <w:noProof w:val="0"/>
          <w:color w:val="000000"/>
        </w:rPr>
        <w:tab/>
        <w:t xml:space="preserve">template charstring </w:t>
      </w:r>
      <w:r w:rsidRPr="004C475C">
        <w:rPr>
          <w:noProof w:val="0"/>
          <w:color w:val="000000"/>
        </w:rPr>
        <w:t xml:space="preserve">mw_str := ? </w:t>
      </w:r>
      <w:r w:rsidRPr="004C475C">
        <w:rPr>
          <w:b/>
          <w:noProof w:val="0"/>
          <w:color w:val="000000"/>
        </w:rPr>
        <w:t>length</w:t>
      </w:r>
      <w:r w:rsidRPr="004C475C">
        <w:rPr>
          <w:noProof w:val="0"/>
          <w:color w:val="000000"/>
        </w:rPr>
        <w:t xml:space="preserve"> (0 .. </w:t>
      </w:r>
      <w:r w:rsidRPr="004C475C">
        <w:rPr>
          <w:b/>
          <w:noProof w:val="0"/>
          <w:color w:val="000000"/>
        </w:rPr>
        <w:t>10</w:t>
      </w:r>
      <w:r w:rsidRPr="004C475C">
        <w:rPr>
          <w:noProof w:val="0"/>
          <w:color w:val="000000"/>
        </w:rPr>
        <w:t xml:space="preserve">) </w:t>
      </w:r>
      <w:r w:rsidRPr="004C475C">
        <w:rPr>
          <w:b/>
          <w:noProof w:val="0"/>
          <w:color w:val="000000"/>
        </w:rPr>
        <w:t>except</w:t>
      </w:r>
      <w:r w:rsidRPr="004C475C">
        <w:rPr>
          <w:noProof w:val="0"/>
          <w:color w:val="000000"/>
        </w:rPr>
        <w:t xml:space="preserve"> (</w:t>
      </w:r>
      <w:r w:rsidRPr="004C475C">
        <w:rPr>
          <w:b/>
          <w:noProof w:val="0"/>
          <w:color w:val="000000"/>
        </w:rPr>
        <w:t>pattern</w:t>
      </w:r>
      <w:r w:rsidRPr="004C475C">
        <w:rPr>
          <w:noProof w:val="0"/>
          <w:color w:val="000000"/>
        </w:rPr>
        <w:t xml:space="preserve"> </w:t>
      </w:r>
      <w:r w:rsidR="003571E7" w:rsidRPr="004C475C">
        <w:rPr>
          <w:noProof w:val="0"/>
          <w:color w:val="000000"/>
        </w:rPr>
        <w:t>"</w:t>
      </w:r>
      <w:r w:rsidRPr="004C475C">
        <w:rPr>
          <w:noProof w:val="0"/>
          <w:color w:val="000000"/>
        </w:rPr>
        <w:t>abc*</w:t>
      </w:r>
      <w:r w:rsidR="003571E7" w:rsidRPr="004C475C">
        <w:rPr>
          <w:noProof w:val="0"/>
          <w:color w:val="000000"/>
        </w:rPr>
        <w:t>"</w:t>
      </w:r>
      <w:r w:rsidRPr="004C475C">
        <w:rPr>
          <w:noProof w:val="0"/>
          <w:color w:val="000000"/>
        </w:rPr>
        <w:t xml:space="preserve"> </w:t>
      </w:r>
      <w:r w:rsidRPr="004C475C">
        <w:rPr>
          <w:b/>
          <w:noProof w:val="0"/>
          <w:color w:val="000000"/>
        </w:rPr>
        <w:t>length</w:t>
      </w:r>
      <w:r w:rsidRPr="004C475C">
        <w:rPr>
          <w:noProof w:val="0"/>
          <w:color w:val="000000"/>
        </w:rPr>
        <w:t xml:space="preserve"> (3..5));</w:t>
      </w:r>
    </w:p>
    <w:p w14:paraId="2DBA1F42" w14:textId="77777777" w:rsidR="007D451E" w:rsidRPr="004C475C" w:rsidRDefault="007D451E" w:rsidP="00DB11AD">
      <w:pPr>
        <w:pStyle w:val="PL"/>
        <w:rPr>
          <w:noProof w:val="0"/>
          <w:color w:val="000000"/>
        </w:rPr>
      </w:pPr>
    </w:p>
    <w:p w14:paraId="584DED7C" w14:textId="77777777" w:rsidR="007D451E" w:rsidRPr="004C475C" w:rsidRDefault="007D451E" w:rsidP="00DB11AD">
      <w:pPr>
        <w:pStyle w:val="PL"/>
        <w:rPr>
          <w:noProof w:val="0"/>
          <w:color w:val="000000"/>
        </w:rPr>
      </w:pPr>
      <w:r w:rsidRPr="004C475C">
        <w:rPr>
          <w:noProof w:val="0"/>
          <w:color w:val="000000"/>
        </w:rPr>
        <w:tab/>
        <w:t xml:space="preserve">// the following template matches all strings with length 0..10 starting with </w:t>
      </w:r>
      <w:r w:rsidR="003571E7" w:rsidRPr="004C475C">
        <w:rPr>
          <w:noProof w:val="0"/>
          <w:color w:val="000000"/>
        </w:rPr>
        <w:t>"</w:t>
      </w:r>
      <w:r w:rsidRPr="004C475C">
        <w:rPr>
          <w:noProof w:val="0"/>
          <w:color w:val="000000"/>
        </w:rPr>
        <w:t>abc</w:t>
      </w:r>
      <w:r w:rsidR="003571E7" w:rsidRPr="004C475C">
        <w:rPr>
          <w:noProof w:val="0"/>
          <w:color w:val="000000"/>
        </w:rPr>
        <w:t>"</w:t>
      </w:r>
      <w:r w:rsidRPr="004C475C">
        <w:rPr>
          <w:noProof w:val="0"/>
          <w:color w:val="000000"/>
        </w:rPr>
        <w:t>, but not</w:t>
      </w:r>
      <w:r w:rsidRPr="004C475C">
        <w:rPr>
          <w:noProof w:val="0"/>
          <w:color w:val="000000"/>
        </w:rPr>
        <w:br/>
      </w:r>
      <w:r w:rsidRPr="004C475C">
        <w:rPr>
          <w:noProof w:val="0"/>
          <w:color w:val="000000"/>
        </w:rPr>
        <w:tab/>
        <w:t xml:space="preserve">// ending with </w:t>
      </w:r>
      <w:r w:rsidR="003571E7" w:rsidRPr="004C475C">
        <w:rPr>
          <w:noProof w:val="0"/>
          <w:color w:val="000000"/>
        </w:rPr>
        <w:t>"</w:t>
      </w:r>
      <w:r w:rsidRPr="004C475C">
        <w:rPr>
          <w:noProof w:val="0"/>
          <w:color w:val="000000"/>
        </w:rPr>
        <w:t>xyz</w:t>
      </w:r>
      <w:r w:rsidR="003571E7" w:rsidRPr="004C475C">
        <w:rPr>
          <w:noProof w:val="0"/>
          <w:color w:val="000000"/>
        </w:rPr>
        <w:t>"</w:t>
      </w:r>
      <w:r w:rsidRPr="004C475C">
        <w:rPr>
          <w:noProof w:val="0"/>
          <w:color w:val="000000"/>
        </w:rPr>
        <w:t xml:space="preserve">. </w:t>
      </w:r>
    </w:p>
    <w:p w14:paraId="409C84F7" w14:textId="77777777" w:rsidR="007D451E" w:rsidRPr="004C475C" w:rsidRDefault="007D451E" w:rsidP="00DB11AD">
      <w:pPr>
        <w:pStyle w:val="PL"/>
        <w:rPr>
          <w:noProof w:val="0"/>
          <w:color w:val="000000"/>
        </w:rPr>
      </w:pPr>
      <w:r w:rsidRPr="004C475C">
        <w:rPr>
          <w:b/>
          <w:noProof w:val="0"/>
          <w:color w:val="000000"/>
        </w:rPr>
        <w:tab/>
        <w:t xml:space="preserve">template charstring </w:t>
      </w:r>
      <w:r w:rsidRPr="004C475C">
        <w:rPr>
          <w:noProof w:val="0"/>
          <w:color w:val="000000"/>
        </w:rPr>
        <w:t xml:space="preserve">mw_str2 := </w:t>
      </w:r>
      <w:r w:rsidRPr="004C475C">
        <w:rPr>
          <w:b/>
          <w:noProof w:val="0"/>
          <w:color w:val="000000"/>
        </w:rPr>
        <w:t>pattern</w:t>
      </w:r>
      <w:r w:rsidRPr="004C475C">
        <w:rPr>
          <w:noProof w:val="0"/>
          <w:color w:val="000000"/>
        </w:rPr>
        <w:t xml:space="preserve"> </w:t>
      </w:r>
      <w:r w:rsidR="003571E7" w:rsidRPr="004C475C">
        <w:rPr>
          <w:noProof w:val="0"/>
          <w:color w:val="000000"/>
        </w:rPr>
        <w:t>"</w:t>
      </w:r>
      <w:r w:rsidRPr="004C475C">
        <w:rPr>
          <w:noProof w:val="0"/>
          <w:color w:val="000000"/>
        </w:rPr>
        <w:t>abc*</w:t>
      </w:r>
      <w:r w:rsidR="003571E7" w:rsidRPr="004C475C">
        <w:rPr>
          <w:noProof w:val="0"/>
          <w:color w:val="000000"/>
        </w:rPr>
        <w:t>"</w:t>
      </w:r>
      <w:r w:rsidRPr="004C475C">
        <w:rPr>
          <w:noProof w:val="0"/>
          <w:color w:val="000000"/>
        </w:rPr>
        <w:t xml:space="preserve"> </w:t>
      </w:r>
      <w:r w:rsidRPr="004C475C">
        <w:rPr>
          <w:b/>
          <w:noProof w:val="0"/>
          <w:color w:val="000000"/>
        </w:rPr>
        <w:t>except</w:t>
      </w:r>
      <w:r w:rsidRPr="004C475C">
        <w:rPr>
          <w:noProof w:val="0"/>
          <w:color w:val="000000"/>
        </w:rPr>
        <w:t xml:space="preserve"> </w:t>
      </w:r>
      <w:r w:rsidRPr="004C475C">
        <w:rPr>
          <w:b/>
          <w:noProof w:val="0"/>
          <w:color w:val="000000"/>
        </w:rPr>
        <w:t>pattern</w:t>
      </w:r>
      <w:r w:rsidRPr="004C475C">
        <w:rPr>
          <w:noProof w:val="0"/>
          <w:color w:val="000000"/>
        </w:rPr>
        <w:t xml:space="preserve"> </w:t>
      </w:r>
      <w:r w:rsidR="003571E7" w:rsidRPr="004C475C">
        <w:rPr>
          <w:noProof w:val="0"/>
          <w:color w:val="000000"/>
        </w:rPr>
        <w:t>"</w:t>
      </w:r>
      <w:r w:rsidRPr="004C475C">
        <w:rPr>
          <w:noProof w:val="0"/>
          <w:color w:val="000000"/>
        </w:rPr>
        <w:t>*xyz</w:t>
      </w:r>
      <w:r w:rsidR="003571E7" w:rsidRPr="004C475C">
        <w:rPr>
          <w:noProof w:val="0"/>
          <w:color w:val="000000"/>
        </w:rPr>
        <w:t>"</w:t>
      </w:r>
      <w:r w:rsidRPr="004C475C">
        <w:rPr>
          <w:noProof w:val="0"/>
          <w:color w:val="000000"/>
        </w:rPr>
        <w:t xml:space="preserve"> </w:t>
      </w:r>
      <w:r w:rsidRPr="004C475C">
        <w:rPr>
          <w:b/>
          <w:noProof w:val="0"/>
          <w:color w:val="000000"/>
        </w:rPr>
        <w:t>length</w:t>
      </w:r>
      <w:r w:rsidRPr="004C475C">
        <w:rPr>
          <w:noProof w:val="0"/>
          <w:color w:val="000000"/>
        </w:rPr>
        <w:t xml:space="preserve"> (0..10);</w:t>
      </w:r>
    </w:p>
    <w:p w14:paraId="4FA5C62E" w14:textId="77777777" w:rsidR="007D451E" w:rsidRPr="004C475C" w:rsidRDefault="007D451E" w:rsidP="007D451E">
      <w:pPr>
        <w:pStyle w:val="PL"/>
        <w:rPr>
          <w:noProof w:val="0"/>
          <w:color w:val="000000"/>
        </w:rPr>
      </w:pPr>
    </w:p>
    <w:p w14:paraId="25B0B35F" w14:textId="77777777" w:rsidR="007D451E" w:rsidRPr="004C475C" w:rsidRDefault="007D451E" w:rsidP="001F13FA">
      <w:pPr>
        <w:pStyle w:val="berschrift3"/>
      </w:pPr>
      <w:bookmarkStart w:id="36" w:name="_Toc39486336"/>
      <w:r w:rsidRPr="004C475C">
        <w:t>5</w:t>
      </w:r>
      <w:r w:rsidR="001F13FA" w:rsidRPr="004C475C">
        <w:t>.3.4</w:t>
      </w:r>
      <w:r w:rsidRPr="004C475C">
        <w:tab/>
        <w:t>Disjunction</w:t>
      </w:r>
      <w:bookmarkEnd w:id="36"/>
    </w:p>
    <w:p w14:paraId="06DE0321" w14:textId="77777777" w:rsidR="007D451E" w:rsidRPr="004C475C" w:rsidRDefault="007D451E" w:rsidP="007D451E">
      <w:pPr>
        <w:widowControl w:val="0"/>
        <w:rPr>
          <w:color w:val="000000"/>
        </w:rPr>
      </w:pPr>
      <w:r w:rsidRPr="004C475C">
        <w:rPr>
          <w:color w:val="000000"/>
        </w:rPr>
        <w:t xml:space="preserve">The disjunction matching mechanism specifies one or more alternatives for matching multiple elements of </w:t>
      </w:r>
      <w:r w:rsidRPr="004C475C">
        <w:rPr>
          <w:rFonts w:ascii="Courier New" w:hAnsi="Courier New" w:cs="Courier New"/>
          <w:b/>
          <w:color w:val="000000"/>
        </w:rPr>
        <w:t>record</w:t>
      </w:r>
      <w:r w:rsidRPr="004C475C">
        <w:rPr>
          <w:color w:val="000000"/>
        </w:rPr>
        <w:t xml:space="preserve"> </w:t>
      </w:r>
      <w:r w:rsidRPr="004C475C">
        <w:rPr>
          <w:rFonts w:ascii="Courier New" w:hAnsi="Courier New" w:cs="Courier New"/>
          <w:b/>
          <w:color w:val="000000"/>
        </w:rPr>
        <w:t>of</w:t>
      </w:r>
      <w:r w:rsidRPr="004C475C">
        <w:rPr>
          <w:color w:val="000000"/>
        </w:rPr>
        <w:t xml:space="preserve">, </w:t>
      </w:r>
      <w:r w:rsidRPr="004C475C">
        <w:rPr>
          <w:rFonts w:ascii="Courier New" w:hAnsi="Courier New" w:cs="Courier New"/>
          <w:b/>
          <w:color w:val="000000"/>
        </w:rPr>
        <w:t>set</w:t>
      </w:r>
      <w:r w:rsidRPr="004C475C">
        <w:rPr>
          <w:b/>
          <w:color w:val="000000"/>
        </w:rPr>
        <w:t xml:space="preserve"> </w:t>
      </w:r>
      <w:r w:rsidRPr="004C475C">
        <w:rPr>
          <w:rFonts w:ascii="Courier New" w:hAnsi="Courier New" w:cs="Courier New"/>
          <w:b/>
          <w:color w:val="000000"/>
        </w:rPr>
        <w:t>of</w:t>
      </w:r>
      <w:r w:rsidRPr="004C475C">
        <w:rPr>
          <w:color w:val="000000"/>
        </w:rPr>
        <w:t xml:space="preserve"> or array.</w:t>
      </w:r>
    </w:p>
    <w:p w14:paraId="0E2AC4A2" w14:textId="77777777" w:rsidR="007D451E" w:rsidRPr="004C475C" w:rsidRDefault="007D451E" w:rsidP="007D451E">
      <w:pPr>
        <w:rPr>
          <w:szCs w:val="24"/>
        </w:rPr>
      </w:pPr>
      <w:r w:rsidRPr="004C475C">
        <w:rPr>
          <w:b/>
          <w:i/>
          <w:szCs w:val="24"/>
        </w:rPr>
        <w:t>Syntactical Structure</w:t>
      </w:r>
    </w:p>
    <w:p w14:paraId="19C644CF" w14:textId="77777777" w:rsidR="007D451E" w:rsidRPr="004C475C" w:rsidRDefault="007D451E" w:rsidP="003C7190">
      <w:pPr>
        <w:pStyle w:val="PL"/>
        <w:spacing w:after="120" w:line="360" w:lineRule="auto"/>
        <w:ind w:left="284"/>
        <w:rPr>
          <w:rFonts w:ascii="Times New Roman" w:hAnsi="Times New Roman"/>
          <w:noProof w:val="0"/>
          <w:sz w:val="20"/>
        </w:rPr>
      </w:pPr>
      <w:r w:rsidRPr="004C475C">
        <w:rPr>
          <w:rFonts w:ascii="Times New Roman" w:hAnsi="Times New Roman"/>
          <w:b/>
          <w:noProof w:val="0"/>
          <w:sz w:val="20"/>
        </w:rPr>
        <w:t>disjunct</w:t>
      </w:r>
      <w:r w:rsidRPr="004C475C">
        <w:rPr>
          <w:rFonts w:ascii="Times New Roman" w:hAnsi="Times New Roman"/>
          <w:noProof w:val="0"/>
          <w:sz w:val="20"/>
        </w:rPr>
        <w:t xml:space="preserve"> </w:t>
      </w:r>
      <w:r w:rsidR="003571E7" w:rsidRPr="004C475C">
        <w:rPr>
          <w:rFonts w:ascii="Times New Roman" w:hAnsi="Times New Roman"/>
          <w:noProof w:val="0"/>
          <w:sz w:val="20"/>
        </w:rPr>
        <w:t>"</w:t>
      </w:r>
      <w:r w:rsidRPr="004C475C">
        <w:rPr>
          <w:rFonts w:ascii="Times New Roman" w:hAnsi="Times New Roman"/>
          <w:noProof w:val="0"/>
          <w:sz w:val="20"/>
        </w:rPr>
        <w:t>(</w:t>
      </w:r>
      <w:r w:rsidR="003571E7" w:rsidRPr="004C475C">
        <w:rPr>
          <w:rFonts w:ascii="Times New Roman" w:hAnsi="Times New Roman"/>
          <w:noProof w:val="0"/>
          <w:sz w:val="20"/>
        </w:rPr>
        <w:t>"</w:t>
      </w:r>
      <w:r w:rsidRPr="004C475C">
        <w:rPr>
          <w:rFonts w:ascii="Times New Roman" w:hAnsi="Times New Roman"/>
          <w:noProof w:val="0"/>
          <w:sz w:val="20"/>
        </w:rPr>
        <w:t xml:space="preserve"> { (</w:t>
      </w:r>
      <w:r w:rsidRPr="004C475C">
        <w:rPr>
          <w:rFonts w:ascii="Times New Roman" w:hAnsi="Times New Roman"/>
          <w:i/>
          <w:noProof w:val="0"/>
          <w:sz w:val="20"/>
        </w:rPr>
        <w:t xml:space="preserve">TemplateInstance </w:t>
      </w:r>
      <w:r w:rsidRPr="004C475C">
        <w:rPr>
          <w:rFonts w:ascii="Times New Roman" w:hAnsi="Times New Roman"/>
          <w:noProof w:val="0"/>
          <w:sz w:val="20"/>
        </w:rPr>
        <w:t xml:space="preserve">| </w:t>
      </w:r>
      <w:r w:rsidRPr="004C475C">
        <w:rPr>
          <w:rFonts w:ascii="Times New Roman" w:hAnsi="Times New Roman"/>
          <w:b/>
          <w:noProof w:val="0"/>
          <w:sz w:val="20"/>
        </w:rPr>
        <w:t xml:space="preserve">all from </w:t>
      </w:r>
      <w:r w:rsidRPr="004C475C">
        <w:rPr>
          <w:rFonts w:ascii="Times New Roman" w:hAnsi="Times New Roman"/>
          <w:i/>
          <w:noProof w:val="0"/>
          <w:sz w:val="20"/>
        </w:rPr>
        <w:t>TemplateInstance</w:t>
      </w:r>
      <w:r w:rsidRPr="004C475C">
        <w:rPr>
          <w:rFonts w:ascii="Times New Roman" w:hAnsi="Times New Roman"/>
          <w:noProof w:val="0"/>
          <w:sz w:val="20"/>
        </w:rPr>
        <w:t>)</w:t>
      </w:r>
      <w:r w:rsidRPr="004C475C">
        <w:rPr>
          <w:rFonts w:ascii="Times New Roman" w:hAnsi="Times New Roman"/>
          <w:i/>
          <w:noProof w:val="0"/>
          <w:sz w:val="20"/>
        </w:rPr>
        <w:t xml:space="preserve"> </w:t>
      </w:r>
      <w:r w:rsidRPr="004C475C">
        <w:rPr>
          <w:rFonts w:ascii="Times New Roman" w:hAnsi="Times New Roman"/>
          <w:noProof w:val="0"/>
          <w:sz w:val="20"/>
        </w:rPr>
        <w:t>[</w:t>
      </w:r>
      <w:r w:rsidR="003571E7" w:rsidRPr="004C475C">
        <w:rPr>
          <w:rFonts w:ascii="Times New Roman" w:hAnsi="Times New Roman"/>
          <w:noProof w:val="0"/>
          <w:sz w:val="20"/>
        </w:rPr>
        <w:t>"</w:t>
      </w:r>
      <w:r w:rsidRPr="004C475C">
        <w:rPr>
          <w:rFonts w:ascii="Times New Roman" w:hAnsi="Times New Roman"/>
          <w:noProof w:val="0"/>
          <w:sz w:val="20"/>
        </w:rPr>
        <w:t>,</w:t>
      </w:r>
      <w:r w:rsidR="003571E7" w:rsidRPr="004C475C">
        <w:rPr>
          <w:rFonts w:ascii="Times New Roman" w:hAnsi="Times New Roman"/>
          <w:noProof w:val="0"/>
          <w:sz w:val="20"/>
        </w:rPr>
        <w:t>"</w:t>
      </w:r>
      <w:r w:rsidRPr="004C475C">
        <w:rPr>
          <w:rFonts w:ascii="Times New Roman" w:hAnsi="Times New Roman"/>
          <w:noProof w:val="0"/>
          <w:sz w:val="20"/>
        </w:rPr>
        <w:t xml:space="preserve">] } </w:t>
      </w:r>
      <w:r w:rsidR="003571E7" w:rsidRPr="004C475C">
        <w:rPr>
          <w:rFonts w:ascii="Times New Roman" w:hAnsi="Times New Roman"/>
          <w:noProof w:val="0"/>
          <w:sz w:val="20"/>
        </w:rPr>
        <w:t>"</w:t>
      </w:r>
      <w:r w:rsidRPr="004C475C">
        <w:rPr>
          <w:rFonts w:ascii="Times New Roman" w:hAnsi="Times New Roman"/>
          <w:noProof w:val="0"/>
          <w:sz w:val="20"/>
        </w:rPr>
        <w:t>)</w:t>
      </w:r>
      <w:r w:rsidR="003571E7" w:rsidRPr="004C475C">
        <w:rPr>
          <w:rFonts w:ascii="Times New Roman" w:hAnsi="Times New Roman"/>
          <w:noProof w:val="0"/>
          <w:sz w:val="20"/>
        </w:rPr>
        <w:t>"</w:t>
      </w:r>
      <w:r w:rsidRPr="004C475C">
        <w:rPr>
          <w:rFonts w:ascii="Times New Roman" w:hAnsi="Times New Roman"/>
          <w:noProof w:val="0"/>
          <w:sz w:val="20"/>
        </w:rPr>
        <w:t xml:space="preserve"> </w:t>
      </w:r>
    </w:p>
    <w:p w14:paraId="664A7763" w14:textId="77777777" w:rsidR="007D451E" w:rsidRPr="004C475C" w:rsidRDefault="007D451E" w:rsidP="00390B75">
      <w:pPr>
        <w:keepNext/>
        <w:keepLines/>
        <w:spacing w:after="120"/>
        <w:rPr>
          <w:szCs w:val="24"/>
        </w:rPr>
      </w:pPr>
      <w:r w:rsidRPr="004C475C">
        <w:rPr>
          <w:b/>
          <w:i/>
          <w:szCs w:val="24"/>
        </w:rPr>
        <w:t>Semantic Description</w:t>
      </w:r>
    </w:p>
    <w:p w14:paraId="51D30806" w14:textId="4E8458DB" w:rsidR="007D451E" w:rsidRPr="004C475C" w:rsidRDefault="007D451E" w:rsidP="00390B75">
      <w:pPr>
        <w:keepNext/>
        <w:keepLines/>
        <w:widowControl w:val="0"/>
        <w:rPr>
          <w:color w:val="000000"/>
        </w:rPr>
      </w:pPr>
      <w:r w:rsidRPr="004C475C">
        <w:rPr>
          <w:color w:val="000000"/>
        </w:rPr>
        <w:t xml:space="preserve">The disjunction mechanism is used only inside values of type </w:t>
      </w:r>
      <w:r w:rsidRPr="004C475C">
        <w:rPr>
          <w:rFonts w:ascii="Courier New" w:hAnsi="Courier New" w:cs="Courier New"/>
          <w:b/>
          <w:color w:val="000000"/>
        </w:rPr>
        <w:t>record of</w:t>
      </w:r>
      <w:r w:rsidRPr="004C475C">
        <w:rPr>
          <w:rFonts w:ascii="Courier New" w:hAnsi="Courier New" w:cs="Courier New"/>
          <w:color w:val="000000"/>
        </w:rPr>
        <w:t>,</w:t>
      </w:r>
      <w:r w:rsidRPr="004C475C">
        <w:rPr>
          <w:color w:val="000000"/>
        </w:rPr>
        <w:t xml:space="preserve"> </w:t>
      </w:r>
      <w:r w:rsidRPr="004C475C">
        <w:rPr>
          <w:rFonts w:ascii="Courier New" w:hAnsi="Courier New" w:cs="Courier New"/>
          <w:b/>
          <w:color w:val="000000"/>
        </w:rPr>
        <w:t>set of</w:t>
      </w:r>
      <w:r w:rsidRPr="004C475C">
        <w:rPr>
          <w:color w:val="000000"/>
        </w:rPr>
        <w:t xml:space="preserve"> or array. The template instances specified in the disjunction matching mechanism are called </w:t>
      </w:r>
      <w:r w:rsidRPr="004C475C">
        <w:rPr>
          <w:i/>
          <w:color w:val="000000"/>
        </w:rPr>
        <w:t>disjunction alternatives</w:t>
      </w:r>
      <w:r w:rsidRPr="004C475C">
        <w:rPr>
          <w:color w:val="000000"/>
        </w:rPr>
        <w:t xml:space="preserve">. It provides a successful match, if and only if </w:t>
      </w:r>
      <w:r w:rsidR="005563FF" w:rsidRPr="004C475C">
        <w:rPr>
          <w:color w:val="000000"/>
        </w:rPr>
        <w:t xml:space="preserve">at least </w:t>
      </w:r>
      <w:r w:rsidRPr="004C475C">
        <w:rPr>
          <w:color w:val="000000"/>
        </w:rPr>
        <w:t xml:space="preserve">one of the disjunction alternatives matches the maximal subset of still unmatched elements inside the value that still allows the containing template to match the whole value. And in case of </w:t>
      </w:r>
      <w:r w:rsidRPr="004C475C">
        <w:rPr>
          <w:rFonts w:ascii="Courier New" w:hAnsi="Courier New" w:cs="Courier New"/>
          <w:b/>
          <w:color w:val="000000"/>
        </w:rPr>
        <w:t>record of</w:t>
      </w:r>
      <w:r w:rsidRPr="004C475C">
        <w:rPr>
          <w:color w:val="000000"/>
        </w:rPr>
        <w:t xml:space="preserve"> and array values the matched subset </w:t>
      </w:r>
      <w:r w:rsidR="00EC3D4B" w:rsidRPr="004C475C">
        <w:rPr>
          <w:color w:val="000000"/>
        </w:rPr>
        <w:t>shall</w:t>
      </w:r>
      <w:r w:rsidRPr="004C475C">
        <w:rPr>
          <w:color w:val="000000"/>
        </w:rPr>
        <w:t xml:space="preserve"> be a consecutive sub-sequence beginning after the end of the sub-sequence that was matched by the preceding inside-values templates in the containing template.</w:t>
      </w:r>
    </w:p>
    <w:p w14:paraId="27E7C013" w14:textId="4D2B3616" w:rsidR="007D451E" w:rsidRPr="004C475C" w:rsidRDefault="007D451E" w:rsidP="007D451E">
      <w:pPr>
        <w:widowControl w:val="0"/>
        <w:rPr>
          <w:color w:val="000000"/>
        </w:rPr>
      </w:pPr>
      <w:r w:rsidRPr="004C475C">
        <w:rPr>
          <w:color w:val="000000"/>
        </w:rPr>
        <w:t>The disjunction alternatives are matched in the order of their specification inside the disjunction matching mechanism (i.e. from left to right) so that the leftmost alternative that fulfil</w:t>
      </w:r>
      <w:r w:rsidR="005563FF" w:rsidRPr="004C475C">
        <w:rPr>
          <w:color w:val="000000"/>
        </w:rPr>
        <w:t>l</w:t>
      </w:r>
      <w:r w:rsidRPr="004C475C">
        <w:rPr>
          <w:color w:val="000000"/>
        </w:rPr>
        <w:t>s the above condition contributes to the successful match while the following disjunction alternatives are ignored.</w:t>
      </w:r>
    </w:p>
    <w:p w14:paraId="00C04FFB" w14:textId="21E3BFBF" w:rsidR="007D451E" w:rsidRPr="004C475C" w:rsidRDefault="007D451E" w:rsidP="00E918B6">
      <w:pPr>
        <w:keepLines/>
        <w:widowControl w:val="0"/>
        <w:rPr>
          <w:color w:val="000000"/>
        </w:rPr>
      </w:pPr>
      <w:r w:rsidRPr="004C475C">
        <w:rPr>
          <w:color w:val="000000"/>
        </w:rPr>
        <w:lastRenderedPageBreak/>
        <w:t xml:space="preserve">Besides specifying all individual values, it is possible to add all elements of an existing </w:t>
      </w:r>
      <w:r w:rsidRPr="004C475C">
        <w:rPr>
          <w:rFonts w:ascii="Courier New" w:hAnsi="Courier New" w:cs="Courier New"/>
          <w:b/>
          <w:color w:val="000000"/>
        </w:rPr>
        <w:t>record</w:t>
      </w:r>
      <w:r w:rsidRPr="004C475C">
        <w:rPr>
          <w:color w:val="000000"/>
        </w:rPr>
        <w:t xml:space="preserve"> </w:t>
      </w:r>
      <w:r w:rsidRPr="004C475C">
        <w:rPr>
          <w:rFonts w:ascii="Courier New" w:hAnsi="Courier New" w:cs="Courier New"/>
          <w:b/>
          <w:color w:val="000000"/>
        </w:rPr>
        <w:t>of</w:t>
      </w:r>
      <w:r w:rsidRPr="004C475C">
        <w:rPr>
          <w:color w:val="000000"/>
        </w:rPr>
        <w:t xml:space="preserve"> or </w:t>
      </w:r>
      <w:r w:rsidRPr="004C475C">
        <w:rPr>
          <w:rFonts w:ascii="Courier New" w:hAnsi="Courier New" w:cs="Courier New"/>
          <w:b/>
          <w:color w:val="000000"/>
        </w:rPr>
        <w:t>set</w:t>
      </w:r>
      <w:r w:rsidRPr="004C475C">
        <w:rPr>
          <w:color w:val="000000"/>
        </w:rPr>
        <w:t xml:space="preserve"> </w:t>
      </w:r>
      <w:r w:rsidRPr="004C475C">
        <w:rPr>
          <w:rFonts w:ascii="Courier New" w:hAnsi="Courier New" w:cs="Courier New"/>
          <w:b/>
          <w:color w:val="000000"/>
        </w:rPr>
        <w:t>of</w:t>
      </w:r>
      <w:r w:rsidRPr="004C475C">
        <w:rPr>
          <w:color w:val="000000"/>
        </w:rPr>
        <w:t xml:space="preserve"> template into </w:t>
      </w:r>
      <w:r w:rsidR="00E043E7" w:rsidRPr="004C475C">
        <w:rPr>
          <w:color w:val="000000"/>
        </w:rPr>
        <w:t>disjunction</w:t>
      </w:r>
      <w:r w:rsidRPr="004C475C">
        <w:rPr>
          <w:color w:val="000000"/>
        </w:rPr>
        <w:t xml:space="preserve"> using an </w:t>
      </w:r>
      <w:r w:rsidRPr="004C475C">
        <w:rPr>
          <w:rFonts w:ascii="Courier New" w:hAnsi="Courier New" w:cs="Courier New"/>
          <w:b/>
          <w:color w:val="000000"/>
        </w:rPr>
        <w:t>all</w:t>
      </w:r>
      <w:r w:rsidRPr="004C475C">
        <w:rPr>
          <w:color w:val="000000"/>
        </w:rPr>
        <w:t xml:space="preserve"> </w:t>
      </w:r>
      <w:r w:rsidRPr="004C475C">
        <w:rPr>
          <w:rFonts w:ascii="Courier New" w:hAnsi="Courier New" w:cs="Courier New"/>
          <w:b/>
          <w:color w:val="000000"/>
        </w:rPr>
        <w:t>from</w:t>
      </w:r>
      <w:r w:rsidRPr="004C475C">
        <w:rPr>
          <w:color w:val="000000"/>
        </w:rPr>
        <w:t xml:space="preserve"> clause.</w:t>
      </w:r>
    </w:p>
    <w:p w14:paraId="6CC8F0B3" w14:textId="77777777" w:rsidR="007D451E" w:rsidRPr="004C475C" w:rsidRDefault="007D451E" w:rsidP="00E918B6">
      <w:pPr>
        <w:keepNext/>
        <w:rPr>
          <w:szCs w:val="24"/>
        </w:rPr>
      </w:pPr>
      <w:r w:rsidRPr="004C475C">
        <w:rPr>
          <w:b/>
          <w:i/>
          <w:szCs w:val="24"/>
        </w:rPr>
        <w:t>Restrictions</w:t>
      </w:r>
    </w:p>
    <w:p w14:paraId="73C6FCC9" w14:textId="77777777" w:rsidR="007D451E" w:rsidRPr="004C475C" w:rsidRDefault="007D451E" w:rsidP="003C7190">
      <w:pPr>
        <w:pStyle w:val="BL"/>
        <w:numPr>
          <w:ilvl w:val="0"/>
          <w:numId w:val="15"/>
        </w:numPr>
      </w:pPr>
      <w:r w:rsidRPr="004C475C">
        <w:t xml:space="preserve">The type of templates used in the disjunction matching mechanism that are not prefixed with the </w:t>
      </w:r>
      <w:r w:rsidRPr="004C475C">
        <w:rPr>
          <w:rFonts w:ascii="Courier New" w:hAnsi="Courier New" w:cs="Courier New"/>
          <w:b/>
        </w:rPr>
        <w:t>all</w:t>
      </w:r>
      <w:r w:rsidRPr="004C475C">
        <w:t xml:space="preserve"> </w:t>
      </w:r>
      <w:r w:rsidRPr="004C475C">
        <w:rPr>
          <w:rFonts w:ascii="Courier New" w:hAnsi="Courier New" w:cs="Courier New"/>
          <w:b/>
        </w:rPr>
        <w:t>from</w:t>
      </w:r>
      <w:r w:rsidRPr="004C475C">
        <w:t xml:space="preserve"> clause and the type of the </w:t>
      </w:r>
      <w:r w:rsidRPr="004C475C">
        <w:rPr>
          <w:rFonts w:ascii="Courier New" w:hAnsi="Courier New" w:cs="Courier New"/>
          <w:b/>
        </w:rPr>
        <w:t>record of</w:t>
      </w:r>
      <w:r w:rsidRPr="004C475C">
        <w:t xml:space="preserve">, </w:t>
      </w:r>
      <w:r w:rsidRPr="004C475C">
        <w:rPr>
          <w:rFonts w:ascii="Courier New" w:hAnsi="Courier New" w:cs="Courier New"/>
          <w:b/>
        </w:rPr>
        <w:t>set of</w:t>
      </w:r>
      <w:r w:rsidR="004B777E" w:rsidRPr="004C475C">
        <w:t xml:space="preserve"> </w:t>
      </w:r>
      <w:r w:rsidRPr="004C475C">
        <w:t>or array containing the disjunction matching mechanism shall be compatible.</w:t>
      </w:r>
    </w:p>
    <w:p w14:paraId="33DC96D8" w14:textId="77777777" w:rsidR="007D451E" w:rsidRPr="004C475C" w:rsidRDefault="007D451E" w:rsidP="003C7190">
      <w:pPr>
        <w:pStyle w:val="BL"/>
      </w:pPr>
      <w:r w:rsidRPr="004C475C">
        <w:t xml:space="preserve">The type of the </w:t>
      </w:r>
      <w:r w:rsidRPr="004C475C">
        <w:rPr>
          <w:rFonts w:ascii="Courier New" w:hAnsi="Courier New" w:cs="Courier New"/>
          <w:b/>
        </w:rPr>
        <w:t>record</w:t>
      </w:r>
      <w:r w:rsidRPr="004C475C">
        <w:t xml:space="preserve"> </w:t>
      </w:r>
      <w:r w:rsidRPr="004C475C">
        <w:rPr>
          <w:rFonts w:ascii="Courier New" w:hAnsi="Courier New" w:cs="Courier New"/>
          <w:b/>
        </w:rPr>
        <w:t>of</w:t>
      </w:r>
      <w:r w:rsidRPr="004C475C">
        <w:t xml:space="preserve">, </w:t>
      </w:r>
      <w:r w:rsidRPr="004C475C">
        <w:rPr>
          <w:rFonts w:ascii="Courier New" w:hAnsi="Courier New" w:cs="Courier New"/>
          <w:b/>
        </w:rPr>
        <w:t>set</w:t>
      </w:r>
      <w:r w:rsidRPr="004C475C">
        <w:rPr>
          <w:b/>
        </w:rPr>
        <w:t xml:space="preserve"> </w:t>
      </w:r>
      <w:r w:rsidRPr="004C475C">
        <w:rPr>
          <w:rFonts w:ascii="Courier New" w:hAnsi="Courier New" w:cs="Courier New"/>
          <w:b/>
        </w:rPr>
        <w:t>of</w:t>
      </w:r>
      <w:r w:rsidRPr="004C475C">
        <w:t xml:space="preserve"> or array containing the disjunction matching mechanism and the member type of the template in the </w:t>
      </w:r>
      <w:r w:rsidRPr="004C475C">
        <w:rPr>
          <w:rFonts w:ascii="Courier New" w:hAnsi="Courier New" w:cs="Courier New"/>
          <w:b/>
        </w:rPr>
        <w:t>all</w:t>
      </w:r>
      <w:r w:rsidRPr="004C475C">
        <w:t xml:space="preserve"> </w:t>
      </w:r>
      <w:r w:rsidRPr="004C475C">
        <w:rPr>
          <w:rFonts w:ascii="Courier New" w:hAnsi="Courier New" w:cs="Courier New"/>
          <w:b/>
        </w:rPr>
        <w:t>from</w:t>
      </w:r>
      <w:r w:rsidRPr="004C475C">
        <w:t xml:space="preserve"> clause shall be compatible.</w:t>
      </w:r>
    </w:p>
    <w:p w14:paraId="30939EA2" w14:textId="77777777" w:rsidR="007D451E" w:rsidRPr="004C475C" w:rsidRDefault="007D451E" w:rsidP="003C7190">
      <w:pPr>
        <w:pStyle w:val="BL"/>
      </w:pPr>
      <w:r w:rsidRPr="004C475C">
        <w:t xml:space="preserve">The template in the </w:t>
      </w:r>
      <w:r w:rsidRPr="004C475C">
        <w:rPr>
          <w:rFonts w:ascii="Courier New" w:hAnsi="Courier New" w:cs="Courier New"/>
          <w:b/>
        </w:rPr>
        <w:t>all</w:t>
      </w:r>
      <w:r w:rsidRPr="004C475C">
        <w:t xml:space="preserve"> </w:t>
      </w:r>
      <w:r w:rsidRPr="004C475C">
        <w:rPr>
          <w:rFonts w:ascii="Courier New" w:hAnsi="Courier New" w:cs="Courier New"/>
          <w:b/>
        </w:rPr>
        <w:t>from</w:t>
      </w:r>
      <w:r w:rsidRPr="004C475C">
        <w:t xml:space="preserve"> clause as a whole shall not resolve into a matching mechanism</w:t>
      </w:r>
      <w:r w:rsidRPr="004C475C">
        <w:rPr>
          <w:lang w:eastAsia="et-EE"/>
        </w:rPr>
        <w:t xml:space="preserve"> (i.e. its elements may contain any of the matching mechanisms or matching attributes with the exception of those described in the following restriction).</w:t>
      </w:r>
    </w:p>
    <w:p w14:paraId="2A396F3D" w14:textId="77777777" w:rsidR="007D451E" w:rsidRPr="004C475C" w:rsidRDefault="007D451E" w:rsidP="003C7190">
      <w:pPr>
        <w:pStyle w:val="BL"/>
      </w:pPr>
      <w:r w:rsidRPr="004C475C">
        <w:t xml:space="preserve">Individual fields of the template in the </w:t>
      </w:r>
      <w:r w:rsidRPr="004C475C">
        <w:rPr>
          <w:rFonts w:ascii="Courier New" w:hAnsi="Courier New" w:cs="Courier New"/>
          <w:b/>
        </w:rPr>
        <w:t>all</w:t>
      </w:r>
      <w:r w:rsidRPr="004C475C">
        <w:t xml:space="preserve"> </w:t>
      </w:r>
      <w:r w:rsidRPr="004C475C">
        <w:rPr>
          <w:rFonts w:ascii="Courier New" w:hAnsi="Courier New" w:cs="Courier New"/>
          <w:b/>
        </w:rPr>
        <w:t>from</w:t>
      </w:r>
      <w:r w:rsidRPr="004C475C">
        <w:t xml:space="preserve"> clause shall not resolve to any of the following matching mechanisms: </w:t>
      </w:r>
      <w:r w:rsidRPr="004C475C">
        <w:rPr>
          <w:i/>
        </w:rPr>
        <w:t>AnyElementsOrNone</w:t>
      </w:r>
      <w:r w:rsidRPr="004C475C">
        <w:t>, permutation, disjunction or repetition.</w:t>
      </w:r>
    </w:p>
    <w:p w14:paraId="786D4E73" w14:textId="39F1B477" w:rsidR="007D451E" w:rsidRPr="004C475C" w:rsidRDefault="007D451E" w:rsidP="003C7190">
      <w:pPr>
        <w:pStyle w:val="BL"/>
      </w:pPr>
      <w:r w:rsidRPr="004C475C">
        <w:t xml:space="preserve">Referencing an element located </w:t>
      </w:r>
      <w:r w:rsidR="00E043E7" w:rsidRPr="004C475C">
        <w:t>within</w:t>
      </w:r>
      <w:r w:rsidRPr="004C475C">
        <w:t xml:space="preserve"> the disjunction matching mechanism both at the left or right hand side of an assignment shall cause an error.</w:t>
      </w:r>
    </w:p>
    <w:p w14:paraId="14678312" w14:textId="77777777" w:rsidR="007D451E" w:rsidRPr="004C475C" w:rsidRDefault="007D451E" w:rsidP="003C7190">
      <w:pPr>
        <w:pStyle w:val="BL"/>
      </w:pPr>
      <w:r w:rsidRPr="004C475C">
        <w:t xml:space="preserve">In case the templates within the disjunction matching mechanism can match values of different length, referencing an element following the disjunction matching mechanism in the containing template shall cause an error. </w:t>
      </w:r>
    </w:p>
    <w:p w14:paraId="621C1597" w14:textId="77777777" w:rsidR="007D451E" w:rsidRPr="004C475C" w:rsidRDefault="007D451E" w:rsidP="003C7190">
      <w:pPr>
        <w:pStyle w:val="BL"/>
      </w:pPr>
      <w:r w:rsidRPr="004C475C">
        <w:t>If the disjunction mechanism contains items that all match only values of the same fixed length or has a fixed length attribute attached to it and all other required conditions are met, the items following the disjunction in the containing template may be referenced at the left or right hand side of an assignment. The index of the first item following the disjunction is equal to the index of the disjunction matching mechanism increased by its fixed length.</w:t>
      </w:r>
    </w:p>
    <w:p w14:paraId="6A7529B4" w14:textId="77777777" w:rsidR="007D451E" w:rsidRPr="004C475C" w:rsidRDefault="003C7190" w:rsidP="003C7190">
      <w:pPr>
        <w:pStyle w:val="EX"/>
      </w:pPr>
      <w:r w:rsidRPr="004C475C">
        <w:t>EXAMPLE:</w:t>
      </w:r>
    </w:p>
    <w:p w14:paraId="2BCDD527" w14:textId="77777777" w:rsidR="007D451E" w:rsidRPr="004C475C" w:rsidRDefault="007D451E" w:rsidP="007D451E">
      <w:pPr>
        <w:pStyle w:val="PL"/>
        <w:widowControl w:val="0"/>
        <w:rPr>
          <w:noProof w:val="0"/>
          <w:color w:val="000000"/>
        </w:rPr>
      </w:pPr>
      <w:r w:rsidRPr="004C475C">
        <w:rPr>
          <w:noProof w:val="0"/>
          <w:color w:val="000000"/>
        </w:rPr>
        <w:tab/>
      </w:r>
      <w:r w:rsidRPr="004C475C">
        <w:rPr>
          <w:b/>
          <w:noProof w:val="0"/>
          <w:color w:val="000000"/>
        </w:rPr>
        <w:t>type</w:t>
      </w:r>
      <w:r w:rsidRPr="004C475C">
        <w:rPr>
          <w:noProof w:val="0"/>
          <w:color w:val="000000"/>
        </w:rPr>
        <w:t xml:space="preserve"> </w:t>
      </w:r>
      <w:r w:rsidRPr="004C475C">
        <w:rPr>
          <w:b/>
          <w:noProof w:val="0"/>
          <w:color w:val="000000"/>
        </w:rPr>
        <w:t>record</w:t>
      </w:r>
      <w:r w:rsidRPr="004C475C">
        <w:rPr>
          <w:noProof w:val="0"/>
          <w:color w:val="000000"/>
        </w:rPr>
        <w:t xml:space="preserve"> </w:t>
      </w:r>
      <w:r w:rsidRPr="004C475C">
        <w:rPr>
          <w:b/>
          <w:noProof w:val="0"/>
          <w:color w:val="000000"/>
        </w:rPr>
        <w:t>of</w:t>
      </w:r>
      <w:r w:rsidRPr="004C475C">
        <w:rPr>
          <w:noProof w:val="0"/>
          <w:color w:val="000000"/>
        </w:rPr>
        <w:t xml:space="preserve"> </w:t>
      </w:r>
      <w:r w:rsidRPr="004C475C">
        <w:rPr>
          <w:b/>
          <w:noProof w:val="0"/>
          <w:color w:val="000000"/>
        </w:rPr>
        <w:t>integer</w:t>
      </w:r>
      <w:r w:rsidRPr="004C475C">
        <w:rPr>
          <w:noProof w:val="0"/>
          <w:color w:val="000000"/>
        </w:rPr>
        <w:t xml:space="preserve"> RoI;</w:t>
      </w:r>
    </w:p>
    <w:p w14:paraId="12770F30" w14:textId="77777777" w:rsidR="007D451E" w:rsidRPr="004C475C" w:rsidRDefault="007D451E" w:rsidP="007D451E">
      <w:pPr>
        <w:pStyle w:val="PL"/>
        <w:widowControl w:val="0"/>
        <w:rPr>
          <w:noProof w:val="0"/>
          <w:color w:val="000000"/>
        </w:rPr>
      </w:pPr>
      <w:r w:rsidRPr="004C475C">
        <w:rPr>
          <w:noProof w:val="0"/>
          <w:color w:val="000000"/>
        </w:rPr>
        <w:tab/>
      </w:r>
      <w:r w:rsidRPr="004C475C">
        <w:rPr>
          <w:b/>
          <w:noProof w:val="0"/>
          <w:color w:val="000000"/>
        </w:rPr>
        <w:t>template</w:t>
      </w:r>
      <w:r w:rsidRPr="004C475C">
        <w:rPr>
          <w:noProof w:val="0"/>
          <w:color w:val="000000"/>
        </w:rPr>
        <w:t xml:space="preserve"> RoI mw_a := { 1, 2 }</w:t>
      </w:r>
    </w:p>
    <w:p w14:paraId="7C8E6BFE" w14:textId="77777777" w:rsidR="007D451E" w:rsidRPr="004C475C" w:rsidRDefault="007D451E" w:rsidP="007D451E">
      <w:pPr>
        <w:pStyle w:val="PL"/>
        <w:widowControl w:val="0"/>
        <w:rPr>
          <w:noProof w:val="0"/>
          <w:color w:val="000000"/>
        </w:rPr>
      </w:pPr>
      <w:r w:rsidRPr="004C475C">
        <w:rPr>
          <w:noProof w:val="0"/>
          <w:color w:val="000000"/>
        </w:rPr>
        <w:tab/>
      </w:r>
      <w:r w:rsidRPr="004C475C">
        <w:rPr>
          <w:b/>
          <w:noProof w:val="0"/>
          <w:color w:val="000000"/>
        </w:rPr>
        <w:t>template</w:t>
      </w:r>
      <w:r w:rsidRPr="004C475C">
        <w:rPr>
          <w:noProof w:val="0"/>
          <w:color w:val="000000"/>
        </w:rPr>
        <w:t xml:space="preserve"> RoI mw_b := { 1, *, 4 }</w:t>
      </w:r>
    </w:p>
    <w:p w14:paraId="7ED1DB04" w14:textId="77777777" w:rsidR="007D451E" w:rsidRPr="004C475C" w:rsidRDefault="007D451E" w:rsidP="007D451E">
      <w:pPr>
        <w:pStyle w:val="PL"/>
        <w:widowControl w:val="0"/>
        <w:rPr>
          <w:noProof w:val="0"/>
          <w:color w:val="000000"/>
        </w:rPr>
      </w:pPr>
      <w:r w:rsidRPr="004C475C">
        <w:rPr>
          <w:b/>
          <w:noProof w:val="0"/>
          <w:color w:val="000000"/>
        </w:rPr>
        <w:tab/>
        <w:t xml:space="preserve">template </w:t>
      </w:r>
      <w:r w:rsidRPr="004C475C">
        <w:rPr>
          <w:noProof w:val="0"/>
          <w:color w:val="000000"/>
        </w:rPr>
        <w:t xml:space="preserve">RoI mw_disjunction := {0, </w:t>
      </w:r>
      <w:r w:rsidRPr="004C475C">
        <w:rPr>
          <w:b/>
          <w:noProof w:val="0"/>
          <w:color w:val="000000"/>
        </w:rPr>
        <w:t>disjunct</w:t>
      </w:r>
      <w:r w:rsidRPr="004C475C">
        <w:rPr>
          <w:noProof w:val="0"/>
          <w:color w:val="000000"/>
        </w:rPr>
        <w:t xml:space="preserve">( mw_a, mw_b, ? </w:t>
      </w:r>
      <w:r w:rsidRPr="004C475C">
        <w:rPr>
          <w:b/>
          <w:noProof w:val="0"/>
          <w:color w:val="000000"/>
        </w:rPr>
        <w:t>length</w:t>
      </w:r>
      <w:r w:rsidRPr="004C475C">
        <w:rPr>
          <w:noProof w:val="0"/>
          <w:color w:val="000000"/>
        </w:rPr>
        <w:t>(2..4) ), 10, *};</w:t>
      </w:r>
    </w:p>
    <w:p w14:paraId="53CC3072" w14:textId="77777777" w:rsidR="007D451E" w:rsidRPr="004C475C" w:rsidRDefault="007D451E" w:rsidP="007D451E">
      <w:pPr>
        <w:pStyle w:val="PL"/>
        <w:widowControl w:val="0"/>
        <w:rPr>
          <w:noProof w:val="0"/>
          <w:color w:val="000000"/>
        </w:rPr>
      </w:pPr>
      <w:r w:rsidRPr="004C475C">
        <w:rPr>
          <w:noProof w:val="0"/>
          <w:color w:val="000000"/>
        </w:rPr>
        <w:tab/>
        <w:t>// the previous template matches the same values as the following template:</w:t>
      </w:r>
    </w:p>
    <w:p w14:paraId="5B6B7954" w14:textId="3F0A7AD0" w:rsidR="007D451E" w:rsidRPr="004C475C" w:rsidRDefault="007D451E" w:rsidP="007D451E">
      <w:pPr>
        <w:pStyle w:val="PL"/>
        <w:widowControl w:val="0"/>
        <w:rPr>
          <w:noProof w:val="0"/>
          <w:color w:val="000000"/>
        </w:rPr>
      </w:pPr>
      <w:r w:rsidRPr="004C475C">
        <w:rPr>
          <w:noProof w:val="0"/>
          <w:color w:val="000000"/>
        </w:rPr>
        <w:tab/>
      </w:r>
      <w:r w:rsidRPr="004C475C">
        <w:rPr>
          <w:b/>
          <w:noProof w:val="0"/>
          <w:color w:val="000000"/>
        </w:rPr>
        <w:t xml:space="preserve">template </w:t>
      </w:r>
      <w:r w:rsidRPr="004C475C">
        <w:rPr>
          <w:noProof w:val="0"/>
          <w:color w:val="000000"/>
        </w:rPr>
        <w:t xml:space="preserve">RoI mw_list := ({0, 1, 2, 10, *}, {0, 1, *, 4, 10, *}, {0, * </w:t>
      </w:r>
      <w:r w:rsidRPr="004C475C">
        <w:rPr>
          <w:b/>
          <w:noProof w:val="0"/>
          <w:color w:val="000000"/>
        </w:rPr>
        <w:t>length</w:t>
      </w:r>
      <w:r w:rsidRPr="004C475C">
        <w:rPr>
          <w:noProof w:val="0"/>
          <w:color w:val="000000"/>
        </w:rPr>
        <w:t>(2..4), 10, *});</w:t>
      </w:r>
    </w:p>
    <w:p w14:paraId="10164220" w14:textId="77777777" w:rsidR="004E3B41" w:rsidRPr="004C475C" w:rsidRDefault="004E3B41" w:rsidP="007D451E">
      <w:pPr>
        <w:pStyle w:val="PL"/>
        <w:widowControl w:val="0"/>
        <w:rPr>
          <w:noProof w:val="0"/>
          <w:color w:val="000000"/>
        </w:rPr>
      </w:pPr>
    </w:p>
    <w:p w14:paraId="20AC45DD" w14:textId="77777777" w:rsidR="003C6A40" w:rsidRPr="004C475C" w:rsidRDefault="003C6A40" w:rsidP="003C6A40">
      <w:pPr>
        <w:pStyle w:val="berschrift2"/>
      </w:pPr>
      <w:bookmarkStart w:id="37" w:name="clause_Repetition"/>
      <w:bookmarkStart w:id="38" w:name="_Toc39486337"/>
      <w:r w:rsidRPr="004C475C">
        <w:t>5.4</w:t>
      </w:r>
      <w:bookmarkEnd w:id="37"/>
      <w:r w:rsidRPr="004C475C">
        <w:tab/>
        <w:t>Repetition</w:t>
      </w:r>
      <w:bookmarkEnd w:id="38"/>
    </w:p>
    <w:p w14:paraId="0C00E670" w14:textId="45146EE5" w:rsidR="001D5BA9" w:rsidRPr="004C475C" w:rsidRDefault="002F0361" w:rsidP="001D5BA9">
      <w:pPr>
        <w:pStyle w:val="berschrift3"/>
      </w:pPr>
      <w:bookmarkStart w:id="39" w:name="_Toc39486338"/>
      <w:r w:rsidRPr="004C475C">
        <w:t>5.4.1</w:t>
      </w:r>
      <w:r w:rsidR="00600E73" w:rsidRPr="004C475C">
        <w:tab/>
      </w:r>
      <w:r w:rsidR="001D5BA9" w:rsidRPr="004C475C">
        <w:t>General</w:t>
      </w:r>
      <w:bookmarkEnd w:id="39"/>
    </w:p>
    <w:p w14:paraId="1994FE2D" w14:textId="77777777" w:rsidR="001D5BA9" w:rsidRPr="004C475C" w:rsidRDefault="001D5BA9" w:rsidP="001D5BA9">
      <w:r w:rsidRPr="004C475C">
        <w:t xml:space="preserve">Repetition is a specific symbol used inside </w:t>
      </w:r>
      <w:r w:rsidRPr="004C475C">
        <w:rPr>
          <w:rFonts w:ascii="Courier New" w:hAnsi="Courier New" w:cs="Courier New"/>
          <w:b/>
        </w:rPr>
        <w:t>record</w:t>
      </w:r>
      <w:r w:rsidRPr="004C475C">
        <w:t xml:space="preserve"> </w:t>
      </w:r>
      <w:r w:rsidRPr="004C475C">
        <w:rPr>
          <w:rFonts w:ascii="Courier New" w:hAnsi="Courier New" w:cs="Courier New"/>
          <w:b/>
        </w:rPr>
        <w:t>of</w:t>
      </w:r>
      <w:r w:rsidRPr="004C475C">
        <w:t xml:space="preserve">, array, </w:t>
      </w:r>
      <w:r w:rsidRPr="004C475C">
        <w:rPr>
          <w:rFonts w:ascii="Courier New" w:hAnsi="Courier New" w:cs="Courier New"/>
          <w:b/>
        </w:rPr>
        <w:t>bitstring</w:t>
      </w:r>
      <w:r w:rsidRPr="004C475C">
        <w:t xml:space="preserve">, </w:t>
      </w:r>
      <w:r w:rsidRPr="004C475C">
        <w:rPr>
          <w:rFonts w:ascii="Courier New" w:hAnsi="Courier New" w:cs="Courier New"/>
          <w:b/>
        </w:rPr>
        <w:t>hexstring</w:t>
      </w:r>
      <w:r w:rsidRPr="004C475C">
        <w:t xml:space="preserve"> or </w:t>
      </w:r>
      <w:r w:rsidRPr="004C475C">
        <w:rPr>
          <w:rFonts w:ascii="Courier New" w:hAnsi="Courier New" w:cs="Courier New"/>
          <w:b/>
        </w:rPr>
        <w:t>octetstring</w:t>
      </w:r>
      <w:r w:rsidRPr="004C475C">
        <w:t xml:space="preserve"> templates to match repeated sequences of items.</w:t>
      </w:r>
    </w:p>
    <w:p w14:paraId="03E7D3A0" w14:textId="160181C0" w:rsidR="001D5BA9" w:rsidRPr="004C475C" w:rsidRDefault="002F0361" w:rsidP="001D5BA9">
      <w:pPr>
        <w:pStyle w:val="berschrift3"/>
      </w:pPr>
      <w:bookmarkStart w:id="40" w:name="clause_Repetition_recordofArray"/>
      <w:bookmarkStart w:id="41" w:name="_Toc39486339"/>
      <w:r w:rsidRPr="004C475C">
        <w:t>5.4.2</w:t>
      </w:r>
      <w:bookmarkEnd w:id="40"/>
      <w:r w:rsidR="00600E73" w:rsidRPr="004C475C">
        <w:tab/>
      </w:r>
      <w:r w:rsidR="001D5BA9" w:rsidRPr="004C475C">
        <w:t>Repetition in record of and array</w:t>
      </w:r>
      <w:bookmarkEnd w:id="41"/>
    </w:p>
    <w:p w14:paraId="6FAE5B57" w14:textId="77777777" w:rsidR="001D5BA9" w:rsidRPr="004C475C" w:rsidRDefault="001D5BA9" w:rsidP="001D5BA9">
      <w:r w:rsidRPr="004C475C">
        <w:t xml:space="preserve">In </w:t>
      </w:r>
      <w:r w:rsidRPr="004C475C">
        <w:rPr>
          <w:rFonts w:ascii="Courier New" w:hAnsi="Courier New" w:cs="Courier New"/>
          <w:b/>
        </w:rPr>
        <w:t>record</w:t>
      </w:r>
      <w:r w:rsidRPr="004C475C">
        <w:rPr>
          <w:rFonts w:ascii="Arial" w:hAnsi="Arial" w:cs="Arial"/>
          <w:b/>
        </w:rPr>
        <w:t xml:space="preserve"> of</w:t>
      </w:r>
      <w:r w:rsidRPr="004C475C">
        <w:t xml:space="preserve"> and array templates, the repetition symbol is used to match repetitions of sub-sequence templates inside values of that type.</w:t>
      </w:r>
    </w:p>
    <w:p w14:paraId="0EF31DFB" w14:textId="77777777" w:rsidR="003C6A40" w:rsidRPr="004C475C" w:rsidRDefault="003C6A40" w:rsidP="003C6A40">
      <w:pPr>
        <w:rPr>
          <w:szCs w:val="24"/>
        </w:rPr>
      </w:pPr>
      <w:r w:rsidRPr="004C475C">
        <w:rPr>
          <w:b/>
          <w:i/>
          <w:szCs w:val="24"/>
        </w:rPr>
        <w:t>Syntactical Structure</w:t>
      </w:r>
    </w:p>
    <w:p w14:paraId="1FD1E5F3" w14:textId="77777777" w:rsidR="003C6A40" w:rsidRPr="004C475C" w:rsidRDefault="003C6A40" w:rsidP="003C7190">
      <w:pPr>
        <w:pStyle w:val="PL"/>
        <w:spacing w:after="120" w:line="360" w:lineRule="auto"/>
        <w:ind w:left="284"/>
        <w:rPr>
          <w:rFonts w:ascii="Times New Roman" w:hAnsi="Times New Roman"/>
          <w:noProof w:val="0"/>
          <w:sz w:val="20"/>
        </w:rPr>
      </w:pPr>
      <w:r w:rsidRPr="004C475C">
        <w:rPr>
          <w:rFonts w:ascii="Times New Roman" w:hAnsi="Times New Roman"/>
          <w:i/>
          <w:noProof w:val="0"/>
          <w:sz w:val="20"/>
        </w:rPr>
        <w:t xml:space="preserve">TemplateInstance </w:t>
      </w:r>
      <w:bookmarkStart w:id="42" w:name="bugnotes"/>
      <w:r w:rsidR="003571E7" w:rsidRPr="004C475C">
        <w:rPr>
          <w:rFonts w:ascii="Times New Roman" w:hAnsi="Times New Roman"/>
          <w:noProof w:val="0"/>
          <w:sz w:val="20"/>
        </w:rPr>
        <w:t>"</w:t>
      </w:r>
      <w:r w:rsidRPr="004C475C">
        <w:rPr>
          <w:rFonts w:ascii="Times New Roman" w:hAnsi="Times New Roman"/>
          <w:noProof w:val="0"/>
          <w:sz w:val="20"/>
        </w:rPr>
        <w:t>#</w:t>
      </w:r>
      <w:r w:rsidR="003571E7" w:rsidRPr="004C475C">
        <w:rPr>
          <w:rFonts w:ascii="Times New Roman" w:hAnsi="Times New Roman"/>
          <w:noProof w:val="0"/>
          <w:sz w:val="20"/>
        </w:rPr>
        <w:t>"</w:t>
      </w:r>
      <w:r w:rsidRPr="004C475C">
        <w:rPr>
          <w:rFonts w:ascii="Times New Roman" w:hAnsi="Times New Roman"/>
          <w:noProof w:val="0"/>
          <w:sz w:val="20"/>
        </w:rPr>
        <w:t xml:space="preserve"> </w:t>
      </w:r>
      <w:r w:rsidR="003571E7" w:rsidRPr="004C475C">
        <w:rPr>
          <w:rFonts w:ascii="Times New Roman" w:hAnsi="Times New Roman"/>
          <w:noProof w:val="0"/>
          <w:sz w:val="20"/>
        </w:rPr>
        <w:t>"</w:t>
      </w:r>
      <w:r w:rsidRPr="004C475C">
        <w:rPr>
          <w:rFonts w:ascii="Times New Roman" w:hAnsi="Times New Roman"/>
          <w:noProof w:val="0"/>
          <w:sz w:val="20"/>
        </w:rPr>
        <w:t>(</w:t>
      </w:r>
      <w:r w:rsidR="003571E7" w:rsidRPr="004C475C">
        <w:rPr>
          <w:rFonts w:ascii="Times New Roman" w:hAnsi="Times New Roman"/>
          <w:noProof w:val="0"/>
          <w:sz w:val="20"/>
        </w:rPr>
        <w:t>"</w:t>
      </w:r>
      <w:r w:rsidRPr="004C475C">
        <w:rPr>
          <w:rFonts w:ascii="Times New Roman" w:hAnsi="Times New Roman"/>
          <w:noProof w:val="0"/>
          <w:sz w:val="20"/>
        </w:rPr>
        <w:t xml:space="preserve"> [SingleExpression] [</w:t>
      </w:r>
      <w:r w:rsidR="003571E7" w:rsidRPr="004C475C">
        <w:rPr>
          <w:rFonts w:ascii="Times New Roman" w:hAnsi="Times New Roman"/>
          <w:noProof w:val="0"/>
          <w:sz w:val="20"/>
        </w:rPr>
        <w:t>"</w:t>
      </w:r>
      <w:r w:rsidRPr="004C475C">
        <w:rPr>
          <w:rFonts w:ascii="Times New Roman" w:hAnsi="Times New Roman"/>
          <w:noProof w:val="0"/>
          <w:sz w:val="20"/>
        </w:rPr>
        <w:t>,</w:t>
      </w:r>
      <w:r w:rsidR="003571E7" w:rsidRPr="004C475C">
        <w:rPr>
          <w:rFonts w:ascii="Times New Roman" w:hAnsi="Times New Roman"/>
          <w:noProof w:val="0"/>
          <w:sz w:val="20"/>
        </w:rPr>
        <w:t>"</w:t>
      </w:r>
      <w:r w:rsidRPr="004C475C">
        <w:rPr>
          <w:rFonts w:ascii="Times New Roman" w:hAnsi="Times New Roman"/>
          <w:noProof w:val="0"/>
          <w:sz w:val="20"/>
        </w:rPr>
        <w:t xml:space="preserve"> [SingleExpression]] </w:t>
      </w:r>
      <w:r w:rsidR="003571E7" w:rsidRPr="004C475C">
        <w:rPr>
          <w:rFonts w:ascii="Times New Roman" w:hAnsi="Times New Roman"/>
          <w:noProof w:val="0"/>
          <w:sz w:val="20"/>
        </w:rPr>
        <w:t>"</w:t>
      </w:r>
      <w:r w:rsidRPr="004C475C">
        <w:rPr>
          <w:rFonts w:ascii="Times New Roman" w:hAnsi="Times New Roman"/>
          <w:noProof w:val="0"/>
          <w:sz w:val="20"/>
        </w:rPr>
        <w:t>)</w:t>
      </w:r>
      <w:r w:rsidR="003571E7" w:rsidRPr="004C475C">
        <w:rPr>
          <w:rFonts w:ascii="Times New Roman" w:hAnsi="Times New Roman"/>
          <w:noProof w:val="0"/>
          <w:sz w:val="20"/>
        </w:rPr>
        <w:t>"</w:t>
      </w:r>
      <w:bookmarkEnd w:id="42"/>
      <w:r w:rsidRPr="004C475C">
        <w:rPr>
          <w:rFonts w:ascii="Times New Roman" w:hAnsi="Times New Roman"/>
          <w:noProof w:val="0"/>
          <w:sz w:val="20"/>
        </w:rPr>
        <w:t xml:space="preserve"> </w:t>
      </w:r>
    </w:p>
    <w:p w14:paraId="526F64DB" w14:textId="77777777" w:rsidR="003C6A40" w:rsidRPr="004C475C" w:rsidRDefault="003C6A40" w:rsidP="009E5384">
      <w:pPr>
        <w:keepNext/>
        <w:keepLines/>
        <w:spacing w:after="120"/>
        <w:rPr>
          <w:szCs w:val="24"/>
        </w:rPr>
      </w:pPr>
      <w:r w:rsidRPr="004C475C">
        <w:rPr>
          <w:b/>
          <w:i/>
          <w:szCs w:val="24"/>
        </w:rPr>
        <w:lastRenderedPageBreak/>
        <w:t>Semantic Description</w:t>
      </w:r>
    </w:p>
    <w:p w14:paraId="167D0DA3" w14:textId="53E204E3" w:rsidR="003C6A40" w:rsidRPr="004C475C" w:rsidRDefault="003C6A40" w:rsidP="00E918B6">
      <w:pPr>
        <w:keepLines/>
        <w:rPr>
          <w:color w:val="000000"/>
        </w:rPr>
      </w:pPr>
      <w:r w:rsidRPr="004C475C">
        <w:rPr>
          <w:color w:val="000000"/>
        </w:rPr>
        <w:t>The repetition matching mechanism shall be used only inside values. It consists of a</w:t>
      </w:r>
      <w:r w:rsidR="004B777E" w:rsidRPr="004C475C">
        <w:rPr>
          <w:color w:val="000000"/>
        </w:rPr>
        <w:t xml:space="preserve"> </w:t>
      </w:r>
      <w:r w:rsidRPr="004C475C">
        <w:rPr>
          <w:i/>
          <w:color w:val="000000"/>
        </w:rPr>
        <w:t>TemplateInstance</w:t>
      </w:r>
      <w:r w:rsidRPr="004C475C">
        <w:rPr>
          <w:color w:val="000000"/>
        </w:rPr>
        <w:t xml:space="preserve"> called the </w:t>
      </w:r>
      <w:r w:rsidRPr="004C475C">
        <w:rPr>
          <w:i/>
          <w:color w:val="000000"/>
        </w:rPr>
        <w:t>repeated template</w:t>
      </w:r>
      <w:r w:rsidRPr="004C475C">
        <w:rPr>
          <w:color w:val="000000"/>
        </w:rPr>
        <w:t xml:space="preserve"> matching a sequence of elements of fixed length followed by a declaration of the number of required consecutive matches of that repeated template. It </w:t>
      </w:r>
      <w:r w:rsidR="00252938" w:rsidRPr="004C475C">
        <w:rPr>
          <w:color w:val="000000"/>
        </w:rPr>
        <w:t>shall</w:t>
      </w:r>
      <w:r w:rsidRPr="004C475C">
        <w:rPr>
          <w:color w:val="000000"/>
        </w:rPr>
        <w:t xml:space="preserve"> match</w:t>
      </w:r>
      <w:r w:rsidR="00252938" w:rsidRPr="004C475C">
        <w:rPr>
          <w:color w:val="000000"/>
        </w:rPr>
        <w:t xml:space="preserve"> if,</w:t>
      </w:r>
      <w:r w:rsidRPr="004C475C">
        <w:rPr>
          <w:color w:val="000000"/>
        </w:rPr>
        <w:t xml:space="preserve"> and only if </w:t>
      </w:r>
      <w:r w:rsidR="00252938" w:rsidRPr="004C475C">
        <w:rPr>
          <w:color w:val="000000"/>
        </w:rPr>
        <w:t>the specified number of consecutive sub-sequences of the value to be matched</w:t>
      </w:r>
      <w:r w:rsidR="003E785A" w:rsidRPr="004C475C">
        <w:rPr>
          <w:color w:val="000000"/>
        </w:rPr>
        <w:t>, following the elements already matched by preceding inside value matching mechanisms,</w:t>
      </w:r>
      <w:r w:rsidR="00252938" w:rsidRPr="004C475C">
        <w:rPr>
          <w:color w:val="000000"/>
        </w:rPr>
        <w:t xml:space="preserve"> </w:t>
      </w:r>
      <w:r w:rsidR="003E785A" w:rsidRPr="004C475C">
        <w:rPr>
          <w:color w:val="000000"/>
        </w:rPr>
        <w:t>are</w:t>
      </w:r>
      <w:r w:rsidR="00252938" w:rsidRPr="004C475C">
        <w:rPr>
          <w:color w:val="000000"/>
        </w:rPr>
        <w:t xml:space="preserve"> matching </w:t>
      </w:r>
      <w:r w:rsidRPr="004C475C">
        <w:rPr>
          <w:color w:val="000000"/>
        </w:rPr>
        <w:t xml:space="preserve">the </w:t>
      </w:r>
      <w:r w:rsidRPr="004C475C">
        <w:rPr>
          <w:i/>
          <w:color w:val="000000"/>
        </w:rPr>
        <w:t>repeated template</w:t>
      </w:r>
      <w:r w:rsidR="003D0B85" w:rsidRPr="004C475C">
        <w:rPr>
          <w:color w:val="000000"/>
        </w:rPr>
        <w:t>.</w:t>
      </w:r>
      <w:r w:rsidR="00252938" w:rsidRPr="004C475C">
        <w:rPr>
          <w:color w:val="000000"/>
        </w:rPr>
        <w:t xml:space="preserve"> </w:t>
      </w:r>
      <w:r w:rsidRPr="004C475C">
        <w:rPr>
          <w:color w:val="000000"/>
        </w:rPr>
        <w:t xml:space="preserve">The number of required matches shall be specified by using one of the following syntaxes: </w:t>
      </w:r>
      <w:r w:rsidR="003571E7" w:rsidRPr="004C475C">
        <w:rPr>
          <w:color w:val="000000"/>
        </w:rPr>
        <w:t>"</w:t>
      </w:r>
      <w:r w:rsidRPr="004C475C">
        <w:rPr>
          <w:color w:val="000000"/>
        </w:rPr>
        <w:t>#(n, m)</w:t>
      </w:r>
      <w:r w:rsidR="003571E7" w:rsidRPr="004C475C">
        <w:rPr>
          <w:color w:val="000000"/>
        </w:rPr>
        <w:t>"</w:t>
      </w:r>
      <w:r w:rsidRPr="004C475C">
        <w:rPr>
          <w:color w:val="000000"/>
        </w:rPr>
        <w:t xml:space="preserve">, </w:t>
      </w:r>
      <w:r w:rsidR="003571E7" w:rsidRPr="004C475C">
        <w:rPr>
          <w:color w:val="000000"/>
        </w:rPr>
        <w:t>"</w:t>
      </w:r>
      <w:r w:rsidRPr="004C475C">
        <w:rPr>
          <w:color w:val="000000"/>
        </w:rPr>
        <w:t>#(n, )</w:t>
      </w:r>
      <w:r w:rsidR="003571E7" w:rsidRPr="004C475C">
        <w:rPr>
          <w:color w:val="000000"/>
        </w:rPr>
        <w:t>"</w:t>
      </w:r>
      <w:r w:rsidRPr="004C475C">
        <w:rPr>
          <w:color w:val="000000"/>
        </w:rPr>
        <w:t xml:space="preserve">, </w:t>
      </w:r>
      <w:r w:rsidR="003571E7" w:rsidRPr="004C475C">
        <w:rPr>
          <w:color w:val="000000"/>
        </w:rPr>
        <w:t>"</w:t>
      </w:r>
      <w:r w:rsidRPr="004C475C">
        <w:rPr>
          <w:color w:val="000000"/>
        </w:rPr>
        <w:t>#( , m)</w:t>
      </w:r>
      <w:r w:rsidR="003571E7" w:rsidRPr="004C475C">
        <w:rPr>
          <w:color w:val="000000"/>
        </w:rPr>
        <w:t>"</w:t>
      </w:r>
      <w:r w:rsidRPr="004C475C">
        <w:rPr>
          <w:color w:val="000000"/>
        </w:rPr>
        <w:t xml:space="preserve">, </w:t>
      </w:r>
      <w:r w:rsidR="003571E7" w:rsidRPr="004C475C">
        <w:rPr>
          <w:color w:val="000000"/>
        </w:rPr>
        <w:t>"</w:t>
      </w:r>
      <w:r w:rsidRPr="004C475C">
        <w:rPr>
          <w:color w:val="000000"/>
        </w:rPr>
        <w:t>#(n)</w:t>
      </w:r>
      <w:r w:rsidR="003571E7" w:rsidRPr="004C475C">
        <w:rPr>
          <w:color w:val="000000"/>
        </w:rPr>
        <w:t>"</w:t>
      </w:r>
      <w:r w:rsidRPr="004C475C">
        <w:rPr>
          <w:color w:val="000000"/>
        </w:rPr>
        <w:t xml:space="preserve">, </w:t>
      </w:r>
      <w:r w:rsidR="003571E7" w:rsidRPr="004C475C">
        <w:rPr>
          <w:color w:val="000000"/>
        </w:rPr>
        <w:t>"</w:t>
      </w:r>
      <w:r w:rsidRPr="004C475C">
        <w:rPr>
          <w:color w:val="000000"/>
        </w:rPr>
        <w:t>#n</w:t>
      </w:r>
      <w:r w:rsidR="003571E7" w:rsidRPr="004C475C">
        <w:rPr>
          <w:color w:val="000000"/>
        </w:rPr>
        <w:t>"</w:t>
      </w:r>
      <w:r w:rsidRPr="004C475C">
        <w:rPr>
          <w:color w:val="000000"/>
        </w:rPr>
        <w:t xml:space="preserve">, </w:t>
      </w:r>
      <w:r w:rsidR="003571E7" w:rsidRPr="004C475C">
        <w:rPr>
          <w:color w:val="000000"/>
        </w:rPr>
        <w:t>"</w:t>
      </w:r>
      <w:r w:rsidRPr="004C475C">
        <w:rPr>
          <w:color w:val="000000"/>
        </w:rPr>
        <w:t>#(,)</w:t>
      </w:r>
      <w:r w:rsidR="003571E7" w:rsidRPr="004C475C">
        <w:rPr>
          <w:color w:val="000000"/>
        </w:rPr>
        <w:t>"</w:t>
      </w:r>
      <w:r w:rsidRPr="004C475C">
        <w:rPr>
          <w:color w:val="000000"/>
        </w:rPr>
        <w:t xml:space="preserve">, </w:t>
      </w:r>
      <w:r w:rsidR="003571E7" w:rsidRPr="004C475C">
        <w:rPr>
          <w:color w:val="000000"/>
        </w:rPr>
        <w:t>"</w:t>
      </w:r>
      <w:r w:rsidRPr="004C475C">
        <w:rPr>
          <w:color w:val="000000"/>
        </w:rPr>
        <w:t>#()</w:t>
      </w:r>
      <w:r w:rsidR="003571E7" w:rsidRPr="004C475C">
        <w:rPr>
          <w:color w:val="000000"/>
        </w:rPr>
        <w:t>"</w:t>
      </w:r>
      <w:r w:rsidR="00390B75" w:rsidRPr="004C475C">
        <w:rPr>
          <w:color w:val="000000"/>
        </w:rPr>
        <w:t>.</w:t>
      </w:r>
    </w:p>
    <w:p w14:paraId="5680E527" w14:textId="77777777" w:rsidR="003C6A40" w:rsidRPr="004C475C" w:rsidRDefault="003C6A40" w:rsidP="003C6A40">
      <w:pPr>
        <w:rPr>
          <w:color w:val="000000"/>
        </w:rPr>
      </w:pPr>
      <w:r w:rsidRPr="004C475C">
        <w:rPr>
          <w:color w:val="000000"/>
        </w:rPr>
        <w:t xml:space="preserve">The form </w:t>
      </w:r>
      <w:r w:rsidR="003571E7" w:rsidRPr="004C475C">
        <w:rPr>
          <w:color w:val="000000"/>
        </w:rPr>
        <w:t>"</w:t>
      </w:r>
      <w:r w:rsidRPr="004C475C">
        <w:rPr>
          <w:color w:val="000000"/>
        </w:rPr>
        <w:t>#(n, m)</w:t>
      </w:r>
      <w:r w:rsidR="003571E7" w:rsidRPr="004C475C">
        <w:rPr>
          <w:color w:val="000000"/>
        </w:rPr>
        <w:t>"</w:t>
      </w:r>
      <w:r w:rsidRPr="004C475C">
        <w:rPr>
          <w:color w:val="000000"/>
        </w:rPr>
        <w:t xml:space="preserve"> specifies that at least </w:t>
      </w:r>
      <w:r w:rsidRPr="004C475C">
        <w:rPr>
          <w:i/>
          <w:color w:val="000000"/>
        </w:rPr>
        <w:t>n</w:t>
      </w:r>
      <w:r w:rsidRPr="004C475C">
        <w:rPr>
          <w:color w:val="000000"/>
        </w:rPr>
        <w:t xml:space="preserve"> sub-sequence but not more than </w:t>
      </w:r>
      <w:r w:rsidRPr="004C475C">
        <w:rPr>
          <w:i/>
          <w:color w:val="000000"/>
        </w:rPr>
        <w:t>m</w:t>
      </w:r>
      <w:r w:rsidRPr="004C475C">
        <w:rPr>
          <w:color w:val="000000"/>
        </w:rPr>
        <w:t xml:space="preserve"> sub-sequences shall match the repeated template</w:t>
      </w:r>
      <w:r w:rsidR="003C7190" w:rsidRPr="004C475C">
        <w:rPr>
          <w:color w:val="000000"/>
        </w:rPr>
        <w:t>.</w:t>
      </w:r>
    </w:p>
    <w:p w14:paraId="29E3F930" w14:textId="00239D1C" w:rsidR="003C6A40" w:rsidRPr="004C475C" w:rsidRDefault="003C6A40" w:rsidP="003C6A40">
      <w:pPr>
        <w:rPr>
          <w:color w:val="000000"/>
        </w:rPr>
      </w:pPr>
      <w:r w:rsidRPr="004C475C">
        <w:rPr>
          <w:color w:val="000000"/>
        </w:rPr>
        <w:t xml:space="preserve">The form </w:t>
      </w:r>
      <w:r w:rsidR="003571E7" w:rsidRPr="004C475C">
        <w:rPr>
          <w:color w:val="000000"/>
        </w:rPr>
        <w:t>"</w:t>
      </w:r>
      <w:r w:rsidRPr="004C475C">
        <w:rPr>
          <w:color w:val="000000"/>
        </w:rPr>
        <w:t>#(n, )</w:t>
      </w:r>
      <w:r w:rsidR="003571E7" w:rsidRPr="004C475C">
        <w:rPr>
          <w:color w:val="000000"/>
        </w:rPr>
        <w:t>"</w:t>
      </w:r>
      <w:r w:rsidRPr="004C475C">
        <w:rPr>
          <w:color w:val="000000"/>
        </w:rPr>
        <w:t xml:space="preserve"> specifies that at least </w:t>
      </w:r>
      <w:r w:rsidRPr="004C475C">
        <w:rPr>
          <w:i/>
          <w:color w:val="000000"/>
        </w:rPr>
        <w:t>n</w:t>
      </w:r>
      <w:r w:rsidRPr="004C475C">
        <w:rPr>
          <w:color w:val="000000"/>
        </w:rPr>
        <w:t xml:space="preserve"> sub-sequences shall match the repeated template. The maximum number of matches is not restricted in this case.</w:t>
      </w:r>
    </w:p>
    <w:p w14:paraId="29DB6F1F" w14:textId="77777777" w:rsidR="003C6A40" w:rsidRPr="004C475C" w:rsidRDefault="003C6A40" w:rsidP="003C6A40">
      <w:pPr>
        <w:rPr>
          <w:color w:val="000000"/>
        </w:rPr>
      </w:pPr>
      <w:r w:rsidRPr="004C475C">
        <w:rPr>
          <w:color w:val="000000"/>
        </w:rPr>
        <w:t xml:space="preserve">The form </w:t>
      </w:r>
      <w:r w:rsidR="003571E7" w:rsidRPr="004C475C">
        <w:rPr>
          <w:color w:val="000000"/>
        </w:rPr>
        <w:t>"</w:t>
      </w:r>
      <w:r w:rsidRPr="004C475C">
        <w:rPr>
          <w:color w:val="000000"/>
        </w:rPr>
        <w:t>#( , m)</w:t>
      </w:r>
      <w:r w:rsidR="003571E7" w:rsidRPr="004C475C">
        <w:rPr>
          <w:color w:val="000000"/>
        </w:rPr>
        <w:t>"</w:t>
      </w:r>
      <w:r w:rsidRPr="004C475C">
        <w:rPr>
          <w:color w:val="000000"/>
        </w:rPr>
        <w:t xml:space="preserve"> indicates that at most </w:t>
      </w:r>
      <w:r w:rsidRPr="004C475C">
        <w:rPr>
          <w:i/>
          <w:color w:val="000000"/>
        </w:rPr>
        <w:t>m</w:t>
      </w:r>
      <w:r w:rsidRPr="004C475C">
        <w:rPr>
          <w:color w:val="000000"/>
        </w:rPr>
        <w:t xml:space="preserve"> sub-sequences shall match the repeated template. The minimum number of matches is not set, thus 0..</w:t>
      </w:r>
      <w:r w:rsidRPr="004C475C">
        <w:rPr>
          <w:i/>
          <w:color w:val="000000"/>
        </w:rPr>
        <w:t>m</w:t>
      </w:r>
      <w:r w:rsidRPr="004C475C">
        <w:rPr>
          <w:color w:val="000000"/>
        </w:rPr>
        <w:t xml:space="preserve"> positive matches are allowed.</w:t>
      </w:r>
    </w:p>
    <w:p w14:paraId="6242B314" w14:textId="0F8FA771" w:rsidR="003C6A40" w:rsidRPr="004C475C" w:rsidRDefault="003C6A40" w:rsidP="003C6A40">
      <w:pPr>
        <w:rPr>
          <w:color w:val="000000"/>
        </w:rPr>
      </w:pPr>
      <w:r w:rsidRPr="004C475C">
        <w:rPr>
          <w:color w:val="000000"/>
        </w:rPr>
        <w:t xml:space="preserve">The single value form </w:t>
      </w:r>
      <w:r w:rsidR="003571E7" w:rsidRPr="004C475C">
        <w:rPr>
          <w:color w:val="000000"/>
        </w:rPr>
        <w:t>"</w:t>
      </w:r>
      <w:r w:rsidRPr="004C475C">
        <w:rPr>
          <w:color w:val="000000"/>
        </w:rPr>
        <w:t>#(n)</w:t>
      </w:r>
      <w:r w:rsidR="003571E7" w:rsidRPr="004C475C">
        <w:rPr>
          <w:color w:val="000000"/>
        </w:rPr>
        <w:t>"</w:t>
      </w:r>
      <w:r w:rsidRPr="004C475C">
        <w:rPr>
          <w:color w:val="000000"/>
        </w:rPr>
        <w:t xml:space="preserve"> requires that precisely </w:t>
      </w:r>
      <w:r w:rsidRPr="004C475C">
        <w:rPr>
          <w:i/>
          <w:color w:val="000000"/>
        </w:rPr>
        <w:t>n</w:t>
      </w:r>
      <w:r w:rsidRPr="004C475C">
        <w:rPr>
          <w:color w:val="000000"/>
        </w:rPr>
        <w:t xml:space="preserve"> sub-sequences shall be matched by the repeated template to produce a successful match</w:t>
      </w:r>
      <w:r w:rsidR="003C7190" w:rsidRPr="004C475C">
        <w:rPr>
          <w:color w:val="000000"/>
        </w:rPr>
        <w:t>.</w:t>
      </w:r>
    </w:p>
    <w:p w14:paraId="33DCF6A9" w14:textId="77777777" w:rsidR="003C6A40" w:rsidRPr="004C475C" w:rsidRDefault="003C6A40" w:rsidP="003C6A40">
      <w:pPr>
        <w:rPr>
          <w:color w:val="000000"/>
        </w:rPr>
      </w:pPr>
      <w:r w:rsidRPr="004C475C">
        <w:rPr>
          <w:color w:val="000000"/>
        </w:rPr>
        <w:t xml:space="preserve">The forms </w:t>
      </w:r>
      <w:r w:rsidR="003571E7" w:rsidRPr="004C475C">
        <w:rPr>
          <w:color w:val="000000"/>
        </w:rPr>
        <w:t>"</w:t>
      </w:r>
      <w:r w:rsidRPr="004C475C">
        <w:rPr>
          <w:color w:val="000000"/>
        </w:rPr>
        <w:t>#(,)</w:t>
      </w:r>
      <w:r w:rsidR="003571E7" w:rsidRPr="004C475C">
        <w:rPr>
          <w:color w:val="000000"/>
        </w:rPr>
        <w:t>"</w:t>
      </w:r>
      <w:r w:rsidRPr="004C475C">
        <w:rPr>
          <w:color w:val="000000"/>
        </w:rPr>
        <w:t xml:space="preserve"> and </w:t>
      </w:r>
      <w:r w:rsidR="003571E7" w:rsidRPr="004C475C">
        <w:rPr>
          <w:color w:val="000000"/>
        </w:rPr>
        <w:t>"</w:t>
      </w:r>
      <w:r w:rsidRPr="004C475C">
        <w:rPr>
          <w:color w:val="000000"/>
        </w:rPr>
        <w:t>#()</w:t>
      </w:r>
      <w:r w:rsidR="003571E7" w:rsidRPr="004C475C">
        <w:rPr>
          <w:color w:val="000000"/>
        </w:rPr>
        <w:t>"</w:t>
      </w:r>
      <w:r w:rsidRPr="004C475C">
        <w:rPr>
          <w:color w:val="000000"/>
        </w:rPr>
        <w:t xml:space="preserve"> are shorthand notations for </w:t>
      </w:r>
      <w:r w:rsidR="003571E7" w:rsidRPr="004C475C">
        <w:rPr>
          <w:color w:val="000000"/>
        </w:rPr>
        <w:t>"</w:t>
      </w:r>
      <w:r w:rsidRPr="004C475C">
        <w:rPr>
          <w:color w:val="000000"/>
        </w:rPr>
        <w:t>#(0,)</w:t>
      </w:r>
      <w:r w:rsidR="003571E7" w:rsidRPr="004C475C">
        <w:rPr>
          <w:color w:val="000000"/>
        </w:rPr>
        <w:t>"</w:t>
      </w:r>
      <w:r w:rsidRPr="004C475C">
        <w:rPr>
          <w:color w:val="000000"/>
        </w:rPr>
        <w:t>, i.e. any number of sub-sequences shall match the repeated template.</w:t>
      </w:r>
    </w:p>
    <w:p w14:paraId="3EEF768E" w14:textId="069E4E24" w:rsidR="003C6A40" w:rsidRPr="004C475C" w:rsidRDefault="003C6A40" w:rsidP="003C6A40">
      <w:pPr>
        <w:rPr>
          <w:color w:val="000000"/>
        </w:rPr>
      </w:pPr>
      <w:r w:rsidRPr="004C475C">
        <w:rPr>
          <w:color w:val="000000"/>
        </w:rPr>
        <w:t xml:space="preserve">The repetition matches the longest number of elements possible </w:t>
      </w:r>
      <w:r w:rsidR="00E043E7" w:rsidRPr="004C475C">
        <w:rPr>
          <w:color w:val="000000"/>
        </w:rPr>
        <w:t>that</w:t>
      </w:r>
      <w:r w:rsidRPr="004C475C">
        <w:rPr>
          <w:color w:val="000000"/>
        </w:rPr>
        <w:t xml:space="preserve"> still allows the containing template to match the whole value.</w:t>
      </w:r>
    </w:p>
    <w:p w14:paraId="03A3F22B" w14:textId="4186628C" w:rsidR="003C6A40" w:rsidRPr="004C475C" w:rsidRDefault="003C6A40" w:rsidP="003C6A40">
      <w:pPr>
        <w:rPr>
          <w:color w:val="000000"/>
        </w:rPr>
      </w:pPr>
      <w:r w:rsidRPr="004C475C">
        <w:rPr>
          <w:color w:val="000000"/>
        </w:rPr>
        <w:t xml:space="preserve">The repeated template can reference the current iteration of the repetition by using the special keyword @index. This can be used to assign parts of each matches sub-sequence of the value to different variables when the repeated template uses value retrieval or has out parameters (see </w:t>
      </w:r>
      <w:r w:rsidR="003E50D7" w:rsidRPr="004C475C">
        <w:rPr>
          <w:color w:val="000000"/>
        </w:rPr>
        <w:t>clause</w:t>
      </w:r>
      <w:r w:rsidRPr="004C475C">
        <w:rPr>
          <w:color w:val="000000"/>
        </w:rPr>
        <w:t xml:space="preserve"> &lt;Value retrieval&gt;).</w:t>
      </w:r>
    </w:p>
    <w:p w14:paraId="438E0129" w14:textId="77777777" w:rsidR="003C6A40" w:rsidRPr="004C475C" w:rsidRDefault="003C6A40" w:rsidP="003C6A40">
      <w:pPr>
        <w:rPr>
          <w:szCs w:val="24"/>
        </w:rPr>
      </w:pPr>
      <w:r w:rsidRPr="004C475C">
        <w:rPr>
          <w:b/>
          <w:i/>
          <w:szCs w:val="24"/>
        </w:rPr>
        <w:t>Restrictions</w:t>
      </w:r>
    </w:p>
    <w:p w14:paraId="39CF5BCF" w14:textId="77777777" w:rsidR="003C6A40" w:rsidRPr="004C475C" w:rsidRDefault="003C6A40" w:rsidP="003C7190">
      <w:pPr>
        <w:pStyle w:val="BL"/>
        <w:numPr>
          <w:ilvl w:val="0"/>
          <w:numId w:val="16"/>
        </w:numPr>
      </w:pPr>
      <w:r w:rsidRPr="004C475C">
        <w:t>The type of the repeated template and the type of the containing template</w:t>
      </w:r>
      <w:r w:rsidR="004B777E" w:rsidRPr="004C475C">
        <w:t xml:space="preserve"> </w:t>
      </w:r>
      <w:r w:rsidRPr="004C475C">
        <w:t>shall be compatible.</w:t>
      </w:r>
    </w:p>
    <w:p w14:paraId="6301ECD6" w14:textId="77777777" w:rsidR="003C6A40" w:rsidRPr="004C475C" w:rsidRDefault="003C6A40" w:rsidP="003C7190">
      <w:pPr>
        <w:pStyle w:val="BL"/>
      </w:pPr>
      <w:r w:rsidRPr="004C475C">
        <w:t>The expressions used for specifying the number of required sub-sequences shall resolve to a non-negative integer value.</w:t>
      </w:r>
    </w:p>
    <w:p w14:paraId="5BE7C95F" w14:textId="77777777" w:rsidR="003C6A40" w:rsidRPr="004C475C" w:rsidRDefault="003C6A40" w:rsidP="003C7190">
      <w:pPr>
        <w:pStyle w:val="BL"/>
      </w:pPr>
      <w:r w:rsidRPr="004C475C">
        <w:t>In case there are two expressions specifying the number or required sub-sequences, the second value shall be greater or equal to the first one.</w:t>
      </w:r>
    </w:p>
    <w:p w14:paraId="66253679" w14:textId="77777777" w:rsidR="003C6A40" w:rsidRPr="004C475C" w:rsidRDefault="003C6A40" w:rsidP="003C7190">
      <w:pPr>
        <w:pStyle w:val="BL"/>
      </w:pPr>
      <w:r w:rsidRPr="004C475C">
        <w:t>Referencing an element located within the repeated template shall cause an error.</w:t>
      </w:r>
    </w:p>
    <w:p w14:paraId="3CA7AE8D" w14:textId="12A8E6FD" w:rsidR="003C6A40" w:rsidRPr="004C475C" w:rsidRDefault="003C6A40" w:rsidP="003C7190">
      <w:pPr>
        <w:pStyle w:val="BL"/>
      </w:pPr>
      <w:r w:rsidRPr="004C475C">
        <w:t>In case any other notation than #(n)</w:t>
      </w:r>
      <w:r w:rsidR="004B777E" w:rsidRPr="004C475C">
        <w:t xml:space="preserve"> </w:t>
      </w:r>
      <w:r w:rsidRPr="004C475C">
        <w:t xml:space="preserve">or #(n,m) where </w:t>
      </w:r>
      <w:r w:rsidRPr="004C475C">
        <w:rPr>
          <w:i/>
        </w:rPr>
        <w:t>n</w:t>
      </w:r>
      <w:r w:rsidRPr="004C475C">
        <w:t xml:space="preserve"> is equal to </w:t>
      </w:r>
      <w:r w:rsidRPr="004C475C">
        <w:rPr>
          <w:i/>
        </w:rPr>
        <w:t>m</w:t>
      </w:r>
      <w:r w:rsidRPr="004C475C">
        <w:t xml:space="preserve"> is used (i.e. when the number of required sub-sequences is not a fixed value), referencing an element following</w:t>
      </w:r>
      <w:r w:rsidR="004B777E" w:rsidRPr="004C475C">
        <w:t xml:space="preserve"> </w:t>
      </w:r>
      <w:r w:rsidRPr="004C475C">
        <w:t>the repetition shall cause an error.</w:t>
      </w:r>
    </w:p>
    <w:p w14:paraId="07E034F6" w14:textId="77777777" w:rsidR="003C6A40" w:rsidRPr="004C475C" w:rsidRDefault="003C6A40" w:rsidP="003C7190">
      <w:pPr>
        <w:pStyle w:val="BL"/>
      </w:pPr>
      <w:r w:rsidRPr="004C475C">
        <w:t xml:space="preserve">If the repetition uses the #(n) notation or #(n,m) notation where </w:t>
      </w:r>
      <w:r w:rsidRPr="004C475C">
        <w:rPr>
          <w:i/>
        </w:rPr>
        <w:t>n</w:t>
      </w:r>
      <w:r w:rsidRPr="004C475C">
        <w:t xml:space="preserve"> and </w:t>
      </w:r>
      <w:r w:rsidRPr="004C475C">
        <w:rPr>
          <w:i/>
        </w:rPr>
        <w:t>m</w:t>
      </w:r>
      <w:r w:rsidRPr="004C475C">
        <w:t xml:space="preserve"> are equal and all other required conditions are met, the template items following the repetition matching mechanism may be referenced at the left or right hand side of an assignment. The index of the first item following the repetition is equal to the index of the repetition increased by </w:t>
      </w:r>
      <w:r w:rsidRPr="004C475C">
        <w:rPr>
          <w:i/>
        </w:rPr>
        <w:t xml:space="preserve">n * l </w:t>
      </w:r>
      <w:r w:rsidRPr="004C475C">
        <w:t xml:space="preserve">where </w:t>
      </w:r>
      <w:r w:rsidRPr="004C475C">
        <w:rPr>
          <w:i/>
        </w:rPr>
        <w:t>l</w:t>
      </w:r>
      <w:r w:rsidRPr="004C475C">
        <w:t xml:space="preserve"> is the fixed length of the repeated template.</w:t>
      </w:r>
    </w:p>
    <w:p w14:paraId="3F5C7DC2" w14:textId="77777777" w:rsidR="003C6A40" w:rsidRPr="004C475C" w:rsidRDefault="003C6A40" w:rsidP="003C7190">
      <w:pPr>
        <w:pStyle w:val="BL"/>
      </w:pPr>
      <w:r w:rsidRPr="004C475C">
        <w:t>The repeated template shall match only sub-sequences of a single fixed le</w:t>
      </w:r>
      <w:r w:rsidR="003C7190" w:rsidRPr="004C475C">
        <w:t>ngth, so that every matched sub</w:t>
      </w:r>
      <w:r w:rsidR="003C7190" w:rsidRPr="004C475C">
        <w:noBreakHyphen/>
      </w:r>
      <w:r w:rsidRPr="004C475C">
        <w:t>sequence will have the same length.</w:t>
      </w:r>
    </w:p>
    <w:p w14:paraId="5A5164C0" w14:textId="77777777" w:rsidR="003C6A40" w:rsidRPr="004C475C" w:rsidRDefault="003C6A40" w:rsidP="003C7190">
      <w:pPr>
        <w:pStyle w:val="NO"/>
      </w:pPr>
      <w:r w:rsidRPr="004C475C">
        <w:t>NOTE:</w:t>
      </w:r>
      <w:r w:rsidRPr="004C475C">
        <w:tab/>
        <w:t xml:space="preserve">To specify a fixed length repeated template, care </w:t>
      </w:r>
      <w:r w:rsidR="00EC3D4B" w:rsidRPr="004C475C">
        <w:t>should</w:t>
      </w:r>
      <w:r w:rsidRPr="004C475C">
        <w:t xml:space="preserve"> be taken when using </w:t>
      </w:r>
      <w:r w:rsidRPr="004C475C">
        <w:rPr>
          <w:i/>
        </w:rPr>
        <w:t>AnyElementsOrNone</w:t>
      </w:r>
      <w:r w:rsidRPr="004C475C">
        <w:t xml:space="preserve">, </w:t>
      </w:r>
      <w:r w:rsidRPr="004C475C">
        <w:rPr>
          <w:i/>
        </w:rPr>
        <w:t xml:space="preserve">AnyElement, </w:t>
      </w:r>
      <w:r w:rsidRPr="004C475C">
        <w:t>disjunction</w:t>
      </w:r>
      <w:r w:rsidRPr="004C475C">
        <w:rPr>
          <w:i/>
        </w:rPr>
        <w:t xml:space="preserve"> </w:t>
      </w:r>
      <w:r w:rsidRPr="004C475C">
        <w:t>and repetition matching mechanisms. Normally, they or their sub-templates have to be restricted with a length attribute of fixed length.</w:t>
      </w:r>
    </w:p>
    <w:p w14:paraId="7F92FB74" w14:textId="77777777" w:rsidR="003C6A40" w:rsidRPr="004C475C" w:rsidRDefault="003C7190" w:rsidP="00390B75">
      <w:pPr>
        <w:pStyle w:val="EX"/>
        <w:keepNext/>
      </w:pPr>
      <w:r w:rsidRPr="004C475C">
        <w:t>EXAMPLE 1:</w:t>
      </w:r>
    </w:p>
    <w:p w14:paraId="44C58BF3" w14:textId="77777777" w:rsidR="003C6A40" w:rsidRPr="004C475C" w:rsidRDefault="003C6A40" w:rsidP="00390B75">
      <w:pPr>
        <w:pStyle w:val="PL"/>
        <w:keepNext/>
        <w:rPr>
          <w:rFonts w:cs="Courier New"/>
          <w:noProof w:val="0"/>
          <w:color w:val="000000"/>
          <w:szCs w:val="16"/>
        </w:rPr>
      </w:pPr>
      <w:r w:rsidRPr="004C475C">
        <w:rPr>
          <w:rFonts w:cs="Courier New"/>
          <w:b/>
          <w:noProof w:val="0"/>
          <w:color w:val="000000"/>
          <w:szCs w:val="16"/>
        </w:rPr>
        <w:tab/>
        <w:t>type</w:t>
      </w:r>
      <w:r w:rsidRPr="004C475C">
        <w:rPr>
          <w:rFonts w:cs="Courier New"/>
          <w:noProof w:val="0"/>
          <w:color w:val="000000"/>
          <w:szCs w:val="16"/>
        </w:rPr>
        <w:t xml:space="preserve"> </w:t>
      </w:r>
      <w:r w:rsidRPr="004C475C">
        <w:rPr>
          <w:rFonts w:cs="Courier New"/>
          <w:b/>
          <w:noProof w:val="0"/>
          <w:color w:val="000000"/>
          <w:szCs w:val="16"/>
        </w:rPr>
        <w:t>record</w:t>
      </w:r>
      <w:r w:rsidRPr="004C475C">
        <w:rPr>
          <w:rFonts w:cs="Courier New"/>
          <w:noProof w:val="0"/>
          <w:color w:val="000000"/>
          <w:szCs w:val="16"/>
        </w:rPr>
        <w:t xml:space="preserve"> Name {</w:t>
      </w:r>
    </w:p>
    <w:p w14:paraId="6996B806" w14:textId="77777777" w:rsidR="003C6A40" w:rsidRPr="004C475C" w:rsidRDefault="003C6A40" w:rsidP="00390B75">
      <w:pPr>
        <w:pStyle w:val="PL"/>
        <w:keepNext/>
        <w:rPr>
          <w:rFonts w:cs="Courier New"/>
          <w:noProof w:val="0"/>
          <w:color w:val="000000"/>
          <w:szCs w:val="16"/>
        </w:rPr>
      </w:pPr>
      <w:r w:rsidRPr="004C475C">
        <w:rPr>
          <w:rFonts w:cs="Courier New"/>
          <w:noProof w:val="0"/>
          <w:color w:val="000000"/>
          <w:szCs w:val="16"/>
        </w:rPr>
        <w:tab/>
      </w:r>
      <w:r w:rsidRPr="004C475C">
        <w:rPr>
          <w:rFonts w:cs="Courier New"/>
          <w:noProof w:val="0"/>
          <w:color w:val="000000"/>
          <w:szCs w:val="16"/>
        </w:rPr>
        <w:tab/>
      </w:r>
      <w:r w:rsidRPr="004C475C">
        <w:rPr>
          <w:rFonts w:cs="Courier New"/>
          <w:b/>
          <w:noProof w:val="0"/>
          <w:color w:val="000000"/>
          <w:szCs w:val="16"/>
        </w:rPr>
        <w:t>charstring</w:t>
      </w:r>
      <w:r w:rsidRPr="004C475C">
        <w:rPr>
          <w:rFonts w:cs="Courier New"/>
          <w:noProof w:val="0"/>
          <w:color w:val="000000"/>
          <w:szCs w:val="16"/>
        </w:rPr>
        <w:t xml:space="preserve"> givenName,</w:t>
      </w:r>
    </w:p>
    <w:p w14:paraId="561EBAB6" w14:textId="77777777" w:rsidR="003C6A40" w:rsidRPr="004C475C" w:rsidRDefault="003C6A40" w:rsidP="00390B75">
      <w:pPr>
        <w:pStyle w:val="PL"/>
        <w:keepNext/>
        <w:rPr>
          <w:rFonts w:cs="Courier New"/>
          <w:noProof w:val="0"/>
          <w:color w:val="000000"/>
          <w:szCs w:val="16"/>
        </w:rPr>
      </w:pPr>
      <w:r w:rsidRPr="004C475C">
        <w:rPr>
          <w:rFonts w:cs="Courier New"/>
          <w:noProof w:val="0"/>
          <w:color w:val="000000"/>
          <w:szCs w:val="16"/>
        </w:rPr>
        <w:tab/>
      </w:r>
      <w:r w:rsidRPr="004C475C">
        <w:rPr>
          <w:rFonts w:cs="Courier New"/>
          <w:noProof w:val="0"/>
          <w:color w:val="000000"/>
          <w:szCs w:val="16"/>
        </w:rPr>
        <w:tab/>
      </w:r>
      <w:r w:rsidRPr="004C475C">
        <w:rPr>
          <w:rFonts w:cs="Courier New"/>
          <w:b/>
          <w:noProof w:val="0"/>
          <w:color w:val="000000"/>
          <w:szCs w:val="16"/>
        </w:rPr>
        <w:t>charstring</w:t>
      </w:r>
      <w:r w:rsidRPr="004C475C">
        <w:rPr>
          <w:rFonts w:cs="Courier New"/>
          <w:noProof w:val="0"/>
          <w:color w:val="000000"/>
          <w:szCs w:val="16"/>
        </w:rPr>
        <w:t xml:space="preserve"> surname</w:t>
      </w:r>
    </w:p>
    <w:p w14:paraId="73EDAD9C" w14:textId="77777777" w:rsidR="003C6A40" w:rsidRPr="004C475C" w:rsidRDefault="003C6A40" w:rsidP="00390B75">
      <w:pPr>
        <w:pStyle w:val="PL"/>
        <w:keepNext/>
        <w:rPr>
          <w:rFonts w:cs="Courier New"/>
          <w:noProof w:val="0"/>
          <w:color w:val="000000"/>
          <w:szCs w:val="16"/>
        </w:rPr>
      </w:pPr>
      <w:r w:rsidRPr="004C475C">
        <w:rPr>
          <w:rFonts w:cs="Courier New"/>
          <w:noProof w:val="0"/>
          <w:color w:val="000000"/>
          <w:szCs w:val="16"/>
        </w:rPr>
        <w:tab/>
        <w:t>}</w:t>
      </w:r>
    </w:p>
    <w:p w14:paraId="002A1D2E" w14:textId="77777777" w:rsidR="003C6A40" w:rsidRPr="004C475C" w:rsidRDefault="003C6A40" w:rsidP="00390B75">
      <w:pPr>
        <w:pStyle w:val="PL"/>
        <w:keepNext/>
        <w:rPr>
          <w:rFonts w:cs="Courier New"/>
          <w:noProof w:val="0"/>
          <w:color w:val="000000"/>
          <w:szCs w:val="16"/>
        </w:rPr>
      </w:pPr>
      <w:r w:rsidRPr="004C475C">
        <w:rPr>
          <w:rFonts w:cs="Courier New"/>
          <w:b/>
          <w:noProof w:val="0"/>
          <w:color w:val="000000"/>
          <w:szCs w:val="16"/>
        </w:rPr>
        <w:tab/>
        <w:t>type</w:t>
      </w:r>
      <w:r w:rsidRPr="004C475C">
        <w:rPr>
          <w:rFonts w:cs="Courier New"/>
          <w:noProof w:val="0"/>
          <w:color w:val="000000"/>
          <w:szCs w:val="16"/>
        </w:rPr>
        <w:t xml:space="preserve"> </w:t>
      </w:r>
      <w:r w:rsidRPr="004C475C">
        <w:rPr>
          <w:rFonts w:cs="Courier New"/>
          <w:b/>
          <w:noProof w:val="0"/>
          <w:color w:val="000000"/>
          <w:szCs w:val="16"/>
        </w:rPr>
        <w:t>record</w:t>
      </w:r>
      <w:r w:rsidRPr="004C475C">
        <w:rPr>
          <w:rFonts w:cs="Courier New"/>
          <w:noProof w:val="0"/>
          <w:color w:val="000000"/>
          <w:szCs w:val="16"/>
        </w:rPr>
        <w:t xml:space="preserve"> </w:t>
      </w:r>
      <w:r w:rsidRPr="004C475C">
        <w:rPr>
          <w:rFonts w:cs="Courier New"/>
          <w:b/>
          <w:noProof w:val="0"/>
          <w:color w:val="000000"/>
          <w:szCs w:val="16"/>
        </w:rPr>
        <w:t>of</w:t>
      </w:r>
      <w:r w:rsidRPr="004C475C">
        <w:rPr>
          <w:rFonts w:cs="Courier New"/>
          <w:noProof w:val="0"/>
          <w:color w:val="000000"/>
          <w:szCs w:val="16"/>
        </w:rPr>
        <w:t xml:space="preserve"> Name RoN;</w:t>
      </w:r>
    </w:p>
    <w:p w14:paraId="6AAE2994" w14:textId="77777777" w:rsidR="003C6A40" w:rsidRPr="004C475C" w:rsidRDefault="003C6A40" w:rsidP="00390B75">
      <w:pPr>
        <w:pStyle w:val="PL"/>
        <w:keepNext/>
        <w:rPr>
          <w:rFonts w:cs="Courier New"/>
          <w:noProof w:val="0"/>
          <w:color w:val="000000"/>
          <w:szCs w:val="16"/>
        </w:rPr>
      </w:pPr>
      <w:r w:rsidRPr="004C475C">
        <w:rPr>
          <w:rFonts w:cs="Courier New"/>
          <w:noProof w:val="0"/>
          <w:color w:val="000000"/>
          <w:szCs w:val="16"/>
        </w:rPr>
        <w:tab/>
      </w:r>
      <w:r w:rsidRPr="004C475C">
        <w:rPr>
          <w:rFonts w:cs="Courier New"/>
          <w:b/>
          <w:noProof w:val="0"/>
          <w:color w:val="000000"/>
          <w:szCs w:val="16"/>
        </w:rPr>
        <w:t>template</w:t>
      </w:r>
      <w:r w:rsidRPr="004C475C">
        <w:rPr>
          <w:rFonts w:cs="Courier New"/>
          <w:noProof w:val="0"/>
          <w:color w:val="000000"/>
          <w:szCs w:val="16"/>
        </w:rPr>
        <w:t xml:space="preserve"> RoN mw_a := { { { givenName := </w:t>
      </w:r>
      <w:r w:rsidR="003571E7" w:rsidRPr="004C475C">
        <w:rPr>
          <w:rFonts w:cs="Courier New"/>
          <w:noProof w:val="0"/>
          <w:color w:val="000000"/>
          <w:szCs w:val="16"/>
        </w:rPr>
        <w:t>"</w:t>
      </w:r>
      <w:r w:rsidRPr="004C475C">
        <w:rPr>
          <w:rFonts w:cs="Courier New"/>
          <w:noProof w:val="0"/>
          <w:color w:val="000000"/>
          <w:szCs w:val="16"/>
        </w:rPr>
        <w:t>John</w:t>
      </w:r>
      <w:r w:rsidR="003571E7" w:rsidRPr="004C475C">
        <w:rPr>
          <w:rFonts w:cs="Courier New"/>
          <w:noProof w:val="0"/>
          <w:color w:val="000000"/>
          <w:szCs w:val="16"/>
        </w:rPr>
        <w:t>"</w:t>
      </w:r>
      <w:r w:rsidRPr="004C475C">
        <w:rPr>
          <w:rFonts w:cs="Courier New"/>
          <w:noProof w:val="0"/>
          <w:color w:val="000000"/>
          <w:szCs w:val="16"/>
        </w:rPr>
        <w:t xml:space="preserve">, surname := ?} } #(2, 5) } </w:t>
      </w:r>
    </w:p>
    <w:p w14:paraId="367DF1A1" w14:textId="77777777" w:rsidR="003C6A40" w:rsidRPr="004C475C" w:rsidRDefault="003C6A40" w:rsidP="00390B75">
      <w:pPr>
        <w:pStyle w:val="PL"/>
        <w:keepNext/>
        <w:rPr>
          <w:rFonts w:cs="Courier New"/>
          <w:noProof w:val="0"/>
          <w:color w:val="000000"/>
          <w:szCs w:val="16"/>
        </w:rPr>
      </w:pPr>
      <w:r w:rsidRPr="004C475C">
        <w:rPr>
          <w:rFonts w:cs="Courier New"/>
          <w:noProof w:val="0"/>
          <w:color w:val="000000"/>
          <w:szCs w:val="16"/>
        </w:rPr>
        <w:tab/>
      </w:r>
      <w:r w:rsidRPr="004C475C">
        <w:rPr>
          <w:rFonts w:cs="Courier New"/>
          <w:noProof w:val="0"/>
          <w:color w:val="000000"/>
          <w:szCs w:val="16"/>
        </w:rPr>
        <w:tab/>
        <w:t>// the template matches values containing 2..5 elements; the givenName field of each</w:t>
      </w:r>
    </w:p>
    <w:p w14:paraId="18AB6DB4" w14:textId="77777777" w:rsidR="003C6A40" w:rsidRPr="004C475C" w:rsidRDefault="003C6A40" w:rsidP="003C6A40">
      <w:pPr>
        <w:pStyle w:val="PL"/>
        <w:rPr>
          <w:rFonts w:cs="Courier New"/>
          <w:noProof w:val="0"/>
          <w:color w:val="000000"/>
          <w:szCs w:val="16"/>
        </w:rPr>
      </w:pPr>
      <w:r w:rsidRPr="004C475C">
        <w:rPr>
          <w:rFonts w:cs="Courier New"/>
          <w:noProof w:val="0"/>
          <w:color w:val="000000"/>
          <w:szCs w:val="16"/>
        </w:rPr>
        <w:tab/>
      </w:r>
      <w:r w:rsidRPr="004C475C">
        <w:rPr>
          <w:rFonts w:cs="Courier New"/>
          <w:noProof w:val="0"/>
          <w:color w:val="000000"/>
          <w:szCs w:val="16"/>
        </w:rPr>
        <w:tab/>
        <w:t xml:space="preserve">// element has to be equal to </w:t>
      </w:r>
      <w:r w:rsidR="003571E7" w:rsidRPr="004C475C">
        <w:rPr>
          <w:rFonts w:cs="Courier New"/>
          <w:noProof w:val="0"/>
          <w:color w:val="000000"/>
          <w:szCs w:val="16"/>
        </w:rPr>
        <w:t>"</w:t>
      </w:r>
      <w:r w:rsidRPr="004C475C">
        <w:rPr>
          <w:rFonts w:cs="Courier New"/>
          <w:noProof w:val="0"/>
          <w:color w:val="000000"/>
          <w:szCs w:val="16"/>
        </w:rPr>
        <w:t>John</w:t>
      </w:r>
      <w:r w:rsidR="003571E7" w:rsidRPr="004C475C">
        <w:rPr>
          <w:rFonts w:cs="Courier New"/>
          <w:noProof w:val="0"/>
          <w:color w:val="000000"/>
          <w:szCs w:val="16"/>
        </w:rPr>
        <w:t>"</w:t>
      </w:r>
      <w:r w:rsidRPr="004C475C">
        <w:rPr>
          <w:rFonts w:cs="Courier New"/>
          <w:noProof w:val="0"/>
          <w:color w:val="000000"/>
          <w:szCs w:val="16"/>
        </w:rPr>
        <w:t xml:space="preserve">   </w:t>
      </w:r>
    </w:p>
    <w:p w14:paraId="039C5F6C" w14:textId="77777777" w:rsidR="003C6A40" w:rsidRPr="004C475C" w:rsidRDefault="003C6A40" w:rsidP="003C6A40">
      <w:pPr>
        <w:pStyle w:val="PL"/>
        <w:rPr>
          <w:rFonts w:cs="Courier New"/>
          <w:noProof w:val="0"/>
          <w:color w:val="000000"/>
          <w:szCs w:val="16"/>
        </w:rPr>
      </w:pPr>
      <w:r w:rsidRPr="004C475C">
        <w:rPr>
          <w:rFonts w:cs="Courier New"/>
          <w:noProof w:val="0"/>
          <w:color w:val="000000"/>
          <w:szCs w:val="16"/>
        </w:rPr>
        <w:lastRenderedPageBreak/>
        <w:tab/>
      </w:r>
      <w:r w:rsidRPr="004C475C">
        <w:rPr>
          <w:rFonts w:cs="Courier New"/>
          <w:b/>
          <w:noProof w:val="0"/>
          <w:color w:val="000000"/>
          <w:szCs w:val="16"/>
        </w:rPr>
        <w:t>template</w:t>
      </w:r>
      <w:r w:rsidRPr="004C475C">
        <w:rPr>
          <w:rFonts w:cs="Courier New"/>
          <w:noProof w:val="0"/>
          <w:color w:val="000000"/>
          <w:szCs w:val="16"/>
        </w:rPr>
        <w:t xml:space="preserve"> RoN mw_b := { { { givenName := ?, surname := </w:t>
      </w:r>
      <w:r w:rsidR="003571E7" w:rsidRPr="004C475C">
        <w:rPr>
          <w:rFonts w:cs="Courier New"/>
          <w:noProof w:val="0"/>
          <w:color w:val="000000"/>
          <w:szCs w:val="16"/>
        </w:rPr>
        <w:t>"</w:t>
      </w:r>
      <w:r w:rsidRPr="004C475C">
        <w:rPr>
          <w:rFonts w:cs="Courier New"/>
          <w:noProof w:val="0"/>
          <w:color w:val="000000"/>
          <w:szCs w:val="16"/>
        </w:rPr>
        <w:t>Doe</w:t>
      </w:r>
      <w:r w:rsidR="003571E7" w:rsidRPr="004C475C">
        <w:rPr>
          <w:rFonts w:cs="Courier New"/>
          <w:noProof w:val="0"/>
          <w:color w:val="000000"/>
          <w:szCs w:val="16"/>
        </w:rPr>
        <w:t>"</w:t>
      </w:r>
      <w:r w:rsidRPr="004C475C">
        <w:rPr>
          <w:rFonts w:cs="Courier New"/>
          <w:noProof w:val="0"/>
          <w:color w:val="000000"/>
          <w:szCs w:val="16"/>
        </w:rPr>
        <w:t xml:space="preserve">} } #() } </w:t>
      </w:r>
    </w:p>
    <w:p w14:paraId="21055B39" w14:textId="77777777" w:rsidR="003C6A40" w:rsidRPr="004C475C" w:rsidRDefault="003C6A40" w:rsidP="003C6A40">
      <w:pPr>
        <w:pStyle w:val="PL"/>
        <w:rPr>
          <w:rFonts w:cs="Courier New"/>
          <w:noProof w:val="0"/>
          <w:color w:val="000000"/>
          <w:szCs w:val="16"/>
        </w:rPr>
      </w:pPr>
      <w:r w:rsidRPr="004C475C">
        <w:rPr>
          <w:rFonts w:cs="Courier New"/>
          <w:noProof w:val="0"/>
          <w:color w:val="000000"/>
          <w:szCs w:val="16"/>
        </w:rPr>
        <w:tab/>
      </w:r>
      <w:r w:rsidRPr="004C475C">
        <w:rPr>
          <w:rFonts w:cs="Courier New"/>
          <w:noProof w:val="0"/>
          <w:color w:val="000000"/>
          <w:szCs w:val="16"/>
        </w:rPr>
        <w:tab/>
        <w:t xml:space="preserve">// the template matches only values with the surname field of each element equal to </w:t>
      </w:r>
      <w:r w:rsidR="003571E7" w:rsidRPr="004C475C">
        <w:rPr>
          <w:rFonts w:cs="Courier New"/>
          <w:noProof w:val="0"/>
          <w:color w:val="000000"/>
          <w:szCs w:val="16"/>
        </w:rPr>
        <w:t>"</w:t>
      </w:r>
      <w:r w:rsidRPr="004C475C">
        <w:rPr>
          <w:rFonts w:cs="Courier New"/>
          <w:noProof w:val="0"/>
          <w:color w:val="000000"/>
          <w:szCs w:val="16"/>
        </w:rPr>
        <w:t>Doe</w:t>
      </w:r>
      <w:r w:rsidR="003571E7" w:rsidRPr="004C475C">
        <w:rPr>
          <w:rFonts w:cs="Courier New"/>
          <w:noProof w:val="0"/>
          <w:color w:val="000000"/>
          <w:szCs w:val="16"/>
        </w:rPr>
        <w:t>"</w:t>
      </w:r>
    </w:p>
    <w:p w14:paraId="65895AE5" w14:textId="77777777" w:rsidR="003C6A40" w:rsidRPr="004C475C" w:rsidRDefault="003C6A40" w:rsidP="003C6A40">
      <w:pPr>
        <w:pStyle w:val="PL"/>
        <w:rPr>
          <w:rFonts w:cs="Courier New"/>
          <w:noProof w:val="0"/>
          <w:color w:val="000000"/>
          <w:szCs w:val="16"/>
        </w:rPr>
      </w:pPr>
      <w:r w:rsidRPr="004C475C">
        <w:rPr>
          <w:rFonts w:cs="Courier New"/>
          <w:noProof w:val="0"/>
          <w:color w:val="000000"/>
          <w:szCs w:val="16"/>
        </w:rPr>
        <w:tab/>
      </w:r>
      <w:r w:rsidRPr="004C475C">
        <w:rPr>
          <w:rFonts w:cs="Courier New"/>
          <w:noProof w:val="0"/>
          <w:color w:val="000000"/>
          <w:szCs w:val="16"/>
        </w:rPr>
        <w:tab/>
        <w:t>// and values with no elements</w:t>
      </w:r>
    </w:p>
    <w:p w14:paraId="4C5BDD5F" w14:textId="77777777" w:rsidR="00705FDF" w:rsidRPr="004C475C" w:rsidRDefault="00705FDF" w:rsidP="00705FDF">
      <w:pPr>
        <w:pStyle w:val="PL"/>
        <w:keepNext/>
        <w:rPr>
          <w:rFonts w:cs="Courier New"/>
          <w:noProof w:val="0"/>
          <w:color w:val="000000"/>
          <w:szCs w:val="16"/>
        </w:rPr>
      </w:pPr>
      <w:r w:rsidRPr="004C475C">
        <w:rPr>
          <w:rFonts w:cs="Courier New"/>
          <w:b/>
          <w:noProof w:val="0"/>
          <w:color w:val="000000"/>
          <w:szCs w:val="16"/>
        </w:rPr>
        <w:tab/>
        <w:t>template</w:t>
      </w:r>
      <w:r w:rsidRPr="004C475C">
        <w:rPr>
          <w:rFonts w:cs="Courier New"/>
          <w:noProof w:val="0"/>
          <w:color w:val="000000"/>
          <w:szCs w:val="16"/>
        </w:rPr>
        <w:t xml:space="preserve"> RoN mw_c := { { givenName := "Pete", surname := ?},</w:t>
      </w:r>
    </w:p>
    <w:p w14:paraId="7B48577B" w14:textId="77777777" w:rsidR="00705FDF" w:rsidRPr="004C475C" w:rsidRDefault="00705FDF" w:rsidP="00705FDF">
      <w:pPr>
        <w:pStyle w:val="PL"/>
        <w:keepNext/>
        <w:rPr>
          <w:rFonts w:cs="Courier New"/>
          <w:noProof w:val="0"/>
          <w:color w:val="000000"/>
          <w:szCs w:val="16"/>
        </w:rPr>
      </w:pPr>
      <w:r w:rsidRPr="004C475C">
        <w:rPr>
          <w:rFonts w:cs="Courier New"/>
          <w:noProof w:val="0"/>
          <w:color w:val="000000"/>
          <w:szCs w:val="16"/>
        </w:rPr>
        <w:tab/>
      </w:r>
      <w:r w:rsidRPr="004C475C">
        <w:rPr>
          <w:rFonts w:cs="Courier New"/>
          <w:noProof w:val="0"/>
          <w:color w:val="000000"/>
          <w:szCs w:val="16"/>
        </w:rPr>
        <w:tab/>
        <w:t xml:space="preserve">{ { givenName := "John", surname := ?}, { givenName := "Jane", surname := ?}  } #(2, 5) }; </w:t>
      </w:r>
    </w:p>
    <w:p w14:paraId="2150FEF3" w14:textId="77777777" w:rsidR="00705FDF" w:rsidRPr="004C475C" w:rsidRDefault="00705FDF" w:rsidP="00705FDF">
      <w:pPr>
        <w:pStyle w:val="PL"/>
        <w:keepNext/>
        <w:rPr>
          <w:rFonts w:cs="Courier New"/>
          <w:noProof w:val="0"/>
          <w:color w:val="000000"/>
          <w:szCs w:val="16"/>
        </w:rPr>
      </w:pPr>
      <w:r w:rsidRPr="004C475C">
        <w:rPr>
          <w:rFonts w:cs="Courier New"/>
          <w:noProof w:val="0"/>
          <w:color w:val="000000"/>
          <w:szCs w:val="16"/>
        </w:rPr>
        <w:tab/>
      </w:r>
      <w:r w:rsidRPr="004C475C">
        <w:rPr>
          <w:rFonts w:cs="Courier New"/>
          <w:noProof w:val="0"/>
          <w:color w:val="000000"/>
          <w:szCs w:val="16"/>
        </w:rPr>
        <w:tab/>
        <w:t>// the template matches values containing 5, 7, 9 or 11 elements;</w:t>
      </w:r>
    </w:p>
    <w:p w14:paraId="3B516E18" w14:textId="77777777" w:rsidR="00705FDF" w:rsidRPr="004C475C" w:rsidRDefault="00705FDF" w:rsidP="00705FDF">
      <w:pPr>
        <w:pStyle w:val="PL"/>
        <w:keepNext/>
        <w:rPr>
          <w:rFonts w:cs="Courier New"/>
          <w:noProof w:val="0"/>
          <w:color w:val="000000"/>
          <w:szCs w:val="16"/>
        </w:rPr>
      </w:pPr>
      <w:r w:rsidRPr="004C475C">
        <w:rPr>
          <w:rFonts w:cs="Courier New"/>
          <w:noProof w:val="0"/>
          <w:color w:val="000000"/>
          <w:szCs w:val="16"/>
        </w:rPr>
        <w:tab/>
      </w:r>
      <w:r w:rsidRPr="004C475C">
        <w:rPr>
          <w:rFonts w:cs="Courier New"/>
          <w:noProof w:val="0"/>
          <w:color w:val="000000"/>
          <w:szCs w:val="16"/>
        </w:rPr>
        <w:tab/>
        <w:t>// the givenName field of the first element has to be equal to "Pete", followed by 4 to 10</w:t>
      </w:r>
    </w:p>
    <w:p w14:paraId="3DF962F0" w14:textId="77777777" w:rsidR="00705FDF" w:rsidRPr="004C475C" w:rsidRDefault="00705FDF" w:rsidP="00705FDF">
      <w:pPr>
        <w:pStyle w:val="PL"/>
        <w:keepNext/>
        <w:rPr>
          <w:rFonts w:cs="Courier New"/>
          <w:noProof w:val="0"/>
          <w:color w:val="000000"/>
          <w:szCs w:val="16"/>
        </w:rPr>
      </w:pPr>
      <w:r w:rsidRPr="004C475C">
        <w:rPr>
          <w:rFonts w:cs="Courier New"/>
          <w:noProof w:val="0"/>
          <w:color w:val="000000"/>
          <w:szCs w:val="16"/>
        </w:rPr>
        <w:tab/>
      </w:r>
      <w:r w:rsidRPr="004C475C">
        <w:rPr>
          <w:rFonts w:cs="Courier New"/>
          <w:noProof w:val="0"/>
          <w:color w:val="000000"/>
          <w:szCs w:val="16"/>
        </w:rPr>
        <w:tab/>
        <w:t>// elements, where the givenName field alternates between "John" and "Jane"</w:t>
      </w:r>
    </w:p>
    <w:p w14:paraId="6170DE14" w14:textId="77777777" w:rsidR="003C6A40" w:rsidRPr="004C475C" w:rsidRDefault="003C6A40" w:rsidP="003C6A40">
      <w:pPr>
        <w:pStyle w:val="PL"/>
        <w:rPr>
          <w:rFonts w:cs="Courier New"/>
          <w:noProof w:val="0"/>
          <w:color w:val="000000"/>
          <w:szCs w:val="16"/>
        </w:rPr>
      </w:pPr>
    </w:p>
    <w:p w14:paraId="42048BC5" w14:textId="77777777" w:rsidR="003C6A40" w:rsidRPr="004C475C" w:rsidRDefault="003C7190" w:rsidP="00E918B6">
      <w:pPr>
        <w:pStyle w:val="EX"/>
        <w:keepNext/>
        <w:rPr>
          <w:color w:val="000000"/>
        </w:rPr>
      </w:pPr>
      <w:r w:rsidRPr="004C475C">
        <w:t>EXAMPLE 2:</w:t>
      </w:r>
      <w:r w:rsidRPr="004C475C">
        <w:rPr>
          <w:color w:val="000000"/>
        </w:rPr>
        <w:tab/>
      </w:r>
      <w:r w:rsidR="003C6A40" w:rsidRPr="004C475C">
        <w:rPr>
          <w:color w:val="000000"/>
        </w:rPr>
        <w:t>Using the @index operator to assign matched values to variables.</w:t>
      </w:r>
    </w:p>
    <w:p w14:paraId="4372CAA0" w14:textId="77777777" w:rsidR="003C6A40" w:rsidRPr="004C475C" w:rsidRDefault="003C6A40" w:rsidP="00E918B6">
      <w:pPr>
        <w:pStyle w:val="PL"/>
        <w:keepNext/>
        <w:rPr>
          <w:noProof w:val="0"/>
        </w:rPr>
      </w:pPr>
      <w:r w:rsidRPr="004C475C">
        <w:rPr>
          <w:noProof w:val="0"/>
        </w:rPr>
        <w:tab/>
      </w:r>
      <w:r w:rsidRPr="004C475C">
        <w:rPr>
          <w:b/>
          <w:noProof w:val="0"/>
        </w:rPr>
        <w:t>var</w:t>
      </w:r>
      <w:r w:rsidRPr="004C475C">
        <w:rPr>
          <w:noProof w:val="0"/>
        </w:rPr>
        <w:t xml:space="preserve"> </w:t>
      </w:r>
      <w:r w:rsidRPr="004C475C">
        <w:rPr>
          <w:b/>
          <w:noProof w:val="0"/>
        </w:rPr>
        <w:t>charstring</w:t>
      </w:r>
      <w:r w:rsidRPr="004C475C">
        <w:rPr>
          <w:noProof w:val="0"/>
        </w:rPr>
        <w:t xml:space="preserve"> v_name[5];</w:t>
      </w:r>
    </w:p>
    <w:p w14:paraId="25D42F99" w14:textId="77777777" w:rsidR="003C6A40" w:rsidRPr="004C475C" w:rsidRDefault="003C6A40" w:rsidP="00E918B6">
      <w:pPr>
        <w:pStyle w:val="PL"/>
        <w:keepNext/>
        <w:rPr>
          <w:noProof w:val="0"/>
        </w:rPr>
      </w:pPr>
      <w:r w:rsidRPr="004C475C">
        <w:rPr>
          <w:noProof w:val="0"/>
        </w:rPr>
        <w:tab/>
      </w:r>
      <w:r w:rsidRPr="004C475C">
        <w:rPr>
          <w:b/>
          <w:noProof w:val="0"/>
        </w:rPr>
        <w:t>template</w:t>
      </w:r>
      <w:r w:rsidRPr="004C475C">
        <w:rPr>
          <w:noProof w:val="0"/>
        </w:rPr>
        <w:t xml:space="preserve"> RoN mw_c(</w:t>
      </w:r>
      <w:r w:rsidRPr="004C475C">
        <w:rPr>
          <w:b/>
          <w:noProof w:val="0"/>
        </w:rPr>
        <w:t>out</w:t>
      </w:r>
      <w:r w:rsidRPr="004C475C">
        <w:rPr>
          <w:noProof w:val="0"/>
        </w:rPr>
        <w:t xml:space="preserve"> </w:t>
      </w:r>
      <w:r w:rsidRPr="004C475C">
        <w:rPr>
          <w:b/>
          <w:noProof w:val="0"/>
        </w:rPr>
        <w:t>charstring</w:t>
      </w:r>
      <w:r w:rsidRPr="004C475C">
        <w:rPr>
          <w:noProof w:val="0"/>
        </w:rPr>
        <w:t xml:space="preserve"> p_name) := </w:t>
      </w:r>
    </w:p>
    <w:p w14:paraId="5832C165" w14:textId="77777777" w:rsidR="003C6A40" w:rsidRPr="004C475C" w:rsidRDefault="003C6A40" w:rsidP="00E918B6">
      <w:pPr>
        <w:pStyle w:val="PL"/>
        <w:keepNext/>
        <w:rPr>
          <w:noProof w:val="0"/>
        </w:rPr>
      </w:pPr>
      <w:r w:rsidRPr="004C475C">
        <w:rPr>
          <w:noProof w:val="0"/>
        </w:rPr>
        <w:tab/>
      </w:r>
      <w:r w:rsidRPr="004C475C">
        <w:rPr>
          <w:noProof w:val="0"/>
        </w:rPr>
        <w:tab/>
        <w:t xml:space="preserve">{ { givenName := </w:t>
      </w:r>
      <w:r w:rsidR="003571E7" w:rsidRPr="004C475C">
        <w:rPr>
          <w:noProof w:val="0"/>
        </w:rPr>
        <w:t>"</w:t>
      </w:r>
      <w:r w:rsidRPr="004C475C">
        <w:rPr>
          <w:noProof w:val="0"/>
        </w:rPr>
        <w:t>John</w:t>
      </w:r>
      <w:r w:rsidR="003571E7" w:rsidRPr="004C475C">
        <w:rPr>
          <w:noProof w:val="0"/>
        </w:rPr>
        <w:t>"</w:t>
      </w:r>
      <w:r w:rsidRPr="004C475C">
        <w:rPr>
          <w:noProof w:val="0"/>
        </w:rPr>
        <w:t>, surname := ? -&gt; p_name } }</w:t>
      </w:r>
    </w:p>
    <w:p w14:paraId="2E321E1A" w14:textId="77777777" w:rsidR="003C6A40" w:rsidRPr="004C475C" w:rsidRDefault="003C6A40" w:rsidP="00E918B6">
      <w:pPr>
        <w:pStyle w:val="PL"/>
        <w:keepNext/>
        <w:rPr>
          <w:noProof w:val="0"/>
        </w:rPr>
      </w:pPr>
      <w:r w:rsidRPr="004C475C">
        <w:rPr>
          <w:noProof w:val="0"/>
        </w:rPr>
        <w:tab/>
        <w:t>// the following two template are semantically equivalent and will assign the surname field</w:t>
      </w:r>
    </w:p>
    <w:p w14:paraId="53B9A030" w14:textId="77777777" w:rsidR="003C6A40" w:rsidRPr="004C475C" w:rsidRDefault="003C6A40" w:rsidP="00EF3F42">
      <w:pPr>
        <w:pStyle w:val="PL"/>
        <w:rPr>
          <w:noProof w:val="0"/>
        </w:rPr>
      </w:pPr>
      <w:r w:rsidRPr="004C475C">
        <w:rPr>
          <w:noProof w:val="0"/>
        </w:rPr>
        <w:tab/>
        <w:t>// of each matched template in each iteration of the repetition to a different element</w:t>
      </w:r>
    </w:p>
    <w:p w14:paraId="13433BFD" w14:textId="77777777" w:rsidR="003C6A40" w:rsidRPr="004C475C" w:rsidRDefault="003C6A40" w:rsidP="00EF3F42">
      <w:pPr>
        <w:pStyle w:val="PL"/>
        <w:rPr>
          <w:noProof w:val="0"/>
        </w:rPr>
      </w:pPr>
      <w:r w:rsidRPr="004C475C">
        <w:rPr>
          <w:noProof w:val="0"/>
        </w:rPr>
        <w:tab/>
        <w:t>// of the variable v_name</w:t>
      </w:r>
    </w:p>
    <w:p w14:paraId="156117A1" w14:textId="77777777" w:rsidR="003C6A40" w:rsidRPr="004C475C" w:rsidRDefault="003C6A40" w:rsidP="00EF3F42">
      <w:pPr>
        <w:pStyle w:val="PL"/>
        <w:rPr>
          <w:noProof w:val="0"/>
        </w:rPr>
      </w:pPr>
      <w:r w:rsidRPr="004C475C">
        <w:rPr>
          <w:noProof w:val="0"/>
        </w:rPr>
        <w:tab/>
      </w:r>
      <w:r w:rsidRPr="004C475C">
        <w:rPr>
          <w:b/>
          <w:noProof w:val="0"/>
        </w:rPr>
        <w:t>template</w:t>
      </w:r>
      <w:r w:rsidRPr="004C475C">
        <w:rPr>
          <w:noProof w:val="0"/>
        </w:rPr>
        <w:t xml:space="preserve"> RoN mw_d := { { { givenName := </w:t>
      </w:r>
      <w:r w:rsidR="003571E7" w:rsidRPr="004C475C">
        <w:rPr>
          <w:noProof w:val="0"/>
        </w:rPr>
        <w:t>"</w:t>
      </w:r>
      <w:r w:rsidRPr="004C475C">
        <w:rPr>
          <w:noProof w:val="0"/>
        </w:rPr>
        <w:t>John</w:t>
      </w:r>
      <w:r w:rsidR="003571E7" w:rsidRPr="004C475C">
        <w:rPr>
          <w:noProof w:val="0"/>
        </w:rPr>
        <w:t>"</w:t>
      </w:r>
      <w:r w:rsidRPr="004C475C">
        <w:rPr>
          <w:noProof w:val="0"/>
        </w:rPr>
        <w:t>, surname := ? -&gt; v_name[</w:t>
      </w:r>
      <w:r w:rsidRPr="004C475C">
        <w:rPr>
          <w:b/>
          <w:noProof w:val="0"/>
        </w:rPr>
        <w:t>@index</w:t>
      </w:r>
      <w:r w:rsidRPr="004C475C">
        <w:rPr>
          <w:noProof w:val="0"/>
        </w:rPr>
        <w:t>]} } #(2, 5) }</w:t>
      </w:r>
    </w:p>
    <w:p w14:paraId="48D4303D" w14:textId="77777777" w:rsidR="003C6A40" w:rsidRPr="004C475C" w:rsidRDefault="003C6A40" w:rsidP="00EF3F42">
      <w:pPr>
        <w:pStyle w:val="PL"/>
        <w:rPr>
          <w:noProof w:val="0"/>
        </w:rPr>
      </w:pPr>
      <w:r w:rsidRPr="004C475C">
        <w:rPr>
          <w:noProof w:val="0"/>
        </w:rPr>
        <w:tab/>
      </w:r>
      <w:r w:rsidRPr="004C475C">
        <w:rPr>
          <w:b/>
          <w:noProof w:val="0"/>
        </w:rPr>
        <w:t>template</w:t>
      </w:r>
      <w:r w:rsidRPr="004C475C">
        <w:rPr>
          <w:noProof w:val="0"/>
        </w:rPr>
        <w:t xml:space="preserve"> RoN mw_e := { mw_c(v_name[</w:t>
      </w:r>
      <w:r w:rsidRPr="004C475C">
        <w:rPr>
          <w:b/>
          <w:noProof w:val="0"/>
        </w:rPr>
        <w:t>@index</w:t>
      </w:r>
      <w:r w:rsidRPr="004C475C">
        <w:rPr>
          <w:noProof w:val="0"/>
        </w:rPr>
        <w:t>]) #(2, 5) }</w:t>
      </w:r>
    </w:p>
    <w:p w14:paraId="0F4B6935" w14:textId="77777777" w:rsidR="003C6A40" w:rsidRPr="004C475C" w:rsidRDefault="003C6A40" w:rsidP="003C6A40">
      <w:pPr>
        <w:pStyle w:val="PL"/>
        <w:rPr>
          <w:rFonts w:cs="Courier New"/>
          <w:noProof w:val="0"/>
          <w:color w:val="000000"/>
          <w:szCs w:val="16"/>
        </w:rPr>
      </w:pPr>
    </w:p>
    <w:p w14:paraId="5B0FCFF3" w14:textId="77777777" w:rsidR="003C6A40" w:rsidRPr="004C475C" w:rsidRDefault="003C7190" w:rsidP="003C7190">
      <w:pPr>
        <w:pStyle w:val="EX"/>
        <w:rPr>
          <w:szCs w:val="22"/>
        </w:rPr>
      </w:pPr>
      <w:r w:rsidRPr="004C475C">
        <w:rPr>
          <w:szCs w:val="22"/>
        </w:rPr>
        <w:t>EXAMPLE 3:</w:t>
      </w:r>
      <w:r w:rsidRPr="004C475C">
        <w:rPr>
          <w:color w:val="000000"/>
          <w:szCs w:val="22"/>
        </w:rPr>
        <w:tab/>
      </w:r>
      <w:r w:rsidR="003C6A40" w:rsidRPr="004C475C">
        <w:rPr>
          <w:color w:val="000000"/>
          <w:szCs w:val="22"/>
        </w:rPr>
        <w:t>Using the @index operator in nested repetitions.</w:t>
      </w:r>
    </w:p>
    <w:p w14:paraId="08A971E0" w14:textId="77777777" w:rsidR="003C6A40" w:rsidRPr="004C475C" w:rsidRDefault="003C6A40" w:rsidP="003C6A40">
      <w:pPr>
        <w:pStyle w:val="PL"/>
        <w:rPr>
          <w:rFonts w:cs="Courier New"/>
          <w:noProof w:val="0"/>
          <w:color w:val="000000"/>
          <w:szCs w:val="16"/>
        </w:rPr>
      </w:pPr>
      <w:r w:rsidRPr="004C475C">
        <w:rPr>
          <w:rFonts w:cs="Courier New"/>
          <w:noProof w:val="0"/>
          <w:color w:val="000000"/>
          <w:szCs w:val="16"/>
        </w:rPr>
        <w:tab/>
      </w:r>
      <w:r w:rsidRPr="004C475C">
        <w:rPr>
          <w:rFonts w:cs="Courier New"/>
          <w:b/>
          <w:noProof w:val="0"/>
          <w:color w:val="000000"/>
          <w:szCs w:val="16"/>
        </w:rPr>
        <w:t>type record of</w:t>
      </w:r>
      <w:r w:rsidRPr="004C475C">
        <w:rPr>
          <w:rFonts w:cs="Courier New"/>
          <w:noProof w:val="0"/>
          <w:color w:val="000000"/>
          <w:szCs w:val="16"/>
        </w:rPr>
        <w:t xml:space="preserve"> RoN RRoN;</w:t>
      </w:r>
    </w:p>
    <w:p w14:paraId="6782549F" w14:textId="77777777" w:rsidR="003C6A40" w:rsidRPr="004C475C" w:rsidRDefault="003C6A40" w:rsidP="003C6A40">
      <w:pPr>
        <w:pStyle w:val="PL"/>
        <w:rPr>
          <w:rFonts w:cs="Courier New"/>
          <w:noProof w:val="0"/>
          <w:color w:val="000000"/>
          <w:szCs w:val="16"/>
        </w:rPr>
      </w:pPr>
      <w:r w:rsidRPr="004C475C">
        <w:rPr>
          <w:rFonts w:cs="Courier New"/>
          <w:noProof w:val="0"/>
          <w:color w:val="000000"/>
          <w:szCs w:val="16"/>
        </w:rPr>
        <w:tab/>
      </w:r>
      <w:r w:rsidRPr="004C475C">
        <w:rPr>
          <w:rFonts w:cs="Courier New"/>
          <w:b/>
          <w:noProof w:val="0"/>
          <w:color w:val="000000"/>
          <w:szCs w:val="16"/>
        </w:rPr>
        <w:t>type record of</w:t>
      </w:r>
      <w:r w:rsidRPr="004C475C">
        <w:rPr>
          <w:rFonts w:cs="Courier New"/>
          <w:noProof w:val="0"/>
          <w:color w:val="000000"/>
          <w:szCs w:val="16"/>
        </w:rPr>
        <w:t xml:space="preserve"> charstring RoC;</w:t>
      </w:r>
    </w:p>
    <w:p w14:paraId="0DF54516" w14:textId="77777777" w:rsidR="003C6A40" w:rsidRPr="004C475C" w:rsidRDefault="003C6A40" w:rsidP="003C6A40">
      <w:pPr>
        <w:pStyle w:val="PL"/>
        <w:rPr>
          <w:rFonts w:cs="Courier New"/>
          <w:noProof w:val="0"/>
          <w:color w:val="000000"/>
          <w:szCs w:val="16"/>
        </w:rPr>
      </w:pPr>
      <w:r w:rsidRPr="004C475C">
        <w:rPr>
          <w:rFonts w:cs="Courier New"/>
          <w:noProof w:val="0"/>
          <w:color w:val="000000"/>
          <w:szCs w:val="16"/>
        </w:rPr>
        <w:tab/>
      </w:r>
      <w:r w:rsidRPr="004C475C">
        <w:rPr>
          <w:rFonts w:cs="Courier New"/>
          <w:b/>
          <w:noProof w:val="0"/>
          <w:color w:val="000000"/>
          <w:szCs w:val="16"/>
        </w:rPr>
        <w:t>type record of</w:t>
      </w:r>
      <w:r w:rsidRPr="004C475C">
        <w:rPr>
          <w:rFonts w:cs="Courier New"/>
          <w:noProof w:val="0"/>
          <w:color w:val="000000"/>
          <w:szCs w:val="16"/>
        </w:rPr>
        <w:t xml:space="preserve"> RoC RRoC;</w:t>
      </w:r>
    </w:p>
    <w:p w14:paraId="156810FF" w14:textId="77777777" w:rsidR="003C6A40" w:rsidRPr="004C475C" w:rsidRDefault="003C6A40" w:rsidP="003C6A40">
      <w:pPr>
        <w:pStyle w:val="PL"/>
        <w:rPr>
          <w:rFonts w:cs="Courier New"/>
          <w:noProof w:val="0"/>
          <w:color w:val="000000"/>
          <w:szCs w:val="16"/>
        </w:rPr>
      </w:pPr>
      <w:r w:rsidRPr="004C475C">
        <w:rPr>
          <w:rFonts w:cs="Courier New"/>
          <w:noProof w:val="0"/>
          <w:color w:val="000000"/>
          <w:szCs w:val="16"/>
        </w:rPr>
        <w:tab/>
      </w:r>
      <w:r w:rsidRPr="004C475C">
        <w:rPr>
          <w:rFonts w:cs="Courier New"/>
          <w:b/>
          <w:noProof w:val="0"/>
          <w:color w:val="000000"/>
          <w:szCs w:val="16"/>
        </w:rPr>
        <w:t>var</w:t>
      </w:r>
      <w:r w:rsidRPr="004C475C">
        <w:rPr>
          <w:rFonts w:cs="Courier New"/>
          <w:noProof w:val="0"/>
          <w:color w:val="000000"/>
          <w:szCs w:val="16"/>
        </w:rPr>
        <w:t xml:space="preserve"> RRoC v_nestedNames;</w:t>
      </w:r>
    </w:p>
    <w:p w14:paraId="5460BC5C" w14:textId="77777777" w:rsidR="003C6A40" w:rsidRPr="004C475C" w:rsidRDefault="003C6A40" w:rsidP="003C6A40">
      <w:pPr>
        <w:pStyle w:val="PL"/>
        <w:rPr>
          <w:rFonts w:cs="Courier New"/>
          <w:noProof w:val="0"/>
          <w:color w:val="000000"/>
          <w:szCs w:val="16"/>
        </w:rPr>
      </w:pPr>
      <w:r w:rsidRPr="004C475C">
        <w:rPr>
          <w:rFonts w:cs="Courier New"/>
          <w:noProof w:val="0"/>
          <w:color w:val="000000"/>
          <w:szCs w:val="16"/>
        </w:rPr>
        <w:tab/>
        <w:t xml:space="preserve">// the inner repletion </w:t>
      </w:r>
      <w:r w:rsidR="00042D42" w:rsidRPr="004C475C">
        <w:rPr>
          <w:rFonts w:cs="Courier New"/>
          <w:noProof w:val="0"/>
          <w:color w:val="000000"/>
          <w:szCs w:val="16"/>
        </w:rPr>
        <w:t>has to</w:t>
      </w:r>
      <w:r w:rsidRPr="004C475C">
        <w:rPr>
          <w:rFonts w:cs="Courier New"/>
          <w:noProof w:val="0"/>
          <w:color w:val="000000"/>
          <w:szCs w:val="16"/>
        </w:rPr>
        <w:t xml:space="preserve"> be restricted to a fixed length</w:t>
      </w:r>
    </w:p>
    <w:p w14:paraId="1E26F854" w14:textId="77777777" w:rsidR="003C6A40" w:rsidRPr="004C475C" w:rsidRDefault="003C6A40" w:rsidP="003C6A40">
      <w:pPr>
        <w:pStyle w:val="PL"/>
        <w:rPr>
          <w:rFonts w:cs="Courier New"/>
          <w:noProof w:val="0"/>
          <w:color w:val="000000"/>
          <w:szCs w:val="16"/>
        </w:rPr>
      </w:pPr>
      <w:r w:rsidRPr="004C475C">
        <w:rPr>
          <w:rFonts w:cs="Courier New"/>
          <w:noProof w:val="0"/>
          <w:color w:val="000000"/>
          <w:szCs w:val="16"/>
        </w:rPr>
        <w:tab/>
      </w:r>
      <w:r w:rsidRPr="004C475C">
        <w:rPr>
          <w:rFonts w:cs="Courier New"/>
          <w:b/>
          <w:noProof w:val="0"/>
          <w:color w:val="000000"/>
          <w:szCs w:val="16"/>
        </w:rPr>
        <w:t>template</w:t>
      </w:r>
      <w:r w:rsidRPr="004C475C">
        <w:rPr>
          <w:rFonts w:cs="Courier New"/>
          <w:noProof w:val="0"/>
          <w:color w:val="000000"/>
          <w:szCs w:val="16"/>
        </w:rPr>
        <w:t xml:space="preserve"> RoN mv_f(</w:t>
      </w:r>
      <w:r w:rsidRPr="004C475C">
        <w:rPr>
          <w:rFonts w:cs="Courier New"/>
          <w:b/>
          <w:noProof w:val="0"/>
          <w:color w:val="000000"/>
          <w:szCs w:val="16"/>
        </w:rPr>
        <w:t>out</w:t>
      </w:r>
      <w:r w:rsidRPr="004C475C">
        <w:rPr>
          <w:rFonts w:cs="Courier New"/>
          <w:noProof w:val="0"/>
          <w:color w:val="000000"/>
          <w:szCs w:val="16"/>
        </w:rPr>
        <w:t xml:space="preserve"> RoC p_names) := { mw_c(p_names[</w:t>
      </w:r>
      <w:r w:rsidRPr="004C475C">
        <w:rPr>
          <w:rFonts w:cs="Courier New"/>
          <w:b/>
          <w:noProof w:val="0"/>
          <w:color w:val="000000"/>
          <w:szCs w:val="16"/>
        </w:rPr>
        <w:t>@index</w:t>
      </w:r>
      <w:r w:rsidRPr="004C475C">
        <w:rPr>
          <w:rFonts w:cs="Courier New"/>
          <w:noProof w:val="0"/>
          <w:color w:val="000000"/>
          <w:szCs w:val="16"/>
        </w:rPr>
        <w:t>]) #(5) }</w:t>
      </w:r>
    </w:p>
    <w:p w14:paraId="58117F5D" w14:textId="77777777" w:rsidR="003C6A40" w:rsidRPr="004C475C" w:rsidRDefault="003C6A40" w:rsidP="003C6A40">
      <w:pPr>
        <w:pStyle w:val="PL"/>
        <w:rPr>
          <w:rFonts w:cs="Courier New"/>
          <w:noProof w:val="0"/>
          <w:color w:val="000000"/>
          <w:szCs w:val="16"/>
        </w:rPr>
      </w:pPr>
      <w:r w:rsidRPr="004C475C">
        <w:rPr>
          <w:rFonts w:cs="Courier New"/>
          <w:noProof w:val="0"/>
          <w:color w:val="000000"/>
          <w:szCs w:val="16"/>
        </w:rPr>
        <w:tab/>
        <w:t xml:space="preserve">// because we can only access the current index, each repetition layer can be </w:t>
      </w:r>
    </w:p>
    <w:p w14:paraId="324FEC40" w14:textId="77777777" w:rsidR="003C6A40" w:rsidRPr="004C475C" w:rsidRDefault="003C6A40" w:rsidP="003C6A40">
      <w:pPr>
        <w:pStyle w:val="PL"/>
        <w:rPr>
          <w:rFonts w:cs="Courier New"/>
          <w:noProof w:val="0"/>
          <w:color w:val="000000"/>
          <w:szCs w:val="16"/>
        </w:rPr>
      </w:pPr>
      <w:r w:rsidRPr="004C475C">
        <w:rPr>
          <w:rFonts w:cs="Courier New"/>
          <w:noProof w:val="0"/>
          <w:color w:val="000000"/>
          <w:szCs w:val="16"/>
        </w:rPr>
        <w:tab/>
        <w:t>// dealt with by adding a new template</w:t>
      </w:r>
    </w:p>
    <w:p w14:paraId="3F272872" w14:textId="77777777" w:rsidR="003C6A40" w:rsidRPr="004C475C" w:rsidRDefault="003C6A40" w:rsidP="003C6A40">
      <w:pPr>
        <w:pStyle w:val="PL"/>
        <w:rPr>
          <w:rFonts w:cs="Courier New"/>
          <w:noProof w:val="0"/>
          <w:color w:val="000000"/>
          <w:szCs w:val="16"/>
        </w:rPr>
      </w:pPr>
      <w:r w:rsidRPr="004C475C">
        <w:rPr>
          <w:rFonts w:cs="Courier New"/>
          <w:noProof w:val="0"/>
          <w:color w:val="000000"/>
          <w:szCs w:val="16"/>
        </w:rPr>
        <w:tab/>
      </w:r>
      <w:r w:rsidRPr="004C475C">
        <w:rPr>
          <w:rFonts w:cs="Courier New"/>
          <w:b/>
          <w:noProof w:val="0"/>
          <w:color w:val="000000"/>
          <w:szCs w:val="16"/>
        </w:rPr>
        <w:t>template</w:t>
      </w:r>
      <w:r w:rsidRPr="004C475C">
        <w:rPr>
          <w:rFonts w:cs="Courier New"/>
          <w:noProof w:val="0"/>
          <w:color w:val="000000"/>
          <w:szCs w:val="16"/>
        </w:rPr>
        <w:t xml:space="preserve"> RRoN mv_nestedRepetition := { mv_f(v_nestedNames[</w:t>
      </w:r>
      <w:r w:rsidRPr="004C475C">
        <w:rPr>
          <w:rFonts w:cs="Courier New"/>
          <w:b/>
          <w:noProof w:val="0"/>
          <w:color w:val="000000"/>
          <w:szCs w:val="16"/>
        </w:rPr>
        <w:t>@index</w:t>
      </w:r>
      <w:r w:rsidRPr="004C475C">
        <w:rPr>
          <w:rFonts w:cs="Courier New"/>
          <w:noProof w:val="0"/>
          <w:color w:val="000000"/>
          <w:szCs w:val="16"/>
        </w:rPr>
        <w:t>])# () }</w:t>
      </w:r>
    </w:p>
    <w:p w14:paraId="5C47650B" w14:textId="77777777" w:rsidR="007D451E" w:rsidRPr="004C475C" w:rsidRDefault="007D451E" w:rsidP="003C6A40">
      <w:pPr>
        <w:overflowPunct/>
        <w:autoSpaceDE/>
        <w:autoSpaceDN/>
        <w:adjustRightInd/>
        <w:spacing w:after="0"/>
        <w:textAlignment w:val="auto"/>
        <w:rPr>
          <w:rFonts w:ascii="Courier New" w:hAnsi="Courier New" w:cs="Courier New"/>
          <w:sz w:val="16"/>
          <w:szCs w:val="16"/>
        </w:rPr>
      </w:pPr>
    </w:p>
    <w:p w14:paraId="39FC49B6" w14:textId="60C476B7" w:rsidR="001D5BA9" w:rsidRPr="004C475C" w:rsidRDefault="002F0361" w:rsidP="001D5BA9">
      <w:pPr>
        <w:pStyle w:val="berschrift3"/>
      </w:pPr>
      <w:bookmarkStart w:id="43" w:name="clause_Repetition_string"/>
      <w:bookmarkStart w:id="44" w:name="_Toc39486340"/>
      <w:r w:rsidRPr="004C475C">
        <w:t>5.4.3</w:t>
      </w:r>
      <w:bookmarkEnd w:id="43"/>
      <w:r w:rsidR="00600E73" w:rsidRPr="004C475C">
        <w:tab/>
      </w:r>
      <w:r w:rsidR="001D5BA9" w:rsidRPr="004C475C">
        <w:t>Repetition in string</w:t>
      </w:r>
      <w:bookmarkEnd w:id="44"/>
    </w:p>
    <w:p w14:paraId="1EA4A87B" w14:textId="77777777" w:rsidR="001D5BA9" w:rsidRPr="004C475C" w:rsidRDefault="001D5BA9" w:rsidP="001D5BA9">
      <w:r w:rsidRPr="004C475C">
        <w:t xml:space="preserve">Inside templates of </w:t>
      </w:r>
      <w:r w:rsidRPr="004C475C">
        <w:rPr>
          <w:rFonts w:ascii="Courier New" w:hAnsi="Courier New" w:cs="Courier New"/>
          <w:b/>
        </w:rPr>
        <w:t>bitstring</w:t>
      </w:r>
      <w:r w:rsidRPr="004C475C">
        <w:t xml:space="preserve">, </w:t>
      </w:r>
      <w:r w:rsidRPr="004C475C">
        <w:rPr>
          <w:rFonts w:ascii="Courier New" w:hAnsi="Courier New" w:cs="Courier New"/>
          <w:b/>
        </w:rPr>
        <w:t>hexstring</w:t>
      </w:r>
      <w:r w:rsidRPr="004C475C">
        <w:t xml:space="preserve"> and </w:t>
      </w:r>
      <w:r w:rsidRPr="004C475C">
        <w:rPr>
          <w:rFonts w:ascii="Courier New" w:hAnsi="Courier New" w:cs="Courier New"/>
          <w:b/>
        </w:rPr>
        <w:t>octetstring</w:t>
      </w:r>
      <w:r w:rsidRPr="004C475C">
        <w:t xml:space="preserve"> types, the repetition symbol is used to match repeated occurrence of a string element.</w:t>
      </w:r>
    </w:p>
    <w:p w14:paraId="2DE03699" w14:textId="77777777" w:rsidR="001D5BA9" w:rsidRPr="004C475C" w:rsidRDefault="001D5BA9" w:rsidP="001D5BA9">
      <w:pPr>
        <w:spacing w:after="120"/>
        <w:rPr>
          <w:szCs w:val="24"/>
        </w:rPr>
      </w:pPr>
      <w:r w:rsidRPr="004C475C">
        <w:rPr>
          <w:b/>
          <w:i/>
          <w:szCs w:val="24"/>
        </w:rPr>
        <w:t>Syntactical Structure</w:t>
      </w:r>
    </w:p>
    <w:p w14:paraId="0D9B631A" w14:textId="77777777" w:rsidR="001D5BA9" w:rsidRPr="004C475C" w:rsidRDefault="001D5BA9" w:rsidP="00EF3F42">
      <w:pPr>
        <w:pStyle w:val="PL"/>
        <w:spacing w:after="120" w:line="360" w:lineRule="auto"/>
        <w:ind w:left="284"/>
        <w:rPr>
          <w:rFonts w:ascii="Times New Roman" w:hAnsi="Times New Roman"/>
          <w:i/>
          <w:noProof w:val="0"/>
          <w:sz w:val="20"/>
        </w:rPr>
      </w:pPr>
      <w:r w:rsidRPr="004C475C">
        <w:rPr>
          <w:rFonts w:ascii="Times New Roman" w:hAnsi="Times New Roman"/>
          <w:i/>
          <w:noProof w:val="0"/>
          <w:sz w:val="20"/>
        </w:rPr>
        <w:t>"#"(num | ( " (" [number][ "," [number]] ")" ))</w:t>
      </w:r>
    </w:p>
    <w:p w14:paraId="1D3595EB" w14:textId="77777777" w:rsidR="001D5BA9" w:rsidRPr="004C475C" w:rsidRDefault="001D5BA9" w:rsidP="001D5BA9">
      <w:r w:rsidRPr="004C475C">
        <w:t>The repetition symbol shall be used only inside values. It is used to specify that a preceding symbol of a binary string template (</w:t>
      </w:r>
      <w:r w:rsidRPr="004C475C">
        <w:rPr>
          <w:i/>
        </w:rPr>
        <w:t xml:space="preserve">AnyElement </w:t>
      </w:r>
      <w:r w:rsidRPr="004C475C">
        <w:t xml:space="preserve">or string element) should be matched a number of times. The following syntaxes are available: "#(n, m)", "#(n, )", "#( , m)", </w:t>
      </w:r>
      <w:r w:rsidR="00EF3F42" w:rsidRPr="004C475C">
        <w:t>"#(n)", "#n", "#(,)" or "#()".</w:t>
      </w:r>
    </w:p>
    <w:p w14:paraId="2BC51810" w14:textId="77777777" w:rsidR="001D5BA9" w:rsidRPr="004C475C" w:rsidRDefault="001D5BA9" w:rsidP="001D5BA9">
      <w:r w:rsidRPr="004C475C">
        <w:t xml:space="preserve">The form "#(n, m)" specifies that the preceding symbol shall be matched at least </w:t>
      </w:r>
      <w:r w:rsidRPr="004C475C">
        <w:rPr>
          <w:i/>
        </w:rPr>
        <w:t>n</w:t>
      </w:r>
      <w:r w:rsidRPr="004C475C">
        <w:t xml:space="preserve"> times but not more than </w:t>
      </w:r>
      <w:r w:rsidRPr="004C475C">
        <w:rPr>
          <w:i/>
        </w:rPr>
        <w:t>m</w:t>
      </w:r>
      <w:r w:rsidR="00EF3F42" w:rsidRPr="004C475C">
        <w:t xml:space="preserve"> times.</w:t>
      </w:r>
    </w:p>
    <w:p w14:paraId="4338E06D" w14:textId="77777777" w:rsidR="001D5BA9" w:rsidRPr="004C475C" w:rsidRDefault="001D5BA9" w:rsidP="001D5BA9">
      <w:r w:rsidRPr="004C475C">
        <w:t xml:space="preserve">The metacharacter postfix "#(n, )" specifies that the preceding symbol shall be matched at least </w:t>
      </w:r>
      <w:r w:rsidRPr="004C475C">
        <w:rPr>
          <w:i/>
        </w:rPr>
        <w:t>n</w:t>
      </w:r>
      <w:r w:rsidRPr="004C475C">
        <w:t xml:space="preserve"> times while "#( , m)" indicates that the preceding expression shall be matched not more than </w:t>
      </w:r>
      <w:r w:rsidRPr="004C475C">
        <w:rPr>
          <w:i/>
        </w:rPr>
        <w:t>m</w:t>
      </w:r>
      <w:r w:rsidR="00EF3F42" w:rsidRPr="004C475C">
        <w:t xml:space="preserve"> times.</w:t>
      </w:r>
    </w:p>
    <w:p w14:paraId="78067B6D" w14:textId="77777777" w:rsidR="001D5BA9" w:rsidRPr="004C475C" w:rsidRDefault="001D5BA9" w:rsidP="001D5BA9">
      <w:r w:rsidRPr="004C475C">
        <w:t xml:space="preserve">Metacharacters (postfixes) "#(n)" and "#n" specify that the preceding expression shall be matched exactly n times (they are equivalent to "#(n, n)"). In the form "#n", </w:t>
      </w:r>
      <w:r w:rsidRPr="004C475C">
        <w:rPr>
          <w:i/>
        </w:rPr>
        <w:t>n</w:t>
      </w:r>
      <w:r w:rsidR="00EF3F42" w:rsidRPr="004C475C">
        <w:t xml:space="preserve"> shall be a single digit.</w:t>
      </w:r>
    </w:p>
    <w:p w14:paraId="2BBA0FE4" w14:textId="77777777" w:rsidR="001D5BA9" w:rsidRPr="004C475C" w:rsidRDefault="001D5BA9" w:rsidP="001D5BA9">
      <w:r w:rsidRPr="004C475C">
        <w:t>The forms "#(,)" and "#()" are shorthand notations for "#(0,)", i.e. matches the preceding expression any number of times.</w:t>
      </w:r>
    </w:p>
    <w:p w14:paraId="1C006B15" w14:textId="77777777" w:rsidR="001D5BA9" w:rsidRPr="004C475C" w:rsidRDefault="001D5BA9" w:rsidP="001D5BA9">
      <w:pPr>
        <w:rPr>
          <w:szCs w:val="24"/>
        </w:rPr>
      </w:pPr>
      <w:r w:rsidRPr="004C475C">
        <w:rPr>
          <w:b/>
          <w:i/>
          <w:szCs w:val="24"/>
        </w:rPr>
        <w:t>Restrictions</w:t>
      </w:r>
    </w:p>
    <w:p w14:paraId="5718C285" w14:textId="77777777" w:rsidR="001D5BA9" w:rsidRPr="004C475C" w:rsidRDefault="001D5BA9" w:rsidP="00EF3F42">
      <w:pPr>
        <w:pStyle w:val="BL"/>
        <w:numPr>
          <w:ilvl w:val="0"/>
          <w:numId w:val="40"/>
        </w:numPr>
      </w:pPr>
      <w:r w:rsidRPr="004C475C">
        <w:t>Using repetition as the first item in the string shall cause an error.</w:t>
      </w:r>
    </w:p>
    <w:p w14:paraId="6BEB4380" w14:textId="77777777" w:rsidR="001D5BA9" w:rsidRPr="004C475C" w:rsidRDefault="001D5BA9" w:rsidP="001D5BA9">
      <w:pPr>
        <w:pStyle w:val="BL"/>
      </w:pPr>
      <w:r w:rsidRPr="004C475C">
        <w:t>Adding another repetition to a symbol that already has repetition attached shall cause an error.</w:t>
      </w:r>
    </w:p>
    <w:p w14:paraId="3B8987E0" w14:textId="4568752F" w:rsidR="001D5BA9" w:rsidRPr="004C475C" w:rsidRDefault="001D5BA9" w:rsidP="001D5BA9">
      <w:pPr>
        <w:pStyle w:val="BL"/>
      </w:pPr>
      <w:r w:rsidRPr="004C475C">
        <w:t xml:space="preserve">Applying repetition to </w:t>
      </w:r>
      <w:r w:rsidRPr="004C475C">
        <w:rPr>
          <w:i/>
        </w:rPr>
        <w:t>AnyElementsOrNone</w:t>
      </w:r>
      <w:r w:rsidRPr="004C475C">
        <w:t xml:space="preserve"> has no effect</w:t>
      </w:r>
      <w:r w:rsidR="005952EA" w:rsidRPr="004C475C">
        <w:t>.</w:t>
      </w:r>
    </w:p>
    <w:p w14:paraId="262E7850" w14:textId="77777777" w:rsidR="001D5BA9" w:rsidRPr="004C475C" w:rsidRDefault="001D5BA9" w:rsidP="00575373">
      <w:pPr>
        <w:pStyle w:val="EX"/>
      </w:pPr>
      <w:r w:rsidRPr="004C475C">
        <w:t>EXAMPLE:</w:t>
      </w:r>
    </w:p>
    <w:p w14:paraId="5FCA6A08" w14:textId="77777777" w:rsidR="001D5BA9" w:rsidRPr="004C475C" w:rsidRDefault="001D5BA9" w:rsidP="001D5BA9">
      <w:pPr>
        <w:rPr>
          <w:rFonts w:ascii="Courier New" w:hAnsi="Courier New" w:cs="Courier New"/>
          <w:sz w:val="16"/>
          <w:szCs w:val="16"/>
        </w:rPr>
      </w:pPr>
      <w:r w:rsidRPr="004C475C">
        <w:rPr>
          <w:rFonts w:ascii="Courier New" w:hAnsi="Courier New" w:cs="Courier New"/>
          <w:b/>
          <w:sz w:val="16"/>
          <w:szCs w:val="16"/>
        </w:rPr>
        <w:t>template bitstring</w:t>
      </w:r>
      <w:r w:rsidRPr="004C475C">
        <w:rPr>
          <w:rFonts w:ascii="Courier New" w:hAnsi="Courier New" w:cs="Courier New"/>
          <w:sz w:val="16"/>
          <w:szCs w:val="16"/>
        </w:rPr>
        <w:t xml:space="preserve"> mw_repe1 := '1?#(3,5)'B;</w:t>
      </w:r>
      <w:r w:rsidRPr="004C475C">
        <w:rPr>
          <w:rFonts w:ascii="Courier New" w:hAnsi="Courier New" w:cs="Courier New"/>
          <w:sz w:val="16"/>
          <w:szCs w:val="16"/>
        </w:rPr>
        <w:br/>
        <w:t xml:space="preserve">       // matches bitstrings whose first bit is equal to one, followed by 3..5 other bits</w:t>
      </w:r>
      <w:r w:rsidRPr="004C475C">
        <w:rPr>
          <w:rFonts w:ascii="Courier New" w:hAnsi="Courier New" w:cs="Courier New"/>
          <w:sz w:val="16"/>
          <w:szCs w:val="16"/>
        </w:rPr>
        <w:br/>
      </w:r>
    </w:p>
    <w:p w14:paraId="73528DFE" w14:textId="77777777" w:rsidR="001D5BA9" w:rsidRPr="004C475C" w:rsidRDefault="001D5BA9" w:rsidP="001D5BA9">
      <w:pPr>
        <w:rPr>
          <w:rFonts w:ascii="Courier New" w:hAnsi="Courier New" w:cs="Courier New"/>
          <w:sz w:val="16"/>
          <w:szCs w:val="16"/>
        </w:rPr>
      </w:pPr>
      <w:r w:rsidRPr="004C475C">
        <w:rPr>
          <w:rFonts w:ascii="Courier New" w:hAnsi="Courier New" w:cs="Courier New"/>
          <w:b/>
          <w:sz w:val="16"/>
          <w:szCs w:val="16"/>
        </w:rPr>
        <w:lastRenderedPageBreak/>
        <w:t>template octetstring</w:t>
      </w:r>
      <w:r w:rsidRPr="004C475C">
        <w:rPr>
          <w:rFonts w:ascii="Courier New" w:hAnsi="Courier New" w:cs="Courier New"/>
          <w:sz w:val="16"/>
          <w:szCs w:val="16"/>
        </w:rPr>
        <w:t xml:space="preserve"> mw_repe2 := 'AB#3'O;</w:t>
      </w:r>
      <w:r w:rsidRPr="004C475C">
        <w:rPr>
          <w:rFonts w:ascii="Courier New" w:hAnsi="Courier New" w:cs="Courier New"/>
          <w:sz w:val="16"/>
          <w:szCs w:val="16"/>
        </w:rPr>
        <w:br/>
        <w:t xml:space="preserve">       // matches an octestring 'ABABAB'O </w:t>
      </w:r>
    </w:p>
    <w:p w14:paraId="411E485A" w14:textId="74F1B593" w:rsidR="001D5BA9" w:rsidRPr="004C475C" w:rsidRDefault="001D5BA9" w:rsidP="001D5BA9">
      <w:pPr>
        <w:pStyle w:val="berschrift3"/>
      </w:pPr>
      <w:bookmarkStart w:id="45" w:name="_Toc39486341"/>
      <w:r w:rsidRPr="004C475C">
        <w:t>5.4.4</w:t>
      </w:r>
      <w:r w:rsidRPr="004C475C">
        <w:tab/>
        <w:t>Modifications to ETSI ES 201 873-1, clause 15.11 (Concatenating templates of string and list types)</w:t>
      </w:r>
      <w:bookmarkEnd w:id="45"/>
    </w:p>
    <w:p w14:paraId="41CA80EF" w14:textId="77777777" w:rsidR="00912007" w:rsidRPr="004C475C" w:rsidRDefault="00912007" w:rsidP="00112339">
      <w:pPr>
        <w:pStyle w:val="berschrift4"/>
      </w:pPr>
      <w:bookmarkStart w:id="46" w:name="_Toc39486342"/>
      <w:r w:rsidRPr="004C475C">
        <w:t>5.4.4.0</w:t>
      </w:r>
      <w:r w:rsidRPr="004C475C">
        <w:tab/>
        <w:t>General</w:t>
      </w:r>
      <w:bookmarkEnd w:id="46"/>
    </w:p>
    <w:p w14:paraId="10C11B4E" w14:textId="5A83231A" w:rsidR="00912007" w:rsidRPr="004C475C" w:rsidRDefault="00912007" w:rsidP="001D5BA9">
      <w:r w:rsidRPr="004C475C">
        <w:t xml:space="preserve">The </w:t>
      </w:r>
      <w:r w:rsidR="00E043E7" w:rsidRPr="004C475C">
        <w:t>modifications</w:t>
      </w:r>
      <w:r w:rsidRPr="004C475C">
        <w:t xml:space="preserve"> to ETSI ES 201 873-1</w:t>
      </w:r>
      <w:r w:rsidR="00C57487" w:rsidRPr="004C475C">
        <w:t xml:space="preserve"> [</w:t>
      </w:r>
      <w:r w:rsidR="00C57487" w:rsidRPr="004C475C">
        <w:rPr>
          <w:color w:val="0000FF"/>
        </w:rPr>
        <w:fldChar w:fldCharType="begin"/>
      </w:r>
      <w:r w:rsidR="00C57487" w:rsidRPr="004C475C">
        <w:rPr>
          <w:color w:val="0000FF"/>
        </w:rPr>
        <w:instrText xml:space="preserve">REF REF_ES201873_1 \h </w:instrText>
      </w:r>
      <w:r w:rsidR="00C57487" w:rsidRPr="004C475C">
        <w:rPr>
          <w:color w:val="0000FF"/>
        </w:rPr>
      </w:r>
      <w:r w:rsidR="00C57487" w:rsidRPr="004C475C">
        <w:rPr>
          <w:color w:val="0000FF"/>
        </w:rPr>
        <w:fldChar w:fldCharType="separate"/>
      </w:r>
      <w:r w:rsidR="009C01CA" w:rsidRPr="004C475C">
        <w:t>1</w:t>
      </w:r>
      <w:r w:rsidR="00C57487" w:rsidRPr="004C475C">
        <w:rPr>
          <w:color w:val="0000FF"/>
        </w:rPr>
        <w:fldChar w:fldCharType="end"/>
      </w:r>
      <w:r w:rsidR="00C57487" w:rsidRPr="004C475C">
        <w:t>]</w:t>
      </w:r>
      <w:r w:rsidRPr="004C475C">
        <w:t>, clause 15.11 (Concatenating templates of string and list types) shall be done in t</w:t>
      </w:r>
      <w:r w:rsidR="00553028" w:rsidRPr="004C475C">
        <w:t>wo steps. Step 2 (described in c</w:t>
      </w:r>
      <w:r w:rsidRPr="004C475C">
        <w:t xml:space="preserve">lause </w:t>
      </w:r>
      <w:r w:rsidR="00CB4EDC" w:rsidRPr="004C475C">
        <w:rPr>
          <w:b/>
        </w:rPr>
        <w:fldChar w:fldCharType="begin"/>
      </w:r>
      <w:r w:rsidR="00CB4EDC" w:rsidRPr="004C475C">
        <w:instrText xml:space="preserve"> REF clause_ConcatModification_Step2 \h </w:instrText>
      </w:r>
      <w:r w:rsidR="00CB4EDC" w:rsidRPr="004C475C">
        <w:rPr>
          <w:b/>
        </w:rPr>
      </w:r>
      <w:r w:rsidR="00CB4EDC" w:rsidRPr="004C475C">
        <w:rPr>
          <w:b/>
        </w:rPr>
        <w:fldChar w:fldCharType="separate"/>
      </w:r>
      <w:r w:rsidR="009C01CA" w:rsidRPr="004C475C">
        <w:t>5.4.4.2</w:t>
      </w:r>
      <w:r w:rsidR="00CB4EDC" w:rsidRPr="004C475C">
        <w:rPr>
          <w:b/>
        </w:rPr>
        <w:fldChar w:fldCharType="end"/>
      </w:r>
      <w:r w:rsidRPr="004C475C">
        <w:t>) shall be performed on the result of Step 1 (de</w:t>
      </w:r>
      <w:r w:rsidR="00553028" w:rsidRPr="004C475C">
        <w:t>scribed in clause </w:t>
      </w:r>
      <w:r w:rsidR="00CB4EDC" w:rsidRPr="004C475C">
        <w:rPr>
          <w:b/>
        </w:rPr>
        <w:fldChar w:fldCharType="begin"/>
      </w:r>
      <w:r w:rsidR="00CB4EDC" w:rsidRPr="004C475C">
        <w:instrText xml:space="preserve"> REF clause_ConcatModification_Step1 \h </w:instrText>
      </w:r>
      <w:r w:rsidR="00CB4EDC" w:rsidRPr="004C475C">
        <w:rPr>
          <w:b/>
        </w:rPr>
      </w:r>
      <w:r w:rsidR="00CB4EDC" w:rsidRPr="004C475C">
        <w:rPr>
          <w:b/>
        </w:rPr>
        <w:fldChar w:fldCharType="separate"/>
      </w:r>
      <w:r w:rsidR="009C01CA" w:rsidRPr="004C475C">
        <w:t>5.4.4.1</w:t>
      </w:r>
      <w:r w:rsidR="00CB4EDC" w:rsidRPr="004C475C">
        <w:rPr>
          <w:b/>
        </w:rPr>
        <w:fldChar w:fldCharType="end"/>
      </w:r>
      <w:r w:rsidRPr="004C475C">
        <w:t>).</w:t>
      </w:r>
    </w:p>
    <w:p w14:paraId="5B4147F1" w14:textId="2467600D" w:rsidR="00912007" w:rsidRPr="004C475C" w:rsidRDefault="00912007" w:rsidP="00112339">
      <w:pPr>
        <w:pStyle w:val="berschrift4"/>
      </w:pPr>
      <w:bookmarkStart w:id="47" w:name="clause_ConcatModification_Step1"/>
      <w:bookmarkStart w:id="48" w:name="_Toc39486343"/>
      <w:r w:rsidRPr="004C475C">
        <w:t>5.4.4.1</w:t>
      </w:r>
      <w:bookmarkEnd w:id="47"/>
      <w:r w:rsidRPr="004C475C">
        <w:tab/>
        <w:t>Step 1 of modifications to ETSI ES 201 873-1, clause 15.11</w:t>
      </w:r>
      <w:bookmarkEnd w:id="48"/>
    </w:p>
    <w:p w14:paraId="7271C2C3" w14:textId="49C97197" w:rsidR="001D5BA9" w:rsidRPr="004C475C" w:rsidRDefault="001D5BA9" w:rsidP="001D5BA9">
      <w:r w:rsidRPr="004C475C">
        <w:t xml:space="preserve">The second and third paragraph of </w:t>
      </w:r>
      <w:r w:rsidR="00600E73" w:rsidRPr="004C475C">
        <w:t xml:space="preserve">clause 15.11 of </w:t>
      </w:r>
      <w:r w:rsidR="00912007" w:rsidRPr="004C475C">
        <w:t>ETSI ES 201 873-1</w:t>
      </w:r>
      <w:r w:rsidR="00C57487" w:rsidRPr="004C475C">
        <w:t xml:space="preserve"> [</w:t>
      </w:r>
      <w:r w:rsidR="00C57487" w:rsidRPr="004C475C">
        <w:rPr>
          <w:color w:val="0000FF"/>
        </w:rPr>
        <w:fldChar w:fldCharType="begin"/>
      </w:r>
      <w:r w:rsidR="00C57487" w:rsidRPr="004C475C">
        <w:rPr>
          <w:color w:val="0000FF"/>
        </w:rPr>
        <w:instrText xml:space="preserve">REF REF_ES201873_1 \h </w:instrText>
      </w:r>
      <w:r w:rsidR="00C57487" w:rsidRPr="004C475C">
        <w:rPr>
          <w:color w:val="0000FF"/>
        </w:rPr>
      </w:r>
      <w:r w:rsidR="00C57487" w:rsidRPr="004C475C">
        <w:rPr>
          <w:color w:val="0000FF"/>
        </w:rPr>
        <w:fldChar w:fldCharType="separate"/>
      </w:r>
      <w:r w:rsidR="009C01CA" w:rsidRPr="004C475C">
        <w:t>1</w:t>
      </w:r>
      <w:r w:rsidR="00C57487" w:rsidRPr="004C475C">
        <w:rPr>
          <w:color w:val="0000FF"/>
        </w:rPr>
        <w:fldChar w:fldCharType="end"/>
      </w:r>
      <w:r w:rsidR="00C57487" w:rsidRPr="004C475C">
        <w:t>]</w:t>
      </w:r>
      <w:r w:rsidR="00912007" w:rsidRPr="004C475C">
        <w:t xml:space="preserve"> </w:t>
      </w:r>
      <w:r w:rsidRPr="004C475C">
        <w:t>are replaced with the following ones:</w:t>
      </w:r>
    </w:p>
    <w:p w14:paraId="1149A75B" w14:textId="77777777" w:rsidR="001D5BA9" w:rsidRPr="004C475C" w:rsidRDefault="001D5BA9" w:rsidP="001D5BA9">
      <w:r w:rsidRPr="004C475C">
        <w:t xml:space="preserve">The single templates of binary string types shall evaluate only to the matching mechanisms specific value, combined template, </w:t>
      </w:r>
      <w:r w:rsidRPr="004C475C">
        <w:rPr>
          <w:i/>
        </w:rPr>
        <w:t>AnyValue</w:t>
      </w:r>
      <w:r w:rsidRPr="004C475C">
        <w:t xml:space="preserve"> with or without a length attribute or </w:t>
      </w:r>
      <w:r w:rsidRPr="004C475C">
        <w:rPr>
          <w:i/>
        </w:rPr>
        <w:t>AnyValueOrNone</w:t>
      </w:r>
      <w:r w:rsidRPr="004C475C">
        <w:t xml:space="preserve"> with a length attribute.</w:t>
      </w:r>
    </w:p>
    <w:p w14:paraId="51A612EB" w14:textId="5BA53871" w:rsidR="001D5BA9" w:rsidRPr="004C475C" w:rsidRDefault="001D5BA9" w:rsidP="001D5BA9">
      <w:r w:rsidRPr="004C475C">
        <w:t xml:space="preserve">The concatenation of templates of binary string types results in the sequential concatenation of the single templates from left to right. All matching symbols </w:t>
      </w:r>
      <w:r w:rsidRPr="004C475C">
        <w:rPr>
          <w:i/>
        </w:rPr>
        <w:t>AnyValue</w:t>
      </w:r>
      <w:r w:rsidRPr="004C475C">
        <w:t xml:space="preserve"> and </w:t>
      </w:r>
      <w:r w:rsidRPr="004C475C">
        <w:rPr>
          <w:i/>
        </w:rPr>
        <w:t xml:space="preserve">AnyValueOrNone </w:t>
      </w:r>
      <w:r w:rsidRPr="004C475C">
        <w:t xml:space="preserve">are replaced by </w:t>
      </w:r>
      <w:r w:rsidRPr="004C475C">
        <w:rPr>
          <w:i/>
        </w:rPr>
        <w:t xml:space="preserve">AnyElement </w:t>
      </w:r>
      <w:r w:rsidRPr="004C475C">
        <w:t xml:space="preserve">(possibly followed by a repetition symbol) or </w:t>
      </w:r>
      <w:r w:rsidRPr="004C475C">
        <w:rPr>
          <w:i/>
        </w:rPr>
        <w:t xml:space="preserve">AnyElementsOrNone </w:t>
      </w:r>
      <w:r w:rsidRPr="004C475C">
        <w:t xml:space="preserve">matching symbols according to the table </w:t>
      </w:r>
      <w:r w:rsidR="004758A6" w:rsidRPr="004C475C">
        <w:t>14</w:t>
      </w:r>
      <w:r w:rsidRPr="004C475C">
        <w:t xml:space="preserve"> before concatenation.</w:t>
      </w:r>
    </w:p>
    <w:p w14:paraId="1DBF8DBA" w14:textId="71052D25" w:rsidR="004758A6" w:rsidRPr="004C475C" w:rsidRDefault="004758A6" w:rsidP="004758A6">
      <w:r w:rsidRPr="004C475C">
        <w:t>Table 14 of ETSI ES 201 873-1 [</w:t>
      </w:r>
      <w:r w:rsidRPr="004C475C">
        <w:fldChar w:fldCharType="begin"/>
      </w:r>
      <w:r w:rsidRPr="004C475C">
        <w:instrText xml:space="preserve">REF REF_ES201873_1 \h </w:instrText>
      </w:r>
      <w:r w:rsidRPr="004C475C">
        <w:fldChar w:fldCharType="separate"/>
      </w:r>
      <w:r w:rsidR="009C01CA" w:rsidRPr="004C475C">
        <w:t>1</w:t>
      </w:r>
      <w:r w:rsidRPr="004C475C">
        <w:fldChar w:fldCharType="end"/>
      </w:r>
      <w:r w:rsidRPr="004C475C">
        <w:t>] shall be modified as shown below.</w:t>
      </w:r>
    </w:p>
    <w:p w14:paraId="6B30986F" w14:textId="292230CC" w:rsidR="001D5BA9" w:rsidRPr="004C475C" w:rsidRDefault="001D5BA9" w:rsidP="001D5BA9">
      <w:pPr>
        <w:pStyle w:val="TH"/>
        <w:keepLines w:val="0"/>
      </w:pPr>
      <w:bookmarkStart w:id="49" w:name="table_15_1"/>
      <w:r w:rsidRPr="004C475C">
        <w:t xml:space="preserve">Table </w:t>
      </w:r>
      <w:bookmarkEnd w:id="49"/>
      <w:r w:rsidR="004758A6" w:rsidRPr="004C475C">
        <w:t>14</w:t>
      </w:r>
      <w:r w:rsidRPr="004C475C">
        <w:t xml:space="preserve"> Transformation of binary string templates before concatenation</w:t>
      </w:r>
    </w:p>
    <w:tbl>
      <w:tblPr>
        <w:tblW w:w="9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239"/>
        <w:gridCol w:w="2374"/>
        <w:gridCol w:w="2374"/>
        <w:gridCol w:w="2374"/>
      </w:tblGrid>
      <w:tr w:rsidR="001D5BA9" w:rsidRPr="004C475C" w14:paraId="0C8FF2AA" w14:textId="77777777" w:rsidTr="001D5BA9">
        <w:trPr>
          <w:tblHeader/>
          <w:jc w:val="center"/>
        </w:trPr>
        <w:tc>
          <w:tcPr>
            <w:tcW w:w="2239" w:type="dxa"/>
            <w:tcBorders>
              <w:top w:val="single" w:sz="4" w:space="0" w:color="auto"/>
              <w:left w:val="single" w:sz="4" w:space="0" w:color="auto"/>
              <w:bottom w:val="single" w:sz="4" w:space="0" w:color="auto"/>
              <w:right w:val="single" w:sz="4" w:space="0" w:color="auto"/>
            </w:tcBorders>
            <w:hideMark/>
          </w:tcPr>
          <w:p w14:paraId="4254DD13" w14:textId="77777777" w:rsidR="001D5BA9" w:rsidRPr="004C475C" w:rsidRDefault="001D5BA9" w:rsidP="001D5BA9">
            <w:pPr>
              <w:pStyle w:val="TAH"/>
              <w:keepLines w:val="0"/>
            </w:pPr>
            <w:r w:rsidRPr="004C475C">
              <w:t>Concatenation operand</w:t>
            </w:r>
          </w:p>
        </w:tc>
        <w:tc>
          <w:tcPr>
            <w:tcW w:w="2374" w:type="dxa"/>
            <w:tcBorders>
              <w:top w:val="single" w:sz="4" w:space="0" w:color="auto"/>
              <w:left w:val="single" w:sz="4" w:space="0" w:color="auto"/>
              <w:bottom w:val="single" w:sz="4" w:space="0" w:color="auto"/>
              <w:right w:val="single" w:sz="4" w:space="0" w:color="auto"/>
            </w:tcBorders>
          </w:tcPr>
          <w:p w14:paraId="4CB1FA64" w14:textId="77777777" w:rsidR="001D5BA9" w:rsidRPr="004C475C" w:rsidRDefault="001D5BA9" w:rsidP="001D5BA9">
            <w:pPr>
              <w:pStyle w:val="TAH"/>
              <w:keepLines w:val="0"/>
            </w:pPr>
            <w:r w:rsidRPr="004C475C">
              <w:t>Transformed bitstring</w:t>
            </w:r>
          </w:p>
        </w:tc>
        <w:tc>
          <w:tcPr>
            <w:tcW w:w="2374" w:type="dxa"/>
            <w:tcBorders>
              <w:top w:val="single" w:sz="4" w:space="0" w:color="auto"/>
              <w:left w:val="single" w:sz="4" w:space="0" w:color="auto"/>
              <w:bottom w:val="single" w:sz="4" w:space="0" w:color="auto"/>
              <w:right w:val="single" w:sz="4" w:space="0" w:color="auto"/>
            </w:tcBorders>
          </w:tcPr>
          <w:p w14:paraId="62DFBC05" w14:textId="77777777" w:rsidR="001D5BA9" w:rsidRPr="004C475C" w:rsidRDefault="001D5BA9" w:rsidP="001D5BA9">
            <w:pPr>
              <w:pStyle w:val="TAH"/>
              <w:keepLines w:val="0"/>
            </w:pPr>
            <w:r w:rsidRPr="004C475C">
              <w:t>Transformed hexstring</w:t>
            </w:r>
          </w:p>
        </w:tc>
        <w:tc>
          <w:tcPr>
            <w:tcW w:w="2374" w:type="dxa"/>
            <w:tcBorders>
              <w:top w:val="single" w:sz="4" w:space="0" w:color="auto"/>
              <w:left w:val="single" w:sz="4" w:space="0" w:color="auto"/>
              <w:bottom w:val="single" w:sz="4" w:space="0" w:color="auto"/>
              <w:right w:val="single" w:sz="4" w:space="0" w:color="auto"/>
            </w:tcBorders>
            <w:hideMark/>
          </w:tcPr>
          <w:p w14:paraId="3C3D0906" w14:textId="77777777" w:rsidR="001D5BA9" w:rsidRPr="004C475C" w:rsidRDefault="001D5BA9" w:rsidP="001D5BA9">
            <w:pPr>
              <w:pStyle w:val="TAH"/>
              <w:keepLines w:val="0"/>
            </w:pPr>
            <w:r w:rsidRPr="004C475C">
              <w:t>Transformed octetstring</w:t>
            </w:r>
          </w:p>
        </w:tc>
      </w:tr>
      <w:tr w:rsidR="001D5BA9" w:rsidRPr="004C475C" w14:paraId="26E83E8F" w14:textId="77777777" w:rsidTr="001D5BA9">
        <w:trPr>
          <w:jc w:val="center"/>
        </w:trPr>
        <w:tc>
          <w:tcPr>
            <w:tcW w:w="2239" w:type="dxa"/>
            <w:tcBorders>
              <w:top w:val="single" w:sz="4" w:space="0" w:color="auto"/>
              <w:left w:val="single" w:sz="4" w:space="0" w:color="auto"/>
              <w:bottom w:val="single" w:sz="4" w:space="0" w:color="auto"/>
              <w:right w:val="single" w:sz="4" w:space="0" w:color="auto"/>
            </w:tcBorders>
            <w:hideMark/>
          </w:tcPr>
          <w:p w14:paraId="095D222D" w14:textId="77777777" w:rsidR="001D5BA9" w:rsidRPr="004C475C" w:rsidRDefault="001D5BA9" w:rsidP="001D5BA9">
            <w:pPr>
              <w:pStyle w:val="TAC"/>
              <w:rPr>
                <w:rFonts w:cs="Arial"/>
              </w:rPr>
            </w:pPr>
            <w:r w:rsidRPr="004C475C">
              <w:t>?, ? length(0..infinity) or * length(0..infinity)</w:t>
            </w:r>
          </w:p>
        </w:tc>
        <w:tc>
          <w:tcPr>
            <w:tcW w:w="2374" w:type="dxa"/>
            <w:tcBorders>
              <w:top w:val="single" w:sz="4" w:space="0" w:color="auto"/>
              <w:left w:val="single" w:sz="4" w:space="0" w:color="auto"/>
              <w:bottom w:val="single" w:sz="4" w:space="0" w:color="auto"/>
              <w:right w:val="single" w:sz="4" w:space="0" w:color="auto"/>
            </w:tcBorders>
            <w:vAlign w:val="center"/>
          </w:tcPr>
          <w:p w14:paraId="54F4D796" w14:textId="77777777" w:rsidR="001D5BA9" w:rsidRPr="004C475C" w:rsidRDefault="001D5BA9" w:rsidP="001D5BA9">
            <w:pPr>
              <w:pStyle w:val="TAL"/>
              <w:jc w:val="center"/>
            </w:pPr>
            <w:r w:rsidRPr="004C475C">
              <w:t>'*'B</w:t>
            </w:r>
          </w:p>
        </w:tc>
        <w:tc>
          <w:tcPr>
            <w:tcW w:w="2374" w:type="dxa"/>
            <w:tcBorders>
              <w:top w:val="single" w:sz="4" w:space="0" w:color="auto"/>
              <w:left w:val="single" w:sz="4" w:space="0" w:color="auto"/>
              <w:bottom w:val="single" w:sz="4" w:space="0" w:color="auto"/>
              <w:right w:val="single" w:sz="4" w:space="0" w:color="auto"/>
            </w:tcBorders>
            <w:vAlign w:val="center"/>
          </w:tcPr>
          <w:p w14:paraId="4FFF7B05" w14:textId="77777777" w:rsidR="001D5BA9" w:rsidRPr="004C475C" w:rsidRDefault="001D5BA9" w:rsidP="001D5BA9">
            <w:pPr>
              <w:pStyle w:val="TAL"/>
              <w:jc w:val="center"/>
            </w:pPr>
            <w:r w:rsidRPr="004C475C">
              <w:t>'*'H</w:t>
            </w:r>
          </w:p>
        </w:tc>
        <w:tc>
          <w:tcPr>
            <w:tcW w:w="2374" w:type="dxa"/>
            <w:tcBorders>
              <w:top w:val="single" w:sz="4" w:space="0" w:color="auto"/>
              <w:left w:val="single" w:sz="4" w:space="0" w:color="auto"/>
              <w:bottom w:val="single" w:sz="4" w:space="0" w:color="auto"/>
              <w:right w:val="single" w:sz="4" w:space="0" w:color="auto"/>
            </w:tcBorders>
            <w:vAlign w:val="center"/>
            <w:hideMark/>
          </w:tcPr>
          <w:p w14:paraId="171F4D61" w14:textId="77777777" w:rsidR="001D5BA9" w:rsidRPr="004C475C" w:rsidRDefault="001D5BA9" w:rsidP="001D5BA9">
            <w:pPr>
              <w:pStyle w:val="TAL"/>
              <w:jc w:val="center"/>
            </w:pPr>
            <w:r w:rsidRPr="004C475C">
              <w:t>'*'O</w:t>
            </w:r>
          </w:p>
        </w:tc>
      </w:tr>
      <w:tr w:rsidR="001D5BA9" w:rsidRPr="004C475C" w14:paraId="424CEA62" w14:textId="77777777" w:rsidTr="001D5BA9">
        <w:trPr>
          <w:jc w:val="center"/>
        </w:trPr>
        <w:tc>
          <w:tcPr>
            <w:tcW w:w="2239" w:type="dxa"/>
            <w:tcBorders>
              <w:top w:val="single" w:sz="4" w:space="0" w:color="auto"/>
              <w:left w:val="single" w:sz="4" w:space="0" w:color="auto"/>
              <w:bottom w:val="single" w:sz="4" w:space="0" w:color="auto"/>
              <w:right w:val="single" w:sz="4" w:space="0" w:color="auto"/>
            </w:tcBorders>
            <w:hideMark/>
          </w:tcPr>
          <w:p w14:paraId="36B4AFE5" w14:textId="77777777" w:rsidR="001D5BA9" w:rsidRPr="004C475C" w:rsidRDefault="001D5BA9" w:rsidP="001D5BA9">
            <w:pPr>
              <w:pStyle w:val="TAC"/>
              <w:rPr>
                <w:rFonts w:cs="Arial"/>
              </w:rPr>
            </w:pPr>
            <w:r w:rsidRPr="004C475C">
              <w:t>? length(0) or * length(0)</w:t>
            </w:r>
          </w:p>
        </w:tc>
        <w:tc>
          <w:tcPr>
            <w:tcW w:w="2374" w:type="dxa"/>
            <w:tcBorders>
              <w:top w:val="single" w:sz="4" w:space="0" w:color="auto"/>
              <w:left w:val="single" w:sz="4" w:space="0" w:color="auto"/>
              <w:bottom w:val="single" w:sz="4" w:space="0" w:color="auto"/>
              <w:right w:val="single" w:sz="4" w:space="0" w:color="auto"/>
            </w:tcBorders>
            <w:vAlign w:val="center"/>
          </w:tcPr>
          <w:p w14:paraId="4CCCA3A8" w14:textId="77777777" w:rsidR="001D5BA9" w:rsidRPr="004C475C" w:rsidRDefault="001D5BA9" w:rsidP="001D5BA9">
            <w:pPr>
              <w:pStyle w:val="TAL"/>
              <w:jc w:val="center"/>
            </w:pPr>
            <w:r w:rsidRPr="004C475C">
              <w:t>''B</w:t>
            </w:r>
          </w:p>
        </w:tc>
        <w:tc>
          <w:tcPr>
            <w:tcW w:w="2374" w:type="dxa"/>
            <w:tcBorders>
              <w:top w:val="single" w:sz="4" w:space="0" w:color="auto"/>
              <w:left w:val="single" w:sz="4" w:space="0" w:color="auto"/>
              <w:bottom w:val="single" w:sz="4" w:space="0" w:color="auto"/>
              <w:right w:val="single" w:sz="4" w:space="0" w:color="auto"/>
            </w:tcBorders>
            <w:vAlign w:val="center"/>
          </w:tcPr>
          <w:p w14:paraId="61AF3819" w14:textId="77777777" w:rsidR="001D5BA9" w:rsidRPr="004C475C" w:rsidRDefault="001D5BA9" w:rsidP="001D5BA9">
            <w:pPr>
              <w:pStyle w:val="TAL"/>
              <w:jc w:val="center"/>
            </w:pPr>
            <w:r w:rsidRPr="004C475C">
              <w:t>''H</w:t>
            </w:r>
          </w:p>
        </w:tc>
        <w:tc>
          <w:tcPr>
            <w:tcW w:w="2374" w:type="dxa"/>
            <w:tcBorders>
              <w:top w:val="single" w:sz="4" w:space="0" w:color="auto"/>
              <w:left w:val="single" w:sz="4" w:space="0" w:color="auto"/>
              <w:bottom w:val="single" w:sz="4" w:space="0" w:color="auto"/>
              <w:right w:val="single" w:sz="4" w:space="0" w:color="auto"/>
            </w:tcBorders>
            <w:vAlign w:val="center"/>
            <w:hideMark/>
          </w:tcPr>
          <w:p w14:paraId="1A080FA5" w14:textId="77777777" w:rsidR="001D5BA9" w:rsidRPr="004C475C" w:rsidRDefault="001D5BA9" w:rsidP="001D5BA9">
            <w:pPr>
              <w:pStyle w:val="TAL"/>
              <w:jc w:val="center"/>
            </w:pPr>
            <w:r w:rsidRPr="004C475C">
              <w:t>''O</w:t>
            </w:r>
          </w:p>
        </w:tc>
      </w:tr>
      <w:tr w:rsidR="001D5BA9" w:rsidRPr="004C475C" w14:paraId="0433EE7F" w14:textId="77777777" w:rsidTr="001D5BA9">
        <w:trPr>
          <w:jc w:val="center"/>
        </w:trPr>
        <w:tc>
          <w:tcPr>
            <w:tcW w:w="2239" w:type="dxa"/>
            <w:tcBorders>
              <w:top w:val="single" w:sz="4" w:space="0" w:color="auto"/>
              <w:left w:val="single" w:sz="4" w:space="0" w:color="auto"/>
              <w:bottom w:val="single" w:sz="4" w:space="0" w:color="auto"/>
              <w:right w:val="single" w:sz="4" w:space="0" w:color="auto"/>
            </w:tcBorders>
            <w:hideMark/>
          </w:tcPr>
          <w:p w14:paraId="1BC88958" w14:textId="77777777" w:rsidR="001D5BA9" w:rsidRPr="004C475C" w:rsidRDefault="001D5BA9" w:rsidP="001D5BA9">
            <w:pPr>
              <w:pStyle w:val="TAC"/>
              <w:rPr>
                <w:rFonts w:cs="Arial"/>
              </w:rPr>
            </w:pPr>
            <w:r w:rsidRPr="004C475C">
              <w:t>? length(1) or * length(1)</w:t>
            </w:r>
          </w:p>
        </w:tc>
        <w:tc>
          <w:tcPr>
            <w:tcW w:w="2374" w:type="dxa"/>
            <w:tcBorders>
              <w:top w:val="single" w:sz="4" w:space="0" w:color="auto"/>
              <w:left w:val="single" w:sz="4" w:space="0" w:color="auto"/>
              <w:bottom w:val="single" w:sz="4" w:space="0" w:color="auto"/>
              <w:right w:val="single" w:sz="4" w:space="0" w:color="auto"/>
            </w:tcBorders>
            <w:vAlign w:val="center"/>
          </w:tcPr>
          <w:p w14:paraId="7749C357" w14:textId="77777777" w:rsidR="001D5BA9" w:rsidRPr="004C475C" w:rsidRDefault="001D5BA9" w:rsidP="001D5BA9">
            <w:pPr>
              <w:pStyle w:val="TAL"/>
              <w:jc w:val="center"/>
            </w:pPr>
            <w:r w:rsidRPr="004C475C">
              <w:t>'?'B</w:t>
            </w:r>
          </w:p>
        </w:tc>
        <w:tc>
          <w:tcPr>
            <w:tcW w:w="2374" w:type="dxa"/>
            <w:tcBorders>
              <w:top w:val="single" w:sz="4" w:space="0" w:color="auto"/>
              <w:left w:val="single" w:sz="4" w:space="0" w:color="auto"/>
              <w:bottom w:val="single" w:sz="4" w:space="0" w:color="auto"/>
              <w:right w:val="single" w:sz="4" w:space="0" w:color="auto"/>
            </w:tcBorders>
            <w:vAlign w:val="center"/>
          </w:tcPr>
          <w:p w14:paraId="63D7E0A8" w14:textId="77777777" w:rsidR="001D5BA9" w:rsidRPr="004C475C" w:rsidRDefault="001D5BA9" w:rsidP="001D5BA9">
            <w:pPr>
              <w:pStyle w:val="TAL"/>
              <w:jc w:val="center"/>
            </w:pPr>
            <w:r w:rsidRPr="004C475C">
              <w:t>'?'H</w:t>
            </w:r>
          </w:p>
        </w:tc>
        <w:tc>
          <w:tcPr>
            <w:tcW w:w="2374" w:type="dxa"/>
            <w:tcBorders>
              <w:top w:val="single" w:sz="4" w:space="0" w:color="auto"/>
              <w:left w:val="single" w:sz="4" w:space="0" w:color="auto"/>
              <w:bottom w:val="single" w:sz="4" w:space="0" w:color="auto"/>
              <w:right w:val="single" w:sz="4" w:space="0" w:color="auto"/>
            </w:tcBorders>
            <w:vAlign w:val="center"/>
            <w:hideMark/>
          </w:tcPr>
          <w:p w14:paraId="6BD27734" w14:textId="77777777" w:rsidR="001D5BA9" w:rsidRPr="004C475C" w:rsidRDefault="001D5BA9" w:rsidP="001D5BA9">
            <w:pPr>
              <w:pStyle w:val="TAL"/>
              <w:jc w:val="center"/>
            </w:pPr>
            <w:r w:rsidRPr="004C475C">
              <w:t>'?'O</w:t>
            </w:r>
          </w:p>
        </w:tc>
      </w:tr>
      <w:tr w:rsidR="001D5BA9" w:rsidRPr="004C475C" w14:paraId="1C7AE5B2" w14:textId="77777777" w:rsidTr="001D5BA9">
        <w:trPr>
          <w:jc w:val="center"/>
        </w:trPr>
        <w:tc>
          <w:tcPr>
            <w:tcW w:w="2239" w:type="dxa"/>
            <w:tcBorders>
              <w:top w:val="single" w:sz="4" w:space="0" w:color="auto"/>
              <w:left w:val="single" w:sz="4" w:space="0" w:color="auto"/>
              <w:bottom w:val="single" w:sz="4" w:space="0" w:color="auto"/>
              <w:right w:val="single" w:sz="4" w:space="0" w:color="auto"/>
            </w:tcBorders>
            <w:hideMark/>
          </w:tcPr>
          <w:p w14:paraId="57512121" w14:textId="77777777" w:rsidR="001D5BA9" w:rsidRPr="004C475C" w:rsidRDefault="001D5BA9" w:rsidP="001D5BA9">
            <w:pPr>
              <w:pStyle w:val="TAC"/>
              <w:rPr>
                <w:rFonts w:cs="Arial"/>
              </w:rPr>
            </w:pPr>
            <w:r w:rsidRPr="004C475C">
              <w:t>? length(</w:t>
            </w:r>
            <w:r w:rsidRPr="004C475C">
              <w:rPr>
                <w:i/>
              </w:rPr>
              <w:t>n</w:t>
            </w:r>
            <w:r w:rsidRPr="004C475C">
              <w:t>) or * length(</w:t>
            </w:r>
            <w:r w:rsidRPr="004C475C">
              <w:rPr>
                <w:i/>
              </w:rPr>
              <w:t>n</w:t>
            </w:r>
            <w:r w:rsidRPr="004C475C">
              <w:t>)</w:t>
            </w:r>
          </w:p>
        </w:tc>
        <w:tc>
          <w:tcPr>
            <w:tcW w:w="2374" w:type="dxa"/>
            <w:tcBorders>
              <w:top w:val="single" w:sz="4" w:space="0" w:color="auto"/>
              <w:left w:val="single" w:sz="4" w:space="0" w:color="auto"/>
              <w:bottom w:val="single" w:sz="4" w:space="0" w:color="auto"/>
              <w:right w:val="single" w:sz="4" w:space="0" w:color="auto"/>
            </w:tcBorders>
            <w:vAlign w:val="center"/>
          </w:tcPr>
          <w:p w14:paraId="5E70C228" w14:textId="77777777" w:rsidR="001D5BA9" w:rsidRPr="004C475C" w:rsidRDefault="001D5BA9" w:rsidP="001D5BA9">
            <w:pPr>
              <w:pStyle w:val="TAL"/>
              <w:jc w:val="center"/>
            </w:pPr>
            <w:r w:rsidRPr="004C475C">
              <w:t>'?#(</w:t>
            </w:r>
            <w:r w:rsidRPr="004C475C">
              <w:rPr>
                <w:i/>
              </w:rPr>
              <w:t>n)</w:t>
            </w:r>
            <w:r w:rsidRPr="004C475C">
              <w:t>'B</w:t>
            </w:r>
          </w:p>
        </w:tc>
        <w:tc>
          <w:tcPr>
            <w:tcW w:w="2374" w:type="dxa"/>
            <w:tcBorders>
              <w:top w:val="single" w:sz="4" w:space="0" w:color="auto"/>
              <w:left w:val="single" w:sz="4" w:space="0" w:color="auto"/>
              <w:bottom w:val="single" w:sz="4" w:space="0" w:color="auto"/>
              <w:right w:val="single" w:sz="4" w:space="0" w:color="auto"/>
            </w:tcBorders>
            <w:vAlign w:val="center"/>
          </w:tcPr>
          <w:p w14:paraId="26D56A33" w14:textId="77777777" w:rsidR="001D5BA9" w:rsidRPr="004C475C" w:rsidRDefault="001D5BA9" w:rsidP="001D5BA9">
            <w:pPr>
              <w:pStyle w:val="TAL"/>
              <w:jc w:val="center"/>
            </w:pPr>
            <w:r w:rsidRPr="004C475C">
              <w:t>'?#(</w:t>
            </w:r>
            <w:r w:rsidRPr="004C475C">
              <w:rPr>
                <w:i/>
              </w:rPr>
              <w:t>n)</w:t>
            </w:r>
            <w:r w:rsidRPr="004C475C">
              <w:t>'H</w:t>
            </w:r>
          </w:p>
        </w:tc>
        <w:tc>
          <w:tcPr>
            <w:tcW w:w="2374" w:type="dxa"/>
            <w:tcBorders>
              <w:top w:val="single" w:sz="4" w:space="0" w:color="auto"/>
              <w:left w:val="single" w:sz="4" w:space="0" w:color="auto"/>
              <w:bottom w:val="single" w:sz="4" w:space="0" w:color="auto"/>
              <w:right w:val="single" w:sz="4" w:space="0" w:color="auto"/>
            </w:tcBorders>
            <w:vAlign w:val="center"/>
            <w:hideMark/>
          </w:tcPr>
          <w:p w14:paraId="6457EF0E" w14:textId="77777777" w:rsidR="001D5BA9" w:rsidRPr="004C475C" w:rsidRDefault="001D5BA9" w:rsidP="001D5BA9">
            <w:pPr>
              <w:pStyle w:val="TAL"/>
              <w:jc w:val="center"/>
            </w:pPr>
            <w:r w:rsidRPr="004C475C">
              <w:t>'?#(</w:t>
            </w:r>
            <w:r w:rsidRPr="004C475C">
              <w:rPr>
                <w:i/>
              </w:rPr>
              <w:t>n)</w:t>
            </w:r>
            <w:r w:rsidRPr="004C475C">
              <w:t>'O</w:t>
            </w:r>
          </w:p>
        </w:tc>
      </w:tr>
      <w:tr w:rsidR="001D5BA9" w:rsidRPr="004C475C" w14:paraId="01D40DC0" w14:textId="77777777" w:rsidTr="00E918B6">
        <w:trPr>
          <w:jc w:val="center"/>
        </w:trPr>
        <w:tc>
          <w:tcPr>
            <w:tcW w:w="2239" w:type="dxa"/>
            <w:tcBorders>
              <w:top w:val="single" w:sz="4" w:space="0" w:color="auto"/>
              <w:left w:val="single" w:sz="4" w:space="0" w:color="auto"/>
              <w:bottom w:val="single" w:sz="4" w:space="0" w:color="auto"/>
              <w:right w:val="single" w:sz="4" w:space="0" w:color="auto"/>
            </w:tcBorders>
            <w:hideMark/>
          </w:tcPr>
          <w:p w14:paraId="31CAAFF0" w14:textId="77777777" w:rsidR="001D5BA9" w:rsidRPr="004C475C" w:rsidRDefault="001D5BA9" w:rsidP="001D5BA9">
            <w:pPr>
              <w:pStyle w:val="TAC"/>
              <w:rPr>
                <w:rFonts w:cs="Arial"/>
              </w:rPr>
            </w:pPr>
            <w:r w:rsidRPr="004C475C">
              <w:t>? length(</w:t>
            </w:r>
            <w:r w:rsidRPr="004C475C">
              <w:rPr>
                <w:i/>
              </w:rPr>
              <w:t>n</w:t>
            </w:r>
            <w:r w:rsidRPr="004C475C">
              <w:t>, infinity) or * length(n, infinity)</w:t>
            </w:r>
          </w:p>
        </w:tc>
        <w:tc>
          <w:tcPr>
            <w:tcW w:w="2374" w:type="dxa"/>
            <w:tcBorders>
              <w:top w:val="single" w:sz="4" w:space="0" w:color="auto"/>
              <w:left w:val="single" w:sz="4" w:space="0" w:color="auto"/>
              <w:bottom w:val="single" w:sz="4" w:space="0" w:color="auto"/>
              <w:right w:val="single" w:sz="4" w:space="0" w:color="auto"/>
            </w:tcBorders>
            <w:vAlign w:val="center"/>
          </w:tcPr>
          <w:p w14:paraId="47CC4E99" w14:textId="77777777" w:rsidR="001D5BA9" w:rsidRPr="004C475C" w:rsidRDefault="001D5BA9" w:rsidP="001D5BA9">
            <w:pPr>
              <w:pStyle w:val="TAL"/>
              <w:jc w:val="center"/>
            </w:pPr>
            <w:r w:rsidRPr="004C475C">
              <w:t>'?#(</w:t>
            </w:r>
            <w:r w:rsidRPr="004C475C">
              <w:rPr>
                <w:i/>
              </w:rPr>
              <w:t>n</w:t>
            </w:r>
            <w:r w:rsidRPr="004C475C">
              <w:t>,)'B</w:t>
            </w:r>
          </w:p>
        </w:tc>
        <w:tc>
          <w:tcPr>
            <w:tcW w:w="2374" w:type="dxa"/>
            <w:tcBorders>
              <w:top w:val="single" w:sz="4" w:space="0" w:color="auto"/>
              <w:left w:val="single" w:sz="4" w:space="0" w:color="auto"/>
              <w:bottom w:val="single" w:sz="4" w:space="0" w:color="auto"/>
              <w:right w:val="single" w:sz="4" w:space="0" w:color="auto"/>
            </w:tcBorders>
            <w:vAlign w:val="center"/>
          </w:tcPr>
          <w:p w14:paraId="03F01735" w14:textId="77777777" w:rsidR="001D5BA9" w:rsidRPr="004C475C" w:rsidRDefault="001D5BA9" w:rsidP="001D5BA9">
            <w:pPr>
              <w:pStyle w:val="TAL"/>
              <w:jc w:val="center"/>
            </w:pPr>
            <w:r w:rsidRPr="004C475C">
              <w:t>'?#(</w:t>
            </w:r>
            <w:r w:rsidRPr="004C475C">
              <w:rPr>
                <w:i/>
              </w:rPr>
              <w:t>n</w:t>
            </w:r>
            <w:r w:rsidRPr="004C475C">
              <w:t>,)'H</w:t>
            </w:r>
          </w:p>
        </w:tc>
        <w:tc>
          <w:tcPr>
            <w:tcW w:w="2374" w:type="dxa"/>
            <w:tcBorders>
              <w:top w:val="single" w:sz="4" w:space="0" w:color="auto"/>
              <w:left w:val="single" w:sz="4" w:space="0" w:color="auto"/>
              <w:bottom w:val="single" w:sz="4" w:space="0" w:color="auto"/>
              <w:right w:val="single" w:sz="4" w:space="0" w:color="auto"/>
            </w:tcBorders>
            <w:vAlign w:val="center"/>
            <w:hideMark/>
          </w:tcPr>
          <w:p w14:paraId="2CB6F4A4" w14:textId="77777777" w:rsidR="001D5BA9" w:rsidRPr="004C475C" w:rsidRDefault="001D5BA9" w:rsidP="001D5BA9">
            <w:pPr>
              <w:pStyle w:val="TAL"/>
              <w:jc w:val="center"/>
            </w:pPr>
            <w:r w:rsidRPr="004C475C">
              <w:t>'?#(</w:t>
            </w:r>
            <w:r w:rsidRPr="004C475C">
              <w:rPr>
                <w:i/>
              </w:rPr>
              <w:t>n</w:t>
            </w:r>
            <w:r w:rsidRPr="004C475C">
              <w:t>,)'O</w:t>
            </w:r>
          </w:p>
        </w:tc>
      </w:tr>
      <w:tr w:rsidR="001D5BA9" w:rsidRPr="004C475C" w14:paraId="3012D715" w14:textId="77777777" w:rsidTr="00E918B6">
        <w:trPr>
          <w:jc w:val="center"/>
        </w:trPr>
        <w:tc>
          <w:tcPr>
            <w:tcW w:w="2239" w:type="dxa"/>
            <w:tcBorders>
              <w:top w:val="single" w:sz="4" w:space="0" w:color="auto"/>
              <w:left w:val="single" w:sz="4" w:space="0" w:color="auto"/>
              <w:bottom w:val="single" w:sz="4" w:space="0" w:color="auto"/>
              <w:right w:val="single" w:sz="4" w:space="0" w:color="auto"/>
            </w:tcBorders>
            <w:hideMark/>
          </w:tcPr>
          <w:p w14:paraId="3F202DE1" w14:textId="77777777" w:rsidR="001D5BA9" w:rsidRPr="004C475C" w:rsidRDefault="001D5BA9" w:rsidP="001D5BA9">
            <w:pPr>
              <w:pStyle w:val="TAC"/>
              <w:rPr>
                <w:rFonts w:cs="Arial"/>
              </w:rPr>
            </w:pPr>
            <w:r w:rsidRPr="004C475C">
              <w:t>? length(</w:t>
            </w:r>
            <w:r w:rsidRPr="004C475C">
              <w:rPr>
                <w:i/>
              </w:rPr>
              <w:t>n</w:t>
            </w:r>
            <w:r w:rsidRPr="004C475C">
              <w:t>,</w:t>
            </w:r>
            <w:r w:rsidRPr="004C475C">
              <w:rPr>
                <w:i/>
              </w:rPr>
              <w:t xml:space="preserve"> m</w:t>
            </w:r>
            <w:r w:rsidRPr="004C475C">
              <w:t>) or * length(</w:t>
            </w:r>
            <w:r w:rsidRPr="004C475C">
              <w:rPr>
                <w:i/>
              </w:rPr>
              <w:t>n</w:t>
            </w:r>
            <w:r w:rsidRPr="004C475C">
              <w:t xml:space="preserve">, </w:t>
            </w:r>
            <w:r w:rsidRPr="004C475C">
              <w:rPr>
                <w:i/>
              </w:rPr>
              <w:t>m</w:t>
            </w:r>
            <w:r w:rsidRPr="004C475C">
              <w:t>)</w:t>
            </w:r>
          </w:p>
        </w:tc>
        <w:tc>
          <w:tcPr>
            <w:tcW w:w="2374" w:type="dxa"/>
            <w:tcBorders>
              <w:top w:val="single" w:sz="4" w:space="0" w:color="auto"/>
              <w:left w:val="single" w:sz="4" w:space="0" w:color="auto"/>
              <w:bottom w:val="single" w:sz="4" w:space="0" w:color="auto"/>
              <w:right w:val="single" w:sz="4" w:space="0" w:color="auto"/>
            </w:tcBorders>
            <w:vAlign w:val="center"/>
          </w:tcPr>
          <w:p w14:paraId="508CF43F" w14:textId="77777777" w:rsidR="001D5BA9" w:rsidRPr="004C475C" w:rsidRDefault="001D5BA9" w:rsidP="001D5BA9">
            <w:pPr>
              <w:pStyle w:val="TAL"/>
              <w:jc w:val="center"/>
            </w:pPr>
            <w:r w:rsidRPr="004C475C">
              <w:t>'?#(</w:t>
            </w:r>
            <w:r w:rsidRPr="004C475C">
              <w:rPr>
                <w:i/>
              </w:rPr>
              <w:t>n</w:t>
            </w:r>
            <w:r w:rsidRPr="004C475C">
              <w:t>,</w:t>
            </w:r>
            <w:r w:rsidRPr="004C475C">
              <w:rPr>
                <w:i/>
              </w:rPr>
              <w:t>m</w:t>
            </w:r>
            <w:r w:rsidRPr="004C475C">
              <w:t>)'B</w:t>
            </w:r>
          </w:p>
        </w:tc>
        <w:tc>
          <w:tcPr>
            <w:tcW w:w="2374" w:type="dxa"/>
            <w:tcBorders>
              <w:top w:val="single" w:sz="4" w:space="0" w:color="auto"/>
              <w:left w:val="single" w:sz="4" w:space="0" w:color="auto"/>
              <w:bottom w:val="single" w:sz="4" w:space="0" w:color="auto"/>
              <w:right w:val="single" w:sz="4" w:space="0" w:color="auto"/>
            </w:tcBorders>
            <w:vAlign w:val="center"/>
          </w:tcPr>
          <w:p w14:paraId="4A82E7C2" w14:textId="77777777" w:rsidR="001D5BA9" w:rsidRPr="004C475C" w:rsidRDefault="001D5BA9" w:rsidP="001D5BA9">
            <w:pPr>
              <w:pStyle w:val="TAL"/>
              <w:jc w:val="center"/>
            </w:pPr>
            <w:r w:rsidRPr="004C475C">
              <w:t>'?#(</w:t>
            </w:r>
            <w:r w:rsidRPr="004C475C">
              <w:rPr>
                <w:i/>
              </w:rPr>
              <w:t>n</w:t>
            </w:r>
            <w:r w:rsidRPr="004C475C">
              <w:t>,</w:t>
            </w:r>
            <w:r w:rsidRPr="004C475C">
              <w:rPr>
                <w:i/>
              </w:rPr>
              <w:t>m</w:t>
            </w:r>
            <w:r w:rsidRPr="004C475C">
              <w:t>)'H</w:t>
            </w:r>
          </w:p>
        </w:tc>
        <w:tc>
          <w:tcPr>
            <w:tcW w:w="2374" w:type="dxa"/>
            <w:tcBorders>
              <w:top w:val="single" w:sz="4" w:space="0" w:color="auto"/>
              <w:left w:val="single" w:sz="4" w:space="0" w:color="auto"/>
              <w:bottom w:val="single" w:sz="4" w:space="0" w:color="auto"/>
              <w:right w:val="single" w:sz="4" w:space="0" w:color="auto"/>
            </w:tcBorders>
            <w:vAlign w:val="center"/>
            <w:hideMark/>
          </w:tcPr>
          <w:p w14:paraId="1B01D346" w14:textId="77777777" w:rsidR="001D5BA9" w:rsidRPr="004C475C" w:rsidRDefault="001D5BA9" w:rsidP="001D5BA9">
            <w:pPr>
              <w:pStyle w:val="TAL"/>
              <w:jc w:val="center"/>
            </w:pPr>
            <w:r w:rsidRPr="004C475C">
              <w:t>'?#(</w:t>
            </w:r>
            <w:r w:rsidRPr="004C475C">
              <w:rPr>
                <w:i/>
              </w:rPr>
              <w:t>n</w:t>
            </w:r>
            <w:r w:rsidRPr="004C475C">
              <w:t>,</w:t>
            </w:r>
            <w:r w:rsidRPr="004C475C">
              <w:rPr>
                <w:i/>
              </w:rPr>
              <w:t>m</w:t>
            </w:r>
            <w:r w:rsidRPr="004C475C">
              <w:t>)'O</w:t>
            </w:r>
          </w:p>
        </w:tc>
      </w:tr>
    </w:tbl>
    <w:p w14:paraId="5DD21260" w14:textId="77777777" w:rsidR="001D5BA9" w:rsidRPr="004C475C" w:rsidRDefault="001D5BA9" w:rsidP="001D5BA9">
      <w:pPr>
        <w:pStyle w:val="NO"/>
      </w:pPr>
    </w:p>
    <w:p w14:paraId="5F17CD3B" w14:textId="2E1E427A" w:rsidR="00912007" w:rsidRPr="004C475C" w:rsidRDefault="00912007" w:rsidP="00912007">
      <w:pPr>
        <w:pStyle w:val="berschrift4"/>
      </w:pPr>
      <w:bookmarkStart w:id="50" w:name="clause_ConcatModification_Step2"/>
      <w:bookmarkStart w:id="51" w:name="_Toc39486344"/>
      <w:r w:rsidRPr="004C475C">
        <w:t>5.4.4.2</w:t>
      </w:r>
      <w:bookmarkEnd w:id="50"/>
      <w:r w:rsidRPr="004C475C">
        <w:tab/>
        <w:t>Step 2 of modifications to ETSI ES 201 873-1, clause 15.11</w:t>
      </w:r>
      <w:bookmarkEnd w:id="51"/>
    </w:p>
    <w:p w14:paraId="2F2940E7" w14:textId="340E0EB0" w:rsidR="001F55A9" w:rsidRPr="004C475C" w:rsidRDefault="00912007" w:rsidP="00912007">
      <w:r w:rsidRPr="004C475C">
        <w:t xml:space="preserve">The </w:t>
      </w:r>
      <w:r w:rsidR="001F55A9" w:rsidRPr="004C475C">
        <w:t xml:space="preserve">result of the modifications described in </w:t>
      </w:r>
      <w:r w:rsidR="006D50B0" w:rsidRPr="004C475C">
        <w:t>c</w:t>
      </w:r>
      <w:r w:rsidR="001F55A9" w:rsidRPr="004C475C">
        <w:t xml:space="preserve">lause </w:t>
      </w:r>
      <w:r w:rsidR="00CB4EDC" w:rsidRPr="004C475C">
        <w:rPr>
          <w:b/>
        </w:rPr>
        <w:fldChar w:fldCharType="begin"/>
      </w:r>
      <w:r w:rsidR="00CB4EDC" w:rsidRPr="004C475C">
        <w:instrText xml:space="preserve"> REF clause_ConcatModification_Step1 \h </w:instrText>
      </w:r>
      <w:r w:rsidR="00CB4EDC" w:rsidRPr="004C475C">
        <w:rPr>
          <w:b/>
        </w:rPr>
      </w:r>
      <w:r w:rsidR="00CB4EDC" w:rsidRPr="004C475C">
        <w:rPr>
          <w:b/>
        </w:rPr>
        <w:fldChar w:fldCharType="separate"/>
      </w:r>
      <w:r w:rsidR="009C01CA" w:rsidRPr="004C475C">
        <w:t>5.4.4.1</w:t>
      </w:r>
      <w:r w:rsidR="00CB4EDC" w:rsidRPr="004C475C">
        <w:rPr>
          <w:b/>
        </w:rPr>
        <w:fldChar w:fldCharType="end"/>
      </w:r>
      <w:r w:rsidR="001F55A9" w:rsidRPr="004C475C">
        <w:t xml:space="preserve"> shall be amended </w:t>
      </w:r>
      <w:r w:rsidR="00CB4EDC" w:rsidRPr="004C475C">
        <w:t xml:space="preserve">according to </w:t>
      </w:r>
      <w:r w:rsidR="001F55A9" w:rsidRPr="004C475C">
        <w:t>the following rules:</w:t>
      </w:r>
    </w:p>
    <w:p w14:paraId="5CABAA0B" w14:textId="51625E2B" w:rsidR="001F55A9" w:rsidRPr="004C475C" w:rsidRDefault="001F55A9" w:rsidP="001F55A9">
      <w:r w:rsidRPr="004C475C">
        <w:t>In addition to the matching symbols specified in ETSI ES 201 8</w:t>
      </w:r>
      <w:r w:rsidR="00553028" w:rsidRPr="004C475C">
        <w:t>73-1</w:t>
      </w:r>
      <w:r w:rsidR="00C57487" w:rsidRPr="004C475C">
        <w:t xml:space="preserve"> [</w:t>
      </w:r>
      <w:r w:rsidR="00C57487" w:rsidRPr="004C475C">
        <w:rPr>
          <w:color w:val="0000FF"/>
        </w:rPr>
        <w:fldChar w:fldCharType="begin"/>
      </w:r>
      <w:r w:rsidR="00C57487" w:rsidRPr="004C475C">
        <w:rPr>
          <w:color w:val="0000FF"/>
        </w:rPr>
        <w:instrText xml:space="preserve">REF REF_ES201873_1 \h </w:instrText>
      </w:r>
      <w:r w:rsidR="00C57487" w:rsidRPr="004C475C">
        <w:rPr>
          <w:color w:val="0000FF"/>
        </w:rPr>
      </w:r>
      <w:r w:rsidR="00C57487" w:rsidRPr="004C475C">
        <w:rPr>
          <w:color w:val="0000FF"/>
        </w:rPr>
        <w:fldChar w:fldCharType="separate"/>
      </w:r>
      <w:r w:rsidR="009C01CA" w:rsidRPr="004C475C">
        <w:t>1</w:t>
      </w:r>
      <w:r w:rsidR="00C57487" w:rsidRPr="004C475C">
        <w:rPr>
          <w:color w:val="0000FF"/>
        </w:rPr>
        <w:fldChar w:fldCharType="end"/>
      </w:r>
      <w:r w:rsidR="00C57487" w:rsidRPr="004C475C">
        <w:t>]</w:t>
      </w:r>
      <w:r w:rsidR="00553028" w:rsidRPr="004C475C">
        <w:t xml:space="preserve"> clause 15.1</w:t>
      </w:r>
      <w:r w:rsidR="00ED6A55" w:rsidRPr="004C475C">
        <w:t>1</w:t>
      </w:r>
      <w:r w:rsidR="00276DB2" w:rsidRPr="004C475C">
        <w:t>,</w:t>
      </w:r>
      <w:r w:rsidR="00553028" w:rsidRPr="004C475C">
        <w:t xml:space="preserve"> and clause</w:t>
      </w:r>
      <w:r w:rsidR="00ED6A55" w:rsidRPr="004C475C">
        <w:t>s</w:t>
      </w:r>
      <w:r w:rsidR="00553028" w:rsidRPr="004C475C">
        <w:t> </w:t>
      </w:r>
      <w:r w:rsidR="00ED6A55" w:rsidRPr="004C475C">
        <w:fldChar w:fldCharType="begin"/>
      </w:r>
      <w:r w:rsidR="00ED6A55" w:rsidRPr="004C475C">
        <w:instrText xml:space="preserve"> REF clause_Repetition_recordofArray \h </w:instrText>
      </w:r>
      <w:r w:rsidR="00ED6A55" w:rsidRPr="004C475C">
        <w:fldChar w:fldCharType="separate"/>
      </w:r>
      <w:r w:rsidR="009C01CA" w:rsidRPr="004C475C">
        <w:t>5.4.2</w:t>
      </w:r>
      <w:r w:rsidR="00ED6A55" w:rsidRPr="004C475C">
        <w:fldChar w:fldCharType="end"/>
      </w:r>
      <w:r w:rsidR="00ED6A55" w:rsidRPr="004C475C">
        <w:t xml:space="preserve"> and </w:t>
      </w:r>
      <w:r w:rsidR="00ED6A55" w:rsidRPr="004C475C">
        <w:fldChar w:fldCharType="begin"/>
      </w:r>
      <w:r w:rsidR="00ED6A55" w:rsidRPr="004C475C">
        <w:instrText xml:space="preserve"> REF clause_Repetition_string \h </w:instrText>
      </w:r>
      <w:r w:rsidR="00ED6A55" w:rsidRPr="004C475C">
        <w:fldChar w:fldCharType="separate"/>
      </w:r>
      <w:r w:rsidR="009C01CA" w:rsidRPr="004C475C">
        <w:t>5.4.3</w:t>
      </w:r>
      <w:r w:rsidR="00ED6A55" w:rsidRPr="004C475C">
        <w:fldChar w:fldCharType="end"/>
      </w:r>
      <w:r w:rsidR="004E3B41" w:rsidRPr="004C475C">
        <w:t xml:space="preserve"> </w:t>
      </w:r>
      <w:r w:rsidRPr="004C475C">
        <w:t xml:space="preserve">of </w:t>
      </w:r>
      <w:r w:rsidR="00276DB2" w:rsidRPr="004C475C">
        <w:t>the present document</w:t>
      </w:r>
      <w:r w:rsidRPr="004C475C">
        <w:t xml:space="preserve">, it is allowed to use other types of matching symbols in concatenation of templates of string, </w:t>
      </w:r>
      <w:r w:rsidRPr="004C475C">
        <w:rPr>
          <w:rFonts w:ascii="Courier New" w:hAnsi="Courier New" w:cs="Courier New"/>
          <w:b/>
        </w:rPr>
        <w:t>record of</w:t>
      </w:r>
      <w:r w:rsidRPr="004C475C">
        <w:t xml:space="preserve"> and array types.</w:t>
      </w:r>
    </w:p>
    <w:p w14:paraId="40A756D1" w14:textId="581DC1C5" w:rsidR="001F55A9" w:rsidRPr="004C475C" w:rsidRDefault="001F55A9" w:rsidP="001F55A9">
      <w:r w:rsidRPr="004C475C">
        <w:t>A template that is a result of concatenation produces a successful match if a there</w:t>
      </w:r>
      <w:r w:rsidR="006D50B0" w:rsidRPr="004C475C">
        <w:t xml:space="preserve"> is</w:t>
      </w:r>
      <w:r w:rsidRPr="004C475C">
        <w:t xml:space="preserve"> at least one possible way of splitting the value being matched into </w:t>
      </w:r>
      <w:r w:rsidRPr="004C475C">
        <w:rPr>
          <w:i/>
        </w:rPr>
        <w:t>n</w:t>
      </w:r>
      <w:r w:rsidRPr="004C475C">
        <w:t xml:space="preserve"> consecutive subsections where </w:t>
      </w:r>
      <w:r w:rsidRPr="004C475C">
        <w:rPr>
          <w:i/>
        </w:rPr>
        <w:t>n</w:t>
      </w:r>
      <w:r w:rsidRPr="004C475C">
        <w:t xml:space="preserve"> is equal to the number of concatenated templates so that all individual operands of the concatenated template produce a successful match when matching the split subsections. Matching of subsections is performed in the textual order; an operand of the concatenated template shall match a subsection at the same ordinal position.</w:t>
      </w:r>
    </w:p>
    <w:p w14:paraId="6EBA5C33" w14:textId="77777777" w:rsidR="001F55A9" w:rsidRPr="004C475C" w:rsidRDefault="001F55A9" w:rsidP="001F55A9">
      <w:pPr>
        <w:rPr>
          <w:szCs w:val="24"/>
        </w:rPr>
      </w:pPr>
      <w:r w:rsidRPr="004C475C">
        <w:rPr>
          <w:b/>
          <w:i/>
          <w:szCs w:val="24"/>
        </w:rPr>
        <w:t>Restrictions</w:t>
      </w:r>
    </w:p>
    <w:p w14:paraId="7E700D48" w14:textId="0DF75D69" w:rsidR="001F55A9" w:rsidRPr="004C475C" w:rsidRDefault="001F55A9" w:rsidP="001F55A9">
      <w:pPr>
        <w:pStyle w:val="BL"/>
        <w:numPr>
          <w:ilvl w:val="0"/>
          <w:numId w:val="39"/>
        </w:numPr>
      </w:pPr>
      <w:r w:rsidRPr="004C475C">
        <w:t xml:space="preserve">The matching symbols used in concatenation of templates of string, </w:t>
      </w:r>
      <w:r w:rsidRPr="004C475C">
        <w:rPr>
          <w:rFonts w:ascii="Courier New" w:hAnsi="Courier New" w:cs="Courier New"/>
          <w:b/>
        </w:rPr>
        <w:t>record of</w:t>
      </w:r>
      <w:r w:rsidRPr="004C475C">
        <w:t xml:space="preserve"> and array types shall be either one of the matching symbols specified in ETSI ES 201 873-1</w:t>
      </w:r>
      <w:r w:rsidR="00C57487" w:rsidRPr="004C475C">
        <w:t xml:space="preserve"> [</w:t>
      </w:r>
      <w:r w:rsidR="00C57487" w:rsidRPr="004C475C">
        <w:rPr>
          <w:color w:val="0000FF"/>
        </w:rPr>
        <w:fldChar w:fldCharType="begin"/>
      </w:r>
      <w:r w:rsidR="00C57487" w:rsidRPr="004C475C">
        <w:rPr>
          <w:color w:val="0000FF"/>
        </w:rPr>
        <w:instrText xml:space="preserve">REF REF_ES201873_1 \h </w:instrText>
      </w:r>
      <w:r w:rsidR="00C57487" w:rsidRPr="004C475C">
        <w:rPr>
          <w:color w:val="0000FF"/>
        </w:rPr>
      </w:r>
      <w:r w:rsidR="00C57487" w:rsidRPr="004C475C">
        <w:rPr>
          <w:color w:val="0000FF"/>
        </w:rPr>
        <w:fldChar w:fldCharType="separate"/>
      </w:r>
      <w:r w:rsidR="009C01CA" w:rsidRPr="004C475C">
        <w:t>1</w:t>
      </w:r>
      <w:r w:rsidR="00C57487" w:rsidRPr="004C475C">
        <w:rPr>
          <w:color w:val="0000FF"/>
        </w:rPr>
        <w:fldChar w:fldCharType="end"/>
      </w:r>
      <w:r w:rsidR="00C57487" w:rsidRPr="004C475C">
        <w:t>]</w:t>
      </w:r>
      <w:r w:rsidRPr="004C475C">
        <w:t xml:space="preserve"> clause 15.</w:t>
      </w:r>
      <w:r w:rsidR="00ED6A55" w:rsidRPr="004C475C">
        <w:t>1</w:t>
      </w:r>
      <w:r w:rsidRPr="004C475C">
        <w:t xml:space="preserve">1 and clause </w:t>
      </w:r>
      <w:r w:rsidR="00ED6A55" w:rsidRPr="004C475C">
        <w:fldChar w:fldCharType="begin"/>
      </w:r>
      <w:r w:rsidR="00ED6A55" w:rsidRPr="004C475C">
        <w:instrText xml:space="preserve"> REF clause_Repetition_recordofArray \h </w:instrText>
      </w:r>
      <w:r w:rsidR="00ED6A55" w:rsidRPr="004C475C">
        <w:fldChar w:fldCharType="separate"/>
      </w:r>
      <w:r w:rsidR="009C01CA" w:rsidRPr="004C475C">
        <w:t>5.4.2</w:t>
      </w:r>
      <w:r w:rsidR="00ED6A55" w:rsidRPr="004C475C">
        <w:fldChar w:fldCharType="end"/>
      </w:r>
      <w:r w:rsidRPr="004C475C">
        <w:t xml:space="preserve"> of </w:t>
      </w:r>
      <w:r w:rsidR="00276DB2" w:rsidRPr="004C475C">
        <w:t>the present document</w:t>
      </w:r>
      <w:r w:rsidRPr="004C475C">
        <w:t xml:space="preserve"> or it shall obey the present template restriction.</w:t>
      </w:r>
    </w:p>
    <w:p w14:paraId="2BBA6DA2" w14:textId="3EB460BB" w:rsidR="001F55A9" w:rsidRPr="004C475C" w:rsidRDefault="001F55A9" w:rsidP="00773726">
      <w:pPr>
        <w:pStyle w:val="EX"/>
        <w:keepNext/>
      </w:pPr>
      <w:r w:rsidRPr="004C475C">
        <w:lastRenderedPageBreak/>
        <w:t>EXAMPLE:</w:t>
      </w:r>
    </w:p>
    <w:p w14:paraId="2A0C97AD" w14:textId="3749D7F7" w:rsidR="001F55A9" w:rsidRPr="004C475C" w:rsidRDefault="001F55A9" w:rsidP="00CB40ED">
      <w:pPr>
        <w:ind w:left="284"/>
        <w:rPr>
          <w:rFonts w:ascii="Courier New" w:hAnsi="Courier New" w:cs="Courier New"/>
          <w:sz w:val="16"/>
          <w:szCs w:val="16"/>
        </w:rPr>
      </w:pPr>
      <w:r w:rsidRPr="004C475C">
        <w:rPr>
          <w:rFonts w:ascii="Courier New" w:hAnsi="Courier New" w:cs="Courier New"/>
          <w:b/>
          <w:sz w:val="16"/>
          <w:szCs w:val="16"/>
        </w:rPr>
        <w:t>template octetstring</w:t>
      </w:r>
      <w:r w:rsidRPr="004C475C">
        <w:rPr>
          <w:rFonts w:ascii="Courier New" w:hAnsi="Courier New" w:cs="Courier New"/>
          <w:sz w:val="16"/>
          <w:szCs w:val="16"/>
        </w:rPr>
        <w:t xml:space="preserve"> mw_t1 := ('1234'O, '5678'O) &amp; complement('</w:t>
      </w:r>
      <w:r w:rsidR="004F7FF5" w:rsidRPr="004C475C">
        <w:rPr>
          <w:rFonts w:ascii="Courier New" w:hAnsi="Courier New" w:cs="Courier New"/>
          <w:sz w:val="16"/>
          <w:szCs w:val="16"/>
        </w:rPr>
        <w:t>*</w:t>
      </w:r>
      <w:r w:rsidRPr="004C475C">
        <w:rPr>
          <w:rFonts w:ascii="Courier New" w:hAnsi="Courier New" w:cs="Courier New"/>
          <w:sz w:val="16"/>
          <w:szCs w:val="16"/>
        </w:rPr>
        <w:t>ABCD'O);</w:t>
      </w:r>
      <w:r w:rsidRPr="004C475C">
        <w:rPr>
          <w:rFonts w:ascii="Courier New" w:hAnsi="Courier New" w:cs="Courier New"/>
          <w:sz w:val="16"/>
          <w:szCs w:val="16"/>
        </w:rPr>
        <w:br/>
        <w:t xml:space="preserve">      // matches any octetstring that starts either with '1234'O or '5678'O and doesn’t end with</w:t>
      </w:r>
      <w:r w:rsidRPr="004C475C">
        <w:rPr>
          <w:rFonts w:ascii="Courier New" w:hAnsi="Courier New" w:cs="Courier New"/>
          <w:sz w:val="16"/>
          <w:szCs w:val="16"/>
        </w:rPr>
        <w:br/>
      </w:r>
      <w:r w:rsidRPr="004C475C">
        <w:rPr>
          <w:rFonts w:ascii="Courier New" w:hAnsi="Courier New" w:cs="Courier New"/>
          <w:sz w:val="16"/>
          <w:szCs w:val="16"/>
        </w:rPr>
        <w:tab/>
        <w:t xml:space="preserve">   // 'ABCD'O:</w:t>
      </w:r>
    </w:p>
    <w:p w14:paraId="402387B0" w14:textId="77777777" w:rsidR="001F55A9" w:rsidRPr="004C475C" w:rsidRDefault="001F55A9" w:rsidP="001F55A9">
      <w:pPr>
        <w:pStyle w:val="PL"/>
        <w:keepLines/>
        <w:ind w:left="283"/>
        <w:rPr>
          <w:rFonts w:cs="Courier New"/>
          <w:noProof w:val="0"/>
          <w:szCs w:val="16"/>
        </w:rPr>
      </w:pPr>
      <w:r w:rsidRPr="004C475C">
        <w:rPr>
          <w:rFonts w:cs="Courier New"/>
          <w:b/>
          <w:noProof w:val="0"/>
          <w:szCs w:val="16"/>
        </w:rPr>
        <w:t>template charstring</w:t>
      </w:r>
      <w:r w:rsidRPr="004C475C">
        <w:rPr>
          <w:rFonts w:cs="Courier New"/>
          <w:noProof w:val="0"/>
          <w:szCs w:val="16"/>
        </w:rPr>
        <w:t xml:space="preserve"> mw_activity := ("John", "Jack", "Frank") &amp; ("played " &amp; </w:t>
      </w:r>
      <w:r w:rsidRPr="004C475C">
        <w:rPr>
          <w:rFonts w:cs="Courier New"/>
          <w:noProof w:val="0"/>
          <w:szCs w:val="16"/>
        </w:rPr>
        <w:br/>
        <w:t xml:space="preserve">   ("football", "basketball", "hockey", "baseball"), "ran " &amp; ("fast", "slowly"));</w:t>
      </w:r>
    </w:p>
    <w:p w14:paraId="2E193B7D" w14:textId="77777777" w:rsidR="001F55A9" w:rsidRPr="004C475C" w:rsidRDefault="001F55A9" w:rsidP="001F55A9">
      <w:pPr>
        <w:pStyle w:val="PL"/>
        <w:keepLines/>
        <w:ind w:left="283"/>
        <w:rPr>
          <w:rFonts w:cs="Courier New"/>
          <w:noProof w:val="0"/>
          <w:szCs w:val="16"/>
        </w:rPr>
      </w:pPr>
      <w:r w:rsidRPr="004C475C">
        <w:rPr>
          <w:rFonts w:cs="Courier New"/>
          <w:b/>
          <w:noProof w:val="0"/>
          <w:szCs w:val="16"/>
        </w:rPr>
        <w:t>log</w:t>
      </w:r>
      <w:r w:rsidRPr="004C475C">
        <w:rPr>
          <w:rFonts w:cs="Courier New"/>
          <w:noProof w:val="0"/>
          <w:szCs w:val="16"/>
        </w:rPr>
        <w:t>(</w:t>
      </w:r>
      <w:r w:rsidRPr="004C475C">
        <w:rPr>
          <w:rFonts w:cs="Courier New"/>
          <w:b/>
          <w:noProof w:val="0"/>
          <w:szCs w:val="16"/>
        </w:rPr>
        <w:t>match</w:t>
      </w:r>
      <w:r w:rsidRPr="004C475C">
        <w:rPr>
          <w:rFonts w:cs="Courier New"/>
          <w:noProof w:val="0"/>
          <w:szCs w:val="16"/>
        </w:rPr>
        <w:t>("John played basketball", mw_activity)); // produces true</w:t>
      </w:r>
    </w:p>
    <w:p w14:paraId="190BE801" w14:textId="77777777" w:rsidR="001F55A9" w:rsidRPr="004C475C" w:rsidRDefault="001F55A9" w:rsidP="001F55A9">
      <w:pPr>
        <w:pStyle w:val="PL"/>
        <w:keepLines/>
        <w:ind w:left="283"/>
        <w:rPr>
          <w:rFonts w:cs="Courier New"/>
          <w:noProof w:val="0"/>
          <w:szCs w:val="16"/>
        </w:rPr>
      </w:pPr>
      <w:r w:rsidRPr="004C475C">
        <w:rPr>
          <w:rFonts w:cs="Courier New"/>
          <w:b/>
          <w:noProof w:val="0"/>
          <w:szCs w:val="16"/>
        </w:rPr>
        <w:t>log</w:t>
      </w:r>
      <w:r w:rsidRPr="004C475C">
        <w:rPr>
          <w:rFonts w:cs="Courier New"/>
          <w:noProof w:val="0"/>
          <w:szCs w:val="16"/>
        </w:rPr>
        <w:t>(</w:t>
      </w:r>
      <w:r w:rsidRPr="004C475C">
        <w:rPr>
          <w:rFonts w:cs="Courier New"/>
          <w:b/>
          <w:noProof w:val="0"/>
          <w:szCs w:val="16"/>
        </w:rPr>
        <w:t>match</w:t>
      </w:r>
      <w:r w:rsidRPr="004C475C">
        <w:rPr>
          <w:rFonts w:cs="Courier New"/>
          <w:noProof w:val="0"/>
          <w:szCs w:val="16"/>
        </w:rPr>
        <w:t>("Jack ran slowly", mw_activity)); // produces true</w:t>
      </w:r>
    </w:p>
    <w:p w14:paraId="78D02DAD" w14:textId="77777777" w:rsidR="001F55A9" w:rsidRPr="004C475C" w:rsidRDefault="001F55A9" w:rsidP="001F55A9">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ind w:left="283"/>
        <w:rPr>
          <w:rFonts w:cs="Courier New"/>
          <w:noProof w:val="0"/>
          <w:szCs w:val="16"/>
        </w:rPr>
      </w:pPr>
      <w:r w:rsidRPr="004C475C">
        <w:rPr>
          <w:rFonts w:cs="Courier New"/>
          <w:b/>
          <w:noProof w:val="0"/>
          <w:szCs w:val="16"/>
        </w:rPr>
        <w:t>log</w:t>
      </w:r>
      <w:r w:rsidRPr="004C475C">
        <w:rPr>
          <w:rFonts w:cs="Courier New"/>
          <w:noProof w:val="0"/>
          <w:szCs w:val="16"/>
        </w:rPr>
        <w:t>(</w:t>
      </w:r>
      <w:r w:rsidRPr="004C475C">
        <w:rPr>
          <w:rFonts w:cs="Courier New"/>
          <w:b/>
          <w:noProof w:val="0"/>
          <w:szCs w:val="16"/>
        </w:rPr>
        <w:t>match</w:t>
      </w:r>
      <w:r w:rsidRPr="004C475C">
        <w:rPr>
          <w:rFonts w:cs="Courier New"/>
          <w:noProof w:val="0"/>
          <w:szCs w:val="16"/>
        </w:rPr>
        <w:t xml:space="preserve">("Frank played fast", mw_activity)); // produces false, because "played" is not </w:t>
      </w:r>
      <w:r w:rsidRPr="004C475C">
        <w:rPr>
          <w:rFonts w:cs="Courier New"/>
          <w:noProof w:val="0"/>
          <w:szCs w:val="16"/>
        </w:rPr>
        <w:br/>
        <w:t xml:space="preserve">    // concatenated with "fast"</w:t>
      </w:r>
    </w:p>
    <w:p w14:paraId="65753258" w14:textId="77777777" w:rsidR="001F55A9" w:rsidRPr="004C475C" w:rsidRDefault="001F55A9" w:rsidP="001F55A9">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ind w:left="283"/>
        <w:rPr>
          <w:noProof w:val="0"/>
        </w:rPr>
      </w:pPr>
    </w:p>
    <w:p w14:paraId="5C193468" w14:textId="77777777" w:rsidR="001F55A9" w:rsidRPr="004C475C" w:rsidRDefault="001F55A9" w:rsidP="001F55A9">
      <w:pPr>
        <w:pStyle w:val="PL"/>
        <w:keepLines/>
        <w:ind w:left="283"/>
        <w:rPr>
          <w:noProof w:val="0"/>
        </w:rPr>
      </w:pPr>
      <w:r w:rsidRPr="004C475C">
        <w:rPr>
          <w:b/>
          <w:noProof w:val="0"/>
        </w:rPr>
        <w:t>type record of charstring</w:t>
      </w:r>
      <w:r w:rsidRPr="004C475C">
        <w:rPr>
          <w:noProof w:val="0"/>
        </w:rPr>
        <w:t xml:space="preserve"> RoCS;</w:t>
      </w:r>
    </w:p>
    <w:p w14:paraId="4DFC5CD6" w14:textId="77777777" w:rsidR="00912007" w:rsidRPr="004C475C" w:rsidRDefault="001F55A9" w:rsidP="00EF3F42">
      <w:pPr>
        <w:pStyle w:val="PL"/>
        <w:keepLines/>
        <w:ind w:left="283"/>
        <w:rPr>
          <w:noProof w:val="0"/>
        </w:rPr>
      </w:pPr>
      <w:r w:rsidRPr="004C475C">
        <w:rPr>
          <w:b/>
          <w:noProof w:val="0"/>
        </w:rPr>
        <w:t>template</w:t>
      </w:r>
      <w:r w:rsidRPr="004C475C">
        <w:rPr>
          <w:noProof w:val="0"/>
        </w:rPr>
        <w:t xml:space="preserve"> RoCS mw_rocs := ? &amp; ({"Paris", "London"}, {"New York", "Beijing"}) &amp; ?;</w:t>
      </w:r>
      <w:r w:rsidRPr="004C475C">
        <w:rPr>
          <w:noProof w:val="0"/>
        </w:rPr>
        <w:br/>
        <w:t xml:space="preserve">    // matches any record of value that contains "Paris" followed by "London" or "New York" </w:t>
      </w:r>
      <w:r w:rsidRPr="004C475C">
        <w:rPr>
          <w:noProof w:val="0"/>
        </w:rPr>
        <w:br/>
        <w:t xml:space="preserve">    // followed by "Beijing"</w:t>
      </w:r>
    </w:p>
    <w:p w14:paraId="65825C86" w14:textId="35A730A7" w:rsidR="00EF3F42" w:rsidRPr="004C475C" w:rsidRDefault="00EF3F42" w:rsidP="00EF3F42">
      <w:pPr>
        <w:pStyle w:val="PL"/>
        <w:keepLines/>
        <w:ind w:left="283"/>
        <w:rPr>
          <w:noProof w:val="0"/>
        </w:rPr>
      </w:pPr>
    </w:p>
    <w:p w14:paraId="2D22EDCC" w14:textId="3BEC6269" w:rsidR="004F7FF5" w:rsidRPr="004C475C" w:rsidRDefault="004F7FF5" w:rsidP="004F7FF5">
      <w:pPr>
        <w:pStyle w:val="berschrift3"/>
      </w:pPr>
      <w:bookmarkStart w:id="52" w:name="_Toc39486345"/>
      <w:r w:rsidRPr="004C475C">
        <w:t>5.4.5</w:t>
      </w:r>
      <w:r w:rsidRPr="004C475C">
        <w:tab/>
        <w:t>Modifications to ETSI ES 201 873-6</w:t>
      </w:r>
      <w:bookmarkEnd w:id="52"/>
    </w:p>
    <w:p w14:paraId="300976CA" w14:textId="2A54F5B8" w:rsidR="004F7FF5" w:rsidRPr="004C475C" w:rsidRDefault="004F7FF5" w:rsidP="004F7FF5">
      <w:pPr>
        <w:pStyle w:val="berschrift4"/>
      </w:pPr>
      <w:bookmarkStart w:id="53" w:name="_Toc39486346"/>
      <w:r w:rsidRPr="004C475C">
        <w:t>5.4.5.1</w:t>
      </w:r>
      <w:r w:rsidR="004E3B41" w:rsidRPr="004C475C">
        <w:tab/>
        <w:t>C</w:t>
      </w:r>
      <w:r w:rsidRPr="004C475C">
        <w:t>hanges to</w:t>
      </w:r>
      <w:r w:rsidR="004F7DDE" w:rsidRPr="004C475C">
        <w:t xml:space="preserve"> clause</w:t>
      </w:r>
      <w:r w:rsidRPr="004C475C">
        <w:t xml:space="preserve"> 7.2.2.3.1</w:t>
      </w:r>
      <w:r w:rsidR="004E3B41" w:rsidRPr="004C475C">
        <w:t xml:space="preserve"> </w:t>
      </w:r>
      <w:r w:rsidRPr="004C475C">
        <w:t xml:space="preserve">(The abstract data type </w:t>
      </w:r>
      <w:r w:rsidRPr="004C475C">
        <w:rPr>
          <w:rFonts w:ascii="Courier New" w:hAnsi="Courier New" w:cs="Courier New"/>
        </w:rPr>
        <w:t>MatchingMechanism)</w:t>
      </w:r>
      <w:bookmarkEnd w:id="53"/>
    </w:p>
    <w:p w14:paraId="761EE864" w14:textId="77777777" w:rsidR="004F7FF5" w:rsidRPr="004C475C" w:rsidRDefault="004F7FF5" w:rsidP="004F7FF5">
      <w:pPr>
        <w:keepNext/>
        <w:keepLines/>
        <w:widowControl w:val="0"/>
        <w:ind w:left="3402" w:hanging="3402"/>
        <w:rPr>
          <w:rFonts w:ascii="Courier New" w:hAnsi="Courier New" w:cs="Courier New"/>
        </w:rPr>
      </w:pPr>
      <w:r w:rsidRPr="004C475C">
        <w:rPr>
          <w:rFonts w:ascii="Courier New" w:hAnsi="Courier New" w:cs="Courier New"/>
          <w:sz w:val="16"/>
          <w:szCs w:val="16"/>
        </w:rPr>
        <w:t>TciMatchingTypeType getMatchingType()</w:t>
      </w:r>
      <w:r w:rsidRPr="004C475C">
        <w:rPr>
          <w:rFonts w:ascii="Courier New" w:hAnsi="Courier New" w:cs="Courier New"/>
          <w:sz w:val="16"/>
          <w:szCs w:val="16"/>
        </w:rPr>
        <w:br/>
      </w:r>
      <w:r w:rsidRPr="004C475C">
        <w:t xml:space="preserve">Returns the matching mechanism type. A value of </w:t>
      </w:r>
      <w:r w:rsidRPr="004C475C">
        <w:rPr>
          <w:rFonts w:ascii="Courier New" w:hAnsi="Courier New" w:cs="Courier New"/>
        </w:rPr>
        <w:t>TciMatchingTypeType</w:t>
      </w:r>
      <w:r w:rsidRPr="004C475C">
        <w:t xml:space="preserve"> can have one of the following constants: </w:t>
      </w:r>
      <w:r w:rsidRPr="004C475C">
        <w:rPr>
          <w:rFonts w:ascii="Courier New" w:hAnsi="Courier New" w:cs="Courier New"/>
        </w:rPr>
        <w:t>TEMPLATE_LIST, COMPLEMENTED_LIST, ANY_VALUE, ANY_VALUE_OR_NONE, VALUE_RANGE, SUBSET, SUPERSET, ANY_ELEMENT, ANY_ELEMENTS_OR_NONE, PATTERN, MATCH_DECODED_CONTENT, OMIT_TEMPLATE, CONCATENATION.</w:t>
      </w:r>
    </w:p>
    <w:p w14:paraId="1AC62956" w14:textId="4150D594" w:rsidR="004F7FF5" w:rsidRPr="004C475C" w:rsidRDefault="004F7FF5" w:rsidP="004E3B41">
      <w:pPr>
        <w:pStyle w:val="berschrift4"/>
      </w:pPr>
      <w:bookmarkStart w:id="54" w:name="_Toc39486347"/>
      <w:r w:rsidRPr="004C475C">
        <w:t>5.4.5.2</w:t>
      </w:r>
      <w:r w:rsidR="004E3B41" w:rsidRPr="004C475C">
        <w:tab/>
        <w:t>C</w:t>
      </w:r>
      <w:r w:rsidRPr="004C475C">
        <w:t xml:space="preserve">hanges to </w:t>
      </w:r>
      <w:r w:rsidR="004F7DDE" w:rsidRPr="004C475C">
        <w:t xml:space="preserve">clause </w:t>
      </w:r>
      <w:r w:rsidRPr="004C475C">
        <w:t>7.2.2.3.2</w:t>
      </w:r>
      <w:r w:rsidR="004E3B41" w:rsidRPr="004C475C">
        <w:t xml:space="preserve"> </w:t>
      </w:r>
      <w:r w:rsidRPr="004C475C">
        <w:t xml:space="preserve">(The abstract data type </w:t>
      </w:r>
      <w:r w:rsidRPr="004C475C">
        <w:rPr>
          <w:rFonts w:ascii="Courier New" w:hAnsi="Courier New" w:cs="Courier New"/>
        </w:rPr>
        <w:t>MatchingList)</w:t>
      </w:r>
      <w:bookmarkEnd w:id="54"/>
    </w:p>
    <w:p w14:paraId="3F2C7606" w14:textId="77777777" w:rsidR="004F7FF5" w:rsidRPr="004C475C" w:rsidRDefault="004F7FF5" w:rsidP="004F7FF5">
      <w:pPr>
        <w:keepNext/>
        <w:keepLines/>
        <w:widowControl w:val="0"/>
      </w:pPr>
      <w:r w:rsidRPr="004C475C">
        <w:t xml:space="preserve">The abstract data type </w:t>
      </w:r>
      <w:r w:rsidRPr="004C475C">
        <w:rPr>
          <w:rFonts w:ascii="Courier New" w:hAnsi="Courier New" w:cs="Courier New"/>
        </w:rPr>
        <w:t>MatchingList</w:t>
      </w:r>
      <w:r w:rsidRPr="004C475C">
        <w:t xml:space="preserve"> is used to represent matching mechanisms that contain a list of items of the same type: template list, complemented template list, SubSet, SuperSet and concatenation.</w:t>
      </w:r>
    </w:p>
    <w:p w14:paraId="27B89D59" w14:textId="38029B79" w:rsidR="004F7FF5" w:rsidRPr="004C475C" w:rsidRDefault="004F7FF5" w:rsidP="004F7FF5">
      <w:pPr>
        <w:pStyle w:val="berschrift4"/>
      </w:pPr>
      <w:bookmarkStart w:id="55" w:name="_Toc39486348"/>
      <w:r w:rsidRPr="004C475C">
        <w:t>5.4.5.3</w:t>
      </w:r>
      <w:r w:rsidR="004E3B41" w:rsidRPr="004C475C">
        <w:tab/>
        <w:t>C</w:t>
      </w:r>
      <w:r w:rsidRPr="004C475C">
        <w:t xml:space="preserve">hanges to </w:t>
      </w:r>
      <w:r w:rsidR="004F7DDE" w:rsidRPr="004C475C">
        <w:t xml:space="preserve">clause </w:t>
      </w:r>
      <w:r w:rsidRPr="004C475C">
        <w:t>8.3.2.17</w:t>
      </w:r>
      <w:r w:rsidR="004E3B41" w:rsidRPr="004C475C">
        <w:t xml:space="preserve"> </w:t>
      </w:r>
      <w:r w:rsidRPr="004C475C">
        <w:t>(TciMatchingTypeType)</w:t>
      </w:r>
      <w:bookmarkEnd w:id="55"/>
    </w:p>
    <w:p w14:paraId="707918A6" w14:textId="77777777" w:rsidR="004F7FF5" w:rsidRPr="004C475C" w:rsidRDefault="004F7FF5" w:rsidP="004F7FF5">
      <w:pPr>
        <w:keepNext/>
        <w:keepLines/>
        <w:widowControl w:val="0"/>
      </w:pPr>
      <w:r w:rsidRPr="004C475C">
        <w:rPr>
          <w:rFonts w:ascii="Courier New" w:hAnsi="Courier New"/>
          <w:b/>
        </w:rPr>
        <w:t xml:space="preserve">TciMatchingTypeType </w:t>
      </w:r>
      <w:r w:rsidRPr="004C475C">
        <w:t>is mapped to the following interface:</w:t>
      </w:r>
    </w:p>
    <w:p w14:paraId="70B396C8" w14:textId="77777777" w:rsidR="004F7FF5" w:rsidRPr="004C475C" w:rsidRDefault="004F7FF5" w:rsidP="004F7FF5">
      <w:pPr>
        <w:pStyle w:val="PL"/>
        <w:widowControl w:val="0"/>
        <w:rPr>
          <w:noProof w:val="0"/>
        </w:rPr>
      </w:pPr>
      <w:r w:rsidRPr="004C475C">
        <w:rPr>
          <w:noProof w:val="0"/>
        </w:rPr>
        <w:t>// TCI IDL TciTypeClassType</w:t>
      </w:r>
    </w:p>
    <w:p w14:paraId="34AC67E0" w14:textId="77777777" w:rsidR="004F7FF5" w:rsidRPr="004C475C" w:rsidRDefault="004F7FF5" w:rsidP="004F7FF5">
      <w:pPr>
        <w:pStyle w:val="PL"/>
        <w:widowControl w:val="0"/>
        <w:rPr>
          <w:noProof w:val="0"/>
        </w:rPr>
      </w:pPr>
      <w:r w:rsidRPr="004C475C">
        <w:rPr>
          <w:noProof w:val="0"/>
        </w:rPr>
        <w:t>package org.etsi.ttcn.tci;</w:t>
      </w:r>
    </w:p>
    <w:p w14:paraId="5519C188" w14:textId="77777777" w:rsidR="004F7FF5" w:rsidRPr="004C475C" w:rsidRDefault="004F7FF5" w:rsidP="004F7FF5">
      <w:pPr>
        <w:pStyle w:val="PL"/>
        <w:widowControl w:val="0"/>
        <w:rPr>
          <w:noProof w:val="0"/>
        </w:rPr>
      </w:pPr>
      <w:r w:rsidRPr="004C475C">
        <w:rPr>
          <w:noProof w:val="0"/>
        </w:rPr>
        <w:t>public interface TciMatchingType {</w:t>
      </w:r>
    </w:p>
    <w:p w14:paraId="58227158" w14:textId="77777777" w:rsidR="004F7FF5" w:rsidRPr="004C475C" w:rsidRDefault="004F7FF5" w:rsidP="004F7FF5">
      <w:pPr>
        <w:pStyle w:val="PL"/>
        <w:widowControl w:val="0"/>
        <w:rPr>
          <w:noProof w:val="0"/>
        </w:rPr>
      </w:pPr>
      <w:r w:rsidRPr="004C475C">
        <w:rPr>
          <w:noProof w:val="0"/>
        </w:rPr>
        <w:tab/>
        <w:t xml:space="preserve">public final static int </w:t>
      </w:r>
      <w:r w:rsidRPr="004C475C">
        <w:rPr>
          <w:rFonts w:cs="Courier New"/>
          <w:noProof w:val="0"/>
        </w:rPr>
        <w:t>TEMPLATE_LIST</w:t>
      </w:r>
      <w:r w:rsidRPr="004C475C">
        <w:rPr>
          <w:noProof w:val="0"/>
        </w:rPr>
        <w:tab/>
      </w:r>
      <w:r w:rsidRPr="004C475C">
        <w:rPr>
          <w:noProof w:val="0"/>
        </w:rPr>
        <w:tab/>
      </w:r>
      <w:r w:rsidRPr="004C475C">
        <w:rPr>
          <w:noProof w:val="0"/>
        </w:rPr>
        <w:tab/>
        <w:t>= 0 ;</w:t>
      </w:r>
    </w:p>
    <w:p w14:paraId="3C632F3C" w14:textId="77777777" w:rsidR="004F7FF5" w:rsidRPr="004C475C" w:rsidRDefault="004F7FF5" w:rsidP="004F7FF5">
      <w:pPr>
        <w:pStyle w:val="PL"/>
        <w:widowControl w:val="0"/>
        <w:rPr>
          <w:noProof w:val="0"/>
        </w:rPr>
      </w:pPr>
      <w:r w:rsidRPr="004C475C">
        <w:rPr>
          <w:noProof w:val="0"/>
        </w:rPr>
        <w:tab/>
        <w:t xml:space="preserve">public final static int </w:t>
      </w:r>
      <w:r w:rsidRPr="004C475C">
        <w:rPr>
          <w:rFonts w:cs="Courier New"/>
          <w:noProof w:val="0"/>
        </w:rPr>
        <w:t>COMPLEMENTED_LIST</w:t>
      </w:r>
      <w:r w:rsidRPr="004C475C">
        <w:rPr>
          <w:noProof w:val="0"/>
        </w:rPr>
        <w:tab/>
      </w:r>
      <w:r w:rsidRPr="004C475C">
        <w:rPr>
          <w:noProof w:val="0"/>
        </w:rPr>
        <w:tab/>
        <w:t>= 1 ;</w:t>
      </w:r>
    </w:p>
    <w:p w14:paraId="4417EAB6" w14:textId="77777777" w:rsidR="004F7FF5" w:rsidRPr="004C475C" w:rsidRDefault="004F7FF5" w:rsidP="004F7FF5">
      <w:pPr>
        <w:pStyle w:val="PL"/>
        <w:widowControl w:val="0"/>
        <w:rPr>
          <w:noProof w:val="0"/>
        </w:rPr>
      </w:pPr>
      <w:r w:rsidRPr="004C475C">
        <w:rPr>
          <w:noProof w:val="0"/>
        </w:rPr>
        <w:tab/>
        <w:t xml:space="preserve">public final static int </w:t>
      </w:r>
      <w:r w:rsidRPr="004C475C">
        <w:rPr>
          <w:rFonts w:cs="Courier New"/>
          <w:noProof w:val="0"/>
        </w:rPr>
        <w:t>ANY_VALUE</w:t>
      </w:r>
      <w:r w:rsidRPr="004C475C">
        <w:rPr>
          <w:noProof w:val="0"/>
        </w:rPr>
        <w:tab/>
      </w:r>
      <w:r w:rsidRPr="004C475C">
        <w:rPr>
          <w:noProof w:val="0"/>
        </w:rPr>
        <w:tab/>
      </w:r>
      <w:r w:rsidRPr="004C475C">
        <w:rPr>
          <w:noProof w:val="0"/>
        </w:rPr>
        <w:tab/>
      </w:r>
      <w:r w:rsidRPr="004C475C">
        <w:rPr>
          <w:noProof w:val="0"/>
        </w:rPr>
        <w:tab/>
        <w:t>= 2 ;</w:t>
      </w:r>
    </w:p>
    <w:p w14:paraId="649420C1" w14:textId="77777777" w:rsidR="004F7FF5" w:rsidRPr="004C475C" w:rsidRDefault="004F7FF5" w:rsidP="004F7FF5">
      <w:pPr>
        <w:pStyle w:val="PL"/>
        <w:widowControl w:val="0"/>
        <w:rPr>
          <w:noProof w:val="0"/>
        </w:rPr>
      </w:pPr>
      <w:r w:rsidRPr="004C475C">
        <w:rPr>
          <w:noProof w:val="0"/>
        </w:rPr>
        <w:tab/>
        <w:t xml:space="preserve">public final static int </w:t>
      </w:r>
      <w:r w:rsidRPr="004C475C">
        <w:rPr>
          <w:rFonts w:cs="Courier New"/>
          <w:noProof w:val="0"/>
        </w:rPr>
        <w:t>ANY_VALUE_OR_NONE</w:t>
      </w:r>
      <w:r w:rsidRPr="004C475C">
        <w:rPr>
          <w:noProof w:val="0"/>
        </w:rPr>
        <w:tab/>
      </w:r>
      <w:r w:rsidRPr="004C475C">
        <w:rPr>
          <w:noProof w:val="0"/>
        </w:rPr>
        <w:tab/>
        <w:t>= 3 ;</w:t>
      </w:r>
    </w:p>
    <w:p w14:paraId="21B987BF" w14:textId="77777777" w:rsidR="004F7FF5" w:rsidRPr="004C475C" w:rsidRDefault="004F7FF5" w:rsidP="004F7FF5">
      <w:pPr>
        <w:pStyle w:val="PL"/>
        <w:widowControl w:val="0"/>
        <w:rPr>
          <w:noProof w:val="0"/>
        </w:rPr>
      </w:pPr>
      <w:r w:rsidRPr="004C475C">
        <w:rPr>
          <w:noProof w:val="0"/>
        </w:rPr>
        <w:tab/>
        <w:t xml:space="preserve">public final static int </w:t>
      </w:r>
      <w:r w:rsidRPr="004C475C">
        <w:rPr>
          <w:rFonts w:cs="Courier New"/>
          <w:noProof w:val="0"/>
        </w:rPr>
        <w:t>VALUE_RANGE</w:t>
      </w:r>
      <w:r w:rsidRPr="004C475C">
        <w:rPr>
          <w:noProof w:val="0"/>
        </w:rPr>
        <w:tab/>
      </w:r>
      <w:r w:rsidRPr="004C475C">
        <w:rPr>
          <w:noProof w:val="0"/>
        </w:rPr>
        <w:tab/>
      </w:r>
      <w:r w:rsidRPr="004C475C">
        <w:rPr>
          <w:noProof w:val="0"/>
        </w:rPr>
        <w:tab/>
        <w:t>= 4 ;</w:t>
      </w:r>
    </w:p>
    <w:p w14:paraId="659978FC" w14:textId="77777777" w:rsidR="004F7FF5" w:rsidRPr="004C475C" w:rsidRDefault="004F7FF5" w:rsidP="004F7FF5">
      <w:pPr>
        <w:pStyle w:val="PL"/>
        <w:widowControl w:val="0"/>
        <w:rPr>
          <w:noProof w:val="0"/>
        </w:rPr>
      </w:pPr>
      <w:r w:rsidRPr="004C475C">
        <w:rPr>
          <w:noProof w:val="0"/>
        </w:rPr>
        <w:tab/>
        <w:t xml:space="preserve">public final static int </w:t>
      </w:r>
      <w:r w:rsidRPr="004C475C">
        <w:rPr>
          <w:rFonts w:cs="Courier New"/>
          <w:noProof w:val="0"/>
        </w:rPr>
        <w:t>SUBSET</w:t>
      </w:r>
      <w:r w:rsidRPr="004C475C">
        <w:rPr>
          <w:noProof w:val="0"/>
        </w:rPr>
        <w:tab/>
      </w:r>
      <w:r w:rsidRPr="004C475C">
        <w:rPr>
          <w:noProof w:val="0"/>
        </w:rPr>
        <w:tab/>
      </w:r>
      <w:r w:rsidRPr="004C475C">
        <w:rPr>
          <w:noProof w:val="0"/>
        </w:rPr>
        <w:tab/>
      </w:r>
      <w:r w:rsidRPr="004C475C">
        <w:rPr>
          <w:noProof w:val="0"/>
        </w:rPr>
        <w:tab/>
      </w:r>
      <w:r w:rsidRPr="004C475C">
        <w:rPr>
          <w:noProof w:val="0"/>
        </w:rPr>
        <w:tab/>
        <w:t>= 5 ;</w:t>
      </w:r>
    </w:p>
    <w:p w14:paraId="4BC34A24" w14:textId="77777777" w:rsidR="004F7FF5" w:rsidRPr="004C475C" w:rsidRDefault="004F7FF5" w:rsidP="004F7FF5">
      <w:pPr>
        <w:pStyle w:val="PL"/>
        <w:widowControl w:val="0"/>
        <w:rPr>
          <w:noProof w:val="0"/>
        </w:rPr>
      </w:pPr>
      <w:r w:rsidRPr="004C475C">
        <w:rPr>
          <w:noProof w:val="0"/>
        </w:rPr>
        <w:tab/>
        <w:t xml:space="preserve">public final static int </w:t>
      </w:r>
      <w:r w:rsidRPr="004C475C">
        <w:rPr>
          <w:rFonts w:cs="Courier New"/>
          <w:noProof w:val="0"/>
        </w:rPr>
        <w:t>SUPERSET</w:t>
      </w:r>
      <w:r w:rsidRPr="004C475C">
        <w:rPr>
          <w:noProof w:val="0"/>
        </w:rPr>
        <w:tab/>
      </w:r>
      <w:r w:rsidRPr="004C475C">
        <w:rPr>
          <w:noProof w:val="0"/>
        </w:rPr>
        <w:tab/>
      </w:r>
      <w:r w:rsidRPr="004C475C">
        <w:rPr>
          <w:noProof w:val="0"/>
        </w:rPr>
        <w:tab/>
      </w:r>
      <w:r w:rsidRPr="004C475C">
        <w:rPr>
          <w:noProof w:val="0"/>
        </w:rPr>
        <w:tab/>
        <w:t>= 6 ;</w:t>
      </w:r>
    </w:p>
    <w:p w14:paraId="1E0024D1" w14:textId="77777777" w:rsidR="004F7FF5" w:rsidRPr="004C475C" w:rsidRDefault="004F7FF5" w:rsidP="004F7FF5">
      <w:pPr>
        <w:pStyle w:val="PL"/>
        <w:widowControl w:val="0"/>
        <w:rPr>
          <w:noProof w:val="0"/>
        </w:rPr>
      </w:pPr>
      <w:r w:rsidRPr="004C475C">
        <w:rPr>
          <w:noProof w:val="0"/>
        </w:rPr>
        <w:tab/>
        <w:t xml:space="preserve">public final static int </w:t>
      </w:r>
      <w:r w:rsidRPr="004C475C">
        <w:rPr>
          <w:rFonts w:cs="Courier New"/>
          <w:noProof w:val="0"/>
        </w:rPr>
        <w:t>ANY_ELEMENT</w:t>
      </w:r>
      <w:r w:rsidRPr="004C475C">
        <w:rPr>
          <w:noProof w:val="0"/>
        </w:rPr>
        <w:tab/>
      </w:r>
      <w:r w:rsidRPr="004C475C">
        <w:rPr>
          <w:noProof w:val="0"/>
        </w:rPr>
        <w:tab/>
      </w:r>
      <w:r w:rsidRPr="004C475C">
        <w:rPr>
          <w:noProof w:val="0"/>
        </w:rPr>
        <w:tab/>
        <w:t>= 7 ;</w:t>
      </w:r>
    </w:p>
    <w:p w14:paraId="06912252" w14:textId="77777777" w:rsidR="004F7FF5" w:rsidRPr="004C475C" w:rsidRDefault="004F7FF5" w:rsidP="004F7FF5">
      <w:pPr>
        <w:pStyle w:val="PL"/>
        <w:widowControl w:val="0"/>
        <w:rPr>
          <w:noProof w:val="0"/>
        </w:rPr>
      </w:pPr>
      <w:r w:rsidRPr="004C475C">
        <w:rPr>
          <w:noProof w:val="0"/>
        </w:rPr>
        <w:tab/>
        <w:t xml:space="preserve">public final static int </w:t>
      </w:r>
      <w:r w:rsidRPr="004C475C">
        <w:rPr>
          <w:rFonts w:cs="Courier New"/>
          <w:noProof w:val="0"/>
        </w:rPr>
        <w:t>ANY_ELEMENTS_OR_NONE</w:t>
      </w:r>
      <w:r w:rsidRPr="004C475C">
        <w:rPr>
          <w:noProof w:val="0"/>
        </w:rPr>
        <w:tab/>
        <w:t>= 8 ;</w:t>
      </w:r>
    </w:p>
    <w:p w14:paraId="08DE66B4" w14:textId="77777777" w:rsidR="004F7FF5" w:rsidRPr="004C475C" w:rsidRDefault="004F7FF5" w:rsidP="004F7FF5">
      <w:pPr>
        <w:pStyle w:val="PL"/>
        <w:widowControl w:val="0"/>
        <w:rPr>
          <w:noProof w:val="0"/>
        </w:rPr>
      </w:pPr>
      <w:r w:rsidRPr="004C475C">
        <w:rPr>
          <w:noProof w:val="0"/>
        </w:rPr>
        <w:tab/>
        <w:t xml:space="preserve">public final static int </w:t>
      </w:r>
      <w:r w:rsidRPr="004C475C">
        <w:rPr>
          <w:rFonts w:cs="Courier New"/>
          <w:noProof w:val="0"/>
        </w:rPr>
        <w:t>PATTERN</w:t>
      </w:r>
      <w:r w:rsidRPr="004C475C">
        <w:rPr>
          <w:noProof w:val="0"/>
        </w:rPr>
        <w:tab/>
      </w:r>
      <w:r w:rsidRPr="004C475C">
        <w:rPr>
          <w:noProof w:val="0"/>
        </w:rPr>
        <w:tab/>
      </w:r>
      <w:r w:rsidRPr="004C475C">
        <w:rPr>
          <w:noProof w:val="0"/>
        </w:rPr>
        <w:tab/>
      </w:r>
      <w:r w:rsidRPr="004C475C">
        <w:rPr>
          <w:noProof w:val="0"/>
        </w:rPr>
        <w:tab/>
        <w:t>= 9 ;</w:t>
      </w:r>
    </w:p>
    <w:p w14:paraId="5716C2BC" w14:textId="77777777" w:rsidR="004F7FF5" w:rsidRPr="004C475C" w:rsidRDefault="004F7FF5" w:rsidP="004F7FF5">
      <w:pPr>
        <w:pStyle w:val="PL"/>
        <w:widowControl w:val="0"/>
        <w:rPr>
          <w:noProof w:val="0"/>
        </w:rPr>
      </w:pPr>
      <w:r w:rsidRPr="004C475C">
        <w:rPr>
          <w:noProof w:val="0"/>
        </w:rPr>
        <w:tab/>
        <w:t>public final static int MATCH_</w:t>
      </w:r>
      <w:r w:rsidRPr="004C475C">
        <w:rPr>
          <w:rFonts w:cs="Courier New"/>
          <w:noProof w:val="0"/>
        </w:rPr>
        <w:t>DECODED_CONTENT</w:t>
      </w:r>
      <w:r w:rsidRPr="004C475C">
        <w:rPr>
          <w:noProof w:val="0"/>
        </w:rPr>
        <w:tab/>
        <w:t>= 10 ;</w:t>
      </w:r>
    </w:p>
    <w:p w14:paraId="1F397ABE" w14:textId="77777777" w:rsidR="004F7FF5" w:rsidRPr="004C475C" w:rsidRDefault="004F7FF5" w:rsidP="004F7FF5">
      <w:pPr>
        <w:pStyle w:val="PL"/>
        <w:widowControl w:val="0"/>
        <w:rPr>
          <w:noProof w:val="0"/>
        </w:rPr>
      </w:pPr>
      <w:r w:rsidRPr="004C475C">
        <w:rPr>
          <w:noProof w:val="0"/>
        </w:rPr>
        <w:tab/>
        <w:t>public final static int OMIT_TEMPLATE</w:t>
      </w:r>
      <w:r w:rsidRPr="004C475C">
        <w:rPr>
          <w:noProof w:val="0"/>
        </w:rPr>
        <w:tab/>
      </w:r>
      <w:r w:rsidRPr="004C475C">
        <w:rPr>
          <w:noProof w:val="0"/>
        </w:rPr>
        <w:tab/>
      </w:r>
      <w:r w:rsidRPr="004C475C">
        <w:rPr>
          <w:noProof w:val="0"/>
        </w:rPr>
        <w:tab/>
        <w:t>= 11 ;</w:t>
      </w:r>
    </w:p>
    <w:p w14:paraId="7B2699B2" w14:textId="77777777" w:rsidR="004F7FF5" w:rsidRPr="004C475C" w:rsidRDefault="004F7FF5" w:rsidP="004F7FF5">
      <w:pPr>
        <w:pStyle w:val="PL"/>
        <w:widowControl w:val="0"/>
        <w:rPr>
          <w:noProof w:val="0"/>
        </w:rPr>
      </w:pPr>
      <w:r w:rsidRPr="004C475C">
        <w:rPr>
          <w:noProof w:val="0"/>
        </w:rPr>
        <w:tab/>
        <w:t>public final static int CONCATENATION</w:t>
      </w:r>
      <w:r w:rsidRPr="004C475C">
        <w:rPr>
          <w:noProof w:val="0"/>
        </w:rPr>
        <w:tab/>
      </w:r>
      <w:r w:rsidRPr="004C475C">
        <w:rPr>
          <w:noProof w:val="0"/>
        </w:rPr>
        <w:tab/>
      </w:r>
      <w:r w:rsidRPr="004C475C">
        <w:rPr>
          <w:noProof w:val="0"/>
        </w:rPr>
        <w:tab/>
        <w:t>= 12 ;</w:t>
      </w:r>
    </w:p>
    <w:p w14:paraId="12E3373B" w14:textId="77777777" w:rsidR="004F7FF5" w:rsidRPr="004C475C" w:rsidRDefault="004F7FF5" w:rsidP="004F7FF5">
      <w:pPr>
        <w:pStyle w:val="PL"/>
        <w:widowControl w:val="0"/>
        <w:rPr>
          <w:rFonts w:cs="Courier New"/>
          <w:noProof w:val="0"/>
        </w:rPr>
      </w:pPr>
      <w:r w:rsidRPr="004C475C">
        <w:rPr>
          <w:noProof w:val="0"/>
        </w:rPr>
        <w:t>}</w:t>
      </w:r>
      <w:r w:rsidRPr="004C475C">
        <w:rPr>
          <w:rFonts w:cs="Courier New"/>
          <w:noProof w:val="0"/>
        </w:rPr>
        <w:t xml:space="preserve"> </w:t>
      </w:r>
    </w:p>
    <w:p w14:paraId="31CA85C3" w14:textId="77777777" w:rsidR="004F7FF5" w:rsidRPr="004C475C" w:rsidRDefault="004F7FF5" w:rsidP="004F7FF5">
      <w:pPr>
        <w:pStyle w:val="PL"/>
        <w:widowControl w:val="0"/>
        <w:rPr>
          <w:noProof w:val="0"/>
        </w:rPr>
      </w:pPr>
    </w:p>
    <w:p w14:paraId="417A4D93" w14:textId="1D5C18F1" w:rsidR="004F7FF5" w:rsidRPr="004C475C" w:rsidRDefault="004F7FF5" w:rsidP="004A6D84">
      <w:pPr>
        <w:pStyle w:val="berschrift4"/>
      </w:pPr>
      <w:bookmarkStart w:id="56" w:name="_Toc39486349"/>
      <w:r w:rsidRPr="004C475C">
        <w:lastRenderedPageBreak/>
        <w:t>5.4.5.4</w:t>
      </w:r>
      <w:r w:rsidR="004E3B41" w:rsidRPr="004C475C">
        <w:tab/>
        <w:t>C</w:t>
      </w:r>
      <w:r w:rsidRPr="004C475C">
        <w:t xml:space="preserve">hanges to </w:t>
      </w:r>
      <w:r w:rsidR="004F7DDE" w:rsidRPr="004C475C">
        <w:t xml:space="preserve">clause </w:t>
      </w:r>
      <w:r w:rsidRPr="004C475C">
        <w:t>8.3.3.1</w:t>
      </w:r>
      <w:r w:rsidR="004E3B41" w:rsidRPr="004C475C">
        <w:t xml:space="preserve"> </w:t>
      </w:r>
      <w:r w:rsidRPr="004C475C">
        <w:t>(Type)</w:t>
      </w:r>
      <w:bookmarkEnd w:id="56"/>
    </w:p>
    <w:p w14:paraId="0BFEE20A" w14:textId="77777777" w:rsidR="004F7FF5" w:rsidRPr="004C475C" w:rsidRDefault="004F7FF5" w:rsidP="004A6D84">
      <w:pPr>
        <w:pStyle w:val="B1"/>
        <w:keepNext/>
        <w:keepLines/>
        <w:widowControl w:val="0"/>
        <w:tabs>
          <w:tab w:val="num" w:pos="600"/>
          <w:tab w:val="left" w:pos="3402"/>
        </w:tabs>
        <w:ind w:left="3402" w:hanging="3118"/>
      </w:pPr>
      <w:r w:rsidRPr="004C475C">
        <w:rPr>
          <w:rFonts w:ascii="Courier New" w:hAnsi="Courier New" w:cs="Courier New"/>
          <w:sz w:val="16"/>
          <w:szCs w:val="16"/>
        </w:rPr>
        <w:t>newTemplate</w:t>
      </w:r>
      <w:r w:rsidRPr="004C475C">
        <w:rPr>
          <w:rFonts w:ascii="Courier New" w:hAnsi="Courier New" w:cs="Courier New"/>
          <w:sz w:val="16"/>
          <w:szCs w:val="16"/>
        </w:rPr>
        <w:tab/>
      </w:r>
      <w:r w:rsidRPr="004C475C">
        <w:t xml:space="preserve">Returns a freshly created matching mechanism of this type. The </w:t>
      </w:r>
      <w:r w:rsidRPr="004C475C">
        <w:rPr>
          <w:rFonts w:ascii="Courier New" w:hAnsi="Courier New" w:cs="Courier New"/>
        </w:rPr>
        <w:t>matchingType</w:t>
      </w:r>
      <w:r w:rsidRPr="004C475C">
        <w:t xml:space="preserve"> parameter determines what kind of matching mechanism will be created and it shall be one of the following constants: </w:t>
      </w:r>
      <w:r w:rsidRPr="004C475C">
        <w:rPr>
          <w:rFonts w:ascii="Courier New" w:hAnsi="Courier New" w:cs="Courier New"/>
        </w:rPr>
        <w:t>TEMPLATE_LIST, COMPLEMENTED_LIST, ANY_VALUE, ANY_VALUE_OR_NONE, VALUE_RANGE, SUBSET, SUPERSET, ANY_ELEMENT, ANY_ELEMENTS_OR_NONE, PATTERN, DECODED_MATCH, CONCATENATION</w:t>
      </w:r>
      <w:r w:rsidRPr="004C475C">
        <w:t>. If the created matching mechanism contains additional data properties, these properties are uninitialized in the created matching mechanism.</w:t>
      </w:r>
    </w:p>
    <w:p w14:paraId="4C3240BF" w14:textId="22264BC7" w:rsidR="004F7FF5" w:rsidRPr="004C475C" w:rsidRDefault="004F7FF5" w:rsidP="004F7FF5">
      <w:pPr>
        <w:pStyle w:val="berschrift4"/>
      </w:pPr>
      <w:bookmarkStart w:id="57" w:name="_Toc39486350"/>
      <w:r w:rsidRPr="004C475C">
        <w:t>5.4.5.5</w:t>
      </w:r>
      <w:r w:rsidR="004E3B41" w:rsidRPr="004C475C">
        <w:tab/>
        <w:t>C</w:t>
      </w:r>
      <w:r w:rsidRPr="004C475C">
        <w:t xml:space="preserve">hanges to </w:t>
      </w:r>
      <w:r w:rsidR="004F7DDE" w:rsidRPr="004C475C">
        <w:t xml:space="preserve">clause </w:t>
      </w:r>
      <w:r w:rsidRPr="004C475C">
        <w:t>9.5</w:t>
      </w:r>
      <w:r w:rsidR="004E3B41" w:rsidRPr="004C475C">
        <w:t xml:space="preserve"> </w:t>
      </w:r>
      <w:r w:rsidRPr="004C475C">
        <w:t>(Data)</w:t>
      </w:r>
      <w:bookmarkEnd w:id="57"/>
    </w:p>
    <w:p w14:paraId="3235D0E9" w14:textId="11AEF9A8" w:rsidR="004758A6" w:rsidRPr="004C475C" w:rsidRDefault="004758A6" w:rsidP="004758A6">
      <w:r w:rsidRPr="004C475C">
        <w:t>Table 7 of ETSI ES 201 873-6 [</w:t>
      </w:r>
      <w:r w:rsidRPr="004C475C">
        <w:fldChar w:fldCharType="begin"/>
      </w:r>
      <w:r w:rsidRPr="004C475C">
        <w:instrText xml:space="preserve">REF REF_ES201873_6 \h  \* MERGEFORMAT </w:instrText>
      </w:r>
      <w:r w:rsidRPr="004C475C">
        <w:fldChar w:fldCharType="separate"/>
      </w:r>
      <w:r w:rsidR="009C01CA" w:rsidRPr="004C475C">
        <w:t>4</w:t>
      </w:r>
      <w:r w:rsidRPr="004C475C">
        <w:fldChar w:fldCharType="end"/>
      </w:r>
      <w:r w:rsidRPr="004C475C">
        <w:t>] shall be modified as shown below.</w:t>
      </w:r>
    </w:p>
    <w:p w14:paraId="3EEAB22F" w14:textId="5BDF175C" w:rsidR="004F7FF5" w:rsidRPr="004C475C" w:rsidRDefault="004F7FF5" w:rsidP="004F7FF5">
      <w:pPr>
        <w:pStyle w:val="TH"/>
      </w:pPr>
      <w:r w:rsidRPr="004C475C">
        <w:t xml:space="preserve">Table </w:t>
      </w:r>
      <w:r w:rsidR="004758A6" w:rsidRPr="004C475C">
        <w:t>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A0" w:firstRow="1" w:lastRow="0" w:firstColumn="1" w:lastColumn="0" w:noHBand="0" w:noVBand="0"/>
      </w:tblPr>
      <w:tblGrid>
        <w:gridCol w:w="2808"/>
        <w:gridCol w:w="4185"/>
        <w:gridCol w:w="2171"/>
      </w:tblGrid>
      <w:tr w:rsidR="004F7FF5" w:rsidRPr="004C475C" w14:paraId="33ACC85D" w14:textId="77777777" w:rsidTr="0023458C">
        <w:trPr>
          <w:cantSplit/>
          <w:tblHeader/>
          <w:jc w:val="center"/>
        </w:trPr>
        <w:tc>
          <w:tcPr>
            <w:tcW w:w="2808" w:type="dxa"/>
            <w:vAlign w:val="center"/>
          </w:tcPr>
          <w:p w14:paraId="4CC283E6" w14:textId="77777777" w:rsidR="004F7FF5" w:rsidRPr="004C475C" w:rsidRDefault="004F7FF5" w:rsidP="0023458C">
            <w:pPr>
              <w:pStyle w:val="TAH"/>
              <w:widowControl w:val="0"/>
              <w:rPr>
                <w:szCs w:val="18"/>
              </w:rPr>
            </w:pPr>
            <w:r w:rsidRPr="004C475C">
              <w:rPr>
                <w:szCs w:val="18"/>
              </w:rPr>
              <w:t>TCI IDL ADT</w:t>
            </w:r>
          </w:p>
        </w:tc>
        <w:tc>
          <w:tcPr>
            <w:tcW w:w="4185" w:type="dxa"/>
            <w:vAlign w:val="center"/>
          </w:tcPr>
          <w:p w14:paraId="5D4AEBB0" w14:textId="77777777" w:rsidR="004F7FF5" w:rsidRPr="004C475C" w:rsidRDefault="004F7FF5" w:rsidP="0023458C">
            <w:pPr>
              <w:pStyle w:val="TAH"/>
              <w:widowControl w:val="0"/>
              <w:rPr>
                <w:szCs w:val="18"/>
              </w:rPr>
            </w:pPr>
            <w:r w:rsidRPr="004C475C">
              <w:rPr>
                <w:szCs w:val="18"/>
              </w:rPr>
              <w:t>ANSI C representation (Type definition)</w:t>
            </w:r>
          </w:p>
        </w:tc>
        <w:tc>
          <w:tcPr>
            <w:tcW w:w="2171" w:type="dxa"/>
          </w:tcPr>
          <w:p w14:paraId="1E40B6AD" w14:textId="77777777" w:rsidR="004F7FF5" w:rsidRPr="004C475C" w:rsidRDefault="004F7FF5" w:rsidP="0023458C">
            <w:pPr>
              <w:pStyle w:val="TAH"/>
              <w:widowControl w:val="0"/>
              <w:rPr>
                <w:szCs w:val="18"/>
              </w:rPr>
            </w:pPr>
            <w:r w:rsidRPr="004C475C">
              <w:rPr>
                <w:szCs w:val="18"/>
              </w:rPr>
              <w:t>Notes and comments</w:t>
            </w:r>
          </w:p>
        </w:tc>
      </w:tr>
      <w:tr w:rsidR="004F7FF5" w:rsidRPr="004C475C" w14:paraId="04FFD0E9" w14:textId="77777777" w:rsidTr="0023458C">
        <w:trPr>
          <w:cantSplit/>
          <w:jc w:val="center"/>
        </w:trPr>
        <w:tc>
          <w:tcPr>
            <w:tcW w:w="2808" w:type="dxa"/>
          </w:tcPr>
          <w:p w14:paraId="068F7680" w14:textId="77777777" w:rsidR="004F7FF5" w:rsidRPr="004C475C" w:rsidRDefault="004F7FF5" w:rsidP="0023458C">
            <w:pPr>
              <w:pStyle w:val="TAC"/>
              <w:widowControl w:val="0"/>
              <w:jc w:val="left"/>
              <w:rPr>
                <w:szCs w:val="18"/>
              </w:rPr>
            </w:pPr>
            <w:r w:rsidRPr="004C475C">
              <w:rPr>
                <w:szCs w:val="18"/>
              </w:rPr>
              <w:t>TciModuleIdType</w:t>
            </w:r>
          </w:p>
        </w:tc>
        <w:tc>
          <w:tcPr>
            <w:tcW w:w="4185" w:type="dxa"/>
          </w:tcPr>
          <w:p w14:paraId="48C1B064" w14:textId="77777777" w:rsidR="004F7FF5" w:rsidRPr="004C475C" w:rsidRDefault="004F7FF5" w:rsidP="0023458C">
            <w:pPr>
              <w:pStyle w:val="PL"/>
              <w:keepNext/>
              <w:keepLines/>
              <w:widowControl w:val="0"/>
              <w:rPr>
                <w:noProof w:val="0"/>
                <w:lang w:eastAsia="de-DE"/>
              </w:rPr>
            </w:pPr>
            <w:r w:rsidRPr="004C475C">
              <w:rPr>
                <w:noProof w:val="0"/>
                <w:lang w:eastAsia="de-DE"/>
              </w:rPr>
              <w:t>QualifiedName</w:t>
            </w:r>
          </w:p>
        </w:tc>
        <w:tc>
          <w:tcPr>
            <w:tcW w:w="2171" w:type="dxa"/>
          </w:tcPr>
          <w:p w14:paraId="4998C664" w14:textId="77777777" w:rsidR="004F7FF5" w:rsidRPr="004C475C" w:rsidRDefault="004F7FF5" w:rsidP="0023458C">
            <w:pPr>
              <w:pStyle w:val="TAC"/>
              <w:widowControl w:val="0"/>
              <w:jc w:val="left"/>
              <w:rPr>
                <w:szCs w:val="18"/>
              </w:rPr>
            </w:pPr>
          </w:p>
        </w:tc>
      </w:tr>
      <w:tr w:rsidR="004F7FF5" w:rsidRPr="004C475C" w14:paraId="760D0518" w14:textId="77777777" w:rsidTr="0023458C">
        <w:trPr>
          <w:cantSplit/>
          <w:jc w:val="center"/>
        </w:trPr>
        <w:tc>
          <w:tcPr>
            <w:tcW w:w="2808" w:type="dxa"/>
          </w:tcPr>
          <w:p w14:paraId="64FE214E" w14:textId="77777777" w:rsidR="004F7FF5" w:rsidRPr="004C475C" w:rsidRDefault="004F7FF5" w:rsidP="0023458C">
            <w:pPr>
              <w:pStyle w:val="TAC"/>
              <w:keepNext w:val="0"/>
              <w:keepLines w:val="0"/>
              <w:widowControl w:val="0"/>
              <w:jc w:val="left"/>
              <w:rPr>
                <w:szCs w:val="18"/>
              </w:rPr>
            </w:pPr>
            <w:r w:rsidRPr="004C475C">
              <w:rPr>
                <w:szCs w:val="18"/>
              </w:rPr>
              <w:t>TciModuleParameterType</w:t>
            </w:r>
          </w:p>
        </w:tc>
        <w:tc>
          <w:tcPr>
            <w:tcW w:w="4185" w:type="dxa"/>
          </w:tcPr>
          <w:p w14:paraId="0450A30D" w14:textId="77777777" w:rsidR="004F7FF5" w:rsidRPr="004C475C" w:rsidRDefault="004F7FF5" w:rsidP="0023458C">
            <w:pPr>
              <w:pStyle w:val="PL"/>
              <w:widowControl w:val="0"/>
              <w:rPr>
                <w:noProof w:val="0"/>
                <w:lang w:eastAsia="de-DE"/>
              </w:rPr>
            </w:pPr>
            <w:r w:rsidRPr="004C475C">
              <w:rPr>
                <w:noProof w:val="0"/>
                <w:lang w:eastAsia="de-DE"/>
              </w:rPr>
              <w:t>typedef struct TciModuleParameterType</w:t>
            </w:r>
          </w:p>
          <w:p w14:paraId="248BEAEA" w14:textId="77777777" w:rsidR="004F7FF5" w:rsidRPr="004C475C" w:rsidRDefault="004F7FF5" w:rsidP="0023458C">
            <w:pPr>
              <w:pStyle w:val="PL"/>
              <w:widowControl w:val="0"/>
              <w:rPr>
                <w:noProof w:val="0"/>
                <w:lang w:eastAsia="de-DE"/>
              </w:rPr>
            </w:pPr>
            <w:r w:rsidRPr="004C475C">
              <w:rPr>
                <w:noProof w:val="0"/>
                <w:lang w:eastAsia="de-DE"/>
              </w:rPr>
              <w:t>{</w:t>
            </w:r>
          </w:p>
          <w:p w14:paraId="26BFC789" w14:textId="77777777" w:rsidR="004F7FF5" w:rsidRPr="004C475C" w:rsidRDefault="004F7FF5" w:rsidP="0023458C">
            <w:pPr>
              <w:pStyle w:val="PL"/>
              <w:widowControl w:val="0"/>
              <w:ind w:firstLine="192"/>
              <w:rPr>
                <w:noProof w:val="0"/>
                <w:lang w:eastAsia="de-DE"/>
              </w:rPr>
            </w:pPr>
            <w:r w:rsidRPr="004C475C">
              <w:rPr>
                <w:noProof w:val="0"/>
                <w:lang w:eastAsia="de-DE"/>
              </w:rPr>
              <w:t>QualifiedName parName;</w:t>
            </w:r>
          </w:p>
          <w:p w14:paraId="265692E9" w14:textId="77777777" w:rsidR="004F7FF5" w:rsidRPr="004C475C" w:rsidRDefault="004F7FF5" w:rsidP="0023458C">
            <w:pPr>
              <w:pStyle w:val="PL"/>
              <w:widowControl w:val="0"/>
              <w:ind w:firstLine="192"/>
              <w:rPr>
                <w:noProof w:val="0"/>
                <w:lang w:eastAsia="de-DE"/>
              </w:rPr>
            </w:pPr>
            <w:r w:rsidRPr="004C475C">
              <w:rPr>
                <w:noProof w:val="0"/>
                <w:lang w:eastAsia="de-DE"/>
              </w:rPr>
              <w:t>Value         defaultValue;</w:t>
            </w:r>
          </w:p>
          <w:p w14:paraId="624EBAB3" w14:textId="77777777" w:rsidR="004F7FF5" w:rsidRPr="004C475C" w:rsidRDefault="004F7FF5" w:rsidP="0023458C">
            <w:pPr>
              <w:pStyle w:val="PL"/>
              <w:widowControl w:val="0"/>
              <w:rPr>
                <w:noProof w:val="0"/>
                <w:lang w:eastAsia="de-DE"/>
              </w:rPr>
            </w:pPr>
            <w:r w:rsidRPr="004C475C">
              <w:rPr>
                <w:noProof w:val="0"/>
                <w:lang w:eastAsia="de-DE"/>
              </w:rPr>
              <w:t>} TciModuleParameterType;</w:t>
            </w:r>
          </w:p>
        </w:tc>
        <w:tc>
          <w:tcPr>
            <w:tcW w:w="2171" w:type="dxa"/>
          </w:tcPr>
          <w:p w14:paraId="015D5EDD" w14:textId="77777777" w:rsidR="004F7FF5" w:rsidRPr="004C475C" w:rsidRDefault="004F7FF5" w:rsidP="0023458C">
            <w:pPr>
              <w:pStyle w:val="TAC"/>
              <w:keepNext w:val="0"/>
              <w:keepLines w:val="0"/>
              <w:widowControl w:val="0"/>
              <w:jc w:val="left"/>
              <w:rPr>
                <w:szCs w:val="18"/>
              </w:rPr>
            </w:pPr>
          </w:p>
        </w:tc>
      </w:tr>
      <w:tr w:rsidR="004F7FF5" w:rsidRPr="004C475C" w14:paraId="2A70E857" w14:textId="77777777" w:rsidTr="0023458C">
        <w:trPr>
          <w:cantSplit/>
          <w:jc w:val="center"/>
        </w:trPr>
        <w:tc>
          <w:tcPr>
            <w:tcW w:w="2808" w:type="dxa"/>
          </w:tcPr>
          <w:p w14:paraId="6C896E7E" w14:textId="77777777" w:rsidR="004F7FF5" w:rsidRPr="004C475C" w:rsidRDefault="004F7FF5" w:rsidP="0023458C">
            <w:pPr>
              <w:pStyle w:val="TAC"/>
              <w:keepNext w:val="0"/>
              <w:keepLines w:val="0"/>
              <w:widowControl w:val="0"/>
              <w:jc w:val="left"/>
              <w:rPr>
                <w:szCs w:val="18"/>
              </w:rPr>
            </w:pPr>
            <w:r w:rsidRPr="004C475C">
              <w:rPr>
                <w:szCs w:val="18"/>
              </w:rPr>
              <w:t>TciModuleParameterListType</w:t>
            </w:r>
          </w:p>
        </w:tc>
        <w:tc>
          <w:tcPr>
            <w:tcW w:w="4185" w:type="dxa"/>
          </w:tcPr>
          <w:p w14:paraId="6F60B80E" w14:textId="77777777" w:rsidR="004F7FF5" w:rsidRPr="004C475C" w:rsidRDefault="004F7FF5" w:rsidP="0023458C">
            <w:pPr>
              <w:pStyle w:val="PL"/>
              <w:widowControl w:val="0"/>
              <w:rPr>
                <w:noProof w:val="0"/>
                <w:lang w:eastAsia="de-DE"/>
              </w:rPr>
            </w:pPr>
            <w:r w:rsidRPr="004C475C">
              <w:rPr>
                <w:noProof w:val="0"/>
                <w:lang w:eastAsia="de-DE"/>
              </w:rPr>
              <w:t>typedef struct TciModuleParameterListType</w:t>
            </w:r>
          </w:p>
          <w:p w14:paraId="6C81DAA8" w14:textId="77777777" w:rsidR="004F7FF5" w:rsidRPr="004C475C" w:rsidRDefault="004F7FF5" w:rsidP="0023458C">
            <w:pPr>
              <w:pStyle w:val="PL"/>
              <w:widowControl w:val="0"/>
              <w:rPr>
                <w:noProof w:val="0"/>
                <w:lang w:eastAsia="de-DE"/>
              </w:rPr>
            </w:pPr>
            <w:r w:rsidRPr="004C475C">
              <w:rPr>
                <w:noProof w:val="0"/>
                <w:lang w:eastAsia="de-DE"/>
              </w:rPr>
              <w:t>{</w:t>
            </w:r>
          </w:p>
          <w:p w14:paraId="4CAE5CB0" w14:textId="77777777" w:rsidR="004F7FF5" w:rsidRPr="004C475C" w:rsidRDefault="004F7FF5" w:rsidP="0023458C">
            <w:pPr>
              <w:pStyle w:val="PL"/>
              <w:widowControl w:val="0"/>
              <w:ind w:firstLine="192"/>
              <w:rPr>
                <w:noProof w:val="0"/>
                <w:lang w:eastAsia="de-DE"/>
              </w:rPr>
            </w:pPr>
            <w:r w:rsidRPr="004C475C">
              <w:rPr>
                <w:noProof w:val="0"/>
                <w:lang w:eastAsia="de-DE"/>
              </w:rPr>
              <w:t>long int                length;</w:t>
            </w:r>
          </w:p>
          <w:p w14:paraId="582696F1" w14:textId="77777777" w:rsidR="004F7FF5" w:rsidRPr="004C475C" w:rsidRDefault="004F7FF5" w:rsidP="0023458C">
            <w:pPr>
              <w:pStyle w:val="PL"/>
              <w:widowControl w:val="0"/>
              <w:ind w:firstLine="192"/>
              <w:rPr>
                <w:noProof w:val="0"/>
                <w:lang w:eastAsia="de-DE"/>
              </w:rPr>
            </w:pPr>
            <w:r w:rsidRPr="004C475C">
              <w:rPr>
                <w:noProof w:val="0"/>
                <w:lang w:eastAsia="de-DE"/>
              </w:rPr>
              <w:t>TciModuleParameterType *modParList;</w:t>
            </w:r>
          </w:p>
          <w:p w14:paraId="5B796E92" w14:textId="77777777" w:rsidR="004F7FF5" w:rsidRPr="004C475C" w:rsidRDefault="004F7FF5" w:rsidP="0023458C">
            <w:pPr>
              <w:pStyle w:val="PL"/>
              <w:widowControl w:val="0"/>
              <w:rPr>
                <w:noProof w:val="0"/>
                <w:lang w:eastAsia="de-DE"/>
              </w:rPr>
            </w:pPr>
            <w:r w:rsidRPr="004C475C">
              <w:rPr>
                <w:noProof w:val="0"/>
                <w:lang w:eastAsia="de-DE"/>
              </w:rPr>
              <w:t>} TciModuleParameterListType;</w:t>
            </w:r>
          </w:p>
        </w:tc>
        <w:tc>
          <w:tcPr>
            <w:tcW w:w="2171" w:type="dxa"/>
          </w:tcPr>
          <w:p w14:paraId="5C93BAC4" w14:textId="77777777" w:rsidR="004F7FF5" w:rsidRPr="004C475C" w:rsidRDefault="004F7FF5" w:rsidP="0023458C">
            <w:pPr>
              <w:pStyle w:val="TAC"/>
              <w:keepNext w:val="0"/>
              <w:keepLines w:val="0"/>
              <w:widowControl w:val="0"/>
              <w:jc w:val="left"/>
              <w:rPr>
                <w:szCs w:val="18"/>
              </w:rPr>
            </w:pPr>
          </w:p>
        </w:tc>
      </w:tr>
      <w:tr w:rsidR="004F7FF5" w:rsidRPr="004C475C" w14:paraId="192E4EEF" w14:textId="77777777" w:rsidTr="0023458C">
        <w:trPr>
          <w:cantSplit/>
          <w:jc w:val="center"/>
        </w:trPr>
        <w:tc>
          <w:tcPr>
            <w:tcW w:w="2808" w:type="dxa"/>
          </w:tcPr>
          <w:p w14:paraId="488E241A" w14:textId="77777777" w:rsidR="004F7FF5" w:rsidRPr="004C475C" w:rsidRDefault="004F7FF5" w:rsidP="0023458C">
            <w:pPr>
              <w:pStyle w:val="TAC"/>
              <w:keepNext w:val="0"/>
              <w:keepLines w:val="0"/>
              <w:widowControl w:val="0"/>
              <w:jc w:val="left"/>
              <w:rPr>
                <w:szCs w:val="18"/>
              </w:rPr>
            </w:pPr>
            <w:r w:rsidRPr="004C475C">
              <w:rPr>
                <w:szCs w:val="18"/>
              </w:rPr>
              <w:t>TciParameterType</w:t>
            </w:r>
          </w:p>
        </w:tc>
        <w:tc>
          <w:tcPr>
            <w:tcW w:w="4185" w:type="dxa"/>
          </w:tcPr>
          <w:p w14:paraId="100BD2C3" w14:textId="77777777" w:rsidR="004F7FF5" w:rsidRPr="004C475C" w:rsidRDefault="004F7FF5" w:rsidP="0023458C">
            <w:pPr>
              <w:pStyle w:val="PL"/>
              <w:widowControl w:val="0"/>
              <w:rPr>
                <w:noProof w:val="0"/>
                <w:lang w:eastAsia="de-DE"/>
              </w:rPr>
            </w:pPr>
            <w:r w:rsidRPr="004C475C">
              <w:rPr>
                <w:noProof w:val="0"/>
                <w:lang w:eastAsia="de-DE"/>
              </w:rPr>
              <w:t>typedef struct TciParameterType</w:t>
            </w:r>
          </w:p>
          <w:p w14:paraId="30A14A19" w14:textId="77777777" w:rsidR="004F7FF5" w:rsidRPr="004C475C" w:rsidRDefault="004F7FF5" w:rsidP="0023458C">
            <w:pPr>
              <w:pStyle w:val="PL"/>
              <w:widowControl w:val="0"/>
              <w:rPr>
                <w:noProof w:val="0"/>
                <w:lang w:eastAsia="de-DE"/>
              </w:rPr>
            </w:pPr>
            <w:r w:rsidRPr="004C475C">
              <w:rPr>
                <w:noProof w:val="0"/>
                <w:lang w:eastAsia="de-DE"/>
              </w:rPr>
              <w:t>{</w:t>
            </w:r>
          </w:p>
          <w:p w14:paraId="36A470F5" w14:textId="77777777" w:rsidR="004F7FF5" w:rsidRPr="004C475C" w:rsidRDefault="004F7FF5" w:rsidP="0023458C">
            <w:pPr>
              <w:pStyle w:val="PL"/>
              <w:widowControl w:val="0"/>
              <w:ind w:firstLine="192"/>
              <w:rPr>
                <w:noProof w:val="0"/>
                <w:lang w:eastAsia="de-DE"/>
              </w:rPr>
            </w:pPr>
            <w:r w:rsidRPr="004C475C">
              <w:rPr>
                <w:noProof w:val="0"/>
                <w:lang w:eastAsia="de-DE"/>
              </w:rPr>
              <w:t>String   parName;</w:t>
            </w:r>
          </w:p>
          <w:p w14:paraId="5D8E329B" w14:textId="77777777" w:rsidR="004F7FF5" w:rsidRPr="004C475C" w:rsidRDefault="004F7FF5" w:rsidP="0023458C">
            <w:pPr>
              <w:pStyle w:val="PL"/>
              <w:widowControl w:val="0"/>
              <w:ind w:firstLine="192"/>
              <w:rPr>
                <w:noProof w:val="0"/>
                <w:lang w:eastAsia="de-DE"/>
              </w:rPr>
            </w:pPr>
            <w:r w:rsidRPr="004C475C">
              <w:rPr>
                <w:noProof w:val="0"/>
                <w:lang w:eastAsia="de-DE"/>
              </w:rPr>
              <w:t>TciParameterPassingModeType parPassMode;</w:t>
            </w:r>
          </w:p>
          <w:p w14:paraId="333848B7" w14:textId="77777777" w:rsidR="004F7FF5" w:rsidRPr="004C475C" w:rsidRDefault="004F7FF5" w:rsidP="0023458C">
            <w:pPr>
              <w:pStyle w:val="PL"/>
              <w:widowControl w:val="0"/>
              <w:ind w:firstLine="192"/>
              <w:rPr>
                <w:noProof w:val="0"/>
                <w:lang w:eastAsia="de-DE"/>
              </w:rPr>
            </w:pPr>
            <w:r w:rsidRPr="004C475C">
              <w:rPr>
                <w:noProof w:val="0"/>
                <w:lang w:eastAsia="de-DE"/>
              </w:rPr>
              <w:t>Value                       parValue;</w:t>
            </w:r>
          </w:p>
          <w:p w14:paraId="114A573F" w14:textId="77777777" w:rsidR="004F7FF5" w:rsidRPr="004C475C" w:rsidRDefault="004F7FF5" w:rsidP="0023458C">
            <w:pPr>
              <w:pStyle w:val="PL"/>
              <w:widowControl w:val="0"/>
              <w:rPr>
                <w:noProof w:val="0"/>
                <w:lang w:eastAsia="de-DE"/>
              </w:rPr>
            </w:pPr>
            <w:r w:rsidRPr="004C475C">
              <w:rPr>
                <w:noProof w:val="0"/>
                <w:lang w:eastAsia="de-DE"/>
              </w:rPr>
              <w:t>} TciParameterType;</w:t>
            </w:r>
          </w:p>
        </w:tc>
        <w:tc>
          <w:tcPr>
            <w:tcW w:w="2171" w:type="dxa"/>
          </w:tcPr>
          <w:p w14:paraId="6C01B94A" w14:textId="77777777" w:rsidR="004F7FF5" w:rsidRPr="004C475C" w:rsidRDefault="004F7FF5" w:rsidP="0023458C">
            <w:pPr>
              <w:pStyle w:val="TAC"/>
              <w:keepNext w:val="0"/>
              <w:keepLines w:val="0"/>
              <w:widowControl w:val="0"/>
              <w:jc w:val="left"/>
              <w:rPr>
                <w:szCs w:val="18"/>
              </w:rPr>
            </w:pPr>
          </w:p>
        </w:tc>
      </w:tr>
      <w:tr w:rsidR="004F7FF5" w:rsidRPr="004C475C" w14:paraId="20A21B7D" w14:textId="77777777" w:rsidTr="0023458C">
        <w:trPr>
          <w:cantSplit/>
          <w:jc w:val="center"/>
        </w:trPr>
        <w:tc>
          <w:tcPr>
            <w:tcW w:w="2808" w:type="dxa"/>
          </w:tcPr>
          <w:p w14:paraId="2096F4D4" w14:textId="77777777" w:rsidR="004F7FF5" w:rsidRPr="004C475C" w:rsidRDefault="004F7FF5" w:rsidP="0023458C">
            <w:pPr>
              <w:pStyle w:val="TAC"/>
              <w:keepNext w:val="0"/>
              <w:keepLines w:val="0"/>
              <w:widowControl w:val="0"/>
              <w:jc w:val="left"/>
              <w:rPr>
                <w:szCs w:val="18"/>
              </w:rPr>
            </w:pPr>
            <w:r w:rsidRPr="004C475C">
              <w:rPr>
                <w:szCs w:val="18"/>
              </w:rPr>
              <w:t>TciParameterPassingModeType</w:t>
            </w:r>
          </w:p>
        </w:tc>
        <w:tc>
          <w:tcPr>
            <w:tcW w:w="4185" w:type="dxa"/>
          </w:tcPr>
          <w:p w14:paraId="5A3B1FDD" w14:textId="77777777" w:rsidR="004F7FF5" w:rsidRPr="004C475C" w:rsidRDefault="004F7FF5" w:rsidP="0023458C">
            <w:pPr>
              <w:pStyle w:val="PL"/>
              <w:widowControl w:val="0"/>
              <w:rPr>
                <w:noProof w:val="0"/>
                <w:lang w:eastAsia="de-DE"/>
              </w:rPr>
            </w:pPr>
            <w:r w:rsidRPr="004C475C">
              <w:rPr>
                <w:noProof w:val="0"/>
                <w:lang w:eastAsia="de-DE"/>
              </w:rPr>
              <w:t>typedef enum</w:t>
            </w:r>
          </w:p>
          <w:p w14:paraId="294239A1" w14:textId="77777777" w:rsidR="004F7FF5" w:rsidRPr="004C475C" w:rsidRDefault="004F7FF5" w:rsidP="0023458C">
            <w:pPr>
              <w:pStyle w:val="PL"/>
              <w:widowControl w:val="0"/>
              <w:rPr>
                <w:noProof w:val="0"/>
                <w:lang w:eastAsia="de-DE"/>
              </w:rPr>
            </w:pPr>
            <w:r w:rsidRPr="004C475C">
              <w:rPr>
                <w:noProof w:val="0"/>
                <w:lang w:eastAsia="de-DE"/>
              </w:rPr>
              <w:t xml:space="preserve">{ </w:t>
            </w:r>
          </w:p>
          <w:p w14:paraId="6CA98EE2" w14:textId="77777777" w:rsidR="004F7FF5" w:rsidRPr="004C475C" w:rsidRDefault="004F7FF5" w:rsidP="0023458C">
            <w:pPr>
              <w:pStyle w:val="PL"/>
              <w:widowControl w:val="0"/>
              <w:ind w:firstLine="192"/>
              <w:rPr>
                <w:noProof w:val="0"/>
                <w:lang w:eastAsia="de-DE"/>
              </w:rPr>
            </w:pPr>
            <w:r w:rsidRPr="004C475C">
              <w:rPr>
                <w:noProof w:val="0"/>
                <w:lang w:eastAsia="de-DE"/>
              </w:rPr>
              <w:t>TCI_IN_PAR    = 0,</w:t>
            </w:r>
          </w:p>
          <w:p w14:paraId="3FDB5330" w14:textId="77777777" w:rsidR="004F7FF5" w:rsidRPr="004C475C" w:rsidRDefault="004F7FF5" w:rsidP="0023458C">
            <w:pPr>
              <w:pStyle w:val="PL"/>
              <w:widowControl w:val="0"/>
              <w:ind w:firstLine="192"/>
              <w:rPr>
                <w:noProof w:val="0"/>
                <w:lang w:eastAsia="de-DE"/>
              </w:rPr>
            </w:pPr>
            <w:r w:rsidRPr="004C475C">
              <w:rPr>
                <w:noProof w:val="0"/>
                <w:lang w:eastAsia="de-DE"/>
              </w:rPr>
              <w:t>TCI_INOUT_PAR = 1,</w:t>
            </w:r>
          </w:p>
          <w:p w14:paraId="5C131F3E" w14:textId="77777777" w:rsidR="004F7FF5" w:rsidRPr="004C475C" w:rsidRDefault="004F7FF5" w:rsidP="0023458C">
            <w:pPr>
              <w:pStyle w:val="PL"/>
              <w:widowControl w:val="0"/>
              <w:ind w:firstLine="192"/>
              <w:rPr>
                <w:noProof w:val="0"/>
                <w:lang w:eastAsia="de-DE"/>
              </w:rPr>
            </w:pPr>
            <w:r w:rsidRPr="004C475C">
              <w:rPr>
                <w:noProof w:val="0"/>
                <w:lang w:eastAsia="de-DE"/>
              </w:rPr>
              <w:t>TCI_OUT_PAR   = 2</w:t>
            </w:r>
          </w:p>
          <w:p w14:paraId="64A28050" w14:textId="77777777" w:rsidR="004F7FF5" w:rsidRPr="004C475C" w:rsidRDefault="004F7FF5" w:rsidP="0023458C">
            <w:pPr>
              <w:pStyle w:val="PL"/>
              <w:widowControl w:val="0"/>
              <w:rPr>
                <w:noProof w:val="0"/>
                <w:lang w:eastAsia="de-DE"/>
              </w:rPr>
            </w:pPr>
            <w:r w:rsidRPr="004C475C">
              <w:rPr>
                <w:noProof w:val="0"/>
                <w:lang w:eastAsia="de-DE"/>
              </w:rPr>
              <w:t>} TciParameterPassingModeType;</w:t>
            </w:r>
          </w:p>
        </w:tc>
        <w:tc>
          <w:tcPr>
            <w:tcW w:w="2171" w:type="dxa"/>
          </w:tcPr>
          <w:p w14:paraId="49216164" w14:textId="77777777" w:rsidR="004F7FF5" w:rsidRPr="004C475C" w:rsidRDefault="004F7FF5" w:rsidP="0023458C">
            <w:pPr>
              <w:pStyle w:val="TAC"/>
              <w:keepNext w:val="0"/>
              <w:keepLines w:val="0"/>
              <w:widowControl w:val="0"/>
              <w:jc w:val="left"/>
              <w:rPr>
                <w:szCs w:val="18"/>
              </w:rPr>
            </w:pPr>
          </w:p>
        </w:tc>
      </w:tr>
      <w:tr w:rsidR="004F7FF5" w:rsidRPr="004C475C" w14:paraId="235FBE07" w14:textId="77777777" w:rsidTr="0023458C">
        <w:trPr>
          <w:cantSplit/>
          <w:jc w:val="center"/>
        </w:trPr>
        <w:tc>
          <w:tcPr>
            <w:tcW w:w="2808" w:type="dxa"/>
          </w:tcPr>
          <w:p w14:paraId="06053BF1" w14:textId="77777777" w:rsidR="004F7FF5" w:rsidRPr="004C475C" w:rsidRDefault="004F7FF5" w:rsidP="0023458C">
            <w:pPr>
              <w:pStyle w:val="TAC"/>
              <w:keepNext w:val="0"/>
              <w:keepLines w:val="0"/>
              <w:widowControl w:val="0"/>
              <w:jc w:val="left"/>
              <w:rPr>
                <w:szCs w:val="18"/>
              </w:rPr>
            </w:pPr>
            <w:r w:rsidRPr="004C475C">
              <w:rPr>
                <w:szCs w:val="18"/>
              </w:rPr>
              <w:t>TciParameterListType</w:t>
            </w:r>
          </w:p>
        </w:tc>
        <w:tc>
          <w:tcPr>
            <w:tcW w:w="4185" w:type="dxa"/>
          </w:tcPr>
          <w:p w14:paraId="11D94281" w14:textId="77777777" w:rsidR="004F7FF5" w:rsidRPr="004C475C" w:rsidRDefault="004F7FF5" w:rsidP="0023458C">
            <w:pPr>
              <w:pStyle w:val="PL"/>
              <w:widowControl w:val="0"/>
              <w:rPr>
                <w:noProof w:val="0"/>
                <w:lang w:eastAsia="de-DE"/>
              </w:rPr>
            </w:pPr>
            <w:r w:rsidRPr="004C475C">
              <w:rPr>
                <w:noProof w:val="0"/>
                <w:lang w:eastAsia="de-DE"/>
              </w:rPr>
              <w:t>typedef struct TciParameterListType</w:t>
            </w:r>
          </w:p>
          <w:p w14:paraId="56D8F9F2" w14:textId="77777777" w:rsidR="004F7FF5" w:rsidRPr="004C475C" w:rsidRDefault="004F7FF5" w:rsidP="0023458C">
            <w:pPr>
              <w:pStyle w:val="PL"/>
              <w:widowControl w:val="0"/>
              <w:rPr>
                <w:noProof w:val="0"/>
                <w:lang w:eastAsia="de-DE"/>
              </w:rPr>
            </w:pPr>
            <w:r w:rsidRPr="004C475C">
              <w:rPr>
                <w:noProof w:val="0"/>
                <w:lang w:eastAsia="de-DE"/>
              </w:rPr>
              <w:t>{</w:t>
            </w:r>
          </w:p>
          <w:p w14:paraId="5CF9A3C3" w14:textId="77777777" w:rsidR="004F7FF5" w:rsidRPr="004C475C" w:rsidRDefault="004F7FF5" w:rsidP="0023458C">
            <w:pPr>
              <w:pStyle w:val="PL"/>
              <w:widowControl w:val="0"/>
              <w:ind w:firstLine="192"/>
              <w:rPr>
                <w:noProof w:val="0"/>
                <w:lang w:eastAsia="de-DE"/>
              </w:rPr>
            </w:pPr>
            <w:r w:rsidRPr="004C475C">
              <w:rPr>
                <w:noProof w:val="0"/>
                <w:lang w:eastAsia="de-DE"/>
              </w:rPr>
              <w:t>long int          length;</w:t>
            </w:r>
          </w:p>
          <w:p w14:paraId="700C4A6D" w14:textId="77777777" w:rsidR="004F7FF5" w:rsidRPr="004C475C" w:rsidRDefault="004F7FF5" w:rsidP="0023458C">
            <w:pPr>
              <w:pStyle w:val="PL"/>
              <w:widowControl w:val="0"/>
              <w:ind w:firstLine="192"/>
              <w:rPr>
                <w:noProof w:val="0"/>
                <w:lang w:eastAsia="de-DE"/>
              </w:rPr>
            </w:pPr>
            <w:r w:rsidRPr="004C475C">
              <w:rPr>
                <w:noProof w:val="0"/>
                <w:lang w:eastAsia="de-DE"/>
              </w:rPr>
              <w:t>TciParameterType *parList;</w:t>
            </w:r>
          </w:p>
          <w:p w14:paraId="22902897" w14:textId="77777777" w:rsidR="004F7FF5" w:rsidRPr="004C475C" w:rsidRDefault="004F7FF5" w:rsidP="0023458C">
            <w:pPr>
              <w:pStyle w:val="PL"/>
              <w:widowControl w:val="0"/>
              <w:rPr>
                <w:noProof w:val="0"/>
                <w:lang w:eastAsia="de-DE"/>
              </w:rPr>
            </w:pPr>
            <w:r w:rsidRPr="004C475C">
              <w:rPr>
                <w:noProof w:val="0"/>
                <w:lang w:eastAsia="de-DE"/>
              </w:rPr>
              <w:t>} TciParameterListType;</w:t>
            </w:r>
          </w:p>
        </w:tc>
        <w:tc>
          <w:tcPr>
            <w:tcW w:w="2171" w:type="dxa"/>
          </w:tcPr>
          <w:p w14:paraId="0F71FF67" w14:textId="77777777" w:rsidR="004F7FF5" w:rsidRPr="004C475C" w:rsidRDefault="004F7FF5" w:rsidP="0023458C">
            <w:pPr>
              <w:pStyle w:val="TAC"/>
              <w:keepNext w:val="0"/>
              <w:keepLines w:val="0"/>
              <w:widowControl w:val="0"/>
              <w:jc w:val="left"/>
              <w:rPr>
                <w:szCs w:val="18"/>
              </w:rPr>
            </w:pPr>
            <w:r w:rsidRPr="004C475C">
              <w:rPr>
                <w:szCs w:val="18"/>
              </w:rPr>
              <w:t>length 0 shall be interpreted as "empty list".</w:t>
            </w:r>
          </w:p>
        </w:tc>
      </w:tr>
      <w:tr w:rsidR="004F7FF5" w:rsidRPr="004C475C" w14:paraId="74089A8F" w14:textId="77777777" w:rsidTr="0023458C">
        <w:trPr>
          <w:cantSplit/>
          <w:jc w:val="center"/>
        </w:trPr>
        <w:tc>
          <w:tcPr>
            <w:tcW w:w="2808" w:type="dxa"/>
          </w:tcPr>
          <w:p w14:paraId="2B09E172" w14:textId="77777777" w:rsidR="004F7FF5" w:rsidRPr="004C475C" w:rsidRDefault="004F7FF5" w:rsidP="0023458C">
            <w:pPr>
              <w:pStyle w:val="TAC"/>
              <w:keepNext w:val="0"/>
              <w:keepLines w:val="0"/>
              <w:widowControl w:val="0"/>
              <w:jc w:val="left"/>
              <w:rPr>
                <w:szCs w:val="18"/>
              </w:rPr>
            </w:pPr>
            <w:r w:rsidRPr="004C475C">
              <w:rPr>
                <w:szCs w:val="18"/>
              </w:rPr>
              <w:t>TciParameterTypeListType</w:t>
            </w:r>
          </w:p>
        </w:tc>
        <w:tc>
          <w:tcPr>
            <w:tcW w:w="4185" w:type="dxa"/>
          </w:tcPr>
          <w:p w14:paraId="351A9028" w14:textId="77777777" w:rsidR="004F7FF5" w:rsidRPr="004C475C" w:rsidRDefault="004F7FF5" w:rsidP="0023458C">
            <w:pPr>
              <w:pStyle w:val="PL"/>
              <w:widowControl w:val="0"/>
              <w:rPr>
                <w:noProof w:val="0"/>
                <w:lang w:eastAsia="de-DE"/>
              </w:rPr>
            </w:pPr>
            <w:r w:rsidRPr="004C475C">
              <w:rPr>
                <w:noProof w:val="0"/>
                <w:lang w:eastAsia="de-DE"/>
              </w:rPr>
              <w:t>typedef struct TciParameterTypeListType</w:t>
            </w:r>
          </w:p>
          <w:p w14:paraId="57191BC8" w14:textId="77777777" w:rsidR="004F7FF5" w:rsidRPr="004C475C" w:rsidRDefault="004F7FF5" w:rsidP="0023458C">
            <w:pPr>
              <w:pStyle w:val="PL"/>
              <w:widowControl w:val="0"/>
              <w:rPr>
                <w:noProof w:val="0"/>
                <w:lang w:eastAsia="de-DE"/>
              </w:rPr>
            </w:pPr>
            <w:r w:rsidRPr="004C475C">
              <w:rPr>
                <w:noProof w:val="0"/>
                <w:lang w:eastAsia="de-DE"/>
              </w:rPr>
              <w:t>{</w:t>
            </w:r>
          </w:p>
          <w:p w14:paraId="794BABE8" w14:textId="77777777" w:rsidR="004F7FF5" w:rsidRPr="004C475C" w:rsidRDefault="004F7FF5" w:rsidP="0023458C">
            <w:pPr>
              <w:pStyle w:val="PL"/>
              <w:widowControl w:val="0"/>
              <w:ind w:firstLine="192"/>
              <w:rPr>
                <w:noProof w:val="0"/>
                <w:lang w:eastAsia="de-DE"/>
              </w:rPr>
            </w:pPr>
            <w:r w:rsidRPr="004C475C">
              <w:rPr>
                <w:noProof w:val="0"/>
                <w:lang w:eastAsia="de-DE"/>
              </w:rPr>
              <w:t>long int  length;</w:t>
            </w:r>
          </w:p>
          <w:p w14:paraId="670EE4D5" w14:textId="77777777" w:rsidR="004F7FF5" w:rsidRPr="004C475C" w:rsidRDefault="004F7FF5" w:rsidP="0023458C">
            <w:pPr>
              <w:pStyle w:val="PL"/>
              <w:widowControl w:val="0"/>
              <w:ind w:firstLine="192"/>
              <w:rPr>
                <w:noProof w:val="0"/>
                <w:lang w:eastAsia="de-DE"/>
              </w:rPr>
            </w:pPr>
            <w:r w:rsidRPr="004C475C">
              <w:rPr>
                <w:noProof w:val="0"/>
                <w:lang w:eastAsia="de-DE"/>
              </w:rPr>
              <w:t>TciParameterTypeType *parList;</w:t>
            </w:r>
          </w:p>
          <w:p w14:paraId="416D9B77" w14:textId="77777777" w:rsidR="004F7FF5" w:rsidRPr="004C475C" w:rsidRDefault="004F7FF5" w:rsidP="0023458C">
            <w:pPr>
              <w:pStyle w:val="PL"/>
              <w:widowControl w:val="0"/>
              <w:rPr>
                <w:noProof w:val="0"/>
                <w:lang w:eastAsia="de-DE"/>
              </w:rPr>
            </w:pPr>
            <w:r w:rsidRPr="004C475C">
              <w:rPr>
                <w:noProof w:val="0"/>
                <w:lang w:eastAsia="de-DE"/>
              </w:rPr>
              <w:t>} TciParameterTypeListType;</w:t>
            </w:r>
          </w:p>
        </w:tc>
        <w:tc>
          <w:tcPr>
            <w:tcW w:w="2171" w:type="dxa"/>
          </w:tcPr>
          <w:p w14:paraId="24F20723" w14:textId="77777777" w:rsidR="004F7FF5" w:rsidRPr="004C475C" w:rsidRDefault="004F7FF5" w:rsidP="0023458C">
            <w:pPr>
              <w:pStyle w:val="TAC"/>
              <w:keepNext w:val="0"/>
              <w:keepLines w:val="0"/>
              <w:widowControl w:val="0"/>
              <w:jc w:val="left"/>
              <w:rPr>
                <w:szCs w:val="18"/>
              </w:rPr>
            </w:pPr>
            <w:r w:rsidRPr="004C475C">
              <w:rPr>
                <w:szCs w:val="18"/>
              </w:rPr>
              <w:t>length 0 shall be interpreted as "empty list".</w:t>
            </w:r>
          </w:p>
        </w:tc>
      </w:tr>
      <w:tr w:rsidR="004F7FF5" w:rsidRPr="004C475C" w14:paraId="57B9C7E8" w14:textId="77777777" w:rsidTr="0023458C">
        <w:trPr>
          <w:cantSplit/>
          <w:jc w:val="center"/>
        </w:trPr>
        <w:tc>
          <w:tcPr>
            <w:tcW w:w="2808" w:type="dxa"/>
          </w:tcPr>
          <w:p w14:paraId="091E5FC8" w14:textId="77777777" w:rsidR="004F7FF5" w:rsidRPr="004C475C" w:rsidRDefault="004F7FF5" w:rsidP="0023458C">
            <w:pPr>
              <w:pStyle w:val="TAC"/>
              <w:keepNext w:val="0"/>
              <w:keepLines w:val="0"/>
              <w:widowControl w:val="0"/>
              <w:jc w:val="left"/>
              <w:rPr>
                <w:szCs w:val="18"/>
              </w:rPr>
            </w:pPr>
            <w:r w:rsidRPr="004C475C">
              <w:rPr>
                <w:szCs w:val="18"/>
              </w:rPr>
              <w:t>TciParameterTypeType</w:t>
            </w:r>
          </w:p>
        </w:tc>
        <w:tc>
          <w:tcPr>
            <w:tcW w:w="4185" w:type="dxa"/>
          </w:tcPr>
          <w:p w14:paraId="6D4D2AA2" w14:textId="77777777" w:rsidR="004F7FF5" w:rsidRPr="004C475C" w:rsidRDefault="004F7FF5" w:rsidP="0023458C">
            <w:pPr>
              <w:pStyle w:val="PL"/>
              <w:widowControl w:val="0"/>
              <w:rPr>
                <w:noProof w:val="0"/>
                <w:lang w:eastAsia="de-DE"/>
              </w:rPr>
            </w:pPr>
            <w:r w:rsidRPr="004C475C">
              <w:rPr>
                <w:noProof w:val="0"/>
                <w:lang w:eastAsia="de-DE"/>
              </w:rPr>
              <w:t>typedef struct TciParameterTypeType {</w:t>
            </w:r>
          </w:p>
          <w:p w14:paraId="446984C8" w14:textId="77777777" w:rsidR="004F7FF5" w:rsidRPr="004C475C" w:rsidRDefault="004F7FF5" w:rsidP="0023458C">
            <w:pPr>
              <w:pStyle w:val="PL"/>
              <w:widowControl w:val="0"/>
              <w:rPr>
                <w:noProof w:val="0"/>
                <w:lang w:eastAsia="de-DE"/>
              </w:rPr>
            </w:pPr>
            <w:r w:rsidRPr="004C475C">
              <w:rPr>
                <w:noProof w:val="0"/>
                <w:lang w:eastAsia="de-DE"/>
              </w:rPr>
              <w:t xml:space="preserve">    String parName;</w:t>
            </w:r>
          </w:p>
          <w:p w14:paraId="1F17D748" w14:textId="77777777" w:rsidR="004F7FF5" w:rsidRPr="004C475C" w:rsidRDefault="004F7FF5" w:rsidP="0023458C">
            <w:pPr>
              <w:pStyle w:val="PL"/>
              <w:widowControl w:val="0"/>
              <w:rPr>
                <w:noProof w:val="0"/>
                <w:lang w:eastAsia="de-DE"/>
              </w:rPr>
            </w:pPr>
            <w:r w:rsidRPr="004C475C">
              <w:rPr>
                <w:noProof w:val="0"/>
                <w:lang w:eastAsia="de-DE"/>
              </w:rPr>
              <w:t xml:space="preserve">    Type parameterType;</w:t>
            </w:r>
          </w:p>
          <w:p w14:paraId="70AAAAD6" w14:textId="77777777" w:rsidR="004F7FF5" w:rsidRPr="004C475C" w:rsidRDefault="004F7FF5" w:rsidP="0023458C">
            <w:pPr>
              <w:pStyle w:val="PL"/>
              <w:widowControl w:val="0"/>
              <w:rPr>
                <w:noProof w:val="0"/>
                <w:lang w:eastAsia="de-DE"/>
              </w:rPr>
            </w:pPr>
            <w:r w:rsidRPr="004C475C">
              <w:rPr>
                <w:noProof w:val="0"/>
                <w:lang w:eastAsia="de-DE"/>
              </w:rPr>
              <w:t xml:space="preserve">    TciParameterPassingModeType mode;</w:t>
            </w:r>
          </w:p>
          <w:p w14:paraId="5E68D118" w14:textId="77777777" w:rsidR="004F7FF5" w:rsidRPr="004C475C" w:rsidRDefault="004F7FF5" w:rsidP="0023458C">
            <w:pPr>
              <w:pStyle w:val="PL"/>
              <w:widowControl w:val="0"/>
              <w:rPr>
                <w:noProof w:val="0"/>
                <w:lang w:eastAsia="de-DE"/>
              </w:rPr>
            </w:pPr>
            <w:r w:rsidRPr="004C475C">
              <w:rPr>
                <w:noProof w:val="0"/>
                <w:lang w:eastAsia="de-DE"/>
              </w:rPr>
              <w:t>} TciParameterTypeType;</w:t>
            </w:r>
          </w:p>
        </w:tc>
        <w:tc>
          <w:tcPr>
            <w:tcW w:w="2171" w:type="dxa"/>
          </w:tcPr>
          <w:p w14:paraId="762A8192" w14:textId="77777777" w:rsidR="004F7FF5" w:rsidRPr="004C475C" w:rsidRDefault="004F7FF5" w:rsidP="0023458C">
            <w:pPr>
              <w:pStyle w:val="TAC"/>
              <w:keepNext w:val="0"/>
              <w:keepLines w:val="0"/>
              <w:widowControl w:val="0"/>
              <w:jc w:val="left"/>
              <w:rPr>
                <w:szCs w:val="18"/>
              </w:rPr>
            </w:pPr>
          </w:p>
        </w:tc>
      </w:tr>
      <w:tr w:rsidR="004F7FF5" w:rsidRPr="004C475C" w14:paraId="3EBD8569" w14:textId="77777777" w:rsidTr="0023458C">
        <w:trPr>
          <w:cantSplit/>
          <w:jc w:val="center"/>
        </w:trPr>
        <w:tc>
          <w:tcPr>
            <w:tcW w:w="2808" w:type="dxa"/>
          </w:tcPr>
          <w:p w14:paraId="0D36F184" w14:textId="77777777" w:rsidR="004F7FF5" w:rsidRPr="004C475C" w:rsidRDefault="004F7FF5" w:rsidP="0023458C">
            <w:pPr>
              <w:pStyle w:val="TAC"/>
              <w:keepNext w:val="0"/>
              <w:keepLines w:val="0"/>
              <w:widowControl w:val="0"/>
              <w:jc w:val="left"/>
              <w:rPr>
                <w:szCs w:val="18"/>
              </w:rPr>
            </w:pPr>
            <w:r w:rsidRPr="004C475C">
              <w:rPr>
                <w:szCs w:val="18"/>
              </w:rPr>
              <w:t>TciTestCaseIdListType</w:t>
            </w:r>
          </w:p>
        </w:tc>
        <w:tc>
          <w:tcPr>
            <w:tcW w:w="4185" w:type="dxa"/>
          </w:tcPr>
          <w:p w14:paraId="0FDC0D74" w14:textId="77777777" w:rsidR="004F7FF5" w:rsidRPr="004C475C" w:rsidRDefault="004F7FF5" w:rsidP="0023458C">
            <w:pPr>
              <w:pStyle w:val="PL"/>
              <w:widowControl w:val="0"/>
              <w:rPr>
                <w:noProof w:val="0"/>
                <w:lang w:eastAsia="de-DE"/>
              </w:rPr>
            </w:pPr>
            <w:r w:rsidRPr="004C475C">
              <w:rPr>
                <w:noProof w:val="0"/>
                <w:lang w:eastAsia="de-DE"/>
              </w:rPr>
              <w:t>typedef struct TciTestCaseIdListType</w:t>
            </w:r>
          </w:p>
          <w:p w14:paraId="07FCCCF9" w14:textId="77777777" w:rsidR="004F7FF5" w:rsidRPr="004C475C" w:rsidRDefault="004F7FF5" w:rsidP="0023458C">
            <w:pPr>
              <w:pStyle w:val="PL"/>
              <w:widowControl w:val="0"/>
              <w:rPr>
                <w:noProof w:val="0"/>
                <w:lang w:eastAsia="de-DE"/>
              </w:rPr>
            </w:pPr>
            <w:r w:rsidRPr="004C475C">
              <w:rPr>
                <w:noProof w:val="0"/>
                <w:lang w:eastAsia="de-DE"/>
              </w:rPr>
              <w:t>{</w:t>
            </w:r>
          </w:p>
          <w:p w14:paraId="085017EB" w14:textId="77777777" w:rsidR="004F7FF5" w:rsidRPr="004C475C" w:rsidRDefault="004F7FF5" w:rsidP="0023458C">
            <w:pPr>
              <w:pStyle w:val="PL"/>
              <w:widowControl w:val="0"/>
              <w:ind w:firstLine="192"/>
              <w:rPr>
                <w:noProof w:val="0"/>
                <w:lang w:eastAsia="de-DE"/>
              </w:rPr>
            </w:pPr>
            <w:r w:rsidRPr="004C475C">
              <w:rPr>
                <w:noProof w:val="0"/>
                <w:lang w:eastAsia="de-DE"/>
              </w:rPr>
              <w:t>long int       length;</w:t>
            </w:r>
          </w:p>
          <w:p w14:paraId="03B25357" w14:textId="77777777" w:rsidR="004F7FF5" w:rsidRPr="004C475C" w:rsidRDefault="004F7FF5" w:rsidP="0023458C">
            <w:pPr>
              <w:pStyle w:val="PL"/>
              <w:widowControl w:val="0"/>
              <w:ind w:firstLine="192"/>
              <w:rPr>
                <w:noProof w:val="0"/>
                <w:lang w:eastAsia="de-DE"/>
              </w:rPr>
            </w:pPr>
            <w:r w:rsidRPr="004C475C">
              <w:rPr>
                <w:noProof w:val="0"/>
                <w:lang w:eastAsia="de-DE"/>
              </w:rPr>
              <w:t>QualifiedName *idList;</w:t>
            </w:r>
          </w:p>
          <w:p w14:paraId="6B33D039" w14:textId="77777777" w:rsidR="004F7FF5" w:rsidRPr="004C475C" w:rsidRDefault="004F7FF5" w:rsidP="0023458C">
            <w:pPr>
              <w:pStyle w:val="PL"/>
              <w:widowControl w:val="0"/>
              <w:rPr>
                <w:noProof w:val="0"/>
                <w:lang w:eastAsia="de-DE"/>
              </w:rPr>
            </w:pPr>
            <w:r w:rsidRPr="004C475C">
              <w:rPr>
                <w:noProof w:val="0"/>
                <w:lang w:eastAsia="de-DE"/>
              </w:rPr>
              <w:t>} TciTestCaseIdListType;</w:t>
            </w:r>
          </w:p>
        </w:tc>
        <w:tc>
          <w:tcPr>
            <w:tcW w:w="2171" w:type="dxa"/>
          </w:tcPr>
          <w:p w14:paraId="3DC80D93" w14:textId="77777777" w:rsidR="004F7FF5" w:rsidRPr="004C475C" w:rsidRDefault="004F7FF5" w:rsidP="0023458C">
            <w:pPr>
              <w:pStyle w:val="TAC"/>
              <w:keepNext w:val="0"/>
              <w:keepLines w:val="0"/>
              <w:widowControl w:val="0"/>
              <w:jc w:val="left"/>
              <w:rPr>
                <w:szCs w:val="18"/>
              </w:rPr>
            </w:pPr>
            <w:r w:rsidRPr="004C475C">
              <w:rPr>
                <w:szCs w:val="18"/>
              </w:rPr>
              <w:t>length 0 shall be interpreted as "empty list".</w:t>
            </w:r>
          </w:p>
        </w:tc>
      </w:tr>
      <w:tr w:rsidR="004F7FF5" w:rsidRPr="004C475C" w14:paraId="16E582D0" w14:textId="77777777" w:rsidTr="0023458C">
        <w:trPr>
          <w:cantSplit/>
          <w:jc w:val="center"/>
        </w:trPr>
        <w:tc>
          <w:tcPr>
            <w:tcW w:w="2808" w:type="dxa"/>
          </w:tcPr>
          <w:p w14:paraId="07B3F227" w14:textId="77777777" w:rsidR="004F7FF5" w:rsidRPr="004C475C" w:rsidRDefault="004F7FF5" w:rsidP="0023458C">
            <w:pPr>
              <w:pStyle w:val="TAC"/>
              <w:keepNext w:val="0"/>
              <w:keepLines w:val="0"/>
              <w:widowControl w:val="0"/>
              <w:jc w:val="left"/>
              <w:rPr>
                <w:szCs w:val="18"/>
              </w:rPr>
            </w:pPr>
            <w:r w:rsidRPr="004C475C">
              <w:rPr>
                <w:szCs w:val="18"/>
              </w:rPr>
              <w:lastRenderedPageBreak/>
              <w:t>TciTypeClassType</w:t>
            </w:r>
          </w:p>
        </w:tc>
        <w:tc>
          <w:tcPr>
            <w:tcW w:w="4185" w:type="dxa"/>
          </w:tcPr>
          <w:p w14:paraId="1D5D6FF4" w14:textId="77777777" w:rsidR="004F7FF5" w:rsidRPr="004C475C" w:rsidRDefault="004F7FF5" w:rsidP="0023458C">
            <w:pPr>
              <w:pStyle w:val="PL"/>
              <w:widowControl w:val="0"/>
              <w:rPr>
                <w:noProof w:val="0"/>
                <w:lang w:eastAsia="de-DE"/>
              </w:rPr>
            </w:pPr>
            <w:r w:rsidRPr="004C475C">
              <w:rPr>
                <w:noProof w:val="0"/>
                <w:lang w:eastAsia="de-DE"/>
              </w:rPr>
              <w:t>typedef enum</w:t>
            </w:r>
          </w:p>
          <w:p w14:paraId="249C9672" w14:textId="77777777" w:rsidR="004F7FF5" w:rsidRPr="004C475C" w:rsidRDefault="004F7FF5" w:rsidP="0023458C">
            <w:pPr>
              <w:pStyle w:val="PL"/>
              <w:widowControl w:val="0"/>
              <w:rPr>
                <w:noProof w:val="0"/>
                <w:lang w:eastAsia="de-DE"/>
              </w:rPr>
            </w:pPr>
            <w:r w:rsidRPr="004C475C">
              <w:rPr>
                <w:noProof w:val="0"/>
                <w:lang w:eastAsia="de-DE"/>
              </w:rPr>
              <w:t>{</w:t>
            </w:r>
          </w:p>
          <w:p w14:paraId="26444CBC" w14:textId="77777777" w:rsidR="004F7FF5" w:rsidRPr="004C475C" w:rsidRDefault="004F7FF5" w:rsidP="0023458C">
            <w:pPr>
              <w:pStyle w:val="PL"/>
              <w:widowControl w:val="0"/>
              <w:ind w:firstLine="192"/>
              <w:rPr>
                <w:noProof w:val="0"/>
                <w:lang w:eastAsia="de-DE"/>
              </w:rPr>
            </w:pPr>
            <w:r w:rsidRPr="004C475C">
              <w:rPr>
                <w:noProof w:val="0"/>
                <w:lang w:eastAsia="de-DE"/>
              </w:rPr>
              <w:t>TCI_ADDRESS_TYPE = 0,</w:t>
            </w:r>
          </w:p>
          <w:p w14:paraId="2540A06A" w14:textId="77777777" w:rsidR="004F7FF5" w:rsidRPr="004C475C" w:rsidRDefault="004F7FF5" w:rsidP="0023458C">
            <w:pPr>
              <w:pStyle w:val="PL"/>
              <w:widowControl w:val="0"/>
              <w:ind w:firstLine="192"/>
              <w:rPr>
                <w:noProof w:val="0"/>
                <w:lang w:eastAsia="de-DE"/>
              </w:rPr>
            </w:pPr>
            <w:r w:rsidRPr="004C475C">
              <w:rPr>
                <w:noProof w:val="0"/>
                <w:lang w:eastAsia="de-DE"/>
              </w:rPr>
              <w:t>TCI_ANYTYPE_TYPE = 1,</w:t>
            </w:r>
          </w:p>
          <w:p w14:paraId="3B56CD5D" w14:textId="77777777" w:rsidR="004F7FF5" w:rsidRPr="004C475C" w:rsidRDefault="004F7FF5" w:rsidP="0023458C">
            <w:pPr>
              <w:pStyle w:val="PL"/>
              <w:widowControl w:val="0"/>
              <w:ind w:firstLine="192"/>
              <w:rPr>
                <w:noProof w:val="0"/>
                <w:lang w:eastAsia="de-DE"/>
              </w:rPr>
            </w:pPr>
            <w:r w:rsidRPr="004C475C">
              <w:rPr>
                <w:noProof w:val="0"/>
                <w:lang w:eastAsia="de-DE"/>
              </w:rPr>
              <w:t>TCI_BITSTRING_TYPE = 2,</w:t>
            </w:r>
          </w:p>
          <w:p w14:paraId="0C112DDF" w14:textId="77777777" w:rsidR="004F7FF5" w:rsidRPr="004C475C" w:rsidRDefault="004F7FF5" w:rsidP="0023458C">
            <w:pPr>
              <w:pStyle w:val="PL"/>
              <w:widowControl w:val="0"/>
              <w:ind w:firstLine="192"/>
              <w:rPr>
                <w:noProof w:val="0"/>
                <w:lang w:eastAsia="de-DE"/>
              </w:rPr>
            </w:pPr>
            <w:r w:rsidRPr="004C475C">
              <w:rPr>
                <w:noProof w:val="0"/>
                <w:lang w:eastAsia="de-DE"/>
              </w:rPr>
              <w:t>TCI_BOOLEAN_TYPE = 3,</w:t>
            </w:r>
          </w:p>
          <w:p w14:paraId="0A1989A0" w14:textId="77777777" w:rsidR="004F7FF5" w:rsidRPr="004C475C" w:rsidRDefault="004F7FF5" w:rsidP="0023458C">
            <w:pPr>
              <w:pStyle w:val="PL"/>
              <w:widowControl w:val="0"/>
              <w:ind w:firstLine="192"/>
              <w:rPr>
                <w:noProof w:val="0"/>
                <w:lang w:eastAsia="de-DE"/>
              </w:rPr>
            </w:pPr>
            <w:r w:rsidRPr="004C475C">
              <w:rPr>
                <w:noProof w:val="0"/>
                <w:lang w:eastAsia="de-DE"/>
              </w:rPr>
              <w:t>TCI_CHARSTRING_TYPE = 5,</w:t>
            </w:r>
          </w:p>
          <w:p w14:paraId="10C168CA" w14:textId="77777777" w:rsidR="004F7FF5" w:rsidRPr="004C475C" w:rsidRDefault="004F7FF5" w:rsidP="0023458C">
            <w:pPr>
              <w:pStyle w:val="PL"/>
              <w:widowControl w:val="0"/>
              <w:ind w:firstLine="192"/>
              <w:rPr>
                <w:noProof w:val="0"/>
                <w:lang w:eastAsia="de-DE"/>
              </w:rPr>
            </w:pPr>
            <w:r w:rsidRPr="004C475C">
              <w:rPr>
                <w:noProof w:val="0"/>
                <w:lang w:eastAsia="de-DE"/>
              </w:rPr>
              <w:t>TCI_COMPONENT_TYPE = 6,</w:t>
            </w:r>
          </w:p>
          <w:p w14:paraId="66DDC08F" w14:textId="77777777" w:rsidR="004F7FF5" w:rsidRPr="004C475C" w:rsidRDefault="004F7FF5" w:rsidP="0023458C">
            <w:pPr>
              <w:pStyle w:val="PL"/>
              <w:widowControl w:val="0"/>
              <w:ind w:firstLine="192"/>
              <w:rPr>
                <w:noProof w:val="0"/>
                <w:lang w:eastAsia="de-DE"/>
              </w:rPr>
            </w:pPr>
            <w:r w:rsidRPr="004C475C">
              <w:rPr>
                <w:noProof w:val="0"/>
                <w:lang w:eastAsia="de-DE"/>
              </w:rPr>
              <w:t>TCI_ENUMERATED_TYPE = 7,</w:t>
            </w:r>
          </w:p>
          <w:p w14:paraId="64310A1C" w14:textId="77777777" w:rsidR="004F7FF5" w:rsidRPr="004C475C" w:rsidRDefault="004F7FF5" w:rsidP="0023458C">
            <w:pPr>
              <w:pStyle w:val="PL"/>
              <w:widowControl w:val="0"/>
              <w:ind w:firstLine="192"/>
              <w:rPr>
                <w:noProof w:val="0"/>
                <w:lang w:eastAsia="de-DE"/>
              </w:rPr>
            </w:pPr>
            <w:r w:rsidRPr="004C475C">
              <w:rPr>
                <w:noProof w:val="0"/>
                <w:lang w:eastAsia="de-DE"/>
              </w:rPr>
              <w:t>TCI_FLOAT_TYPE = 8,</w:t>
            </w:r>
          </w:p>
          <w:p w14:paraId="485DBE0C" w14:textId="77777777" w:rsidR="004F7FF5" w:rsidRPr="004C475C" w:rsidRDefault="004F7FF5" w:rsidP="0023458C">
            <w:pPr>
              <w:pStyle w:val="PL"/>
              <w:widowControl w:val="0"/>
              <w:ind w:firstLine="192"/>
              <w:rPr>
                <w:noProof w:val="0"/>
                <w:lang w:eastAsia="de-DE"/>
              </w:rPr>
            </w:pPr>
            <w:r w:rsidRPr="004C475C">
              <w:rPr>
                <w:noProof w:val="0"/>
                <w:lang w:eastAsia="de-DE"/>
              </w:rPr>
              <w:t>TCI_HEXSTRING_TYPE = 9,</w:t>
            </w:r>
          </w:p>
          <w:p w14:paraId="4F509F16" w14:textId="77777777" w:rsidR="004F7FF5" w:rsidRPr="004C475C" w:rsidRDefault="004F7FF5" w:rsidP="0023458C">
            <w:pPr>
              <w:pStyle w:val="PL"/>
              <w:widowControl w:val="0"/>
              <w:ind w:firstLine="192"/>
              <w:rPr>
                <w:noProof w:val="0"/>
                <w:lang w:eastAsia="de-DE"/>
              </w:rPr>
            </w:pPr>
            <w:r w:rsidRPr="004C475C">
              <w:rPr>
                <w:noProof w:val="0"/>
                <w:lang w:eastAsia="de-DE"/>
              </w:rPr>
              <w:t>TCI_INTEGER_TYPE = 10,</w:t>
            </w:r>
          </w:p>
          <w:p w14:paraId="62F3E8D4" w14:textId="77777777" w:rsidR="004F7FF5" w:rsidRPr="004C475C" w:rsidRDefault="004F7FF5" w:rsidP="0023458C">
            <w:pPr>
              <w:pStyle w:val="PL"/>
              <w:widowControl w:val="0"/>
              <w:rPr>
                <w:noProof w:val="0"/>
                <w:lang w:eastAsia="de-DE"/>
              </w:rPr>
            </w:pPr>
            <w:r w:rsidRPr="004C475C">
              <w:rPr>
                <w:noProof w:val="0"/>
                <w:lang w:eastAsia="de-DE"/>
              </w:rPr>
              <w:t xml:space="preserve">  TCI_OCTETSTRING_TYPE = 12,</w:t>
            </w:r>
          </w:p>
          <w:p w14:paraId="4238050D" w14:textId="77777777" w:rsidR="004F7FF5" w:rsidRPr="004C475C" w:rsidRDefault="004F7FF5" w:rsidP="0023458C">
            <w:pPr>
              <w:pStyle w:val="PL"/>
              <w:widowControl w:val="0"/>
              <w:ind w:firstLine="192"/>
              <w:rPr>
                <w:noProof w:val="0"/>
                <w:lang w:eastAsia="de-DE"/>
              </w:rPr>
            </w:pPr>
            <w:r w:rsidRPr="004C475C">
              <w:rPr>
                <w:noProof w:val="0"/>
                <w:lang w:eastAsia="de-DE"/>
              </w:rPr>
              <w:t>TCI_RECORD_TYPE = 13,</w:t>
            </w:r>
          </w:p>
          <w:p w14:paraId="7A269D1C" w14:textId="77777777" w:rsidR="004F7FF5" w:rsidRPr="004C475C" w:rsidRDefault="004F7FF5" w:rsidP="0023458C">
            <w:pPr>
              <w:pStyle w:val="PL"/>
              <w:widowControl w:val="0"/>
              <w:ind w:firstLine="192"/>
              <w:rPr>
                <w:noProof w:val="0"/>
                <w:lang w:eastAsia="de-DE"/>
              </w:rPr>
            </w:pPr>
            <w:r w:rsidRPr="004C475C">
              <w:rPr>
                <w:noProof w:val="0"/>
                <w:lang w:eastAsia="de-DE"/>
              </w:rPr>
              <w:t xml:space="preserve">TCI_RECORD_OF_TYPE = 14, </w:t>
            </w:r>
          </w:p>
          <w:p w14:paraId="36662FC3" w14:textId="77777777" w:rsidR="004F7FF5" w:rsidRPr="004C475C" w:rsidRDefault="004F7FF5" w:rsidP="0023458C">
            <w:pPr>
              <w:pStyle w:val="PL"/>
              <w:widowControl w:val="0"/>
              <w:ind w:firstLine="192"/>
              <w:rPr>
                <w:noProof w:val="0"/>
                <w:lang w:eastAsia="de-DE"/>
              </w:rPr>
            </w:pPr>
            <w:r w:rsidRPr="004C475C">
              <w:rPr>
                <w:noProof w:val="0"/>
                <w:lang w:eastAsia="de-DE"/>
              </w:rPr>
              <w:t>TCI_ARRAY_TYPE = 15,</w:t>
            </w:r>
          </w:p>
          <w:p w14:paraId="09431799" w14:textId="77777777" w:rsidR="004F7FF5" w:rsidRPr="004C475C" w:rsidRDefault="004F7FF5" w:rsidP="0023458C">
            <w:pPr>
              <w:pStyle w:val="PL"/>
              <w:widowControl w:val="0"/>
              <w:ind w:firstLine="192"/>
              <w:rPr>
                <w:noProof w:val="0"/>
                <w:lang w:eastAsia="de-DE"/>
              </w:rPr>
            </w:pPr>
            <w:r w:rsidRPr="004C475C">
              <w:rPr>
                <w:noProof w:val="0"/>
                <w:lang w:eastAsia="de-DE"/>
              </w:rPr>
              <w:t>TCI_SET_TYPE = 16,</w:t>
            </w:r>
          </w:p>
          <w:p w14:paraId="6DECEE32" w14:textId="77777777" w:rsidR="004F7FF5" w:rsidRPr="004C475C" w:rsidRDefault="004F7FF5" w:rsidP="0023458C">
            <w:pPr>
              <w:pStyle w:val="PL"/>
              <w:widowControl w:val="0"/>
              <w:ind w:firstLine="192"/>
              <w:rPr>
                <w:noProof w:val="0"/>
                <w:lang w:eastAsia="de-DE"/>
              </w:rPr>
            </w:pPr>
            <w:r w:rsidRPr="004C475C">
              <w:rPr>
                <w:noProof w:val="0"/>
                <w:lang w:eastAsia="de-DE"/>
              </w:rPr>
              <w:t>TCI_SET_OF_TYPE = 17,</w:t>
            </w:r>
          </w:p>
          <w:p w14:paraId="357AD50C" w14:textId="77777777" w:rsidR="004F7FF5" w:rsidRPr="004C475C" w:rsidRDefault="004F7FF5" w:rsidP="0023458C">
            <w:pPr>
              <w:pStyle w:val="PL"/>
              <w:widowControl w:val="0"/>
              <w:ind w:firstLine="192"/>
              <w:rPr>
                <w:noProof w:val="0"/>
                <w:lang w:eastAsia="de-DE"/>
              </w:rPr>
            </w:pPr>
            <w:r w:rsidRPr="004C475C">
              <w:rPr>
                <w:noProof w:val="0"/>
                <w:lang w:eastAsia="de-DE"/>
              </w:rPr>
              <w:t>TCI_UNION_TYPE = 18,</w:t>
            </w:r>
          </w:p>
          <w:p w14:paraId="444C01F4" w14:textId="77777777" w:rsidR="004F7FF5" w:rsidRPr="004C475C" w:rsidRDefault="004F7FF5" w:rsidP="0023458C">
            <w:pPr>
              <w:pStyle w:val="PL"/>
              <w:widowControl w:val="0"/>
              <w:ind w:firstLine="192"/>
              <w:rPr>
                <w:noProof w:val="0"/>
                <w:lang w:eastAsia="de-DE"/>
              </w:rPr>
            </w:pPr>
            <w:r w:rsidRPr="004C475C">
              <w:rPr>
                <w:noProof w:val="0"/>
                <w:lang w:eastAsia="de-DE"/>
              </w:rPr>
              <w:t>TCI_UNIVERSAL_CHARSTRING_TYPE = 20,</w:t>
            </w:r>
          </w:p>
          <w:p w14:paraId="32F3CA41" w14:textId="77777777" w:rsidR="004F7FF5" w:rsidRPr="004C475C" w:rsidRDefault="004F7FF5" w:rsidP="0023458C">
            <w:pPr>
              <w:pStyle w:val="PL"/>
              <w:widowControl w:val="0"/>
              <w:ind w:firstLine="192"/>
              <w:rPr>
                <w:noProof w:val="0"/>
                <w:lang w:eastAsia="de-DE"/>
              </w:rPr>
            </w:pPr>
            <w:r w:rsidRPr="004C475C">
              <w:rPr>
                <w:noProof w:val="0"/>
                <w:lang w:eastAsia="de-DE"/>
              </w:rPr>
              <w:t>TCI_VERDICT_TYPE = 21</w:t>
            </w:r>
          </w:p>
          <w:p w14:paraId="4DA2E692" w14:textId="77777777" w:rsidR="004F7FF5" w:rsidRPr="004C475C" w:rsidRDefault="004F7FF5" w:rsidP="0023458C">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ind w:firstLine="192"/>
              <w:rPr>
                <w:rFonts w:ascii="Courier New" w:hAnsi="Courier New"/>
                <w:sz w:val="16"/>
              </w:rPr>
            </w:pPr>
            <w:r w:rsidRPr="004C475C">
              <w:rPr>
                <w:rFonts w:ascii="Courier New" w:hAnsi="Courier New"/>
                <w:sz w:val="16"/>
              </w:rPr>
              <w:t>TCI_DEFAULT_TYPE = 22,</w:t>
            </w:r>
          </w:p>
          <w:p w14:paraId="7D744966" w14:textId="77777777" w:rsidR="004F7FF5" w:rsidRPr="004C475C" w:rsidRDefault="004F7FF5" w:rsidP="0023458C">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ind w:firstLine="192"/>
              <w:rPr>
                <w:rFonts w:ascii="Courier New" w:hAnsi="Courier New"/>
                <w:sz w:val="16"/>
              </w:rPr>
            </w:pPr>
            <w:r w:rsidRPr="004C475C">
              <w:rPr>
                <w:rFonts w:ascii="Courier New" w:hAnsi="Courier New"/>
                <w:sz w:val="16"/>
              </w:rPr>
              <w:t>TCI_PORT_TYPE = 23,</w:t>
            </w:r>
          </w:p>
          <w:p w14:paraId="7130D081" w14:textId="77777777" w:rsidR="004F7FF5" w:rsidRPr="004C475C" w:rsidRDefault="004F7FF5" w:rsidP="0023458C">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ind w:firstLine="192"/>
              <w:rPr>
                <w:rFonts w:ascii="Courier New" w:hAnsi="Courier New"/>
                <w:sz w:val="16"/>
              </w:rPr>
            </w:pPr>
            <w:r w:rsidRPr="004C475C">
              <w:rPr>
                <w:rFonts w:ascii="Courier New" w:hAnsi="Courier New"/>
                <w:sz w:val="16"/>
              </w:rPr>
              <w:t>TCI_TIMER_TYPE = 24</w:t>
            </w:r>
          </w:p>
          <w:p w14:paraId="78BBC7D7" w14:textId="77777777" w:rsidR="004F7FF5" w:rsidRPr="004C475C" w:rsidRDefault="004F7FF5" w:rsidP="0023458C">
            <w:pPr>
              <w:pStyle w:val="PL"/>
              <w:widowControl w:val="0"/>
              <w:rPr>
                <w:noProof w:val="0"/>
                <w:lang w:eastAsia="de-DE"/>
              </w:rPr>
            </w:pPr>
            <w:r w:rsidRPr="004C475C">
              <w:rPr>
                <w:noProof w:val="0"/>
                <w:lang w:eastAsia="de-DE"/>
              </w:rPr>
              <w:t>} TciTypeClassType;</w:t>
            </w:r>
          </w:p>
        </w:tc>
        <w:tc>
          <w:tcPr>
            <w:tcW w:w="2171" w:type="dxa"/>
          </w:tcPr>
          <w:p w14:paraId="56EE815C" w14:textId="77777777" w:rsidR="004F7FF5" w:rsidRPr="004C475C" w:rsidRDefault="004F7FF5" w:rsidP="0023458C">
            <w:pPr>
              <w:pStyle w:val="TAC"/>
              <w:keepNext w:val="0"/>
              <w:keepLines w:val="0"/>
              <w:widowControl w:val="0"/>
              <w:jc w:val="left"/>
              <w:rPr>
                <w:szCs w:val="18"/>
              </w:rPr>
            </w:pPr>
          </w:p>
        </w:tc>
      </w:tr>
      <w:tr w:rsidR="004F7FF5" w:rsidRPr="004C475C" w14:paraId="15ED9B88" w14:textId="77777777" w:rsidTr="0023458C">
        <w:trPr>
          <w:cantSplit/>
          <w:jc w:val="center"/>
        </w:trPr>
        <w:tc>
          <w:tcPr>
            <w:tcW w:w="2808" w:type="dxa"/>
          </w:tcPr>
          <w:p w14:paraId="7DD8179C" w14:textId="77777777" w:rsidR="004F7FF5" w:rsidRPr="004C475C" w:rsidRDefault="004F7FF5" w:rsidP="0023458C">
            <w:pPr>
              <w:pStyle w:val="TAC"/>
              <w:keepNext w:val="0"/>
              <w:keepLines w:val="0"/>
              <w:widowControl w:val="0"/>
              <w:jc w:val="left"/>
              <w:rPr>
                <w:szCs w:val="18"/>
              </w:rPr>
            </w:pPr>
            <w:r w:rsidRPr="004C475C">
              <w:rPr>
                <w:szCs w:val="18"/>
              </w:rPr>
              <w:t>TciTestComponentKindType</w:t>
            </w:r>
          </w:p>
        </w:tc>
        <w:tc>
          <w:tcPr>
            <w:tcW w:w="4185" w:type="dxa"/>
          </w:tcPr>
          <w:p w14:paraId="660EC8C3" w14:textId="77777777" w:rsidR="004F7FF5" w:rsidRPr="004C475C" w:rsidRDefault="004F7FF5" w:rsidP="0023458C">
            <w:pPr>
              <w:pStyle w:val="PL"/>
              <w:widowControl w:val="0"/>
              <w:rPr>
                <w:noProof w:val="0"/>
                <w:lang w:eastAsia="de-DE"/>
              </w:rPr>
            </w:pPr>
            <w:r w:rsidRPr="004C475C">
              <w:rPr>
                <w:noProof w:val="0"/>
                <w:lang w:eastAsia="de-DE"/>
              </w:rPr>
              <w:t>typedef enum</w:t>
            </w:r>
          </w:p>
          <w:p w14:paraId="6038BBE0" w14:textId="77777777" w:rsidR="004F7FF5" w:rsidRPr="004C475C" w:rsidRDefault="004F7FF5" w:rsidP="0023458C">
            <w:pPr>
              <w:pStyle w:val="PL"/>
              <w:widowControl w:val="0"/>
              <w:rPr>
                <w:noProof w:val="0"/>
                <w:lang w:eastAsia="de-DE"/>
              </w:rPr>
            </w:pPr>
            <w:r w:rsidRPr="004C475C">
              <w:rPr>
                <w:noProof w:val="0"/>
                <w:lang w:eastAsia="de-DE"/>
              </w:rPr>
              <w:t>{</w:t>
            </w:r>
          </w:p>
          <w:p w14:paraId="7B8C74CF" w14:textId="77777777" w:rsidR="004F7FF5" w:rsidRPr="004C475C" w:rsidRDefault="004F7FF5" w:rsidP="0023458C">
            <w:pPr>
              <w:pStyle w:val="PL"/>
              <w:widowControl w:val="0"/>
              <w:ind w:firstLine="192"/>
              <w:rPr>
                <w:noProof w:val="0"/>
                <w:lang w:eastAsia="de-DE"/>
              </w:rPr>
            </w:pPr>
            <w:r w:rsidRPr="004C475C">
              <w:rPr>
                <w:noProof w:val="0"/>
                <w:lang w:eastAsia="de-DE"/>
              </w:rPr>
              <w:t>TCI_CTRL_COMP,</w:t>
            </w:r>
          </w:p>
          <w:p w14:paraId="566A33BE" w14:textId="77777777" w:rsidR="004F7FF5" w:rsidRPr="004C475C" w:rsidRDefault="004F7FF5" w:rsidP="0023458C">
            <w:pPr>
              <w:pStyle w:val="PL"/>
              <w:widowControl w:val="0"/>
              <w:ind w:firstLine="192"/>
              <w:rPr>
                <w:noProof w:val="0"/>
                <w:lang w:eastAsia="de-DE"/>
              </w:rPr>
            </w:pPr>
            <w:r w:rsidRPr="004C475C">
              <w:rPr>
                <w:noProof w:val="0"/>
                <w:lang w:eastAsia="de-DE"/>
              </w:rPr>
              <w:t>TCI_MTC_COMP,</w:t>
            </w:r>
          </w:p>
          <w:p w14:paraId="434FD451" w14:textId="77777777" w:rsidR="004F7FF5" w:rsidRPr="004C475C" w:rsidRDefault="004F7FF5" w:rsidP="0023458C">
            <w:pPr>
              <w:pStyle w:val="PL"/>
              <w:widowControl w:val="0"/>
              <w:ind w:firstLine="192"/>
              <w:rPr>
                <w:noProof w:val="0"/>
                <w:lang w:eastAsia="de-DE"/>
              </w:rPr>
            </w:pPr>
            <w:r w:rsidRPr="004C475C">
              <w:rPr>
                <w:noProof w:val="0"/>
                <w:lang w:eastAsia="de-DE"/>
              </w:rPr>
              <w:t>TCI_PTC_COMP,</w:t>
            </w:r>
          </w:p>
          <w:p w14:paraId="68910E86" w14:textId="77777777" w:rsidR="004F7FF5" w:rsidRPr="004C475C" w:rsidRDefault="004F7FF5" w:rsidP="0023458C">
            <w:pPr>
              <w:pStyle w:val="PL"/>
              <w:widowControl w:val="0"/>
              <w:ind w:firstLine="192"/>
              <w:rPr>
                <w:noProof w:val="0"/>
                <w:lang w:eastAsia="de-DE"/>
              </w:rPr>
            </w:pPr>
            <w:r w:rsidRPr="004C475C">
              <w:rPr>
                <w:noProof w:val="0"/>
                <w:lang w:eastAsia="de-DE"/>
              </w:rPr>
              <w:t>TCI_SYS_COMP,</w:t>
            </w:r>
          </w:p>
          <w:p w14:paraId="1FE7287D" w14:textId="77777777" w:rsidR="004F7FF5" w:rsidRPr="004C475C" w:rsidRDefault="004F7FF5" w:rsidP="0023458C">
            <w:pPr>
              <w:pStyle w:val="PL"/>
              <w:widowControl w:val="0"/>
              <w:ind w:firstLine="192"/>
              <w:rPr>
                <w:noProof w:val="0"/>
                <w:lang w:eastAsia="de-DE"/>
              </w:rPr>
            </w:pPr>
            <w:r w:rsidRPr="004C475C">
              <w:rPr>
                <w:noProof w:val="0"/>
                <w:lang w:eastAsia="de-DE"/>
              </w:rPr>
              <w:t>TCI_ALIVE_COMP</w:t>
            </w:r>
          </w:p>
          <w:p w14:paraId="0208F5EA" w14:textId="77777777" w:rsidR="004F7FF5" w:rsidRPr="004C475C" w:rsidRDefault="004F7FF5" w:rsidP="0023458C">
            <w:pPr>
              <w:pStyle w:val="PL"/>
              <w:widowControl w:val="0"/>
              <w:rPr>
                <w:noProof w:val="0"/>
                <w:lang w:eastAsia="de-DE"/>
              </w:rPr>
            </w:pPr>
            <w:r w:rsidRPr="004C475C">
              <w:rPr>
                <w:noProof w:val="0"/>
                <w:lang w:eastAsia="de-DE"/>
              </w:rPr>
              <w:t>} TciTestComponentKindType;</w:t>
            </w:r>
          </w:p>
        </w:tc>
        <w:tc>
          <w:tcPr>
            <w:tcW w:w="2171" w:type="dxa"/>
          </w:tcPr>
          <w:p w14:paraId="2CCED5D2" w14:textId="77777777" w:rsidR="004F7FF5" w:rsidRPr="004C475C" w:rsidRDefault="004F7FF5" w:rsidP="0023458C">
            <w:pPr>
              <w:pStyle w:val="TAC"/>
              <w:keepNext w:val="0"/>
              <w:keepLines w:val="0"/>
              <w:widowControl w:val="0"/>
              <w:jc w:val="left"/>
              <w:rPr>
                <w:szCs w:val="18"/>
              </w:rPr>
            </w:pPr>
          </w:p>
        </w:tc>
      </w:tr>
      <w:tr w:rsidR="004F7FF5" w:rsidRPr="004C475C" w14:paraId="03B100A9" w14:textId="77777777" w:rsidTr="0023458C">
        <w:trPr>
          <w:cantSplit/>
          <w:jc w:val="center"/>
        </w:trPr>
        <w:tc>
          <w:tcPr>
            <w:tcW w:w="2808" w:type="dxa"/>
          </w:tcPr>
          <w:p w14:paraId="57746A66" w14:textId="77777777" w:rsidR="004F7FF5" w:rsidRPr="004C475C" w:rsidRDefault="004F7FF5" w:rsidP="0023458C">
            <w:pPr>
              <w:pStyle w:val="TAC"/>
              <w:keepLines w:val="0"/>
              <w:widowControl w:val="0"/>
              <w:jc w:val="left"/>
              <w:rPr>
                <w:szCs w:val="18"/>
              </w:rPr>
            </w:pPr>
            <w:r w:rsidRPr="004C475C">
              <w:rPr>
                <w:szCs w:val="18"/>
              </w:rPr>
              <w:t>TciBehaviourIdType</w:t>
            </w:r>
          </w:p>
        </w:tc>
        <w:tc>
          <w:tcPr>
            <w:tcW w:w="4185" w:type="dxa"/>
          </w:tcPr>
          <w:p w14:paraId="2822BB86" w14:textId="77777777" w:rsidR="004F7FF5" w:rsidRPr="004C475C" w:rsidRDefault="004F7FF5" w:rsidP="0023458C">
            <w:pPr>
              <w:pStyle w:val="PL"/>
              <w:keepNext/>
              <w:widowControl w:val="0"/>
              <w:rPr>
                <w:noProof w:val="0"/>
                <w:lang w:eastAsia="de-DE"/>
              </w:rPr>
            </w:pPr>
            <w:r w:rsidRPr="004C475C">
              <w:rPr>
                <w:noProof w:val="0"/>
                <w:lang w:eastAsia="de-DE"/>
              </w:rPr>
              <w:t>QualifiedName</w:t>
            </w:r>
          </w:p>
        </w:tc>
        <w:tc>
          <w:tcPr>
            <w:tcW w:w="2171" w:type="dxa"/>
          </w:tcPr>
          <w:p w14:paraId="5780CFCE" w14:textId="77777777" w:rsidR="004F7FF5" w:rsidRPr="004C475C" w:rsidRDefault="004F7FF5" w:rsidP="0023458C">
            <w:pPr>
              <w:pStyle w:val="TAC"/>
              <w:keepLines w:val="0"/>
              <w:widowControl w:val="0"/>
              <w:jc w:val="left"/>
              <w:rPr>
                <w:szCs w:val="18"/>
              </w:rPr>
            </w:pPr>
          </w:p>
        </w:tc>
      </w:tr>
      <w:tr w:rsidR="004F7FF5" w:rsidRPr="004C475C" w14:paraId="28C00173" w14:textId="77777777" w:rsidTr="0023458C">
        <w:trPr>
          <w:cantSplit/>
          <w:jc w:val="center"/>
        </w:trPr>
        <w:tc>
          <w:tcPr>
            <w:tcW w:w="2808" w:type="dxa"/>
          </w:tcPr>
          <w:p w14:paraId="3872F94F" w14:textId="77777777" w:rsidR="004F7FF5" w:rsidRPr="004C475C" w:rsidRDefault="004F7FF5" w:rsidP="0023458C">
            <w:pPr>
              <w:pStyle w:val="TAC"/>
              <w:keepNext w:val="0"/>
              <w:keepLines w:val="0"/>
              <w:widowControl w:val="0"/>
              <w:jc w:val="left"/>
              <w:rPr>
                <w:szCs w:val="18"/>
              </w:rPr>
            </w:pPr>
            <w:r w:rsidRPr="004C475C">
              <w:rPr>
                <w:szCs w:val="18"/>
              </w:rPr>
              <w:t>TciValueDifference</w:t>
            </w:r>
          </w:p>
        </w:tc>
        <w:tc>
          <w:tcPr>
            <w:tcW w:w="4185" w:type="dxa"/>
          </w:tcPr>
          <w:p w14:paraId="2DD32218" w14:textId="77777777" w:rsidR="004F7FF5" w:rsidRPr="004C475C" w:rsidRDefault="004F7FF5" w:rsidP="0023458C">
            <w:pPr>
              <w:pStyle w:val="PL"/>
              <w:widowControl w:val="0"/>
              <w:rPr>
                <w:noProof w:val="0"/>
                <w:lang w:eastAsia="de-DE"/>
              </w:rPr>
            </w:pPr>
            <w:r w:rsidRPr="004C475C">
              <w:rPr>
                <w:noProof w:val="0"/>
                <w:lang w:eastAsia="de-DE"/>
              </w:rPr>
              <w:t>typedef struct TciValueDifference</w:t>
            </w:r>
          </w:p>
          <w:p w14:paraId="17CFB6C2" w14:textId="77777777" w:rsidR="004F7FF5" w:rsidRPr="004C475C" w:rsidRDefault="004F7FF5" w:rsidP="0023458C">
            <w:pPr>
              <w:pStyle w:val="PL"/>
              <w:widowControl w:val="0"/>
              <w:rPr>
                <w:noProof w:val="0"/>
                <w:lang w:eastAsia="de-DE"/>
              </w:rPr>
            </w:pPr>
            <w:r w:rsidRPr="004C475C">
              <w:rPr>
                <w:noProof w:val="0"/>
                <w:lang w:eastAsia="de-DE"/>
              </w:rPr>
              <w:t>{</w:t>
            </w:r>
          </w:p>
          <w:p w14:paraId="16A2E142" w14:textId="77777777" w:rsidR="004F7FF5" w:rsidRPr="004C475C" w:rsidRDefault="004F7FF5" w:rsidP="0023458C">
            <w:pPr>
              <w:pStyle w:val="PL"/>
              <w:widowControl w:val="0"/>
              <w:rPr>
                <w:noProof w:val="0"/>
                <w:lang w:eastAsia="de-DE"/>
              </w:rPr>
            </w:pPr>
            <w:r w:rsidRPr="004C475C">
              <w:rPr>
                <w:noProof w:val="0"/>
                <w:lang w:eastAsia="de-DE"/>
              </w:rPr>
              <w:t xml:space="preserve">  Value            val;</w:t>
            </w:r>
          </w:p>
          <w:p w14:paraId="01A85DF9" w14:textId="77777777" w:rsidR="004F7FF5" w:rsidRPr="004C475C" w:rsidRDefault="004F7FF5" w:rsidP="0023458C">
            <w:pPr>
              <w:pStyle w:val="PL"/>
              <w:widowControl w:val="0"/>
              <w:rPr>
                <w:noProof w:val="0"/>
                <w:lang w:eastAsia="de-DE"/>
              </w:rPr>
            </w:pPr>
            <w:r w:rsidRPr="004C475C">
              <w:rPr>
                <w:noProof w:val="0"/>
                <w:lang w:eastAsia="de-DE"/>
              </w:rPr>
              <w:t xml:space="preserve">  TciValueTemplate tmpl;  </w:t>
            </w:r>
          </w:p>
          <w:p w14:paraId="3329C764" w14:textId="77777777" w:rsidR="004F7FF5" w:rsidRPr="004C475C" w:rsidRDefault="004F7FF5" w:rsidP="0023458C">
            <w:pPr>
              <w:pStyle w:val="PL"/>
              <w:widowControl w:val="0"/>
              <w:rPr>
                <w:noProof w:val="0"/>
                <w:lang w:eastAsia="de-DE"/>
              </w:rPr>
            </w:pPr>
            <w:r w:rsidRPr="004C475C">
              <w:rPr>
                <w:noProof w:val="0"/>
                <w:lang w:eastAsia="de-DE"/>
              </w:rPr>
              <w:t xml:space="preserve">  String           desc;</w:t>
            </w:r>
          </w:p>
          <w:p w14:paraId="64D30811" w14:textId="77777777" w:rsidR="004F7FF5" w:rsidRPr="004C475C" w:rsidRDefault="004F7FF5" w:rsidP="0023458C">
            <w:pPr>
              <w:pStyle w:val="PL"/>
              <w:widowControl w:val="0"/>
              <w:rPr>
                <w:noProof w:val="0"/>
                <w:lang w:eastAsia="de-DE"/>
              </w:rPr>
            </w:pPr>
            <w:r w:rsidRPr="004C475C">
              <w:rPr>
                <w:noProof w:val="0"/>
                <w:lang w:eastAsia="de-DE"/>
              </w:rPr>
              <w:t>} TciValueDifference;</w:t>
            </w:r>
          </w:p>
        </w:tc>
        <w:tc>
          <w:tcPr>
            <w:tcW w:w="2171" w:type="dxa"/>
          </w:tcPr>
          <w:p w14:paraId="0EE9571F" w14:textId="77777777" w:rsidR="004F7FF5" w:rsidRPr="004C475C" w:rsidRDefault="004F7FF5" w:rsidP="0023458C">
            <w:pPr>
              <w:pStyle w:val="TAC"/>
              <w:keepNext w:val="0"/>
              <w:keepLines w:val="0"/>
              <w:widowControl w:val="0"/>
              <w:jc w:val="left"/>
              <w:rPr>
                <w:szCs w:val="18"/>
              </w:rPr>
            </w:pPr>
          </w:p>
        </w:tc>
      </w:tr>
      <w:tr w:rsidR="004F7FF5" w:rsidRPr="004C475C" w14:paraId="71B8564F" w14:textId="77777777" w:rsidTr="0023458C">
        <w:trPr>
          <w:cantSplit/>
          <w:jc w:val="center"/>
        </w:trPr>
        <w:tc>
          <w:tcPr>
            <w:tcW w:w="2808" w:type="dxa"/>
          </w:tcPr>
          <w:p w14:paraId="690473AA" w14:textId="77777777" w:rsidR="004F7FF5" w:rsidRPr="004C475C" w:rsidRDefault="004F7FF5" w:rsidP="0023458C">
            <w:pPr>
              <w:pStyle w:val="TAC"/>
              <w:keepNext w:val="0"/>
              <w:keepLines w:val="0"/>
              <w:widowControl w:val="0"/>
              <w:jc w:val="left"/>
              <w:rPr>
                <w:szCs w:val="18"/>
              </w:rPr>
            </w:pPr>
            <w:r w:rsidRPr="004C475C">
              <w:rPr>
                <w:szCs w:val="18"/>
              </w:rPr>
              <w:t>TciValueDifferenceList</w:t>
            </w:r>
          </w:p>
        </w:tc>
        <w:tc>
          <w:tcPr>
            <w:tcW w:w="4185" w:type="dxa"/>
          </w:tcPr>
          <w:p w14:paraId="6AD62742" w14:textId="77777777" w:rsidR="004F7FF5" w:rsidRPr="004C475C" w:rsidRDefault="004F7FF5" w:rsidP="0023458C">
            <w:pPr>
              <w:pStyle w:val="PL"/>
              <w:widowControl w:val="0"/>
              <w:rPr>
                <w:noProof w:val="0"/>
                <w:lang w:eastAsia="de-DE"/>
              </w:rPr>
            </w:pPr>
            <w:r w:rsidRPr="004C475C">
              <w:rPr>
                <w:noProof w:val="0"/>
                <w:lang w:eastAsia="de-DE"/>
              </w:rPr>
              <w:t>typedef struct TciValueDifferenceList</w:t>
            </w:r>
          </w:p>
          <w:p w14:paraId="34ACFB66" w14:textId="77777777" w:rsidR="004F7FF5" w:rsidRPr="004C475C" w:rsidRDefault="004F7FF5" w:rsidP="0023458C">
            <w:pPr>
              <w:pStyle w:val="PL"/>
              <w:widowControl w:val="0"/>
              <w:rPr>
                <w:noProof w:val="0"/>
                <w:lang w:eastAsia="de-DE"/>
              </w:rPr>
            </w:pPr>
            <w:r w:rsidRPr="004C475C">
              <w:rPr>
                <w:noProof w:val="0"/>
                <w:lang w:eastAsia="de-DE"/>
              </w:rPr>
              <w:t>{</w:t>
            </w:r>
          </w:p>
          <w:p w14:paraId="6B354B99" w14:textId="77777777" w:rsidR="004F7FF5" w:rsidRPr="004C475C" w:rsidRDefault="004F7FF5" w:rsidP="0023458C">
            <w:pPr>
              <w:pStyle w:val="PL"/>
              <w:widowControl w:val="0"/>
              <w:ind w:firstLine="192"/>
              <w:rPr>
                <w:noProof w:val="0"/>
                <w:lang w:eastAsia="de-DE"/>
              </w:rPr>
            </w:pPr>
            <w:r w:rsidRPr="004C475C">
              <w:rPr>
                <w:noProof w:val="0"/>
                <w:lang w:eastAsia="de-DE"/>
              </w:rPr>
              <w:t>long int            length;</w:t>
            </w:r>
          </w:p>
          <w:p w14:paraId="76A21AB9" w14:textId="77777777" w:rsidR="004F7FF5" w:rsidRPr="004C475C" w:rsidRDefault="004F7FF5" w:rsidP="0023458C">
            <w:pPr>
              <w:pStyle w:val="PL"/>
              <w:widowControl w:val="0"/>
              <w:ind w:firstLine="192"/>
              <w:rPr>
                <w:noProof w:val="0"/>
                <w:lang w:eastAsia="de-DE"/>
              </w:rPr>
            </w:pPr>
            <w:r w:rsidRPr="004C475C">
              <w:rPr>
                <w:noProof w:val="0"/>
                <w:lang w:eastAsia="de-DE"/>
              </w:rPr>
              <w:t>TciValueDifference* diffList;</w:t>
            </w:r>
          </w:p>
          <w:p w14:paraId="43E82C02" w14:textId="77777777" w:rsidR="004F7FF5" w:rsidRPr="004C475C" w:rsidRDefault="004F7FF5" w:rsidP="0023458C">
            <w:pPr>
              <w:pStyle w:val="PL"/>
              <w:widowControl w:val="0"/>
              <w:rPr>
                <w:noProof w:val="0"/>
                <w:lang w:eastAsia="de-DE"/>
              </w:rPr>
            </w:pPr>
            <w:r w:rsidRPr="004C475C">
              <w:rPr>
                <w:noProof w:val="0"/>
                <w:lang w:eastAsia="de-DE"/>
              </w:rPr>
              <w:t>} TciValueDifferenceList;</w:t>
            </w:r>
          </w:p>
        </w:tc>
        <w:tc>
          <w:tcPr>
            <w:tcW w:w="2171" w:type="dxa"/>
          </w:tcPr>
          <w:p w14:paraId="3CED2BDB" w14:textId="77777777" w:rsidR="004F7FF5" w:rsidRPr="004C475C" w:rsidRDefault="004F7FF5" w:rsidP="0023458C">
            <w:pPr>
              <w:pStyle w:val="TAC"/>
              <w:keepNext w:val="0"/>
              <w:keepLines w:val="0"/>
              <w:widowControl w:val="0"/>
              <w:jc w:val="left"/>
              <w:rPr>
                <w:szCs w:val="18"/>
              </w:rPr>
            </w:pPr>
            <w:r w:rsidRPr="004C475C">
              <w:rPr>
                <w:szCs w:val="18"/>
              </w:rPr>
              <w:t>length 0 shall be interpreted as "empty list".</w:t>
            </w:r>
          </w:p>
        </w:tc>
      </w:tr>
      <w:tr w:rsidR="004F7FF5" w:rsidRPr="004C475C" w14:paraId="48302390" w14:textId="77777777" w:rsidTr="0023458C">
        <w:trPr>
          <w:cantSplit/>
          <w:jc w:val="center"/>
        </w:trPr>
        <w:tc>
          <w:tcPr>
            <w:tcW w:w="2808" w:type="dxa"/>
            <w:tcBorders>
              <w:top w:val="single" w:sz="4" w:space="0" w:color="auto"/>
              <w:left w:val="single" w:sz="4" w:space="0" w:color="auto"/>
              <w:bottom w:val="single" w:sz="4" w:space="0" w:color="auto"/>
              <w:right w:val="single" w:sz="4" w:space="0" w:color="auto"/>
            </w:tcBorders>
          </w:tcPr>
          <w:p w14:paraId="47D4082A" w14:textId="77777777" w:rsidR="004F7FF5" w:rsidRPr="004C475C" w:rsidRDefault="004F7FF5" w:rsidP="0023458C">
            <w:pPr>
              <w:pStyle w:val="TAC"/>
              <w:keepNext w:val="0"/>
              <w:keepLines w:val="0"/>
              <w:widowControl w:val="0"/>
              <w:jc w:val="left"/>
              <w:rPr>
                <w:szCs w:val="18"/>
              </w:rPr>
            </w:pPr>
            <w:r w:rsidRPr="004C475C">
              <w:rPr>
                <w:szCs w:val="18"/>
              </w:rPr>
              <w:t>TciMatchingTypeType</w:t>
            </w:r>
          </w:p>
        </w:tc>
        <w:tc>
          <w:tcPr>
            <w:tcW w:w="4185" w:type="dxa"/>
            <w:tcBorders>
              <w:top w:val="single" w:sz="4" w:space="0" w:color="auto"/>
              <w:left w:val="single" w:sz="4" w:space="0" w:color="auto"/>
              <w:bottom w:val="single" w:sz="4" w:space="0" w:color="auto"/>
              <w:right w:val="single" w:sz="4" w:space="0" w:color="auto"/>
            </w:tcBorders>
          </w:tcPr>
          <w:p w14:paraId="2C4A09A7" w14:textId="77777777" w:rsidR="004F7FF5" w:rsidRPr="004C475C" w:rsidRDefault="004F7FF5" w:rsidP="0023458C">
            <w:pPr>
              <w:pStyle w:val="PL"/>
              <w:widowControl w:val="0"/>
              <w:rPr>
                <w:noProof w:val="0"/>
                <w:lang w:eastAsia="de-DE"/>
              </w:rPr>
            </w:pPr>
            <w:r w:rsidRPr="004C475C">
              <w:rPr>
                <w:noProof w:val="0"/>
                <w:lang w:eastAsia="de-DE"/>
              </w:rPr>
              <w:t>typedef enum</w:t>
            </w:r>
          </w:p>
          <w:p w14:paraId="2F610FB4" w14:textId="77777777" w:rsidR="004F7FF5" w:rsidRPr="004C475C" w:rsidRDefault="004F7FF5" w:rsidP="0023458C">
            <w:pPr>
              <w:pStyle w:val="PL"/>
              <w:widowControl w:val="0"/>
              <w:rPr>
                <w:noProof w:val="0"/>
                <w:lang w:eastAsia="de-DE"/>
              </w:rPr>
            </w:pPr>
            <w:r w:rsidRPr="004C475C">
              <w:rPr>
                <w:noProof w:val="0"/>
                <w:lang w:eastAsia="de-DE"/>
              </w:rPr>
              <w:t>{</w:t>
            </w:r>
          </w:p>
          <w:p w14:paraId="39A44388" w14:textId="77777777" w:rsidR="004F7FF5" w:rsidRPr="004C475C" w:rsidRDefault="004F7FF5" w:rsidP="0023458C">
            <w:pPr>
              <w:pStyle w:val="PL"/>
              <w:widowControl w:val="0"/>
              <w:ind w:left="193"/>
              <w:rPr>
                <w:noProof w:val="0"/>
                <w:lang w:eastAsia="de-DE"/>
              </w:rPr>
            </w:pPr>
            <w:r w:rsidRPr="004C475C">
              <w:rPr>
                <w:noProof w:val="0"/>
                <w:lang w:eastAsia="de-DE"/>
              </w:rPr>
              <w:t xml:space="preserve">TCI_TEMPLATE_LIST = 0, </w:t>
            </w:r>
          </w:p>
          <w:p w14:paraId="6DBF9BC2" w14:textId="77777777" w:rsidR="004F7FF5" w:rsidRPr="004C475C" w:rsidRDefault="004F7FF5" w:rsidP="0023458C">
            <w:pPr>
              <w:pStyle w:val="PL"/>
              <w:widowControl w:val="0"/>
              <w:ind w:left="193"/>
              <w:rPr>
                <w:noProof w:val="0"/>
                <w:lang w:eastAsia="de-DE"/>
              </w:rPr>
            </w:pPr>
            <w:r w:rsidRPr="004C475C">
              <w:rPr>
                <w:noProof w:val="0"/>
                <w:lang w:eastAsia="de-DE"/>
              </w:rPr>
              <w:t xml:space="preserve">TCI_COMPLEMENTED_LIST = 1, </w:t>
            </w:r>
          </w:p>
          <w:p w14:paraId="6AC75C22" w14:textId="77777777" w:rsidR="004F7FF5" w:rsidRPr="004C475C" w:rsidRDefault="004F7FF5" w:rsidP="0023458C">
            <w:pPr>
              <w:pStyle w:val="PL"/>
              <w:widowControl w:val="0"/>
              <w:ind w:left="193"/>
              <w:rPr>
                <w:noProof w:val="0"/>
                <w:lang w:eastAsia="de-DE"/>
              </w:rPr>
            </w:pPr>
            <w:r w:rsidRPr="004C475C">
              <w:rPr>
                <w:noProof w:val="0"/>
                <w:lang w:eastAsia="de-DE"/>
              </w:rPr>
              <w:t xml:space="preserve">TCI_ANY_VALUE = 2, </w:t>
            </w:r>
          </w:p>
          <w:p w14:paraId="7D266B86" w14:textId="77777777" w:rsidR="004F7FF5" w:rsidRPr="004C475C" w:rsidRDefault="004F7FF5" w:rsidP="0023458C">
            <w:pPr>
              <w:pStyle w:val="PL"/>
              <w:widowControl w:val="0"/>
              <w:ind w:left="193"/>
              <w:rPr>
                <w:noProof w:val="0"/>
                <w:lang w:eastAsia="de-DE"/>
              </w:rPr>
            </w:pPr>
            <w:r w:rsidRPr="004C475C">
              <w:rPr>
                <w:noProof w:val="0"/>
                <w:lang w:eastAsia="de-DE"/>
              </w:rPr>
              <w:t xml:space="preserve">TCI_ANY_VALUE_OR_NONE = 3, </w:t>
            </w:r>
          </w:p>
          <w:p w14:paraId="45F7F887" w14:textId="77777777" w:rsidR="004F7FF5" w:rsidRPr="004C475C" w:rsidRDefault="004F7FF5" w:rsidP="0023458C">
            <w:pPr>
              <w:pStyle w:val="PL"/>
              <w:widowControl w:val="0"/>
              <w:ind w:left="193"/>
              <w:rPr>
                <w:noProof w:val="0"/>
                <w:lang w:eastAsia="de-DE"/>
              </w:rPr>
            </w:pPr>
            <w:r w:rsidRPr="004C475C">
              <w:rPr>
                <w:noProof w:val="0"/>
                <w:lang w:eastAsia="de-DE"/>
              </w:rPr>
              <w:t>TCI_VALUE_RANGE = 4,</w:t>
            </w:r>
          </w:p>
          <w:p w14:paraId="55062ED4" w14:textId="77777777" w:rsidR="004F7FF5" w:rsidRPr="004C475C" w:rsidRDefault="004F7FF5" w:rsidP="0023458C">
            <w:pPr>
              <w:pStyle w:val="PL"/>
              <w:widowControl w:val="0"/>
              <w:ind w:left="193"/>
              <w:rPr>
                <w:noProof w:val="0"/>
                <w:lang w:eastAsia="de-DE"/>
              </w:rPr>
            </w:pPr>
            <w:r w:rsidRPr="004C475C">
              <w:rPr>
                <w:noProof w:val="0"/>
                <w:lang w:eastAsia="de-DE"/>
              </w:rPr>
              <w:t xml:space="preserve">TCI_SUBSET = 5, </w:t>
            </w:r>
          </w:p>
          <w:p w14:paraId="693F6869" w14:textId="77777777" w:rsidR="004F7FF5" w:rsidRPr="004C475C" w:rsidRDefault="004F7FF5" w:rsidP="0023458C">
            <w:pPr>
              <w:pStyle w:val="PL"/>
              <w:widowControl w:val="0"/>
              <w:ind w:left="193"/>
              <w:rPr>
                <w:noProof w:val="0"/>
                <w:lang w:eastAsia="de-DE"/>
              </w:rPr>
            </w:pPr>
            <w:r w:rsidRPr="004C475C">
              <w:rPr>
                <w:noProof w:val="0"/>
                <w:lang w:eastAsia="de-DE"/>
              </w:rPr>
              <w:t>TCI_SUPERSET = 6,</w:t>
            </w:r>
          </w:p>
          <w:p w14:paraId="4095657A" w14:textId="77777777" w:rsidR="004F7FF5" w:rsidRPr="004C475C" w:rsidRDefault="004F7FF5" w:rsidP="0023458C">
            <w:pPr>
              <w:pStyle w:val="PL"/>
              <w:widowControl w:val="0"/>
              <w:ind w:left="193"/>
              <w:rPr>
                <w:noProof w:val="0"/>
                <w:lang w:eastAsia="de-DE"/>
              </w:rPr>
            </w:pPr>
            <w:r w:rsidRPr="004C475C">
              <w:rPr>
                <w:noProof w:val="0"/>
                <w:lang w:eastAsia="de-DE"/>
              </w:rPr>
              <w:t>TCI_ANY_ELEMENT = 7,</w:t>
            </w:r>
          </w:p>
          <w:p w14:paraId="3E62D149" w14:textId="77777777" w:rsidR="004F7FF5" w:rsidRPr="004C475C" w:rsidRDefault="004F7FF5" w:rsidP="0023458C">
            <w:pPr>
              <w:pStyle w:val="PL"/>
              <w:widowControl w:val="0"/>
              <w:ind w:left="193"/>
              <w:rPr>
                <w:noProof w:val="0"/>
                <w:lang w:eastAsia="de-DE"/>
              </w:rPr>
            </w:pPr>
            <w:r w:rsidRPr="004C475C">
              <w:rPr>
                <w:noProof w:val="0"/>
                <w:lang w:eastAsia="de-DE"/>
              </w:rPr>
              <w:t xml:space="preserve">TCI_ANY_ELEMENTS_OR_NONE = 8, </w:t>
            </w:r>
          </w:p>
          <w:p w14:paraId="7003C0CC" w14:textId="77777777" w:rsidR="004F7FF5" w:rsidRPr="004C475C" w:rsidRDefault="004F7FF5" w:rsidP="0023458C">
            <w:pPr>
              <w:pStyle w:val="PL"/>
              <w:widowControl w:val="0"/>
              <w:ind w:left="193"/>
              <w:rPr>
                <w:noProof w:val="0"/>
                <w:lang w:eastAsia="de-DE"/>
              </w:rPr>
            </w:pPr>
            <w:r w:rsidRPr="004C475C">
              <w:rPr>
                <w:noProof w:val="0"/>
                <w:lang w:eastAsia="de-DE"/>
              </w:rPr>
              <w:t xml:space="preserve">TCI_PATTERN = 9, </w:t>
            </w:r>
          </w:p>
          <w:p w14:paraId="5B0845CC" w14:textId="77777777" w:rsidR="004F7FF5" w:rsidRPr="004C475C" w:rsidRDefault="004F7FF5" w:rsidP="0023458C">
            <w:pPr>
              <w:pStyle w:val="PL"/>
              <w:widowControl w:val="0"/>
              <w:ind w:left="193"/>
              <w:rPr>
                <w:noProof w:val="0"/>
                <w:lang w:eastAsia="de-DE"/>
              </w:rPr>
            </w:pPr>
            <w:r w:rsidRPr="004C475C">
              <w:rPr>
                <w:noProof w:val="0"/>
                <w:lang w:eastAsia="de-DE"/>
              </w:rPr>
              <w:t>TCI_MATCH_DECODED_CONTENT = 10,</w:t>
            </w:r>
          </w:p>
          <w:p w14:paraId="676A8E54" w14:textId="77777777" w:rsidR="004F7FF5" w:rsidRPr="004C475C" w:rsidRDefault="004F7FF5" w:rsidP="0023458C">
            <w:pPr>
              <w:pStyle w:val="PL"/>
              <w:widowControl w:val="0"/>
              <w:ind w:left="193"/>
              <w:rPr>
                <w:noProof w:val="0"/>
                <w:lang w:eastAsia="de-DE"/>
              </w:rPr>
            </w:pPr>
            <w:r w:rsidRPr="004C475C">
              <w:rPr>
                <w:noProof w:val="0"/>
                <w:lang w:eastAsia="de-DE"/>
              </w:rPr>
              <w:t>TCI_OMIT_TEMPLATE = 11,</w:t>
            </w:r>
          </w:p>
          <w:p w14:paraId="7DE329F1" w14:textId="77777777" w:rsidR="004F7FF5" w:rsidRPr="004C475C" w:rsidRDefault="004F7FF5" w:rsidP="0023458C">
            <w:pPr>
              <w:pStyle w:val="PL"/>
              <w:widowControl w:val="0"/>
              <w:ind w:left="193"/>
              <w:rPr>
                <w:noProof w:val="0"/>
                <w:lang w:eastAsia="de-DE"/>
              </w:rPr>
            </w:pPr>
            <w:r w:rsidRPr="004C475C">
              <w:rPr>
                <w:noProof w:val="0"/>
                <w:lang w:eastAsia="de-DE"/>
              </w:rPr>
              <w:t>TCI_CONCATENATION = 12</w:t>
            </w:r>
          </w:p>
          <w:p w14:paraId="0ECD054E" w14:textId="77777777" w:rsidR="004F7FF5" w:rsidRPr="004C475C" w:rsidRDefault="004F7FF5" w:rsidP="0023458C">
            <w:pPr>
              <w:pStyle w:val="PL"/>
              <w:widowControl w:val="0"/>
              <w:rPr>
                <w:noProof w:val="0"/>
                <w:lang w:eastAsia="de-DE"/>
              </w:rPr>
            </w:pPr>
            <w:r w:rsidRPr="004C475C">
              <w:rPr>
                <w:noProof w:val="0"/>
                <w:lang w:eastAsia="de-DE"/>
              </w:rPr>
              <w:t>} TciMatchingTypeType;</w:t>
            </w:r>
          </w:p>
        </w:tc>
        <w:tc>
          <w:tcPr>
            <w:tcW w:w="2171" w:type="dxa"/>
            <w:tcBorders>
              <w:top w:val="single" w:sz="4" w:space="0" w:color="auto"/>
              <w:left w:val="single" w:sz="4" w:space="0" w:color="auto"/>
              <w:bottom w:val="single" w:sz="4" w:space="0" w:color="auto"/>
              <w:right w:val="single" w:sz="4" w:space="0" w:color="auto"/>
            </w:tcBorders>
          </w:tcPr>
          <w:p w14:paraId="6A513376" w14:textId="77777777" w:rsidR="004F7FF5" w:rsidRPr="004C475C" w:rsidRDefault="004F7FF5" w:rsidP="0023458C">
            <w:pPr>
              <w:pStyle w:val="TAC"/>
              <w:keepNext w:val="0"/>
              <w:keepLines w:val="0"/>
              <w:widowControl w:val="0"/>
              <w:jc w:val="left"/>
              <w:rPr>
                <w:szCs w:val="18"/>
              </w:rPr>
            </w:pPr>
          </w:p>
        </w:tc>
      </w:tr>
      <w:tr w:rsidR="004F7FF5" w:rsidRPr="004C475C" w14:paraId="4D20A259" w14:textId="77777777" w:rsidTr="0023458C">
        <w:trPr>
          <w:cantSplit/>
          <w:jc w:val="center"/>
        </w:trPr>
        <w:tc>
          <w:tcPr>
            <w:tcW w:w="2808" w:type="dxa"/>
            <w:tcBorders>
              <w:top w:val="single" w:sz="4" w:space="0" w:color="auto"/>
              <w:left w:val="single" w:sz="4" w:space="0" w:color="auto"/>
              <w:bottom w:val="single" w:sz="4" w:space="0" w:color="auto"/>
              <w:right w:val="single" w:sz="4" w:space="0" w:color="auto"/>
            </w:tcBorders>
          </w:tcPr>
          <w:p w14:paraId="79D12227" w14:textId="77777777" w:rsidR="004F7FF5" w:rsidRPr="004C475C" w:rsidRDefault="004F7FF5" w:rsidP="0023458C">
            <w:pPr>
              <w:pStyle w:val="TAC"/>
              <w:keepNext w:val="0"/>
              <w:keepLines w:val="0"/>
              <w:widowControl w:val="0"/>
              <w:jc w:val="left"/>
              <w:rPr>
                <w:szCs w:val="18"/>
              </w:rPr>
            </w:pPr>
            <w:r w:rsidRPr="004C475C">
              <w:rPr>
                <w:szCs w:val="18"/>
              </w:rPr>
              <w:t>LengthRestriction</w:t>
            </w:r>
          </w:p>
        </w:tc>
        <w:tc>
          <w:tcPr>
            <w:tcW w:w="4185" w:type="dxa"/>
            <w:tcBorders>
              <w:top w:val="single" w:sz="4" w:space="0" w:color="auto"/>
              <w:left w:val="single" w:sz="4" w:space="0" w:color="auto"/>
              <w:bottom w:val="single" w:sz="4" w:space="0" w:color="auto"/>
              <w:right w:val="single" w:sz="4" w:space="0" w:color="auto"/>
            </w:tcBorders>
          </w:tcPr>
          <w:p w14:paraId="67182003" w14:textId="77777777" w:rsidR="004F7FF5" w:rsidRPr="004C475C" w:rsidRDefault="004F7FF5" w:rsidP="0023458C">
            <w:pPr>
              <w:pStyle w:val="PL"/>
              <w:widowControl w:val="0"/>
              <w:rPr>
                <w:noProof w:val="0"/>
                <w:lang w:eastAsia="de-DE"/>
              </w:rPr>
            </w:pPr>
            <w:r w:rsidRPr="004C475C">
              <w:rPr>
                <w:noProof w:val="0"/>
                <w:lang w:eastAsia="de-DE"/>
              </w:rPr>
              <w:t>typedef struct TciLengthRestriction</w:t>
            </w:r>
          </w:p>
          <w:p w14:paraId="2390F805" w14:textId="77777777" w:rsidR="004F7FF5" w:rsidRPr="004C475C" w:rsidRDefault="004F7FF5" w:rsidP="0023458C">
            <w:pPr>
              <w:pStyle w:val="PL"/>
              <w:widowControl w:val="0"/>
              <w:rPr>
                <w:noProof w:val="0"/>
                <w:lang w:eastAsia="de-DE"/>
              </w:rPr>
            </w:pPr>
            <w:r w:rsidRPr="004C475C">
              <w:rPr>
                <w:noProof w:val="0"/>
                <w:lang w:eastAsia="de-DE"/>
              </w:rPr>
              <w:t>{</w:t>
            </w:r>
          </w:p>
          <w:p w14:paraId="0B87A4FF" w14:textId="77777777" w:rsidR="004F7FF5" w:rsidRPr="004C475C" w:rsidRDefault="004F7FF5" w:rsidP="0023458C">
            <w:pPr>
              <w:pStyle w:val="PL"/>
              <w:widowControl w:val="0"/>
              <w:ind w:left="193"/>
              <w:rPr>
                <w:noProof w:val="0"/>
                <w:lang w:eastAsia="de-DE"/>
              </w:rPr>
            </w:pPr>
            <w:r w:rsidRPr="004C475C">
              <w:rPr>
                <w:noProof w:val="0"/>
                <w:lang w:eastAsia="de-DE"/>
              </w:rPr>
              <w:t>unsigned long int lowerBoundary;</w:t>
            </w:r>
          </w:p>
          <w:p w14:paraId="6DD1818F" w14:textId="77777777" w:rsidR="004F7FF5" w:rsidRPr="004C475C" w:rsidRDefault="004F7FF5" w:rsidP="0023458C">
            <w:pPr>
              <w:pStyle w:val="PL"/>
              <w:widowControl w:val="0"/>
              <w:ind w:left="193"/>
              <w:rPr>
                <w:noProof w:val="0"/>
                <w:lang w:eastAsia="de-DE"/>
              </w:rPr>
            </w:pPr>
            <w:r w:rsidRPr="004C475C">
              <w:rPr>
                <w:noProof w:val="0"/>
                <w:lang w:eastAsia="de-DE"/>
              </w:rPr>
              <w:t>unsigned long int upperBoundary;</w:t>
            </w:r>
          </w:p>
          <w:p w14:paraId="19642A43" w14:textId="77777777" w:rsidR="004F7FF5" w:rsidRPr="004C475C" w:rsidRDefault="004F7FF5" w:rsidP="0023458C">
            <w:pPr>
              <w:pStyle w:val="PL"/>
              <w:widowControl w:val="0"/>
              <w:ind w:left="193"/>
              <w:rPr>
                <w:noProof w:val="0"/>
                <w:lang w:eastAsia="de-DE"/>
              </w:rPr>
            </w:pPr>
            <w:r w:rsidRPr="004C475C">
              <w:rPr>
                <w:noProof w:val="0"/>
                <w:lang w:eastAsia="de-DE"/>
              </w:rPr>
              <w:t>Boolean isUpperBoundaryInfinity;</w:t>
            </w:r>
          </w:p>
          <w:p w14:paraId="32B6019D" w14:textId="77777777" w:rsidR="004F7FF5" w:rsidRPr="004C475C" w:rsidRDefault="004F7FF5" w:rsidP="0023458C">
            <w:pPr>
              <w:pStyle w:val="PL"/>
              <w:widowControl w:val="0"/>
              <w:rPr>
                <w:noProof w:val="0"/>
                <w:lang w:eastAsia="de-DE"/>
              </w:rPr>
            </w:pPr>
            <w:r w:rsidRPr="004C475C">
              <w:rPr>
                <w:noProof w:val="0"/>
                <w:lang w:eastAsia="de-DE"/>
              </w:rPr>
              <w:t>} TciLengthRestriction;</w:t>
            </w:r>
          </w:p>
        </w:tc>
        <w:tc>
          <w:tcPr>
            <w:tcW w:w="2171" w:type="dxa"/>
            <w:tcBorders>
              <w:top w:val="single" w:sz="4" w:space="0" w:color="auto"/>
              <w:left w:val="single" w:sz="4" w:space="0" w:color="auto"/>
              <w:bottom w:val="single" w:sz="4" w:space="0" w:color="auto"/>
              <w:right w:val="single" w:sz="4" w:space="0" w:color="auto"/>
            </w:tcBorders>
          </w:tcPr>
          <w:p w14:paraId="0B68C37F" w14:textId="77777777" w:rsidR="004F7FF5" w:rsidRPr="004C475C" w:rsidRDefault="004F7FF5" w:rsidP="0023458C">
            <w:pPr>
              <w:pStyle w:val="TAC"/>
              <w:keepNext w:val="0"/>
              <w:keepLines w:val="0"/>
              <w:widowControl w:val="0"/>
              <w:jc w:val="left"/>
              <w:rPr>
                <w:szCs w:val="18"/>
              </w:rPr>
            </w:pPr>
          </w:p>
        </w:tc>
      </w:tr>
      <w:tr w:rsidR="004F7FF5" w:rsidRPr="004C475C" w14:paraId="47DA3860" w14:textId="77777777" w:rsidTr="0023458C">
        <w:trPr>
          <w:cantSplit/>
          <w:jc w:val="center"/>
        </w:trPr>
        <w:tc>
          <w:tcPr>
            <w:tcW w:w="2808" w:type="dxa"/>
            <w:tcBorders>
              <w:top w:val="single" w:sz="4" w:space="0" w:color="auto"/>
              <w:left w:val="single" w:sz="4" w:space="0" w:color="auto"/>
              <w:bottom w:val="single" w:sz="4" w:space="0" w:color="auto"/>
              <w:right w:val="single" w:sz="4" w:space="0" w:color="auto"/>
            </w:tcBorders>
          </w:tcPr>
          <w:p w14:paraId="7801078C" w14:textId="77777777" w:rsidR="004F7FF5" w:rsidRPr="004C475C" w:rsidRDefault="004F7FF5" w:rsidP="0023458C">
            <w:pPr>
              <w:pStyle w:val="TAC"/>
              <w:keepNext w:val="0"/>
              <w:keepLines w:val="0"/>
              <w:widowControl w:val="0"/>
              <w:jc w:val="left"/>
              <w:rPr>
                <w:szCs w:val="18"/>
              </w:rPr>
            </w:pPr>
            <w:r w:rsidRPr="004C475C">
              <w:rPr>
                <w:szCs w:val="18"/>
              </w:rPr>
              <w:t>Permutation</w:t>
            </w:r>
          </w:p>
        </w:tc>
        <w:tc>
          <w:tcPr>
            <w:tcW w:w="4185" w:type="dxa"/>
            <w:tcBorders>
              <w:top w:val="single" w:sz="4" w:space="0" w:color="auto"/>
              <w:left w:val="single" w:sz="4" w:space="0" w:color="auto"/>
              <w:bottom w:val="single" w:sz="4" w:space="0" w:color="auto"/>
              <w:right w:val="single" w:sz="4" w:space="0" w:color="auto"/>
            </w:tcBorders>
          </w:tcPr>
          <w:p w14:paraId="5A8B702E" w14:textId="77777777" w:rsidR="004F7FF5" w:rsidRPr="004C475C" w:rsidRDefault="004F7FF5" w:rsidP="0023458C">
            <w:pPr>
              <w:pStyle w:val="PL"/>
              <w:widowControl w:val="0"/>
              <w:rPr>
                <w:noProof w:val="0"/>
                <w:lang w:eastAsia="de-DE"/>
              </w:rPr>
            </w:pPr>
            <w:r w:rsidRPr="004C475C">
              <w:rPr>
                <w:noProof w:val="0"/>
                <w:lang w:eastAsia="de-DE"/>
              </w:rPr>
              <w:t>typedef struct TciPermutation</w:t>
            </w:r>
          </w:p>
          <w:p w14:paraId="325B8B53" w14:textId="77777777" w:rsidR="004F7FF5" w:rsidRPr="004C475C" w:rsidRDefault="004F7FF5" w:rsidP="0023458C">
            <w:pPr>
              <w:pStyle w:val="PL"/>
              <w:widowControl w:val="0"/>
              <w:rPr>
                <w:noProof w:val="0"/>
                <w:lang w:eastAsia="de-DE"/>
              </w:rPr>
            </w:pPr>
            <w:r w:rsidRPr="004C475C">
              <w:rPr>
                <w:noProof w:val="0"/>
                <w:lang w:eastAsia="de-DE"/>
              </w:rPr>
              <w:t>{</w:t>
            </w:r>
          </w:p>
          <w:p w14:paraId="7CFCB73B" w14:textId="77777777" w:rsidR="004F7FF5" w:rsidRPr="004C475C" w:rsidRDefault="004F7FF5" w:rsidP="0023458C">
            <w:pPr>
              <w:pStyle w:val="PL"/>
              <w:widowControl w:val="0"/>
              <w:ind w:left="193"/>
              <w:rPr>
                <w:noProof w:val="0"/>
                <w:lang w:eastAsia="de-DE"/>
              </w:rPr>
            </w:pPr>
            <w:r w:rsidRPr="004C475C">
              <w:rPr>
                <w:noProof w:val="0"/>
                <w:lang w:eastAsia="de-DE"/>
              </w:rPr>
              <w:t>unsigned long int startPosition;</w:t>
            </w:r>
          </w:p>
          <w:p w14:paraId="060E4899" w14:textId="77777777" w:rsidR="004F7FF5" w:rsidRPr="004C475C" w:rsidRDefault="004F7FF5" w:rsidP="0023458C">
            <w:pPr>
              <w:pStyle w:val="PL"/>
              <w:widowControl w:val="0"/>
              <w:ind w:left="193"/>
              <w:rPr>
                <w:noProof w:val="0"/>
                <w:lang w:eastAsia="de-DE"/>
              </w:rPr>
            </w:pPr>
            <w:r w:rsidRPr="004C475C">
              <w:rPr>
                <w:noProof w:val="0"/>
                <w:lang w:eastAsia="de-DE"/>
              </w:rPr>
              <w:t>unsigned long int length;</w:t>
            </w:r>
            <w:r w:rsidRPr="004C475C">
              <w:rPr>
                <w:noProof w:val="0"/>
                <w:lang w:eastAsia="de-DE"/>
              </w:rPr>
              <w:br/>
              <w:t>} TciPermutation;</w:t>
            </w:r>
          </w:p>
        </w:tc>
        <w:tc>
          <w:tcPr>
            <w:tcW w:w="2171" w:type="dxa"/>
            <w:tcBorders>
              <w:top w:val="single" w:sz="4" w:space="0" w:color="auto"/>
              <w:left w:val="single" w:sz="4" w:space="0" w:color="auto"/>
              <w:bottom w:val="single" w:sz="4" w:space="0" w:color="auto"/>
              <w:right w:val="single" w:sz="4" w:space="0" w:color="auto"/>
            </w:tcBorders>
          </w:tcPr>
          <w:p w14:paraId="6D03DA4A" w14:textId="77777777" w:rsidR="004F7FF5" w:rsidRPr="004C475C" w:rsidRDefault="004F7FF5" w:rsidP="0023458C">
            <w:pPr>
              <w:pStyle w:val="TAC"/>
              <w:keepNext w:val="0"/>
              <w:keepLines w:val="0"/>
              <w:widowControl w:val="0"/>
              <w:jc w:val="left"/>
              <w:rPr>
                <w:szCs w:val="18"/>
              </w:rPr>
            </w:pPr>
          </w:p>
        </w:tc>
      </w:tr>
      <w:tr w:rsidR="004F7FF5" w:rsidRPr="004C475C" w14:paraId="7D13F666" w14:textId="77777777" w:rsidTr="0023458C">
        <w:trPr>
          <w:cantSplit/>
          <w:jc w:val="center"/>
        </w:trPr>
        <w:tc>
          <w:tcPr>
            <w:tcW w:w="2808" w:type="dxa"/>
            <w:tcBorders>
              <w:top w:val="single" w:sz="4" w:space="0" w:color="auto"/>
              <w:left w:val="single" w:sz="4" w:space="0" w:color="auto"/>
              <w:bottom w:val="single" w:sz="4" w:space="0" w:color="auto"/>
              <w:right w:val="single" w:sz="4" w:space="0" w:color="auto"/>
            </w:tcBorders>
          </w:tcPr>
          <w:p w14:paraId="19B19F82" w14:textId="77777777" w:rsidR="004F7FF5" w:rsidRPr="004C475C" w:rsidRDefault="004F7FF5" w:rsidP="0023458C">
            <w:pPr>
              <w:pStyle w:val="TAC"/>
              <w:keepNext w:val="0"/>
              <w:keepLines w:val="0"/>
              <w:widowControl w:val="0"/>
              <w:jc w:val="left"/>
              <w:rPr>
                <w:szCs w:val="18"/>
              </w:rPr>
            </w:pPr>
            <w:r w:rsidRPr="004C475C">
              <w:rPr>
                <w:szCs w:val="18"/>
              </w:rPr>
              <w:lastRenderedPageBreak/>
              <w:t>RangeBoundary</w:t>
            </w:r>
          </w:p>
        </w:tc>
        <w:tc>
          <w:tcPr>
            <w:tcW w:w="4185" w:type="dxa"/>
            <w:tcBorders>
              <w:top w:val="single" w:sz="4" w:space="0" w:color="auto"/>
              <w:left w:val="single" w:sz="4" w:space="0" w:color="auto"/>
              <w:bottom w:val="single" w:sz="4" w:space="0" w:color="auto"/>
              <w:right w:val="single" w:sz="4" w:space="0" w:color="auto"/>
            </w:tcBorders>
          </w:tcPr>
          <w:p w14:paraId="4E40EF87" w14:textId="77777777" w:rsidR="004F7FF5" w:rsidRPr="004C475C" w:rsidRDefault="004F7FF5" w:rsidP="0023458C">
            <w:pPr>
              <w:pStyle w:val="PL"/>
              <w:widowControl w:val="0"/>
              <w:rPr>
                <w:noProof w:val="0"/>
                <w:lang w:eastAsia="de-DE"/>
              </w:rPr>
            </w:pPr>
            <w:r w:rsidRPr="004C475C">
              <w:rPr>
                <w:noProof w:val="0"/>
                <w:lang w:eastAsia="de-DE"/>
              </w:rPr>
              <w:t>typedef struct TciRangeBoundary</w:t>
            </w:r>
          </w:p>
          <w:p w14:paraId="2C31FBD0" w14:textId="77777777" w:rsidR="004F7FF5" w:rsidRPr="004C475C" w:rsidRDefault="004F7FF5" w:rsidP="0023458C">
            <w:pPr>
              <w:pStyle w:val="PL"/>
              <w:widowControl w:val="0"/>
              <w:rPr>
                <w:noProof w:val="0"/>
                <w:lang w:eastAsia="de-DE"/>
              </w:rPr>
            </w:pPr>
            <w:r w:rsidRPr="004C475C">
              <w:rPr>
                <w:noProof w:val="0"/>
                <w:lang w:eastAsia="de-DE"/>
              </w:rPr>
              <w:t>{</w:t>
            </w:r>
          </w:p>
          <w:p w14:paraId="14963860" w14:textId="77777777" w:rsidR="004F7FF5" w:rsidRPr="004C475C" w:rsidRDefault="004F7FF5" w:rsidP="0023458C">
            <w:pPr>
              <w:pStyle w:val="PL"/>
              <w:widowControl w:val="0"/>
              <w:ind w:left="193"/>
              <w:rPr>
                <w:noProof w:val="0"/>
                <w:lang w:eastAsia="de-DE"/>
              </w:rPr>
            </w:pPr>
            <w:r w:rsidRPr="004C475C">
              <w:rPr>
                <w:noProof w:val="0"/>
                <w:lang w:eastAsia="de-DE"/>
              </w:rPr>
              <w:t>Value boundary;</w:t>
            </w:r>
          </w:p>
          <w:p w14:paraId="61FD7E3C" w14:textId="77777777" w:rsidR="004F7FF5" w:rsidRPr="004C475C" w:rsidRDefault="004F7FF5" w:rsidP="0023458C">
            <w:pPr>
              <w:pStyle w:val="PL"/>
              <w:widowControl w:val="0"/>
              <w:ind w:left="193"/>
              <w:rPr>
                <w:noProof w:val="0"/>
                <w:lang w:eastAsia="de-DE"/>
              </w:rPr>
            </w:pPr>
            <w:r w:rsidRPr="004C475C">
              <w:rPr>
                <w:noProof w:val="0"/>
                <w:lang w:eastAsia="de-DE"/>
              </w:rPr>
              <w:t>Boolean isInclusive;</w:t>
            </w:r>
          </w:p>
          <w:p w14:paraId="54E0A8F3" w14:textId="77777777" w:rsidR="004F7FF5" w:rsidRPr="004C475C" w:rsidRDefault="004F7FF5" w:rsidP="0023458C">
            <w:pPr>
              <w:pStyle w:val="PL"/>
              <w:widowControl w:val="0"/>
              <w:ind w:left="193"/>
              <w:rPr>
                <w:noProof w:val="0"/>
                <w:lang w:eastAsia="de-DE"/>
              </w:rPr>
            </w:pPr>
            <w:r w:rsidRPr="004C475C">
              <w:rPr>
                <w:noProof w:val="0"/>
                <w:lang w:eastAsia="de-DE"/>
              </w:rPr>
              <w:t>Boolean isInfinity;</w:t>
            </w:r>
          </w:p>
          <w:p w14:paraId="49BE545C" w14:textId="77777777" w:rsidR="004F7FF5" w:rsidRPr="004C475C" w:rsidRDefault="004F7FF5" w:rsidP="0023458C">
            <w:pPr>
              <w:pStyle w:val="PL"/>
              <w:widowControl w:val="0"/>
              <w:rPr>
                <w:noProof w:val="0"/>
                <w:lang w:eastAsia="de-DE"/>
              </w:rPr>
            </w:pPr>
            <w:r w:rsidRPr="004C475C">
              <w:rPr>
                <w:noProof w:val="0"/>
                <w:lang w:eastAsia="de-DE"/>
              </w:rPr>
              <w:t>} TciRangeBoundary;</w:t>
            </w:r>
          </w:p>
        </w:tc>
        <w:tc>
          <w:tcPr>
            <w:tcW w:w="2171" w:type="dxa"/>
            <w:tcBorders>
              <w:top w:val="single" w:sz="4" w:space="0" w:color="auto"/>
              <w:left w:val="single" w:sz="4" w:space="0" w:color="auto"/>
              <w:bottom w:val="single" w:sz="4" w:space="0" w:color="auto"/>
              <w:right w:val="single" w:sz="4" w:space="0" w:color="auto"/>
            </w:tcBorders>
          </w:tcPr>
          <w:p w14:paraId="25B71E59" w14:textId="77777777" w:rsidR="004F7FF5" w:rsidRPr="004C475C" w:rsidRDefault="004F7FF5" w:rsidP="0023458C">
            <w:pPr>
              <w:pStyle w:val="TAC"/>
              <w:keepNext w:val="0"/>
              <w:keepLines w:val="0"/>
              <w:widowControl w:val="0"/>
              <w:jc w:val="left"/>
              <w:rPr>
                <w:szCs w:val="18"/>
              </w:rPr>
            </w:pPr>
          </w:p>
        </w:tc>
      </w:tr>
    </w:tbl>
    <w:p w14:paraId="01E09E7F" w14:textId="77777777" w:rsidR="004F7FF5" w:rsidRPr="004C475C" w:rsidRDefault="004F7FF5" w:rsidP="004F7FF5">
      <w:pPr>
        <w:widowControl w:val="0"/>
        <w:rPr>
          <w:sz w:val="18"/>
          <w:szCs w:val="18"/>
        </w:rPr>
      </w:pPr>
    </w:p>
    <w:p w14:paraId="212D0FEE" w14:textId="2BA839D0" w:rsidR="004F7FF5" w:rsidRPr="004C475C" w:rsidRDefault="004F7FF5" w:rsidP="004F7FF5">
      <w:pPr>
        <w:pStyle w:val="berschrift4"/>
      </w:pPr>
      <w:bookmarkStart w:id="58" w:name="_Toc39486351"/>
      <w:bookmarkStart w:id="59" w:name="AAAAAAAAMC"/>
      <w:bookmarkStart w:id="60" w:name="AAAAAAAAMD"/>
      <w:bookmarkStart w:id="61" w:name="AAAAAAAAME"/>
      <w:bookmarkStart w:id="62" w:name="AAAAAAAAMF"/>
      <w:bookmarkStart w:id="63" w:name="AAAAAAAAMG"/>
      <w:bookmarkStart w:id="64" w:name="AAAAAAAAMH"/>
      <w:bookmarkStart w:id="65" w:name="AAAAAAAAMI"/>
      <w:bookmarkStart w:id="66" w:name="AAAAAAAAMJ"/>
      <w:bookmarkStart w:id="67" w:name="AAAAAAAAMK"/>
      <w:bookmarkStart w:id="68" w:name="AAAAAAAAML"/>
      <w:bookmarkStart w:id="69" w:name="AAAAAAAAMM"/>
      <w:bookmarkStart w:id="70" w:name="AAAAAAAAMN"/>
      <w:bookmarkStart w:id="71" w:name="AAAAAAAAMO"/>
      <w:bookmarkStart w:id="72" w:name="AAAAAAAAMP"/>
      <w:bookmarkStart w:id="73" w:name="AAAAAAAAMQ"/>
      <w:bookmarkStart w:id="74" w:name="AAAAAAAAMR"/>
      <w:bookmarkStart w:id="75" w:name="AAAAAAAAMS"/>
      <w:bookmarkStart w:id="76" w:name="AAAAAAAAMT"/>
      <w:bookmarkStart w:id="77" w:name="AAAAAAAAMU"/>
      <w:r w:rsidRPr="004C475C">
        <w:t>5.4.5.6</w:t>
      </w:r>
      <w:r w:rsidR="004E3B41" w:rsidRPr="004C475C">
        <w:tab/>
        <w:t>C</w:t>
      </w:r>
      <w:r w:rsidRPr="004C475C">
        <w:t xml:space="preserve">hanges to </w:t>
      </w:r>
      <w:r w:rsidR="004F7DDE" w:rsidRPr="004C475C">
        <w:t xml:space="preserve">clause </w:t>
      </w:r>
      <w:r w:rsidRPr="004C475C">
        <w:t>10.5.2.16</w:t>
      </w:r>
      <w:r w:rsidR="004E3B41" w:rsidRPr="004C475C">
        <w:t xml:space="preserve"> </w:t>
      </w:r>
      <w:r w:rsidRPr="004C475C">
        <w:t>(TciMatchingTypeType)</w:t>
      </w:r>
      <w:bookmarkEnd w:id="58"/>
    </w:p>
    <w:p w14:paraId="58C8F43B" w14:textId="77777777" w:rsidR="004F7FF5" w:rsidRPr="004C475C" w:rsidRDefault="004F7FF5" w:rsidP="004F7FF5">
      <w:r w:rsidRPr="004C475C">
        <w:t>Defines the matching template type. It is mapped to an enumeration:</w:t>
      </w:r>
    </w:p>
    <w:p w14:paraId="304E52F3" w14:textId="77777777" w:rsidR="004F7FF5" w:rsidRPr="004C475C" w:rsidRDefault="004F7FF5" w:rsidP="004F7FF5">
      <w:pPr>
        <w:pStyle w:val="PL"/>
        <w:widowControl w:val="0"/>
        <w:rPr>
          <w:rFonts w:cs="Courier New"/>
          <w:noProof w:val="0"/>
        </w:rPr>
      </w:pPr>
      <w:r w:rsidRPr="004C475C">
        <w:rPr>
          <w:rFonts w:cs="Courier New"/>
          <w:noProof w:val="0"/>
        </w:rPr>
        <w:t>typedef enum</w:t>
      </w:r>
    </w:p>
    <w:p w14:paraId="47D1141C" w14:textId="77777777" w:rsidR="004F7FF5" w:rsidRPr="004C475C" w:rsidRDefault="004F7FF5" w:rsidP="004F7FF5">
      <w:pPr>
        <w:pStyle w:val="PL"/>
        <w:widowControl w:val="0"/>
        <w:rPr>
          <w:rFonts w:cs="Courier New"/>
          <w:noProof w:val="0"/>
        </w:rPr>
      </w:pPr>
      <w:r w:rsidRPr="004C475C">
        <w:rPr>
          <w:rFonts w:cs="Courier New"/>
          <w:noProof w:val="0"/>
        </w:rPr>
        <w:t xml:space="preserve">{ </w:t>
      </w:r>
    </w:p>
    <w:p w14:paraId="3AFD5C3A" w14:textId="77777777" w:rsidR="004F7FF5" w:rsidRPr="004C475C" w:rsidRDefault="004F7FF5" w:rsidP="004F7FF5">
      <w:pPr>
        <w:pStyle w:val="PL"/>
        <w:widowControl w:val="0"/>
        <w:ind w:firstLine="193"/>
        <w:rPr>
          <w:rFonts w:cs="Courier New"/>
          <w:noProof w:val="0"/>
        </w:rPr>
      </w:pPr>
      <w:r w:rsidRPr="004C475C">
        <w:rPr>
          <w:rFonts w:cs="Courier New"/>
          <w:noProof w:val="0"/>
        </w:rPr>
        <w:t xml:space="preserve">TCI_TEMPLATE_LIST = 0, </w:t>
      </w:r>
    </w:p>
    <w:p w14:paraId="24C7DFAF" w14:textId="77777777" w:rsidR="004F7FF5" w:rsidRPr="004C475C" w:rsidRDefault="004F7FF5" w:rsidP="004F7FF5">
      <w:pPr>
        <w:pStyle w:val="PL"/>
        <w:widowControl w:val="0"/>
        <w:ind w:firstLine="193"/>
        <w:rPr>
          <w:rFonts w:cs="Courier New"/>
          <w:noProof w:val="0"/>
        </w:rPr>
      </w:pPr>
      <w:r w:rsidRPr="004C475C">
        <w:rPr>
          <w:rFonts w:cs="Courier New"/>
          <w:noProof w:val="0"/>
        </w:rPr>
        <w:t xml:space="preserve">TCI_COMPLEMENTED_LIST = 1, </w:t>
      </w:r>
    </w:p>
    <w:p w14:paraId="22DD0269" w14:textId="77777777" w:rsidR="004F7FF5" w:rsidRPr="004C475C" w:rsidRDefault="004F7FF5" w:rsidP="004F7FF5">
      <w:pPr>
        <w:pStyle w:val="PL"/>
        <w:widowControl w:val="0"/>
        <w:ind w:firstLine="193"/>
        <w:rPr>
          <w:rFonts w:cs="Courier New"/>
          <w:noProof w:val="0"/>
        </w:rPr>
      </w:pPr>
      <w:r w:rsidRPr="004C475C">
        <w:rPr>
          <w:rFonts w:cs="Courier New"/>
          <w:noProof w:val="0"/>
        </w:rPr>
        <w:t xml:space="preserve">TCI_ANY_VALUE = 2, </w:t>
      </w:r>
    </w:p>
    <w:p w14:paraId="13B234B6" w14:textId="77777777" w:rsidR="004F7FF5" w:rsidRPr="004C475C" w:rsidRDefault="004F7FF5" w:rsidP="004F7FF5">
      <w:pPr>
        <w:pStyle w:val="PL"/>
        <w:widowControl w:val="0"/>
        <w:ind w:firstLine="193"/>
        <w:rPr>
          <w:rFonts w:cs="Courier New"/>
          <w:noProof w:val="0"/>
        </w:rPr>
      </w:pPr>
      <w:r w:rsidRPr="004C475C">
        <w:rPr>
          <w:rFonts w:cs="Courier New"/>
          <w:noProof w:val="0"/>
        </w:rPr>
        <w:t xml:space="preserve">TCI_ANY_VALUE_OR_NONE = 3, </w:t>
      </w:r>
    </w:p>
    <w:p w14:paraId="369CF74B" w14:textId="77777777" w:rsidR="004F7FF5" w:rsidRPr="004C475C" w:rsidRDefault="004F7FF5" w:rsidP="004F7FF5">
      <w:pPr>
        <w:pStyle w:val="PL"/>
        <w:widowControl w:val="0"/>
        <w:ind w:firstLine="193"/>
        <w:rPr>
          <w:rFonts w:cs="Courier New"/>
          <w:noProof w:val="0"/>
        </w:rPr>
      </w:pPr>
      <w:r w:rsidRPr="004C475C">
        <w:rPr>
          <w:rFonts w:cs="Courier New"/>
          <w:noProof w:val="0"/>
        </w:rPr>
        <w:t>TCI_VALUE_RANGE = 4,</w:t>
      </w:r>
    </w:p>
    <w:p w14:paraId="3EC7D588" w14:textId="77777777" w:rsidR="004F7FF5" w:rsidRPr="004C475C" w:rsidRDefault="004F7FF5" w:rsidP="004F7FF5">
      <w:pPr>
        <w:pStyle w:val="PL"/>
        <w:widowControl w:val="0"/>
        <w:ind w:firstLine="193"/>
        <w:rPr>
          <w:rFonts w:cs="Courier New"/>
          <w:noProof w:val="0"/>
        </w:rPr>
      </w:pPr>
      <w:r w:rsidRPr="004C475C">
        <w:rPr>
          <w:rFonts w:cs="Courier New"/>
          <w:noProof w:val="0"/>
        </w:rPr>
        <w:t xml:space="preserve">TCI_SUBSET = 5, </w:t>
      </w:r>
    </w:p>
    <w:p w14:paraId="1357A1B8" w14:textId="77777777" w:rsidR="004F7FF5" w:rsidRPr="004C475C" w:rsidRDefault="004F7FF5" w:rsidP="004F7FF5">
      <w:pPr>
        <w:pStyle w:val="PL"/>
        <w:widowControl w:val="0"/>
        <w:ind w:firstLine="193"/>
        <w:rPr>
          <w:rFonts w:cs="Courier New"/>
          <w:noProof w:val="0"/>
        </w:rPr>
      </w:pPr>
      <w:r w:rsidRPr="004C475C">
        <w:rPr>
          <w:rFonts w:cs="Courier New"/>
          <w:noProof w:val="0"/>
        </w:rPr>
        <w:t>TCI_SUPERSET = 6,</w:t>
      </w:r>
    </w:p>
    <w:p w14:paraId="23E3C51F" w14:textId="77777777" w:rsidR="004F7FF5" w:rsidRPr="004C475C" w:rsidRDefault="004F7FF5" w:rsidP="004F7FF5">
      <w:pPr>
        <w:pStyle w:val="PL"/>
        <w:widowControl w:val="0"/>
        <w:ind w:firstLine="193"/>
        <w:rPr>
          <w:rFonts w:cs="Courier New"/>
          <w:noProof w:val="0"/>
        </w:rPr>
      </w:pPr>
      <w:r w:rsidRPr="004C475C">
        <w:rPr>
          <w:rFonts w:cs="Courier New"/>
          <w:noProof w:val="0"/>
        </w:rPr>
        <w:t>TCI_ANY_ELEMENT = 7,</w:t>
      </w:r>
    </w:p>
    <w:p w14:paraId="740DEF5B" w14:textId="77777777" w:rsidR="004F7FF5" w:rsidRPr="004C475C" w:rsidRDefault="004F7FF5" w:rsidP="004F7FF5">
      <w:pPr>
        <w:pStyle w:val="PL"/>
        <w:widowControl w:val="0"/>
        <w:ind w:firstLine="193"/>
        <w:rPr>
          <w:rFonts w:cs="Courier New"/>
          <w:noProof w:val="0"/>
        </w:rPr>
      </w:pPr>
      <w:r w:rsidRPr="004C475C">
        <w:rPr>
          <w:rFonts w:cs="Courier New"/>
          <w:noProof w:val="0"/>
        </w:rPr>
        <w:t xml:space="preserve">TCI_ANY_ELEMENTS_OR_NONE = 8, </w:t>
      </w:r>
    </w:p>
    <w:p w14:paraId="55A45FA2" w14:textId="77777777" w:rsidR="004F7FF5" w:rsidRPr="004C475C" w:rsidRDefault="004F7FF5" w:rsidP="004F7FF5">
      <w:pPr>
        <w:pStyle w:val="PL"/>
        <w:widowControl w:val="0"/>
        <w:ind w:firstLine="193"/>
        <w:rPr>
          <w:rFonts w:cs="Courier New"/>
          <w:noProof w:val="0"/>
        </w:rPr>
      </w:pPr>
      <w:r w:rsidRPr="004C475C">
        <w:rPr>
          <w:rFonts w:cs="Courier New"/>
          <w:noProof w:val="0"/>
        </w:rPr>
        <w:t xml:space="preserve">TCI_PATTERN = 9, </w:t>
      </w:r>
    </w:p>
    <w:p w14:paraId="1DF5A125" w14:textId="77777777" w:rsidR="004F7FF5" w:rsidRPr="004C475C" w:rsidRDefault="004F7FF5" w:rsidP="004F7FF5">
      <w:pPr>
        <w:pStyle w:val="PL"/>
        <w:widowControl w:val="0"/>
        <w:ind w:firstLine="193"/>
        <w:rPr>
          <w:rFonts w:cs="Courier New"/>
          <w:noProof w:val="0"/>
        </w:rPr>
      </w:pPr>
      <w:r w:rsidRPr="004C475C">
        <w:rPr>
          <w:rFonts w:cs="Courier New"/>
          <w:noProof w:val="0"/>
        </w:rPr>
        <w:t>TCI_MATCH_DECODED_CONTENT = 10,</w:t>
      </w:r>
    </w:p>
    <w:p w14:paraId="7333D35E" w14:textId="77777777" w:rsidR="004F7FF5" w:rsidRPr="004C475C" w:rsidRDefault="004F7FF5" w:rsidP="004F7FF5">
      <w:pPr>
        <w:pStyle w:val="PL"/>
        <w:widowControl w:val="0"/>
        <w:ind w:firstLine="193"/>
        <w:rPr>
          <w:rFonts w:cs="Courier New"/>
          <w:noProof w:val="0"/>
        </w:rPr>
      </w:pPr>
      <w:r w:rsidRPr="004C475C">
        <w:rPr>
          <w:rFonts w:cs="Courier New"/>
          <w:noProof w:val="0"/>
        </w:rPr>
        <w:t>TCI_OMIT_TEMPLATE = 11,</w:t>
      </w:r>
    </w:p>
    <w:p w14:paraId="2640AF91" w14:textId="77777777" w:rsidR="004F7FF5" w:rsidRPr="004C475C" w:rsidRDefault="004F7FF5" w:rsidP="004F7FF5">
      <w:pPr>
        <w:pStyle w:val="PL"/>
        <w:widowControl w:val="0"/>
        <w:ind w:firstLine="193"/>
        <w:rPr>
          <w:rFonts w:cs="Courier New"/>
          <w:noProof w:val="0"/>
          <w:lang w:eastAsia="de-DE"/>
        </w:rPr>
      </w:pPr>
      <w:r w:rsidRPr="004C475C">
        <w:rPr>
          <w:rFonts w:cs="Courier New"/>
          <w:noProof w:val="0"/>
          <w:lang w:eastAsia="de-DE"/>
        </w:rPr>
        <w:t>TCI_CONCATENAION = 12</w:t>
      </w:r>
    </w:p>
    <w:p w14:paraId="1A9C0F3E" w14:textId="77777777" w:rsidR="004F7FF5" w:rsidRPr="004C475C" w:rsidRDefault="004F7FF5" w:rsidP="004F7FF5">
      <w:pPr>
        <w:widowControl w:val="0"/>
        <w:rPr>
          <w:rFonts w:ascii="Courier New" w:hAnsi="Courier New" w:cs="Courier New"/>
          <w:sz w:val="16"/>
          <w:szCs w:val="16"/>
        </w:rPr>
      </w:pPr>
      <w:r w:rsidRPr="004C475C">
        <w:rPr>
          <w:rFonts w:ascii="Courier New" w:hAnsi="Courier New" w:cs="Courier New"/>
          <w:sz w:val="16"/>
          <w:szCs w:val="16"/>
        </w:rPr>
        <w:t>} TciMatchingType;</w:t>
      </w:r>
    </w:p>
    <w:p w14:paraId="70016E86" w14:textId="2BAC2297" w:rsidR="004F7FF5" w:rsidRPr="004C475C" w:rsidRDefault="004F7FF5" w:rsidP="004F7FF5">
      <w:pPr>
        <w:pStyle w:val="berschrift4"/>
      </w:pPr>
      <w:bookmarkStart w:id="78" w:name="_Toc39486352"/>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4C475C">
        <w:t>5.4.5.7</w:t>
      </w:r>
      <w:r w:rsidR="004E3B41" w:rsidRPr="004C475C">
        <w:tab/>
        <w:t>C</w:t>
      </w:r>
      <w:r w:rsidRPr="004C475C">
        <w:t xml:space="preserve">hanges to </w:t>
      </w:r>
      <w:r w:rsidR="004F7DDE" w:rsidRPr="004C475C">
        <w:t xml:space="preserve">clause </w:t>
      </w:r>
      <w:r w:rsidRPr="004C475C">
        <w:t>10.5.3.19</w:t>
      </w:r>
      <w:r w:rsidR="004E3B41" w:rsidRPr="004C475C">
        <w:t xml:space="preserve"> </w:t>
      </w:r>
      <w:r w:rsidRPr="004C475C">
        <w:t>(MatchingList)</w:t>
      </w:r>
      <w:bookmarkEnd w:id="78"/>
    </w:p>
    <w:p w14:paraId="01FA02F2" w14:textId="58D15C4F" w:rsidR="004F7FF5" w:rsidRPr="004C475C" w:rsidRDefault="004F7FF5" w:rsidP="004F7FF5">
      <w:r w:rsidRPr="004C475C">
        <w:t>Represents the following TTCN-3 matching mechanisms: template list, complemented template list, subset, superset, concatenation. It is mapped to the following pure virtual class</w:t>
      </w:r>
      <w:r w:rsidR="000D1EF7" w:rsidRPr="004C475C">
        <w:t>.</w:t>
      </w:r>
    </w:p>
    <w:p w14:paraId="6F4F9F8E" w14:textId="0DE209FC" w:rsidR="004F7FF5" w:rsidRPr="004C475C" w:rsidRDefault="004F7FF5" w:rsidP="004F7FF5">
      <w:pPr>
        <w:pStyle w:val="berschrift4"/>
      </w:pPr>
      <w:bookmarkStart w:id="79" w:name="_Toc39486353"/>
      <w:r w:rsidRPr="004C475C">
        <w:t>5.4.5.8</w:t>
      </w:r>
      <w:r w:rsidR="004E3B41" w:rsidRPr="004C475C">
        <w:tab/>
        <w:t>C</w:t>
      </w:r>
      <w:r w:rsidRPr="004C475C">
        <w:t xml:space="preserve">hanges to </w:t>
      </w:r>
      <w:r w:rsidR="004F7DDE" w:rsidRPr="004C475C">
        <w:t xml:space="preserve">clause </w:t>
      </w:r>
      <w:r w:rsidRPr="004C475C">
        <w:t>11.3.3.25</w:t>
      </w:r>
      <w:r w:rsidR="004E3B41" w:rsidRPr="004C475C">
        <w:t xml:space="preserve"> </w:t>
      </w:r>
      <w:r w:rsidRPr="004C475C">
        <w:t>(MatchingMechanism)</w:t>
      </w:r>
      <w:bookmarkEnd w:id="79"/>
    </w:p>
    <w:p w14:paraId="5CA8F9C8" w14:textId="77777777" w:rsidR="004F7FF5" w:rsidRPr="004C475C" w:rsidRDefault="004F7FF5" w:rsidP="004F7FF5">
      <w:pPr>
        <w:keepNext/>
        <w:widowControl w:val="0"/>
      </w:pPr>
      <w:r w:rsidRPr="004C475C">
        <w:rPr>
          <w:rFonts w:ascii="Courier New" w:hAnsi="Courier New" w:cs="Courier New"/>
          <w:b/>
        </w:rPr>
        <w:t>MatchingMechanism</w:t>
      </w:r>
      <w:r w:rsidRPr="004C475C">
        <w:t xml:space="preserve"> is mapped into a sub-element of a typed value element. The sub-element is based on the complex type specified below:</w:t>
      </w:r>
    </w:p>
    <w:p w14:paraId="59834D7D" w14:textId="77777777" w:rsidR="004F7FF5" w:rsidRPr="004C475C" w:rsidRDefault="004F7FF5" w:rsidP="004F7FF5">
      <w:pPr>
        <w:pStyle w:val="PL"/>
        <w:rPr>
          <w:noProof w:val="0"/>
        </w:rPr>
      </w:pPr>
      <w:r w:rsidRPr="004C475C">
        <w:rPr>
          <w:noProof w:val="0"/>
        </w:rPr>
        <w:tab/>
        <w:t>&lt;xsd:complexType name="MatchingSymbol"&gt;</w:t>
      </w:r>
    </w:p>
    <w:p w14:paraId="1D409A77" w14:textId="77777777" w:rsidR="004F7FF5" w:rsidRPr="004C475C" w:rsidRDefault="004F7FF5" w:rsidP="004F7FF5">
      <w:pPr>
        <w:pStyle w:val="PL"/>
        <w:rPr>
          <w:noProof w:val="0"/>
        </w:rPr>
      </w:pPr>
      <w:r w:rsidRPr="004C475C">
        <w:rPr>
          <w:noProof w:val="0"/>
        </w:rPr>
        <w:tab/>
      </w:r>
      <w:r w:rsidRPr="004C475C">
        <w:rPr>
          <w:noProof w:val="0"/>
        </w:rPr>
        <w:tab/>
        <w:t>&lt;xsd:choice&gt;</w:t>
      </w:r>
    </w:p>
    <w:p w14:paraId="527289D7" w14:textId="77777777" w:rsidR="004F7FF5" w:rsidRPr="004C475C" w:rsidRDefault="004F7FF5" w:rsidP="004F7FF5">
      <w:pPr>
        <w:pStyle w:val="PL"/>
        <w:rPr>
          <w:noProof w:val="0"/>
        </w:rPr>
      </w:pPr>
      <w:r w:rsidRPr="004C475C">
        <w:rPr>
          <w:noProof w:val="0"/>
          <w:szCs w:val="16"/>
        </w:rPr>
        <w:tab/>
      </w:r>
      <w:r w:rsidRPr="004C475C">
        <w:rPr>
          <w:noProof w:val="0"/>
          <w:szCs w:val="16"/>
        </w:rPr>
        <w:tab/>
      </w:r>
      <w:r w:rsidRPr="004C475C">
        <w:rPr>
          <w:noProof w:val="0"/>
          <w:szCs w:val="16"/>
        </w:rPr>
        <w:tab/>
        <w:t>&lt;xsd:element name="any_value" type="SimpleTypes:TEmpty"/&gt;</w:t>
      </w:r>
    </w:p>
    <w:p w14:paraId="0F1EE94E" w14:textId="77777777" w:rsidR="004F7FF5" w:rsidRPr="004C475C" w:rsidRDefault="004F7FF5" w:rsidP="004F7FF5">
      <w:pPr>
        <w:pStyle w:val="PL"/>
        <w:rPr>
          <w:noProof w:val="0"/>
        </w:rPr>
      </w:pPr>
      <w:r w:rsidRPr="004C475C">
        <w:rPr>
          <w:noProof w:val="0"/>
          <w:szCs w:val="16"/>
        </w:rPr>
        <w:tab/>
      </w:r>
      <w:r w:rsidRPr="004C475C">
        <w:rPr>
          <w:noProof w:val="0"/>
          <w:szCs w:val="16"/>
        </w:rPr>
        <w:tab/>
      </w:r>
      <w:r w:rsidRPr="004C475C">
        <w:rPr>
          <w:noProof w:val="0"/>
          <w:szCs w:val="16"/>
        </w:rPr>
        <w:tab/>
        <w:t>&lt;xsd:element name="any_value_or_none" type="SimpleTypes:TEmpty"/&gt;</w:t>
      </w:r>
    </w:p>
    <w:p w14:paraId="2FE913E7" w14:textId="77777777" w:rsidR="004F7FF5" w:rsidRPr="004C475C" w:rsidRDefault="004F7FF5" w:rsidP="004F7FF5">
      <w:pPr>
        <w:pStyle w:val="PL"/>
        <w:rPr>
          <w:noProof w:val="0"/>
        </w:rPr>
      </w:pPr>
      <w:r w:rsidRPr="004C475C">
        <w:rPr>
          <w:noProof w:val="0"/>
          <w:szCs w:val="16"/>
        </w:rPr>
        <w:tab/>
      </w:r>
      <w:r w:rsidRPr="004C475C">
        <w:rPr>
          <w:noProof w:val="0"/>
          <w:szCs w:val="16"/>
        </w:rPr>
        <w:tab/>
      </w:r>
      <w:r w:rsidRPr="004C475C">
        <w:rPr>
          <w:noProof w:val="0"/>
          <w:szCs w:val="16"/>
        </w:rPr>
        <w:tab/>
        <w:t>&lt;xsd:element name="any_element " type="SimpleTypes:TEmpty"/&gt;</w:t>
      </w:r>
    </w:p>
    <w:p w14:paraId="1BAD5219" w14:textId="77777777" w:rsidR="004F7FF5" w:rsidRPr="004C475C" w:rsidRDefault="004F7FF5" w:rsidP="004F7FF5">
      <w:pPr>
        <w:pStyle w:val="PL"/>
        <w:rPr>
          <w:noProof w:val="0"/>
        </w:rPr>
      </w:pPr>
      <w:r w:rsidRPr="004C475C">
        <w:rPr>
          <w:noProof w:val="0"/>
          <w:szCs w:val="16"/>
        </w:rPr>
        <w:tab/>
      </w:r>
      <w:r w:rsidRPr="004C475C">
        <w:rPr>
          <w:noProof w:val="0"/>
          <w:szCs w:val="16"/>
        </w:rPr>
        <w:tab/>
      </w:r>
      <w:r w:rsidRPr="004C475C">
        <w:rPr>
          <w:noProof w:val="0"/>
          <w:szCs w:val="16"/>
        </w:rPr>
        <w:tab/>
        <w:t>&lt;xsd:element name="any_element_or_none" type="SimpleTypes:TEmpty"/&gt;</w:t>
      </w:r>
    </w:p>
    <w:p w14:paraId="63334001" w14:textId="77777777" w:rsidR="004F7FF5" w:rsidRPr="004C475C" w:rsidRDefault="004F7FF5" w:rsidP="004F7FF5">
      <w:pPr>
        <w:pStyle w:val="PL"/>
        <w:rPr>
          <w:noProof w:val="0"/>
        </w:rPr>
      </w:pPr>
      <w:r w:rsidRPr="004C475C">
        <w:rPr>
          <w:noProof w:val="0"/>
        </w:rPr>
        <w:tab/>
      </w:r>
      <w:r w:rsidRPr="004C475C">
        <w:rPr>
          <w:noProof w:val="0"/>
        </w:rPr>
        <w:tab/>
      </w:r>
      <w:r w:rsidRPr="004C475C">
        <w:rPr>
          <w:noProof w:val="0"/>
        </w:rPr>
        <w:tab/>
        <w:t xml:space="preserve">&lt;xsd:element </w:t>
      </w:r>
      <w:r w:rsidRPr="004C475C">
        <w:rPr>
          <w:noProof w:val="0"/>
          <w:szCs w:val="16"/>
        </w:rPr>
        <w:t>name="range" type="</w:t>
      </w:r>
      <w:r w:rsidRPr="004C475C">
        <w:rPr>
          <w:noProof w:val="0"/>
        </w:rPr>
        <w:t>Templates:Range"/&gt;</w:t>
      </w:r>
    </w:p>
    <w:p w14:paraId="402B45AC" w14:textId="77777777" w:rsidR="004F7FF5" w:rsidRPr="004C475C" w:rsidRDefault="004F7FF5" w:rsidP="004F7FF5">
      <w:pPr>
        <w:pStyle w:val="PL"/>
        <w:rPr>
          <w:noProof w:val="0"/>
        </w:rPr>
      </w:pPr>
      <w:r w:rsidRPr="004C475C">
        <w:rPr>
          <w:noProof w:val="0"/>
        </w:rPr>
        <w:tab/>
      </w:r>
      <w:r w:rsidRPr="004C475C">
        <w:rPr>
          <w:noProof w:val="0"/>
        </w:rPr>
        <w:tab/>
      </w:r>
      <w:r w:rsidRPr="004C475C">
        <w:rPr>
          <w:noProof w:val="0"/>
        </w:rPr>
        <w:tab/>
        <w:t xml:space="preserve">&lt;xsd:element </w:t>
      </w:r>
      <w:r w:rsidRPr="004C475C">
        <w:rPr>
          <w:noProof w:val="0"/>
          <w:szCs w:val="16"/>
        </w:rPr>
        <w:t>name="list" type=</w:t>
      </w:r>
      <w:r w:rsidRPr="004C475C">
        <w:rPr>
          <w:noProof w:val="0"/>
        </w:rPr>
        <w:t>"Templates:MatchingList"/&gt;</w:t>
      </w:r>
    </w:p>
    <w:p w14:paraId="571CB31F" w14:textId="77777777" w:rsidR="004F7FF5" w:rsidRPr="004C475C" w:rsidRDefault="004F7FF5" w:rsidP="004F7FF5">
      <w:pPr>
        <w:pStyle w:val="PL"/>
        <w:rPr>
          <w:noProof w:val="0"/>
        </w:rPr>
      </w:pPr>
      <w:r w:rsidRPr="004C475C">
        <w:rPr>
          <w:noProof w:val="0"/>
        </w:rPr>
        <w:tab/>
      </w:r>
      <w:r w:rsidRPr="004C475C">
        <w:rPr>
          <w:noProof w:val="0"/>
        </w:rPr>
        <w:tab/>
      </w:r>
      <w:r w:rsidRPr="004C475C">
        <w:rPr>
          <w:noProof w:val="0"/>
        </w:rPr>
        <w:tab/>
        <w:t xml:space="preserve">&lt;xsd:element </w:t>
      </w:r>
      <w:r w:rsidRPr="004C475C">
        <w:rPr>
          <w:noProof w:val="0"/>
          <w:szCs w:val="16"/>
        </w:rPr>
        <w:t>name="complement" type=</w:t>
      </w:r>
      <w:r w:rsidRPr="004C475C">
        <w:rPr>
          <w:noProof w:val="0"/>
        </w:rPr>
        <w:t>"Templates:MatchingList"/&gt;</w:t>
      </w:r>
    </w:p>
    <w:p w14:paraId="03108BB9" w14:textId="77777777" w:rsidR="004F7FF5" w:rsidRPr="004C475C" w:rsidRDefault="004F7FF5" w:rsidP="004F7FF5">
      <w:pPr>
        <w:pStyle w:val="PL"/>
        <w:rPr>
          <w:noProof w:val="0"/>
        </w:rPr>
      </w:pPr>
      <w:r w:rsidRPr="004C475C">
        <w:rPr>
          <w:noProof w:val="0"/>
        </w:rPr>
        <w:tab/>
      </w:r>
      <w:r w:rsidRPr="004C475C">
        <w:rPr>
          <w:noProof w:val="0"/>
        </w:rPr>
        <w:tab/>
      </w:r>
      <w:r w:rsidRPr="004C475C">
        <w:rPr>
          <w:noProof w:val="0"/>
        </w:rPr>
        <w:tab/>
        <w:t xml:space="preserve">&lt;xsd:element </w:t>
      </w:r>
      <w:r w:rsidRPr="004C475C">
        <w:rPr>
          <w:noProof w:val="0"/>
          <w:szCs w:val="16"/>
        </w:rPr>
        <w:t>name="subset" type=</w:t>
      </w:r>
      <w:r w:rsidRPr="004C475C">
        <w:rPr>
          <w:noProof w:val="0"/>
        </w:rPr>
        <w:t>"Templates:MatchingList"/&gt;</w:t>
      </w:r>
    </w:p>
    <w:p w14:paraId="2CCCFB6B" w14:textId="77777777" w:rsidR="004F7FF5" w:rsidRPr="004C475C" w:rsidRDefault="004F7FF5" w:rsidP="004F7FF5">
      <w:pPr>
        <w:pStyle w:val="PL"/>
        <w:rPr>
          <w:noProof w:val="0"/>
        </w:rPr>
      </w:pPr>
      <w:r w:rsidRPr="004C475C">
        <w:rPr>
          <w:noProof w:val="0"/>
        </w:rPr>
        <w:tab/>
      </w:r>
      <w:r w:rsidRPr="004C475C">
        <w:rPr>
          <w:noProof w:val="0"/>
        </w:rPr>
        <w:tab/>
      </w:r>
      <w:r w:rsidRPr="004C475C">
        <w:rPr>
          <w:noProof w:val="0"/>
        </w:rPr>
        <w:tab/>
        <w:t xml:space="preserve">&lt;xsd:element </w:t>
      </w:r>
      <w:r w:rsidRPr="004C475C">
        <w:rPr>
          <w:noProof w:val="0"/>
          <w:szCs w:val="16"/>
        </w:rPr>
        <w:t>name="superset" type=</w:t>
      </w:r>
      <w:r w:rsidRPr="004C475C">
        <w:rPr>
          <w:noProof w:val="0"/>
        </w:rPr>
        <w:t>"Templates:MatchingList"/&gt;</w:t>
      </w:r>
    </w:p>
    <w:p w14:paraId="4ED60F17" w14:textId="77777777" w:rsidR="004F7FF5" w:rsidRPr="004C475C" w:rsidRDefault="004F7FF5" w:rsidP="004F7FF5">
      <w:pPr>
        <w:pStyle w:val="PL"/>
        <w:rPr>
          <w:noProof w:val="0"/>
        </w:rPr>
      </w:pPr>
      <w:r w:rsidRPr="004C475C">
        <w:rPr>
          <w:noProof w:val="0"/>
        </w:rPr>
        <w:tab/>
      </w:r>
      <w:r w:rsidRPr="004C475C">
        <w:rPr>
          <w:noProof w:val="0"/>
        </w:rPr>
        <w:tab/>
      </w:r>
      <w:r w:rsidRPr="004C475C">
        <w:rPr>
          <w:noProof w:val="0"/>
        </w:rPr>
        <w:tab/>
        <w:t xml:space="preserve">&lt;xsd:element </w:t>
      </w:r>
      <w:r w:rsidRPr="004C475C">
        <w:rPr>
          <w:noProof w:val="0"/>
          <w:szCs w:val="16"/>
        </w:rPr>
        <w:t>name="permutation" type=</w:t>
      </w:r>
      <w:r w:rsidRPr="004C475C">
        <w:rPr>
          <w:noProof w:val="0"/>
        </w:rPr>
        <w:t>"Templates:MatchingList"/&gt;</w:t>
      </w:r>
    </w:p>
    <w:p w14:paraId="050DC053" w14:textId="77777777" w:rsidR="004F7FF5" w:rsidRPr="004C475C" w:rsidRDefault="004F7FF5" w:rsidP="004F7FF5">
      <w:pPr>
        <w:pStyle w:val="PL"/>
        <w:rPr>
          <w:noProof w:val="0"/>
        </w:rPr>
      </w:pPr>
      <w:r w:rsidRPr="004C475C">
        <w:rPr>
          <w:noProof w:val="0"/>
        </w:rPr>
        <w:tab/>
      </w:r>
      <w:r w:rsidRPr="004C475C">
        <w:rPr>
          <w:noProof w:val="0"/>
        </w:rPr>
        <w:tab/>
      </w:r>
      <w:r w:rsidRPr="004C475C">
        <w:rPr>
          <w:noProof w:val="0"/>
        </w:rPr>
        <w:tab/>
        <w:t xml:space="preserve">&lt;xsd:element </w:t>
      </w:r>
      <w:r w:rsidRPr="004C475C">
        <w:rPr>
          <w:noProof w:val="0"/>
          <w:szCs w:val="16"/>
        </w:rPr>
        <w:t>name="decmatch" type=</w:t>
      </w:r>
      <w:r w:rsidRPr="004C475C">
        <w:rPr>
          <w:noProof w:val="0"/>
        </w:rPr>
        <w:t>"Templates:DecMatch"/&gt;</w:t>
      </w:r>
    </w:p>
    <w:p w14:paraId="7B97D0E5" w14:textId="77777777" w:rsidR="004F7FF5" w:rsidRPr="004C475C" w:rsidRDefault="004F7FF5" w:rsidP="004F7FF5">
      <w:pPr>
        <w:pStyle w:val="PL"/>
        <w:rPr>
          <w:noProof w:val="0"/>
        </w:rPr>
      </w:pPr>
      <w:r w:rsidRPr="004C475C">
        <w:rPr>
          <w:noProof w:val="0"/>
        </w:rPr>
        <w:tab/>
      </w:r>
      <w:r w:rsidRPr="004C475C">
        <w:rPr>
          <w:noProof w:val="0"/>
        </w:rPr>
        <w:tab/>
      </w:r>
      <w:r w:rsidRPr="004C475C">
        <w:rPr>
          <w:noProof w:val="0"/>
        </w:rPr>
        <w:tab/>
        <w:t xml:space="preserve">&lt;xsd:element </w:t>
      </w:r>
      <w:r w:rsidRPr="004C475C">
        <w:rPr>
          <w:noProof w:val="0"/>
          <w:szCs w:val="16"/>
        </w:rPr>
        <w:t>name="concatenation" type=</w:t>
      </w:r>
      <w:r w:rsidRPr="004C475C">
        <w:rPr>
          <w:noProof w:val="0"/>
        </w:rPr>
        <w:t>"Templates:MatchingList"/&gt;</w:t>
      </w:r>
    </w:p>
    <w:p w14:paraId="0A35C97F" w14:textId="77777777" w:rsidR="004F7FF5" w:rsidRPr="004C475C" w:rsidRDefault="004F7FF5" w:rsidP="004F7FF5">
      <w:pPr>
        <w:pStyle w:val="PL"/>
        <w:rPr>
          <w:noProof w:val="0"/>
        </w:rPr>
      </w:pPr>
      <w:r w:rsidRPr="004C475C">
        <w:rPr>
          <w:noProof w:val="0"/>
        </w:rPr>
        <w:tab/>
      </w:r>
      <w:r w:rsidRPr="004C475C">
        <w:rPr>
          <w:noProof w:val="0"/>
        </w:rPr>
        <w:tab/>
        <w:t>&lt;/xsd:choice&gt;</w:t>
      </w:r>
    </w:p>
    <w:p w14:paraId="4C7FBA9E" w14:textId="77777777" w:rsidR="004F7FF5" w:rsidRPr="004C475C" w:rsidRDefault="004F7FF5" w:rsidP="004F7FF5">
      <w:pPr>
        <w:pStyle w:val="PL"/>
        <w:rPr>
          <w:noProof w:val="0"/>
        </w:rPr>
      </w:pPr>
      <w:r w:rsidRPr="004C475C">
        <w:rPr>
          <w:noProof w:val="0"/>
        </w:rPr>
        <w:tab/>
        <w:t>&lt;/xsd:complexType&gt;</w:t>
      </w:r>
    </w:p>
    <w:p w14:paraId="5B27230D" w14:textId="77777777" w:rsidR="004F7FF5" w:rsidRPr="004C475C" w:rsidRDefault="004F7FF5" w:rsidP="004F7FF5">
      <w:pPr>
        <w:pStyle w:val="PL"/>
        <w:widowControl w:val="0"/>
        <w:rPr>
          <w:noProof w:val="0"/>
        </w:rPr>
      </w:pPr>
    </w:p>
    <w:p w14:paraId="077899E5" w14:textId="77777777" w:rsidR="004F7FF5" w:rsidRPr="004C475C" w:rsidRDefault="004F7FF5" w:rsidP="004F7FF5">
      <w:pPr>
        <w:widowControl w:val="0"/>
        <w:rPr>
          <w:b/>
        </w:rPr>
      </w:pPr>
      <w:r w:rsidRPr="004C475C">
        <w:rPr>
          <w:b/>
        </w:rPr>
        <w:t>Choice of Elements:</w:t>
      </w:r>
    </w:p>
    <w:p w14:paraId="38B49672" w14:textId="77777777" w:rsidR="004F7FF5" w:rsidRPr="004C475C" w:rsidRDefault="004F7FF5" w:rsidP="004F7FF5">
      <w:pPr>
        <w:pStyle w:val="B1"/>
        <w:widowControl w:val="0"/>
        <w:tabs>
          <w:tab w:val="left" w:pos="2835"/>
        </w:tabs>
        <w:ind w:left="738" w:hanging="454"/>
      </w:pPr>
      <w:r w:rsidRPr="004C475C">
        <w:rPr>
          <w:rFonts w:ascii="Courier New" w:hAnsi="Courier New" w:cs="Courier New"/>
          <w:sz w:val="16"/>
          <w:szCs w:val="16"/>
        </w:rPr>
        <w:t>any_value</w:t>
      </w:r>
      <w:r w:rsidRPr="004C475C">
        <w:tab/>
        <w:t xml:space="preserve">The </w:t>
      </w:r>
      <w:r w:rsidRPr="004C475C">
        <w:rPr>
          <w:i/>
        </w:rPr>
        <w:t>AnyValue</w:t>
      </w:r>
      <w:r w:rsidRPr="004C475C">
        <w:t xml:space="preserve"> matching symbol.</w:t>
      </w:r>
    </w:p>
    <w:p w14:paraId="02FC6C5C" w14:textId="77777777" w:rsidR="004F7FF5" w:rsidRPr="004C475C" w:rsidRDefault="004F7FF5" w:rsidP="004F7FF5">
      <w:pPr>
        <w:pStyle w:val="B1"/>
        <w:widowControl w:val="0"/>
        <w:tabs>
          <w:tab w:val="left" w:pos="2835"/>
        </w:tabs>
        <w:ind w:left="738" w:hanging="454"/>
      </w:pPr>
      <w:r w:rsidRPr="004C475C">
        <w:rPr>
          <w:rFonts w:ascii="Courier New" w:hAnsi="Courier New" w:cs="Courier New"/>
          <w:sz w:val="16"/>
          <w:szCs w:val="16"/>
        </w:rPr>
        <w:t>any_value_or_none</w:t>
      </w:r>
      <w:r w:rsidRPr="004C475C">
        <w:tab/>
        <w:t xml:space="preserve">The </w:t>
      </w:r>
      <w:r w:rsidRPr="004C475C">
        <w:rPr>
          <w:i/>
        </w:rPr>
        <w:t>AnyValueOrNone</w:t>
      </w:r>
      <w:r w:rsidRPr="004C475C">
        <w:t xml:space="preserve"> matching symbol.</w:t>
      </w:r>
    </w:p>
    <w:p w14:paraId="28D5A9D7" w14:textId="77777777" w:rsidR="004F7FF5" w:rsidRPr="004C475C" w:rsidRDefault="004F7FF5" w:rsidP="004F7FF5">
      <w:pPr>
        <w:pStyle w:val="B1"/>
        <w:widowControl w:val="0"/>
        <w:tabs>
          <w:tab w:val="left" w:pos="2835"/>
        </w:tabs>
        <w:ind w:left="738" w:hanging="454"/>
      </w:pPr>
      <w:r w:rsidRPr="004C475C">
        <w:rPr>
          <w:rFonts w:ascii="Courier New" w:hAnsi="Courier New" w:cs="Courier New"/>
          <w:sz w:val="16"/>
          <w:szCs w:val="16"/>
        </w:rPr>
        <w:t>any_element</w:t>
      </w:r>
      <w:r w:rsidRPr="004C475C">
        <w:tab/>
        <w:t xml:space="preserve">The </w:t>
      </w:r>
      <w:r w:rsidRPr="004C475C">
        <w:rPr>
          <w:i/>
        </w:rPr>
        <w:t>AnyElement</w:t>
      </w:r>
      <w:r w:rsidRPr="004C475C">
        <w:t xml:space="preserve"> matching symbol.</w:t>
      </w:r>
    </w:p>
    <w:p w14:paraId="27E15B3A" w14:textId="77777777" w:rsidR="004F7FF5" w:rsidRPr="004C475C" w:rsidRDefault="004F7FF5" w:rsidP="004F7FF5">
      <w:pPr>
        <w:pStyle w:val="B1"/>
        <w:widowControl w:val="0"/>
        <w:tabs>
          <w:tab w:val="left" w:pos="2835"/>
        </w:tabs>
        <w:ind w:left="738" w:hanging="454"/>
      </w:pPr>
      <w:r w:rsidRPr="004C475C">
        <w:rPr>
          <w:rFonts w:ascii="Courier New" w:hAnsi="Courier New" w:cs="Courier New"/>
          <w:sz w:val="16"/>
          <w:szCs w:val="16"/>
        </w:rPr>
        <w:t>any_element_or_none</w:t>
      </w:r>
      <w:r w:rsidRPr="004C475C">
        <w:tab/>
        <w:t xml:space="preserve">The </w:t>
      </w:r>
      <w:r w:rsidRPr="004C475C">
        <w:rPr>
          <w:i/>
        </w:rPr>
        <w:t>AnyElementOrNone</w:t>
      </w:r>
      <w:r w:rsidRPr="004C475C">
        <w:t xml:space="preserve"> matching symbol.</w:t>
      </w:r>
    </w:p>
    <w:p w14:paraId="0B757A71" w14:textId="77777777" w:rsidR="004F7FF5" w:rsidRPr="004C475C" w:rsidRDefault="004F7FF5" w:rsidP="004F7FF5">
      <w:pPr>
        <w:pStyle w:val="B1"/>
        <w:widowControl w:val="0"/>
        <w:tabs>
          <w:tab w:val="left" w:pos="2835"/>
        </w:tabs>
        <w:ind w:left="738" w:hanging="454"/>
      </w:pPr>
      <w:r w:rsidRPr="004C475C">
        <w:rPr>
          <w:rFonts w:ascii="Courier New" w:hAnsi="Courier New" w:cs="Courier New"/>
          <w:sz w:val="16"/>
          <w:szCs w:val="16"/>
        </w:rPr>
        <w:t>range</w:t>
      </w:r>
      <w:r w:rsidRPr="004C475C">
        <w:rPr>
          <w:rFonts w:ascii="Courier New" w:hAnsi="Courier New" w:cs="Courier New"/>
          <w:sz w:val="16"/>
          <w:szCs w:val="16"/>
        </w:rPr>
        <w:tab/>
      </w:r>
      <w:r w:rsidRPr="004C475C">
        <w:t>A range template.</w:t>
      </w:r>
    </w:p>
    <w:p w14:paraId="34E707A2" w14:textId="77777777" w:rsidR="004F7FF5" w:rsidRPr="004C475C" w:rsidRDefault="004F7FF5" w:rsidP="004F7FF5">
      <w:pPr>
        <w:pStyle w:val="B1"/>
        <w:widowControl w:val="0"/>
        <w:tabs>
          <w:tab w:val="left" w:pos="2835"/>
        </w:tabs>
        <w:ind w:left="738" w:hanging="454"/>
      </w:pPr>
      <w:r w:rsidRPr="004C475C">
        <w:rPr>
          <w:rFonts w:ascii="Courier New" w:hAnsi="Courier New" w:cs="Courier New"/>
          <w:sz w:val="16"/>
          <w:szCs w:val="16"/>
        </w:rPr>
        <w:t>list</w:t>
      </w:r>
      <w:r w:rsidRPr="004C475C">
        <w:tab/>
        <w:t>A template list.</w:t>
      </w:r>
    </w:p>
    <w:p w14:paraId="1E1CAFBD" w14:textId="77777777" w:rsidR="004F7FF5" w:rsidRPr="004C475C" w:rsidRDefault="004F7FF5" w:rsidP="004F7FF5">
      <w:pPr>
        <w:pStyle w:val="B1"/>
        <w:widowControl w:val="0"/>
        <w:tabs>
          <w:tab w:val="left" w:pos="2835"/>
        </w:tabs>
        <w:ind w:left="738" w:hanging="454"/>
      </w:pPr>
      <w:r w:rsidRPr="004C475C">
        <w:rPr>
          <w:rFonts w:ascii="Courier New" w:hAnsi="Courier New" w:cs="Courier New"/>
          <w:sz w:val="16"/>
          <w:szCs w:val="16"/>
        </w:rPr>
        <w:lastRenderedPageBreak/>
        <w:t>complement</w:t>
      </w:r>
      <w:r w:rsidRPr="004C475C">
        <w:tab/>
        <w:t>A complemented template list.</w:t>
      </w:r>
    </w:p>
    <w:p w14:paraId="4D8EAFFD" w14:textId="77777777" w:rsidR="004F7FF5" w:rsidRPr="004C475C" w:rsidRDefault="004F7FF5" w:rsidP="004F7FF5">
      <w:pPr>
        <w:pStyle w:val="B1"/>
        <w:widowControl w:val="0"/>
        <w:tabs>
          <w:tab w:val="left" w:pos="2835"/>
        </w:tabs>
        <w:ind w:left="738" w:hanging="454"/>
      </w:pPr>
      <w:r w:rsidRPr="004C475C">
        <w:rPr>
          <w:rFonts w:ascii="Courier New" w:hAnsi="Courier New" w:cs="Courier New"/>
          <w:sz w:val="16"/>
          <w:szCs w:val="16"/>
        </w:rPr>
        <w:t>subset</w:t>
      </w:r>
      <w:r w:rsidRPr="004C475C">
        <w:rPr>
          <w:rFonts w:ascii="Courier New" w:hAnsi="Courier New" w:cs="Courier New"/>
          <w:sz w:val="16"/>
          <w:szCs w:val="16"/>
        </w:rPr>
        <w:tab/>
      </w:r>
      <w:r w:rsidRPr="004C475C">
        <w:t>A subset template.</w:t>
      </w:r>
    </w:p>
    <w:p w14:paraId="76025DF0" w14:textId="77777777" w:rsidR="004F7FF5" w:rsidRPr="004C475C" w:rsidRDefault="004F7FF5" w:rsidP="004F7FF5">
      <w:pPr>
        <w:pStyle w:val="B1"/>
        <w:widowControl w:val="0"/>
        <w:tabs>
          <w:tab w:val="left" w:pos="2835"/>
        </w:tabs>
        <w:ind w:left="738" w:hanging="454"/>
      </w:pPr>
      <w:r w:rsidRPr="004C475C">
        <w:rPr>
          <w:rFonts w:ascii="Courier New" w:hAnsi="Courier New" w:cs="Courier New"/>
          <w:sz w:val="16"/>
          <w:szCs w:val="16"/>
        </w:rPr>
        <w:t>superset</w:t>
      </w:r>
      <w:r w:rsidRPr="004C475C">
        <w:tab/>
        <w:t>A superset template.</w:t>
      </w:r>
    </w:p>
    <w:p w14:paraId="53DAC901" w14:textId="77777777" w:rsidR="004F7FF5" w:rsidRPr="004C475C" w:rsidRDefault="004F7FF5" w:rsidP="004F7FF5">
      <w:pPr>
        <w:pStyle w:val="B1"/>
        <w:widowControl w:val="0"/>
        <w:tabs>
          <w:tab w:val="left" w:pos="2835"/>
        </w:tabs>
        <w:ind w:left="738" w:hanging="454"/>
      </w:pPr>
      <w:r w:rsidRPr="004C475C">
        <w:rPr>
          <w:rFonts w:ascii="Courier New" w:hAnsi="Courier New" w:cs="Courier New"/>
          <w:sz w:val="16"/>
          <w:szCs w:val="16"/>
        </w:rPr>
        <w:t>permutation</w:t>
      </w:r>
      <w:r w:rsidRPr="004C475C">
        <w:tab/>
        <w:t>A permutation.</w:t>
      </w:r>
    </w:p>
    <w:p w14:paraId="0B5E1F48" w14:textId="77777777" w:rsidR="004F7FF5" w:rsidRPr="004C475C" w:rsidRDefault="004F7FF5" w:rsidP="004F7FF5">
      <w:pPr>
        <w:pStyle w:val="B1"/>
        <w:widowControl w:val="0"/>
        <w:tabs>
          <w:tab w:val="left" w:pos="2835"/>
        </w:tabs>
        <w:ind w:left="738" w:hanging="454"/>
      </w:pPr>
      <w:r w:rsidRPr="004C475C">
        <w:rPr>
          <w:rFonts w:ascii="Courier New" w:hAnsi="Courier New" w:cs="Courier New"/>
          <w:sz w:val="16"/>
          <w:szCs w:val="16"/>
        </w:rPr>
        <w:t>pattern</w:t>
      </w:r>
      <w:r w:rsidRPr="004C475C">
        <w:tab/>
        <w:t>A pattern.</w:t>
      </w:r>
    </w:p>
    <w:p w14:paraId="34E2C08F" w14:textId="77777777" w:rsidR="004F7FF5" w:rsidRPr="004C475C" w:rsidRDefault="004F7FF5" w:rsidP="004F7FF5">
      <w:pPr>
        <w:pStyle w:val="B1"/>
        <w:widowControl w:val="0"/>
        <w:tabs>
          <w:tab w:val="left" w:pos="2835"/>
        </w:tabs>
        <w:ind w:left="738" w:hanging="454"/>
      </w:pPr>
      <w:r w:rsidRPr="004C475C">
        <w:rPr>
          <w:rFonts w:ascii="Courier New" w:hAnsi="Courier New" w:cs="Courier New"/>
          <w:sz w:val="16"/>
          <w:szCs w:val="16"/>
        </w:rPr>
        <w:t>decmatch</w:t>
      </w:r>
      <w:r w:rsidRPr="004C475C">
        <w:tab/>
        <w:t xml:space="preserve">A </w:t>
      </w:r>
      <w:r w:rsidRPr="004C475C">
        <w:rPr>
          <w:i/>
        </w:rPr>
        <w:t>MatchDecodedContent</w:t>
      </w:r>
      <w:r w:rsidRPr="004C475C">
        <w:t xml:space="preserve"> matching mechanism.</w:t>
      </w:r>
    </w:p>
    <w:p w14:paraId="7A01F8A6" w14:textId="77777777" w:rsidR="004F7FF5" w:rsidRPr="004C475C" w:rsidRDefault="004F7FF5" w:rsidP="004F7FF5">
      <w:pPr>
        <w:pStyle w:val="B1"/>
        <w:widowControl w:val="0"/>
        <w:tabs>
          <w:tab w:val="left" w:pos="2835"/>
        </w:tabs>
        <w:ind w:left="738" w:hanging="454"/>
      </w:pPr>
      <w:r w:rsidRPr="004C475C">
        <w:t>concatenation</w:t>
      </w:r>
      <w:r w:rsidRPr="004C475C">
        <w:tab/>
        <w:t>A concatenation template for a record of type.</w:t>
      </w:r>
    </w:p>
    <w:p w14:paraId="38ACFC2E" w14:textId="77777777" w:rsidR="004F7FF5" w:rsidRPr="004C475C" w:rsidRDefault="004F7FF5" w:rsidP="004F7FF5">
      <w:pPr>
        <w:widowControl w:val="0"/>
        <w:rPr>
          <w:b/>
        </w:rPr>
      </w:pPr>
      <w:r w:rsidRPr="004C475C">
        <w:rPr>
          <w:b/>
        </w:rPr>
        <w:t>Attributes:</w:t>
      </w:r>
    </w:p>
    <w:p w14:paraId="5F533E8F" w14:textId="77777777" w:rsidR="004F7FF5" w:rsidRPr="004C475C" w:rsidRDefault="004F7FF5" w:rsidP="004F7FF5">
      <w:pPr>
        <w:pStyle w:val="B1"/>
        <w:widowControl w:val="0"/>
        <w:tabs>
          <w:tab w:val="left" w:pos="4500"/>
        </w:tabs>
      </w:pPr>
      <w:r w:rsidRPr="004C475C">
        <w:t>The same attributes as those of Value.</w:t>
      </w:r>
    </w:p>
    <w:p w14:paraId="1793E997" w14:textId="01CD7917" w:rsidR="004F7FF5" w:rsidRPr="004C475C" w:rsidRDefault="004F7FF5" w:rsidP="004F7FF5">
      <w:pPr>
        <w:pStyle w:val="berschrift4"/>
      </w:pPr>
      <w:bookmarkStart w:id="80" w:name="_Toc39486354"/>
      <w:r w:rsidRPr="004C475C">
        <w:t>5.4.5.9</w:t>
      </w:r>
      <w:r w:rsidR="004E3B41" w:rsidRPr="004C475C">
        <w:tab/>
        <w:t>C</w:t>
      </w:r>
      <w:r w:rsidRPr="004C475C">
        <w:t xml:space="preserve">hanges to </w:t>
      </w:r>
      <w:r w:rsidR="004F7DDE" w:rsidRPr="004C475C">
        <w:t xml:space="preserve">clause </w:t>
      </w:r>
      <w:r w:rsidRPr="004C475C">
        <w:t>12.4.2.16</w:t>
      </w:r>
      <w:r w:rsidR="004E3B41" w:rsidRPr="004C475C">
        <w:t xml:space="preserve"> </w:t>
      </w:r>
      <w:r w:rsidRPr="004C475C">
        <w:t>(TciMatchingTypeType)</w:t>
      </w:r>
      <w:bookmarkEnd w:id="80"/>
    </w:p>
    <w:p w14:paraId="20750014" w14:textId="77777777" w:rsidR="004F7FF5" w:rsidRPr="004C475C" w:rsidRDefault="004F7FF5" w:rsidP="004F7FF5">
      <w:r w:rsidRPr="004C475C">
        <w:rPr>
          <w:rFonts w:ascii="Courier New" w:hAnsi="Courier New"/>
          <w:b/>
          <w:bCs/>
        </w:rPr>
        <w:t>TciMatchingTypeType</w:t>
      </w:r>
      <w:r w:rsidRPr="004C475C">
        <w:t xml:space="preserve"> is mapped to the following enumeration:</w:t>
      </w:r>
    </w:p>
    <w:p w14:paraId="4390B7E9" w14:textId="77777777" w:rsidR="004F7FF5" w:rsidRPr="004C475C" w:rsidRDefault="004F7FF5" w:rsidP="004F7FF5">
      <w:pPr>
        <w:pStyle w:val="PL"/>
        <w:widowControl w:val="0"/>
        <w:rPr>
          <w:noProof w:val="0"/>
        </w:rPr>
      </w:pPr>
      <w:r w:rsidRPr="004C475C">
        <w:rPr>
          <w:noProof w:val="0"/>
        </w:rPr>
        <w:t xml:space="preserve">public enum TciMatchingType </w:t>
      </w:r>
    </w:p>
    <w:p w14:paraId="21EC4BC6" w14:textId="77777777" w:rsidR="004F7FF5" w:rsidRPr="004C475C" w:rsidRDefault="004F7FF5" w:rsidP="004F7FF5">
      <w:pPr>
        <w:pStyle w:val="PL"/>
        <w:widowControl w:val="0"/>
        <w:rPr>
          <w:noProof w:val="0"/>
        </w:rPr>
      </w:pPr>
      <w:r w:rsidRPr="004C475C">
        <w:rPr>
          <w:noProof w:val="0"/>
        </w:rPr>
        <w:t>{</w:t>
      </w:r>
      <w:r w:rsidRPr="004C475C">
        <w:rPr>
          <w:noProof w:val="0"/>
        </w:rPr>
        <w:br/>
      </w:r>
      <w:r w:rsidRPr="004C475C">
        <w:rPr>
          <w:noProof w:val="0"/>
        </w:rPr>
        <w:tab/>
        <w:t>TemplateList = 0,</w:t>
      </w:r>
      <w:r w:rsidRPr="004C475C">
        <w:rPr>
          <w:noProof w:val="0"/>
        </w:rPr>
        <w:br/>
      </w:r>
      <w:r w:rsidRPr="004C475C">
        <w:rPr>
          <w:noProof w:val="0"/>
        </w:rPr>
        <w:tab/>
        <w:t>ComplementedList = 1,</w:t>
      </w:r>
      <w:r w:rsidRPr="004C475C">
        <w:rPr>
          <w:noProof w:val="0"/>
        </w:rPr>
        <w:br/>
      </w:r>
      <w:r w:rsidRPr="004C475C">
        <w:rPr>
          <w:noProof w:val="0"/>
        </w:rPr>
        <w:tab/>
        <w:t xml:space="preserve">AnyValue = 2, </w:t>
      </w:r>
      <w:r w:rsidRPr="004C475C">
        <w:rPr>
          <w:noProof w:val="0"/>
        </w:rPr>
        <w:br/>
      </w:r>
      <w:r w:rsidRPr="004C475C">
        <w:rPr>
          <w:noProof w:val="0"/>
        </w:rPr>
        <w:tab/>
        <w:t>AnyValueOrNone = 3,</w:t>
      </w:r>
      <w:r w:rsidRPr="004C475C">
        <w:rPr>
          <w:noProof w:val="0"/>
        </w:rPr>
        <w:br/>
      </w:r>
      <w:r w:rsidRPr="004C475C">
        <w:rPr>
          <w:noProof w:val="0"/>
        </w:rPr>
        <w:tab/>
        <w:t>ValueRange = 4,</w:t>
      </w:r>
    </w:p>
    <w:p w14:paraId="0123B483" w14:textId="77777777" w:rsidR="004F7FF5" w:rsidRPr="004C475C" w:rsidRDefault="004F7FF5" w:rsidP="004F7FF5">
      <w:pPr>
        <w:pStyle w:val="PL"/>
        <w:widowControl w:val="0"/>
        <w:rPr>
          <w:noProof w:val="0"/>
        </w:rPr>
      </w:pPr>
      <w:r w:rsidRPr="004C475C">
        <w:rPr>
          <w:noProof w:val="0"/>
        </w:rPr>
        <w:tab/>
        <w:t>Subset = 5,</w:t>
      </w:r>
      <w:r w:rsidRPr="004C475C">
        <w:rPr>
          <w:noProof w:val="0"/>
        </w:rPr>
        <w:br/>
      </w:r>
      <w:r w:rsidRPr="004C475C">
        <w:rPr>
          <w:noProof w:val="0"/>
        </w:rPr>
        <w:tab/>
        <w:t>Superset = 6,</w:t>
      </w:r>
      <w:r w:rsidRPr="004C475C">
        <w:rPr>
          <w:noProof w:val="0"/>
        </w:rPr>
        <w:br/>
      </w:r>
      <w:r w:rsidRPr="004C475C">
        <w:rPr>
          <w:noProof w:val="0"/>
        </w:rPr>
        <w:tab/>
        <w:t>AnyElement = 7,</w:t>
      </w:r>
      <w:r w:rsidRPr="004C475C">
        <w:rPr>
          <w:noProof w:val="0"/>
        </w:rPr>
        <w:br/>
      </w:r>
      <w:r w:rsidRPr="004C475C">
        <w:rPr>
          <w:noProof w:val="0"/>
        </w:rPr>
        <w:tab/>
        <w:t>AnyElementsOrNone = 8,</w:t>
      </w:r>
      <w:r w:rsidRPr="004C475C">
        <w:rPr>
          <w:noProof w:val="0"/>
        </w:rPr>
        <w:br/>
      </w:r>
      <w:r w:rsidRPr="004C475C">
        <w:rPr>
          <w:noProof w:val="0"/>
        </w:rPr>
        <w:tab/>
        <w:t>Pattern = 9,</w:t>
      </w:r>
      <w:r w:rsidRPr="004C475C">
        <w:rPr>
          <w:noProof w:val="0"/>
        </w:rPr>
        <w:br/>
      </w:r>
      <w:r w:rsidRPr="004C475C">
        <w:rPr>
          <w:noProof w:val="0"/>
        </w:rPr>
        <w:tab/>
        <w:t>MatchDecodedContent = 10,</w:t>
      </w:r>
    </w:p>
    <w:p w14:paraId="51D0C74D" w14:textId="77777777" w:rsidR="004F7FF5" w:rsidRPr="004C475C" w:rsidRDefault="004F7FF5" w:rsidP="004F7FF5">
      <w:pPr>
        <w:pStyle w:val="PL"/>
        <w:widowControl w:val="0"/>
        <w:rPr>
          <w:noProof w:val="0"/>
        </w:rPr>
      </w:pPr>
      <w:r w:rsidRPr="004C475C">
        <w:rPr>
          <w:noProof w:val="0"/>
        </w:rPr>
        <w:tab/>
        <w:t>OmitTemplate = 11,</w:t>
      </w:r>
    </w:p>
    <w:p w14:paraId="517ABA47" w14:textId="77777777" w:rsidR="004F7FF5" w:rsidRPr="004C475C" w:rsidRDefault="004F7FF5" w:rsidP="004F7FF5">
      <w:pPr>
        <w:pStyle w:val="PL"/>
        <w:widowControl w:val="0"/>
        <w:rPr>
          <w:noProof w:val="0"/>
        </w:rPr>
      </w:pPr>
      <w:r w:rsidRPr="004C475C">
        <w:rPr>
          <w:noProof w:val="0"/>
        </w:rPr>
        <w:tab/>
        <w:t>Concatenation = 12</w:t>
      </w:r>
      <w:r w:rsidRPr="004C475C">
        <w:rPr>
          <w:noProof w:val="0"/>
        </w:rPr>
        <w:br/>
        <w:t>}</w:t>
      </w:r>
    </w:p>
    <w:p w14:paraId="6C490AE9" w14:textId="77777777" w:rsidR="004F7FF5" w:rsidRPr="004C475C" w:rsidRDefault="004F7FF5" w:rsidP="004F7FF5">
      <w:pPr>
        <w:pStyle w:val="PL"/>
        <w:widowControl w:val="0"/>
        <w:rPr>
          <w:noProof w:val="0"/>
        </w:rPr>
      </w:pPr>
    </w:p>
    <w:p w14:paraId="7C465E07" w14:textId="0BE25796" w:rsidR="004F7FF5" w:rsidRPr="004C475C" w:rsidRDefault="004F7FF5" w:rsidP="00922505">
      <w:pPr>
        <w:pStyle w:val="berschrift4"/>
      </w:pPr>
      <w:bookmarkStart w:id="81" w:name="_Toc39486355"/>
      <w:r w:rsidRPr="004C475C">
        <w:t>5.4.5.10</w:t>
      </w:r>
      <w:r w:rsidR="004E3B41" w:rsidRPr="004C475C">
        <w:tab/>
        <w:t>C</w:t>
      </w:r>
      <w:r w:rsidRPr="004C475C">
        <w:t xml:space="preserve">hanges to </w:t>
      </w:r>
      <w:r w:rsidR="004F7DDE" w:rsidRPr="004C475C">
        <w:t xml:space="preserve">clause </w:t>
      </w:r>
      <w:r w:rsidRPr="004C475C">
        <w:t>B.4</w:t>
      </w:r>
      <w:r w:rsidR="004E3B41" w:rsidRPr="004C475C">
        <w:t xml:space="preserve"> </w:t>
      </w:r>
      <w:r w:rsidRPr="004C475C">
        <w:t>(TCI</w:t>
      </w:r>
      <w:r w:rsidRPr="004C475C">
        <w:noBreakHyphen/>
        <w:t>TL XML Schema for Templates)</w:t>
      </w:r>
      <w:bookmarkEnd w:id="81"/>
    </w:p>
    <w:p w14:paraId="32923CDD" w14:textId="77777777" w:rsidR="004F7FF5" w:rsidRPr="004C475C" w:rsidRDefault="004F7FF5" w:rsidP="004F7FF5">
      <w:pPr>
        <w:pStyle w:val="PL"/>
        <w:rPr>
          <w:noProof w:val="0"/>
        </w:rPr>
      </w:pPr>
      <w:r w:rsidRPr="004C475C">
        <w:rPr>
          <w:noProof w:val="0"/>
        </w:rPr>
        <w:tab/>
        <w:t>&lt;xsd:complexType name="MatchingSymbol"&gt;</w:t>
      </w:r>
    </w:p>
    <w:p w14:paraId="2F35A9C0" w14:textId="77777777" w:rsidR="004F7FF5" w:rsidRPr="004C475C" w:rsidRDefault="004F7FF5" w:rsidP="004F7FF5">
      <w:pPr>
        <w:pStyle w:val="PL"/>
        <w:rPr>
          <w:noProof w:val="0"/>
        </w:rPr>
      </w:pPr>
      <w:r w:rsidRPr="004C475C">
        <w:rPr>
          <w:noProof w:val="0"/>
        </w:rPr>
        <w:tab/>
      </w:r>
      <w:r w:rsidRPr="004C475C">
        <w:rPr>
          <w:noProof w:val="0"/>
        </w:rPr>
        <w:tab/>
        <w:t>&lt;xsd:choice&gt;</w:t>
      </w:r>
    </w:p>
    <w:p w14:paraId="38BDFED2" w14:textId="77777777" w:rsidR="004F7FF5" w:rsidRPr="004C475C" w:rsidRDefault="004F7FF5" w:rsidP="004F7FF5">
      <w:pPr>
        <w:pStyle w:val="PL"/>
        <w:rPr>
          <w:noProof w:val="0"/>
        </w:rPr>
      </w:pPr>
      <w:r w:rsidRPr="004C475C">
        <w:rPr>
          <w:noProof w:val="0"/>
          <w:szCs w:val="16"/>
        </w:rPr>
        <w:tab/>
      </w:r>
      <w:r w:rsidRPr="004C475C">
        <w:rPr>
          <w:noProof w:val="0"/>
          <w:szCs w:val="16"/>
        </w:rPr>
        <w:tab/>
      </w:r>
      <w:r w:rsidRPr="004C475C">
        <w:rPr>
          <w:noProof w:val="0"/>
          <w:szCs w:val="16"/>
        </w:rPr>
        <w:tab/>
        <w:t>&lt;xsd:element name="any_value" type="SimpleTypes:TEmpty"/&gt;</w:t>
      </w:r>
    </w:p>
    <w:p w14:paraId="6BE5907C" w14:textId="77777777" w:rsidR="004F7FF5" w:rsidRPr="004C475C" w:rsidRDefault="004F7FF5" w:rsidP="004F7FF5">
      <w:pPr>
        <w:pStyle w:val="PL"/>
        <w:rPr>
          <w:noProof w:val="0"/>
        </w:rPr>
      </w:pPr>
      <w:r w:rsidRPr="004C475C">
        <w:rPr>
          <w:noProof w:val="0"/>
          <w:szCs w:val="16"/>
        </w:rPr>
        <w:tab/>
      </w:r>
      <w:r w:rsidRPr="004C475C">
        <w:rPr>
          <w:noProof w:val="0"/>
          <w:szCs w:val="16"/>
        </w:rPr>
        <w:tab/>
      </w:r>
      <w:r w:rsidRPr="004C475C">
        <w:rPr>
          <w:noProof w:val="0"/>
          <w:szCs w:val="16"/>
        </w:rPr>
        <w:tab/>
        <w:t>&lt;xsd:element name="any_value_or_none" type="SimpleTypes:TEmpty"/&gt;</w:t>
      </w:r>
    </w:p>
    <w:p w14:paraId="60E4C8DA" w14:textId="77777777" w:rsidR="004F7FF5" w:rsidRPr="004C475C" w:rsidRDefault="004F7FF5" w:rsidP="004F7FF5">
      <w:pPr>
        <w:pStyle w:val="PL"/>
        <w:rPr>
          <w:noProof w:val="0"/>
        </w:rPr>
      </w:pPr>
      <w:r w:rsidRPr="004C475C">
        <w:rPr>
          <w:noProof w:val="0"/>
          <w:szCs w:val="16"/>
        </w:rPr>
        <w:tab/>
      </w:r>
      <w:r w:rsidRPr="004C475C">
        <w:rPr>
          <w:noProof w:val="0"/>
          <w:szCs w:val="16"/>
        </w:rPr>
        <w:tab/>
      </w:r>
      <w:r w:rsidRPr="004C475C">
        <w:rPr>
          <w:noProof w:val="0"/>
          <w:szCs w:val="16"/>
        </w:rPr>
        <w:tab/>
        <w:t>&lt;xsd:element name="any_element " type="SimpleTypes:TEmpty"/&gt;</w:t>
      </w:r>
    </w:p>
    <w:p w14:paraId="43FA2AF0" w14:textId="77777777" w:rsidR="004F7FF5" w:rsidRPr="004C475C" w:rsidRDefault="004F7FF5" w:rsidP="004F7FF5">
      <w:pPr>
        <w:pStyle w:val="PL"/>
        <w:rPr>
          <w:noProof w:val="0"/>
        </w:rPr>
      </w:pPr>
      <w:r w:rsidRPr="004C475C">
        <w:rPr>
          <w:noProof w:val="0"/>
          <w:szCs w:val="16"/>
        </w:rPr>
        <w:tab/>
      </w:r>
      <w:r w:rsidRPr="004C475C">
        <w:rPr>
          <w:noProof w:val="0"/>
          <w:szCs w:val="16"/>
        </w:rPr>
        <w:tab/>
      </w:r>
      <w:r w:rsidRPr="004C475C">
        <w:rPr>
          <w:noProof w:val="0"/>
          <w:szCs w:val="16"/>
        </w:rPr>
        <w:tab/>
        <w:t>&lt;xsd:element name="any_element_or_none" type="SimpleTypes:TEmpty"/&gt;</w:t>
      </w:r>
    </w:p>
    <w:p w14:paraId="6F4E078F" w14:textId="77777777" w:rsidR="004F7FF5" w:rsidRPr="004C475C" w:rsidRDefault="004F7FF5" w:rsidP="004F7FF5">
      <w:pPr>
        <w:pStyle w:val="PL"/>
        <w:rPr>
          <w:noProof w:val="0"/>
        </w:rPr>
      </w:pPr>
      <w:r w:rsidRPr="004C475C">
        <w:rPr>
          <w:noProof w:val="0"/>
        </w:rPr>
        <w:tab/>
      </w:r>
      <w:r w:rsidRPr="004C475C">
        <w:rPr>
          <w:noProof w:val="0"/>
        </w:rPr>
        <w:tab/>
      </w:r>
      <w:r w:rsidRPr="004C475C">
        <w:rPr>
          <w:noProof w:val="0"/>
        </w:rPr>
        <w:tab/>
        <w:t xml:space="preserve">&lt;xsd:element </w:t>
      </w:r>
      <w:r w:rsidRPr="004C475C">
        <w:rPr>
          <w:noProof w:val="0"/>
          <w:szCs w:val="16"/>
        </w:rPr>
        <w:t>name="range" type="</w:t>
      </w:r>
      <w:r w:rsidRPr="004C475C">
        <w:rPr>
          <w:noProof w:val="0"/>
        </w:rPr>
        <w:t>Templates:Range"/&gt;</w:t>
      </w:r>
    </w:p>
    <w:p w14:paraId="1F84F901" w14:textId="77777777" w:rsidR="004F7FF5" w:rsidRPr="004C475C" w:rsidRDefault="004F7FF5" w:rsidP="004F7FF5">
      <w:pPr>
        <w:pStyle w:val="PL"/>
        <w:rPr>
          <w:noProof w:val="0"/>
        </w:rPr>
      </w:pPr>
      <w:r w:rsidRPr="004C475C">
        <w:rPr>
          <w:noProof w:val="0"/>
        </w:rPr>
        <w:tab/>
      </w:r>
      <w:r w:rsidRPr="004C475C">
        <w:rPr>
          <w:noProof w:val="0"/>
        </w:rPr>
        <w:tab/>
      </w:r>
      <w:r w:rsidRPr="004C475C">
        <w:rPr>
          <w:noProof w:val="0"/>
        </w:rPr>
        <w:tab/>
        <w:t xml:space="preserve">&lt;xsd:element </w:t>
      </w:r>
      <w:r w:rsidRPr="004C475C">
        <w:rPr>
          <w:noProof w:val="0"/>
          <w:szCs w:val="16"/>
        </w:rPr>
        <w:t>name="list" type=</w:t>
      </w:r>
      <w:r w:rsidRPr="004C475C">
        <w:rPr>
          <w:noProof w:val="0"/>
        </w:rPr>
        <w:t>"Templates:MatchingList"/&gt;</w:t>
      </w:r>
    </w:p>
    <w:p w14:paraId="4B515F2C" w14:textId="77777777" w:rsidR="004F7FF5" w:rsidRPr="004C475C" w:rsidRDefault="004F7FF5" w:rsidP="004F7FF5">
      <w:pPr>
        <w:pStyle w:val="PL"/>
        <w:rPr>
          <w:noProof w:val="0"/>
        </w:rPr>
      </w:pPr>
      <w:r w:rsidRPr="004C475C">
        <w:rPr>
          <w:noProof w:val="0"/>
        </w:rPr>
        <w:tab/>
      </w:r>
      <w:r w:rsidRPr="004C475C">
        <w:rPr>
          <w:noProof w:val="0"/>
        </w:rPr>
        <w:tab/>
      </w:r>
      <w:r w:rsidRPr="004C475C">
        <w:rPr>
          <w:noProof w:val="0"/>
        </w:rPr>
        <w:tab/>
        <w:t xml:space="preserve">&lt;xsd:element </w:t>
      </w:r>
      <w:r w:rsidRPr="004C475C">
        <w:rPr>
          <w:noProof w:val="0"/>
          <w:szCs w:val="16"/>
        </w:rPr>
        <w:t>name="complement" type=</w:t>
      </w:r>
      <w:r w:rsidRPr="004C475C">
        <w:rPr>
          <w:noProof w:val="0"/>
        </w:rPr>
        <w:t>"Templates:MatchingList"/&gt;</w:t>
      </w:r>
    </w:p>
    <w:p w14:paraId="0BBD0396" w14:textId="77777777" w:rsidR="004F7FF5" w:rsidRPr="004C475C" w:rsidRDefault="004F7FF5" w:rsidP="004F7FF5">
      <w:pPr>
        <w:pStyle w:val="PL"/>
        <w:rPr>
          <w:noProof w:val="0"/>
        </w:rPr>
      </w:pPr>
      <w:r w:rsidRPr="004C475C">
        <w:rPr>
          <w:noProof w:val="0"/>
        </w:rPr>
        <w:tab/>
      </w:r>
      <w:r w:rsidRPr="004C475C">
        <w:rPr>
          <w:noProof w:val="0"/>
        </w:rPr>
        <w:tab/>
      </w:r>
      <w:r w:rsidRPr="004C475C">
        <w:rPr>
          <w:noProof w:val="0"/>
        </w:rPr>
        <w:tab/>
        <w:t xml:space="preserve">&lt;xsd:element </w:t>
      </w:r>
      <w:r w:rsidRPr="004C475C">
        <w:rPr>
          <w:noProof w:val="0"/>
          <w:szCs w:val="16"/>
        </w:rPr>
        <w:t>name="subset" type=</w:t>
      </w:r>
      <w:r w:rsidRPr="004C475C">
        <w:rPr>
          <w:noProof w:val="0"/>
        </w:rPr>
        <w:t>"Templates:MatchingList"/&gt;</w:t>
      </w:r>
    </w:p>
    <w:p w14:paraId="6D3F5AD8" w14:textId="77777777" w:rsidR="004F7FF5" w:rsidRPr="004C475C" w:rsidRDefault="004F7FF5" w:rsidP="004F7FF5">
      <w:pPr>
        <w:pStyle w:val="PL"/>
        <w:rPr>
          <w:noProof w:val="0"/>
        </w:rPr>
      </w:pPr>
      <w:r w:rsidRPr="004C475C">
        <w:rPr>
          <w:noProof w:val="0"/>
        </w:rPr>
        <w:tab/>
      </w:r>
      <w:r w:rsidRPr="004C475C">
        <w:rPr>
          <w:noProof w:val="0"/>
        </w:rPr>
        <w:tab/>
      </w:r>
      <w:r w:rsidRPr="004C475C">
        <w:rPr>
          <w:noProof w:val="0"/>
        </w:rPr>
        <w:tab/>
        <w:t xml:space="preserve">&lt;xsd:element </w:t>
      </w:r>
      <w:r w:rsidRPr="004C475C">
        <w:rPr>
          <w:noProof w:val="0"/>
          <w:szCs w:val="16"/>
        </w:rPr>
        <w:t>name="superset" type=</w:t>
      </w:r>
      <w:r w:rsidRPr="004C475C">
        <w:rPr>
          <w:noProof w:val="0"/>
        </w:rPr>
        <w:t>"Templates:MatchingList"/&gt;</w:t>
      </w:r>
    </w:p>
    <w:p w14:paraId="328D0A01" w14:textId="77777777" w:rsidR="004F7FF5" w:rsidRPr="004C475C" w:rsidRDefault="004F7FF5" w:rsidP="004F7FF5">
      <w:pPr>
        <w:pStyle w:val="PL"/>
        <w:rPr>
          <w:noProof w:val="0"/>
        </w:rPr>
      </w:pPr>
      <w:r w:rsidRPr="004C475C">
        <w:rPr>
          <w:noProof w:val="0"/>
        </w:rPr>
        <w:tab/>
      </w:r>
      <w:r w:rsidRPr="004C475C">
        <w:rPr>
          <w:noProof w:val="0"/>
        </w:rPr>
        <w:tab/>
      </w:r>
      <w:r w:rsidRPr="004C475C">
        <w:rPr>
          <w:noProof w:val="0"/>
        </w:rPr>
        <w:tab/>
        <w:t xml:space="preserve">&lt;xsd:element </w:t>
      </w:r>
      <w:r w:rsidRPr="004C475C">
        <w:rPr>
          <w:noProof w:val="0"/>
          <w:szCs w:val="16"/>
        </w:rPr>
        <w:t>name="permutation" type=</w:t>
      </w:r>
      <w:r w:rsidRPr="004C475C">
        <w:rPr>
          <w:noProof w:val="0"/>
        </w:rPr>
        <w:t>"Templates:MatchingList"/&gt;</w:t>
      </w:r>
    </w:p>
    <w:p w14:paraId="67C593D0" w14:textId="77777777" w:rsidR="004F7FF5" w:rsidRPr="004C475C" w:rsidRDefault="004F7FF5" w:rsidP="004F7FF5">
      <w:pPr>
        <w:pStyle w:val="PL"/>
        <w:rPr>
          <w:noProof w:val="0"/>
        </w:rPr>
      </w:pPr>
      <w:r w:rsidRPr="004C475C">
        <w:rPr>
          <w:noProof w:val="0"/>
        </w:rPr>
        <w:tab/>
      </w:r>
      <w:r w:rsidRPr="004C475C">
        <w:rPr>
          <w:noProof w:val="0"/>
        </w:rPr>
        <w:tab/>
      </w:r>
      <w:r w:rsidRPr="004C475C">
        <w:rPr>
          <w:noProof w:val="0"/>
        </w:rPr>
        <w:tab/>
        <w:t xml:space="preserve">&lt;xsd:element </w:t>
      </w:r>
      <w:r w:rsidRPr="004C475C">
        <w:rPr>
          <w:noProof w:val="0"/>
          <w:szCs w:val="16"/>
        </w:rPr>
        <w:t>name="pattern" type=</w:t>
      </w:r>
      <w:r w:rsidRPr="004C475C">
        <w:rPr>
          <w:noProof w:val="0"/>
        </w:rPr>
        <w:t>"Templates:Pattern"/&gt;</w:t>
      </w:r>
    </w:p>
    <w:p w14:paraId="21C48F65" w14:textId="77777777" w:rsidR="004F7FF5" w:rsidRPr="004C475C" w:rsidRDefault="004F7FF5" w:rsidP="004F7FF5">
      <w:pPr>
        <w:pStyle w:val="PL"/>
        <w:rPr>
          <w:noProof w:val="0"/>
        </w:rPr>
      </w:pPr>
      <w:r w:rsidRPr="004C475C">
        <w:rPr>
          <w:noProof w:val="0"/>
        </w:rPr>
        <w:tab/>
      </w:r>
      <w:r w:rsidRPr="004C475C">
        <w:rPr>
          <w:noProof w:val="0"/>
        </w:rPr>
        <w:tab/>
      </w:r>
      <w:r w:rsidRPr="004C475C">
        <w:rPr>
          <w:noProof w:val="0"/>
        </w:rPr>
        <w:tab/>
        <w:t xml:space="preserve">&lt;xsd:element </w:t>
      </w:r>
      <w:r w:rsidRPr="004C475C">
        <w:rPr>
          <w:noProof w:val="0"/>
          <w:szCs w:val="16"/>
        </w:rPr>
        <w:t>name="decmatch" type=</w:t>
      </w:r>
      <w:r w:rsidRPr="004C475C">
        <w:rPr>
          <w:noProof w:val="0"/>
        </w:rPr>
        <w:t>"Templates:DecMatch"/&gt;</w:t>
      </w:r>
    </w:p>
    <w:p w14:paraId="0CBDE0B3" w14:textId="77777777" w:rsidR="004F7FF5" w:rsidRPr="004C475C" w:rsidRDefault="004F7FF5" w:rsidP="004F7FF5">
      <w:pPr>
        <w:pStyle w:val="PL"/>
        <w:rPr>
          <w:noProof w:val="0"/>
        </w:rPr>
      </w:pPr>
      <w:r w:rsidRPr="004C475C">
        <w:rPr>
          <w:noProof w:val="0"/>
        </w:rPr>
        <w:tab/>
      </w:r>
      <w:r w:rsidRPr="004C475C">
        <w:rPr>
          <w:noProof w:val="0"/>
        </w:rPr>
        <w:tab/>
      </w:r>
      <w:r w:rsidRPr="004C475C">
        <w:rPr>
          <w:noProof w:val="0"/>
        </w:rPr>
        <w:tab/>
        <w:t xml:space="preserve">&lt;xsd:element </w:t>
      </w:r>
      <w:r w:rsidRPr="004C475C">
        <w:rPr>
          <w:noProof w:val="0"/>
          <w:szCs w:val="16"/>
        </w:rPr>
        <w:t>name="concatenation" type=</w:t>
      </w:r>
      <w:r w:rsidRPr="004C475C">
        <w:rPr>
          <w:noProof w:val="0"/>
        </w:rPr>
        <w:t>"Templates:MatchingList"/&gt;</w:t>
      </w:r>
    </w:p>
    <w:p w14:paraId="6B61DFAF" w14:textId="77777777" w:rsidR="004F7FF5" w:rsidRPr="004C475C" w:rsidRDefault="004F7FF5" w:rsidP="004F7FF5">
      <w:pPr>
        <w:pStyle w:val="PL"/>
        <w:rPr>
          <w:noProof w:val="0"/>
        </w:rPr>
      </w:pPr>
      <w:r w:rsidRPr="004C475C">
        <w:rPr>
          <w:noProof w:val="0"/>
        </w:rPr>
        <w:tab/>
      </w:r>
      <w:r w:rsidRPr="004C475C">
        <w:rPr>
          <w:noProof w:val="0"/>
        </w:rPr>
        <w:tab/>
        <w:t>&lt;/xsd:choice&gt;</w:t>
      </w:r>
    </w:p>
    <w:p w14:paraId="24CF204E" w14:textId="0A7DDF08" w:rsidR="004F7FF5" w:rsidRPr="004C475C" w:rsidRDefault="004F7FF5" w:rsidP="004F7FF5">
      <w:pPr>
        <w:pStyle w:val="PL"/>
        <w:rPr>
          <w:noProof w:val="0"/>
        </w:rPr>
      </w:pPr>
      <w:r w:rsidRPr="004C475C">
        <w:rPr>
          <w:noProof w:val="0"/>
        </w:rPr>
        <w:tab/>
        <w:t>&lt;/xsd:complexType&gt;</w:t>
      </w:r>
    </w:p>
    <w:p w14:paraId="19E1EF01" w14:textId="77777777" w:rsidR="004E3B41" w:rsidRPr="004C475C" w:rsidRDefault="004E3B41" w:rsidP="004F7FF5">
      <w:pPr>
        <w:pStyle w:val="PL"/>
        <w:rPr>
          <w:noProof w:val="0"/>
        </w:rPr>
      </w:pPr>
    </w:p>
    <w:p w14:paraId="55247844" w14:textId="77777777" w:rsidR="00532E4E" w:rsidRPr="004C475C" w:rsidRDefault="00532E4E" w:rsidP="00532E4E">
      <w:pPr>
        <w:pStyle w:val="berschrift2"/>
      </w:pPr>
      <w:bookmarkStart w:id="82" w:name="_Toc39486356"/>
      <w:r w:rsidRPr="004C475C">
        <w:t>5.5</w:t>
      </w:r>
      <w:r w:rsidRPr="004C475C">
        <w:tab/>
        <w:t>Equality operator for the omit symbol and templates with restriction omit</w:t>
      </w:r>
      <w:bookmarkEnd w:id="82"/>
    </w:p>
    <w:p w14:paraId="73269EA5" w14:textId="77777777" w:rsidR="00532E4E" w:rsidRPr="004C475C" w:rsidRDefault="00532E4E" w:rsidP="00532E4E">
      <w:pPr>
        <w:pStyle w:val="berschrift3"/>
      </w:pPr>
      <w:bookmarkStart w:id="83" w:name="_Toc39486357"/>
      <w:r w:rsidRPr="004C475C">
        <w:t>5.5.0</w:t>
      </w:r>
      <w:r w:rsidRPr="004C475C">
        <w:tab/>
        <w:t>General</w:t>
      </w:r>
      <w:bookmarkEnd w:id="83"/>
    </w:p>
    <w:p w14:paraId="2BA106E5" w14:textId="77777777" w:rsidR="00532E4E" w:rsidRPr="004C475C" w:rsidRDefault="00532E4E" w:rsidP="00532E4E">
      <w:r w:rsidRPr="004C475C">
        <w:t>This clause removes restrictions for the use of the omit symbol and templates with restriction omit. I</w:t>
      </w:r>
      <w:r w:rsidR="00961442" w:rsidRPr="004C475C">
        <w:t>t</w:t>
      </w:r>
      <w:r w:rsidRPr="004C475C">
        <w:t xml:space="preserve"> allows the </w:t>
      </w:r>
      <w:r w:rsidR="00D3287B" w:rsidRPr="004C475C">
        <w:t>usage of an omit symbol and templates with restriction omit as operands of the equality operator.</w:t>
      </w:r>
    </w:p>
    <w:p w14:paraId="5B9248D8" w14:textId="2EF8AB35" w:rsidR="00532E4E" w:rsidRPr="004C475C" w:rsidRDefault="00532E4E" w:rsidP="00532E4E">
      <w:pPr>
        <w:pStyle w:val="berschrift3"/>
      </w:pPr>
      <w:bookmarkStart w:id="84" w:name="_Toc39486358"/>
      <w:r w:rsidRPr="004C475C">
        <w:lastRenderedPageBreak/>
        <w:t>5.5.1</w:t>
      </w:r>
      <w:r w:rsidRPr="004C475C">
        <w:tab/>
      </w:r>
      <w:r w:rsidR="00A92FFD" w:rsidRPr="004C475C">
        <w:t>Modifications</w:t>
      </w:r>
      <w:r w:rsidRPr="004C475C">
        <w:t xml:space="preserve"> to ETSI ES 201 873-1, clause 7 (Expressions)</w:t>
      </w:r>
      <w:bookmarkEnd w:id="84"/>
    </w:p>
    <w:p w14:paraId="16017584" w14:textId="77777777" w:rsidR="00532E4E" w:rsidRPr="004C475C" w:rsidRDefault="003C7190" w:rsidP="003C7190">
      <w:pPr>
        <w:rPr>
          <w:rStyle w:val="Fett"/>
        </w:rPr>
      </w:pPr>
      <w:r w:rsidRPr="004C475C">
        <w:rPr>
          <w:rStyle w:val="Fett"/>
        </w:rPr>
        <w:t xml:space="preserve">Clause </w:t>
      </w:r>
      <w:r w:rsidR="00532E4E" w:rsidRPr="004C475C">
        <w:rPr>
          <w:rStyle w:val="Fett"/>
        </w:rPr>
        <w:t>7.1.3</w:t>
      </w:r>
      <w:r w:rsidR="00532E4E" w:rsidRPr="004C475C">
        <w:rPr>
          <w:rStyle w:val="Fett"/>
        </w:rPr>
        <w:tab/>
        <w:t>Relational operators</w:t>
      </w:r>
    </w:p>
    <w:p w14:paraId="510603C5" w14:textId="77777777" w:rsidR="00532E4E" w:rsidRPr="004C475C" w:rsidRDefault="00532E4E" w:rsidP="003C7190">
      <w:pPr>
        <w:keepNext/>
        <w:rPr>
          <w:color w:val="000000"/>
        </w:rPr>
      </w:pPr>
      <w:r w:rsidRPr="004C475C">
        <w:rPr>
          <w:color w:val="000000"/>
        </w:rPr>
        <w:t>Add the following text</w:t>
      </w:r>
      <w:r w:rsidR="00A92FFD" w:rsidRPr="004C475C">
        <w:rPr>
          <w:color w:val="000000"/>
        </w:rPr>
        <w:t xml:space="preserve"> before the bullet points</w:t>
      </w:r>
      <w:r w:rsidRPr="004C475C">
        <w:rPr>
          <w:color w:val="000000"/>
        </w:rPr>
        <w:t>:</w:t>
      </w:r>
    </w:p>
    <w:p w14:paraId="6ECB8CF5" w14:textId="77777777" w:rsidR="00532E4E" w:rsidRPr="004C475C" w:rsidRDefault="00532E4E" w:rsidP="00532E4E">
      <w:pPr>
        <w:rPr>
          <w:color w:val="000000"/>
        </w:rPr>
      </w:pPr>
      <w:r w:rsidRPr="004C475C">
        <w:rPr>
          <w:color w:val="000000"/>
        </w:rPr>
        <w:t xml:space="preserve">The </w:t>
      </w:r>
      <w:r w:rsidRPr="004C475C">
        <w:rPr>
          <w:rFonts w:ascii="Courier New" w:hAnsi="Courier New" w:cs="Courier New"/>
          <w:b/>
          <w:color w:val="000000"/>
        </w:rPr>
        <w:t>omit</w:t>
      </w:r>
      <w:r w:rsidRPr="004C475C">
        <w:rPr>
          <w:color w:val="000000"/>
        </w:rPr>
        <w:t xml:space="preserve"> keyword is allowed to be used in place of an operand for the </w:t>
      </w:r>
      <w:r w:rsidRPr="004C475C">
        <w:t xml:space="preserve">equality (==) and non-equality (!=) operators, if the other operand is a reference and the referenced field is an </w:t>
      </w:r>
      <w:r w:rsidRPr="004C475C">
        <w:rPr>
          <w:rFonts w:ascii="Courier New" w:hAnsi="Courier New" w:cs="Courier New"/>
          <w:b/>
        </w:rPr>
        <w:t>optional</w:t>
      </w:r>
      <w:r w:rsidRPr="004C475C">
        <w:t xml:space="preserve"> field or a reference to a template declared with the </w:t>
      </w:r>
      <w:r w:rsidRPr="004C475C">
        <w:rPr>
          <w:rFonts w:ascii="Courier New" w:hAnsi="Courier New" w:cs="Courier New"/>
          <w:b/>
        </w:rPr>
        <w:t>omit</w:t>
      </w:r>
      <w:r w:rsidRPr="004C475C">
        <w:t xml:space="preserve"> restriction.</w:t>
      </w:r>
    </w:p>
    <w:p w14:paraId="11EB7E87" w14:textId="77777777" w:rsidR="00532E4E" w:rsidRPr="004C475C" w:rsidRDefault="00532E4E" w:rsidP="00532E4E">
      <w:pPr>
        <w:rPr>
          <w:color w:val="000000"/>
        </w:rPr>
      </w:pPr>
      <w:r w:rsidRPr="004C475C">
        <w:rPr>
          <w:color w:val="000000"/>
        </w:rPr>
        <w:t xml:space="preserve">Add the following </w:t>
      </w:r>
      <w:r w:rsidR="00A92FFD" w:rsidRPr="004C475C">
        <w:rPr>
          <w:color w:val="000000"/>
        </w:rPr>
        <w:t>bullets to the list of bullet points</w:t>
      </w:r>
      <w:r w:rsidRPr="004C475C">
        <w:rPr>
          <w:color w:val="000000"/>
        </w:rPr>
        <w:t>:</w:t>
      </w:r>
    </w:p>
    <w:p w14:paraId="1261CDB3" w14:textId="77777777" w:rsidR="00532E4E" w:rsidRPr="004C475C" w:rsidRDefault="00532E4E" w:rsidP="00532E4E">
      <w:pPr>
        <w:pStyle w:val="B1"/>
      </w:pPr>
      <w:r w:rsidRPr="004C475C">
        <w:t xml:space="preserve">When the </w:t>
      </w:r>
      <w:r w:rsidRPr="004C475C">
        <w:rPr>
          <w:rFonts w:ascii="Courier New" w:hAnsi="Courier New" w:cs="Courier New"/>
          <w:b/>
        </w:rPr>
        <w:t>omit</w:t>
      </w:r>
      <w:r w:rsidRPr="004C475C">
        <w:t xml:space="preserve"> keyword is used in place of an operand for the equality operator, the equality check evaluates to </w:t>
      </w:r>
      <w:r w:rsidRPr="004C475C">
        <w:rPr>
          <w:rFonts w:ascii="Courier New" w:hAnsi="Courier New" w:cs="Courier New"/>
          <w:b/>
        </w:rPr>
        <w:t>true</w:t>
      </w:r>
      <w:r w:rsidRPr="004C475C">
        <w:t xml:space="preserve"> if and only if the other operand is set to </w:t>
      </w:r>
      <w:r w:rsidRPr="004C475C">
        <w:rPr>
          <w:rFonts w:ascii="Courier New" w:hAnsi="Courier New" w:cs="Courier New"/>
          <w:b/>
        </w:rPr>
        <w:t>omit</w:t>
      </w:r>
      <w:r w:rsidRPr="004C475C">
        <w:t>, otherwise, it evaluates to</w:t>
      </w:r>
      <w:r w:rsidRPr="004C475C">
        <w:rPr>
          <w:rFonts w:ascii="Courier New" w:hAnsi="Courier New" w:cs="Courier New"/>
          <w:b/>
        </w:rPr>
        <w:t xml:space="preserve"> false</w:t>
      </w:r>
      <w:r w:rsidRPr="004C475C">
        <w:t>.</w:t>
      </w:r>
    </w:p>
    <w:p w14:paraId="4D1CF889" w14:textId="77777777" w:rsidR="00532E4E" w:rsidRPr="004C475C" w:rsidRDefault="00532E4E" w:rsidP="00532E4E">
      <w:pPr>
        <w:pStyle w:val="B1"/>
      </w:pPr>
      <w:r w:rsidRPr="004C475C">
        <w:t xml:space="preserve">When the </w:t>
      </w:r>
      <w:r w:rsidRPr="004C475C">
        <w:rPr>
          <w:rFonts w:ascii="Courier New" w:hAnsi="Courier New" w:cs="Courier New"/>
          <w:b/>
        </w:rPr>
        <w:t>omit</w:t>
      </w:r>
      <w:r w:rsidRPr="004C475C">
        <w:t xml:space="preserve"> keyword is used in place of an operand for the non-equality operator, the non-equality check evaluates to </w:t>
      </w:r>
      <w:r w:rsidRPr="004C475C">
        <w:rPr>
          <w:rFonts w:ascii="Courier New" w:hAnsi="Courier New" w:cs="Courier New"/>
          <w:b/>
        </w:rPr>
        <w:t>true</w:t>
      </w:r>
      <w:r w:rsidRPr="004C475C">
        <w:t xml:space="preserve"> if and only if the other operand is not set to </w:t>
      </w:r>
      <w:r w:rsidRPr="004C475C">
        <w:rPr>
          <w:rFonts w:ascii="Courier New" w:hAnsi="Courier New" w:cs="Courier New"/>
          <w:b/>
        </w:rPr>
        <w:t>omit</w:t>
      </w:r>
      <w:r w:rsidRPr="004C475C">
        <w:t>, otherwise, it evaluates to</w:t>
      </w:r>
      <w:r w:rsidRPr="004C475C">
        <w:rPr>
          <w:rFonts w:ascii="Courier New" w:hAnsi="Courier New" w:cs="Courier New"/>
          <w:b/>
        </w:rPr>
        <w:t xml:space="preserve"> false</w:t>
      </w:r>
      <w:r w:rsidRPr="004C475C">
        <w:t>.</w:t>
      </w:r>
    </w:p>
    <w:p w14:paraId="6B77758F" w14:textId="32AB0EE8" w:rsidR="00532E4E" w:rsidRPr="004C475C" w:rsidRDefault="000039ED" w:rsidP="00E111BA">
      <w:pPr>
        <w:keepNext/>
        <w:keepLines/>
        <w:rPr>
          <w:color w:val="000000"/>
        </w:rPr>
      </w:pPr>
      <w:r w:rsidRPr="004C475C">
        <w:rPr>
          <w:color w:val="000000"/>
        </w:rPr>
        <w:t>In</w:t>
      </w:r>
      <w:r w:rsidR="00A92FFD" w:rsidRPr="004C475C">
        <w:rPr>
          <w:color w:val="000000"/>
        </w:rPr>
        <w:t xml:space="preserve"> EXAMPLE change </w:t>
      </w:r>
      <w:r w:rsidR="00532E4E" w:rsidRPr="004C475C">
        <w:rPr>
          <w:color w:val="000000"/>
        </w:rPr>
        <w:t>the text as follows:</w:t>
      </w:r>
    </w:p>
    <w:p w14:paraId="22C87BCD" w14:textId="1965B5C8" w:rsidR="00922D96" w:rsidRPr="004C475C" w:rsidRDefault="00922D96" w:rsidP="00E111BA">
      <w:pPr>
        <w:pStyle w:val="B1"/>
        <w:keepNext/>
      </w:pPr>
      <w:r w:rsidRPr="004C475C">
        <w:t>Delete the following lines, shown in strike-through font:</w:t>
      </w:r>
    </w:p>
    <w:p w14:paraId="60E5EE53" w14:textId="77777777" w:rsidR="00532E4E" w:rsidRPr="004C475C" w:rsidRDefault="00532E4E" w:rsidP="00390B75">
      <w:pPr>
        <w:pStyle w:val="PL"/>
        <w:keepNext/>
        <w:rPr>
          <w:strike/>
          <w:noProof w:val="0"/>
        </w:rPr>
      </w:pPr>
      <w:r w:rsidRPr="004C475C">
        <w:rPr>
          <w:strike/>
          <w:noProof w:val="0"/>
        </w:rPr>
        <w:t xml:space="preserve">    c_s1.a1 == </w:t>
      </w:r>
      <w:r w:rsidRPr="004C475C">
        <w:rPr>
          <w:b/>
          <w:strike/>
          <w:noProof w:val="0"/>
        </w:rPr>
        <w:t>omit</w:t>
      </w:r>
      <w:r w:rsidRPr="004C475C">
        <w:rPr>
          <w:strike/>
          <w:noProof w:val="0"/>
        </w:rPr>
        <w:t>;</w:t>
      </w:r>
    </w:p>
    <w:p w14:paraId="6FF4DE43" w14:textId="77777777" w:rsidR="00532E4E" w:rsidRPr="004C475C" w:rsidRDefault="00532E4E" w:rsidP="00390B75">
      <w:pPr>
        <w:pStyle w:val="PL"/>
        <w:keepNext/>
        <w:rPr>
          <w:strike/>
          <w:noProof w:val="0"/>
        </w:rPr>
      </w:pPr>
      <w:r w:rsidRPr="004C475C">
        <w:rPr>
          <w:strike/>
          <w:noProof w:val="0"/>
        </w:rPr>
        <w:t xml:space="preserve">       // error, omit is neither a value nor a field reference</w:t>
      </w:r>
    </w:p>
    <w:p w14:paraId="1FFF90B3" w14:textId="3AF6D795" w:rsidR="00532E4E" w:rsidRPr="004C475C" w:rsidRDefault="00922D96" w:rsidP="00E111BA">
      <w:pPr>
        <w:pStyle w:val="B1"/>
        <w:keepNext/>
      </w:pPr>
      <w:r w:rsidRPr="004C475C">
        <w:t>Insert the following lines before the line, next to the deleted ones:</w:t>
      </w:r>
    </w:p>
    <w:p w14:paraId="2A5EED48" w14:textId="77777777" w:rsidR="00532E4E" w:rsidRPr="004C475C" w:rsidRDefault="00532E4E" w:rsidP="00A92FFD">
      <w:pPr>
        <w:pStyle w:val="PL"/>
        <w:rPr>
          <w:noProof w:val="0"/>
        </w:rPr>
      </w:pPr>
      <w:r w:rsidRPr="004C475C">
        <w:rPr>
          <w:noProof w:val="0"/>
        </w:rPr>
        <w:tab/>
      </w:r>
      <w:r w:rsidRPr="004C475C">
        <w:rPr>
          <w:noProof w:val="0"/>
        </w:rPr>
        <w:tab/>
        <w:t xml:space="preserve">c_s1.a1 == </w:t>
      </w:r>
      <w:r w:rsidRPr="004C475C">
        <w:rPr>
          <w:b/>
          <w:noProof w:val="0"/>
        </w:rPr>
        <w:t>omit</w:t>
      </w:r>
      <w:r w:rsidRPr="004C475C">
        <w:rPr>
          <w:noProof w:val="0"/>
        </w:rPr>
        <w:t>;</w:t>
      </w:r>
    </w:p>
    <w:p w14:paraId="16C1BD39" w14:textId="77777777" w:rsidR="00532E4E" w:rsidRPr="004C475C" w:rsidRDefault="00532E4E" w:rsidP="00A92FFD">
      <w:pPr>
        <w:pStyle w:val="PL"/>
        <w:rPr>
          <w:noProof w:val="0"/>
        </w:rPr>
      </w:pPr>
      <w:r w:rsidRPr="004C475C">
        <w:rPr>
          <w:noProof w:val="0"/>
        </w:rPr>
        <w:tab/>
      </w:r>
      <w:r w:rsidRPr="004C475C">
        <w:rPr>
          <w:noProof w:val="0"/>
        </w:rPr>
        <w:tab/>
        <w:t xml:space="preserve">// returns </w:t>
      </w:r>
      <w:r w:rsidRPr="004C475C">
        <w:rPr>
          <w:b/>
          <w:noProof w:val="0"/>
        </w:rPr>
        <w:t>false</w:t>
      </w:r>
    </w:p>
    <w:p w14:paraId="2184F3EC" w14:textId="77777777" w:rsidR="00532E4E" w:rsidRPr="004C475C" w:rsidRDefault="00532E4E" w:rsidP="00A92FFD">
      <w:pPr>
        <w:pStyle w:val="PL"/>
        <w:rPr>
          <w:noProof w:val="0"/>
        </w:rPr>
      </w:pPr>
      <w:r w:rsidRPr="004C475C">
        <w:rPr>
          <w:noProof w:val="0"/>
        </w:rPr>
        <w:tab/>
      </w:r>
      <w:r w:rsidRPr="004C475C">
        <w:rPr>
          <w:noProof w:val="0"/>
        </w:rPr>
        <w:tab/>
        <w:t xml:space="preserve">c_s1.a2 == </w:t>
      </w:r>
      <w:r w:rsidRPr="004C475C">
        <w:rPr>
          <w:b/>
          <w:noProof w:val="0"/>
        </w:rPr>
        <w:t>omit</w:t>
      </w:r>
      <w:r w:rsidRPr="004C475C">
        <w:rPr>
          <w:noProof w:val="0"/>
        </w:rPr>
        <w:t>;</w:t>
      </w:r>
    </w:p>
    <w:p w14:paraId="048E71C4" w14:textId="77777777" w:rsidR="00532E4E" w:rsidRPr="004C475C" w:rsidRDefault="00532E4E" w:rsidP="00A92FFD">
      <w:pPr>
        <w:pStyle w:val="PL"/>
        <w:rPr>
          <w:b/>
          <w:noProof w:val="0"/>
        </w:rPr>
      </w:pPr>
      <w:r w:rsidRPr="004C475C">
        <w:rPr>
          <w:noProof w:val="0"/>
        </w:rPr>
        <w:tab/>
      </w:r>
      <w:r w:rsidRPr="004C475C">
        <w:rPr>
          <w:noProof w:val="0"/>
        </w:rPr>
        <w:tab/>
        <w:t xml:space="preserve">// returns </w:t>
      </w:r>
      <w:r w:rsidRPr="004C475C">
        <w:rPr>
          <w:b/>
          <w:noProof w:val="0"/>
        </w:rPr>
        <w:t>true</w:t>
      </w:r>
    </w:p>
    <w:p w14:paraId="67AF1530" w14:textId="77777777" w:rsidR="00532E4E" w:rsidRPr="004C475C" w:rsidRDefault="00532E4E" w:rsidP="00A92FFD">
      <w:pPr>
        <w:pStyle w:val="PL"/>
        <w:rPr>
          <w:noProof w:val="0"/>
        </w:rPr>
      </w:pPr>
      <w:r w:rsidRPr="004C475C">
        <w:rPr>
          <w:noProof w:val="0"/>
        </w:rPr>
        <w:tab/>
      </w:r>
      <w:r w:rsidRPr="004C475C">
        <w:rPr>
          <w:noProof w:val="0"/>
        </w:rPr>
        <w:tab/>
        <w:t xml:space="preserve">c_u1.d1 == </w:t>
      </w:r>
      <w:r w:rsidRPr="004C475C">
        <w:rPr>
          <w:b/>
          <w:noProof w:val="0"/>
        </w:rPr>
        <w:t>omit</w:t>
      </w:r>
      <w:r w:rsidRPr="004C475C">
        <w:rPr>
          <w:noProof w:val="0"/>
        </w:rPr>
        <w:t>;</w:t>
      </w:r>
      <w:r w:rsidR="00A92FFD" w:rsidRPr="004C475C">
        <w:rPr>
          <w:noProof w:val="0"/>
        </w:rPr>
        <w:t xml:space="preserve"> </w:t>
      </w:r>
      <w:r w:rsidRPr="004C475C">
        <w:rPr>
          <w:noProof w:val="0"/>
        </w:rPr>
        <w:t>// error, c_u1.d1 is not a reference to an optional field</w:t>
      </w:r>
    </w:p>
    <w:p w14:paraId="42CCB9FD" w14:textId="77777777" w:rsidR="00532E4E" w:rsidRPr="004C475C" w:rsidRDefault="00532E4E" w:rsidP="00A92FFD">
      <w:pPr>
        <w:pStyle w:val="PL"/>
        <w:rPr>
          <w:noProof w:val="0"/>
        </w:rPr>
      </w:pPr>
      <w:r w:rsidRPr="004C475C">
        <w:rPr>
          <w:noProof w:val="0"/>
        </w:rPr>
        <w:tab/>
      </w:r>
      <w:r w:rsidRPr="004C475C">
        <w:rPr>
          <w:noProof w:val="0"/>
        </w:rPr>
        <w:tab/>
      </w:r>
      <w:r w:rsidRPr="004C475C">
        <w:rPr>
          <w:b/>
          <w:noProof w:val="0"/>
        </w:rPr>
        <w:t>omit</w:t>
      </w:r>
      <w:r w:rsidRPr="004C475C">
        <w:rPr>
          <w:noProof w:val="0"/>
        </w:rPr>
        <w:t xml:space="preserve"> != c_s1.a2;</w:t>
      </w:r>
    </w:p>
    <w:p w14:paraId="4307F9CC" w14:textId="77777777" w:rsidR="00532E4E" w:rsidRPr="004C475C" w:rsidRDefault="00532E4E" w:rsidP="00A92FFD">
      <w:pPr>
        <w:pStyle w:val="PL"/>
        <w:rPr>
          <w:noProof w:val="0"/>
        </w:rPr>
      </w:pPr>
      <w:r w:rsidRPr="004C475C">
        <w:rPr>
          <w:noProof w:val="0"/>
        </w:rPr>
        <w:tab/>
      </w:r>
      <w:r w:rsidRPr="004C475C">
        <w:rPr>
          <w:noProof w:val="0"/>
        </w:rPr>
        <w:tab/>
        <w:t>// returns false</w:t>
      </w:r>
    </w:p>
    <w:p w14:paraId="2406ED9D" w14:textId="77777777" w:rsidR="00532E4E" w:rsidRPr="004C475C" w:rsidRDefault="00532E4E" w:rsidP="00A92FFD">
      <w:pPr>
        <w:pStyle w:val="PL"/>
        <w:rPr>
          <w:noProof w:val="0"/>
        </w:rPr>
      </w:pPr>
      <w:r w:rsidRPr="004C475C">
        <w:rPr>
          <w:noProof w:val="0"/>
        </w:rPr>
        <w:tab/>
      </w:r>
      <w:r w:rsidRPr="004C475C">
        <w:rPr>
          <w:noProof w:val="0"/>
        </w:rPr>
        <w:tab/>
        <w:t xml:space="preserve">c_s1.a1 != </w:t>
      </w:r>
      <w:r w:rsidRPr="004C475C">
        <w:rPr>
          <w:b/>
          <w:noProof w:val="0"/>
        </w:rPr>
        <w:t>omit</w:t>
      </w:r>
      <w:r w:rsidRPr="004C475C">
        <w:rPr>
          <w:noProof w:val="0"/>
        </w:rPr>
        <w:t>;</w:t>
      </w:r>
    </w:p>
    <w:p w14:paraId="38D66618" w14:textId="77777777" w:rsidR="00532E4E" w:rsidRPr="004C475C" w:rsidRDefault="00532E4E" w:rsidP="00A92FFD">
      <w:pPr>
        <w:pStyle w:val="PL"/>
        <w:rPr>
          <w:noProof w:val="0"/>
        </w:rPr>
      </w:pPr>
      <w:r w:rsidRPr="004C475C">
        <w:rPr>
          <w:noProof w:val="0"/>
        </w:rPr>
        <w:tab/>
      </w:r>
      <w:r w:rsidRPr="004C475C">
        <w:rPr>
          <w:noProof w:val="0"/>
        </w:rPr>
        <w:tab/>
        <w:t>// returns true</w:t>
      </w:r>
    </w:p>
    <w:p w14:paraId="14177A31" w14:textId="77777777" w:rsidR="00532E4E" w:rsidRPr="004C475C" w:rsidRDefault="00532E4E" w:rsidP="00A92FFD">
      <w:pPr>
        <w:pStyle w:val="PL"/>
        <w:rPr>
          <w:noProof w:val="0"/>
        </w:rPr>
      </w:pPr>
    </w:p>
    <w:p w14:paraId="63B76A9D" w14:textId="77777777" w:rsidR="00532E4E" w:rsidRPr="004C475C" w:rsidRDefault="00532E4E" w:rsidP="00A92FFD">
      <w:pPr>
        <w:pStyle w:val="PL"/>
        <w:rPr>
          <w:noProof w:val="0"/>
        </w:rPr>
      </w:pPr>
      <w:r w:rsidRPr="004C475C">
        <w:rPr>
          <w:noProof w:val="0"/>
        </w:rPr>
        <w:tab/>
      </w:r>
      <w:r w:rsidRPr="004C475C">
        <w:rPr>
          <w:noProof w:val="0"/>
        </w:rPr>
        <w:tab/>
      </w:r>
      <w:r w:rsidRPr="004C475C">
        <w:rPr>
          <w:b/>
          <w:noProof w:val="0"/>
        </w:rPr>
        <w:t>function</w:t>
      </w:r>
      <w:r w:rsidRPr="004C475C">
        <w:rPr>
          <w:noProof w:val="0"/>
        </w:rPr>
        <w:t xml:space="preserve"> compareToOmit(</w:t>
      </w:r>
      <w:r w:rsidRPr="004C475C">
        <w:rPr>
          <w:b/>
          <w:noProof w:val="0"/>
        </w:rPr>
        <w:t>template</w:t>
      </w:r>
      <w:r w:rsidRPr="004C475C">
        <w:rPr>
          <w:noProof w:val="0"/>
        </w:rPr>
        <w:t>(</w:t>
      </w:r>
      <w:r w:rsidRPr="004C475C">
        <w:rPr>
          <w:b/>
          <w:noProof w:val="0"/>
        </w:rPr>
        <w:t>omit</w:t>
      </w:r>
      <w:r w:rsidRPr="004C475C">
        <w:rPr>
          <w:noProof w:val="0"/>
        </w:rPr>
        <w:t xml:space="preserve">) </w:t>
      </w:r>
      <w:r w:rsidRPr="004C475C">
        <w:rPr>
          <w:b/>
          <w:noProof w:val="0"/>
        </w:rPr>
        <w:t>integer</w:t>
      </w:r>
      <w:r w:rsidRPr="004C475C">
        <w:rPr>
          <w:noProof w:val="0"/>
        </w:rPr>
        <w:t xml:space="preserve"> i) </w:t>
      </w:r>
      <w:r w:rsidRPr="004C475C">
        <w:rPr>
          <w:b/>
          <w:noProof w:val="0"/>
        </w:rPr>
        <w:t>return</w:t>
      </w:r>
      <w:r w:rsidRPr="004C475C">
        <w:rPr>
          <w:noProof w:val="0"/>
        </w:rPr>
        <w:t xml:space="preserve"> </w:t>
      </w:r>
      <w:r w:rsidRPr="004C475C">
        <w:rPr>
          <w:b/>
          <w:noProof w:val="0"/>
        </w:rPr>
        <w:t>boolean</w:t>
      </w:r>
      <w:r w:rsidRPr="004C475C">
        <w:rPr>
          <w:noProof w:val="0"/>
        </w:rPr>
        <w:t xml:space="preserve"> {</w:t>
      </w:r>
    </w:p>
    <w:p w14:paraId="0E81E773" w14:textId="77777777" w:rsidR="00532E4E" w:rsidRPr="004C475C" w:rsidRDefault="00532E4E" w:rsidP="00A92FFD">
      <w:pPr>
        <w:pStyle w:val="PL"/>
        <w:rPr>
          <w:noProof w:val="0"/>
        </w:rPr>
      </w:pPr>
      <w:r w:rsidRPr="004C475C">
        <w:rPr>
          <w:noProof w:val="0"/>
        </w:rPr>
        <w:tab/>
      </w:r>
      <w:r w:rsidRPr="004C475C">
        <w:rPr>
          <w:noProof w:val="0"/>
        </w:rPr>
        <w:tab/>
      </w:r>
      <w:r w:rsidRPr="004C475C">
        <w:rPr>
          <w:noProof w:val="0"/>
        </w:rPr>
        <w:tab/>
      </w:r>
      <w:r w:rsidRPr="004C475C">
        <w:rPr>
          <w:b/>
          <w:noProof w:val="0"/>
        </w:rPr>
        <w:t>if</w:t>
      </w:r>
      <w:r w:rsidRPr="004C475C">
        <w:rPr>
          <w:noProof w:val="0"/>
        </w:rPr>
        <w:t xml:space="preserve"> (i == </w:t>
      </w:r>
      <w:r w:rsidRPr="004C475C">
        <w:rPr>
          <w:b/>
          <w:noProof w:val="0"/>
        </w:rPr>
        <w:t>omit</w:t>
      </w:r>
      <w:r w:rsidRPr="004C475C">
        <w:rPr>
          <w:noProof w:val="0"/>
        </w:rPr>
        <w:t xml:space="preserve">) { </w:t>
      </w:r>
      <w:r w:rsidRPr="004C475C">
        <w:rPr>
          <w:b/>
          <w:noProof w:val="0"/>
        </w:rPr>
        <w:t>return</w:t>
      </w:r>
      <w:r w:rsidRPr="004C475C">
        <w:rPr>
          <w:noProof w:val="0"/>
        </w:rPr>
        <w:t xml:space="preserve"> </w:t>
      </w:r>
      <w:r w:rsidRPr="004C475C">
        <w:rPr>
          <w:b/>
          <w:noProof w:val="0"/>
        </w:rPr>
        <w:t>true</w:t>
      </w:r>
      <w:r w:rsidRPr="004C475C">
        <w:rPr>
          <w:noProof w:val="0"/>
        </w:rPr>
        <w:t xml:space="preserve">; } </w:t>
      </w:r>
      <w:r w:rsidRPr="004C475C">
        <w:rPr>
          <w:b/>
          <w:noProof w:val="0"/>
        </w:rPr>
        <w:t>else</w:t>
      </w:r>
      <w:r w:rsidRPr="004C475C">
        <w:rPr>
          <w:noProof w:val="0"/>
        </w:rPr>
        <w:t xml:space="preserve"> { </w:t>
      </w:r>
      <w:r w:rsidRPr="004C475C">
        <w:rPr>
          <w:b/>
          <w:noProof w:val="0"/>
        </w:rPr>
        <w:t>return</w:t>
      </w:r>
      <w:r w:rsidRPr="004C475C">
        <w:rPr>
          <w:noProof w:val="0"/>
        </w:rPr>
        <w:t xml:space="preserve"> </w:t>
      </w:r>
      <w:r w:rsidRPr="004C475C">
        <w:rPr>
          <w:b/>
          <w:noProof w:val="0"/>
        </w:rPr>
        <w:t>false</w:t>
      </w:r>
      <w:r w:rsidRPr="004C475C">
        <w:rPr>
          <w:noProof w:val="0"/>
        </w:rPr>
        <w:t>; }</w:t>
      </w:r>
    </w:p>
    <w:p w14:paraId="2AC57E65" w14:textId="0238CFDD" w:rsidR="00756A9D" w:rsidRPr="004C475C" w:rsidRDefault="00532E4E" w:rsidP="00756A9D">
      <w:pPr>
        <w:pStyle w:val="PL"/>
        <w:rPr>
          <w:noProof w:val="0"/>
        </w:rPr>
      </w:pPr>
      <w:r w:rsidRPr="004C475C">
        <w:rPr>
          <w:noProof w:val="0"/>
        </w:rPr>
        <w:tab/>
      </w:r>
      <w:r w:rsidRPr="004C475C">
        <w:rPr>
          <w:noProof w:val="0"/>
        </w:rPr>
        <w:tab/>
      </w:r>
      <w:r w:rsidRPr="004C475C">
        <w:rPr>
          <w:noProof w:val="0"/>
        </w:rPr>
        <w:tab/>
        <w:t>}</w:t>
      </w:r>
    </w:p>
    <w:p w14:paraId="588B0A3B" w14:textId="77777777" w:rsidR="004E3B41" w:rsidRPr="004C475C" w:rsidRDefault="004E3B41" w:rsidP="00756A9D">
      <w:pPr>
        <w:pStyle w:val="PL"/>
        <w:rPr>
          <w:noProof w:val="0"/>
        </w:rPr>
      </w:pPr>
    </w:p>
    <w:p w14:paraId="1C76284E" w14:textId="77777777" w:rsidR="00BF61F5" w:rsidRPr="004C475C" w:rsidRDefault="00BF61F5" w:rsidP="008D6988">
      <w:pPr>
        <w:pStyle w:val="berschrift2"/>
      </w:pPr>
      <w:bookmarkStart w:id="85" w:name="_Toc39486359"/>
      <w:r w:rsidRPr="004C475C">
        <w:t>5.6</w:t>
      </w:r>
      <w:r w:rsidRPr="004C475C">
        <w:tab/>
        <w:t>Encodable Values</w:t>
      </w:r>
      <w:bookmarkEnd w:id="85"/>
    </w:p>
    <w:p w14:paraId="515D7F42" w14:textId="5CDCE70F" w:rsidR="002E5DC2" w:rsidRPr="004C475C" w:rsidRDefault="002E5DC2" w:rsidP="002E5DC2">
      <w:pPr>
        <w:pStyle w:val="berschrift3"/>
      </w:pPr>
      <w:bookmarkStart w:id="86" w:name="_Toc39486360"/>
      <w:r w:rsidRPr="004C475C">
        <w:t>5.6.0</w:t>
      </w:r>
      <w:r w:rsidRPr="004C475C">
        <w:tab/>
        <w:t>General</w:t>
      </w:r>
      <w:bookmarkEnd w:id="86"/>
    </w:p>
    <w:p w14:paraId="7BF50A87" w14:textId="77777777" w:rsidR="00BF61F5" w:rsidRPr="004C475C" w:rsidRDefault="00BF61F5" w:rsidP="00BF61F5">
      <w:r w:rsidRPr="004C475C">
        <w:t>Encodable values are all TTCN-3 entities that can be encoded. They are comprised of all values, value templates and encodable value templates. Encodable value templates are special templates which can be encoded but not be used as a value in any other way. Thus, the only operations allowed on encodable value templates are operations that involve encoding, i.e. the sending operations and the encvalue operations.</w:t>
      </w:r>
    </w:p>
    <w:p w14:paraId="02A1E737" w14:textId="77777777" w:rsidR="00BF61F5" w:rsidRPr="004C475C" w:rsidRDefault="00BF61F5" w:rsidP="00BF61F5">
      <w:pPr>
        <w:rPr>
          <w:b/>
          <w:i/>
        </w:rPr>
      </w:pPr>
      <w:r w:rsidRPr="004C475C">
        <w:rPr>
          <w:b/>
          <w:i/>
        </w:rPr>
        <w:t>Restrictions</w:t>
      </w:r>
    </w:p>
    <w:p w14:paraId="182FDA5C" w14:textId="77777777" w:rsidR="00BF61F5" w:rsidRPr="004C475C" w:rsidRDefault="00BF61F5" w:rsidP="004E3B41">
      <w:pPr>
        <w:pStyle w:val="BL"/>
        <w:numPr>
          <w:ilvl w:val="0"/>
          <w:numId w:val="49"/>
        </w:numPr>
      </w:pPr>
      <w:r w:rsidRPr="004C475C">
        <w:t>Encodable value templates shall not be assigned to variables or parameters of unrestricted templates or of templates with the present, value or omit restrictions.</w:t>
      </w:r>
    </w:p>
    <w:p w14:paraId="7ED8C9CC" w14:textId="77777777" w:rsidR="00BF61F5" w:rsidRPr="004C475C" w:rsidRDefault="00BF61F5" w:rsidP="004E3B41">
      <w:pPr>
        <w:pStyle w:val="BL"/>
        <w:numPr>
          <w:ilvl w:val="0"/>
          <w:numId w:val="49"/>
        </w:numPr>
      </w:pPr>
      <w:r w:rsidRPr="004C475C">
        <w:t>Encodable value templates shall not be used as operands for expressions.</w:t>
      </w:r>
    </w:p>
    <w:p w14:paraId="5DC287CD" w14:textId="77777777" w:rsidR="00BF61F5" w:rsidRPr="004C475C" w:rsidRDefault="00BF61F5" w:rsidP="004E3B41">
      <w:pPr>
        <w:pStyle w:val="BL"/>
        <w:numPr>
          <w:ilvl w:val="0"/>
          <w:numId w:val="49"/>
        </w:numPr>
      </w:pPr>
      <w:r w:rsidRPr="004C475C">
        <w:t>Encodable value templates shall not be used as value parameters.</w:t>
      </w:r>
    </w:p>
    <w:p w14:paraId="0AE0A482" w14:textId="77777777" w:rsidR="00BF61F5" w:rsidRPr="004C475C" w:rsidRDefault="00BF61F5" w:rsidP="004E3B41">
      <w:pPr>
        <w:pStyle w:val="BL"/>
        <w:numPr>
          <w:ilvl w:val="0"/>
          <w:numId w:val="49"/>
        </w:numPr>
      </w:pPr>
      <w:r w:rsidRPr="004C475C">
        <w:t>Encodable value templates shall not be used in receive operations or in operations which require the value restriction.</w:t>
      </w:r>
    </w:p>
    <w:p w14:paraId="6713CB51" w14:textId="4075473F" w:rsidR="00BF61F5" w:rsidRPr="004C475C" w:rsidRDefault="00BF61F5" w:rsidP="004A6D84">
      <w:pPr>
        <w:pStyle w:val="berschrift3"/>
      </w:pPr>
      <w:bookmarkStart w:id="87" w:name="_Toc39486361"/>
      <w:r w:rsidRPr="004C475C">
        <w:lastRenderedPageBreak/>
        <w:t>5.6.1</w:t>
      </w:r>
      <w:r w:rsidR="004E3B41" w:rsidRPr="004C475C">
        <w:tab/>
      </w:r>
      <w:r w:rsidRPr="004C475C">
        <w:t xml:space="preserve">The </w:t>
      </w:r>
      <w:r w:rsidRPr="004C475C">
        <w:rPr>
          <w:b/>
        </w:rPr>
        <w:t>encvalue</w:t>
      </w:r>
      <w:r w:rsidRPr="004C475C">
        <w:t xml:space="preserve"> Template Restriction</w:t>
      </w:r>
      <w:bookmarkEnd w:id="87"/>
    </w:p>
    <w:p w14:paraId="7D6BD630" w14:textId="77777777" w:rsidR="00BF61F5" w:rsidRPr="004C475C" w:rsidRDefault="00BF61F5" w:rsidP="004A6D84">
      <w:pPr>
        <w:keepNext/>
        <w:keepLines/>
        <w:rPr>
          <w:b/>
          <w:i/>
        </w:rPr>
      </w:pPr>
      <w:r w:rsidRPr="004C475C">
        <w:rPr>
          <w:b/>
          <w:i/>
        </w:rPr>
        <w:t>Syntactical Structure</w:t>
      </w:r>
    </w:p>
    <w:p w14:paraId="2D04E1A1" w14:textId="77777777" w:rsidR="00BF61F5" w:rsidRPr="004C475C" w:rsidRDefault="00BF61F5" w:rsidP="00BF61F5">
      <w:pPr>
        <w:ind w:firstLine="283"/>
        <w:rPr>
          <w:b/>
        </w:rPr>
      </w:pPr>
      <w:r w:rsidRPr="004C475C">
        <w:rPr>
          <w:b/>
        </w:rPr>
        <w:t xml:space="preserve">template </w:t>
      </w:r>
      <w:r w:rsidRPr="004C475C">
        <w:t xml:space="preserve">"(" </w:t>
      </w:r>
      <w:r w:rsidRPr="004C475C">
        <w:rPr>
          <w:b/>
        </w:rPr>
        <w:t>encvalue</w:t>
      </w:r>
      <w:r w:rsidRPr="004C475C">
        <w:t xml:space="preserve"> ")"</w:t>
      </w:r>
      <w:r w:rsidRPr="004C475C">
        <w:rPr>
          <w:b/>
        </w:rPr>
        <w:t xml:space="preserve">  | template </w:t>
      </w:r>
      <w:r w:rsidRPr="004C475C">
        <w:t xml:space="preserve">"(" </w:t>
      </w:r>
      <w:r w:rsidRPr="004C475C">
        <w:rPr>
          <w:b/>
        </w:rPr>
        <w:t xml:space="preserve">encvalue </w:t>
      </w:r>
      <w:r w:rsidRPr="004C475C">
        <w:t>"</w:t>
      </w:r>
      <w:r w:rsidRPr="004C475C">
        <w:rPr>
          <w:b/>
        </w:rPr>
        <w:t>,</w:t>
      </w:r>
      <w:r w:rsidRPr="004C475C">
        <w:t>"</w:t>
      </w:r>
      <w:r w:rsidRPr="004C475C">
        <w:rPr>
          <w:b/>
        </w:rPr>
        <w:t xml:space="preserve"> omit</w:t>
      </w:r>
      <w:r w:rsidRPr="004C475C">
        <w:t xml:space="preserve"> ")"</w:t>
      </w:r>
      <w:r w:rsidRPr="004C475C">
        <w:rPr>
          <w:b/>
        </w:rPr>
        <w:t xml:space="preserve"> </w:t>
      </w:r>
    </w:p>
    <w:p w14:paraId="2F50B06F" w14:textId="77777777" w:rsidR="00BF61F5" w:rsidRPr="004C475C" w:rsidRDefault="00BF61F5" w:rsidP="00BF61F5">
      <w:pPr>
        <w:rPr>
          <w:b/>
          <w:i/>
        </w:rPr>
      </w:pPr>
      <w:r w:rsidRPr="004C475C">
        <w:rPr>
          <w:b/>
          <w:i/>
        </w:rPr>
        <w:t>Semantic Description</w:t>
      </w:r>
    </w:p>
    <w:p w14:paraId="458D6F16" w14:textId="63290C39" w:rsidR="00BF61F5" w:rsidRPr="004C475C" w:rsidRDefault="00BF61F5" w:rsidP="00BF61F5">
      <w:r w:rsidRPr="004C475C">
        <w:t xml:space="preserve">To allow to differentiate between normal </w:t>
      </w:r>
      <w:r w:rsidRPr="004C475C">
        <w:rPr>
          <w:b/>
        </w:rPr>
        <w:t xml:space="preserve">value </w:t>
      </w:r>
      <w:r w:rsidRPr="004C475C">
        <w:t>restricted templates and encodable value templates, the template restriction (</w:t>
      </w:r>
      <w:r w:rsidRPr="004C475C">
        <w:rPr>
          <w:b/>
        </w:rPr>
        <w:t>encvalue)</w:t>
      </w:r>
      <w:r w:rsidRPr="004C475C">
        <w:t xml:space="preserve"> shall be used. It is possible to define templates with that restriction as well as use the </w:t>
      </w:r>
      <w:r w:rsidRPr="004C475C">
        <w:rPr>
          <w:b/>
        </w:rPr>
        <w:t>template(encvalue)</w:t>
      </w:r>
      <w:r w:rsidRPr="004C475C">
        <w:t xml:space="preserve"> modifier for the declaration of variables, formal parameters and return clauses. Additionally, to describe encodable templates that can be used in place of optional fields, the </w:t>
      </w:r>
      <w:r w:rsidRPr="004C475C">
        <w:rPr>
          <w:b/>
        </w:rPr>
        <w:t>(encvalue,omit)</w:t>
      </w:r>
      <w:r w:rsidRPr="004C475C">
        <w:t xml:space="preserve"> restriction shall be used.</w:t>
      </w:r>
    </w:p>
    <w:p w14:paraId="5DEB73E2" w14:textId="77777777" w:rsidR="00BF61F5" w:rsidRPr="004C475C" w:rsidRDefault="00BF61F5" w:rsidP="00BF61F5">
      <w:r w:rsidRPr="004C475C">
        <w:t>Templates with the (encvalue) restriction can be derived from templates with value or encvalue restriction by usage of modifies. Template with the (encvalue,omit) restriction can be derived from templates with value, encvalue or omit restriction by usage of modifies.</w:t>
      </w:r>
    </w:p>
    <w:p w14:paraId="2CC99D96" w14:textId="6FC5E557" w:rsidR="00BF61F5" w:rsidRPr="004C475C" w:rsidRDefault="00BF61F5" w:rsidP="00BF61F5">
      <w:r w:rsidRPr="004C475C">
        <w:t xml:space="preserve">Any template that contains at least one part with an encvalue restriction also </w:t>
      </w:r>
      <w:r w:rsidR="00E043E7" w:rsidRPr="004C475C">
        <w:t>fulfils</w:t>
      </w:r>
      <w:r w:rsidRPr="004C475C">
        <w:t xml:space="preserve"> the encvalue restriction.</w:t>
      </w:r>
    </w:p>
    <w:p w14:paraId="4DAF6054" w14:textId="77777777" w:rsidR="00BF61F5" w:rsidRPr="004C475C" w:rsidRDefault="00BF61F5" w:rsidP="00BF61F5">
      <w:r w:rsidRPr="004C475C">
        <w:t>The following relationships between different kinds of templates exist:</w:t>
      </w:r>
    </w:p>
    <w:p w14:paraId="5C0F5260" w14:textId="694BE503" w:rsidR="00BF61F5" w:rsidRPr="004C475C" w:rsidRDefault="00BF61F5" w:rsidP="004E3B41">
      <w:pPr>
        <w:pStyle w:val="B1"/>
      </w:pPr>
      <w:r w:rsidRPr="004C475C">
        <w:t>template(value) is subset of template(encvalue)</w:t>
      </w:r>
    </w:p>
    <w:p w14:paraId="52D8213D" w14:textId="77777777" w:rsidR="00BF61F5" w:rsidRPr="004C475C" w:rsidRDefault="00BF61F5" w:rsidP="004E3B41">
      <w:pPr>
        <w:pStyle w:val="B1"/>
      </w:pPr>
      <w:r w:rsidRPr="004C475C">
        <w:t>template(encvalue) is subset of template(encvalue, omit)</w:t>
      </w:r>
    </w:p>
    <w:p w14:paraId="487FFE5F" w14:textId="77777777" w:rsidR="00BF61F5" w:rsidRPr="004C475C" w:rsidRDefault="00BF61F5" w:rsidP="004E3B41">
      <w:pPr>
        <w:pStyle w:val="B1"/>
      </w:pPr>
      <w:r w:rsidRPr="004C475C">
        <w:t>template(omit) is subset of template(encvalue, omit)</w:t>
      </w:r>
    </w:p>
    <w:p w14:paraId="714E5AD9" w14:textId="77777777" w:rsidR="00BF61F5" w:rsidRPr="004C475C" w:rsidRDefault="00BF61F5" w:rsidP="004E3B41">
      <w:pPr>
        <w:pStyle w:val="B1"/>
      </w:pPr>
      <w:r w:rsidRPr="004C475C">
        <w:t>template(encvalue) is not subset of unrestricted template</w:t>
      </w:r>
    </w:p>
    <w:p w14:paraId="66003CF4" w14:textId="77777777" w:rsidR="00BF61F5" w:rsidRPr="004C475C" w:rsidRDefault="00BF61F5" w:rsidP="004E3B41">
      <w:pPr>
        <w:pStyle w:val="B1"/>
      </w:pPr>
      <w:r w:rsidRPr="004C475C">
        <w:t>template(encvalue, omit) is not subset of unrestricted template</w:t>
      </w:r>
    </w:p>
    <w:p w14:paraId="5918D50B" w14:textId="3B69133B" w:rsidR="00BF61F5" w:rsidRPr="004C475C" w:rsidRDefault="00BF61F5" w:rsidP="00E111BA">
      <w:r w:rsidRPr="004C475C">
        <w:t xml:space="preserve">Any template expression that is part of a subset of another template kind can be used also as the more general kind. Using a template with the </w:t>
      </w:r>
      <w:r w:rsidRPr="004C475C">
        <w:rPr>
          <w:b/>
        </w:rPr>
        <w:t>encvalue</w:t>
      </w:r>
      <w:r w:rsidRPr="004C475C">
        <w:t xml:space="preserve"> restriction as a template without that restriction shall produce an error.</w:t>
      </w:r>
    </w:p>
    <w:p w14:paraId="28B1EA94" w14:textId="77777777" w:rsidR="00BF61F5" w:rsidRPr="004C475C" w:rsidRDefault="00BF61F5" w:rsidP="00BF61F5">
      <w:pPr>
        <w:pStyle w:val="Listenabsatz"/>
        <w:ind w:left="0"/>
        <w:rPr>
          <w:b/>
          <w:i/>
        </w:rPr>
      </w:pPr>
      <w:r w:rsidRPr="004C475C">
        <w:rPr>
          <w:b/>
          <w:i/>
        </w:rPr>
        <w:t>Examples</w:t>
      </w:r>
    </w:p>
    <w:p w14:paraId="4C80F29A" w14:textId="77777777" w:rsidR="00BF61F5" w:rsidRPr="004C475C" w:rsidRDefault="00BF61F5" w:rsidP="00BF61F5">
      <w:pPr>
        <w:pStyle w:val="Listenabsatz"/>
        <w:ind w:left="0"/>
      </w:pPr>
    </w:p>
    <w:p w14:paraId="09E7D8B0" w14:textId="77777777" w:rsidR="00BF61F5" w:rsidRPr="004C475C" w:rsidRDefault="00BF61F5" w:rsidP="00575373">
      <w:pPr>
        <w:pStyle w:val="EX"/>
      </w:pPr>
      <w:r w:rsidRPr="004C475C">
        <w:t>EXAMPLE 1:</w:t>
      </w:r>
    </w:p>
    <w:p w14:paraId="1E708A24" w14:textId="77777777" w:rsidR="00BF61F5" w:rsidRPr="004C475C" w:rsidRDefault="00BF61F5" w:rsidP="00AA2EF3">
      <w:pPr>
        <w:pStyle w:val="PL"/>
        <w:rPr>
          <w:noProof w:val="0"/>
        </w:rPr>
      </w:pPr>
    </w:p>
    <w:p w14:paraId="5E705560" w14:textId="70F532D9" w:rsidR="00BF61F5" w:rsidRPr="004C475C" w:rsidRDefault="00BF61F5" w:rsidP="00AA2EF3">
      <w:pPr>
        <w:pStyle w:val="PL"/>
        <w:rPr>
          <w:noProof w:val="0"/>
        </w:rPr>
      </w:pPr>
      <w:r w:rsidRPr="004C475C">
        <w:rPr>
          <w:noProof w:val="0"/>
        </w:rPr>
        <w:tab/>
      </w:r>
      <w:r w:rsidRPr="004C475C">
        <w:rPr>
          <w:b/>
          <w:noProof w:val="0"/>
        </w:rPr>
        <w:t>template</w:t>
      </w:r>
      <w:r w:rsidRPr="004C475C">
        <w:rPr>
          <w:noProof w:val="0"/>
        </w:rPr>
        <w:t xml:space="preserve">(encvalue) </w:t>
      </w:r>
      <w:r w:rsidRPr="004C475C">
        <w:rPr>
          <w:b/>
          <w:noProof w:val="0"/>
        </w:rPr>
        <w:t>charstring</w:t>
      </w:r>
      <w:r w:rsidRPr="004C475C">
        <w:rPr>
          <w:noProof w:val="0"/>
        </w:rPr>
        <w:t xml:space="preserve"> msg_foobar := </w:t>
      </w:r>
      <w:r w:rsidR="006D50B0" w:rsidRPr="004C475C">
        <w:rPr>
          <w:noProof w:val="0"/>
        </w:rPr>
        <w:t>"</w:t>
      </w:r>
      <w:r w:rsidRPr="004C475C">
        <w:rPr>
          <w:noProof w:val="0"/>
        </w:rPr>
        <w:t>foobar</w:t>
      </w:r>
      <w:r w:rsidR="006D50B0" w:rsidRPr="004C475C">
        <w:rPr>
          <w:noProof w:val="0"/>
        </w:rPr>
        <w:t>"</w:t>
      </w:r>
      <w:r w:rsidRPr="004C475C">
        <w:rPr>
          <w:noProof w:val="0"/>
        </w:rPr>
        <w:t>;</w:t>
      </w:r>
    </w:p>
    <w:p w14:paraId="16883CF6" w14:textId="77777777" w:rsidR="00BF61F5" w:rsidRPr="004C475C" w:rsidRDefault="00BF61F5" w:rsidP="00AA2EF3">
      <w:pPr>
        <w:pStyle w:val="PL"/>
        <w:rPr>
          <w:noProof w:val="0"/>
        </w:rPr>
      </w:pPr>
    </w:p>
    <w:p w14:paraId="0397713A" w14:textId="77777777" w:rsidR="00BF61F5" w:rsidRPr="004C475C" w:rsidRDefault="00BF61F5" w:rsidP="00AA2EF3">
      <w:pPr>
        <w:pStyle w:val="PL"/>
        <w:rPr>
          <w:noProof w:val="0"/>
        </w:rPr>
      </w:pPr>
      <w:r w:rsidRPr="004C475C">
        <w:rPr>
          <w:noProof w:val="0"/>
        </w:rPr>
        <w:tab/>
      </w:r>
      <w:r w:rsidRPr="004C475C">
        <w:rPr>
          <w:b/>
          <w:noProof w:val="0"/>
        </w:rPr>
        <w:t>function</w:t>
      </w:r>
      <w:r w:rsidRPr="004C475C">
        <w:rPr>
          <w:noProof w:val="0"/>
        </w:rPr>
        <w:t xml:space="preserve"> f_encvalue(</w:t>
      </w:r>
      <w:r w:rsidRPr="004C475C">
        <w:rPr>
          <w:b/>
          <w:noProof w:val="0"/>
        </w:rPr>
        <w:t>template</w:t>
      </w:r>
      <w:r w:rsidRPr="004C475C">
        <w:rPr>
          <w:noProof w:val="0"/>
        </w:rPr>
        <w:t xml:space="preserve">(encvalue) </w:t>
      </w:r>
      <w:r w:rsidRPr="004C475C">
        <w:rPr>
          <w:b/>
          <w:noProof w:val="0"/>
        </w:rPr>
        <w:t>charstring</w:t>
      </w:r>
      <w:r w:rsidRPr="004C475C">
        <w:rPr>
          <w:noProof w:val="0"/>
        </w:rPr>
        <w:t xml:space="preserve"> p_msg := msg_foobar) </w:t>
      </w:r>
    </w:p>
    <w:p w14:paraId="63DF78F6" w14:textId="77777777" w:rsidR="00BF61F5" w:rsidRPr="004C475C" w:rsidRDefault="00BF61F5" w:rsidP="00AA2EF3">
      <w:pPr>
        <w:pStyle w:val="PL"/>
        <w:rPr>
          <w:noProof w:val="0"/>
        </w:rPr>
      </w:pPr>
      <w:r w:rsidRPr="004C475C">
        <w:rPr>
          <w:noProof w:val="0"/>
        </w:rPr>
        <w:t xml:space="preserve">      </w:t>
      </w:r>
      <w:r w:rsidRPr="004C475C">
        <w:rPr>
          <w:b/>
          <w:noProof w:val="0"/>
        </w:rPr>
        <w:t>return</w:t>
      </w:r>
      <w:r w:rsidRPr="004C475C">
        <w:rPr>
          <w:noProof w:val="0"/>
        </w:rPr>
        <w:t xml:space="preserve"> </w:t>
      </w:r>
      <w:r w:rsidRPr="004C475C">
        <w:rPr>
          <w:b/>
          <w:noProof w:val="0"/>
        </w:rPr>
        <w:t>template</w:t>
      </w:r>
      <w:r w:rsidRPr="004C475C">
        <w:rPr>
          <w:noProof w:val="0"/>
        </w:rPr>
        <w:t xml:space="preserve">(encvalue) </w:t>
      </w:r>
      <w:r w:rsidRPr="004C475C">
        <w:rPr>
          <w:b/>
          <w:noProof w:val="0"/>
        </w:rPr>
        <w:t>charstring</w:t>
      </w:r>
      <w:r w:rsidRPr="004C475C">
        <w:rPr>
          <w:noProof w:val="0"/>
        </w:rPr>
        <w:t xml:space="preserve"> {</w:t>
      </w:r>
    </w:p>
    <w:p w14:paraId="0F306CBB" w14:textId="77777777" w:rsidR="00BF61F5" w:rsidRPr="004C475C" w:rsidRDefault="00BF61F5" w:rsidP="00AA2EF3">
      <w:pPr>
        <w:pStyle w:val="PL"/>
        <w:rPr>
          <w:noProof w:val="0"/>
        </w:rPr>
      </w:pPr>
      <w:r w:rsidRPr="004C475C">
        <w:rPr>
          <w:noProof w:val="0"/>
        </w:rPr>
        <w:tab/>
      </w:r>
      <w:r w:rsidRPr="004C475C">
        <w:rPr>
          <w:noProof w:val="0"/>
        </w:rPr>
        <w:tab/>
      </w:r>
      <w:r w:rsidRPr="004C475C">
        <w:rPr>
          <w:b/>
          <w:noProof w:val="0"/>
        </w:rPr>
        <w:t>var</w:t>
      </w:r>
      <w:r w:rsidRPr="004C475C">
        <w:rPr>
          <w:noProof w:val="0"/>
        </w:rPr>
        <w:t xml:space="preserve"> </w:t>
      </w:r>
      <w:r w:rsidRPr="004C475C">
        <w:rPr>
          <w:b/>
          <w:noProof w:val="0"/>
        </w:rPr>
        <w:t>template</w:t>
      </w:r>
      <w:r w:rsidRPr="004C475C">
        <w:rPr>
          <w:noProof w:val="0"/>
        </w:rPr>
        <w:t xml:space="preserve">(encvalue, </w:t>
      </w:r>
      <w:r w:rsidRPr="004C475C">
        <w:rPr>
          <w:b/>
          <w:noProof w:val="0"/>
        </w:rPr>
        <w:t>omit</w:t>
      </w:r>
      <w:r w:rsidRPr="004C475C">
        <w:rPr>
          <w:noProof w:val="0"/>
        </w:rPr>
        <w:t xml:space="preserve">) </w:t>
      </w:r>
      <w:r w:rsidRPr="004C475C">
        <w:rPr>
          <w:b/>
          <w:noProof w:val="0"/>
        </w:rPr>
        <w:t>charstring</w:t>
      </w:r>
      <w:r w:rsidRPr="004C475C">
        <w:rPr>
          <w:noProof w:val="0"/>
        </w:rPr>
        <w:t xml:space="preserve"> v_msg := p_msg; // allowed</w:t>
      </w:r>
    </w:p>
    <w:p w14:paraId="4FC802F9" w14:textId="77777777" w:rsidR="00BF61F5" w:rsidRPr="004C475C" w:rsidRDefault="00BF61F5" w:rsidP="00AA2EF3">
      <w:pPr>
        <w:pStyle w:val="PL"/>
        <w:rPr>
          <w:noProof w:val="0"/>
        </w:rPr>
      </w:pPr>
      <w:r w:rsidRPr="004C475C">
        <w:rPr>
          <w:noProof w:val="0"/>
        </w:rPr>
        <w:t xml:space="preserve">      </w:t>
      </w:r>
      <w:r w:rsidRPr="004C475C">
        <w:rPr>
          <w:noProof w:val="0"/>
        </w:rPr>
        <w:tab/>
      </w:r>
      <w:r w:rsidRPr="004C475C">
        <w:rPr>
          <w:b/>
          <w:noProof w:val="0"/>
        </w:rPr>
        <w:t>return</w:t>
      </w:r>
      <w:r w:rsidRPr="004C475C">
        <w:rPr>
          <w:noProof w:val="0"/>
        </w:rPr>
        <w:t xml:space="preserve"> p_msg; // allowed</w:t>
      </w:r>
    </w:p>
    <w:p w14:paraId="4726D769" w14:textId="77777777" w:rsidR="00BF61F5" w:rsidRPr="004C475C" w:rsidRDefault="00BF61F5" w:rsidP="00AA2EF3">
      <w:pPr>
        <w:pStyle w:val="PL"/>
        <w:rPr>
          <w:noProof w:val="0"/>
        </w:rPr>
      </w:pPr>
      <w:r w:rsidRPr="004C475C">
        <w:rPr>
          <w:noProof w:val="0"/>
        </w:rPr>
        <w:t xml:space="preserve">      }</w:t>
      </w:r>
    </w:p>
    <w:p w14:paraId="38229F87" w14:textId="77777777" w:rsidR="00BF61F5" w:rsidRPr="004C475C" w:rsidRDefault="00BF61F5" w:rsidP="00AA2EF3">
      <w:pPr>
        <w:pStyle w:val="PL"/>
        <w:rPr>
          <w:noProof w:val="0"/>
        </w:rPr>
      </w:pPr>
    </w:p>
    <w:p w14:paraId="234EC35B" w14:textId="77777777" w:rsidR="00BF61F5" w:rsidRPr="004C475C" w:rsidRDefault="00BF61F5" w:rsidP="00575373">
      <w:pPr>
        <w:pStyle w:val="EX"/>
      </w:pPr>
      <w:r w:rsidRPr="004C475C">
        <w:t>EXAMPLE 2:</w:t>
      </w:r>
    </w:p>
    <w:p w14:paraId="1FA92E36" w14:textId="77777777" w:rsidR="00BF61F5" w:rsidRPr="004C475C" w:rsidRDefault="00BF61F5" w:rsidP="00AA2EF3">
      <w:pPr>
        <w:pStyle w:val="PL"/>
        <w:rPr>
          <w:noProof w:val="0"/>
        </w:rPr>
      </w:pPr>
    </w:p>
    <w:p w14:paraId="385E9147" w14:textId="7FAE4C93" w:rsidR="00BF61F5" w:rsidRPr="004C475C" w:rsidRDefault="00BF61F5" w:rsidP="00AA2EF3">
      <w:pPr>
        <w:pStyle w:val="PL"/>
        <w:rPr>
          <w:noProof w:val="0"/>
        </w:rPr>
      </w:pPr>
      <w:r w:rsidRPr="004C475C">
        <w:rPr>
          <w:noProof w:val="0"/>
        </w:rPr>
        <w:tab/>
      </w:r>
      <w:r w:rsidRPr="004C475C">
        <w:rPr>
          <w:b/>
          <w:noProof w:val="0"/>
        </w:rPr>
        <w:t>template</w:t>
      </w:r>
      <w:r w:rsidRPr="004C475C">
        <w:rPr>
          <w:noProof w:val="0"/>
        </w:rPr>
        <w:t>(</w:t>
      </w:r>
      <w:r w:rsidRPr="004C475C">
        <w:rPr>
          <w:b/>
          <w:noProof w:val="0"/>
        </w:rPr>
        <w:t>omit</w:t>
      </w:r>
      <w:r w:rsidRPr="004C475C">
        <w:rPr>
          <w:noProof w:val="0"/>
        </w:rPr>
        <w:t xml:space="preserve">) </w:t>
      </w:r>
      <w:r w:rsidRPr="004C475C">
        <w:rPr>
          <w:b/>
          <w:noProof w:val="0"/>
        </w:rPr>
        <w:t>charstring</w:t>
      </w:r>
      <w:r w:rsidRPr="004C475C">
        <w:rPr>
          <w:noProof w:val="0"/>
        </w:rPr>
        <w:t xml:space="preserve"> msg_omit := </w:t>
      </w:r>
      <w:r w:rsidR="006D50B0" w:rsidRPr="004C475C">
        <w:rPr>
          <w:noProof w:val="0"/>
        </w:rPr>
        <w:t>"</w:t>
      </w:r>
      <w:r w:rsidRPr="004C475C">
        <w:rPr>
          <w:noProof w:val="0"/>
        </w:rPr>
        <w:t>foobar</w:t>
      </w:r>
      <w:r w:rsidR="006D50B0" w:rsidRPr="004C475C">
        <w:rPr>
          <w:noProof w:val="0"/>
        </w:rPr>
        <w:t>"</w:t>
      </w:r>
      <w:r w:rsidRPr="004C475C">
        <w:rPr>
          <w:noProof w:val="0"/>
        </w:rPr>
        <w:t>;</w:t>
      </w:r>
    </w:p>
    <w:p w14:paraId="1EF82B75" w14:textId="77777777" w:rsidR="00BF61F5" w:rsidRPr="004C475C" w:rsidRDefault="00BF61F5" w:rsidP="00AA2EF3">
      <w:pPr>
        <w:pStyle w:val="PL"/>
        <w:rPr>
          <w:noProof w:val="0"/>
        </w:rPr>
      </w:pPr>
      <w:r w:rsidRPr="004C475C">
        <w:rPr>
          <w:noProof w:val="0"/>
        </w:rPr>
        <w:tab/>
        <w:t>template(encvalue, omit) charstring msg_encvalue_omit := msg_omit; // allowed</w:t>
      </w:r>
    </w:p>
    <w:p w14:paraId="31A7F91A" w14:textId="77777777" w:rsidR="00BF61F5" w:rsidRPr="004C475C" w:rsidRDefault="00BF61F5" w:rsidP="00AA2EF3">
      <w:pPr>
        <w:pStyle w:val="PL"/>
        <w:rPr>
          <w:noProof w:val="0"/>
        </w:rPr>
      </w:pPr>
    </w:p>
    <w:p w14:paraId="140C2CDF" w14:textId="77777777" w:rsidR="00BF61F5" w:rsidRPr="004C475C" w:rsidRDefault="00BF61F5" w:rsidP="00AA2EF3">
      <w:pPr>
        <w:pStyle w:val="PL"/>
        <w:rPr>
          <w:noProof w:val="0"/>
        </w:rPr>
      </w:pPr>
      <w:r w:rsidRPr="004C475C">
        <w:rPr>
          <w:noProof w:val="0"/>
        </w:rPr>
        <w:tab/>
      </w:r>
      <w:r w:rsidRPr="004C475C">
        <w:rPr>
          <w:b/>
          <w:noProof w:val="0"/>
        </w:rPr>
        <w:t>function</w:t>
      </w:r>
      <w:r w:rsidRPr="004C475C">
        <w:rPr>
          <w:noProof w:val="0"/>
        </w:rPr>
        <w:t xml:space="preserve"> f_encvalue(</w:t>
      </w:r>
      <w:r w:rsidRPr="004C475C">
        <w:rPr>
          <w:b/>
          <w:noProof w:val="0"/>
        </w:rPr>
        <w:t>template</w:t>
      </w:r>
      <w:r w:rsidRPr="004C475C">
        <w:rPr>
          <w:noProof w:val="0"/>
        </w:rPr>
        <w:t xml:space="preserve">(encvalue, </w:t>
      </w:r>
      <w:r w:rsidRPr="004C475C">
        <w:rPr>
          <w:b/>
          <w:noProof w:val="0"/>
        </w:rPr>
        <w:t>omit</w:t>
      </w:r>
      <w:r w:rsidRPr="004C475C">
        <w:rPr>
          <w:noProof w:val="0"/>
        </w:rPr>
        <w:t xml:space="preserve">) </w:t>
      </w:r>
      <w:r w:rsidRPr="004C475C">
        <w:rPr>
          <w:b/>
          <w:noProof w:val="0"/>
        </w:rPr>
        <w:t>charstring</w:t>
      </w:r>
      <w:r w:rsidRPr="004C475C">
        <w:rPr>
          <w:noProof w:val="0"/>
        </w:rPr>
        <w:t xml:space="preserve"> p_msg := msg_encvalue_omit) // allowed </w:t>
      </w:r>
    </w:p>
    <w:p w14:paraId="322212FF" w14:textId="77777777" w:rsidR="00BF61F5" w:rsidRPr="004C475C" w:rsidRDefault="00BF61F5" w:rsidP="00AA2EF3">
      <w:pPr>
        <w:pStyle w:val="PL"/>
        <w:rPr>
          <w:noProof w:val="0"/>
        </w:rPr>
      </w:pPr>
      <w:r w:rsidRPr="004C475C">
        <w:rPr>
          <w:noProof w:val="0"/>
        </w:rPr>
        <w:t xml:space="preserve">      </w:t>
      </w:r>
      <w:r w:rsidRPr="004C475C">
        <w:rPr>
          <w:b/>
          <w:noProof w:val="0"/>
        </w:rPr>
        <w:t>return</w:t>
      </w:r>
      <w:r w:rsidRPr="004C475C">
        <w:rPr>
          <w:noProof w:val="0"/>
        </w:rPr>
        <w:t xml:space="preserve"> </w:t>
      </w:r>
      <w:r w:rsidRPr="004C475C">
        <w:rPr>
          <w:b/>
          <w:noProof w:val="0"/>
        </w:rPr>
        <w:t>template</w:t>
      </w:r>
      <w:r w:rsidRPr="004C475C">
        <w:rPr>
          <w:noProof w:val="0"/>
        </w:rPr>
        <w:t xml:space="preserve">(encvalue) </w:t>
      </w:r>
      <w:r w:rsidRPr="004C475C">
        <w:rPr>
          <w:b/>
          <w:noProof w:val="0"/>
        </w:rPr>
        <w:t>charstring</w:t>
      </w:r>
      <w:r w:rsidRPr="004C475C">
        <w:rPr>
          <w:noProof w:val="0"/>
        </w:rPr>
        <w:t xml:space="preserve"> {</w:t>
      </w:r>
    </w:p>
    <w:p w14:paraId="603F8C03" w14:textId="77777777" w:rsidR="00BF61F5" w:rsidRPr="004C475C" w:rsidRDefault="00BF61F5" w:rsidP="00AA2EF3">
      <w:pPr>
        <w:pStyle w:val="PL"/>
        <w:rPr>
          <w:noProof w:val="0"/>
        </w:rPr>
      </w:pPr>
      <w:r w:rsidRPr="004C475C">
        <w:rPr>
          <w:noProof w:val="0"/>
        </w:rPr>
        <w:tab/>
      </w:r>
      <w:r w:rsidRPr="004C475C">
        <w:rPr>
          <w:noProof w:val="0"/>
        </w:rPr>
        <w:tab/>
      </w:r>
      <w:r w:rsidRPr="004C475C">
        <w:rPr>
          <w:b/>
          <w:noProof w:val="0"/>
        </w:rPr>
        <w:t>var</w:t>
      </w:r>
      <w:r w:rsidRPr="004C475C">
        <w:rPr>
          <w:noProof w:val="0"/>
        </w:rPr>
        <w:t xml:space="preserve"> </w:t>
      </w:r>
      <w:r w:rsidRPr="004C475C">
        <w:rPr>
          <w:b/>
          <w:noProof w:val="0"/>
        </w:rPr>
        <w:t>template</w:t>
      </w:r>
      <w:r w:rsidRPr="004C475C">
        <w:rPr>
          <w:noProof w:val="0"/>
        </w:rPr>
        <w:t xml:space="preserve">(encvalue) </w:t>
      </w:r>
      <w:r w:rsidRPr="004C475C">
        <w:rPr>
          <w:b/>
          <w:noProof w:val="0"/>
        </w:rPr>
        <w:t>charstring</w:t>
      </w:r>
      <w:r w:rsidRPr="004C475C">
        <w:rPr>
          <w:noProof w:val="0"/>
        </w:rPr>
        <w:t xml:space="preserve"> v_msg := p_msg; // not allowed</w:t>
      </w:r>
    </w:p>
    <w:p w14:paraId="00EB44F5" w14:textId="77777777" w:rsidR="00BF61F5" w:rsidRPr="004C475C" w:rsidRDefault="00BF61F5" w:rsidP="00AA2EF3">
      <w:pPr>
        <w:pStyle w:val="PL"/>
        <w:rPr>
          <w:noProof w:val="0"/>
        </w:rPr>
      </w:pPr>
      <w:r w:rsidRPr="004C475C">
        <w:rPr>
          <w:noProof w:val="0"/>
        </w:rPr>
        <w:tab/>
      </w:r>
      <w:r w:rsidRPr="004C475C">
        <w:rPr>
          <w:noProof w:val="0"/>
        </w:rPr>
        <w:tab/>
      </w:r>
      <w:r w:rsidRPr="004C475C">
        <w:rPr>
          <w:b/>
          <w:noProof w:val="0"/>
        </w:rPr>
        <w:t>var</w:t>
      </w:r>
      <w:r w:rsidRPr="004C475C">
        <w:rPr>
          <w:noProof w:val="0"/>
        </w:rPr>
        <w:t xml:space="preserve"> </w:t>
      </w:r>
      <w:r w:rsidRPr="004C475C">
        <w:rPr>
          <w:b/>
          <w:noProof w:val="0"/>
        </w:rPr>
        <w:t>template</w:t>
      </w:r>
      <w:r w:rsidRPr="004C475C">
        <w:rPr>
          <w:noProof w:val="0"/>
        </w:rPr>
        <w:t xml:space="preserve"> </w:t>
      </w:r>
      <w:r w:rsidRPr="004C475C">
        <w:rPr>
          <w:b/>
          <w:noProof w:val="0"/>
        </w:rPr>
        <w:t>charstring</w:t>
      </w:r>
      <w:r w:rsidRPr="004C475C">
        <w:rPr>
          <w:noProof w:val="0"/>
        </w:rPr>
        <w:t xml:space="preserve"> v_msg2 := p_msg; // not allowed</w:t>
      </w:r>
    </w:p>
    <w:p w14:paraId="5CC113C3" w14:textId="77777777" w:rsidR="00BF61F5" w:rsidRPr="004C475C" w:rsidRDefault="00BF61F5" w:rsidP="00AA2EF3">
      <w:pPr>
        <w:pStyle w:val="PL"/>
        <w:rPr>
          <w:noProof w:val="0"/>
        </w:rPr>
      </w:pPr>
      <w:r w:rsidRPr="004C475C">
        <w:rPr>
          <w:noProof w:val="0"/>
        </w:rPr>
        <w:t xml:space="preserve">      </w:t>
      </w:r>
      <w:r w:rsidRPr="004C475C">
        <w:rPr>
          <w:noProof w:val="0"/>
        </w:rPr>
        <w:tab/>
      </w:r>
      <w:r w:rsidRPr="004C475C">
        <w:rPr>
          <w:b/>
          <w:noProof w:val="0"/>
        </w:rPr>
        <w:t>return</w:t>
      </w:r>
      <w:r w:rsidRPr="004C475C">
        <w:rPr>
          <w:noProof w:val="0"/>
        </w:rPr>
        <w:t xml:space="preserve"> p_msg; // not allowed</w:t>
      </w:r>
    </w:p>
    <w:p w14:paraId="762018D9" w14:textId="77777777" w:rsidR="00BF61F5" w:rsidRPr="004C475C" w:rsidRDefault="00BF61F5" w:rsidP="00AA2EF3">
      <w:pPr>
        <w:pStyle w:val="PL"/>
        <w:rPr>
          <w:noProof w:val="0"/>
        </w:rPr>
      </w:pPr>
      <w:r w:rsidRPr="004C475C">
        <w:rPr>
          <w:noProof w:val="0"/>
        </w:rPr>
        <w:t xml:space="preserve">      }</w:t>
      </w:r>
    </w:p>
    <w:p w14:paraId="48662F8C" w14:textId="77777777" w:rsidR="00BF61F5" w:rsidRPr="004C475C" w:rsidRDefault="00BF61F5" w:rsidP="00AA2EF3">
      <w:pPr>
        <w:pStyle w:val="PL"/>
        <w:rPr>
          <w:noProof w:val="0"/>
        </w:rPr>
      </w:pPr>
    </w:p>
    <w:p w14:paraId="133AEB4C" w14:textId="3142BC81" w:rsidR="00BF61F5" w:rsidRPr="004C475C" w:rsidRDefault="00BF61F5" w:rsidP="008D6988">
      <w:pPr>
        <w:pStyle w:val="berschrift3"/>
      </w:pPr>
      <w:bookmarkStart w:id="88" w:name="_Toc39486362"/>
      <w:r w:rsidRPr="004C475C">
        <w:t>5.6.2</w:t>
      </w:r>
      <w:r w:rsidR="004E3B41" w:rsidRPr="004C475C">
        <w:tab/>
      </w:r>
      <w:r w:rsidRPr="004C475C">
        <w:t>Encoding Mutation Annotation</w:t>
      </w:r>
      <w:bookmarkEnd w:id="88"/>
    </w:p>
    <w:p w14:paraId="6C7D3301" w14:textId="0BAD2F36" w:rsidR="00B12600" w:rsidRPr="004C475C" w:rsidRDefault="00B12600" w:rsidP="00B12600">
      <w:pPr>
        <w:pStyle w:val="berschrift4"/>
      </w:pPr>
      <w:bookmarkStart w:id="89" w:name="_Toc39486363"/>
      <w:r w:rsidRPr="004C475C">
        <w:t>5.6.2.0</w:t>
      </w:r>
      <w:r w:rsidR="004E3B41" w:rsidRPr="004C475C">
        <w:tab/>
      </w:r>
      <w:r w:rsidRPr="004C475C">
        <w:t>Description</w:t>
      </w:r>
      <w:bookmarkEnd w:id="89"/>
    </w:p>
    <w:p w14:paraId="5661897E" w14:textId="77777777" w:rsidR="00BF61F5" w:rsidRPr="004C475C" w:rsidRDefault="00BF61F5" w:rsidP="00BF61F5">
      <w:r w:rsidRPr="004C475C">
        <w:t>In encodable value templates, it is allowed to add a mutation annotation to parts of the template which is applied during encoding of the annotated part as a post-processing step to the original result produced by the encoder for that part.</w:t>
      </w:r>
    </w:p>
    <w:p w14:paraId="76E47A2A" w14:textId="77777777" w:rsidR="00BF61F5" w:rsidRPr="004C475C" w:rsidRDefault="00BF61F5" w:rsidP="004A6D84">
      <w:pPr>
        <w:keepNext/>
        <w:keepLines/>
        <w:rPr>
          <w:b/>
          <w:i/>
          <w:szCs w:val="24"/>
        </w:rPr>
      </w:pPr>
      <w:r w:rsidRPr="004C475C">
        <w:rPr>
          <w:b/>
          <w:i/>
          <w:szCs w:val="24"/>
        </w:rPr>
        <w:lastRenderedPageBreak/>
        <w:t>Syntactical Structure</w:t>
      </w:r>
    </w:p>
    <w:p w14:paraId="362FA3D4" w14:textId="77777777" w:rsidR="00BF61F5" w:rsidRPr="004C475C" w:rsidRDefault="00BF61F5" w:rsidP="00BF61F5">
      <w:pPr>
        <w:rPr>
          <w:i/>
        </w:rPr>
      </w:pPr>
      <w:r w:rsidRPr="004C475C">
        <w:rPr>
          <w:szCs w:val="24"/>
        </w:rPr>
        <w:t xml:space="preserve">[ </w:t>
      </w:r>
      <w:r w:rsidRPr="004C475C">
        <w:rPr>
          <w:i/>
        </w:rPr>
        <w:t>TemplateInstance</w:t>
      </w:r>
      <w:r w:rsidRPr="004C475C">
        <w:t xml:space="preserve"> ] (</w:t>
      </w:r>
      <w:r w:rsidRPr="004C475C">
        <w:rPr>
          <w:b/>
        </w:rPr>
        <w:t>@mutation</w:t>
      </w:r>
      <w:r w:rsidRPr="004C475C">
        <w:t xml:space="preserve"> | </w:t>
      </w:r>
      <w:r w:rsidRPr="004C475C">
        <w:rPr>
          <w:b/>
        </w:rPr>
        <w:t xml:space="preserve">@mutation_o </w:t>
      </w:r>
      <w:r w:rsidRPr="004C475C">
        <w:t xml:space="preserve">| </w:t>
      </w:r>
      <w:r w:rsidRPr="004C475C">
        <w:rPr>
          <w:b/>
        </w:rPr>
        <w:t xml:space="preserve">@mutation_unichar </w:t>
      </w:r>
      <w:r w:rsidRPr="004C475C">
        <w:t xml:space="preserve">[ "(" </w:t>
      </w:r>
      <w:r w:rsidRPr="004C475C">
        <w:rPr>
          <w:i/>
        </w:rPr>
        <w:t>StringEncoding</w:t>
      </w:r>
      <w:r w:rsidRPr="004C475C">
        <w:t xml:space="preserve"> ")" ]) </w:t>
      </w:r>
      <w:r w:rsidRPr="004C475C">
        <w:rPr>
          <w:i/>
        </w:rPr>
        <w:t>Expression</w:t>
      </w:r>
    </w:p>
    <w:p w14:paraId="5CACDE8B" w14:textId="77777777" w:rsidR="00BF61F5" w:rsidRPr="004C475C" w:rsidRDefault="00BF61F5" w:rsidP="00BF61F5">
      <w:pPr>
        <w:rPr>
          <w:b/>
          <w:i/>
          <w:szCs w:val="24"/>
        </w:rPr>
      </w:pPr>
      <w:r w:rsidRPr="004C475C">
        <w:rPr>
          <w:b/>
          <w:i/>
          <w:szCs w:val="24"/>
        </w:rPr>
        <w:t>Semantic Description</w:t>
      </w:r>
    </w:p>
    <w:p w14:paraId="6EE2753A" w14:textId="77777777" w:rsidR="00BF61F5" w:rsidRPr="004C475C" w:rsidRDefault="00BF61F5" w:rsidP="00BF61F5">
      <w:pPr>
        <w:rPr>
          <w:szCs w:val="24"/>
        </w:rPr>
      </w:pPr>
      <w:r w:rsidRPr="004C475C">
        <w:rPr>
          <w:szCs w:val="24"/>
        </w:rPr>
        <w:t xml:space="preserve">The family of mutation annotations </w:t>
      </w:r>
      <w:r w:rsidRPr="004C475C">
        <w:rPr>
          <w:b/>
          <w:szCs w:val="24"/>
        </w:rPr>
        <w:t>@mutation</w:t>
      </w:r>
      <w:r w:rsidRPr="004C475C">
        <w:rPr>
          <w:szCs w:val="24"/>
        </w:rPr>
        <w:t xml:space="preserve">, </w:t>
      </w:r>
      <w:r w:rsidRPr="004C475C">
        <w:rPr>
          <w:b/>
          <w:szCs w:val="24"/>
        </w:rPr>
        <w:t>@mutation_o</w:t>
      </w:r>
      <w:r w:rsidRPr="004C475C">
        <w:rPr>
          <w:szCs w:val="24"/>
        </w:rPr>
        <w:t xml:space="preserve"> and </w:t>
      </w:r>
      <w:r w:rsidRPr="004C475C">
        <w:rPr>
          <w:b/>
          <w:szCs w:val="24"/>
        </w:rPr>
        <w:t>@mutation_unichar</w:t>
      </w:r>
      <w:r w:rsidRPr="004C475C">
        <w:rPr>
          <w:szCs w:val="24"/>
        </w:rPr>
        <w:t xml:space="preserve"> are template expressions which conform to the </w:t>
      </w:r>
      <w:r w:rsidRPr="004C475C">
        <w:rPr>
          <w:b/>
          <w:szCs w:val="24"/>
        </w:rPr>
        <w:t>encvalue</w:t>
      </w:r>
      <w:r w:rsidRPr="004C475C">
        <w:rPr>
          <w:szCs w:val="24"/>
        </w:rPr>
        <w:t xml:space="preserve"> template restriction.</w:t>
      </w:r>
    </w:p>
    <w:p w14:paraId="00B82025" w14:textId="77777777" w:rsidR="00BF61F5" w:rsidRPr="004C475C" w:rsidRDefault="00BF61F5" w:rsidP="00BF61F5">
      <w:pPr>
        <w:rPr>
          <w:szCs w:val="24"/>
        </w:rPr>
      </w:pPr>
      <w:r w:rsidRPr="004C475C">
        <w:rPr>
          <w:szCs w:val="24"/>
        </w:rPr>
        <w:t xml:space="preserve">If the </w:t>
      </w:r>
      <w:r w:rsidRPr="004C475C">
        <w:rPr>
          <w:i/>
          <w:szCs w:val="24"/>
        </w:rPr>
        <w:t>TemplateInstance</w:t>
      </w:r>
      <w:r w:rsidRPr="004C475C">
        <w:rPr>
          <w:szCs w:val="24"/>
        </w:rPr>
        <w:t xml:space="preserve"> has the </w:t>
      </w:r>
      <w:r w:rsidRPr="004C475C">
        <w:rPr>
          <w:b/>
          <w:szCs w:val="24"/>
        </w:rPr>
        <w:t>omit</w:t>
      </w:r>
      <w:r w:rsidRPr="004C475C">
        <w:rPr>
          <w:szCs w:val="24"/>
        </w:rPr>
        <w:t xml:space="preserve"> template restriction, then the resulting encodable value template has the restriction </w:t>
      </w:r>
      <w:r w:rsidRPr="004C475C">
        <w:rPr>
          <w:b/>
          <w:szCs w:val="24"/>
        </w:rPr>
        <w:t>(encvalue,omit)</w:t>
      </w:r>
      <w:r w:rsidRPr="004C475C">
        <w:rPr>
          <w:szCs w:val="24"/>
        </w:rPr>
        <w:t xml:space="preserve">. If the </w:t>
      </w:r>
      <w:r w:rsidRPr="004C475C">
        <w:rPr>
          <w:i/>
          <w:szCs w:val="24"/>
        </w:rPr>
        <w:t>TemplateInstance</w:t>
      </w:r>
      <w:r w:rsidRPr="004C475C">
        <w:rPr>
          <w:szCs w:val="24"/>
        </w:rPr>
        <w:t xml:space="preserve"> has the </w:t>
      </w:r>
      <w:r w:rsidRPr="004C475C">
        <w:rPr>
          <w:b/>
          <w:szCs w:val="24"/>
        </w:rPr>
        <w:t>(value)</w:t>
      </w:r>
      <w:r w:rsidRPr="004C475C">
        <w:rPr>
          <w:szCs w:val="24"/>
        </w:rPr>
        <w:t xml:space="preserve"> or </w:t>
      </w:r>
      <w:r w:rsidRPr="004C475C">
        <w:rPr>
          <w:b/>
          <w:szCs w:val="24"/>
        </w:rPr>
        <w:t>(encvalue)</w:t>
      </w:r>
      <w:r w:rsidRPr="004C475C">
        <w:rPr>
          <w:szCs w:val="24"/>
        </w:rPr>
        <w:t xml:space="preserve"> restriction, the resulting encodable value template has the restriction </w:t>
      </w:r>
      <w:r w:rsidRPr="004C475C">
        <w:rPr>
          <w:b/>
          <w:szCs w:val="24"/>
        </w:rPr>
        <w:t>(encvalue)</w:t>
      </w:r>
      <w:r w:rsidRPr="004C475C">
        <w:rPr>
          <w:szCs w:val="24"/>
        </w:rPr>
        <w:t xml:space="preserve">. Encodable templates with the </w:t>
      </w:r>
      <w:r w:rsidRPr="004C475C">
        <w:rPr>
          <w:b/>
          <w:szCs w:val="24"/>
        </w:rPr>
        <w:t>(encvalue)</w:t>
      </w:r>
      <w:r w:rsidRPr="004C475C">
        <w:rPr>
          <w:szCs w:val="24"/>
        </w:rPr>
        <w:t xml:space="preserve"> restriction can be safely assigned to mandatory fields while templates with the </w:t>
      </w:r>
      <w:r w:rsidRPr="004C475C">
        <w:rPr>
          <w:b/>
          <w:szCs w:val="24"/>
        </w:rPr>
        <w:t>(encvalue,omit)</w:t>
      </w:r>
      <w:r w:rsidRPr="004C475C">
        <w:rPr>
          <w:szCs w:val="24"/>
        </w:rPr>
        <w:t xml:space="preserve"> restriction can also be assigned to optional fields.</w:t>
      </w:r>
    </w:p>
    <w:p w14:paraId="32B5D879" w14:textId="12A22AF3" w:rsidR="00BF61F5" w:rsidRPr="004C475C" w:rsidRDefault="00BF61F5" w:rsidP="00BF61F5">
      <w:pPr>
        <w:rPr>
          <w:szCs w:val="24"/>
        </w:rPr>
      </w:pPr>
      <w:r w:rsidRPr="004C475C">
        <w:rPr>
          <w:szCs w:val="24"/>
        </w:rPr>
        <w:t xml:space="preserve">If one of the mutation annotation keywords occurs to the right of a </w:t>
      </w:r>
      <w:r w:rsidRPr="004C475C">
        <w:rPr>
          <w:i/>
          <w:szCs w:val="24"/>
        </w:rPr>
        <w:t>TemplateInstance</w:t>
      </w:r>
      <w:r w:rsidRPr="004C475C">
        <w:rPr>
          <w:szCs w:val="24"/>
        </w:rPr>
        <w:t xml:space="preserve">, then the </w:t>
      </w:r>
      <w:r w:rsidRPr="004C475C">
        <w:rPr>
          <w:i/>
          <w:szCs w:val="24"/>
        </w:rPr>
        <w:t>Expression</w:t>
      </w:r>
      <w:r w:rsidRPr="004C475C">
        <w:rPr>
          <w:szCs w:val="24"/>
        </w:rPr>
        <w:t xml:space="preserve"> on the right side of the mutation annotation keyword can use the keyword </w:t>
      </w:r>
      <w:r w:rsidRPr="004C475C">
        <w:rPr>
          <w:b/>
          <w:szCs w:val="24"/>
        </w:rPr>
        <w:t>value</w:t>
      </w:r>
      <w:r w:rsidRPr="004C475C">
        <w:rPr>
          <w:szCs w:val="24"/>
        </w:rPr>
        <w:t xml:space="preserve"> as an implicit formal parameter to reference the encoded value of that </w:t>
      </w:r>
      <w:r w:rsidRPr="004C475C">
        <w:rPr>
          <w:i/>
          <w:szCs w:val="24"/>
        </w:rPr>
        <w:t>TemplateInstance</w:t>
      </w:r>
      <w:r w:rsidRPr="004C475C">
        <w:rPr>
          <w:szCs w:val="24"/>
        </w:rPr>
        <w:t xml:space="preserve">. If the </w:t>
      </w:r>
      <w:r w:rsidRPr="004C475C">
        <w:rPr>
          <w:i/>
          <w:szCs w:val="24"/>
        </w:rPr>
        <w:t>Expression</w:t>
      </w:r>
      <w:r w:rsidRPr="004C475C">
        <w:rPr>
          <w:szCs w:val="24"/>
        </w:rPr>
        <w:t xml:space="preserve"> does not need to reference the encoded value, then the </w:t>
      </w:r>
      <w:r w:rsidRPr="004C475C">
        <w:rPr>
          <w:i/>
          <w:szCs w:val="24"/>
        </w:rPr>
        <w:t>TemplateInstance</w:t>
      </w:r>
      <w:r w:rsidRPr="004C475C">
        <w:rPr>
          <w:szCs w:val="24"/>
        </w:rPr>
        <w:t xml:space="preserve"> may be omitted.</w:t>
      </w:r>
    </w:p>
    <w:p w14:paraId="053E7A2C" w14:textId="1E0A9A2F" w:rsidR="00BF61F5" w:rsidRPr="004C475C" w:rsidRDefault="00BF61F5" w:rsidP="00BF61F5">
      <w:pPr>
        <w:rPr>
          <w:szCs w:val="24"/>
        </w:rPr>
      </w:pPr>
      <w:r w:rsidRPr="004C475C">
        <w:rPr>
          <w:szCs w:val="24"/>
        </w:rPr>
        <w:t xml:space="preserve">If the </w:t>
      </w:r>
      <w:r w:rsidRPr="004C475C">
        <w:rPr>
          <w:b/>
          <w:szCs w:val="24"/>
        </w:rPr>
        <w:t>@</w:t>
      </w:r>
      <w:r w:rsidRPr="004C475C">
        <w:rPr>
          <w:b/>
        </w:rPr>
        <w:t>mutation</w:t>
      </w:r>
      <w:r w:rsidRPr="004C475C">
        <w:rPr>
          <w:szCs w:val="24"/>
        </w:rPr>
        <w:t xml:space="preserve"> keyword is used, then the </w:t>
      </w:r>
      <w:r w:rsidRPr="004C475C">
        <w:rPr>
          <w:b/>
          <w:szCs w:val="24"/>
        </w:rPr>
        <w:t>value</w:t>
      </w:r>
      <w:r w:rsidRPr="004C475C">
        <w:rPr>
          <w:szCs w:val="24"/>
        </w:rPr>
        <w:t xml:space="preserve"> keyword refers to an expression of type </w:t>
      </w:r>
      <w:r w:rsidRPr="004C475C">
        <w:rPr>
          <w:b/>
          <w:szCs w:val="24"/>
        </w:rPr>
        <w:t>bitstring</w:t>
      </w:r>
      <w:r w:rsidRPr="004C475C">
        <w:rPr>
          <w:szCs w:val="24"/>
        </w:rPr>
        <w:t xml:space="preserve"> and the </w:t>
      </w:r>
      <w:r w:rsidRPr="004C475C">
        <w:rPr>
          <w:i/>
          <w:szCs w:val="24"/>
        </w:rPr>
        <w:t>Expression</w:t>
      </w:r>
      <w:r w:rsidRPr="004C475C">
        <w:rPr>
          <w:szCs w:val="24"/>
        </w:rPr>
        <w:t xml:space="preserve"> shall evaluate to a value of type </w:t>
      </w:r>
      <w:r w:rsidRPr="004C475C">
        <w:rPr>
          <w:b/>
          <w:szCs w:val="24"/>
        </w:rPr>
        <w:t>bitstring</w:t>
      </w:r>
      <w:r w:rsidRPr="004C475C">
        <w:rPr>
          <w:szCs w:val="24"/>
        </w:rPr>
        <w:t>.</w:t>
      </w:r>
    </w:p>
    <w:p w14:paraId="48E18B4A" w14:textId="593109C7" w:rsidR="00BF61F5" w:rsidRPr="004C475C" w:rsidRDefault="00BF61F5" w:rsidP="00BF61F5">
      <w:pPr>
        <w:rPr>
          <w:szCs w:val="24"/>
        </w:rPr>
      </w:pPr>
      <w:r w:rsidRPr="004C475C">
        <w:rPr>
          <w:szCs w:val="24"/>
        </w:rPr>
        <w:t xml:space="preserve">If the </w:t>
      </w:r>
      <w:r w:rsidRPr="004C475C">
        <w:rPr>
          <w:b/>
          <w:szCs w:val="24"/>
        </w:rPr>
        <w:t>@</w:t>
      </w:r>
      <w:r w:rsidRPr="004C475C">
        <w:rPr>
          <w:b/>
        </w:rPr>
        <w:t>mutation_o</w:t>
      </w:r>
      <w:r w:rsidRPr="004C475C">
        <w:rPr>
          <w:szCs w:val="24"/>
        </w:rPr>
        <w:t xml:space="preserve"> keyword is used, then the </w:t>
      </w:r>
      <w:r w:rsidRPr="004C475C">
        <w:rPr>
          <w:b/>
          <w:szCs w:val="24"/>
        </w:rPr>
        <w:t>value</w:t>
      </w:r>
      <w:r w:rsidRPr="004C475C">
        <w:rPr>
          <w:szCs w:val="24"/>
        </w:rPr>
        <w:t xml:space="preserve"> keyword refers to an expression of type </w:t>
      </w:r>
      <w:r w:rsidRPr="004C475C">
        <w:rPr>
          <w:b/>
          <w:szCs w:val="24"/>
        </w:rPr>
        <w:t>octetstring</w:t>
      </w:r>
      <w:r w:rsidRPr="004C475C">
        <w:rPr>
          <w:szCs w:val="24"/>
        </w:rPr>
        <w:t xml:space="preserve"> and the </w:t>
      </w:r>
      <w:r w:rsidRPr="004C475C">
        <w:rPr>
          <w:i/>
          <w:szCs w:val="24"/>
        </w:rPr>
        <w:t>Expression</w:t>
      </w:r>
      <w:r w:rsidRPr="004C475C">
        <w:rPr>
          <w:szCs w:val="24"/>
        </w:rPr>
        <w:t xml:space="preserve"> shall evaluate to a value of type </w:t>
      </w:r>
      <w:r w:rsidRPr="004C475C">
        <w:rPr>
          <w:b/>
          <w:szCs w:val="24"/>
        </w:rPr>
        <w:t>octetstring</w:t>
      </w:r>
      <w:r w:rsidRPr="004C475C">
        <w:rPr>
          <w:szCs w:val="24"/>
        </w:rPr>
        <w:t>.</w:t>
      </w:r>
    </w:p>
    <w:p w14:paraId="0FA978E7" w14:textId="632A433A" w:rsidR="00BF61F5" w:rsidRPr="004C475C" w:rsidRDefault="00BF61F5" w:rsidP="00E918B6">
      <w:pPr>
        <w:keepNext/>
        <w:keepLines/>
        <w:rPr>
          <w:szCs w:val="24"/>
        </w:rPr>
      </w:pPr>
      <w:r w:rsidRPr="004C475C">
        <w:rPr>
          <w:szCs w:val="24"/>
        </w:rPr>
        <w:t>If the @</w:t>
      </w:r>
      <w:r w:rsidRPr="004C475C">
        <w:rPr>
          <w:b/>
          <w:szCs w:val="24"/>
        </w:rPr>
        <w:t>mutation_unichar</w:t>
      </w:r>
      <w:r w:rsidRPr="004C475C">
        <w:rPr>
          <w:szCs w:val="24"/>
        </w:rPr>
        <w:t xml:space="preserve"> keyword is used, then the </w:t>
      </w:r>
      <w:r w:rsidRPr="004C475C">
        <w:rPr>
          <w:b/>
          <w:szCs w:val="24"/>
        </w:rPr>
        <w:t>value</w:t>
      </w:r>
      <w:r w:rsidRPr="004C475C">
        <w:rPr>
          <w:szCs w:val="24"/>
        </w:rPr>
        <w:t xml:space="preserve"> keyword refers to an expression of type </w:t>
      </w:r>
      <w:r w:rsidRPr="004C475C">
        <w:rPr>
          <w:b/>
          <w:szCs w:val="24"/>
        </w:rPr>
        <w:t>universal charstring</w:t>
      </w:r>
      <w:r w:rsidRPr="004C475C">
        <w:rPr>
          <w:szCs w:val="24"/>
        </w:rPr>
        <w:t xml:space="preserve"> and the </w:t>
      </w:r>
      <w:r w:rsidRPr="004C475C">
        <w:rPr>
          <w:i/>
          <w:szCs w:val="24"/>
        </w:rPr>
        <w:t>Expression</w:t>
      </w:r>
      <w:r w:rsidRPr="004C475C">
        <w:rPr>
          <w:szCs w:val="24"/>
        </w:rPr>
        <w:t xml:space="preserve"> shall evaluate to a value of type </w:t>
      </w:r>
      <w:r w:rsidRPr="004C475C">
        <w:rPr>
          <w:b/>
          <w:szCs w:val="24"/>
        </w:rPr>
        <w:t>universal charstring</w:t>
      </w:r>
      <w:r w:rsidRPr="004C475C">
        <w:rPr>
          <w:szCs w:val="24"/>
        </w:rPr>
        <w:t xml:space="preserve">. If a different string encoding than the default </w:t>
      </w:r>
      <w:r w:rsidR="006D50B0" w:rsidRPr="004C475C">
        <w:rPr>
          <w:szCs w:val="24"/>
        </w:rPr>
        <w:t>"</w:t>
      </w:r>
      <w:r w:rsidRPr="004C475C">
        <w:rPr>
          <w:szCs w:val="24"/>
        </w:rPr>
        <w:t>UTF-8</w:t>
      </w:r>
      <w:r w:rsidR="006D50B0" w:rsidRPr="004C475C">
        <w:rPr>
          <w:szCs w:val="24"/>
        </w:rPr>
        <w:t>"</w:t>
      </w:r>
      <w:r w:rsidRPr="004C475C">
        <w:rPr>
          <w:szCs w:val="24"/>
        </w:rPr>
        <w:t xml:space="preserve"> is used for the universal charstring, then this string encoding is given as an additional </w:t>
      </w:r>
      <w:r w:rsidRPr="004C475C">
        <w:rPr>
          <w:i/>
          <w:szCs w:val="24"/>
        </w:rPr>
        <w:t>StringEncoding</w:t>
      </w:r>
      <w:r w:rsidRPr="004C475C">
        <w:rPr>
          <w:szCs w:val="24"/>
        </w:rPr>
        <w:t xml:space="preserve"> operand in parenthesis after the </w:t>
      </w:r>
      <w:r w:rsidRPr="004C475C">
        <w:rPr>
          <w:b/>
          <w:szCs w:val="24"/>
        </w:rPr>
        <w:t>@mutation_unichar</w:t>
      </w:r>
      <w:r w:rsidRPr="004C475C">
        <w:rPr>
          <w:szCs w:val="24"/>
        </w:rPr>
        <w:t xml:space="preserve"> keyword.</w:t>
      </w:r>
    </w:p>
    <w:p w14:paraId="738FFDFF" w14:textId="77777777" w:rsidR="00BF61F5" w:rsidRPr="004C475C" w:rsidRDefault="00BF61F5" w:rsidP="00BF61F5">
      <w:pPr>
        <w:rPr>
          <w:szCs w:val="24"/>
        </w:rPr>
      </w:pPr>
      <w:r w:rsidRPr="004C475C">
        <w:rPr>
          <w:szCs w:val="24"/>
        </w:rPr>
        <w:t xml:space="preserve">When an encoder processes a value template that is a mutation annotation with a </w:t>
      </w:r>
      <w:r w:rsidRPr="004C475C">
        <w:rPr>
          <w:i/>
          <w:szCs w:val="24"/>
        </w:rPr>
        <w:t>TemplateInstance</w:t>
      </w:r>
      <w:r w:rsidRPr="004C475C">
        <w:rPr>
          <w:szCs w:val="24"/>
        </w:rPr>
        <w:t xml:space="preserve">, it will first encode that </w:t>
      </w:r>
      <w:r w:rsidRPr="004C475C">
        <w:rPr>
          <w:i/>
          <w:szCs w:val="24"/>
        </w:rPr>
        <w:t>TemplateInstance</w:t>
      </w:r>
      <w:r w:rsidRPr="004C475C">
        <w:rPr>
          <w:szCs w:val="24"/>
        </w:rPr>
        <w:t xml:space="preserve"> into a sub-message. It will then transform that sub-message into a TTCN-3 string value of the appropriate type (depending on which mutation annotation is used) and then invoke the evaluation of the mutation </w:t>
      </w:r>
      <w:r w:rsidRPr="004C475C">
        <w:rPr>
          <w:i/>
          <w:szCs w:val="24"/>
        </w:rPr>
        <w:t>Expression</w:t>
      </w:r>
      <w:r w:rsidRPr="004C475C">
        <w:rPr>
          <w:szCs w:val="24"/>
        </w:rPr>
        <w:t xml:space="preserve">, using the transformed string value as an actual parameter of the formal parameter </w:t>
      </w:r>
      <w:r w:rsidRPr="004C475C">
        <w:rPr>
          <w:b/>
          <w:szCs w:val="24"/>
        </w:rPr>
        <w:t>value</w:t>
      </w:r>
      <w:r w:rsidRPr="004C475C">
        <w:rPr>
          <w:szCs w:val="24"/>
        </w:rPr>
        <w:t>. The result of the evaluation is transformed back to a sub-message which is then used instead of the original sub-message as part of the resulting message.</w:t>
      </w:r>
    </w:p>
    <w:p w14:paraId="761015CC" w14:textId="77777777" w:rsidR="00BF61F5" w:rsidRPr="004C475C" w:rsidRDefault="00BF61F5" w:rsidP="00BF61F5">
      <w:pPr>
        <w:rPr>
          <w:szCs w:val="24"/>
        </w:rPr>
      </w:pPr>
      <w:r w:rsidRPr="004C475C">
        <w:rPr>
          <w:szCs w:val="24"/>
        </w:rPr>
        <w:t xml:space="preserve">When an encoder processes a value template that is a mutation annotation without a </w:t>
      </w:r>
      <w:r w:rsidRPr="004C475C">
        <w:rPr>
          <w:i/>
          <w:szCs w:val="24"/>
        </w:rPr>
        <w:t>TemplateInstance</w:t>
      </w:r>
      <w:r w:rsidRPr="004C475C">
        <w:rPr>
          <w:szCs w:val="24"/>
        </w:rPr>
        <w:t xml:space="preserve">, it will evaluate the mutation </w:t>
      </w:r>
      <w:r w:rsidRPr="004C475C">
        <w:rPr>
          <w:i/>
          <w:szCs w:val="24"/>
        </w:rPr>
        <w:t>Expression</w:t>
      </w:r>
      <w:r w:rsidRPr="004C475C">
        <w:rPr>
          <w:szCs w:val="24"/>
        </w:rPr>
        <w:t xml:space="preserve"> and transform the resulting value to a sub-message which is then used as the part of the message corresponding to the encoded value.</w:t>
      </w:r>
    </w:p>
    <w:p w14:paraId="62211E2E" w14:textId="77777777" w:rsidR="00BF61F5" w:rsidRPr="004C475C" w:rsidRDefault="00BF61F5" w:rsidP="00BF61F5">
      <w:pPr>
        <w:rPr>
          <w:szCs w:val="24"/>
        </w:rPr>
      </w:pPr>
      <w:r w:rsidRPr="004C475C">
        <w:rPr>
          <w:szCs w:val="24"/>
        </w:rPr>
        <w:t xml:space="preserve">If the </w:t>
      </w:r>
      <w:r w:rsidRPr="004C475C">
        <w:rPr>
          <w:b/>
          <w:szCs w:val="24"/>
        </w:rPr>
        <w:t>@mutation_o</w:t>
      </w:r>
      <w:r w:rsidRPr="004C475C">
        <w:rPr>
          <w:szCs w:val="24"/>
        </w:rPr>
        <w:t xml:space="preserve"> keyword is used, the sub-message is transformed into a left-aligned </w:t>
      </w:r>
      <w:r w:rsidRPr="004C475C">
        <w:rPr>
          <w:b/>
          <w:szCs w:val="24"/>
        </w:rPr>
        <w:t>octetstring</w:t>
      </w:r>
      <w:r w:rsidRPr="004C475C">
        <w:rPr>
          <w:szCs w:val="24"/>
        </w:rPr>
        <w:t xml:space="preserve"> before transformation, so that if the sub-message does not have a bit-length divisible by 8, the appropriate amount of padding bits are the least significant bits of the least significant octet of the </w:t>
      </w:r>
      <w:r w:rsidRPr="004C475C">
        <w:rPr>
          <w:b/>
          <w:szCs w:val="24"/>
        </w:rPr>
        <w:t>octetstring</w:t>
      </w:r>
      <w:r w:rsidRPr="004C475C">
        <w:rPr>
          <w:szCs w:val="24"/>
        </w:rPr>
        <w:t>. The bit-content of the whole octetstring that is the result of the evaluation will be used as the resulting sub-message.</w:t>
      </w:r>
    </w:p>
    <w:p w14:paraId="2B8FBA48" w14:textId="047FE65F" w:rsidR="00BF61F5" w:rsidRPr="004C475C" w:rsidRDefault="00BF61F5" w:rsidP="00BF61F5">
      <w:pPr>
        <w:rPr>
          <w:szCs w:val="24"/>
        </w:rPr>
      </w:pPr>
      <w:r w:rsidRPr="004C475C">
        <w:rPr>
          <w:szCs w:val="24"/>
        </w:rPr>
        <w:t xml:space="preserve">If the </w:t>
      </w:r>
      <w:r w:rsidRPr="004C475C">
        <w:rPr>
          <w:b/>
          <w:szCs w:val="24"/>
        </w:rPr>
        <w:t>@mutation_unichar</w:t>
      </w:r>
      <w:r w:rsidRPr="004C475C">
        <w:rPr>
          <w:szCs w:val="24"/>
        </w:rPr>
        <w:t xml:space="preserve"> keyword is used, the sub-message is transformed depending on the given </w:t>
      </w:r>
      <w:r w:rsidRPr="004C475C">
        <w:rPr>
          <w:i/>
          <w:szCs w:val="24"/>
        </w:rPr>
        <w:t>StringEncoding</w:t>
      </w:r>
      <w:r w:rsidRPr="004C475C">
        <w:rPr>
          <w:szCs w:val="24"/>
        </w:rPr>
        <w:t xml:space="preserve"> into a </w:t>
      </w:r>
      <w:r w:rsidR="00E043E7" w:rsidRPr="004C475C">
        <w:rPr>
          <w:b/>
          <w:szCs w:val="24"/>
        </w:rPr>
        <w:t>universal</w:t>
      </w:r>
      <w:r w:rsidRPr="004C475C">
        <w:rPr>
          <w:b/>
          <w:szCs w:val="24"/>
        </w:rPr>
        <w:t xml:space="preserve"> charstring</w:t>
      </w:r>
      <w:r w:rsidRPr="004C475C">
        <w:rPr>
          <w:szCs w:val="24"/>
        </w:rPr>
        <w:t xml:space="preserve">. The transformed sub-message </w:t>
      </w:r>
      <w:r w:rsidR="008D6988" w:rsidRPr="004C475C">
        <w:rPr>
          <w:szCs w:val="24"/>
        </w:rPr>
        <w:t>should</w:t>
      </w:r>
      <w:r w:rsidRPr="004C475C">
        <w:rPr>
          <w:szCs w:val="24"/>
        </w:rPr>
        <w:t xml:space="preserve"> be byte-aligned and have a bit-length that is consistent with the given </w:t>
      </w:r>
      <w:r w:rsidRPr="004C475C">
        <w:rPr>
          <w:i/>
          <w:szCs w:val="24"/>
        </w:rPr>
        <w:t>StringEncoding</w:t>
      </w:r>
      <w:r w:rsidRPr="004C475C">
        <w:rPr>
          <w:szCs w:val="24"/>
        </w:rPr>
        <w:t xml:space="preserve"> and otherwise an error will be produced. The result of the evaluation is a </w:t>
      </w:r>
      <w:r w:rsidRPr="004C475C">
        <w:rPr>
          <w:b/>
          <w:szCs w:val="24"/>
        </w:rPr>
        <w:t>universal charstring</w:t>
      </w:r>
      <w:r w:rsidRPr="004C475C">
        <w:rPr>
          <w:szCs w:val="24"/>
        </w:rPr>
        <w:t xml:space="preserve"> that is transformed into a sub-message by using the given </w:t>
      </w:r>
      <w:r w:rsidRPr="004C475C">
        <w:rPr>
          <w:i/>
          <w:szCs w:val="24"/>
        </w:rPr>
        <w:t>StringEncoding</w:t>
      </w:r>
      <w:r w:rsidRPr="004C475C">
        <w:rPr>
          <w:szCs w:val="24"/>
        </w:rPr>
        <w:t xml:space="preserve"> to encode it into a byte-aligned binary representation.</w:t>
      </w:r>
    </w:p>
    <w:p w14:paraId="43EA2164" w14:textId="77777777" w:rsidR="00BF61F5" w:rsidRPr="004C475C" w:rsidRDefault="00BF61F5" w:rsidP="00BF61F5">
      <w:pPr>
        <w:rPr>
          <w:b/>
          <w:i/>
        </w:rPr>
      </w:pPr>
      <w:r w:rsidRPr="004C475C">
        <w:rPr>
          <w:b/>
          <w:i/>
        </w:rPr>
        <w:t>Restrictions</w:t>
      </w:r>
    </w:p>
    <w:p w14:paraId="080FCCE0" w14:textId="77777777" w:rsidR="00BF61F5" w:rsidRPr="004C475C" w:rsidRDefault="00BF61F5" w:rsidP="004E3B41">
      <w:pPr>
        <w:pStyle w:val="BL"/>
        <w:numPr>
          <w:ilvl w:val="0"/>
          <w:numId w:val="50"/>
        </w:numPr>
      </w:pPr>
      <w:r w:rsidRPr="004C475C">
        <w:t xml:space="preserve">The </w:t>
      </w:r>
      <w:r w:rsidRPr="004C475C">
        <w:rPr>
          <w:i/>
        </w:rPr>
        <w:t>Expression</w:t>
      </w:r>
      <w:r w:rsidRPr="004C475C">
        <w:t xml:space="preserve"> shall conform to the restrictions given in clause 16.4.1 and shall not use any functions with a runs on clause.</w:t>
      </w:r>
    </w:p>
    <w:p w14:paraId="61337528" w14:textId="320226A0" w:rsidR="00BF61F5" w:rsidRPr="004C475C" w:rsidRDefault="00BF61F5" w:rsidP="004E3B41">
      <w:pPr>
        <w:pStyle w:val="BL"/>
        <w:numPr>
          <w:ilvl w:val="0"/>
          <w:numId w:val="50"/>
        </w:numPr>
      </w:pPr>
      <w:r w:rsidRPr="004C475C">
        <w:t xml:space="preserve">The </w:t>
      </w:r>
      <w:r w:rsidRPr="004C475C">
        <w:rPr>
          <w:i/>
        </w:rPr>
        <w:t>TemplateInstance</w:t>
      </w:r>
      <w:r w:rsidRPr="004C475C">
        <w:t xml:space="preserve"> shall be an encodable value.</w:t>
      </w:r>
    </w:p>
    <w:p w14:paraId="0E2259D3" w14:textId="77777777" w:rsidR="00BF61F5" w:rsidRPr="004C475C" w:rsidRDefault="00BF61F5" w:rsidP="004E3B41">
      <w:pPr>
        <w:pStyle w:val="BL"/>
        <w:numPr>
          <w:ilvl w:val="0"/>
          <w:numId w:val="50"/>
        </w:numPr>
      </w:pPr>
      <w:r w:rsidRPr="004C475C">
        <w:t xml:space="preserve">The </w:t>
      </w:r>
      <w:r w:rsidRPr="004C475C">
        <w:rPr>
          <w:b/>
        </w:rPr>
        <w:t>value</w:t>
      </w:r>
      <w:r w:rsidRPr="004C475C">
        <w:t xml:space="preserve"> keyword shall not be used inside the </w:t>
      </w:r>
      <w:r w:rsidRPr="004C475C">
        <w:rPr>
          <w:i/>
        </w:rPr>
        <w:t>Expression</w:t>
      </w:r>
      <w:r w:rsidRPr="004C475C">
        <w:t xml:space="preserve"> if no </w:t>
      </w:r>
      <w:r w:rsidRPr="004C475C">
        <w:rPr>
          <w:i/>
        </w:rPr>
        <w:t>TemplateInstance</w:t>
      </w:r>
      <w:r w:rsidRPr="004C475C">
        <w:t xml:space="preserve"> is given.</w:t>
      </w:r>
    </w:p>
    <w:p w14:paraId="23C213AD" w14:textId="24432C4D" w:rsidR="00BF61F5" w:rsidRPr="004C475C" w:rsidRDefault="0023458C" w:rsidP="004A6D84">
      <w:pPr>
        <w:pStyle w:val="berschrift4"/>
      </w:pPr>
      <w:bookmarkStart w:id="90" w:name="clause_CommOps_SendOp"/>
      <w:bookmarkStart w:id="91" w:name="_Toc39486364"/>
      <w:r w:rsidRPr="004C475C">
        <w:lastRenderedPageBreak/>
        <w:t>5.6.2.1</w:t>
      </w:r>
      <w:r w:rsidR="004E3B41" w:rsidRPr="004C475C">
        <w:tab/>
      </w:r>
      <w:r w:rsidR="00862FEF" w:rsidRPr="004C475C">
        <w:t>Modifications to ETSI ES 201 873-1, c</w:t>
      </w:r>
      <w:r w:rsidR="00BF61F5" w:rsidRPr="004C475C">
        <w:t>lause 22.2.1</w:t>
      </w:r>
      <w:bookmarkEnd w:id="90"/>
      <w:r w:rsidRPr="004C475C">
        <w:t xml:space="preserve"> (</w:t>
      </w:r>
      <w:r w:rsidR="00BF61F5" w:rsidRPr="004C475C">
        <w:t>The Send operation</w:t>
      </w:r>
      <w:r w:rsidRPr="004C475C">
        <w:t>)</w:t>
      </w:r>
      <w:bookmarkEnd w:id="91"/>
    </w:p>
    <w:p w14:paraId="40A2F85D" w14:textId="54CF3E2F" w:rsidR="00862FEF" w:rsidRPr="004C475C" w:rsidRDefault="00862FEF" w:rsidP="004A6D84">
      <w:pPr>
        <w:keepNext/>
        <w:keepLines/>
      </w:pPr>
      <w:r w:rsidRPr="004C475C">
        <w:t>The strike-through text shall be replaced by the underlined text as below:</w:t>
      </w:r>
    </w:p>
    <w:p w14:paraId="67798A78" w14:textId="77777777" w:rsidR="00BF61F5" w:rsidRPr="004C475C" w:rsidRDefault="00BF61F5" w:rsidP="007A7B56">
      <w:pPr>
        <w:rPr>
          <w:b/>
          <w:i/>
        </w:rPr>
      </w:pPr>
      <w:r w:rsidRPr="004C475C">
        <w:rPr>
          <w:b/>
          <w:i/>
        </w:rPr>
        <w:t>Restrictions</w:t>
      </w:r>
    </w:p>
    <w:p w14:paraId="3CC20765" w14:textId="77777777" w:rsidR="00BF61F5" w:rsidRPr="004C475C" w:rsidRDefault="00BF61F5" w:rsidP="00BF61F5">
      <w:pPr>
        <w:pStyle w:val="B10"/>
        <w:ind w:left="1134"/>
        <w:rPr>
          <w:strike/>
        </w:rPr>
      </w:pPr>
      <w:r w:rsidRPr="004C475C">
        <w:rPr>
          <w:strike/>
        </w:rPr>
        <w:t>a)</w:t>
      </w:r>
      <w:r w:rsidRPr="004C475C">
        <w:rPr>
          <w:strike/>
        </w:rPr>
        <w:tab/>
        <w:t xml:space="preserve">The TemplateInstance (and all parts of it) shall have a specific value i.e. the use of matching mechanisms such as </w:t>
      </w:r>
      <w:r w:rsidRPr="004C475C">
        <w:rPr>
          <w:i/>
          <w:strike/>
        </w:rPr>
        <w:t>AnyValue</w:t>
      </w:r>
      <w:r w:rsidRPr="004C475C">
        <w:rPr>
          <w:strike/>
        </w:rPr>
        <w:t xml:space="preserve"> is not allowed.</w:t>
      </w:r>
    </w:p>
    <w:p w14:paraId="7AA27372" w14:textId="77777777" w:rsidR="00BF61F5" w:rsidRPr="004C475C" w:rsidRDefault="00BF61F5" w:rsidP="00BF61F5">
      <w:pPr>
        <w:pStyle w:val="B10"/>
        <w:ind w:left="1134"/>
        <w:rPr>
          <w:u w:val="single"/>
        </w:rPr>
      </w:pPr>
      <w:r w:rsidRPr="004C475C">
        <w:rPr>
          <w:u w:val="single"/>
        </w:rPr>
        <w:t>a)</w:t>
      </w:r>
      <w:r w:rsidRPr="004C475C">
        <w:rPr>
          <w:u w:val="single"/>
        </w:rPr>
        <w:tab/>
        <w:t xml:space="preserve">The </w:t>
      </w:r>
      <w:r w:rsidRPr="004C475C">
        <w:rPr>
          <w:i/>
          <w:u w:val="single"/>
        </w:rPr>
        <w:t>TemplateInstance</w:t>
      </w:r>
      <w:r w:rsidRPr="004C475C">
        <w:rPr>
          <w:u w:val="single"/>
        </w:rPr>
        <w:t xml:space="preserve"> shall be an encodable value, i.e. the use of matching mechanisms such as </w:t>
      </w:r>
      <w:r w:rsidRPr="004C475C">
        <w:rPr>
          <w:i/>
          <w:u w:val="single"/>
        </w:rPr>
        <w:t>AnyValue</w:t>
      </w:r>
      <w:r w:rsidRPr="004C475C">
        <w:rPr>
          <w:u w:val="single"/>
        </w:rPr>
        <w:t xml:space="preserve"> is not allowed.</w:t>
      </w:r>
    </w:p>
    <w:p w14:paraId="7241841B" w14:textId="05304014" w:rsidR="00BF61F5" w:rsidRPr="004C475C" w:rsidRDefault="0023458C" w:rsidP="008D6988">
      <w:pPr>
        <w:pStyle w:val="berschrift4"/>
        <w:rPr>
          <w:rFonts w:cs="Arial"/>
          <w:b/>
        </w:rPr>
      </w:pPr>
      <w:bookmarkStart w:id="92" w:name="clause_CommOps_Call"/>
      <w:bookmarkStart w:id="93" w:name="_Toc39486365"/>
      <w:r w:rsidRPr="004C475C">
        <w:t>5.6.2.2</w:t>
      </w:r>
      <w:r w:rsidR="004E3B41" w:rsidRPr="004C475C">
        <w:tab/>
      </w:r>
      <w:r w:rsidRPr="004C475C">
        <w:t>Modifications to ETSI ES 201 873-1, c</w:t>
      </w:r>
      <w:r w:rsidR="00BF61F5" w:rsidRPr="004C475C">
        <w:rPr>
          <w:rFonts w:cs="Arial"/>
        </w:rPr>
        <w:t>lause 22.3.1</w:t>
      </w:r>
      <w:bookmarkEnd w:id="92"/>
      <w:r w:rsidRPr="004C475C">
        <w:rPr>
          <w:rFonts w:cs="Arial"/>
        </w:rPr>
        <w:t xml:space="preserve"> (</w:t>
      </w:r>
      <w:r w:rsidR="00BF61F5" w:rsidRPr="004C475C">
        <w:rPr>
          <w:rFonts w:cs="Arial"/>
        </w:rPr>
        <w:t>The Call operation</w:t>
      </w:r>
      <w:r w:rsidRPr="004C475C">
        <w:rPr>
          <w:rFonts w:cs="Arial"/>
        </w:rPr>
        <w:t>)</w:t>
      </w:r>
      <w:bookmarkEnd w:id="93"/>
    </w:p>
    <w:p w14:paraId="1CC67F81" w14:textId="77777777" w:rsidR="00862FEF" w:rsidRPr="004C475C" w:rsidRDefault="00862FEF" w:rsidP="00862FEF">
      <w:r w:rsidRPr="004C475C">
        <w:t>The strike-through text shall be replaced by the underlined text as below:</w:t>
      </w:r>
    </w:p>
    <w:p w14:paraId="473CD603" w14:textId="77777777" w:rsidR="007A7B56" w:rsidRPr="004C475C" w:rsidRDefault="007A7B56" w:rsidP="007A7B56">
      <w:pPr>
        <w:rPr>
          <w:b/>
          <w:i/>
        </w:rPr>
      </w:pPr>
      <w:r w:rsidRPr="004C475C">
        <w:rPr>
          <w:b/>
          <w:i/>
        </w:rPr>
        <w:t>Restrictions</w:t>
      </w:r>
    </w:p>
    <w:p w14:paraId="04B809C6" w14:textId="77777777" w:rsidR="00BF61F5" w:rsidRPr="004C475C" w:rsidRDefault="00BF61F5" w:rsidP="00BF61F5">
      <w:pPr>
        <w:pStyle w:val="B10"/>
        <w:ind w:left="1276"/>
        <w:rPr>
          <w:strike/>
        </w:rPr>
      </w:pPr>
      <w:r w:rsidRPr="004C475C">
        <w:rPr>
          <w:strike/>
        </w:rPr>
        <w:t>b)</w:t>
      </w:r>
      <w:r w:rsidRPr="004C475C">
        <w:rPr>
          <w:strike/>
        </w:rPr>
        <w:tab/>
        <w:t xml:space="preserve">All </w:t>
      </w:r>
      <w:r w:rsidRPr="004C475C">
        <w:rPr>
          <w:rFonts w:ascii="Courier New" w:hAnsi="Courier New"/>
          <w:b/>
          <w:strike/>
        </w:rPr>
        <w:t>in</w:t>
      </w:r>
      <w:r w:rsidRPr="004C475C">
        <w:rPr>
          <w:strike/>
        </w:rPr>
        <w:t xml:space="preserve"> and </w:t>
      </w:r>
      <w:r w:rsidRPr="004C475C">
        <w:rPr>
          <w:rFonts w:ascii="Courier New" w:hAnsi="Courier New"/>
          <w:b/>
          <w:strike/>
        </w:rPr>
        <w:t>inout</w:t>
      </w:r>
      <w:r w:rsidRPr="004C475C">
        <w:rPr>
          <w:strike/>
        </w:rPr>
        <w:t xml:space="preserve"> parameters of the signature shall have a specific value i.e. the use of matching mechanisms such as </w:t>
      </w:r>
      <w:r w:rsidRPr="004C475C">
        <w:rPr>
          <w:i/>
          <w:strike/>
        </w:rPr>
        <w:t>AnyValue</w:t>
      </w:r>
      <w:r w:rsidRPr="004C475C">
        <w:rPr>
          <w:strike/>
        </w:rPr>
        <w:t xml:space="preserve"> is not allowed.</w:t>
      </w:r>
    </w:p>
    <w:p w14:paraId="235BA322" w14:textId="77777777" w:rsidR="00BF61F5" w:rsidRPr="004C475C" w:rsidRDefault="00BF61F5" w:rsidP="00BF61F5">
      <w:pPr>
        <w:pStyle w:val="B10"/>
        <w:ind w:left="1276"/>
        <w:rPr>
          <w:u w:val="single"/>
        </w:rPr>
      </w:pPr>
      <w:r w:rsidRPr="004C475C">
        <w:rPr>
          <w:u w:val="single"/>
        </w:rPr>
        <w:t>b)</w:t>
      </w:r>
      <w:r w:rsidRPr="004C475C">
        <w:rPr>
          <w:u w:val="single"/>
        </w:rPr>
        <w:tab/>
        <w:t xml:space="preserve">All </w:t>
      </w:r>
      <w:r w:rsidRPr="004C475C">
        <w:rPr>
          <w:rFonts w:ascii="Courier New" w:hAnsi="Courier New"/>
          <w:b/>
          <w:u w:val="single"/>
        </w:rPr>
        <w:t>in</w:t>
      </w:r>
      <w:r w:rsidRPr="004C475C">
        <w:rPr>
          <w:u w:val="single"/>
        </w:rPr>
        <w:t xml:space="preserve"> and </w:t>
      </w:r>
      <w:r w:rsidRPr="004C475C">
        <w:rPr>
          <w:rFonts w:ascii="Courier New" w:hAnsi="Courier New"/>
          <w:b/>
          <w:u w:val="single"/>
        </w:rPr>
        <w:t>inout</w:t>
      </w:r>
      <w:r w:rsidRPr="004C475C">
        <w:rPr>
          <w:u w:val="single"/>
        </w:rPr>
        <w:t xml:space="preserve"> parameters of the signature shall be an encodable value, i.e. the use of matching mechanisms such as </w:t>
      </w:r>
      <w:r w:rsidRPr="004C475C">
        <w:rPr>
          <w:i/>
          <w:u w:val="single"/>
        </w:rPr>
        <w:t>AnyValue</w:t>
      </w:r>
      <w:r w:rsidRPr="004C475C">
        <w:rPr>
          <w:u w:val="single"/>
        </w:rPr>
        <w:t xml:space="preserve"> is not allowed.</w:t>
      </w:r>
    </w:p>
    <w:p w14:paraId="20146264" w14:textId="1D322D03" w:rsidR="00BF61F5" w:rsidRPr="004C475C" w:rsidRDefault="0023458C" w:rsidP="00E918B6">
      <w:pPr>
        <w:pStyle w:val="berschrift4"/>
        <w:rPr>
          <w:rFonts w:cs="Arial"/>
        </w:rPr>
      </w:pPr>
      <w:bookmarkStart w:id="94" w:name="clause_CommOps_ReplyOp"/>
      <w:bookmarkStart w:id="95" w:name="_Toc39486366"/>
      <w:r w:rsidRPr="004C475C">
        <w:t>5.6.2.3</w:t>
      </w:r>
      <w:r w:rsidR="004E3B41" w:rsidRPr="004C475C">
        <w:tab/>
      </w:r>
      <w:r w:rsidRPr="004C475C">
        <w:t>Modifications to ETSI ES 201 873-1, c</w:t>
      </w:r>
      <w:r w:rsidR="00BF61F5" w:rsidRPr="004C475C">
        <w:rPr>
          <w:rFonts w:cs="Arial"/>
        </w:rPr>
        <w:t>lause 22.3.3</w:t>
      </w:r>
      <w:bookmarkEnd w:id="94"/>
      <w:r w:rsidRPr="004C475C">
        <w:rPr>
          <w:rFonts w:cs="Arial"/>
        </w:rPr>
        <w:t xml:space="preserve"> (</w:t>
      </w:r>
      <w:r w:rsidR="00BF61F5" w:rsidRPr="004C475C">
        <w:rPr>
          <w:rFonts w:cs="Arial"/>
        </w:rPr>
        <w:t>The Reply operation</w:t>
      </w:r>
      <w:r w:rsidRPr="004C475C">
        <w:rPr>
          <w:rFonts w:cs="Arial"/>
        </w:rPr>
        <w:t>)</w:t>
      </w:r>
      <w:bookmarkEnd w:id="95"/>
    </w:p>
    <w:p w14:paraId="204F5D36" w14:textId="77777777" w:rsidR="00862FEF" w:rsidRPr="004C475C" w:rsidRDefault="00862FEF" w:rsidP="00E918B6">
      <w:pPr>
        <w:keepNext/>
      </w:pPr>
      <w:r w:rsidRPr="004C475C">
        <w:t>The strike-through text shall be replaced by the underlined text as below:</w:t>
      </w:r>
    </w:p>
    <w:p w14:paraId="5BAC106D" w14:textId="77777777" w:rsidR="007A7B56" w:rsidRPr="004C475C" w:rsidRDefault="007A7B56" w:rsidP="007A7B56">
      <w:pPr>
        <w:rPr>
          <w:b/>
          <w:i/>
        </w:rPr>
      </w:pPr>
      <w:r w:rsidRPr="004C475C">
        <w:rPr>
          <w:b/>
          <w:i/>
        </w:rPr>
        <w:t>Restrictions</w:t>
      </w:r>
    </w:p>
    <w:p w14:paraId="6D9D1254" w14:textId="77777777" w:rsidR="00BF61F5" w:rsidRPr="004C475C" w:rsidRDefault="00BF61F5" w:rsidP="00BF61F5">
      <w:pPr>
        <w:pStyle w:val="B10"/>
        <w:ind w:left="1134" w:hanging="425"/>
        <w:rPr>
          <w:strike/>
        </w:rPr>
      </w:pPr>
      <w:r w:rsidRPr="004C475C">
        <w:rPr>
          <w:strike/>
        </w:rPr>
        <w:t>c)</w:t>
      </w:r>
      <w:r w:rsidRPr="004C475C">
        <w:rPr>
          <w:strike/>
        </w:rPr>
        <w:tab/>
        <w:t xml:space="preserve">All </w:t>
      </w:r>
      <w:r w:rsidRPr="004C475C">
        <w:rPr>
          <w:rFonts w:ascii="Courier New" w:hAnsi="Courier New"/>
          <w:b/>
          <w:strike/>
        </w:rPr>
        <w:t>out</w:t>
      </w:r>
      <w:r w:rsidRPr="004C475C">
        <w:rPr>
          <w:strike/>
        </w:rPr>
        <w:t xml:space="preserve"> and </w:t>
      </w:r>
      <w:r w:rsidRPr="004C475C">
        <w:rPr>
          <w:rFonts w:ascii="Courier New" w:hAnsi="Courier New"/>
          <w:b/>
          <w:strike/>
        </w:rPr>
        <w:t>inout</w:t>
      </w:r>
      <w:r w:rsidRPr="004C475C">
        <w:rPr>
          <w:strike/>
        </w:rPr>
        <w:t xml:space="preserve"> parameters of the signature shall have a specific value i.e. the use of matching mechanisms such as </w:t>
      </w:r>
      <w:r w:rsidRPr="004C475C">
        <w:rPr>
          <w:i/>
          <w:strike/>
        </w:rPr>
        <w:t>AnyValue</w:t>
      </w:r>
      <w:r w:rsidRPr="004C475C">
        <w:rPr>
          <w:strike/>
        </w:rPr>
        <w:t xml:space="preserve"> is not allowed.</w:t>
      </w:r>
    </w:p>
    <w:p w14:paraId="3DD517E0" w14:textId="77777777" w:rsidR="00BF61F5" w:rsidRPr="004C475C" w:rsidRDefault="00BF61F5" w:rsidP="00BF61F5">
      <w:pPr>
        <w:pStyle w:val="B10"/>
        <w:ind w:left="1134" w:hanging="425"/>
        <w:rPr>
          <w:u w:val="single"/>
        </w:rPr>
      </w:pPr>
      <w:r w:rsidRPr="004C475C">
        <w:rPr>
          <w:u w:val="single"/>
        </w:rPr>
        <w:t>c)</w:t>
      </w:r>
      <w:r w:rsidRPr="004C475C">
        <w:rPr>
          <w:u w:val="single"/>
        </w:rPr>
        <w:tab/>
        <w:t xml:space="preserve">All </w:t>
      </w:r>
      <w:r w:rsidRPr="004C475C">
        <w:rPr>
          <w:rFonts w:ascii="Courier New" w:hAnsi="Courier New"/>
          <w:b/>
          <w:u w:val="single"/>
        </w:rPr>
        <w:t>out</w:t>
      </w:r>
      <w:r w:rsidRPr="004C475C">
        <w:rPr>
          <w:u w:val="single"/>
        </w:rPr>
        <w:t xml:space="preserve"> and </w:t>
      </w:r>
      <w:r w:rsidRPr="004C475C">
        <w:rPr>
          <w:rFonts w:ascii="Courier New" w:hAnsi="Courier New"/>
          <w:b/>
          <w:u w:val="single"/>
        </w:rPr>
        <w:t>inout</w:t>
      </w:r>
      <w:r w:rsidRPr="004C475C">
        <w:rPr>
          <w:u w:val="single"/>
        </w:rPr>
        <w:t xml:space="preserve"> parameters of the signature shall be encodable values i.e. the use of matching mechanisms such as </w:t>
      </w:r>
      <w:r w:rsidRPr="004C475C">
        <w:rPr>
          <w:i/>
          <w:u w:val="single"/>
        </w:rPr>
        <w:t>AnyValue</w:t>
      </w:r>
      <w:r w:rsidRPr="004C475C">
        <w:rPr>
          <w:u w:val="single"/>
        </w:rPr>
        <w:t xml:space="preserve"> is not allowed.</w:t>
      </w:r>
    </w:p>
    <w:p w14:paraId="3301D3DA" w14:textId="77777777" w:rsidR="00BF61F5" w:rsidRPr="004C475C" w:rsidRDefault="00BF61F5" w:rsidP="00BF61F5">
      <w:pPr>
        <w:pStyle w:val="B10"/>
        <w:ind w:left="1134" w:hanging="425"/>
        <w:rPr>
          <w:strike/>
        </w:rPr>
      </w:pPr>
      <w:r w:rsidRPr="004C475C">
        <w:rPr>
          <w:strike/>
        </w:rPr>
        <w:t>g)</w:t>
      </w:r>
      <w:r w:rsidRPr="004C475C">
        <w:rPr>
          <w:strike/>
        </w:rPr>
        <w:tab/>
        <w:t xml:space="preserve">The </w:t>
      </w:r>
      <w:r w:rsidRPr="004C475C">
        <w:rPr>
          <w:i/>
          <w:strike/>
        </w:rPr>
        <w:t>TemplateBody</w:t>
      </w:r>
      <w:r w:rsidRPr="004C475C">
        <w:rPr>
          <w:strike/>
        </w:rPr>
        <w:t xml:space="preserve"> in the </w:t>
      </w:r>
      <w:r w:rsidRPr="004C475C">
        <w:rPr>
          <w:rFonts w:ascii="Courier New" w:hAnsi="Courier New" w:cs="Courier New"/>
          <w:b/>
          <w:strike/>
        </w:rPr>
        <w:t>value</w:t>
      </w:r>
      <w:r w:rsidRPr="004C475C">
        <w:rPr>
          <w:strike/>
        </w:rPr>
        <w:t xml:space="preserve"> clause shall conform to the template(value) restriction and it shall be type</w:t>
      </w:r>
      <w:r w:rsidRPr="004C475C">
        <w:rPr>
          <w:strike/>
        </w:rPr>
        <w:noBreakHyphen/>
        <w:t xml:space="preserve">compatible with the return type specified in the signature of the procedure to which the </w:t>
      </w:r>
      <w:r w:rsidRPr="004C475C">
        <w:rPr>
          <w:rFonts w:ascii="Courier New" w:hAnsi="Courier New"/>
          <w:b/>
          <w:strike/>
        </w:rPr>
        <w:t>reply</w:t>
      </w:r>
      <w:r w:rsidRPr="004C475C">
        <w:rPr>
          <w:strike/>
        </w:rPr>
        <w:t xml:space="preserve"> operation belongs.</w:t>
      </w:r>
    </w:p>
    <w:p w14:paraId="6829261D" w14:textId="77777777" w:rsidR="00BF61F5" w:rsidRPr="004C475C" w:rsidRDefault="00BF61F5" w:rsidP="00BF61F5">
      <w:pPr>
        <w:pStyle w:val="B10"/>
        <w:ind w:left="1134" w:hanging="425"/>
        <w:rPr>
          <w:u w:val="single"/>
        </w:rPr>
      </w:pPr>
      <w:r w:rsidRPr="004C475C">
        <w:rPr>
          <w:u w:val="single"/>
        </w:rPr>
        <w:t>g)</w:t>
      </w:r>
      <w:r w:rsidRPr="004C475C">
        <w:rPr>
          <w:u w:val="single"/>
        </w:rPr>
        <w:tab/>
        <w:t xml:space="preserve">The </w:t>
      </w:r>
      <w:r w:rsidRPr="004C475C">
        <w:rPr>
          <w:i/>
          <w:u w:val="single"/>
        </w:rPr>
        <w:t>TemplateBody</w:t>
      </w:r>
      <w:r w:rsidRPr="004C475C">
        <w:rPr>
          <w:u w:val="single"/>
        </w:rPr>
        <w:t xml:space="preserve"> in the </w:t>
      </w:r>
      <w:r w:rsidRPr="004C475C">
        <w:rPr>
          <w:rFonts w:ascii="Courier New" w:hAnsi="Courier New" w:cs="Courier New"/>
          <w:b/>
          <w:u w:val="single"/>
        </w:rPr>
        <w:t>value</w:t>
      </w:r>
      <w:r w:rsidRPr="004C475C">
        <w:rPr>
          <w:u w:val="single"/>
        </w:rPr>
        <w:t xml:space="preserve"> clause shall be an encodable value and it shall be type</w:t>
      </w:r>
      <w:r w:rsidRPr="004C475C">
        <w:rPr>
          <w:u w:val="single"/>
        </w:rPr>
        <w:noBreakHyphen/>
        <w:t xml:space="preserve">compatible with the return type specified in the signature of the procedure to which the </w:t>
      </w:r>
      <w:r w:rsidRPr="004C475C">
        <w:rPr>
          <w:rFonts w:ascii="Courier New" w:hAnsi="Courier New"/>
          <w:b/>
          <w:u w:val="single"/>
        </w:rPr>
        <w:t>reply</w:t>
      </w:r>
      <w:r w:rsidRPr="004C475C">
        <w:rPr>
          <w:u w:val="single"/>
        </w:rPr>
        <w:t xml:space="preserve"> operation belongs.</w:t>
      </w:r>
    </w:p>
    <w:p w14:paraId="03A71795" w14:textId="238BDC3E" w:rsidR="00BF61F5" w:rsidRPr="004C475C" w:rsidRDefault="0023458C" w:rsidP="008D6988">
      <w:pPr>
        <w:pStyle w:val="berschrift4"/>
        <w:rPr>
          <w:rFonts w:cs="Arial"/>
        </w:rPr>
      </w:pPr>
      <w:bookmarkStart w:id="96" w:name="clause_CommOps_RaiseOp"/>
      <w:bookmarkStart w:id="97" w:name="_Toc39486367"/>
      <w:r w:rsidRPr="004C475C">
        <w:t>5.6.2.4</w:t>
      </w:r>
      <w:r w:rsidR="004E3B41" w:rsidRPr="004C475C">
        <w:tab/>
      </w:r>
      <w:r w:rsidRPr="004C475C">
        <w:t>Modifications to ETSI ES 201 873-1, c</w:t>
      </w:r>
      <w:r w:rsidR="00BF61F5" w:rsidRPr="004C475C">
        <w:rPr>
          <w:rFonts w:cs="Arial"/>
        </w:rPr>
        <w:t>lause 22.3.5</w:t>
      </w:r>
      <w:bookmarkEnd w:id="96"/>
      <w:r w:rsidRPr="004C475C">
        <w:rPr>
          <w:rFonts w:cs="Arial"/>
        </w:rPr>
        <w:t xml:space="preserve"> (</w:t>
      </w:r>
      <w:r w:rsidR="00BF61F5" w:rsidRPr="004C475C">
        <w:rPr>
          <w:rFonts w:cs="Arial"/>
        </w:rPr>
        <w:t>The Raise operation</w:t>
      </w:r>
      <w:r w:rsidRPr="004C475C">
        <w:rPr>
          <w:rFonts w:cs="Arial"/>
        </w:rPr>
        <w:t>)</w:t>
      </w:r>
      <w:bookmarkEnd w:id="97"/>
    </w:p>
    <w:p w14:paraId="13B01058" w14:textId="77777777" w:rsidR="00862FEF" w:rsidRPr="004C475C" w:rsidRDefault="00862FEF" w:rsidP="00862FEF">
      <w:r w:rsidRPr="004C475C">
        <w:t>The strike-through text shall be replaced by the underlined text as below:</w:t>
      </w:r>
    </w:p>
    <w:p w14:paraId="3C405FC2" w14:textId="77777777" w:rsidR="00BF61F5" w:rsidRPr="004C475C" w:rsidRDefault="00BF61F5" w:rsidP="00BF61F5">
      <w:pPr>
        <w:ind w:left="426"/>
        <w:rPr>
          <w:strike/>
          <w:color w:val="000000"/>
        </w:rPr>
      </w:pPr>
      <w:r w:rsidRPr="004C475C">
        <w:rPr>
          <w:strike/>
          <w:color w:val="000000"/>
        </w:rPr>
        <w:t xml:space="preserve">The value part of the </w:t>
      </w:r>
      <w:r w:rsidRPr="004C475C">
        <w:rPr>
          <w:rFonts w:ascii="Courier New" w:hAnsi="Courier New"/>
          <w:b/>
          <w:strike/>
          <w:color w:val="000000"/>
        </w:rPr>
        <w:t>raise</w:t>
      </w:r>
      <w:r w:rsidRPr="004C475C">
        <w:rPr>
          <w:strike/>
          <w:color w:val="000000"/>
        </w:rPr>
        <w:t xml:space="preserve"> operation consists of the signature reference followed by the exception value.</w:t>
      </w:r>
    </w:p>
    <w:p w14:paraId="0CA66AE6" w14:textId="77777777" w:rsidR="00BF61F5" w:rsidRPr="004C475C" w:rsidRDefault="00BF61F5" w:rsidP="00BF61F5">
      <w:pPr>
        <w:ind w:left="426"/>
        <w:rPr>
          <w:color w:val="000000"/>
          <w:u w:val="single"/>
        </w:rPr>
      </w:pPr>
      <w:r w:rsidRPr="004C475C">
        <w:rPr>
          <w:color w:val="000000"/>
          <w:u w:val="single"/>
        </w:rPr>
        <w:t xml:space="preserve">The value part of the </w:t>
      </w:r>
      <w:r w:rsidRPr="004C475C">
        <w:rPr>
          <w:rFonts w:ascii="Courier New" w:hAnsi="Courier New"/>
          <w:b/>
          <w:color w:val="000000"/>
          <w:u w:val="single"/>
        </w:rPr>
        <w:t>raise</w:t>
      </w:r>
      <w:r w:rsidRPr="004C475C">
        <w:rPr>
          <w:color w:val="000000"/>
          <w:u w:val="single"/>
        </w:rPr>
        <w:t xml:space="preserve"> operation consists of the signature reference followed by the exception </w:t>
      </w:r>
      <w:r w:rsidRPr="004C475C">
        <w:rPr>
          <w:i/>
          <w:color w:val="000000"/>
          <w:u w:val="single"/>
        </w:rPr>
        <w:t>TemplateInstance</w:t>
      </w:r>
      <w:r w:rsidRPr="004C475C">
        <w:rPr>
          <w:color w:val="000000"/>
          <w:u w:val="single"/>
        </w:rPr>
        <w:t>.</w:t>
      </w:r>
    </w:p>
    <w:p w14:paraId="675FAFBA" w14:textId="77777777" w:rsidR="00BF61F5" w:rsidRPr="004C475C" w:rsidRDefault="00BF61F5" w:rsidP="00BF61F5">
      <w:pPr>
        <w:ind w:left="426"/>
        <w:rPr>
          <w:strike/>
          <w:color w:val="000000"/>
        </w:rPr>
      </w:pPr>
      <w:r w:rsidRPr="004C475C">
        <w:rPr>
          <w:strike/>
          <w:color w:val="000000"/>
        </w:rPr>
        <w:t xml:space="preserve">Exceptions are specified as types. Therefore the exception value may either be derived from a template conforming to the template(value) restriction or be the value resulting from an expression (which of course can be an explicit value). The optional type field in the value specification to the </w:t>
      </w:r>
      <w:r w:rsidRPr="004C475C">
        <w:rPr>
          <w:rFonts w:ascii="Courier New" w:hAnsi="Courier New"/>
          <w:b/>
          <w:strike/>
          <w:color w:val="000000"/>
        </w:rPr>
        <w:t>raise</w:t>
      </w:r>
      <w:r w:rsidRPr="004C475C">
        <w:rPr>
          <w:strike/>
          <w:color w:val="000000"/>
        </w:rPr>
        <w:t xml:space="preserve"> operation shall be used in cases where it is necessary to avoid any ambiguity of the type of the value being sent.</w:t>
      </w:r>
    </w:p>
    <w:p w14:paraId="5CE558EC" w14:textId="77777777" w:rsidR="00BF61F5" w:rsidRPr="004C475C" w:rsidRDefault="00BF61F5" w:rsidP="00BF61F5">
      <w:pPr>
        <w:ind w:left="426"/>
        <w:rPr>
          <w:color w:val="000000"/>
          <w:u w:val="single"/>
        </w:rPr>
      </w:pPr>
      <w:r w:rsidRPr="004C475C">
        <w:rPr>
          <w:color w:val="000000"/>
          <w:u w:val="single"/>
        </w:rPr>
        <w:t xml:space="preserve">Exception types are specified in the referenced </w:t>
      </w:r>
      <w:r w:rsidRPr="004C475C">
        <w:rPr>
          <w:i/>
          <w:color w:val="000000"/>
          <w:u w:val="single"/>
        </w:rPr>
        <w:t xml:space="preserve">Signature </w:t>
      </w:r>
      <w:r w:rsidRPr="004C475C">
        <w:rPr>
          <w:color w:val="000000"/>
          <w:u w:val="single"/>
        </w:rPr>
        <w:t xml:space="preserve">declaration. The exception given to the raise operation shall be an encodable value. In cases where it is necessary to avoid any ambiguity of the type of the value being sent, the </w:t>
      </w:r>
      <w:r w:rsidRPr="004C475C">
        <w:rPr>
          <w:i/>
          <w:color w:val="000000"/>
          <w:u w:val="single"/>
        </w:rPr>
        <w:t>TemplateInstance</w:t>
      </w:r>
      <w:r w:rsidRPr="004C475C">
        <w:rPr>
          <w:color w:val="000000"/>
          <w:u w:val="single"/>
        </w:rPr>
        <w:t xml:space="preserve"> shall use the inline template syntax with the exception type as prefix.</w:t>
      </w:r>
    </w:p>
    <w:p w14:paraId="65913438" w14:textId="77777777" w:rsidR="00BF61F5" w:rsidRPr="004C475C" w:rsidRDefault="00BF61F5" w:rsidP="00BF61F5">
      <w:pPr>
        <w:ind w:left="426"/>
      </w:pPr>
      <w:r w:rsidRPr="004C475C">
        <w:rPr>
          <w:b/>
          <w:i/>
        </w:rPr>
        <w:t>Restrictions</w:t>
      </w:r>
    </w:p>
    <w:p w14:paraId="0E8D240F" w14:textId="3EC3907A" w:rsidR="00BF61F5" w:rsidRPr="004C475C" w:rsidRDefault="00BF61F5" w:rsidP="00BF61F5">
      <w:pPr>
        <w:pStyle w:val="B10"/>
        <w:ind w:left="1134"/>
        <w:rPr>
          <w:strike/>
        </w:rPr>
      </w:pPr>
      <w:r w:rsidRPr="004C475C">
        <w:rPr>
          <w:strike/>
        </w:rPr>
        <w:t>f)</w:t>
      </w:r>
      <w:r w:rsidRPr="004C475C">
        <w:rPr>
          <w:strike/>
        </w:rPr>
        <w:tab/>
        <w:t>The TemplateInstance shall conform to the template(value) restriction (see clause</w:t>
      </w:r>
      <w:r w:rsidR="004758A6" w:rsidRPr="004C475C">
        <w:rPr>
          <w:strike/>
        </w:rPr>
        <w:t xml:space="preserve"> 15.8</w:t>
      </w:r>
      <w:r w:rsidRPr="004C475C">
        <w:rPr>
          <w:strike/>
        </w:rPr>
        <w:t>).</w:t>
      </w:r>
    </w:p>
    <w:p w14:paraId="57AD1383" w14:textId="77777777" w:rsidR="00BF61F5" w:rsidRPr="004C475C" w:rsidRDefault="00BF61F5" w:rsidP="00BF61F5">
      <w:pPr>
        <w:pStyle w:val="B10"/>
        <w:ind w:left="1134"/>
        <w:rPr>
          <w:u w:val="single"/>
        </w:rPr>
      </w:pPr>
      <w:r w:rsidRPr="004C475C">
        <w:rPr>
          <w:u w:val="single"/>
        </w:rPr>
        <w:lastRenderedPageBreak/>
        <w:t>f)</w:t>
      </w:r>
      <w:r w:rsidRPr="004C475C">
        <w:rPr>
          <w:u w:val="single"/>
        </w:rPr>
        <w:tab/>
        <w:t xml:space="preserve">The </w:t>
      </w:r>
      <w:r w:rsidRPr="004C475C">
        <w:rPr>
          <w:i/>
          <w:u w:val="single"/>
        </w:rPr>
        <w:t>TemplateInstance</w:t>
      </w:r>
      <w:r w:rsidRPr="004C475C">
        <w:rPr>
          <w:u w:val="single"/>
        </w:rPr>
        <w:t xml:space="preserve"> shall be an encodable value.</w:t>
      </w:r>
    </w:p>
    <w:p w14:paraId="14D47397" w14:textId="04A35CF7" w:rsidR="00BF61F5" w:rsidRPr="004C475C" w:rsidRDefault="0023458C" w:rsidP="008D6988">
      <w:pPr>
        <w:pStyle w:val="berschrift4"/>
        <w:rPr>
          <w:rFonts w:cs="Arial"/>
        </w:rPr>
      </w:pPr>
      <w:bookmarkStart w:id="98" w:name="annex_PredefinedFunctions_encvalue"/>
      <w:bookmarkStart w:id="99" w:name="_Toc39486368"/>
      <w:r w:rsidRPr="004C475C">
        <w:t>5.6.2.5</w:t>
      </w:r>
      <w:r w:rsidR="004E3B41" w:rsidRPr="004C475C">
        <w:tab/>
      </w:r>
      <w:r w:rsidRPr="004C475C">
        <w:t>Modifications to ETSI ES 201 873-1, c</w:t>
      </w:r>
      <w:r w:rsidR="00BF61F5" w:rsidRPr="004C475C">
        <w:rPr>
          <w:rFonts w:cs="Arial"/>
        </w:rPr>
        <w:t>lause C.5.1</w:t>
      </w:r>
      <w:bookmarkEnd w:id="98"/>
      <w:r w:rsidRPr="004C475C">
        <w:rPr>
          <w:rFonts w:cs="Arial"/>
        </w:rPr>
        <w:t xml:space="preserve"> (</w:t>
      </w:r>
      <w:r w:rsidR="00BF61F5" w:rsidRPr="004C475C">
        <w:rPr>
          <w:rFonts w:cs="Arial"/>
        </w:rPr>
        <w:t>The encoding function</w:t>
      </w:r>
      <w:r w:rsidRPr="004C475C">
        <w:rPr>
          <w:rFonts w:cs="Arial"/>
        </w:rPr>
        <w:t>)</w:t>
      </w:r>
      <w:bookmarkEnd w:id="99"/>
    </w:p>
    <w:p w14:paraId="688F4E58" w14:textId="77777777" w:rsidR="00862FEF" w:rsidRPr="004C475C" w:rsidRDefault="00862FEF" w:rsidP="00862FEF">
      <w:r w:rsidRPr="004C475C">
        <w:t>The strike-through text shall be replaced by the underlined text as below:</w:t>
      </w:r>
    </w:p>
    <w:p w14:paraId="3563284B" w14:textId="77777777" w:rsidR="00BF61F5" w:rsidRPr="004C475C" w:rsidRDefault="00BF61F5" w:rsidP="00BF61F5">
      <w:pPr>
        <w:pStyle w:val="PL"/>
        <w:ind w:left="426"/>
        <w:rPr>
          <w:noProof w:val="0"/>
          <w:snapToGrid w:val="0"/>
        </w:rPr>
      </w:pPr>
      <w:r w:rsidRPr="004C475C">
        <w:rPr>
          <w:b/>
          <w:noProof w:val="0"/>
          <w:snapToGrid w:val="0"/>
        </w:rPr>
        <w:tab/>
        <w:t>encvalue</w:t>
      </w:r>
      <w:r w:rsidRPr="004C475C">
        <w:rPr>
          <w:noProof w:val="0"/>
          <w:snapToGrid w:val="0"/>
        </w:rPr>
        <w:t>(</w:t>
      </w:r>
      <w:r w:rsidRPr="004C475C">
        <w:rPr>
          <w:b/>
          <w:noProof w:val="0"/>
          <w:snapToGrid w:val="0"/>
        </w:rPr>
        <w:t>in template (</w:t>
      </w:r>
      <w:r w:rsidRPr="004C475C">
        <w:rPr>
          <w:b/>
          <w:strike/>
          <w:noProof w:val="0"/>
          <w:snapToGrid w:val="0"/>
        </w:rPr>
        <w:t>value</w:t>
      </w:r>
      <w:r w:rsidRPr="004C475C">
        <w:rPr>
          <w:b/>
          <w:noProof w:val="0"/>
          <w:snapToGrid w:val="0"/>
        </w:rPr>
        <w:t xml:space="preserve"> </w:t>
      </w:r>
      <w:r w:rsidRPr="004C475C">
        <w:rPr>
          <w:b/>
          <w:noProof w:val="0"/>
          <w:snapToGrid w:val="0"/>
          <w:u w:val="single"/>
        </w:rPr>
        <w:t>encvalue</w:t>
      </w:r>
      <w:r w:rsidRPr="004C475C">
        <w:rPr>
          <w:b/>
          <w:noProof w:val="0"/>
          <w:snapToGrid w:val="0"/>
        </w:rPr>
        <w:t xml:space="preserve">) </w:t>
      </w:r>
      <w:r w:rsidRPr="004C475C">
        <w:rPr>
          <w:bCs/>
          <w:noProof w:val="0"/>
          <w:snapToGrid w:val="0"/>
        </w:rPr>
        <w:t>any_type</w:t>
      </w:r>
      <w:r w:rsidRPr="004C475C">
        <w:rPr>
          <w:b/>
          <w:noProof w:val="0"/>
          <w:snapToGrid w:val="0"/>
        </w:rPr>
        <w:t xml:space="preserve"> </w:t>
      </w:r>
      <w:r w:rsidRPr="004C475C">
        <w:rPr>
          <w:noProof w:val="0"/>
          <w:snapToGrid w:val="0"/>
        </w:rPr>
        <w:t>inpar,</w:t>
      </w:r>
    </w:p>
    <w:p w14:paraId="380DA72E" w14:textId="77777777" w:rsidR="00BF61F5" w:rsidRPr="004C475C" w:rsidRDefault="00BF61F5" w:rsidP="00BF61F5">
      <w:pPr>
        <w:pStyle w:val="PL"/>
        <w:keepNext/>
        <w:keepLines/>
        <w:ind w:left="426"/>
        <w:rPr>
          <w:noProof w:val="0"/>
          <w:snapToGrid w:val="0"/>
        </w:rPr>
      </w:pPr>
      <w:r w:rsidRPr="004C475C">
        <w:rPr>
          <w:noProof w:val="0"/>
          <w:snapToGrid w:val="0"/>
        </w:rPr>
        <w:t xml:space="preserve">             </w:t>
      </w:r>
      <w:r w:rsidRPr="004C475C">
        <w:rPr>
          <w:b/>
          <w:noProof w:val="0"/>
          <w:snapToGrid w:val="0"/>
        </w:rPr>
        <w:t>in</w:t>
      </w:r>
      <w:r w:rsidRPr="004C475C">
        <w:rPr>
          <w:noProof w:val="0"/>
          <w:snapToGrid w:val="0"/>
        </w:rPr>
        <w:t xml:space="preserve"> </w:t>
      </w:r>
      <w:r w:rsidRPr="004C475C">
        <w:rPr>
          <w:b/>
          <w:noProof w:val="0"/>
          <w:snapToGrid w:val="0"/>
        </w:rPr>
        <w:t>universal charstring</w:t>
      </w:r>
      <w:r w:rsidRPr="004C475C">
        <w:rPr>
          <w:noProof w:val="0"/>
          <w:snapToGrid w:val="0"/>
        </w:rPr>
        <w:t xml:space="preserve"> encoding_info := "",</w:t>
      </w:r>
    </w:p>
    <w:p w14:paraId="7ED352B1" w14:textId="77777777" w:rsidR="00BF61F5" w:rsidRPr="004C475C" w:rsidRDefault="00BF61F5" w:rsidP="00BF61F5">
      <w:pPr>
        <w:pStyle w:val="PL"/>
        <w:ind w:left="426"/>
        <w:rPr>
          <w:noProof w:val="0"/>
        </w:rPr>
      </w:pPr>
      <w:r w:rsidRPr="004C475C">
        <w:rPr>
          <w:rFonts w:eastAsia="PMingLiU"/>
          <w:noProof w:val="0"/>
        </w:rPr>
        <w:t xml:space="preserve">             </w:t>
      </w:r>
      <w:r w:rsidRPr="004C475C">
        <w:rPr>
          <w:rFonts w:eastAsia="PMingLiU"/>
          <w:b/>
          <w:noProof w:val="0"/>
        </w:rPr>
        <w:t>in</w:t>
      </w:r>
      <w:r w:rsidRPr="004C475C">
        <w:rPr>
          <w:rFonts w:eastAsia="PMingLiU"/>
          <w:noProof w:val="0"/>
        </w:rPr>
        <w:t xml:space="preserve"> </w:t>
      </w:r>
      <w:r w:rsidRPr="004C475C">
        <w:rPr>
          <w:rFonts w:eastAsia="PMingLiU"/>
          <w:b/>
          <w:noProof w:val="0"/>
        </w:rPr>
        <w:t>universal</w:t>
      </w:r>
      <w:r w:rsidRPr="004C475C">
        <w:rPr>
          <w:rFonts w:eastAsia="PMingLiU"/>
          <w:noProof w:val="0"/>
        </w:rPr>
        <w:t xml:space="preserve"> </w:t>
      </w:r>
      <w:r w:rsidRPr="004C475C">
        <w:rPr>
          <w:rFonts w:eastAsia="PMingLiU"/>
          <w:b/>
          <w:noProof w:val="0"/>
        </w:rPr>
        <w:t>charstring</w:t>
      </w:r>
      <w:r w:rsidRPr="004C475C">
        <w:rPr>
          <w:rFonts w:eastAsia="PMingLiU"/>
          <w:noProof w:val="0"/>
        </w:rPr>
        <w:t xml:space="preserve"> dynamic_encoding := ""</w:t>
      </w:r>
      <w:r w:rsidRPr="004C475C">
        <w:rPr>
          <w:noProof w:val="0"/>
        </w:rPr>
        <w:t xml:space="preserve">) </w:t>
      </w:r>
      <w:r w:rsidRPr="004C475C">
        <w:rPr>
          <w:b/>
          <w:noProof w:val="0"/>
        </w:rPr>
        <w:t>return</w:t>
      </w:r>
      <w:r w:rsidRPr="004C475C">
        <w:rPr>
          <w:noProof w:val="0"/>
        </w:rPr>
        <w:t xml:space="preserve"> </w:t>
      </w:r>
      <w:r w:rsidRPr="004C475C">
        <w:rPr>
          <w:b/>
          <w:noProof w:val="0"/>
        </w:rPr>
        <w:t>bitstring</w:t>
      </w:r>
    </w:p>
    <w:p w14:paraId="0C185F58" w14:textId="77777777" w:rsidR="00BF61F5" w:rsidRPr="004C475C" w:rsidRDefault="00BF61F5" w:rsidP="00BF61F5">
      <w:pPr>
        <w:pStyle w:val="PL"/>
        <w:ind w:left="426"/>
        <w:rPr>
          <w:noProof w:val="0"/>
        </w:rPr>
      </w:pPr>
    </w:p>
    <w:p w14:paraId="1E0E5D02" w14:textId="77777777" w:rsidR="00BF61F5" w:rsidRPr="004C475C" w:rsidRDefault="00BF61F5" w:rsidP="00084F7F">
      <w:pPr>
        <w:keepLines/>
        <w:ind w:left="426"/>
        <w:rPr>
          <w:snapToGrid w:val="0"/>
        </w:rPr>
      </w:pPr>
      <w:r w:rsidRPr="004C475C">
        <w:rPr>
          <w:snapToGrid w:val="0"/>
        </w:rPr>
        <w:t xml:space="preserve">The </w:t>
      </w:r>
      <w:r w:rsidRPr="004C475C">
        <w:rPr>
          <w:rFonts w:ascii="Courier New" w:hAnsi="Courier New"/>
          <w:b/>
          <w:snapToGrid w:val="0"/>
        </w:rPr>
        <w:t xml:space="preserve">encvalue </w:t>
      </w:r>
      <w:r w:rsidRPr="004C475C">
        <w:rPr>
          <w:snapToGrid w:val="0"/>
        </w:rPr>
        <w:t>function encodes a</w:t>
      </w:r>
      <w:r w:rsidRPr="004C475C">
        <w:rPr>
          <w:snapToGrid w:val="0"/>
          <w:u w:val="single"/>
        </w:rPr>
        <w:t xml:space="preserve">n encodable </w:t>
      </w:r>
      <w:r w:rsidRPr="004C475C">
        <w:rPr>
          <w:snapToGrid w:val="0"/>
        </w:rPr>
        <w:t xml:space="preserve">value </w:t>
      </w:r>
      <w:r w:rsidRPr="004C475C">
        <w:rPr>
          <w:strike/>
          <w:snapToGrid w:val="0"/>
        </w:rPr>
        <w:t xml:space="preserve">or template </w:t>
      </w:r>
      <w:r w:rsidRPr="004C475C">
        <w:rPr>
          <w:snapToGrid w:val="0"/>
        </w:rPr>
        <w:t xml:space="preserve">into a bitstring. </w:t>
      </w:r>
      <w:r w:rsidRPr="004C475C">
        <w:rPr>
          <w:strike/>
          <w:snapToGrid w:val="0"/>
        </w:rPr>
        <w:t xml:space="preserve">When the actual parameter that is passed to </w:t>
      </w:r>
      <w:r w:rsidRPr="004C475C">
        <w:rPr>
          <w:rFonts w:ascii="Courier New" w:hAnsi="Courier New" w:cs="Courier New"/>
          <w:strike/>
          <w:snapToGrid w:val="0"/>
        </w:rPr>
        <w:t>inpar</w:t>
      </w:r>
      <w:r w:rsidRPr="004C475C">
        <w:rPr>
          <w:strike/>
          <w:snapToGrid w:val="0"/>
        </w:rPr>
        <w:t xml:space="preserve"> is a template, it shall resolve to a specific value (the same restrictions apply as for the argument of the </w:t>
      </w:r>
      <w:r w:rsidRPr="004C475C">
        <w:rPr>
          <w:rFonts w:ascii="Courier New" w:hAnsi="Courier New" w:cs="Courier New"/>
          <w:b/>
          <w:bCs/>
          <w:strike/>
          <w:snapToGrid w:val="0"/>
        </w:rPr>
        <w:t>send</w:t>
      </w:r>
      <w:r w:rsidRPr="004C475C">
        <w:rPr>
          <w:strike/>
          <w:snapToGrid w:val="0"/>
        </w:rPr>
        <w:t xml:space="preserve"> statement).</w:t>
      </w:r>
      <w:r w:rsidRPr="004C475C">
        <w:rPr>
          <w:snapToGrid w:val="0"/>
        </w:rPr>
        <w:t xml:space="preserve"> The returned bitstring represents the encoded value of </w:t>
      </w:r>
      <w:r w:rsidRPr="004C475C">
        <w:rPr>
          <w:rFonts w:ascii="Courier New" w:hAnsi="Courier New" w:cs="Courier New"/>
          <w:snapToGrid w:val="0"/>
        </w:rPr>
        <w:t>inpar</w:t>
      </w:r>
      <w:r w:rsidRPr="004C475C">
        <w:rPr>
          <w:snapToGrid w:val="0"/>
        </w:rPr>
        <w:t xml:space="preserve">, however, the TTCN-3 test system need not make any check on its correctness. The optional </w:t>
      </w:r>
      <w:r w:rsidRPr="004C475C">
        <w:rPr>
          <w:rFonts w:ascii="Courier New" w:hAnsi="Courier New" w:cs="Courier New"/>
          <w:snapToGrid w:val="0"/>
        </w:rPr>
        <w:t>encoding_info</w:t>
      </w:r>
      <w:r w:rsidRPr="004C475C">
        <w:rPr>
          <w:snapToGrid w:val="0"/>
        </w:rPr>
        <w:t xml:space="preserve"> parameter is used for passing additional encoding information to the codec and, if it is omitted, no additional information is sent to the codec.</w:t>
      </w:r>
    </w:p>
    <w:p w14:paraId="732B0828" w14:textId="369F2F4F" w:rsidR="00BF61F5" w:rsidRPr="004C475C" w:rsidRDefault="0023458C" w:rsidP="008D6988">
      <w:pPr>
        <w:pStyle w:val="berschrift4"/>
        <w:rPr>
          <w:rFonts w:cs="Arial"/>
        </w:rPr>
      </w:pPr>
      <w:bookmarkStart w:id="100" w:name="annex_PredefinedFunctions_encvalueUchar"/>
      <w:bookmarkStart w:id="101" w:name="_Toc39486369"/>
      <w:r w:rsidRPr="004C475C">
        <w:t>5.6.2.6</w:t>
      </w:r>
      <w:r w:rsidR="004E3B41" w:rsidRPr="004C475C">
        <w:tab/>
      </w:r>
      <w:r w:rsidRPr="004C475C">
        <w:t>Modifications to ETSI ES 201 873-1, c</w:t>
      </w:r>
      <w:r w:rsidR="00BF61F5" w:rsidRPr="004C475C">
        <w:rPr>
          <w:rFonts w:cs="Arial"/>
        </w:rPr>
        <w:t>lause C.5.3</w:t>
      </w:r>
      <w:bookmarkEnd w:id="100"/>
      <w:r w:rsidRPr="004C475C">
        <w:rPr>
          <w:rFonts w:cs="Arial"/>
        </w:rPr>
        <w:t xml:space="preserve"> (</w:t>
      </w:r>
      <w:r w:rsidR="00BF61F5" w:rsidRPr="004C475C">
        <w:rPr>
          <w:rFonts w:cs="Arial"/>
        </w:rPr>
        <w:t>The encoding to universal charstring function</w:t>
      </w:r>
      <w:r w:rsidRPr="004C475C">
        <w:rPr>
          <w:rFonts w:cs="Arial"/>
        </w:rPr>
        <w:t>)</w:t>
      </w:r>
      <w:bookmarkEnd w:id="101"/>
    </w:p>
    <w:p w14:paraId="1D235288" w14:textId="77777777" w:rsidR="00862FEF" w:rsidRPr="004C475C" w:rsidRDefault="00862FEF" w:rsidP="00084F7F">
      <w:pPr>
        <w:keepNext/>
      </w:pPr>
      <w:r w:rsidRPr="004C475C">
        <w:t>The strike-through text shall be replaced by the underlined text as below:</w:t>
      </w:r>
    </w:p>
    <w:p w14:paraId="54E4D247" w14:textId="77777777" w:rsidR="00BF61F5" w:rsidRPr="004C475C" w:rsidRDefault="00BF61F5" w:rsidP="00BF61F5">
      <w:pPr>
        <w:pStyle w:val="PL"/>
        <w:keepLines/>
        <w:ind w:left="426"/>
        <w:rPr>
          <w:noProof w:val="0"/>
          <w:snapToGrid w:val="0"/>
        </w:rPr>
      </w:pPr>
      <w:r w:rsidRPr="004C475C">
        <w:rPr>
          <w:b/>
          <w:noProof w:val="0"/>
          <w:snapToGrid w:val="0"/>
        </w:rPr>
        <w:tab/>
        <w:t>encvalue_unichar</w:t>
      </w:r>
      <w:r w:rsidRPr="004C475C">
        <w:rPr>
          <w:noProof w:val="0"/>
          <w:snapToGrid w:val="0"/>
        </w:rPr>
        <w:t>(</w:t>
      </w:r>
      <w:r w:rsidRPr="004C475C">
        <w:rPr>
          <w:b/>
          <w:noProof w:val="0"/>
          <w:snapToGrid w:val="0"/>
        </w:rPr>
        <w:t xml:space="preserve">in template </w:t>
      </w:r>
      <w:r w:rsidRPr="004C475C">
        <w:rPr>
          <w:noProof w:val="0"/>
          <w:snapToGrid w:val="0"/>
        </w:rPr>
        <w:t>(</w:t>
      </w:r>
      <w:r w:rsidRPr="004C475C">
        <w:rPr>
          <w:b/>
          <w:strike/>
          <w:noProof w:val="0"/>
          <w:snapToGrid w:val="0"/>
        </w:rPr>
        <w:t>value</w:t>
      </w:r>
      <w:r w:rsidRPr="004C475C">
        <w:rPr>
          <w:b/>
          <w:noProof w:val="0"/>
          <w:snapToGrid w:val="0"/>
        </w:rPr>
        <w:t xml:space="preserve"> </w:t>
      </w:r>
      <w:r w:rsidRPr="004C475C">
        <w:rPr>
          <w:b/>
          <w:noProof w:val="0"/>
          <w:snapToGrid w:val="0"/>
          <w:u w:val="single"/>
        </w:rPr>
        <w:t>encvalue</w:t>
      </w:r>
      <w:r w:rsidRPr="004C475C">
        <w:rPr>
          <w:noProof w:val="0"/>
          <w:snapToGrid w:val="0"/>
        </w:rPr>
        <w:t>)</w:t>
      </w:r>
      <w:r w:rsidRPr="004C475C">
        <w:rPr>
          <w:b/>
          <w:noProof w:val="0"/>
          <w:snapToGrid w:val="0"/>
        </w:rPr>
        <w:t xml:space="preserve"> </w:t>
      </w:r>
      <w:r w:rsidRPr="004C475C">
        <w:rPr>
          <w:bCs/>
          <w:noProof w:val="0"/>
          <w:snapToGrid w:val="0"/>
        </w:rPr>
        <w:t>any_type</w:t>
      </w:r>
      <w:r w:rsidRPr="004C475C">
        <w:rPr>
          <w:b/>
          <w:noProof w:val="0"/>
          <w:snapToGrid w:val="0"/>
        </w:rPr>
        <w:t xml:space="preserve"> </w:t>
      </w:r>
      <w:r w:rsidRPr="004C475C">
        <w:rPr>
          <w:noProof w:val="0"/>
          <w:snapToGrid w:val="0"/>
        </w:rPr>
        <w:t xml:space="preserve">inpar, </w:t>
      </w:r>
    </w:p>
    <w:p w14:paraId="6963CF6C" w14:textId="77777777" w:rsidR="00BF61F5" w:rsidRPr="004C475C" w:rsidRDefault="00BF61F5" w:rsidP="00BF61F5">
      <w:pPr>
        <w:pStyle w:val="PL"/>
        <w:keepLines/>
        <w:ind w:left="426"/>
        <w:rPr>
          <w:noProof w:val="0"/>
          <w:snapToGrid w:val="0"/>
        </w:rPr>
      </w:pPr>
      <w:r w:rsidRPr="004C475C">
        <w:rPr>
          <w:noProof w:val="0"/>
          <w:snapToGrid w:val="0"/>
        </w:rPr>
        <w:t xml:space="preserve">                     </w:t>
      </w:r>
      <w:r w:rsidRPr="004C475C">
        <w:rPr>
          <w:b/>
          <w:noProof w:val="0"/>
          <w:snapToGrid w:val="0"/>
        </w:rPr>
        <w:t>in</w:t>
      </w:r>
      <w:r w:rsidRPr="004C475C">
        <w:rPr>
          <w:noProof w:val="0"/>
          <w:snapToGrid w:val="0"/>
        </w:rPr>
        <w:t xml:space="preserve"> </w:t>
      </w:r>
      <w:r w:rsidRPr="004C475C">
        <w:rPr>
          <w:b/>
          <w:noProof w:val="0"/>
          <w:snapToGrid w:val="0"/>
        </w:rPr>
        <w:t>charstring</w:t>
      </w:r>
      <w:r w:rsidRPr="004C475C">
        <w:rPr>
          <w:noProof w:val="0"/>
          <w:snapToGrid w:val="0"/>
        </w:rPr>
        <w:t xml:space="preserve"> string_serialization := "UTF-8",</w:t>
      </w:r>
    </w:p>
    <w:p w14:paraId="35195613" w14:textId="77777777" w:rsidR="00BF61F5" w:rsidRPr="004C475C" w:rsidRDefault="00BF61F5" w:rsidP="00BF61F5">
      <w:pPr>
        <w:pStyle w:val="PL"/>
        <w:keepLines/>
        <w:ind w:left="426"/>
        <w:rPr>
          <w:noProof w:val="0"/>
          <w:snapToGrid w:val="0"/>
        </w:rPr>
      </w:pPr>
      <w:r w:rsidRPr="004C475C">
        <w:rPr>
          <w:noProof w:val="0"/>
          <w:snapToGrid w:val="0"/>
        </w:rPr>
        <w:t xml:space="preserve">                     </w:t>
      </w:r>
      <w:r w:rsidRPr="004C475C">
        <w:rPr>
          <w:b/>
          <w:noProof w:val="0"/>
          <w:snapToGrid w:val="0"/>
        </w:rPr>
        <w:t>in</w:t>
      </w:r>
      <w:r w:rsidRPr="004C475C">
        <w:rPr>
          <w:noProof w:val="0"/>
          <w:snapToGrid w:val="0"/>
        </w:rPr>
        <w:t xml:space="preserve"> </w:t>
      </w:r>
      <w:r w:rsidRPr="004C475C">
        <w:rPr>
          <w:b/>
          <w:noProof w:val="0"/>
          <w:snapToGrid w:val="0"/>
        </w:rPr>
        <w:t>universal charstring</w:t>
      </w:r>
      <w:r w:rsidRPr="004C475C">
        <w:rPr>
          <w:noProof w:val="0"/>
          <w:snapToGrid w:val="0"/>
        </w:rPr>
        <w:t xml:space="preserve"> encoding_info := "",</w:t>
      </w:r>
    </w:p>
    <w:p w14:paraId="2807E9B3" w14:textId="77777777" w:rsidR="00BF61F5" w:rsidRPr="004C475C" w:rsidRDefault="00BF61F5" w:rsidP="00BF61F5">
      <w:pPr>
        <w:pStyle w:val="PL"/>
        <w:ind w:left="426"/>
        <w:rPr>
          <w:noProof w:val="0"/>
        </w:rPr>
      </w:pPr>
      <w:r w:rsidRPr="004C475C">
        <w:rPr>
          <w:rFonts w:eastAsia="PMingLiU"/>
          <w:noProof w:val="0"/>
        </w:rPr>
        <w:t xml:space="preserve">                     </w:t>
      </w:r>
      <w:r w:rsidRPr="004C475C">
        <w:rPr>
          <w:rFonts w:eastAsia="PMingLiU"/>
          <w:b/>
          <w:noProof w:val="0"/>
        </w:rPr>
        <w:t>in universal charstring</w:t>
      </w:r>
      <w:r w:rsidRPr="004C475C">
        <w:rPr>
          <w:rFonts w:eastAsia="PMingLiU"/>
          <w:noProof w:val="0"/>
        </w:rPr>
        <w:t xml:space="preserve"> dynamic_encoding := ""</w:t>
      </w:r>
      <w:r w:rsidRPr="004C475C">
        <w:rPr>
          <w:noProof w:val="0"/>
        </w:rPr>
        <w:t xml:space="preserve">) </w:t>
      </w:r>
    </w:p>
    <w:p w14:paraId="529D46DA" w14:textId="77777777" w:rsidR="00BF61F5" w:rsidRPr="004C475C" w:rsidRDefault="00BF61F5" w:rsidP="00BF61F5">
      <w:pPr>
        <w:pStyle w:val="PL"/>
        <w:keepLines/>
        <w:ind w:left="426"/>
        <w:rPr>
          <w:b/>
          <w:noProof w:val="0"/>
          <w:snapToGrid w:val="0"/>
        </w:rPr>
      </w:pPr>
      <w:r w:rsidRPr="004C475C">
        <w:rPr>
          <w:noProof w:val="0"/>
          <w:snapToGrid w:val="0"/>
        </w:rPr>
        <w:t xml:space="preserve">                     </w:t>
      </w:r>
      <w:r w:rsidRPr="004C475C">
        <w:rPr>
          <w:b/>
          <w:noProof w:val="0"/>
          <w:snapToGrid w:val="0"/>
        </w:rPr>
        <w:t>return universal charstring</w:t>
      </w:r>
    </w:p>
    <w:p w14:paraId="76B3F654" w14:textId="77777777" w:rsidR="00BF61F5" w:rsidRPr="004C475C" w:rsidRDefault="00BF61F5" w:rsidP="00BF61F5">
      <w:pPr>
        <w:pStyle w:val="PL"/>
        <w:keepLines/>
        <w:ind w:left="426"/>
        <w:rPr>
          <w:noProof w:val="0"/>
          <w:snapToGrid w:val="0"/>
          <w:highlight w:val="yellow"/>
        </w:rPr>
      </w:pPr>
    </w:p>
    <w:p w14:paraId="70FDEC40" w14:textId="0FB3D56A" w:rsidR="00BF61F5" w:rsidRPr="004C475C" w:rsidRDefault="00BF61F5" w:rsidP="00BF61F5">
      <w:pPr>
        <w:keepLines/>
        <w:ind w:left="426"/>
        <w:rPr>
          <w:snapToGrid w:val="0"/>
        </w:rPr>
      </w:pPr>
      <w:r w:rsidRPr="004C475C">
        <w:rPr>
          <w:snapToGrid w:val="0"/>
        </w:rPr>
        <w:t xml:space="preserve">The </w:t>
      </w:r>
      <w:r w:rsidRPr="004C475C">
        <w:rPr>
          <w:rFonts w:ascii="Courier New" w:hAnsi="Courier New"/>
          <w:b/>
          <w:snapToGrid w:val="0"/>
        </w:rPr>
        <w:t xml:space="preserve">encvalue_unichar </w:t>
      </w:r>
      <w:r w:rsidRPr="004C475C">
        <w:rPr>
          <w:snapToGrid w:val="0"/>
        </w:rPr>
        <w:t>function encodes a</w:t>
      </w:r>
      <w:r w:rsidRPr="004C475C">
        <w:rPr>
          <w:snapToGrid w:val="0"/>
          <w:u w:val="single"/>
        </w:rPr>
        <w:t>n encodable</w:t>
      </w:r>
      <w:r w:rsidRPr="004C475C">
        <w:rPr>
          <w:snapToGrid w:val="0"/>
        </w:rPr>
        <w:t xml:space="preserve"> value </w:t>
      </w:r>
      <w:r w:rsidRPr="004C475C">
        <w:rPr>
          <w:strike/>
          <w:snapToGrid w:val="0"/>
        </w:rPr>
        <w:t xml:space="preserve">or template </w:t>
      </w:r>
      <w:r w:rsidRPr="004C475C">
        <w:rPr>
          <w:snapToGrid w:val="0"/>
        </w:rPr>
        <w:t xml:space="preserve">into a universal charstring. </w:t>
      </w:r>
      <w:r w:rsidRPr="004C475C">
        <w:rPr>
          <w:strike/>
          <w:snapToGrid w:val="0"/>
        </w:rPr>
        <w:t xml:space="preserve">When the actual parameter that is passed to </w:t>
      </w:r>
      <w:r w:rsidRPr="004C475C">
        <w:rPr>
          <w:rFonts w:ascii="Courier New" w:hAnsi="Courier New" w:cs="Courier New"/>
          <w:strike/>
          <w:snapToGrid w:val="0"/>
        </w:rPr>
        <w:t>inpar</w:t>
      </w:r>
      <w:r w:rsidRPr="004C475C">
        <w:rPr>
          <w:strike/>
          <w:snapToGrid w:val="0"/>
        </w:rPr>
        <w:t xml:space="preserve"> is a template, it shall resolve to a specific value (the same restrictions apply as for the argument of the </w:t>
      </w:r>
      <w:r w:rsidRPr="004C475C">
        <w:rPr>
          <w:rFonts w:ascii="Courier New" w:hAnsi="Courier New" w:cs="Courier New"/>
          <w:b/>
          <w:bCs/>
          <w:strike/>
          <w:snapToGrid w:val="0"/>
        </w:rPr>
        <w:t>send</w:t>
      </w:r>
      <w:r w:rsidRPr="004C475C">
        <w:rPr>
          <w:strike/>
          <w:snapToGrid w:val="0"/>
        </w:rPr>
        <w:t xml:space="preserve"> statement).</w:t>
      </w:r>
      <w:r w:rsidRPr="004C475C">
        <w:rPr>
          <w:snapToGrid w:val="0"/>
        </w:rPr>
        <w:t xml:space="preserve"> The returned universal charstring</w:t>
      </w:r>
      <w:r w:rsidR="006D50B0" w:rsidRPr="004C475C">
        <w:rPr>
          <w:snapToGrid w:val="0"/>
        </w:rPr>
        <w:t xml:space="preserve"> </w:t>
      </w:r>
      <w:r w:rsidRPr="004C475C">
        <w:rPr>
          <w:snapToGrid w:val="0"/>
        </w:rPr>
        <w:t xml:space="preserve">represents the encoded value of </w:t>
      </w:r>
      <w:r w:rsidRPr="004C475C">
        <w:rPr>
          <w:rFonts w:ascii="Courier New" w:hAnsi="Courier New" w:cs="Courier New"/>
          <w:snapToGrid w:val="0"/>
        </w:rPr>
        <w:t>inpar</w:t>
      </w:r>
      <w:r w:rsidRPr="004C475C">
        <w:rPr>
          <w:snapToGrid w:val="0"/>
        </w:rPr>
        <w:t xml:space="preserve">, however, the TTCN-3 test system need not make any check on its correctness. </w:t>
      </w:r>
      <w:r w:rsidRPr="004C475C">
        <w:t xml:space="preserve">If the optional </w:t>
      </w:r>
      <w:r w:rsidRPr="004C475C">
        <w:rPr>
          <w:rFonts w:ascii="Courier New" w:hAnsi="Courier New" w:cs="Courier New"/>
        </w:rPr>
        <w:t>string_</w:t>
      </w:r>
      <w:r w:rsidRPr="004C475C">
        <w:rPr>
          <w:rFonts w:ascii="Courier New" w:hAnsi="Courier New" w:cs="Courier New"/>
          <w:snapToGrid w:val="0"/>
        </w:rPr>
        <w:t>serialization</w:t>
      </w:r>
      <w:r w:rsidRPr="004C475C">
        <w:t xml:space="preserve"> parameter is omitted, the default value "UTF-8" is used.</w:t>
      </w:r>
      <w:r w:rsidRPr="004C475C">
        <w:rPr>
          <w:snapToGrid w:val="0"/>
        </w:rPr>
        <w:t xml:space="preserve"> The optional </w:t>
      </w:r>
      <w:r w:rsidRPr="004C475C">
        <w:rPr>
          <w:rFonts w:ascii="Courier New" w:hAnsi="Courier New" w:cs="Courier New"/>
          <w:snapToGrid w:val="0"/>
        </w:rPr>
        <w:t>encoding_info</w:t>
      </w:r>
      <w:r w:rsidRPr="004C475C">
        <w:rPr>
          <w:snapToGrid w:val="0"/>
        </w:rPr>
        <w:t xml:space="preserve"> parameter is used for passing additional encoding information to the codec and, if it is omitted, no additional information is sent to the codec.</w:t>
      </w:r>
    </w:p>
    <w:p w14:paraId="585D3747" w14:textId="77777777" w:rsidR="00BF61F5" w:rsidRPr="004C475C" w:rsidRDefault="00BF61F5" w:rsidP="00BF61F5">
      <w:pPr>
        <w:keepLines/>
        <w:ind w:left="426"/>
        <w:rPr>
          <w:snapToGrid w:val="0"/>
        </w:rPr>
      </w:pPr>
      <w:r w:rsidRPr="004C475C">
        <w:rPr>
          <w:snapToGrid w:val="0"/>
        </w:rPr>
        <w:t xml:space="preserve">The optional </w:t>
      </w:r>
      <w:r w:rsidRPr="004C475C">
        <w:rPr>
          <w:rFonts w:ascii="Courier New" w:hAnsi="Courier New" w:cs="Courier New"/>
          <w:snapToGrid w:val="0"/>
        </w:rPr>
        <w:t>dynamic_encoding</w:t>
      </w:r>
      <w:r w:rsidRPr="004C475C">
        <w:rPr>
          <w:snapToGrid w:val="0"/>
        </w:rPr>
        <w:t xml:space="preserve"> parameter is used for dynamic selection of </w:t>
      </w:r>
      <w:r w:rsidRPr="004C475C">
        <w:rPr>
          <w:rFonts w:ascii="Courier New" w:hAnsi="Courier New" w:cs="Courier New"/>
          <w:b/>
          <w:snapToGrid w:val="0"/>
        </w:rPr>
        <w:t>encode</w:t>
      </w:r>
      <w:r w:rsidRPr="004C475C">
        <w:rPr>
          <w:snapToGrid w:val="0"/>
        </w:rPr>
        <w:t xml:space="preserve"> attribute of the </w:t>
      </w:r>
      <w:r w:rsidRPr="004C475C">
        <w:rPr>
          <w:rFonts w:ascii="Courier New" w:hAnsi="Courier New" w:cs="Courier New"/>
          <w:b/>
          <w:snapToGrid w:val="0"/>
        </w:rPr>
        <w:t>inpar</w:t>
      </w:r>
      <w:r w:rsidRPr="004C475C">
        <w:rPr>
          <w:snapToGrid w:val="0"/>
        </w:rPr>
        <w:t xml:space="preserve"> </w:t>
      </w:r>
      <w:r w:rsidRPr="004C475C">
        <w:rPr>
          <w:strike/>
          <w:snapToGrid w:val="0"/>
        </w:rPr>
        <w:t>value</w:t>
      </w:r>
      <w:r w:rsidRPr="004C475C">
        <w:rPr>
          <w:snapToGrid w:val="0"/>
        </w:rPr>
        <w:t xml:space="preserve"> </w:t>
      </w:r>
      <w:r w:rsidRPr="004C475C">
        <w:rPr>
          <w:snapToGrid w:val="0"/>
          <w:u w:val="single"/>
        </w:rPr>
        <w:t>parameter</w:t>
      </w:r>
      <w:r w:rsidRPr="004C475C">
        <w:rPr>
          <w:snapToGrid w:val="0"/>
        </w:rPr>
        <w:t xml:space="preserve"> for this single </w:t>
      </w:r>
      <w:r w:rsidRPr="004C475C">
        <w:rPr>
          <w:rFonts w:ascii="Courier New" w:hAnsi="Courier New" w:cs="Courier New"/>
          <w:snapToGrid w:val="0"/>
        </w:rPr>
        <w:t>encvalue_unichar</w:t>
      </w:r>
      <w:r w:rsidRPr="004C475C">
        <w:rPr>
          <w:snapToGrid w:val="0"/>
        </w:rPr>
        <w:t xml:space="preserve"> call. The rules for dynamic selection of the </w:t>
      </w:r>
      <w:r w:rsidRPr="004C475C">
        <w:rPr>
          <w:rFonts w:ascii="Courier New" w:hAnsi="Courier New" w:cs="Courier New"/>
          <w:b/>
          <w:snapToGrid w:val="0"/>
        </w:rPr>
        <w:t>encode</w:t>
      </w:r>
      <w:r w:rsidRPr="004C475C">
        <w:rPr>
          <w:snapToGrid w:val="0"/>
        </w:rPr>
        <w:t xml:space="preserve"> attribute are described in clause 27.9.</w:t>
      </w:r>
    </w:p>
    <w:p w14:paraId="0B1E8B84" w14:textId="77777777" w:rsidR="00BF61F5" w:rsidRPr="004C475C" w:rsidRDefault="00BF61F5" w:rsidP="00BF61F5">
      <w:pPr>
        <w:keepLines/>
        <w:ind w:left="426"/>
        <w:rPr>
          <w:snapToGrid w:val="0"/>
        </w:rPr>
      </w:pPr>
      <w:r w:rsidRPr="004C475C">
        <w:rPr>
          <w:snapToGrid w:val="0"/>
        </w:rPr>
        <w:t>…</w:t>
      </w:r>
    </w:p>
    <w:p w14:paraId="2DDB0FEF" w14:textId="77777777" w:rsidR="00BF61F5" w:rsidRPr="004C475C" w:rsidRDefault="00BF61F5" w:rsidP="00BF61F5">
      <w:pPr>
        <w:keepLines/>
        <w:ind w:left="426"/>
        <w:rPr>
          <w:snapToGrid w:val="0"/>
        </w:rPr>
      </w:pPr>
      <w:r w:rsidRPr="004C475C">
        <w:rPr>
          <w:snapToGrid w:val="0"/>
        </w:rPr>
        <w:t>The specific semantics of this function are explained by the following TTCN-3 definition:</w:t>
      </w:r>
    </w:p>
    <w:p w14:paraId="47FF1A84" w14:textId="77777777" w:rsidR="00BF61F5" w:rsidRPr="004C475C" w:rsidRDefault="00BF61F5" w:rsidP="00BF61F5">
      <w:pPr>
        <w:pStyle w:val="PL"/>
        <w:ind w:left="426"/>
        <w:rPr>
          <w:noProof w:val="0"/>
          <w:snapToGrid w:val="0"/>
        </w:rPr>
      </w:pPr>
      <w:r w:rsidRPr="004C475C">
        <w:rPr>
          <w:b/>
          <w:noProof w:val="0"/>
          <w:snapToGrid w:val="0"/>
        </w:rPr>
        <w:tab/>
        <w:t>function</w:t>
      </w:r>
      <w:r w:rsidRPr="004C475C">
        <w:rPr>
          <w:noProof w:val="0"/>
          <w:snapToGrid w:val="0"/>
        </w:rPr>
        <w:t xml:space="preserve"> encvalue_unichar(</w:t>
      </w:r>
      <w:r w:rsidRPr="004C475C">
        <w:rPr>
          <w:b/>
          <w:noProof w:val="0"/>
          <w:snapToGrid w:val="0"/>
        </w:rPr>
        <w:t>in</w:t>
      </w:r>
      <w:r w:rsidRPr="004C475C">
        <w:rPr>
          <w:noProof w:val="0"/>
          <w:snapToGrid w:val="0"/>
        </w:rPr>
        <w:t xml:space="preserve"> </w:t>
      </w:r>
      <w:r w:rsidRPr="004C475C">
        <w:rPr>
          <w:b/>
          <w:noProof w:val="0"/>
          <w:snapToGrid w:val="0"/>
        </w:rPr>
        <w:t>template</w:t>
      </w:r>
      <w:r w:rsidRPr="004C475C">
        <w:rPr>
          <w:noProof w:val="0"/>
          <w:snapToGrid w:val="0"/>
        </w:rPr>
        <w:t>(</w:t>
      </w:r>
      <w:r w:rsidRPr="004C475C">
        <w:rPr>
          <w:b/>
          <w:strike/>
          <w:noProof w:val="0"/>
          <w:snapToGrid w:val="0"/>
        </w:rPr>
        <w:t>value</w:t>
      </w:r>
      <w:r w:rsidRPr="004C475C">
        <w:rPr>
          <w:b/>
          <w:noProof w:val="0"/>
          <w:snapToGrid w:val="0"/>
        </w:rPr>
        <w:t xml:space="preserve"> </w:t>
      </w:r>
      <w:r w:rsidRPr="004C475C">
        <w:rPr>
          <w:b/>
          <w:noProof w:val="0"/>
          <w:snapToGrid w:val="0"/>
          <w:u w:val="single"/>
        </w:rPr>
        <w:t>encvalue</w:t>
      </w:r>
      <w:r w:rsidRPr="004C475C">
        <w:rPr>
          <w:noProof w:val="0"/>
          <w:snapToGrid w:val="0"/>
        </w:rPr>
        <w:t>) any_type inpar,</w:t>
      </w:r>
    </w:p>
    <w:p w14:paraId="20A919DD" w14:textId="77777777" w:rsidR="00BF61F5" w:rsidRPr="004C475C" w:rsidRDefault="00BF61F5" w:rsidP="00BF61F5">
      <w:pPr>
        <w:pStyle w:val="PL"/>
        <w:ind w:left="426"/>
        <w:rPr>
          <w:noProof w:val="0"/>
          <w:snapToGrid w:val="0"/>
        </w:rPr>
      </w:pPr>
      <w:r w:rsidRPr="004C475C">
        <w:rPr>
          <w:noProof w:val="0"/>
          <w:snapToGrid w:val="0"/>
        </w:rPr>
        <w:tab/>
        <w:t xml:space="preserve">                          </w:t>
      </w:r>
      <w:r w:rsidRPr="004C475C">
        <w:rPr>
          <w:b/>
          <w:noProof w:val="0"/>
          <w:snapToGrid w:val="0"/>
        </w:rPr>
        <w:t>in</w:t>
      </w:r>
      <w:r w:rsidRPr="004C475C">
        <w:rPr>
          <w:noProof w:val="0"/>
          <w:snapToGrid w:val="0"/>
        </w:rPr>
        <w:t xml:space="preserve"> </w:t>
      </w:r>
      <w:r w:rsidRPr="004C475C">
        <w:rPr>
          <w:b/>
          <w:noProof w:val="0"/>
          <w:snapToGrid w:val="0"/>
        </w:rPr>
        <w:t>charstring</w:t>
      </w:r>
      <w:r w:rsidRPr="004C475C">
        <w:rPr>
          <w:noProof w:val="0"/>
          <w:snapToGrid w:val="0"/>
        </w:rPr>
        <w:t xml:space="preserve"> enc</w:t>
      </w:r>
    </w:p>
    <w:p w14:paraId="1251F9F2" w14:textId="77777777" w:rsidR="00BF61F5" w:rsidRPr="004C475C" w:rsidRDefault="00BF61F5" w:rsidP="00BF61F5">
      <w:pPr>
        <w:pStyle w:val="PL"/>
        <w:ind w:left="426"/>
        <w:rPr>
          <w:noProof w:val="0"/>
          <w:snapToGrid w:val="0"/>
        </w:rPr>
      </w:pPr>
      <w:r w:rsidRPr="004C475C">
        <w:rPr>
          <w:noProof w:val="0"/>
          <w:snapToGrid w:val="0"/>
        </w:rPr>
        <w:tab/>
        <w:t xml:space="preserve">                          </w:t>
      </w:r>
      <w:r w:rsidRPr="004C475C">
        <w:rPr>
          <w:b/>
          <w:noProof w:val="0"/>
          <w:snapToGrid w:val="0"/>
        </w:rPr>
        <w:t>in</w:t>
      </w:r>
      <w:r w:rsidRPr="004C475C">
        <w:rPr>
          <w:noProof w:val="0"/>
          <w:snapToGrid w:val="0"/>
        </w:rPr>
        <w:t xml:space="preserve"> </w:t>
      </w:r>
      <w:r w:rsidRPr="004C475C">
        <w:rPr>
          <w:b/>
          <w:noProof w:val="0"/>
          <w:snapToGrid w:val="0"/>
        </w:rPr>
        <w:t>universal</w:t>
      </w:r>
      <w:r w:rsidRPr="004C475C">
        <w:rPr>
          <w:noProof w:val="0"/>
          <w:snapToGrid w:val="0"/>
        </w:rPr>
        <w:t xml:space="preserve"> </w:t>
      </w:r>
      <w:r w:rsidRPr="004C475C">
        <w:rPr>
          <w:b/>
          <w:noProof w:val="0"/>
          <w:snapToGrid w:val="0"/>
        </w:rPr>
        <w:t>charstring</w:t>
      </w:r>
      <w:r w:rsidRPr="004C475C">
        <w:rPr>
          <w:noProof w:val="0"/>
          <w:snapToGrid w:val="0"/>
        </w:rPr>
        <w:t xml:space="preserve"> encoding_info := "",</w:t>
      </w:r>
    </w:p>
    <w:p w14:paraId="6DEE7767" w14:textId="77777777" w:rsidR="00BF61F5" w:rsidRPr="004C475C" w:rsidRDefault="00BF61F5" w:rsidP="00BF61F5">
      <w:pPr>
        <w:pStyle w:val="PL"/>
        <w:ind w:left="426"/>
        <w:rPr>
          <w:noProof w:val="0"/>
        </w:rPr>
      </w:pPr>
      <w:r w:rsidRPr="004C475C">
        <w:rPr>
          <w:rFonts w:eastAsia="PMingLiU"/>
          <w:noProof w:val="0"/>
        </w:rPr>
        <w:tab/>
        <w:t xml:space="preserve">                          </w:t>
      </w:r>
      <w:r w:rsidRPr="004C475C">
        <w:rPr>
          <w:rFonts w:eastAsia="PMingLiU"/>
          <w:b/>
          <w:noProof w:val="0"/>
        </w:rPr>
        <w:t>in universal charstring</w:t>
      </w:r>
      <w:r w:rsidRPr="004C475C">
        <w:rPr>
          <w:rFonts w:eastAsia="PMingLiU"/>
          <w:noProof w:val="0"/>
        </w:rPr>
        <w:t xml:space="preserve"> dynamic_encoding := ""</w:t>
      </w:r>
      <w:r w:rsidRPr="004C475C">
        <w:rPr>
          <w:noProof w:val="0"/>
        </w:rPr>
        <w:t>)</w:t>
      </w:r>
    </w:p>
    <w:p w14:paraId="706796FD" w14:textId="77777777" w:rsidR="00BF61F5" w:rsidRPr="004C475C" w:rsidRDefault="00BF61F5" w:rsidP="00BF61F5">
      <w:pPr>
        <w:pStyle w:val="PL"/>
        <w:ind w:left="426"/>
        <w:rPr>
          <w:noProof w:val="0"/>
          <w:snapToGrid w:val="0"/>
        </w:rPr>
      </w:pPr>
      <w:r w:rsidRPr="004C475C">
        <w:rPr>
          <w:b/>
          <w:noProof w:val="0"/>
          <w:snapToGrid w:val="0"/>
        </w:rPr>
        <w:tab/>
      </w:r>
      <w:r w:rsidRPr="004C475C">
        <w:rPr>
          <w:noProof w:val="0"/>
          <w:snapToGrid w:val="0"/>
        </w:rPr>
        <w:t xml:space="preserve">  </w:t>
      </w:r>
      <w:r w:rsidRPr="004C475C">
        <w:rPr>
          <w:b/>
          <w:noProof w:val="0"/>
          <w:snapToGrid w:val="0"/>
        </w:rPr>
        <w:t>return</w:t>
      </w:r>
      <w:r w:rsidRPr="004C475C">
        <w:rPr>
          <w:noProof w:val="0"/>
          <w:snapToGrid w:val="0"/>
        </w:rPr>
        <w:t xml:space="preserve"> </w:t>
      </w:r>
      <w:r w:rsidRPr="004C475C">
        <w:rPr>
          <w:b/>
          <w:noProof w:val="0"/>
          <w:snapToGrid w:val="0"/>
        </w:rPr>
        <w:t>universal</w:t>
      </w:r>
      <w:r w:rsidRPr="004C475C">
        <w:rPr>
          <w:noProof w:val="0"/>
          <w:snapToGrid w:val="0"/>
        </w:rPr>
        <w:t xml:space="preserve"> </w:t>
      </w:r>
      <w:r w:rsidRPr="004C475C">
        <w:rPr>
          <w:b/>
          <w:noProof w:val="0"/>
          <w:snapToGrid w:val="0"/>
        </w:rPr>
        <w:t>charstring</w:t>
      </w:r>
      <w:r w:rsidRPr="004C475C">
        <w:rPr>
          <w:noProof w:val="0"/>
          <w:snapToGrid w:val="0"/>
        </w:rPr>
        <w:t xml:space="preserve"> {</w:t>
      </w:r>
    </w:p>
    <w:p w14:paraId="51184964" w14:textId="77777777" w:rsidR="00BF61F5" w:rsidRPr="004C475C" w:rsidRDefault="00BF61F5" w:rsidP="00BF61F5">
      <w:pPr>
        <w:pStyle w:val="PL"/>
        <w:ind w:left="426"/>
        <w:rPr>
          <w:noProof w:val="0"/>
          <w:snapToGrid w:val="0"/>
        </w:rPr>
      </w:pPr>
      <w:r w:rsidRPr="004C475C">
        <w:rPr>
          <w:noProof w:val="0"/>
          <w:snapToGrid w:val="0"/>
        </w:rPr>
        <w:tab/>
        <w:t xml:space="preserve">    </w:t>
      </w:r>
      <w:r w:rsidRPr="004C475C">
        <w:rPr>
          <w:b/>
          <w:noProof w:val="0"/>
          <w:snapToGrid w:val="0"/>
        </w:rPr>
        <w:t>return</w:t>
      </w:r>
      <w:r w:rsidRPr="004C475C">
        <w:rPr>
          <w:noProof w:val="0"/>
          <w:snapToGrid w:val="0"/>
        </w:rPr>
        <w:t xml:space="preserve"> </w:t>
      </w:r>
      <w:r w:rsidRPr="004C475C">
        <w:rPr>
          <w:b/>
          <w:noProof w:val="0"/>
          <w:snapToGrid w:val="0"/>
        </w:rPr>
        <w:t>oct2unichar</w:t>
      </w:r>
      <w:r w:rsidRPr="004C475C">
        <w:rPr>
          <w:noProof w:val="0"/>
          <w:snapToGrid w:val="0"/>
        </w:rPr>
        <w:t>(</w:t>
      </w:r>
      <w:r w:rsidRPr="004C475C">
        <w:rPr>
          <w:b/>
          <w:noProof w:val="0"/>
          <w:snapToGrid w:val="0"/>
        </w:rPr>
        <w:t>bit2oct</w:t>
      </w:r>
      <w:r w:rsidRPr="004C475C">
        <w:rPr>
          <w:noProof w:val="0"/>
          <w:snapToGrid w:val="0"/>
        </w:rPr>
        <w:t>(</w:t>
      </w:r>
      <w:r w:rsidRPr="004C475C">
        <w:rPr>
          <w:b/>
          <w:noProof w:val="0"/>
          <w:snapToGrid w:val="0"/>
        </w:rPr>
        <w:t>encvalue</w:t>
      </w:r>
      <w:r w:rsidRPr="004C475C">
        <w:rPr>
          <w:noProof w:val="0"/>
          <w:snapToGrid w:val="0"/>
        </w:rPr>
        <w:t>(inpar, encoding_info, dynamic_encoding)), enc);</w:t>
      </w:r>
    </w:p>
    <w:p w14:paraId="2BC4674F" w14:textId="77777777" w:rsidR="00BF61F5" w:rsidRPr="004C475C" w:rsidRDefault="00BF61F5" w:rsidP="00BF61F5">
      <w:pPr>
        <w:pStyle w:val="PL"/>
        <w:ind w:left="426"/>
        <w:rPr>
          <w:noProof w:val="0"/>
          <w:snapToGrid w:val="0"/>
        </w:rPr>
      </w:pPr>
      <w:r w:rsidRPr="004C475C">
        <w:rPr>
          <w:noProof w:val="0"/>
          <w:snapToGrid w:val="0"/>
        </w:rPr>
        <w:tab/>
        <w:t>}</w:t>
      </w:r>
    </w:p>
    <w:p w14:paraId="28BBFD58" w14:textId="77777777" w:rsidR="00BF61F5" w:rsidRPr="004C475C" w:rsidRDefault="00BF61F5" w:rsidP="00BF61F5">
      <w:pPr>
        <w:pStyle w:val="PL"/>
        <w:ind w:left="426"/>
        <w:rPr>
          <w:noProof w:val="0"/>
          <w:snapToGrid w:val="0"/>
          <w:highlight w:val="yellow"/>
        </w:rPr>
      </w:pPr>
    </w:p>
    <w:p w14:paraId="4EF2E2EC" w14:textId="77777777" w:rsidR="00BF61F5" w:rsidRPr="004C475C" w:rsidRDefault="00BF61F5" w:rsidP="00BF61F5">
      <w:pPr>
        <w:pStyle w:val="PL"/>
        <w:ind w:left="426"/>
        <w:rPr>
          <w:noProof w:val="0"/>
          <w:snapToGrid w:val="0"/>
        </w:rPr>
      </w:pPr>
      <w:r w:rsidRPr="004C475C">
        <w:rPr>
          <w:noProof w:val="0"/>
          <w:snapToGrid w:val="0"/>
        </w:rPr>
        <w:t xml:space="preserve">The </w:t>
      </w:r>
      <w:r w:rsidRPr="004C475C">
        <w:rPr>
          <w:rFonts w:cs="Courier New"/>
          <w:noProof w:val="0"/>
          <w:snapToGrid w:val="0"/>
        </w:rPr>
        <w:t>encvalue_unichar</w:t>
      </w:r>
      <w:r w:rsidRPr="004C475C">
        <w:rPr>
          <w:noProof w:val="0"/>
          <w:snapToGrid w:val="0"/>
        </w:rPr>
        <w:t xml:space="preserve"> function first invokes the </w:t>
      </w:r>
      <w:r w:rsidRPr="004C475C">
        <w:rPr>
          <w:rFonts w:cs="Courier New"/>
          <w:noProof w:val="0"/>
          <w:snapToGrid w:val="0"/>
        </w:rPr>
        <w:t>encvalue</w:t>
      </w:r>
      <w:r w:rsidRPr="004C475C">
        <w:rPr>
          <w:noProof w:val="0"/>
          <w:snapToGrid w:val="0"/>
        </w:rPr>
        <w:t xml:space="preserve"> function in order to encode the </w:t>
      </w:r>
      <w:r w:rsidRPr="004C475C">
        <w:rPr>
          <w:noProof w:val="0"/>
          <w:snapToGrid w:val="0"/>
          <w:u w:val="single"/>
        </w:rPr>
        <w:t>encodable</w:t>
      </w:r>
      <w:r w:rsidRPr="004C475C">
        <w:rPr>
          <w:noProof w:val="0"/>
          <w:snapToGrid w:val="0"/>
        </w:rPr>
        <w:t xml:space="preserve"> value passed in the </w:t>
      </w:r>
      <w:r w:rsidRPr="004C475C">
        <w:rPr>
          <w:rFonts w:cs="Courier New"/>
          <w:noProof w:val="0"/>
          <w:snapToGrid w:val="0"/>
        </w:rPr>
        <w:t>inpar</w:t>
      </w:r>
      <w:r w:rsidRPr="004C475C">
        <w:rPr>
          <w:noProof w:val="0"/>
          <w:snapToGrid w:val="0"/>
        </w:rPr>
        <w:t xml:space="preserve"> parameter to a </w:t>
      </w:r>
      <w:r w:rsidRPr="004C475C">
        <w:rPr>
          <w:rFonts w:cs="Courier New"/>
          <w:noProof w:val="0"/>
          <w:snapToGrid w:val="0"/>
        </w:rPr>
        <w:t>bitstring</w:t>
      </w:r>
      <w:r w:rsidRPr="004C475C">
        <w:rPr>
          <w:noProof w:val="0"/>
          <w:snapToGrid w:val="0"/>
        </w:rPr>
        <w:t xml:space="preserve">. The </w:t>
      </w:r>
      <w:r w:rsidRPr="004C475C">
        <w:rPr>
          <w:rFonts w:cs="Courier New"/>
          <w:noProof w:val="0"/>
          <w:snapToGrid w:val="0"/>
        </w:rPr>
        <w:t>bitstring</w:t>
      </w:r>
      <w:r w:rsidRPr="004C475C">
        <w:rPr>
          <w:noProof w:val="0"/>
          <w:snapToGrid w:val="0"/>
        </w:rPr>
        <w:t xml:space="preserve"> is then converted to an </w:t>
      </w:r>
      <w:r w:rsidRPr="004C475C">
        <w:rPr>
          <w:rFonts w:cs="Courier New"/>
          <w:noProof w:val="0"/>
          <w:snapToGrid w:val="0"/>
        </w:rPr>
        <w:t>octetstring</w:t>
      </w:r>
      <w:r w:rsidRPr="004C475C">
        <w:rPr>
          <w:noProof w:val="0"/>
          <w:snapToGrid w:val="0"/>
        </w:rPr>
        <w:t xml:space="preserve"> by the </w:t>
      </w:r>
      <w:r w:rsidRPr="004C475C">
        <w:rPr>
          <w:rFonts w:cs="Courier New"/>
          <w:noProof w:val="0"/>
          <w:snapToGrid w:val="0"/>
        </w:rPr>
        <w:t>bit2oct</w:t>
      </w:r>
      <w:r w:rsidRPr="004C475C">
        <w:rPr>
          <w:noProof w:val="0"/>
          <w:snapToGrid w:val="0"/>
        </w:rPr>
        <w:t xml:space="preserve"> function and subsequently to a </w:t>
      </w:r>
      <w:r w:rsidRPr="004C475C">
        <w:rPr>
          <w:rFonts w:cs="Courier New"/>
          <w:noProof w:val="0"/>
          <w:snapToGrid w:val="0"/>
        </w:rPr>
        <w:t>universal</w:t>
      </w:r>
      <w:r w:rsidRPr="004C475C">
        <w:rPr>
          <w:noProof w:val="0"/>
          <w:snapToGrid w:val="0"/>
        </w:rPr>
        <w:t xml:space="preserve"> </w:t>
      </w:r>
      <w:r w:rsidRPr="004C475C">
        <w:rPr>
          <w:rFonts w:cs="Courier New"/>
          <w:noProof w:val="0"/>
          <w:snapToGrid w:val="0"/>
        </w:rPr>
        <w:t>charstring</w:t>
      </w:r>
      <w:r w:rsidRPr="004C475C">
        <w:rPr>
          <w:noProof w:val="0"/>
          <w:snapToGrid w:val="0"/>
        </w:rPr>
        <w:t xml:space="preserve"> using the </w:t>
      </w:r>
      <w:r w:rsidRPr="004C475C">
        <w:rPr>
          <w:rFonts w:cs="Courier New"/>
          <w:noProof w:val="0"/>
          <w:snapToGrid w:val="0"/>
        </w:rPr>
        <w:t>oct2unichar</w:t>
      </w:r>
      <w:r w:rsidRPr="004C475C">
        <w:rPr>
          <w:noProof w:val="0"/>
          <w:snapToGrid w:val="0"/>
        </w:rPr>
        <w:t xml:space="preserve"> function. The </w:t>
      </w:r>
      <w:r w:rsidRPr="004C475C">
        <w:rPr>
          <w:rFonts w:cs="Courier New"/>
          <w:noProof w:val="0"/>
          <w:snapToGrid w:val="0"/>
        </w:rPr>
        <w:t>string_serialization</w:t>
      </w:r>
      <w:r w:rsidRPr="004C475C">
        <w:rPr>
          <w:noProof w:val="0"/>
          <w:snapToGrid w:val="0"/>
        </w:rPr>
        <w:t xml:space="preserve"> parameter defines how the encoded octets (in fact the encoded bitstring received from the codec) contain the characters. The </w:t>
      </w:r>
      <w:r w:rsidRPr="004C475C">
        <w:rPr>
          <w:rFonts w:cs="Courier New"/>
          <w:noProof w:val="0"/>
          <w:snapToGrid w:val="0"/>
        </w:rPr>
        <w:t>universal</w:t>
      </w:r>
      <w:r w:rsidRPr="004C475C">
        <w:rPr>
          <w:noProof w:val="0"/>
          <w:snapToGrid w:val="0"/>
        </w:rPr>
        <w:t xml:space="preserve"> </w:t>
      </w:r>
      <w:r w:rsidRPr="004C475C">
        <w:rPr>
          <w:rFonts w:cs="Courier New"/>
          <w:noProof w:val="0"/>
          <w:snapToGrid w:val="0"/>
        </w:rPr>
        <w:t>charstring</w:t>
      </w:r>
      <w:r w:rsidRPr="004C475C">
        <w:rPr>
          <w:noProof w:val="0"/>
          <w:snapToGrid w:val="0"/>
        </w:rPr>
        <w:t xml:space="preserve"> value is then returned as the result of the </w:t>
      </w:r>
      <w:r w:rsidRPr="004C475C">
        <w:rPr>
          <w:rFonts w:cs="Courier New"/>
          <w:noProof w:val="0"/>
          <w:snapToGrid w:val="0"/>
        </w:rPr>
        <w:t>encvalue_unichar</w:t>
      </w:r>
      <w:r w:rsidRPr="004C475C">
        <w:rPr>
          <w:noProof w:val="0"/>
          <w:snapToGrid w:val="0"/>
        </w:rPr>
        <w:t xml:space="preserve"> function.</w:t>
      </w:r>
    </w:p>
    <w:p w14:paraId="56F85C49" w14:textId="77777777" w:rsidR="00BF61F5" w:rsidRPr="004C475C" w:rsidRDefault="00BF61F5" w:rsidP="00BF61F5">
      <w:pPr>
        <w:pStyle w:val="PL"/>
        <w:ind w:left="426"/>
        <w:rPr>
          <w:b/>
          <w:noProof w:val="0"/>
          <w:snapToGrid w:val="0"/>
        </w:rPr>
      </w:pPr>
    </w:p>
    <w:p w14:paraId="10F95395" w14:textId="77777777" w:rsidR="00BF61F5" w:rsidRPr="004C475C" w:rsidRDefault="00BF61F5" w:rsidP="00BF61F5">
      <w:pPr>
        <w:ind w:left="426"/>
        <w:rPr>
          <w:snapToGrid w:val="0"/>
        </w:rPr>
      </w:pPr>
      <w:r w:rsidRPr="004C475C">
        <w:rPr>
          <w:snapToGrid w:val="0"/>
        </w:rPr>
        <w:t>…</w:t>
      </w:r>
    </w:p>
    <w:p w14:paraId="480846A8" w14:textId="09560AD2" w:rsidR="00BF61F5" w:rsidRPr="004C475C" w:rsidRDefault="0023458C" w:rsidP="004A6D84">
      <w:pPr>
        <w:pStyle w:val="berschrift4"/>
        <w:rPr>
          <w:rFonts w:cs="Arial"/>
        </w:rPr>
      </w:pPr>
      <w:bookmarkStart w:id="102" w:name="_Toc39486370"/>
      <w:r w:rsidRPr="004C475C">
        <w:lastRenderedPageBreak/>
        <w:t>5.6.2.7</w:t>
      </w:r>
      <w:r w:rsidR="004E3B41" w:rsidRPr="004C475C">
        <w:tab/>
      </w:r>
      <w:r w:rsidRPr="004C475C">
        <w:t>Modifications to ETSI ES 201 873-1, c</w:t>
      </w:r>
      <w:r w:rsidRPr="004C475C">
        <w:rPr>
          <w:rFonts w:cs="Arial"/>
        </w:rPr>
        <w:t>lause C.5.5 (</w:t>
      </w:r>
      <w:r w:rsidR="00BF61F5" w:rsidRPr="004C475C">
        <w:rPr>
          <w:rFonts w:cs="Arial"/>
        </w:rPr>
        <w:t>The encoding to octetstring function</w:t>
      </w:r>
      <w:r w:rsidRPr="004C475C">
        <w:rPr>
          <w:rFonts w:cs="Arial"/>
        </w:rPr>
        <w:t>)</w:t>
      </w:r>
      <w:bookmarkEnd w:id="102"/>
    </w:p>
    <w:p w14:paraId="2CB01B0B" w14:textId="77777777" w:rsidR="00862FEF" w:rsidRPr="004C475C" w:rsidRDefault="00862FEF" w:rsidP="004A6D84">
      <w:pPr>
        <w:keepNext/>
        <w:keepLines/>
      </w:pPr>
      <w:r w:rsidRPr="004C475C">
        <w:t>The strike-through text shall be replaced by the underlined text as below:</w:t>
      </w:r>
    </w:p>
    <w:p w14:paraId="008B7879" w14:textId="77777777" w:rsidR="00BF61F5" w:rsidRPr="004C475C" w:rsidRDefault="00BF61F5" w:rsidP="00BF61F5">
      <w:pPr>
        <w:pStyle w:val="PL"/>
        <w:keepNext/>
        <w:keepLines/>
        <w:ind w:left="426"/>
        <w:rPr>
          <w:noProof w:val="0"/>
          <w:snapToGrid w:val="0"/>
        </w:rPr>
      </w:pPr>
      <w:r w:rsidRPr="004C475C">
        <w:rPr>
          <w:b/>
          <w:noProof w:val="0"/>
          <w:snapToGrid w:val="0"/>
        </w:rPr>
        <w:tab/>
        <w:t>encvalue_o</w:t>
      </w:r>
      <w:r w:rsidRPr="004C475C">
        <w:rPr>
          <w:noProof w:val="0"/>
          <w:snapToGrid w:val="0"/>
        </w:rPr>
        <w:t>(</w:t>
      </w:r>
      <w:r w:rsidRPr="004C475C">
        <w:rPr>
          <w:b/>
          <w:noProof w:val="0"/>
          <w:snapToGrid w:val="0"/>
        </w:rPr>
        <w:t>in template (</w:t>
      </w:r>
      <w:r w:rsidRPr="004C475C">
        <w:rPr>
          <w:b/>
          <w:strike/>
          <w:noProof w:val="0"/>
          <w:snapToGrid w:val="0"/>
        </w:rPr>
        <w:t>value</w:t>
      </w:r>
      <w:r w:rsidRPr="004C475C">
        <w:rPr>
          <w:b/>
          <w:noProof w:val="0"/>
          <w:snapToGrid w:val="0"/>
        </w:rPr>
        <w:t xml:space="preserve"> </w:t>
      </w:r>
      <w:r w:rsidRPr="004C475C">
        <w:rPr>
          <w:b/>
          <w:noProof w:val="0"/>
          <w:snapToGrid w:val="0"/>
          <w:u w:val="single"/>
        </w:rPr>
        <w:t>encvalue</w:t>
      </w:r>
      <w:r w:rsidRPr="004C475C">
        <w:rPr>
          <w:b/>
          <w:noProof w:val="0"/>
          <w:snapToGrid w:val="0"/>
        </w:rPr>
        <w:t xml:space="preserve">) </w:t>
      </w:r>
      <w:r w:rsidRPr="004C475C">
        <w:rPr>
          <w:bCs/>
          <w:noProof w:val="0"/>
          <w:snapToGrid w:val="0"/>
        </w:rPr>
        <w:t>any_type</w:t>
      </w:r>
      <w:r w:rsidRPr="004C475C">
        <w:rPr>
          <w:b/>
          <w:noProof w:val="0"/>
          <w:snapToGrid w:val="0"/>
        </w:rPr>
        <w:t xml:space="preserve"> </w:t>
      </w:r>
      <w:r w:rsidRPr="004C475C">
        <w:rPr>
          <w:noProof w:val="0"/>
          <w:snapToGrid w:val="0"/>
        </w:rPr>
        <w:t>inpar,</w:t>
      </w:r>
    </w:p>
    <w:p w14:paraId="01995A7B" w14:textId="77777777" w:rsidR="00BF61F5" w:rsidRPr="004C475C" w:rsidRDefault="00BF61F5" w:rsidP="00BF61F5">
      <w:pPr>
        <w:pStyle w:val="PL"/>
        <w:keepNext/>
        <w:keepLines/>
        <w:ind w:left="426"/>
        <w:rPr>
          <w:noProof w:val="0"/>
          <w:snapToGrid w:val="0"/>
        </w:rPr>
      </w:pPr>
      <w:r w:rsidRPr="004C475C">
        <w:rPr>
          <w:noProof w:val="0"/>
          <w:snapToGrid w:val="0"/>
        </w:rPr>
        <w:t xml:space="preserve">               </w:t>
      </w:r>
      <w:r w:rsidRPr="004C475C">
        <w:rPr>
          <w:b/>
          <w:noProof w:val="0"/>
          <w:snapToGrid w:val="0"/>
        </w:rPr>
        <w:t>in</w:t>
      </w:r>
      <w:r w:rsidRPr="004C475C">
        <w:rPr>
          <w:noProof w:val="0"/>
          <w:snapToGrid w:val="0"/>
        </w:rPr>
        <w:t xml:space="preserve"> </w:t>
      </w:r>
      <w:r w:rsidRPr="004C475C">
        <w:rPr>
          <w:b/>
          <w:noProof w:val="0"/>
          <w:snapToGrid w:val="0"/>
        </w:rPr>
        <w:t>universal charstring</w:t>
      </w:r>
      <w:r w:rsidRPr="004C475C">
        <w:rPr>
          <w:noProof w:val="0"/>
          <w:snapToGrid w:val="0"/>
        </w:rPr>
        <w:t xml:space="preserve"> encoding_info := "",</w:t>
      </w:r>
    </w:p>
    <w:p w14:paraId="7330CDB7" w14:textId="77777777" w:rsidR="00BF61F5" w:rsidRPr="004C475C" w:rsidRDefault="00BF61F5" w:rsidP="00BF61F5">
      <w:pPr>
        <w:pStyle w:val="PL"/>
        <w:keepNext/>
        <w:keepLines/>
        <w:ind w:left="426"/>
        <w:rPr>
          <w:rFonts w:eastAsia="PMingLiU"/>
          <w:noProof w:val="0"/>
        </w:rPr>
      </w:pPr>
      <w:r w:rsidRPr="004C475C">
        <w:rPr>
          <w:rFonts w:eastAsia="PMingLiU"/>
          <w:noProof w:val="0"/>
        </w:rPr>
        <w:t xml:space="preserve">               </w:t>
      </w:r>
      <w:r w:rsidRPr="004C475C">
        <w:rPr>
          <w:rFonts w:eastAsia="PMingLiU"/>
          <w:b/>
          <w:noProof w:val="0"/>
        </w:rPr>
        <w:t>in</w:t>
      </w:r>
      <w:r w:rsidRPr="004C475C">
        <w:rPr>
          <w:rFonts w:eastAsia="PMingLiU"/>
          <w:noProof w:val="0"/>
        </w:rPr>
        <w:t xml:space="preserve"> </w:t>
      </w:r>
      <w:r w:rsidRPr="004C475C">
        <w:rPr>
          <w:rFonts w:eastAsia="PMingLiU"/>
          <w:b/>
          <w:noProof w:val="0"/>
        </w:rPr>
        <w:t>universal</w:t>
      </w:r>
      <w:r w:rsidRPr="004C475C">
        <w:rPr>
          <w:rFonts w:eastAsia="PMingLiU"/>
          <w:noProof w:val="0"/>
        </w:rPr>
        <w:t xml:space="preserve"> </w:t>
      </w:r>
      <w:r w:rsidRPr="004C475C">
        <w:rPr>
          <w:rFonts w:eastAsia="PMingLiU"/>
          <w:b/>
          <w:noProof w:val="0"/>
        </w:rPr>
        <w:t>charstring</w:t>
      </w:r>
      <w:r w:rsidRPr="004C475C">
        <w:rPr>
          <w:rFonts w:eastAsia="PMingLiU"/>
          <w:noProof w:val="0"/>
        </w:rPr>
        <w:t xml:space="preserve"> dynamic_encoding := "",</w:t>
      </w:r>
    </w:p>
    <w:p w14:paraId="3250D130" w14:textId="77777777" w:rsidR="00BF61F5" w:rsidRPr="004C475C" w:rsidRDefault="00BF61F5" w:rsidP="00BF61F5">
      <w:pPr>
        <w:pStyle w:val="PL"/>
        <w:keepNext/>
        <w:keepLines/>
        <w:ind w:left="426"/>
        <w:rPr>
          <w:b/>
          <w:noProof w:val="0"/>
          <w:snapToGrid w:val="0"/>
        </w:rPr>
      </w:pPr>
      <w:r w:rsidRPr="004C475C">
        <w:rPr>
          <w:noProof w:val="0"/>
          <w:snapToGrid w:val="0"/>
        </w:rPr>
        <w:t xml:space="preserve">               </w:t>
      </w:r>
      <w:r w:rsidRPr="004C475C">
        <w:rPr>
          <w:b/>
          <w:noProof w:val="0"/>
          <w:snapToGrid w:val="0"/>
        </w:rPr>
        <w:t>out</w:t>
      </w:r>
      <w:r w:rsidRPr="004C475C">
        <w:rPr>
          <w:noProof w:val="0"/>
          <w:snapToGrid w:val="0"/>
        </w:rPr>
        <w:t xml:space="preserve"> </w:t>
      </w:r>
      <w:r w:rsidRPr="004C475C">
        <w:rPr>
          <w:b/>
          <w:noProof w:val="0"/>
          <w:snapToGrid w:val="0"/>
        </w:rPr>
        <w:t>integer</w:t>
      </w:r>
      <w:r w:rsidRPr="004C475C">
        <w:rPr>
          <w:noProof w:val="0"/>
          <w:snapToGrid w:val="0"/>
        </w:rPr>
        <w:t xml:space="preserve"> bit_length)</w:t>
      </w:r>
      <w:r w:rsidRPr="004C475C">
        <w:rPr>
          <w:b/>
          <w:noProof w:val="0"/>
          <w:snapToGrid w:val="0"/>
        </w:rPr>
        <w:t xml:space="preserve"> return octetstring</w:t>
      </w:r>
    </w:p>
    <w:p w14:paraId="6175F8B9" w14:textId="77777777" w:rsidR="00BF61F5" w:rsidRPr="004C475C" w:rsidRDefault="00BF61F5" w:rsidP="00BF61F5">
      <w:pPr>
        <w:pStyle w:val="PL"/>
        <w:keepNext/>
        <w:keepLines/>
        <w:ind w:left="426"/>
        <w:rPr>
          <w:noProof w:val="0"/>
          <w:snapToGrid w:val="0"/>
          <w:highlight w:val="yellow"/>
        </w:rPr>
      </w:pPr>
    </w:p>
    <w:p w14:paraId="05D3CCB1" w14:textId="5D037025" w:rsidR="00BF61F5" w:rsidRPr="004C475C" w:rsidRDefault="00BF61F5" w:rsidP="00BF61F5">
      <w:pPr>
        <w:keepLines/>
        <w:ind w:left="426"/>
      </w:pPr>
      <w:r w:rsidRPr="004C475C">
        <w:rPr>
          <w:snapToGrid w:val="0"/>
        </w:rPr>
        <w:t xml:space="preserve">The </w:t>
      </w:r>
      <w:r w:rsidRPr="004C475C">
        <w:rPr>
          <w:rFonts w:ascii="Courier New" w:hAnsi="Courier New"/>
          <w:b/>
          <w:snapToGrid w:val="0"/>
        </w:rPr>
        <w:t xml:space="preserve">encvalue_o </w:t>
      </w:r>
      <w:r w:rsidRPr="004C475C">
        <w:rPr>
          <w:snapToGrid w:val="0"/>
        </w:rPr>
        <w:t>function encodes a</w:t>
      </w:r>
      <w:r w:rsidRPr="004C475C">
        <w:rPr>
          <w:snapToGrid w:val="0"/>
          <w:u w:val="single"/>
        </w:rPr>
        <w:t>n encodable</w:t>
      </w:r>
      <w:r w:rsidRPr="004C475C">
        <w:rPr>
          <w:snapToGrid w:val="0"/>
        </w:rPr>
        <w:t xml:space="preserve"> value </w:t>
      </w:r>
      <w:r w:rsidRPr="004C475C">
        <w:rPr>
          <w:strike/>
          <w:snapToGrid w:val="0"/>
        </w:rPr>
        <w:t>or template</w:t>
      </w:r>
      <w:r w:rsidRPr="004C475C">
        <w:rPr>
          <w:snapToGrid w:val="0"/>
        </w:rPr>
        <w:t xml:space="preserve"> into an octetstring. </w:t>
      </w:r>
      <w:r w:rsidRPr="004C475C">
        <w:rPr>
          <w:strike/>
          <w:snapToGrid w:val="0"/>
        </w:rPr>
        <w:t xml:space="preserve">When the actual parameter that is passed to </w:t>
      </w:r>
      <w:r w:rsidRPr="004C475C">
        <w:rPr>
          <w:rFonts w:ascii="Courier New" w:hAnsi="Courier New" w:cs="Courier New"/>
          <w:strike/>
          <w:snapToGrid w:val="0"/>
        </w:rPr>
        <w:t>inpar</w:t>
      </w:r>
      <w:r w:rsidRPr="004C475C">
        <w:rPr>
          <w:strike/>
          <w:snapToGrid w:val="0"/>
        </w:rPr>
        <w:t xml:space="preserve"> is a template, it shall resolve to a specific value (the same restrictions apply as for the argument of the </w:t>
      </w:r>
      <w:r w:rsidRPr="004C475C">
        <w:rPr>
          <w:rFonts w:ascii="Courier New" w:hAnsi="Courier New" w:cs="Courier New"/>
          <w:b/>
          <w:bCs/>
          <w:strike/>
          <w:snapToGrid w:val="0"/>
        </w:rPr>
        <w:t>send</w:t>
      </w:r>
      <w:r w:rsidRPr="004C475C">
        <w:rPr>
          <w:strike/>
          <w:snapToGrid w:val="0"/>
        </w:rPr>
        <w:t xml:space="preserve"> statement).</w:t>
      </w:r>
      <w:r w:rsidRPr="004C475C">
        <w:rPr>
          <w:snapToGrid w:val="0"/>
        </w:rPr>
        <w:t xml:space="preserve"> The returned octetstring represents the encoded value of </w:t>
      </w:r>
      <w:r w:rsidRPr="004C475C">
        <w:rPr>
          <w:rFonts w:ascii="Courier New" w:hAnsi="Courier New" w:cs="Courier New"/>
          <w:snapToGrid w:val="0"/>
        </w:rPr>
        <w:t>inpar</w:t>
      </w:r>
      <w:r w:rsidRPr="004C475C">
        <w:rPr>
          <w:snapToGrid w:val="0"/>
        </w:rPr>
        <w:t>, however, the TTCN-3 test system need not make any check on its correctness. In case the encoded message is not octet-based and has a bit length not</w:t>
      </w:r>
      <w:r w:rsidR="00276DB2" w:rsidRPr="004C475C">
        <w:rPr>
          <w:snapToGrid w:val="0"/>
        </w:rPr>
        <w:t xml:space="preserve"> a multiple of</w:t>
      </w:r>
      <w:r w:rsidRPr="004C475C">
        <w:rPr>
          <w:snapToGrid w:val="0"/>
        </w:rPr>
        <w:t xml:space="preserve"> 8, the encoded message will be left-aligned in the returned octetstring and the least significant (8 - (bit length mod 8)) bits in the least significant octet will be 0. The bit length can be assigned to a variable by usage of the formal out parameter </w:t>
      </w:r>
      <w:r w:rsidRPr="004C475C">
        <w:rPr>
          <w:rFonts w:ascii="Courier New" w:hAnsi="Courier New" w:cs="Courier New"/>
          <w:snapToGrid w:val="0"/>
        </w:rPr>
        <w:t>bit_length</w:t>
      </w:r>
      <w:r w:rsidRPr="004C475C">
        <w:rPr>
          <w:snapToGrid w:val="0"/>
        </w:rPr>
        <w:t xml:space="preserve">. The optional </w:t>
      </w:r>
      <w:r w:rsidRPr="004C475C">
        <w:rPr>
          <w:rFonts w:ascii="Courier New" w:hAnsi="Courier New" w:cs="Courier New"/>
          <w:snapToGrid w:val="0"/>
        </w:rPr>
        <w:t>encoding_info</w:t>
      </w:r>
      <w:r w:rsidRPr="004C475C">
        <w:rPr>
          <w:snapToGrid w:val="0"/>
        </w:rPr>
        <w:t xml:space="preserve"> parameter is used for passing additional encoding information to the codec and, if it is omitted, no additional information is sent to the codec.</w:t>
      </w:r>
    </w:p>
    <w:p w14:paraId="4E3F24EB" w14:textId="77777777" w:rsidR="00862FEF" w:rsidRPr="004C475C" w:rsidRDefault="00862FEF" w:rsidP="00E918B6">
      <w:pPr>
        <w:pStyle w:val="berschrift2"/>
      </w:pPr>
      <w:bookmarkStart w:id="103" w:name="_Toc39486371"/>
      <w:r w:rsidRPr="004C475C">
        <w:t>5.7</w:t>
      </w:r>
      <w:r w:rsidRPr="004C475C">
        <w:tab/>
        <w:t>Extension of the istemplatekind function</w:t>
      </w:r>
      <w:bookmarkEnd w:id="103"/>
    </w:p>
    <w:p w14:paraId="67781A0B" w14:textId="40025CAA" w:rsidR="00862FEF" w:rsidRPr="004C475C" w:rsidRDefault="00862FEF" w:rsidP="00E918B6">
      <w:pPr>
        <w:pStyle w:val="berschrift3"/>
      </w:pPr>
      <w:bookmarkStart w:id="104" w:name="_Toc39486372"/>
      <w:r w:rsidRPr="004C475C">
        <w:t>5.7.1</w:t>
      </w:r>
      <w:r w:rsidRPr="004C475C">
        <w:tab/>
        <w:t>Modifications to ETSI ES 201 873-1, clause C.3.5 (Matching mechanism detection)</w:t>
      </w:r>
      <w:bookmarkEnd w:id="104"/>
    </w:p>
    <w:p w14:paraId="2B5B9E39" w14:textId="089023B7" w:rsidR="008C5F96" w:rsidRPr="004C475C" w:rsidRDefault="00394A46" w:rsidP="00E918B6">
      <w:pPr>
        <w:keepNext/>
      </w:pPr>
      <w:r w:rsidRPr="004C475C">
        <w:t>Extend the first clause as follows</w:t>
      </w:r>
      <w:r w:rsidR="0023458C" w:rsidRPr="004C475C">
        <w:t>:</w:t>
      </w:r>
    </w:p>
    <w:p w14:paraId="412C8BE6" w14:textId="380AABB9" w:rsidR="0023458C" w:rsidRPr="004C475C" w:rsidRDefault="0023458C" w:rsidP="0023458C">
      <w:pPr>
        <w:pStyle w:val="NO"/>
        <w:ind w:left="426" w:firstLine="0"/>
        <w:rPr>
          <w:snapToGrid w:val="0"/>
        </w:rPr>
      </w:pPr>
      <w:r w:rsidRPr="004C475C">
        <w:rPr>
          <w:snapToGrid w:val="0"/>
        </w:rPr>
        <w:t xml:space="preserve">This function allows to examine if a template contains a certain kind of the matching mechanisms </w:t>
      </w:r>
      <w:r w:rsidRPr="004C475C">
        <w:rPr>
          <w:u w:val="single"/>
        </w:rPr>
        <w:t>or mutation</w:t>
      </w:r>
      <w:r w:rsidRPr="004C475C">
        <w:rPr>
          <w:snapToGrid w:val="0"/>
        </w:rPr>
        <w:t>.</w:t>
      </w:r>
    </w:p>
    <w:p w14:paraId="0CF6B7CD" w14:textId="08DC1869" w:rsidR="00394A46" w:rsidRPr="004C475C" w:rsidRDefault="00394A46" w:rsidP="00394A46">
      <w:pPr>
        <w:keepNext/>
      </w:pPr>
      <w:r w:rsidRPr="004C475C">
        <w:t>Add the following new paragraph 5:</w:t>
      </w:r>
    </w:p>
    <w:p w14:paraId="73BA1692" w14:textId="6F0D8AC8" w:rsidR="0023458C" w:rsidRPr="004C475C" w:rsidRDefault="0023458C" w:rsidP="0023458C">
      <w:pPr>
        <w:keepNext/>
        <w:ind w:left="426"/>
        <w:rPr>
          <w:color w:val="000000"/>
          <w:u w:val="single"/>
        </w:rPr>
      </w:pPr>
      <w:r w:rsidRPr="004C475C">
        <w:rPr>
          <w:u w:val="single"/>
        </w:rPr>
        <w:t xml:space="preserve">If the enquired kind of template is a mutation (clause 5.6 of ETSI ES 203 022), the function shall return </w:t>
      </w:r>
      <w:r w:rsidRPr="004C475C">
        <w:rPr>
          <w:rFonts w:ascii="Courier New" w:hAnsi="Courier New" w:cs="Courier New"/>
          <w:b/>
          <w:u w:val="single"/>
        </w:rPr>
        <w:t>true</w:t>
      </w:r>
      <w:r w:rsidRPr="004C475C">
        <w:rPr>
          <w:u w:val="single"/>
        </w:rPr>
        <w:t xml:space="preserve"> if the template in the invalue parameter contains a mutation on the first level of nesting.</w:t>
      </w:r>
    </w:p>
    <w:p w14:paraId="1D749D3E" w14:textId="7A281FA7" w:rsidR="0023458C" w:rsidRPr="004C475C" w:rsidRDefault="00394A46" w:rsidP="00394A46">
      <w:r w:rsidRPr="004C475C">
        <w:t>Extend table C.1 (Allowed values of kind parameter) with the following new rows:</w:t>
      </w:r>
    </w:p>
    <w:tbl>
      <w:tblPr>
        <w:tblW w:w="7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2405"/>
        <w:gridCol w:w="3063"/>
        <w:gridCol w:w="2331"/>
      </w:tblGrid>
      <w:tr w:rsidR="0023458C" w:rsidRPr="004C475C" w14:paraId="0D535435" w14:textId="77777777" w:rsidTr="008D6988">
        <w:trPr>
          <w:tblHeader/>
          <w:jc w:val="center"/>
        </w:trPr>
        <w:tc>
          <w:tcPr>
            <w:tcW w:w="2405" w:type="dxa"/>
            <w:vMerge w:val="restart"/>
          </w:tcPr>
          <w:p w14:paraId="70DF5F92" w14:textId="77777777" w:rsidR="0023458C" w:rsidRPr="004C475C" w:rsidRDefault="0023458C" w:rsidP="008D6988">
            <w:pPr>
              <w:pStyle w:val="TAH"/>
              <w:ind w:left="112"/>
            </w:pPr>
            <w:r w:rsidRPr="004C475C">
              <w:t>Value of kind parameter</w:t>
            </w:r>
          </w:p>
        </w:tc>
        <w:tc>
          <w:tcPr>
            <w:tcW w:w="5394" w:type="dxa"/>
            <w:gridSpan w:val="2"/>
          </w:tcPr>
          <w:p w14:paraId="446261EB" w14:textId="77777777" w:rsidR="0023458C" w:rsidRPr="004C475C" w:rsidRDefault="0023458C">
            <w:pPr>
              <w:pStyle w:val="TAH"/>
            </w:pPr>
            <w:r w:rsidRPr="004C475C">
              <w:t>Searched matching mechanism</w:t>
            </w:r>
          </w:p>
        </w:tc>
      </w:tr>
      <w:tr w:rsidR="0023458C" w:rsidRPr="004C475C" w14:paraId="09D2304F" w14:textId="77777777" w:rsidTr="008D6988">
        <w:trPr>
          <w:tblHeader/>
          <w:jc w:val="center"/>
        </w:trPr>
        <w:tc>
          <w:tcPr>
            <w:tcW w:w="2405" w:type="dxa"/>
            <w:vMerge/>
          </w:tcPr>
          <w:p w14:paraId="50D234F1" w14:textId="77777777" w:rsidR="0023458C" w:rsidRPr="004C475C" w:rsidRDefault="0023458C" w:rsidP="008D6988">
            <w:pPr>
              <w:pStyle w:val="TAH"/>
              <w:ind w:left="112"/>
            </w:pPr>
          </w:p>
        </w:tc>
        <w:tc>
          <w:tcPr>
            <w:tcW w:w="3063" w:type="dxa"/>
          </w:tcPr>
          <w:p w14:paraId="2B45EA87" w14:textId="77777777" w:rsidR="0023458C" w:rsidRPr="004C475C" w:rsidRDefault="0023458C" w:rsidP="00084F7F">
            <w:pPr>
              <w:pStyle w:val="TAH"/>
            </w:pPr>
            <w:r w:rsidRPr="004C475C">
              <w:t>Name</w:t>
            </w:r>
          </w:p>
        </w:tc>
        <w:tc>
          <w:tcPr>
            <w:tcW w:w="2331" w:type="dxa"/>
          </w:tcPr>
          <w:p w14:paraId="344302E1" w14:textId="77777777" w:rsidR="0023458C" w:rsidRPr="004C475C" w:rsidRDefault="0023458C" w:rsidP="00084F7F">
            <w:pPr>
              <w:pStyle w:val="TAH"/>
            </w:pPr>
            <w:r w:rsidRPr="004C475C">
              <w:t>Clause reference</w:t>
            </w:r>
          </w:p>
        </w:tc>
      </w:tr>
      <w:tr w:rsidR="0023458C" w:rsidRPr="004C475C" w14:paraId="7BC67A33" w14:textId="77777777" w:rsidTr="008D6988">
        <w:trPr>
          <w:jc w:val="center"/>
        </w:trPr>
        <w:tc>
          <w:tcPr>
            <w:tcW w:w="2405" w:type="dxa"/>
            <w:tcBorders>
              <w:top w:val="single" w:sz="4" w:space="0" w:color="auto"/>
              <w:left w:val="single" w:sz="4" w:space="0" w:color="auto"/>
              <w:bottom w:val="single" w:sz="4" w:space="0" w:color="auto"/>
              <w:right w:val="single" w:sz="4" w:space="0" w:color="auto"/>
            </w:tcBorders>
          </w:tcPr>
          <w:p w14:paraId="127EC728" w14:textId="77777777" w:rsidR="0023458C" w:rsidRPr="004C475C" w:rsidRDefault="0023458C" w:rsidP="008D6988">
            <w:pPr>
              <w:pStyle w:val="TAL"/>
              <w:ind w:left="112"/>
              <w:rPr>
                <w:snapToGrid w:val="0"/>
                <w:u w:val="single"/>
              </w:rPr>
            </w:pPr>
            <w:r w:rsidRPr="004C475C">
              <w:rPr>
                <w:snapToGrid w:val="0"/>
                <w:u w:val="single"/>
              </w:rPr>
              <w:t>"dynamic"</w:t>
            </w:r>
          </w:p>
        </w:tc>
        <w:tc>
          <w:tcPr>
            <w:tcW w:w="3063" w:type="dxa"/>
            <w:tcBorders>
              <w:top w:val="single" w:sz="4" w:space="0" w:color="auto"/>
              <w:left w:val="single" w:sz="4" w:space="0" w:color="auto"/>
              <w:bottom w:val="single" w:sz="4" w:space="0" w:color="auto"/>
              <w:right w:val="single" w:sz="4" w:space="0" w:color="auto"/>
            </w:tcBorders>
          </w:tcPr>
          <w:p w14:paraId="24AB0A32" w14:textId="77777777" w:rsidR="0023458C" w:rsidRPr="004C475C" w:rsidRDefault="0023458C" w:rsidP="008D6988">
            <w:pPr>
              <w:pStyle w:val="TAL"/>
              <w:ind w:left="112"/>
              <w:rPr>
                <w:color w:val="000000"/>
                <w:u w:val="single"/>
              </w:rPr>
            </w:pPr>
            <w:r w:rsidRPr="004C475C">
              <w:rPr>
                <w:color w:val="000000"/>
                <w:u w:val="single"/>
              </w:rPr>
              <w:t>Dynamic matching</w:t>
            </w:r>
          </w:p>
        </w:tc>
        <w:tc>
          <w:tcPr>
            <w:tcW w:w="2331" w:type="dxa"/>
            <w:tcBorders>
              <w:top w:val="single" w:sz="4" w:space="0" w:color="auto"/>
              <w:left w:val="single" w:sz="4" w:space="0" w:color="auto"/>
              <w:bottom w:val="single" w:sz="4" w:space="0" w:color="auto"/>
              <w:right w:val="single" w:sz="4" w:space="0" w:color="auto"/>
            </w:tcBorders>
          </w:tcPr>
          <w:p w14:paraId="50B2F0A3" w14:textId="77777777" w:rsidR="0023458C" w:rsidRPr="004C475C" w:rsidRDefault="0023458C" w:rsidP="008D6988">
            <w:pPr>
              <w:pStyle w:val="TAC"/>
              <w:ind w:left="37"/>
              <w:rPr>
                <w:u w:val="single"/>
              </w:rPr>
            </w:pPr>
            <w:r w:rsidRPr="004C475C">
              <w:rPr>
                <w:u w:val="single"/>
              </w:rPr>
              <w:t>5.1 of ETSI ES 203 022</w:t>
            </w:r>
          </w:p>
        </w:tc>
      </w:tr>
      <w:tr w:rsidR="0023458C" w:rsidRPr="004C475C" w14:paraId="566578A0" w14:textId="77777777" w:rsidTr="008D6988">
        <w:trPr>
          <w:jc w:val="center"/>
        </w:trPr>
        <w:tc>
          <w:tcPr>
            <w:tcW w:w="2405" w:type="dxa"/>
            <w:tcBorders>
              <w:top w:val="single" w:sz="4" w:space="0" w:color="auto"/>
              <w:left w:val="single" w:sz="4" w:space="0" w:color="auto"/>
              <w:bottom w:val="single" w:sz="4" w:space="0" w:color="auto"/>
              <w:right w:val="single" w:sz="4" w:space="0" w:color="auto"/>
            </w:tcBorders>
          </w:tcPr>
          <w:p w14:paraId="084AE054" w14:textId="77777777" w:rsidR="0023458C" w:rsidRPr="004C475C" w:rsidRDefault="0023458C" w:rsidP="008D6988">
            <w:pPr>
              <w:pStyle w:val="TAL"/>
              <w:ind w:left="112"/>
              <w:rPr>
                <w:snapToGrid w:val="0"/>
                <w:u w:val="single"/>
              </w:rPr>
            </w:pPr>
            <w:r w:rsidRPr="004C475C">
              <w:rPr>
                <w:snapToGrid w:val="0"/>
                <w:u w:val="single"/>
              </w:rPr>
              <w:t>"conjunction"</w:t>
            </w:r>
          </w:p>
        </w:tc>
        <w:tc>
          <w:tcPr>
            <w:tcW w:w="3063" w:type="dxa"/>
            <w:tcBorders>
              <w:top w:val="single" w:sz="4" w:space="0" w:color="auto"/>
              <w:left w:val="single" w:sz="4" w:space="0" w:color="auto"/>
              <w:bottom w:val="single" w:sz="4" w:space="0" w:color="auto"/>
              <w:right w:val="single" w:sz="4" w:space="0" w:color="auto"/>
            </w:tcBorders>
          </w:tcPr>
          <w:p w14:paraId="3B8CBC46" w14:textId="04BE7253" w:rsidR="0023458C" w:rsidRPr="004C475C" w:rsidRDefault="0023458C" w:rsidP="008D6988">
            <w:pPr>
              <w:pStyle w:val="TAL"/>
              <w:ind w:left="112"/>
              <w:rPr>
                <w:color w:val="000000"/>
                <w:u w:val="single"/>
              </w:rPr>
            </w:pPr>
            <w:r w:rsidRPr="004C475C">
              <w:rPr>
                <w:color w:val="000000"/>
                <w:u w:val="single"/>
              </w:rPr>
              <w:t>Conju</w:t>
            </w:r>
            <w:r w:rsidR="00276DB2" w:rsidRPr="004C475C">
              <w:rPr>
                <w:color w:val="000000"/>
                <w:u w:val="single"/>
              </w:rPr>
              <w:t>n</w:t>
            </w:r>
            <w:r w:rsidRPr="004C475C">
              <w:rPr>
                <w:color w:val="000000"/>
                <w:u w:val="single"/>
              </w:rPr>
              <w:t>ction</w:t>
            </w:r>
          </w:p>
        </w:tc>
        <w:tc>
          <w:tcPr>
            <w:tcW w:w="2331" w:type="dxa"/>
            <w:tcBorders>
              <w:top w:val="single" w:sz="4" w:space="0" w:color="auto"/>
              <w:left w:val="single" w:sz="4" w:space="0" w:color="auto"/>
              <w:bottom w:val="single" w:sz="4" w:space="0" w:color="auto"/>
              <w:right w:val="single" w:sz="4" w:space="0" w:color="auto"/>
            </w:tcBorders>
          </w:tcPr>
          <w:p w14:paraId="211FA764" w14:textId="77777777" w:rsidR="0023458C" w:rsidRPr="004C475C" w:rsidRDefault="0023458C" w:rsidP="008D6988">
            <w:pPr>
              <w:pStyle w:val="TAC"/>
              <w:ind w:left="37"/>
              <w:rPr>
                <w:u w:val="single"/>
              </w:rPr>
            </w:pPr>
            <w:r w:rsidRPr="004C475C">
              <w:rPr>
                <w:u w:val="single"/>
              </w:rPr>
              <w:t>5.3.1 of ETSI ES 203 022</w:t>
            </w:r>
          </w:p>
        </w:tc>
      </w:tr>
      <w:tr w:rsidR="0023458C" w:rsidRPr="004C475C" w14:paraId="4F6B27BD" w14:textId="77777777" w:rsidTr="008D6988">
        <w:trPr>
          <w:jc w:val="center"/>
        </w:trPr>
        <w:tc>
          <w:tcPr>
            <w:tcW w:w="2405" w:type="dxa"/>
            <w:tcBorders>
              <w:top w:val="single" w:sz="4" w:space="0" w:color="auto"/>
              <w:left w:val="single" w:sz="4" w:space="0" w:color="auto"/>
              <w:bottom w:val="single" w:sz="4" w:space="0" w:color="auto"/>
              <w:right w:val="single" w:sz="4" w:space="0" w:color="auto"/>
            </w:tcBorders>
          </w:tcPr>
          <w:p w14:paraId="0DD16F0A" w14:textId="77777777" w:rsidR="0023458C" w:rsidRPr="004C475C" w:rsidRDefault="0023458C" w:rsidP="008D6988">
            <w:pPr>
              <w:pStyle w:val="TAL"/>
              <w:ind w:left="112"/>
              <w:rPr>
                <w:snapToGrid w:val="0"/>
                <w:u w:val="single"/>
              </w:rPr>
            </w:pPr>
            <w:r w:rsidRPr="004C475C">
              <w:rPr>
                <w:snapToGrid w:val="0"/>
                <w:u w:val="single"/>
              </w:rPr>
              <w:t>"implication"</w:t>
            </w:r>
          </w:p>
        </w:tc>
        <w:tc>
          <w:tcPr>
            <w:tcW w:w="3063" w:type="dxa"/>
            <w:tcBorders>
              <w:top w:val="single" w:sz="4" w:space="0" w:color="auto"/>
              <w:left w:val="single" w:sz="4" w:space="0" w:color="auto"/>
              <w:bottom w:val="single" w:sz="4" w:space="0" w:color="auto"/>
              <w:right w:val="single" w:sz="4" w:space="0" w:color="auto"/>
            </w:tcBorders>
          </w:tcPr>
          <w:p w14:paraId="369D8F1A" w14:textId="77777777" w:rsidR="0023458C" w:rsidRPr="004C475C" w:rsidRDefault="0023458C" w:rsidP="008D6988">
            <w:pPr>
              <w:pStyle w:val="TAL"/>
              <w:ind w:left="112"/>
              <w:rPr>
                <w:color w:val="000000"/>
                <w:u w:val="single"/>
              </w:rPr>
            </w:pPr>
            <w:r w:rsidRPr="004C475C">
              <w:rPr>
                <w:color w:val="000000"/>
                <w:u w:val="single"/>
              </w:rPr>
              <w:t>Implication</w:t>
            </w:r>
          </w:p>
        </w:tc>
        <w:tc>
          <w:tcPr>
            <w:tcW w:w="2331" w:type="dxa"/>
            <w:tcBorders>
              <w:top w:val="single" w:sz="4" w:space="0" w:color="auto"/>
              <w:left w:val="single" w:sz="4" w:space="0" w:color="auto"/>
              <w:bottom w:val="single" w:sz="4" w:space="0" w:color="auto"/>
              <w:right w:val="single" w:sz="4" w:space="0" w:color="auto"/>
            </w:tcBorders>
          </w:tcPr>
          <w:p w14:paraId="5587A253" w14:textId="77777777" w:rsidR="0023458C" w:rsidRPr="004C475C" w:rsidRDefault="0023458C" w:rsidP="008D6988">
            <w:pPr>
              <w:pStyle w:val="TAC"/>
              <w:ind w:left="37"/>
              <w:rPr>
                <w:u w:val="single"/>
              </w:rPr>
            </w:pPr>
            <w:r w:rsidRPr="004C475C">
              <w:rPr>
                <w:u w:val="single"/>
              </w:rPr>
              <w:t>5.3.2 of ETSI ES 203 022</w:t>
            </w:r>
          </w:p>
        </w:tc>
      </w:tr>
      <w:tr w:rsidR="0023458C" w:rsidRPr="004C475C" w14:paraId="2C71F384" w14:textId="77777777" w:rsidTr="008D6988">
        <w:trPr>
          <w:jc w:val="center"/>
        </w:trPr>
        <w:tc>
          <w:tcPr>
            <w:tcW w:w="2405" w:type="dxa"/>
            <w:tcBorders>
              <w:top w:val="single" w:sz="4" w:space="0" w:color="auto"/>
              <w:left w:val="single" w:sz="4" w:space="0" w:color="auto"/>
              <w:bottom w:val="single" w:sz="4" w:space="0" w:color="auto"/>
              <w:right w:val="single" w:sz="4" w:space="0" w:color="auto"/>
            </w:tcBorders>
          </w:tcPr>
          <w:p w14:paraId="5CE0527A" w14:textId="77777777" w:rsidR="0023458C" w:rsidRPr="004C475C" w:rsidRDefault="0023458C" w:rsidP="008D6988">
            <w:pPr>
              <w:pStyle w:val="TAL"/>
              <w:ind w:left="112"/>
              <w:rPr>
                <w:snapToGrid w:val="0"/>
                <w:u w:val="single"/>
              </w:rPr>
            </w:pPr>
            <w:r w:rsidRPr="004C475C">
              <w:rPr>
                <w:snapToGrid w:val="0"/>
                <w:u w:val="single"/>
              </w:rPr>
              <w:t>"exclusion"</w:t>
            </w:r>
          </w:p>
        </w:tc>
        <w:tc>
          <w:tcPr>
            <w:tcW w:w="3063" w:type="dxa"/>
            <w:tcBorders>
              <w:top w:val="single" w:sz="4" w:space="0" w:color="auto"/>
              <w:left w:val="single" w:sz="4" w:space="0" w:color="auto"/>
              <w:bottom w:val="single" w:sz="4" w:space="0" w:color="auto"/>
              <w:right w:val="single" w:sz="4" w:space="0" w:color="auto"/>
            </w:tcBorders>
          </w:tcPr>
          <w:p w14:paraId="24C903D7" w14:textId="77777777" w:rsidR="0023458C" w:rsidRPr="004C475C" w:rsidRDefault="0023458C" w:rsidP="008D6988">
            <w:pPr>
              <w:pStyle w:val="TAL"/>
              <w:ind w:left="112"/>
              <w:rPr>
                <w:color w:val="000000"/>
                <w:u w:val="single"/>
              </w:rPr>
            </w:pPr>
            <w:r w:rsidRPr="004C475C">
              <w:rPr>
                <w:color w:val="000000"/>
                <w:u w:val="single"/>
              </w:rPr>
              <w:t>Exclusion</w:t>
            </w:r>
          </w:p>
        </w:tc>
        <w:tc>
          <w:tcPr>
            <w:tcW w:w="2331" w:type="dxa"/>
            <w:tcBorders>
              <w:top w:val="single" w:sz="4" w:space="0" w:color="auto"/>
              <w:left w:val="single" w:sz="4" w:space="0" w:color="auto"/>
              <w:bottom w:val="single" w:sz="4" w:space="0" w:color="auto"/>
              <w:right w:val="single" w:sz="4" w:space="0" w:color="auto"/>
            </w:tcBorders>
          </w:tcPr>
          <w:p w14:paraId="4EA509B3" w14:textId="77777777" w:rsidR="0023458C" w:rsidRPr="004C475C" w:rsidRDefault="0023458C" w:rsidP="008D6988">
            <w:pPr>
              <w:pStyle w:val="TAC"/>
              <w:ind w:left="37"/>
              <w:rPr>
                <w:u w:val="single"/>
              </w:rPr>
            </w:pPr>
            <w:r w:rsidRPr="004C475C">
              <w:rPr>
                <w:u w:val="single"/>
              </w:rPr>
              <w:t>5.3.3 of ETSI ES 203 022</w:t>
            </w:r>
          </w:p>
        </w:tc>
      </w:tr>
      <w:tr w:rsidR="0023458C" w:rsidRPr="004C475C" w14:paraId="4E3D990F" w14:textId="77777777" w:rsidTr="008D6988">
        <w:trPr>
          <w:jc w:val="center"/>
        </w:trPr>
        <w:tc>
          <w:tcPr>
            <w:tcW w:w="2405" w:type="dxa"/>
            <w:tcBorders>
              <w:top w:val="single" w:sz="4" w:space="0" w:color="auto"/>
              <w:left w:val="single" w:sz="4" w:space="0" w:color="auto"/>
              <w:bottom w:val="single" w:sz="4" w:space="0" w:color="auto"/>
              <w:right w:val="single" w:sz="4" w:space="0" w:color="auto"/>
            </w:tcBorders>
          </w:tcPr>
          <w:p w14:paraId="2A97E07A" w14:textId="77777777" w:rsidR="0023458C" w:rsidRPr="004C475C" w:rsidRDefault="0023458C" w:rsidP="008D6988">
            <w:pPr>
              <w:pStyle w:val="TAL"/>
              <w:ind w:left="112"/>
              <w:rPr>
                <w:snapToGrid w:val="0"/>
                <w:u w:val="single"/>
              </w:rPr>
            </w:pPr>
            <w:r w:rsidRPr="004C475C">
              <w:rPr>
                <w:snapToGrid w:val="0"/>
                <w:u w:val="single"/>
              </w:rPr>
              <w:t>"disjunction"</w:t>
            </w:r>
          </w:p>
        </w:tc>
        <w:tc>
          <w:tcPr>
            <w:tcW w:w="3063" w:type="dxa"/>
            <w:tcBorders>
              <w:top w:val="single" w:sz="4" w:space="0" w:color="auto"/>
              <w:left w:val="single" w:sz="4" w:space="0" w:color="auto"/>
              <w:bottom w:val="single" w:sz="4" w:space="0" w:color="auto"/>
              <w:right w:val="single" w:sz="4" w:space="0" w:color="auto"/>
            </w:tcBorders>
          </w:tcPr>
          <w:p w14:paraId="1F8B73C7" w14:textId="77777777" w:rsidR="0023458C" w:rsidRPr="004C475C" w:rsidRDefault="0023458C" w:rsidP="008D6988">
            <w:pPr>
              <w:pStyle w:val="TAL"/>
              <w:ind w:left="112"/>
              <w:rPr>
                <w:color w:val="000000"/>
                <w:u w:val="single"/>
              </w:rPr>
            </w:pPr>
            <w:r w:rsidRPr="004C475C">
              <w:rPr>
                <w:color w:val="000000"/>
                <w:u w:val="single"/>
              </w:rPr>
              <w:t>Disjunction</w:t>
            </w:r>
          </w:p>
        </w:tc>
        <w:tc>
          <w:tcPr>
            <w:tcW w:w="2331" w:type="dxa"/>
            <w:tcBorders>
              <w:top w:val="single" w:sz="4" w:space="0" w:color="auto"/>
              <w:left w:val="single" w:sz="4" w:space="0" w:color="auto"/>
              <w:bottom w:val="single" w:sz="4" w:space="0" w:color="auto"/>
              <w:right w:val="single" w:sz="4" w:space="0" w:color="auto"/>
            </w:tcBorders>
          </w:tcPr>
          <w:p w14:paraId="43E54966" w14:textId="77777777" w:rsidR="0023458C" w:rsidRPr="004C475C" w:rsidRDefault="0023458C" w:rsidP="008D6988">
            <w:pPr>
              <w:pStyle w:val="TAC"/>
              <w:ind w:left="37"/>
              <w:rPr>
                <w:u w:val="single"/>
              </w:rPr>
            </w:pPr>
            <w:r w:rsidRPr="004C475C">
              <w:rPr>
                <w:u w:val="single"/>
              </w:rPr>
              <w:t>5.3.4 of ETSI ES 203 022</w:t>
            </w:r>
          </w:p>
        </w:tc>
      </w:tr>
      <w:tr w:rsidR="0023458C" w:rsidRPr="004C475C" w14:paraId="15F0F099" w14:textId="77777777" w:rsidTr="008D6988">
        <w:trPr>
          <w:jc w:val="center"/>
        </w:trPr>
        <w:tc>
          <w:tcPr>
            <w:tcW w:w="2405" w:type="dxa"/>
            <w:tcBorders>
              <w:top w:val="single" w:sz="4" w:space="0" w:color="auto"/>
              <w:left w:val="single" w:sz="4" w:space="0" w:color="auto"/>
              <w:bottom w:val="single" w:sz="4" w:space="0" w:color="auto"/>
              <w:right w:val="single" w:sz="4" w:space="0" w:color="auto"/>
            </w:tcBorders>
          </w:tcPr>
          <w:p w14:paraId="2C25A779" w14:textId="77777777" w:rsidR="0023458C" w:rsidRPr="004C475C" w:rsidRDefault="0023458C" w:rsidP="008D6988">
            <w:pPr>
              <w:pStyle w:val="TAL"/>
              <w:ind w:left="112"/>
              <w:rPr>
                <w:snapToGrid w:val="0"/>
                <w:u w:val="single"/>
              </w:rPr>
            </w:pPr>
            <w:r w:rsidRPr="004C475C">
              <w:rPr>
                <w:snapToGrid w:val="0"/>
                <w:u w:val="single"/>
              </w:rPr>
              <w:t>"repetition"</w:t>
            </w:r>
          </w:p>
        </w:tc>
        <w:tc>
          <w:tcPr>
            <w:tcW w:w="3063" w:type="dxa"/>
            <w:tcBorders>
              <w:top w:val="single" w:sz="4" w:space="0" w:color="auto"/>
              <w:left w:val="single" w:sz="4" w:space="0" w:color="auto"/>
              <w:bottom w:val="single" w:sz="4" w:space="0" w:color="auto"/>
              <w:right w:val="single" w:sz="4" w:space="0" w:color="auto"/>
            </w:tcBorders>
          </w:tcPr>
          <w:p w14:paraId="3B968A53" w14:textId="77777777" w:rsidR="0023458C" w:rsidRPr="004C475C" w:rsidRDefault="0023458C" w:rsidP="008D6988">
            <w:pPr>
              <w:pStyle w:val="TAL"/>
              <w:ind w:left="112"/>
              <w:rPr>
                <w:color w:val="000000"/>
                <w:u w:val="single"/>
              </w:rPr>
            </w:pPr>
            <w:r w:rsidRPr="004C475C">
              <w:rPr>
                <w:color w:val="000000"/>
                <w:u w:val="single"/>
              </w:rPr>
              <w:t>Repetition</w:t>
            </w:r>
          </w:p>
        </w:tc>
        <w:tc>
          <w:tcPr>
            <w:tcW w:w="2331" w:type="dxa"/>
            <w:tcBorders>
              <w:top w:val="single" w:sz="4" w:space="0" w:color="auto"/>
              <w:left w:val="single" w:sz="4" w:space="0" w:color="auto"/>
              <w:bottom w:val="single" w:sz="4" w:space="0" w:color="auto"/>
              <w:right w:val="single" w:sz="4" w:space="0" w:color="auto"/>
            </w:tcBorders>
          </w:tcPr>
          <w:p w14:paraId="194562ED" w14:textId="77777777" w:rsidR="0023458C" w:rsidRPr="004C475C" w:rsidRDefault="0023458C" w:rsidP="008D6988">
            <w:pPr>
              <w:pStyle w:val="TAC"/>
              <w:ind w:left="37"/>
              <w:rPr>
                <w:u w:val="single"/>
              </w:rPr>
            </w:pPr>
            <w:r w:rsidRPr="004C475C">
              <w:rPr>
                <w:u w:val="single"/>
              </w:rPr>
              <w:t>5.4 of ETSI ES 203 022</w:t>
            </w:r>
          </w:p>
        </w:tc>
      </w:tr>
      <w:tr w:rsidR="0023458C" w:rsidRPr="004C475C" w14:paraId="6A3DD79F" w14:textId="77777777" w:rsidTr="008D6988">
        <w:trPr>
          <w:jc w:val="center"/>
        </w:trPr>
        <w:tc>
          <w:tcPr>
            <w:tcW w:w="2405" w:type="dxa"/>
            <w:tcBorders>
              <w:top w:val="single" w:sz="4" w:space="0" w:color="auto"/>
              <w:left w:val="single" w:sz="4" w:space="0" w:color="auto"/>
              <w:bottom w:val="single" w:sz="4" w:space="0" w:color="auto"/>
              <w:right w:val="single" w:sz="4" w:space="0" w:color="auto"/>
            </w:tcBorders>
          </w:tcPr>
          <w:p w14:paraId="574AD088" w14:textId="77777777" w:rsidR="0023458C" w:rsidRPr="004C475C" w:rsidRDefault="0023458C" w:rsidP="008D6988">
            <w:pPr>
              <w:pStyle w:val="TAL"/>
              <w:ind w:left="112"/>
              <w:rPr>
                <w:snapToGrid w:val="0"/>
                <w:u w:val="single"/>
              </w:rPr>
            </w:pPr>
            <w:r w:rsidRPr="004C475C">
              <w:rPr>
                <w:snapToGrid w:val="0"/>
                <w:u w:val="single"/>
              </w:rPr>
              <w:t>"mutation"</w:t>
            </w:r>
          </w:p>
        </w:tc>
        <w:tc>
          <w:tcPr>
            <w:tcW w:w="3063" w:type="dxa"/>
            <w:tcBorders>
              <w:top w:val="single" w:sz="4" w:space="0" w:color="auto"/>
              <w:left w:val="single" w:sz="4" w:space="0" w:color="auto"/>
              <w:bottom w:val="single" w:sz="4" w:space="0" w:color="auto"/>
              <w:right w:val="single" w:sz="4" w:space="0" w:color="auto"/>
            </w:tcBorders>
          </w:tcPr>
          <w:p w14:paraId="6C2EDF06" w14:textId="77777777" w:rsidR="0023458C" w:rsidRPr="004C475C" w:rsidRDefault="0023458C" w:rsidP="008D6988">
            <w:pPr>
              <w:pStyle w:val="TAL"/>
              <w:ind w:left="112"/>
              <w:rPr>
                <w:color w:val="000000"/>
                <w:u w:val="single"/>
              </w:rPr>
            </w:pPr>
            <w:r w:rsidRPr="004C475C">
              <w:rPr>
                <w:color w:val="000000"/>
                <w:u w:val="single"/>
              </w:rPr>
              <w:t>Mutation</w:t>
            </w:r>
          </w:p>
        </w:tc>
        <w:tc>
          <w:tcPr>
            <w:tcW w:w="2331" w:type="dxa"/>
            <w:tcBorders>
              <w:top w:val="single" w:sz="4" w:space="0" w:color="auto"/>
              <w:left w:val="single" w:sz="4" w:space="0" w:color="auto"/>
              <w:bottom w:val="single" w:sz="4" w:space="0" w:color="auto"/>
              <w:right w:val="single" w:sz="4" w:space="0" w:color="auto"/>
            </w:tcBorders>
          </w:tcPr>
          <w:p w14:paraId="5D2EDF6A" w14:textId="77777777" w:rsidR="0023458C" w:rsidRPr="004C475C" w:rsidRDefault="0023458C" w:rsidP="008D6988">
            <w:pPr>
              <w:pStyle w:val="TAC"/>
              <w:ind w:left="37"/>
              <w:rPr>
                <w:u w:val="single"/>
              </w:rPr>
            </w:pPr>
            <w:r w:rsidRPr="004C475C">
              <w:rPr>
                <w:u w:val="single"/>
              </w:rPr>
              <w:t>5.6 of ETSI ES 203 022</w:t>
            </w:r>
          </w:p>
        </w:tc>
      </w:tr>
      <w:tr w:rsidR="0023458C" w:rsidRPr="004C475C" w14:paraId="07EAE8EB" w14:textId="77777777" w:rsidTr="008D6988">
        <w:trPr>
          <w:jc w:val="center"/>
        </w:trPr>
        <w:tc>
          <w:tcPr>
            <w:tcW w:w="2405" w:type="dxa"/>
            <w:tcBorders>
              <w:top w:val="single" w:sz="4" w:space="0" w:color="auto"/>
              <w:left w:val="single" w:sz="4" w:space="0" w:color="auto"/>
              <w:bottom w:val="single" w:sz="4" w:space="0" w:color="auto"/>
              <w:right w:val="single" w:sz="4" w:space="0" w:color="auto"/>
            </w:tcBorders>
          </w:tcPr>
          <w:p w14:paraId="6185E11A" w14:textId="77777777" w:rsidR="0023458C" w:rsidRPr="004C475C" w:rsidRDefault="0023458C" w:rsidP="008D6988">
            <w:pPr>
              <w:pStyle w:val="TAL"/>
              <w:ind w:left="112"/>
              <w:rPr>
                <w:snapToGrid w:val="0"/>
                <w:u w:val="single"/>
              </w:rPr>
            </w:pPr>
            <w:r w:rsidRPr="004C475C">
              <w:rPr>
                <w:snapToGrid w:val="0"/>
                <w:u w:val="single"/>
              </w:rPr>
              <w:t>"concatenation"</w:t>
            </w:r>
          </w:p>
        </w:tc>
        <w:tc>
          <w:tcPr>
            <w:tcW w:w="3063" w:type="dxa"/>
            <w:tcBorders>
              <w:top w:val="single" w:sz="4" w:space="0" w:color="auto"/>
              <w:left w:val="single" w:sz="4" w:space="0" w:color="auto"/>
              <w:bottom w:val="single" w:sz="4" w:space="0" w:color="auto"/>
              <w:right w:val="single" w:sz="4" w:space="0" w:color="auto"/>
            </w:tcBorders>
          </w:tcPr>
          <w:p w14:paraId="68198353" w14:textId="77777777" w:rsidR="0023458C" w:rsidRPr="004C475C" w:rsidRDefault="0023458C" w:rsidP="008D6988">
            <w:pPr>
              <w:pStyle w:val="TAL"/>
              <w:ind w:left="112"/>
              <w:rPr>
                <w:color w:val="000000"/>
                <w:u w:val="single"/>
              </w:rPr>
            </w:pPr>
            <w:r w:rsidRPr="004C475C">
              <w:rPr>
                <w:color w:val="000000"/>
                <w:u w:val="single"/>
              </w:rPr>
              <w:t>Concatenation</w:t>
            </w:r>
          </w:p>
        </w:tc>
        <w:tc>
          <w:tcPr>
            <w:tcW w:w="2331" w:type="dxa"/>
            <w:tcBorders>
              <w:top w:val="single" w:sz="4" w:space="0" w:color="auto"/>
              <w:left w:val="single" w:sz="4" w:space="0" w:color="auto"/>
              <w:bottom w:val="single" w:sz="4" w:space="0" w:color="auto"/>
              <w:right w:val="single" w:sz="4" w:space="0" w:color="auto"/>
            </w:tcBorders>
          </w:tcPr>
          <w:p w14:paraId="35D00209" w14:textId="77777777" w:rsidR="0023458C" w:rsidRPr="004C475C" w:rsidRDefault="0023458C" w:rsidP="008D6988">
            <w:pPr>
              <w:pStyle w:val="TAC"/>
              <w:ind w:left="37"/>
              <w:rPr>
                <w:u w:val="single"/>
              </w:rPr>
            </w:pPr>
            <w:r w:rsidRPr="004C475C">
              <w:rPr>
                <w:u w:val="single"/>
              </w:rPr>
              <w:t>5.4 of ETSI ES 203 022</w:t>
            </w:r>
          </w:p>
        </w:tc>
      </w:tr>
    </w:tbl>
    <w:p w14:paraId="42D2C457" w14:textId="277699A8" w:rsidR="0023458C" w:rsidRPr="004C475C" w:rsidRDefault="0023458C" w:rsidP="004E3B41"/>
    <w:p w14:paraId="57F95228" w14:textId="5EC9E05E" w:rsidR="00394A46" w:rsidRPr="004C475C" w:rsidRDefault="00394A46" w:rsidP="00394A46">
      <w:pPr>
        <w:pStyle w:val="berschrift3"/>
      </w:pPr>
      <w:bookmarkStart w:id="105" w:name="_Toc39486373"/>
      <w:r w:rsidRPr="004C475C">
        <w:t>5.7.2</w:t>
      </w:r>
      <w:r w:rsidRPr="004C475C">
        <w:tab/>
        <w:t>Modifications to ETSI ES 201 873-1, clause E.2.2.5 (Matching mechanism detection)</w:t>
      </w:r>
      <w:bookmarkEnd w:id="105"/>
    </w:p>
    <w:p w14:paraId="41A2C322" w14:textId="77777777" w:rsidR="00394A46" w:rsidRPr="004C475C" w:rsidRDefault="00394A46" w:rsidP="00394A46">
      <w:r w:rsidRPr="004C475C">
        <w:t>Extend the TemplateKind type definition as follows:</w:t>
      </w:r>
    </w:p>
    <w:p w14:paraId="1C24B929" w14:textId="5071F9BF" w:rsidR="00394A46" w:rsidRPr="004C475C" w:rsidRDefault="00394A46" w:rsidP="00394A46">
      <w:pPr>
        <w:pStyle w:val="PL"/>
        <w:ind w:left="283"/>
        <w:rPr>
          <w:noProof w:val="0"/>
        </w:rPr>
      </w:pPr>
      <w:r w:rsidRPr="004C475C">
        <w:rPr>
          <w:b/>
          <w:noProof w:val="0"/>
        </w:rPr>
        <w:tab/>
        <w:t>type</w:t>
      </w:r>
      <w:r w:rsidRPr="004C475C">
        <w:rPr>
          <w:noProof w:val="0"/>
        </w:rPr>
        <w:t xml:space="preserve"> </w:t>
      </w:r>
      <w:r w:rsidRPr="004C475C">
        <w:rPr>
          <w:b/>
          <w:noProof w:val="0"/>
        </w:rPr>
        <w:t>charstring</w:t>
      </w:r>
      <w:r w:rsidRPr="004C475C">
        <w:rPr>
          <w:noProof w:val="0"/>
        </w:rPr>
        <w:t xml:space="preserve"> </w:t>
      </w:r>
      <w:r w:rsidRPr="004C475C">
        <w:rPr>
          <w:bCs/>
          <w:noProof w:val="0"/>
          <w:snapToGrid w:val="0"/>
        </w:rPr>
        <w:t xml:space="preserve">TemplateKind </w:t>
      </w:r>
      <w:r w:rsidRPr="004C475C">
        <w:rPr>
          <w:noProof w:val="0"/>
        </w:rPr>
        <w:t>(</w:t>
      </w:r>
      <w:r w:rsidRPr="004C475C">
        <w:rPr>
          <w:noProof w:val="0"/>
          <w:snapToGrid w:val="0"/>
        </w:rPr>
        <w:t>"value"</w:t>
      </w:r>
      <w:r w:rsidRPr="004C475C">
        <w:rPr>
          <w:noProof w:val="0"/>
        </w:rPr>
        <w:t xml:space="preserve">, </w:t>
      </w:r>
      <w:r w:rsidRPr="004C475C">
        <w:rPr>
          <w:noProof w:val="0"/>
          <w:snapToGrid w:val="0"/>
        </w:rPr>
        <w:t>"list"</w:t>
      </w:r>
      <w:r w:rsidRPr="004C475C">
        <w:rPr>
          <w:rFonts w:cs="Courier New"/>
          <w:noProof w:val="0"/>
          <w:szCs w:val="16"/>
        </w:rPr>
        <w:t xml:space="preserve">, </w:t>
      </w:r>
      <w:r w:rsidRPr="004C475C">
        <w:rPr>
          <w:noProof w:val="0"/>
          <w:snapToGrid w:val="0"/>
        </w:rPr>
        <w:t>"complement"</w:t>
      </w:r>
      <w:r w:rsidRPr="004C475C">
        <w:rPr>
          <w:rFonts w:cs="Courier New"/>
          <w:noProof w:val="0"/>
          <w:szCs w:val="16"/>
        </w:rPr>
        <w:t>, "</w:t>
      </w:r>
      <w:r w:rsidRPr="004C475C">
        <w:rPr>
          <w:noProof w:val="0"/>
        </w:rPr>
        <w:t>AnyValue</w:t>
      </w:r>
      <w:r w:rsidRPr="004C475C">
        <w:rPr>
          <w:rFonts w:cs="Courier New"/>
          <w:noProof w:val="0"/>
          <w:szCs w:val="16"/>
        </w:rPr>
        <w:t>", "</w:t>
      </w:r>
      <w:r w:rsidRPr="004C475C">
        <w:rPr>
          <w:noProof w:val="0"/>
        </w:rPr>
        <w:t>?</w:t>
      </w:r>
      <w:r w:rsidRPr="004C475C">
        <w:rPr>
          <w:rFonts w:cs="Courier New"/>
          <w:noProof w:val="0"/>
          <w:szCs w:val="16"/>
        </w:rPr>
        <w:t>", "</w:t>
      </w:r>
      <w:r w:rsidRPr="004C475C">
        <w:rPr>
          <w:noProof w:val="0"/>
        </w:rPr>
        <w:t>AnyValueOrNone</w:t>
      </w:r>
      <w:r w:rsidRPr="004C475C">
        <w:rPr>
          <w:rFonts w:cs="Courier New"/>
          <w:noProof w:val="0"/>
          <w:szCs w:val="16"/>
        </w:rPr>
        <w:t xml:space="preserve">", </w:t>
      </w:r>
      <w:r w:rsidRPr="004C475C">
        <w:rPr>
          <w:b/>
          <w:noProof w:val="0"/>
        </w:rPr>
        <w:tab/>
      </w:r>
      <w:r w:rsidRPr="004C475C">
        <w:rPr>
          <w:b/>
          <w:noProof w:val="0"/>
        </w:rPr>
        <w:tab/>
      </w:r>
      <w:r w:rsidRPr="004C475C">
        <w:rPr>
          <w:noProof w:val="0"/>
          <w:snapToGrid w:val="0"/>
        </w:rPr>
        <w:t xml:space="preserve">"*", "range", "subset", "superset", "omit", "decmatch", "AnyElement", </w:t>
      </w:r>
      <w:r w:rsidRPr="004C475C">
        <w:rPr>
          <w:rFonts w:cs="Courier New"/>
          <w:noProof w:val="0"/>
          <w:szCs w:val="16"/>
        </w:rPr>
        <w:t>"</w:t>
      </w:r>
      <w:r w:rsidRPr="004C475C">
        <w:rPr>
          <w:noProof w:val="0"/>
        </w:rPr>
        <w:t>AnyElementsOrNone</w:t>
      </w:r>
      <w:r w:rsidRPr="004C475C">
        <w:rPr>
          <w:rFonts w:cs="Courier New"/>
          <w:noProof w:val="0"/>
          <w:szCs w:val="16"/>
        </w:rPr>
        <w:t xml:space="preserve">", </w:t>
      </w:r>
      <w:r w:rsidRPr="004C475C">
        <w:rPr>
          <w:b/>
          <w:noProof w:val="0"/>
        </w:rPr>
        <w:tab/>
      </w:r>
      <w:r w:rsidRPr="004C475C">
        <w:rPr>
          <w:b/>
          <w:noProof w:val="0"/>
        </w:rPr>
        <w:tab/>
      </w:r>
      <w:r w:rsidRPr="004C475C">
        <w:rPr>
          <w:rFonts w:cs="Courier New"/>
          <w:noProof w:val="0"/>
          <w:szCs w:val="16"/>
        </w:rPr>
        <w:t>"</w:t>
      </w:r>
      <w:r w:rsidRPr="004C475C">
        <w:rPr>
          <w:noProof w:val="0"/>
        </w:rPr>
        <w:t>permutation</w:t>
      </w:r>
      <w:r w:rsidRPr="004C475C">
        <w:rPr>
          <w:rFonts w:cs="Courier New"/>
          <w:noProof w:val="0"/>
          <w:szCs w:val="16"/>
        </w:rPr>
        <w:t xml:space="preserve">", </w:t>
      </w:r>
      <w:r w:rsidRPr="004C475C">
        <w:rPr>
          <w:noProof w:val="0"/>
          <w:snapToGrid w:val="0"/>
        </w:rPr>
        <w:t>"length", "ifpresent", "pattern"</w:t>
      </w:r>
      <w:r w:rsidRPr="004C475C">
        <w:rPr>
          <w:noProof w:val="0"/>
          <w:snapToGrid w:val="0"/>
          <w:u w:val="single"/>
        </w:rPr>
        <w:t>, "dynamic", "conjunction", "implication",</w:t>
      </w:r>
      <w:r w:rsidRPr="004C475C">
        <w:rPr>
          <w:noProof w:val="0"/>
          <w:snapToGrid w:val="0"/>
          <w:u w:val="single"/>
        </w:rPr>
        <w:br/>
        <w:t xml:space="preserve"> "exclusion", "disjunction", "repetition", "mutation", "concatenation"</w:t>
      </w:r>
      <w:r w:rsidRPr="004C475C">
        <w:rPr>
          <w:noProof w:val="0"/>
        </w:rPr>
        <w:t>);</w:t>
      </w:r>
    </w:p>
    <w:p w14:paraId="3F86E28A" w14:textId="77777777" w:rsidR="00BA588A" w:rsidRPr="004C475C" w:rsidRDefault="00BA588A" w:rsidP="00394A46">
      <w:pPr>
        <w:pStyle w:val="PL"/>
        <w:ind w:left="283"/>
        <w:rPr>
          <w:noProof w:val="0"/>
        </w:rPr>
      </w:pPr>
    </w:p>
    <w:p w14:paraId="4969D7D0" w14:textId="77D0C47F" w:rsidR="009021E9" w:rsidRPr="004C475C" w:rsidRDefault="009021E9" w:rsidP="008D6988">
      <w:pPr>
        <w:pStyle w:val="NO"/>
      </w:pPr>
      <w:r w:rsidRPr="004C475C">
        <w:t>NOTE:</w:t>
      </w:r>
      <w:r w:rsidRPr="004C475C">
        <w:tab/>
        <w:t>This definition is compatible with version 4.11.1 of ETSI ES 201 873-1 [</w:t>
      </w:r>
      <w:r w:rsidRPr="004C475C">
        <w:rPr>
          <w:color w:val="0000FF"/>
        </w:rPr>
        <w:fldChar w:fldCharType="begin"/>
      </w:r>
      <w:r w:rsidRPr="004C475C">
        <w:rPr>
          <w:color w:val="0000FF"/>
        </w:rPr>
        <w:instrText xml:space="preserve">REF REF_ES201873_1 \h </w:instrText>
      </w:r>
      <w:r w:rsidRPr="004C475C">
        <w:rPr>
          <w:color w:val="0000FF"/>
        </w:rPr>
      </w:r>
      <w:r w:rsidRPr="004C475C">
        <w:rPr>
          <w:color w:val="0000FF"/>
        </w:rPr>
        <w:fldChar w:fldCharType="separate"/>
      </w:r>
      <w:r w:rsidR="009C01CA" w:rsidRPr="004C475C">
        <w:t>1</w:t>
      </w:r>
      <w:r w:rsidRPr="004C475C">
        <w:rPr>
          <w:color w:val="0000FF"/>
        </w:rPr>
        <w:fldChar w:fldCharType="end"/>
      </w:r>
      <w:r w:rsidRPr="004C475C">
        <w:t xml:space="preserve">]. If a later version change the definition of the TemplateKind type, the value list constraints added by this document, shown above in underline text, </w:t>
      </w:r>
      <w:r w:rsidR="00BA588A" w:rsidRPr="004C475C">
        <w:t>should</w:t>
      </w:r>
      <w:r w:rsidRPr="004C475C">
        <w:t xml:space="preserve"> be added to the changed definition to be compatible with that version of the TTCN</w:t>
      </w:r>
      <w:r w:rsidR="007A7B56" w:rsidRPr="004C475C">
        <w:noBreakHyphen/>
      </w:r>
      <w:r w:rsidRPr="004C475C">
        <w:t>3 core language standard.</w:t>
      </w:r>
    </w:p>
    <w:p w14:paraId="21B36230" w14:textId="77777777" w:rsidR="009021E9" w:rsidRPr="004C475C" w:rsidRDefault="009021E9" w:rsidP="009021E9">
      <w:pPr>
        <w:rPr>
          <w:color w:val="000000"/>
        </w:rPr>
      </w:pPr>
      <w:r w:rsidRPr="004C475C">
        <w:rPr>
          <w:color w:val="000000"/>
        </w:rPr>
        <w:lastRenderedPageBreak/>
        <w:t>Add the following useful constant definitions:</w:t>
      </w:r>
    </w:p>
    <w:p w14:paraId="79CA9311" w14:textId="77777777" w:rsidR="009021E9" w:rsidRPr="004C475C" w:rsidRDefault="009021E9" w:rsidP="009021E9">
      <w:pPr>
        <w:pStyle w:val="PL"/>
        <w:rPr>
          <w:noProof w:val="0"/>
          <w:u w:val="single"/>
        </w:rPr>
      </w:pPr>
      <w:r w:rsidRPr="004C475C">
        <w:rPr>
          <w:b/>
          <w:noProof w:val="0"/>
          <w:u w:val="single"/>
        </w:rPr>
        <w:tab/>
        <w:t>const</w:t>
      </w:r>
      <w:r w:rsidRPr="004C475C">
        <w:rPr>
          <w:noProof w:val="0"/>
          <w:u w:val="single"/>
        </w:rPr>
        <w:t xml:space="preserve"> TemplateKind DYNAMIC := </w:t>
      </w:r>
      <w:r w:rsidRPr="004C475C">
        <w:rPr>
          <w:rFonts w:cs="Courier New"/>
          <w:noProof w:val="0"/>
          <w:szCs w:val="16"/>
          <w:u w:val="single"/>
        </w:rPr>
        <w:t>"</w:t>
      </w:r>
      <w:r w:rsidRPr="004C475C">
        <w:rPr>
          <w:noProof w:val="0"/>
          <w:u w:val="single"/>
        </w:rPr>
        <w:t>dynamic</w:t>
      </w:r>
      <w:r w:rsidRPr="004C475C">
        <w:rPr>
          <w:rFonts w:cs="Courier New"/>
          <w:noProof w:val="0"/>
          <w:szCs w:val="16"/>
          <w:u w:val="single"/>
        </w:rPr>
        <w:t>"</w:t>
      </w:r>
      <w:r w:rsidRPr="004C475C">
        <w:rPr>
          <w:noProof w:val="0"/>
          <w:u w:val="single"/>
        </w:rPr>
        <w:t>;</w:t>
      </w:r>
    </w:p>
    <w:p w14:paraId="6B78E5E4" w14:textId="77777777" w:rsidR="009021E9" w:rsidRPr="004C475C" w:rsidRDefault="009021E9" w:rsidP="009021E9">
      <w:pPr>
        <w:pStyle w:val="PL"/>
        <w:rPr>
          <w:rFonts w:cs="Courier New"/>
          <w:noProof w:val="0"/>
          <w:szCs w:val="16"/>
          <w:u w:val="single"/>
        </w:rPr>
      </w:pPr>
      <w:r w:rsidRPr="004C475C">
        <w:rPr>
          <w:b/>
          <w:noProof w:val="0"/>
          <w:u w:val="single"/>
        </w:rPr>
        <w:tab/>
        <w:t>const</w:t>
      </w:r>
      <w:r w:rsidRPr="004C475C">
        <w:rPr>
          <w:noProof w:val="0"/>
          <w:u w:val="single"/>
        </w:rPr>
        <w:t xml:space="preserve"> TemplateKind CONJUNCTION := </w:t>
      </w:r>
      <w:r w:rsidRPr="004C475C">
        <w:rPr>
          <w:rFonts w:cs="Courier New"/>
          <w:noProof w:val="0"/>
          <w:szCs w:val="16"/>
          <w:u w:val="single"/>
        </w:rPr>
        <w:t>"</w:t>
      </w:r>
      <w:r w:rsidRPr="004C475C">
        <w:rPr>
          <w:noProof w:val="0"/>
          <w:u w:val="single"/>
        </w:rPr>
        <w:t>conjuction</w:t>
      </w:r>
      <w:r w:rsidRPr="004C475C">
        <w:rPr>
          <w:rFonts w:cs="Courier New"/>
          <w:noProof w:val="0"/>
          <w:szCs w:val="16"/>
          <w:u w:val="single"/>
        </w:rPr>
        <w:t>";</w:t>
      </w:r>
    </w:p>
    <w:p w14:paraId="18183944" w14:textId="77777777" w:rsidR="009021E9" w:rsidRPr="004C475C" w:rsidRDefault="009021E9" w:rsidP="009021E9">
      <w:pPr>
        <w:pStyle w:val="PL"/>
        <w:rPr>
          <w:rFonts w:cs="Courier New"/>
          <w:noProof w:val="0"/>
          <w:szCs w:val="16"/>
          <w:u w:val="single"/>
        </w:rPr>
      </w:pPr>
      <w:r w:rsidRPr="004C475C">
        <w:rPr>
          <w:b/>
          <w:noProof w:val="0"/>
          <w:u w:val="single"/>
        </w:rPr>
        <w:tab/>
        <w:t>const</w:t>
      </w:r>
      <w:r w:rsidRPr="004C475C">
        <w:rPr>
          <w:noProof w:val="0"/>
          <w:u w:val="single"/>
        </w:rPr>
        <w:t xml:space="preserve"> TemplateKind IMPLICATION := </w:t>
      </w:r>
      <w:r w:rsidRPr="004C475C">
        <w:rPr>
          <w:rFonts w:cs="Courier New"/>
          <w:noProof w:val="0"/>
          <w:szCs w:val="16"/>
          <w:u w:val="single"/>
        </w:rPr>
        <w:t>"</w:t>
      </w:r>
      <w:r w:rsidRPr="004C475C">
        <w:rPr>
          <w:noProof w:val="0"/>
          <w:u w:val="single"/>
        </w:rPr>
        <w:t>implication</w:t>
      </w:r>
      <w:r w:rsidRPr="004C475C">
        <w:rPr>
          <w:rFonts w:cs="Courier New"/>
          <w:noProof w:val="0"/>
          <w:szCs w:val="16"/>
          <w:u w:val="single"/>
        </w:rPr>
        <w:t>";</w:t>
      </w:r>
    </w:p>
    <w:p w14:paraId="7459ACA8" w14:textId="77777777" w:rsidR="009021E9" w:rsidRPr="004C475C" w:rsidRDefault="009021E9" w:rsidP="009021E9">
      <w:pPr>
        <w:pStyle w:val="PL"/>
        <w:rPr>
          <w:rFonts w:cs="Courier New"/>
          <w:noProof w:val="0"/>
          <w:szCs w:val="16"/>
          <w:u w:val="single"/>
        </w:rPr>
      </w:pPr>
      <w:r w:rsidRPr="004C475C">
        <w:rPr>
          <w:b/>
          <w:noProof w:val="0"/>
          <w:u w:val="single"/>
        </w:rPr>
        <w:tab/>
        <w:t>const</w:t>
      </w:r>
      <w:r w:rsidRPr="004C475C">
        <w:rPr>
          <w:noProof w:val="0"/>
          <w:u w:val="single"/>
        </w:rPr>
        <w:t xml:space="preserve"> TemplateKind EXCLUSION :=</w:t>
      </w:r>
      <w:r w:rsidRPr="004C475C">
        <w:rPr>
          <w:rFonts w:cs="Courier New"/>
          <w:noProof w:val="0"/>
          <w:szCs w:val="16"/>
          <w:u w:val="single"/>
        </w:rPr>
        <w:t xml:space="preserve"> "</w:t>
      </w:r>
      <w:r w:rsidRPr="004C475C">
        <w:rPr>
          <w:noProof w:val="0"/>
          <w:u w:val="single"/>
        </w:rPr>
        <w:t>exclustion</w:t>
      </w:r>
      <w:r w:rsidRPr="004C475C">
        <w:rPr>
          <w:rFonts w:cs="Courier New"/>
          <w:noProof w:val="0"/>
          <w:szCs w:val="16"/>
          <w:u w:val="single"/>
        </w:rPr>
        <w:t>";</w:t>
      </w:r>
    </w:p>
    <w:p w14:paraId="2F41A9C2" w14:textId="77777777" w:rsidR="009021E9" w:rsidRPr="004C475C" w:rsidRDefault="009021E9" w:rsidP="009021E9">
      <w:pPr>
        <w:pStyle w:val="PL"/>
        <w:rPr>
          <w:rFonts w:cs="Courier New"/>
          <w:noProof w:val="0"/>
          <w:szCs w:val="16"/>
          <w:u w:val="single"/>
        </w:rPr>
      </w:pPr>
      <w:r w:rsidRPr="004C475C">
        <w:rPr>
          <w:b/>
          <w:noProof w:val="0"/>
          <w:u w:val="single"/>
        </w:rPr>
        <w:tab/>
        <w:t>const</w:t>
      </w:r>
      <w:r w:rsidRPr="004C475C">
        <w:rPr>
          <w:noProof w:val="0"/>
          <w:u w:val="single"/>
        </w:rPr>
        <w:t xml:space="preserve"> TemplateKind DISJUNCTION :=</w:t>
      </w:r>
      <w:r w:rsidRPr="004C475C">
        <w:rPr>
          <w:rFonts w:cs="Courier New"/>
          <w:noProof w:val="0"/>
          <w:szCs w:val="16"/>
          <w:u w:val="single"/>
        </w:rPr>
        <w:t xml:space="preserve"> "</w:t>
      </w:r>
      <w:r w:rsidRPr="004C475C">
        <w:rPr>
          <w:noProof w:val="0"/>
          <w:u w:val="single"/>
        </w:rPr>
        <w:t>disjunction</w:t>
      </w:r>
      <w:r w:rsidRPr="004C475C">
        <w:rPr>
          <w:rFonts w:cs="Courier New"/>
          <w:noProof w:val="0"/>
          <w:szCs w:val="16"/>
          <w:u w:val="single"/>
        </w:rPr>
        <w:t>";</w:t>
      </w:r>
    </w:p>
    <w:p w14:paraId="051A53B8" w14:textId="77777777" w:rsidR="009021E9" w:rsidRPr="004C475C" w:rsidRDefault="009021E9" w:rsidP="009021E9">
      <w:pPr>
        <w:pStyle w:val="PL"/>
        <w:rPr>
          <w:bCs/>
          <w:noProof w:val="0"/>
          <w:u w:val="single"/>
        </w:rPr>
      </w:pPr>
      <w:r w:rsidRPr="004C475C">
        <w:rPr>
          <w:b/>
          <w:noProof w:val="0"/>
          <w:u w:val="single"/>
        </w:rPr>
        <w:tab/>
        <w:t>const</w:t>
      </w:r>
      <w:r w:rsidRPr="004C475C">
        <w:rPr>
          <w:noProof w:val="0"/>
          <w:u w:val="single"/>
        </w:rPr>
        <w:t xml:space="preserve"> TemplateKind REPETITION :=</w:t>
      </w:r>
      <w:r w:rsidRPr="004C475C">
        <w:rPr>
          <w:rFonts w:cs="Courier New"/>
          <w:noProof w:val="0"/>
          <w:szCs w:val="16"/>
          <w:u w:val="single"/>
        </w:rPr>
        <w:t xml:space="preserve"> "</w:t>
      </w:r>
      <w:r w:rsidRPr="004C475C">
        <w:rPr>
          <w:noProof w:val="0"/>
          <w:u w:val="single"/>
        </w:rPr>
        <w:t>repetition</w:t>
      </w:r>
      <w:r w:rsidRPr="004C475C">
        <w:rPr>
          <w:rFonts w:cs="Courier New"/>
          <w:noProof w:val="0"/>
          <w:szCs w:val="16"/>
          <w:u w:val="single"/>
        </w:rPr>
        <w:t>"</w:t>
      </w:r>
      <w:r w:rsidRPr="004C475C">
        <w:rPr>
          <w:bCs/>
          <w:noProof w:val="0"/>
          <w:u w:val="single"/>
        </w:rPr>
        <w:t>;</w:t>
      </w:r>
    </w:p>
    <w:p w14:paraId="5E0A5DF5" w14:textId="77777777" w:rsidR="009021E9" w:rsidRPr="004C475C" w:rsidRDefault="009021E9" w:rsidP="009021E9">
      <w:pPr>
        <w:pStyle w:val="PL"/>
        <w:rPr>
          <w:noProof w:val="0"/>
          <w:u w:val="single"/>
        </w:rPr>
      </w:pPr>
      <w:r w:rsidRPr="004C475C">
        <w:rPr>
          <w:b/>
          <w:noProof w:val="0"/>
          <w:u w:val="single"/>
        </w:rPr>
        <w:tab/>
        <w:t>const</w:t>
      </w:r>
      <w:r w:rsidRPr="004C475C">
        <w:rPr>
          <w:noProof w:val="0"/>
          <w:u w:val="single"/>
        </w:rPr>
        <w:t xml:space="preserve"> TemplateKind MUTATION := </w:t>
      </w:r>
      <w:r w:rsidRPr="004C475C">
        <w:rPr>
          <w:rFonts w:cs="Courier New"/>
          <w:noProof w:val="0"/>
          <w:szCs w:val="16"/>
          <w:u w:val="single"/>
        </w:rPr>
        <w:t>"</w:t>
      </w:r>
      <w:r w:rsidRPr="004C475C">
        <w:rPr>
          <w:noProof w:val="0"/>
          <w:u w:val="single"/>
        </w:rPr>
        <w:t>mutation</w:t>
      </w:r>
      <w:r w:rsidRPr="004C475C">
        <w:rPr>
          <w:rFonts w:cs="Courier New"/>
          <w:noProof w:val="0"/>
          <w:szCs w:val="16"/>
          <w:u w:val="single"/>
        </w:rPr>
        <w:t>"</w:t>
      </w:r>
      <w:r w:rsidRPr="004C475C">
        <w:rPr>
          <w:noProof w:val="0"/>
          <w:u w:val="single"/>
        </w:rPr>
        <w:t>;</w:t>
      </w:r>
    </w:p>
    <w:p w14:paraId="4EC36EF9" w14:textId="7EEB885B" w:rsidR="009021E9" w:rsidRPr="004C475C" w:rsidRDefault="009021E9" w:rsidP="009021E9">
      <w:pPr>
        <w:pStyle w:val="PL"/>
        <w:rPr>
          <w:noProof w:val="0"/>
          <w:u w:val="single"/>
        </w:rPr>
      </w:pPr>
      <w:r w:rsidRPr="004C475C">
        <w:rPr>
          <w:b/>
          <w:noProof w:val="0"/>
          <w:u w:val="single"/>
        </w:rPr>
        <w:tab/>
        <w:t>const</w:t>
      </w:r>
      <w:r w:rsidRPr="004C475C">
        <w:rPr>
          <w:noProof w:val="0"/>
          <w:u w:val="single"/>
        </w:rPr>
        <w:t xml:space="preserve"> TemplateKind CONCATENATION := </w:t>
      </w:r>
      <w:r w:rsidRPr="004C475C">
        <w:rPr>
          <w:rFonts w:cs="Courier New"/>
          <w:noProof w:val="0"/>
          <w:szCs w:val="16"/>
          <w:u w:val="single"/>
        </w:rPr>
        <w:t>"</w:t>
      </w:r>
      <w:r w:rsidRPr="004C475C">
        <w:rPr>
          <w:noProof w:val="0"/>
          <w:u w:val="single"/>
        </w:rPr>
        <w:t>concatenation</w:t>
      </w:r>
      <w:r w:rsidRPr="004C475C">
        <w:rPr>
          <w:rFonts w:cs="Courier New"/>
          <w:noProof w:val="0"/>
          <w:szCs w:val="16"/>
          <w:u w:val="single"/>
        </w:rPr>
        <w:t>"</w:t>
      </w:r>
      <w:r w:rsidRPr="004C475C">
        <w:rPr>
          <w:noProof w:val="0"/>
          <w:u w:val="single"/>
        </w:rPr>
        <w:t>;</w:t>
      </w:r>
    </w:p>
    <w:p w14:paraId="2CDAFBFA" w14:textId="77777777" w:rsidR="00016A64" w:rsidRPr="004C475C" w:rsidRDefault="00016A64" w:rsidP="009021E9">
      <w:pPr>
        <w:pStyle w:val="PL"/>
        <w:rPr>
          <w:noProof w:val="0"/>
          <w:u w:val="single"/>
        </w:rPr>
      </w:pPr>
    </w:p>
    <w:p w14:paraId="0A364A15" w14:textId="77777777" w:rsidR="00C10EC3" w:rsidRPr="004C475C" w:rsidRDefault="00C10EC3" w:rsidP="00C10EC3">
      <w:pPr>
        <w:pStyle w:val="berschrift1"/>
        <w:rPr>
          <w:sz w:val="24"/>
          <w:szCs w:val="24"/>
        </w:rPr>
      </w:pPr>
      <w:bookmarkStart w:id="106" w:name="_Toc39486374"/>
      <w:r w:rsidRPr="004C475C">
        <w:t>6</w:t>
      </w:r>
      <w:r w:rsidRPr="004C475C">
        <w:tab/>
        <w:t>TCI Extensions for the Package</w:t>
      </w:r>
      <w:bookmarkEnd w:id="106"/>
    </w:p>
    <w:p w14:paraId="5FC4C658" w14:textId="711EB900" w:rsidR="00C10EC3" w:rsidRPr="004C475C" w:rsidRDefault="00390B75" w:rsidP="00C10EC3">
      <w:pPr>
        <w:pStyle w:val="berschrift2"/>
      </w:pPr>
      <w:bookmarkStart w:id="107" w:name="_Toc39486375"/>
      <w:r w:rsidRPr="004C475C">
        <w:t>6.1</w:t>
      </w:r>
      <w:r w:rsidR="00C10EC3" w:rsidRPr="004C475C">
        <w:tab/>
        <w:t>Extensions to clause 7.2.2.2.0 of ETSI ES 201 873-6</w:t>
      </w:r>
      <w:r w:rsidR="00600E73" w:rsidRPr="004C475C">
        <w:t>,</w:t>
      </w:r>
      <w:r w:rsidR="00C10EC3" w:rsidRPr="004C475C">
        <w:t xml:space="preserve"> Basic rules</w:t>
      </w:r>
      <w:bookmarkEnd w:id="107"/>
    </w:p>
    <w:p w14:paraId="02D56FAD" w14:textId="3AB8DC53" w:rsidR="009625EE" w:rsidRPr="004C475C" w:rsidRDefault="00553028" w:rsidP="00C10EC3">
      <w:r w:rsidRPr="004C475C">
        <w:t>F</w:t>
      </w:r>
      <w:r w:rsidR="00FB74A7" w:rsidRPr="004C475C">
        <w:t>igure</w:t>
      </w:r>
      <w:r w:rsidR="00600E73" w:rsidRPr="004C475C">
        <w:t xml:space="preserve"> 4 of ETSI ES 201 873-6</w:t>
      </w:r>
      <w:r w:rsidR="00E918B6" w:rsidRPr="004C475C">
        <w:t xml:space="preserve"> [</w:t>
      </w:r>
      <w:r w:rsidR="00E918B6" w:rsidRPr="004C475C">
        <w:rPr>
          <w:color w:val="0000FF"/>
        </w:rPr>
        <w:fldChar w:fldCharType="begin"/>
      </w:r>
      <w:r w:rsidR="00E918B6" w:rsidRPr="004C475C">
        <w:rPr>
          <w:color w:val="0000FF"/>
        </w:rPr>
        <w:instrText xml:space="preserve">REF REF_ES201873_6 \h </w:instrText>
      </w:r>
      <w:r w:rsidR="00E918B6" w:rsidRPr="004C475C">
        <w:rPr>
          <w:color w:val="0000FF"/>
        </w:rPr>
      </w:r>
      <w:r w:rsidR="00E918B6" w:rsidRPr="004C475C">
        <w:rPr>
          <w:color w:val="0000FF"/>
        </w:rPr>
        <w:fldChar w:fldCharType="separate"/>
      </w:r>
      <w:r w:rsidR="009C01CA" w:rsidRPr="004C475C">
        <w:t>4</w:t>
      </w:r>
      <w:r w:rsidR="00E918B6" w:rsidRPr="004C475C">
        <w:rPr>
          <w:color w:val="0000FF"/>
        </w:rPr>
        <w:fldChar w:fldCharType="end"/>
      </w:r>
      <w:r w:rsidR="00E918B6" w:rsidRPr="004C475C">
        <w:t>]</w:t>
      </w:r>
      <w:r w:rsidR="00957A16" w:rsidRPr="004C475C">
        <w:t xml:space="preserve"> </w:t>
      </w:r>
      <w:r w:rsidR="004758A6" w:rsidRPr="004C475C">
        <w:t>shall be extended as shown below.</w:t>
      </w:r>
    </w:p>
    <w:p w14:paraId="5129F98B" w14:textId="77777777" w:rsidR="00C10EC3" w:rsidRPr="004C475C" w:rsidRDefault="009625EE" w:rsidP="009625EE">
      <w:pPr>
        <w:pStyle w:val="FL"/>
        <w:rPr>
          <w:rFonts w:ascii="Times New Roman" w:hAnsi="Times New Roman"/>
        </w:rPr>
      </w:pPr>
      <w:r w:rsidRPr="004C475C">
        <w:rPr>
          <w:noProof/>
          <w:lang w:val="de-DE" w:eastAsia="de-DE"/>
        </w:rPr>
        <w:lastRenderedPageBreak/>
        <w:drawing>
          <wp:inline distT="0" distB="0" distL="0" distR="0" wp14:anchorId="5E0EBBB2" wp14:editId="764381F0">
            <wp:extent cx="5943600" cy="660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43600" cy="6604000"/>
                    </a:xfrm>
                    <a:prstGeom prst="rect">
                      <a:avLst/>
                    </a:prstGeom>
                    <a:noFill/>
                    <a:ln>
                      <a:noFill/>
                    </a:ln>
                  </pic:spPr>
                </pic:pic>
              </a:graphicData>
            </a:graphic>
          </wp:inline>
        </w:drawing>
      </w:r>
    </w:p>
    <w:p w14:paraId="52571E17" w14:textId="389FB445" w:rsidR="00C10EC3" w:rsidRPr="004C475C" w:rsidRDefault="00C10EC3" w:rsidP="00C10EC3">
      <w:pPr>
        <w:pStyle w:val="TF"/>
        <w:keepLines w:val="0"/>
        <w:widowControl w:val="0"/>
        <w:rPr>
          <w:bCs/>
          <w:i/>
          <w:sz w:val="18"/>
          <w:szCs w:val="18"/>
        </w:rPr>
      </w:pPr>
      <w:r w:rsidRPr="004C475C">
        <w:t>Figure</w:t>
      </w:r>
      <w:r w:rsidR="004758A6" w:rsidRPr="004C475C">
        <w:t xml:space="preserve"> 4</w:t>
      </w:r>
      <w:r w:rsidRPr="004C475C">
        <w:t xml:space="preserve">: </w:t>
      </w:r>
      <w:r w:rsidR="00957A16" w:rsidRPr="004C475C">
        <w:t xml:space="preserve">Extended </w:t>
      </w:r>
      <w:r w:rsidR="0001788F" w:rsidRPr="004C475C">
        <w:t>h</w:t>
      </w:r>
      <w:r w:rsidRPr="004C475C">
        <w:t>ierarchy of abstract values</w:t>
      </w:r>
    </w:p>
    <w:p w14:paraId="732A4BF8" w14:textId="65461EB2" w:rsidR="00C10EC3" w:rsidRPr="004C475C" w:rsidRDefault="00C10EC3" w:rsidP="009625EE">
      <w:pPr>
        <w:pStyle w:val="berschrift2"/>
      </w:pPr>
      <w:bookmarkStart w:id="108" w:name="_Toc39486376"/>
      <w:r w:rsidRPr="004C475C">
        <w:lastRenderedPageBreak/>
        <w:t>6.2</w:t>
      </w:r>
      <w:r w:rsidRPr="004C475C">
        <w:tab/>
        <w:t>Extensions to clause 7.2.2.3.1 of ETSI ES 201 873-6</w:t>
      </w:r>
      <w:r w:rsidR="00600E73" w:rsidRPr="004C475C">
        <w:t>,</w:t>
      </w:r>
      <w:r w:rsidRPr="004C475C">
        <w:t xml:space="preserve"> The abstract data type MatchingMechanism</w:t>
      </w:r>
      <w:bookmarkEnd w:id="108"/>
    </w:p>
    <w:p w14:paraId="38B14D59" w14:textId="603F56AB" w:rsidR="00C10EC3" w:rsidRPr="004C475C" w:rsidRDefault="00C10EC3" w:rsidP="009625EE">
      <w:pPr>
        <w:keepNext/>
        <w:keepLines/>
      </w:pPr>
      <w:r w:rsidRPr="004C475C">
        <w:t xml:space="preserve">The definition of </w:t>
      </w:r>
      <w:r w:rsidRPr="004C475C">
        <w:rPr>
          <w:rFonts w:ascii="Courier New" w:hAnsi="Courier New" w:cs="Courier New"/>
        </w:rPr>
        <w:t>TciMatchingTypeType</w:t>
      </w:r>
      <w:r w:rsidRPr="004C475C">
        <w:t xml:space="preserve"> is to be extended with constants for the matching mechanisms defined in </w:t>
      </w:r>
      <w:r w:rsidR="003D085A" w:rsidRPr="004C475C">
        <w:t>the present document</w:t>
      </w:r>
      <w:r w:rsidRPr="004C475C">
        <w:t>:</w:t>
      </w:r>
    </w:p>
    <w:p w14:paraId="04F12AAC" w14:textId="77777777" w:rsidR="00C10EC3" w:rsidRPr="004C475C" w:rsidRDefault="00C10EC3" w:rsidP="009625EE">
      <w:pPr>
        <w:keepNext/>
        <w:keepLines/>
        <w:widowControl w:val="0"/>
        <w:ind w:left="3402" w:hanging="3402"/>
        <w:rPr>
          <w:rFonts w:ascii="Courier New" w:hAnsi="Courier New" w:cs="Courier New"/>
        </w:rPr>
      </w:pPr>
      <w:r w:rsidRPr="004C475C">
        <w:rPr>
          <w:rFonts w:ascii="Courier New" w:hAnsi="Courier New" w:cs="Courier New"/>
          <w:sz w:val="16"/>
          <w:szCs w:val="16"/>
        </w:rPr>
        <w:t>TciMatchingTypeType getMatchingType()</w:t>
      </w:r>
      <w:r w:rsidRPr="004C475C">
        <w:rPr>
          <w:rFonts w:ascii="Courier New" w:hAnsi="Courier New" w:cs="Courier New"/>
          <w:sz w:val="16"/>
          <w:szCs w:val="16"/>
        </w:rPr>
        <w:br/>
      </w:r>
      <w:r w:rsidRPr="004C475C">
        <w:t xml:space="preserve">Returns the matching mechanism type. A value of </w:t>
      </w:r>
      <w:r w:rsidRPr="004C475C">
        <w:rPr>
          <w:rFonts w:ascii="Courier New" w:hAnsi="Courier New" w:cs="Courier New"/>
        </w:rPr>
        <w:t>TciMatchingTypeType</w:t>
      </w:r>
      <w:r w:rsidRPr="004C475C">
        <w:t xml:space="preserve"> can have one of the following constants: </w:t>
      </w:r>
      <w:r w:rsidRPr="004C475C">
        <w:rPr>
          <w:rFonts w:ascii="Courier New" w:hAnsi="Courier New" w:cs="Courier New"/>
        </w:rPr>
        <w:t>TEMPLATE_LIST, COMPLEMENTED_LIST, ANY_VALUE, ANY_VALUE_OR_NONE, VALUE_RANGE, SUBSET, SUPERSET, ANY_ELEMENT, ANY_ELEMENTS_OR_NONE, PATTERN, DECODED_MATCH, DYNAMIC_MATCHING, CONJUNCTION, IMPLICATION, EXCLUSION, DISJUNCTION, REPETITION.</w:t>
      </w:r>
    </w:p>
    <w:p w14:paraId="32FECC12" w14:textId="432FC8FF" w:rsidR="00C10EC3" w:rsidRPr="004C475C" w:rsidRDefault="00C10EC3" w:rsidP="00C10EC3">
      <w:pPr>
        <w:pStyle w:val="berschrift2"/>
      </w:pPr>
      <w:bookmarkStart w:id="109" w:name="_Toc39486377"/>
      <w:r w:rsidRPr="004C475C">
        <w:t>6.3</w:t>
      </w:r>
      <w:r w:rsidRPr="004C475C">
        <w:tab/>
        <w:t>Extensions to clause 7.2.2.3.2 of ETSI ES 201 873-6</w:t>
      </w:r>
      <w:r w:rsidR="00600E73" w:rsidRPr="004C475C">
        <w:t>,</w:t>
      </w:r>
      <w:r w:rsidR="00C57487" w:rsidRPr="004C475C">
        <w:t xml:space="preserve"> </w:t>
      </w:r>
      <w:r w:rsidRPr="004C475C">
        <w:t>The abstract data type MatchingList</w:t>
      </w:r>
      <w:bookmarkEnd w:id="109"/>
    </w:p>
    <w:p w14:paraId="73E7A23B" w14:textId="77777777" w:rsidR="00C10EC3" w:rsidRPr="004C475C" w:rsidRDefault="003C7190" w:rsidP="003C7190">
      <w:pPr>
        <w:rPr>
          <w:rStyle w:val="Fett"/>
        </w:rPr>
      </w:pPr>
      <w:r w:rsidRPr="004C475C">
        <w:rPr>
          <w:rStyle w:val="Fett"/>
        </w:rPr>
        <w:t xml:space="preserve">Clause </w:t>
      </w:r>
      <w:r w:rsidR="00C10EC3" w:rsidRPr="004C475C">
        <w:rPr>
          <w:rStyle w:val="Fett"/>
        </w:rPr>
        <w:t>7.2.2.3.2</w:t>
      </w:r>
      <w:r w:rsidR="00961442" w:rsidRPr="004C475C">
        <w:rPr>
          <w:rStyle w:val="Fett"/>
        </w:rPr>
        <w:t xml:space="preserve"> </w:t>
      </w:r>
      <w:r w:rsidR="00C10EC3" w:rsidRPr="004C475C">
        <w:rPr>
          <w:rStyle w:val="Fett"/>
        </w:rPr>
        <w:t>The abstract data type MatchingList</w:t>
      </w:r>
    </w:p>
    <w:p w14:paraId="1847AD85" w14:textId="6E49ADBA" w:rsidR="00C10EC3" w:rsidRPr="004C475C" w:rsidRDefault="00C10EC3" w:rsidP="00EF3F42">
      <w:r w:rsidRPr="004C475C">
        <w:t>The first paragraph of clause 7.2.2.3.2 is to be extended by adding conjunction and disjunction to the list of allowed matching mechanisms</w:t>
      </w:r>
      <w:r w:rsidR="00EC42E3">
        <w:t>.</w:t>
      </w:r>
    </w:p>
    <w:p w14:paraId="10D87301" w14:textId="77777777" w:rsidR="00C10EC3" w:rsidRPr="004C475C" w:rsidRDefault="00C10EC3" w:rsidP="00EF3F42">
      <w:r w:rsidRPr="004C475C">
        <w:t xml:space="preserve">The abstract data type </w:t>
      </w:r>
      <w:r w:rsidRPr="004C475C">
        <w:rPr>
          <w:rFonts w:ascii="Courier New" w:hAnsi="Courier New" w:cs="Courier New"/>
        </w:rPr>
        <w:t>MatchingList</w:t>
      </w:r>
      <w:r w:rsidRPr="004C475C">
        <w:t xml:space="preserve"> is used to represent matching mechanisms that contain a list of items of the same type: template list, complemented template list, SubSet, SuperSet, conjunction and disjunction.</w:t>
      </w:r>
    </w:p>
    <w:p w14:paraId="5AC09CDE" w14:textId="082E0BA3" w:rsidR="00C10EC3" w:rsidRPr="004C475C" w:rsidRDefault="00C10EC3" w:rsidP="00C10EC3">
      <w:pPr>
        <w:pStyle w:val="berschrift2"/>
      </w:pPr>
      <w:bookmarkStart w:id="110" w:name="_Toc39486378"/>
      <w:r w:rsidRPr="004C475C">
        <w:t>6.4</w:t>
      </w:r>
      <w:r w:rsidRPr="004C475C">
        <w:tab/>
        <w:t>Extensions to clause 7.2.2.3 of ETSI ES 201 873-6</w:t>
      </w:r>
      <w:r w:rsidR="00600E73" w:rsidRPr="004C475C">
        <w:t>,</w:t>
      </w:r>
      <w:r w:rsidR="00C57487" w:rsidRPr="004C475C">
        <w:t xml:space="preserve"> </w:t>
      </w:r>
      <w:r w:rsidRPr="004C475C">
        <w:t>The abstract data type MatchingMechanism</w:t>
      </w:r>
      <w:bookmarkEnd w:id="110"/>
    </w:p>
    <w:p w14:paraId="2A4ED0A2" w14:textId="4127363F" w:rsidR="00C10EC3" w:rsidRPr="004C475C" w:rsidRDefault="00C10EC3" w:rsidP="00C10EC3">
      <w:r w:rsidRPr="004C475C">
        <w:t xml:space="preserve">In order to support the dynamic match, implication, exclusion and repetition matching mechanism, the </w:t>
      </w:r>
      <w:r w:rsidRPr="004C475C">
        <w:rPr>
          <w:rFonts w:ascii="Courier New" w:hAnsi="Courier New" w:cs="Courier New"/>
        </w:rPr>
        <w:t>DynamicMatch</w:t>
      </w:r>
      <w:r w:rsidRPr="004C475C">
        <w:t xml:space="preserve">, </w:t>
      </w:r>
      <w:r w:rsidRPr="004C475C">
        <w:rPr>
          <w:rFonts w:ascii="Courier New" w:hAnsi="Courier New" w:cs="Courier New"/>
        </w:rPr>
        <w:t>TwoStepMatch</w:t>
      </w:r>
      <w:r w:rsidRPr="004C475C">
        <w:t xml:space="preserve"> and </w:t>
      </w:r>
      <w:r w:rsidRPr="004C475C">
        <w:rPr>
          <w:rFonts w:ascii="Courier New" w:hAnsi="Courier New" w:cs="Courier New"/>
        </w:rPr>
        <w:t>Repetition</w:t>
      </w:r>
      <w:r w:rsidRPr="004C475C">
        <w:t xml:space="preserve"> abstract dat</w:t>
      </w:r>
      <w:r w:rsidR="00553028" w:rsidRPr="004C475C">
        <w:t>a types are added to the clause </w:t>
      </w:r>
      <w:r w:rsidRPr="004C475C">
        <w:t>7.2.2.3</w:t>
      </w:r>
      <w:r w:rsidR="00D84B32" w:rsidRPr="004C475C">
        <w:t xml:space="preserve"> of </w:t>
      </w:r>
      <w:r w:rsidR="000D1EF7" w:rsidRPr="004C475C">
        <w:t xml:space="preserve">ETSI </w:t>
      </w:r>
      <w:r w:rsidR="00D84B32" w:rsidRPr="004C475C">
        <w:t>ES </w:t>
      </w:r>
      <w:r w:rsidR="00600E73" w:rsidRPr="004C475C">
        <w:t>201 873-6 [</w:t>
      </w:r>
      <w:r w:rsidR="00600E73" w:rsidRPr="004C475C">
        <w:rPr>
          <w:color w:val="0000FF"/>
        </w:rPr>
        <w:fldChar w:fldCharType="begin"/>
      </w:r>
      <w:r w:rsidR="00600E73" w:rsidRPr="004C475C">
        <w:rPr>
          <w:color w:val="0000FF"/>
        </w:rPr>
        <w:instrText xml:space="preserve">REF REF_ES201873_6 \h </w:instrText>
      </w:r>
      <w:r w:rsidR="00600E73" w:rsidRPr="004C475C">
        <w:rPr>
          <w:color w:val="0000FF"/>
        </w:rPr>
      </w:r>
      <w:r w:rsidR="00600E73" w:rsidRPr="004C475C">
        <w:rPr>
          <w:color w:val="0000FF"/>
        </w:rPr>
        <w:fldChar w:fldCharType="separate"/>
      </w:r>
      <w:r w:rsidR="009C01CA" w:rsidRPr="004C475C">
        <w:t>4</w:t>
      </w:r>
      <w:r w:rsidR="00600E73" w:rsidRPr="004C475C">
        <w:rPr>
          <w:color w:val="0000FF"/>
        </w:rPr>
        <w:fldChar w:fldCharType="end"/>
      </w:r>
      <w:r w:rsidR="00600E73" w:rsidRPr="004C475C">
        <w:t>]</w:t>
      </w:r>
      <w:r w:rsidR="003C7190" w:rsidRPr="004C475C">
        <w:t>.</w:t>
      </w:r>
    </w:p>
    <w:p w14:paraId="2CA6A47B" w14:textId="77777777" w:rsidR="00C10EC3" w:rsidRPr="004C475C" w:rsidRDefault="003C7190" w:rsidP="00C10EC3">
      <w:pPr>
        <w:rPr>
          <w:rStyle w:val="Fett"/>
        </w:rPr>
      </w:pPr>
      <w:r w:rsidRPr="004C475C">
        <w:rPr>
          <w:rStyle w:val="Fett"/>
        </w:rPr>
        <w:t xml:space="preserve">Clause </w:t>
      </w:r>
      <w:r w:rsidR="00C10EC3" w:rsidRPr="004C475C">
        <w:rPr>
          <w:rStyle w:val="Fett"/>
        </w:rPr>
        <w:t>7.2.2.3.6</w:t>
      </w:r>
      <w:r w:rsidR="00961442" w:rsidRPr="004C475C">
        <w:rPr>
          <w:rStyle w:val="Fett"/>
        </w:rPr>
        <w:t xml:space="preserve"> </w:t>
      </w:r>
      <w:r w:rsidR="00C10EC3" w:rsidRPr="004C475C">
        <w:rPr>
          <w:rStyle w:val="Fett"/>
        </w:rPr>
        <w:t>The abstract data type DynamicMatch</w:t>
      </w:r>
    </w:p>
    <w:p w14:paraId="1000BD0E" w14:textId="77777777" w:rsidR="00C10EC3" w:rsidRPr="004C475C" w:rsidRDefault="00C10EC3" w:rsidP="00C10EC3">
      <w:pPr>
        <w:widowControl w:val="0"/>
      </w:pPr>
      <w:r w:rsidRPr="004C475C">
        <w:t>This clause is to be added.</w:t>
      </w:r>
    </w:p>
    <w:p w14:paraId="076188AC" w14:textId="77777777" w:rsidR="00C10EC3" w:rsidRPr="004C475C" w:rsidRDefault="00C10EC3" w:rsidP="00C10EC3">
      <w:pPr>
        <w:widowControl w:val="0"/>
      </w:pPr>
      <w:r w:rsidRPr="004C475C">
        <w:t xml:space="preserve">The abstract data type </w:t>
      </w:r>
      <w:r w:rsidRPr="004C475C">
        <w:rPr>
          <w:rFonts w:ascii="Courier New" w:hAnsi="Courier New" w:cs="Courier New"/>
        </w:rPr>
        <w:t>DynamicMatch</w:t>
      </w:r>
      <w:r w:rsidRPr="004C475C">
        <w:t xml:space="preserve"> is used to represent the dynamic matching mechanism. The TCI support of this matching mechanism is limited, e.g. it is only possible to create dynamic matching based on functions.</w:t>
      </w:r>
    </w:p>
    <w:p w14:paraId="43C4E602" w14:textId="77777777" w:rsidR="00C10EC3" w:rsidRPr="004C475C" w:rsidRDefault="00C10EC3" w:rsidP="00C10EC3">
      <w:pPr>
        <w:widowControl w:val="0"/>
      </w:pPr>
      <w:r w:rsidRPr="004C475C">
        <w:t xml:space="preserve">The following operations are defined on the abstract data type </w:t>
      </w:r>
      <w:r w:rsidRPr="004C475C">
        <w:rPr>
          <w:rFonts w:ascii="Courier New" w:hAnsi="Courier New" w:cs="Courier New"/>
        </w:rPr>
        <w:t>DynamicMatch</w:t>
      </w:r>
      <w:r w:rsidRPr="004C475C">
        <w:t>:</w:t>
      </w:r>
    </w:p>
    <w:p w14:paraId="73B8A50D" w14:textId="77777777" w:rsidR="00C10EC3" w:rsidRPr="004C475C" w:rsidRDefault="00C10EC3" w:rsidP="00C10EC3">
      <w:pPr>
        <w:widowControl w:val="0"/>
        <w:ind w:left="3402" w:hanging="3402"/>
      </w:pPr>
      <w:r w:rsidRPr="004C475C">
        <w:rPr>
          <w:rFonts w:ascii="Courier New" w:hAnsi="Courier New" w:cs="Courier New"/>
          <w:sz w:val="16"/>
          <w:szCs w:val="16"/>
        </w:rPr>
        <w:t>TBoolean isFunctionBased ()</w:t>
      </w:r>
      <w:r w:rsidRPr="004C475C">
        <w:rPr>
          <w:rFonts w:ascii="Courier New" w:hAnsi="Courier New" w:cs="Courier New"/>
        </w:rPr>
        <w:tab/>
      </w:r>
      <w:r w:rsidRPr="004C475C">
        <w:t xml:space="preserve">Returns </w:t>
      </w:r>
      <w:r w:rsidRPr="004C475C">
        <w:rPr>
          <w:rFonts w:ascii="Courier New" w:hAnsi="Courier New" w:cs="Courier New"/>
        </w:rPr>
        <w:t>true</w:t>
      </w:r>
      <w:r w:rsidRPr="004C475C">
        <w:t xml:space="preserve"> if the mechanism uses short-hand notation </w:t>
      </w:r>
      <w:r w:rsidRPr="004C475C">
        <w:rPr>
          <w:rFonts w:ascii="Courier New" w:hAnsi="Courier New" w:cs="Courier New"/>
          <w:b/>
        </w:rPr>
        <w:t>@dynamic</w:t>
      </w:r>
      <w:r w:rsidRPr="004C475C">
        <w:t xml:space="preserve"> </w:t>
      </w:r>
      <w:r w:rsidRPr="004C475C">
        <w:rPr>
          <w:i/>
        </w:rPr>
        <w:t>FunctionRef</w:t>
      </w:r>
      <w:r w:rsidRPr="004C475C">
        <w:t xml:space="preserve"> and </w:t>
      </w:r>
      <w:r w:rsidRPr="004C475C">
        <w:rPr>
          <w:rFonts w:ascii="Courier New" w:hAnsi="Courier New" w:cs="Courier New"/>
        </w:rPr>
        <w:t>false</w:t>
      </w:r>
      <w:r w:rsidRPr="004C475C">
        <w:t xml:space="preserve"> otherwise.</w:t>
      </w:r>
    </w:p>
    <w:p w14:paraId="0DA0EB1F" w14:textId="2B969D6E" w:rsidR="00C10EC3" w:rsidRPr="004C475C" w:rsidRDefault="00C10EC3" w:rsidP="00C10EC3">
      <w:pPr>
        <w:widowControl w:val="0"/>
        <w:ind w:left="3402" w:hanging="3402"/>
      </w:pPr>
      <w:r w:rsidRPr="004C475C">
        <w:rPr>
          <w:rFonts w:ascii="Courier New" w:hAnsi="Courier New" w:cs="Courier New"/>
          <w:sz w:val="16"/>
          <w:szCs w:val="16"/>
        </w:rPr>
        <w:t>TciBehaviourIdType getMatchingFunction ()</w:t>
      </w:r>
      <w:r w:rsidRPr="004C475C">
        <w:rPr>
          <w:rFonts w:ascii="Courier New" w:hAnsi="Courier New" w:cs="Courier New"/>
          <w:sz w:val="16"/>
          <w:szCs w:val="16"/>
        </w:rPr>
        <w:tab/>
      </w:r>
      <w:r w:rsidRPr="004C475C">
        <w:rPr>
          <w:rFonts w:ascii="Courier New" w:hAnsi="Courier New" w:cs="Courier New"/>
          <w:sz w:val="16"/>
          <w:szCs w:val="16"/>
        </w:rPr>
        <w:br/>
      </w:r>
      <w:r w:rsidRPr="004C475C">
        <w:t xml:space="preserve">Returns the qualified name of the associated function if the mechanism uses the short-hand notation </w:t>
      </w:r>
      <w:r w:rsidRPr="004C475C">
        <w:rPr>
          <w:rFonts w:ascii="Courier New" w:hAnsi="Courier New" w:cs="Courier New"/>
          <w:b/>
        </w:rPr>
        <w:t>@dynamic</w:t>
      </w:r>
      <w:r w:rsidRPr="004C475C">
        <w:t xml:space="preserve"> </w:t>
      </w:r>
      <w:r w:rsidRPr="004C475C">
        <w:rPr>
          <w:i/>
        </w:rPr>
        <w:t>FunctionRef.</w:t>
      </w:r>
      <w:r w:rsidRPr="004C475C">
        <w:t xml:space="preserve"> The distinct value </w:t>
      </w:r>
      <w:r w:rsidRPr="004C475C">
        <w:rPr>
          <w:rFonts w:ascii="Courier New" w:hAnsi="Courier New" w:cs="Courier New"/>
        </w:rPr>
        <w:t>null</w:t>
      </w:r>
      <w:r w:rsidRPr="004C475C">
        <w:t xml:space="preserve"> is returned otherwise.</w:t>
      </w:r>
    </w:p>
    <w:p w14:paraId="7168C06D" w14:textId="77777777" w:rsidR="00C10EC3" w:rsidRPr="004C475C" w:rsidRDefault="00C10EC3" w:rsidP="00C10EC3">
      <w:pPr>
        <w:widowControl w:val="0"/>
        <w:ind w:left="3402" w:hanging="3402"/>
      </w:pPr>
      <w:r w:rsidRPr="004C475C">
        <w:rPr>
          <w:rFonts w:ascii="Courier New" w:hAnsi="Courier New" w:cs="Courier New"/>
          <w:sz w:val="16"/>
          <w:szCs w:val="16"/>
        </w:rPr>
        <w:t>void setMatchingFunction (TciBehaviourIdType functionId)</w:t>
      </w:r>
      <w:r w:rsidRPr="004C475C">
        <w:rPr>
          <w:rFonts w:ascii="Courier New" w:hAnsi="Courier New" w:cs="Courier New"/>
        </w:rPr>
        <w:tab/>
      </w:r>
      <w:r w:rsidRPr="004C475C">
        <w:rPr>
          <w:rFonts w:ascii="Courier New" w:hAnsi="Courier New" w:cs="Courier New"/>
        </w:rPr>
        <w:br/>
      </w:r>
      <w:r w:rsidRPr="004C475C">
        <w:t>Sets the function associated with the matching mechanism. After calling the function, the matching mechanism will behave as a short-hand notation</w:t>
      </w:r>
      <w:r w:rsidRPr="004C475C">
        <w:rPr>
          <w:b/>
        </w:rPr>
        <w:t xml:space="preserve"> </w:t>
      </w:r>
      <w:r w:rsidRPr="004C475C">
        <w:rPr>
          <w:rFonts w:ascii="Courier New" w:hAnsi="Courier New" w:cs="Courier New"/>
          <w:b/>
        </w:rPr>
        <w:t>@dynamic</w:t>
      </w:r>
      <w:r w:rsidRPr="004C475C">
        <w:t xml:space="preserve"> </w:t>
      </w:r>
      <w:r w:rsidRPr="004C475C">
        <w:rPr>
          <w:rFonts w:ascii="Courier New" w:hAnsi="Courier New" w:cs="Courier New"/>
        </w:rPr>
        <w:t>fuctionId</w:t>
      </w:r>
      <w:r w:rsidRPr="004C475C">
        <w:t>. The function referenced in the functionId parameter shall fulfil all requi</w:t>
      </w:r>
      <w:r w:rsidR="00553028" w:rsidRPr="004C475C">
        <w:t>rements described in the clause </w:t>
      </w:r>
      <w:r w:rsidRPr="004C475C">
        <w:t>4.1.</w:t>
      </w:r>
    </w:p>
    <w:p w14:paraId="5AAB1054" w14:textId="298CD1ED" w:rsidR="00C10EC3" w:rsidRPr="004C475C" w:rsidRDefault="003C7190" w:rsidP="009625EE">
      <w:pPr>
        <w:keepNext/>
        <w:keepLines/>
        <w:rPr>
          <w:rStyle w:val="Fett"/>
        </w:rPr>
      </w:pPr>
      <w:r w:rsidRPr="004C475C">
        <w:rPr>
          <w:rStyle w:val="Fett"/>
        </w:rPr>
        <w:lastRenderedPageBreak/>
        <w:t xml:space="preserve">Clause </w:t>
      </w:r>
      <w:r w:rsidR="00C10EC3" w:rsidRPr="004C475C">
        <w:rPr>
          <w:rStyle w:val="Fett"/>
        </w:rPr>
        <w:t>7.2.2.3.7</w:t>
      </w:r>
      <w:r w:rsidR="002637D6" w:rsidRPr="004C475C">
        <w:rPr>
          <w:rStyle w:val="Fett"/>
        </w:rPr>
        <w:tab/>
      </w:r>
      <w:r w:rsidR="00C10EC3" w:rsidRPr="004C475C">
        <w:rPr>
          <w:rStyle w:val="Fett"/>
        </w:rPr>
        <w:t>The abstract data type TwoStepMatch</w:t>
      </w:r>
    </w:p>
    <w:p w14:paraId="6F9E54BC" w14:textId="77777777" w:rsidR="00C10EC3" w:rsidRPr="004C475C" w:rsidRDefault="00C10EC3" w:rsidP="009625EE">
      <w:pPr>
        <w:keepNext/>
        <w:keepLines/>
        <w:widowControl w:val="0"/>
      </w:pPr>
      <w:r w:rsidRPr="004C475C">
        <w:t>This clause is to be added.</w:t>
      </w:r>
    </w:p>
    <w:p w14:paraId="2825918E" w14:textId="77777777" w:rsidR="00C10EC3" w:rsidRPr="004C475C" w:rsidRDefault="00C10EC3" w:rsidP="009625EE">
      <w:pPr>
        <w:keepNext/>
        <w:keepLines/>
        <w:widowControl w:val="0"/>
      </w:pPr>
      <w:r w:rsidRPr="004C475C">
        <w:t xml:space="preserve">The abstract data type </w:t>
      </w:r>
      <w:r w:rsidRPr="004C475C">
        <w:rPr>
          <w:rFonts w:ascii="Courier New" w:hAnsi="Courier New" w:cs="Courier New"/>
        </w:rPr>
        <w:t>TwoStepMatch</w:t>
      </w:r>
      <w:r w:rsidRPr="004C475C">
        <w:t xml:space="preserve"> is used to represent the implication and exclusion matching mechanisms. The data type can access both templates that form these matching mechanism. The first template (i.e. precondition of the implication matching mechanism and general template of the exclusion matching mechanism) is called </w:t>
      </w:r>
      <w:r w:rsidRPr="004C475C">
        <w:rPr>
          <w:i/>
        </w:rPr>
        <w:t>primary template</w:t>
      </w:r>
      <w:r w:rsidRPr="004C475C">
        <w:t xml:space="preserve"> and the second template (i.e. the implied template of the implication matching mechanism and excluded template of the exclusion matching mechanism)</w:t>
      </w:r>
      <w:r w:rsidR="004B777E" w:rsidRPr="004C475C">
        <w:t xml:space="preserve"> </w:t>
      </w:r>
      <w:r w:rsidRPr="004C475C">
        <w:t xml:space="preserve">is called </w:t>
      </w:r>
      <w:r w:rsidRPr="004C475C">
        <w:rPr>
          <w:i/>
        </w:rPr>
        <w:t>secondary template</w:t>
      </w:r>
      <w:r w:rsidRPr="004C475C">
        <w:t>.</w:t>
      </w:r>
    </w:p>
    <w:p w14:paraId="444DC5BC" w14:textId="77777777" w:rsidR="00C10EC3" w:rsidRPr="004C475C" w:rsidRDefault="00C10EC3" w:rsidP="00C10EC3">
      <w:pPr>
        <w:keepLines/>
      </w:pPr>
      <w:r w:rsidRPr="004C475C">
        <w:t xml:space="preserve">When working with instances received from the </w:t>
      </w:r>
      <w:r w:rsidRPr="004C475C">
        <w:rPr>
          <w:rFonts w:ascii="Courier New" w:hAnsi="Courier New" w:cs="Courier New"/>
        </w:rPr>
        <w:t>getPrimaryMatch</w:t>
      </w:r>
      <w:r w:rsidRPr="004C475C">
        <w:t xml:space="preserve"> and </w:t>
      </w:r>
      <w:r w:rsidRPr="004C475C">
        <w:rPr>
          <w:rFonts w:ascii="Courier New" w:hAnsi="Courier New" w:cs="Courier New"/>
        </w:rPr>
        <w:t>getSecondaryMatch</w:t>
      </w:r>
      <w:r w:rsidRPr="004C475C">
        <w:t xml:space="preserve"> methods and passed to the </w:t>
      </w:r>
      <w:r w:rsidRPr="004C475C">
        <w:rPr>
          <w:rFonts w:ascii="Courier New" w:hAnsi="Courier New" w:cs="Courier New"/>
        </w:rPr>
        <w:t>setPrimaryMatch</w:t>
      </w:r>
      <w:r w:rsidRPr="004C475C">
        <w:t xml:space="preserve"> and </w:t>
      </w:r>
      <w:r w:rsidRPr="004C475C">
        <w:rPr>
          <w:rFonts w:ascii="Courier New" w:hAnsi="Courier New" w:cs="Courier New"/>
        </w:rPr>
        <w:t>setSecondaryMatch</w:t>
      </w:r>
      <w:r w:rsidRPr="004C475C">
        <w:t xml:space="preserve"> method, no assumption shall be made on how the data are stored in a matching mechanism. An internal implementation might choose to use a reference to the data or to copy the data. It is safe to assume that the data are copied. Therefore, it should be assumed that subsequent modifications of the data will not be considered in the </w:t>
      </w:r>
      <w:r w:rsidRPr="004C475C">
        <w:rPr>
          <w:rFonts w:ascii="Courier New" w:hAnsi="Courier New" w:cs="Courier New"/>
        </w:rPr>
        <w:t>TwoStepMatch</w:t>
      </w:r>
      <w:r w:rsidRPr="004C475C">
        <w:t xml:space="preserve"> instance.</w:t>
      </w:r>
    </w:p>
    <w:p w14:paraId="76A78C45" w14:textId="77777777" w:rsidR="00C10EC3" w:rsidRPr="004C475C" w:rsidRDefault="00C10EC3" w:rsidP="003C7190">
      <w:pPr>
        <w:keepNext/>
        <w:widowControl w:val="0"/>
      </w:pPr>
      <w:r w:rsidRPr="004C475C">
        <w:t xml:space="preserve">The following operations are defined on the abstract data type </w:t>
      </w:r>
      <w:r w:rsidRPr="004C475C">
        <w:rPr>
          <w:rFonts w:ascii="Courier New" w:hAnsi="Courier New" w:cs="Courier New"/>
        </w:rPr>
        <w:t>TwoStepMatch</w:t>
      </w:r>
      <w:r w:rsidRPr="004C475C">
        <w:t>:</w:t>
      </w:r>
    </w:p>
    <w:p w14:paraId="14BD1E24" w14:textId="77777777" w:rsidR="00C10EC3" w:rsidRPr="004C475C" w:rsidRDefault="00C10EC3" w:rsidP="003C7190">
      <w:pPr>
        <w:keepNext/>
        <w:widowControl w:val="0"/>
        <w:ind w:left="3402" w:hanging="3402"/>
      </w:pPr>
      <w:r w:rsidRPr="004C475C">
        <w:rPr>
          <w:rFonts w:ascii="Courier New" w:hAnsi="Courier New" w:cs="Courier New"/>
          <w:sz w:val="16"/>
          <w:szCs w:val="16"/>
        </w:rPr>
        <w:t>Value getPrimaryMatch ()</w:t>
      </w:r>
      <w:r w:rsidRPr="004C475C">
        <w:rPr>
          <w:rFonts w:ascii="Courier New" w:hAnsi="Courier New" w:cs="Courier New"/>
        </w:rPr>
        <w:tab/>
      </w:r>
      <w:r w:rsidRPr="004C475C">
        <w:t>Returns the primary template.</w:t>
      </w:r>
    </w:p>
    <w:p w14:paraId="363A1449" w14:textId="77777777" w:rsidR="00C10EC3" w:rsidRPr="004C475C" w:rsidRDefault="00C10EC3" w:rsidP="003C7190">
      <w:pPr>
        <w:keepNext/>
        <w:keepLines/>
        <w:widowControl w:val="0"/>
        <w:ind w:left="3402" w:hanging="3402"/>
      </w:pPr>
      <w:r w:rsidRPr="004C475C">
        <w:rPr>
          <w:rFonts w:ascii="Courier New" w:hAnsi="Courier New" w:cs="Courier New"/>
          <w:sz w:val="16"/>
          <w:szCs w:val="16"/>
        </w:rPr>
        <w:t xml:space="preserve">void setPrimaryMatch </w:t>
      </w:r>
      <w:r w:rsidR="00390B75" w:rsidRPr="004C475C">
        <w:rPr>
          <w:rFonts w:ascii="Courier New" w:hAnsi="Courier New" w:cs="Courier New"/>
          <w:sz w:val="16"/>
          <w:szCs w:val="16"/>
        </w:rPr>
        <w:t>(Value content)</w:t>
      </w:r>
      <w:r w:rsidRPr="004C475C">
        <w:rPr>
          <w:rFonts w:ascii="Courier New" w:hAnsi="Courier New" w:cs="Courier New"/>
          <w:sz w:val="16"/>
          <w:szCs w:val="16"/>
        </w:rPr>
        <w:br/>
      </w:r>
      <w:r w:rsidRPr="004C475C">
        <w:t>Sets the primary template.</w:t>
      </w:r>
    </w:p>
    <w:p w14:paraId="6D28F9C0" w14:textId="77777777" w:rsidR="00C10EC3" w:rsidRPr="004C475C" w:rsidRDefault="00C10EC3" w:rsidP="00C10EC3">
      <w:pPr>
        <w:widowControl w:val="0"/>
        <w:ind w:left="3402" w:hanging="3402"/>
      </w:pPr>
      <w:r w:rsidRPr="004C475C">
        <w:rPr>
          <w:rFonts w:ascii="Courier New" w:hAnsi="Courier New" w:cs="Courier New"/>
          <w:sz w:val="16"/>
          <w:szCs w:val="16"/>
        </w:rPr>
        <w:t>Value getSecondaryMatch ()</w:t>
      </w:r>
      <w:r w:rsidRPr="004C475C">
        <w:rPr>
          <w:rFonts w:ascii="Courier New" w:hAnsi="Courier New" w:cs="Courier New"/>
        </w:rPr>
        <w:tab/>
      </w:r>
      <w:r w:rsidRPr="004C475C">
        <w:t>Returns the secondary template.</w:t>
      </w:r>
    </w:p>
    <w:p w14:paraId="580234A8" w14:textId="77777777" w:rsidR="00C10EC3" w:rsidRPr="004C475C" w:rsidRDefault="00C10EC3" w:rsidP="00C10EC3">
      <w:pPr>
        <w:widowControl w:val="0"/>
        <w:ind w:left="3402" w:hanging="3402"/>
      </w:pPr>
      <w:r w:rsidRPr="004C475C">
        <w:rPr>
          <w:rFonts w:ascii="Courier New" w:hAnsi="Courier New" w:cs="Courier New"/>
          <w:sz w:val="16"/>
          <w:szCs w:val="16"/>
        </w:rPr>
        <w:t>void setSecondaryMatch (Value content)</w:t>
      </w:r>
      <w:r w:rsidRPr="004C475C">
        <w:rPr>
          <w:rFonts w:ascii="Courier New" w:hAnsi="Courier New" w:cs="Courier New"/>
          <w:sz w:val="16"/>
          <w:szCs w:val="16"/>
        </w:rPr>
        <w:tab/>
      </w:r>
      <w:r w:rsidRPr="004C475C">
        <w:rPr>
          <w:rFonts w:ascii="Courier New" w:hAnsi="Courier New" w:cs="Courier New"/>
          <w:sz w:val="16"/>
          <w:szCs w:val="16"/>
        </w:rPr>
        <w:br/>
      </w:r>
      <w:r w:rsidRPr="004C475C">
        <w:t>Sets the secondary template.</w:t>
      </w:r>
    </w:p>
    <w:p w14:paraId="260F1B82" w14:textId="67F2483B" w:rsidR="00C10EC3" w:rsidRPr="004C475C" w:rsidRDefault="00C10EC3" w:rsidP="00C10EC3">
      <w:pPr>
        <w:rPr>
          <w:rStyle w:val="Fett"/>
        </w:rPr>
      </w:pPr>
      <w:r w:rsidRPr="004C475C">
        <w:rPr>
          <w:rStyle w:val="Fett"/>
        </w:rPr>
        <w:t>Clause 7.2.2.3.8</w:t>
      </w:r>
      <w:r w:rsidR="002637D6" w:rsidRPr="004C475C">
        <w:rPr>
          <w:rStyle w:val="Fett"/>
        </w:rPr>
        <w:tab/>
      </w:r>
      <w:r w:rsidRPr="004C475C">
        <w:rPr>
          <w:rStyle w:val="Fett"/>
        </w:rPr>
        <w:t>The abstract data type Repetition</w:t>
      </w:r>
    </w:p>
    <w:p w14:paraId="2C9F1B3A" w14:textId="77777777" w:rsidR="00C10EC3" w:rsidRPr="004C475C" w:rsidRDefault="00C10EC3" w:rsidP="00C10EC3">
      <w:pPr>
        <w:widowControl w:val="0"/>
      </w:pPr>
      <w:r w:rsidRPr="004C475C">
        <w:t>This clause is to be added.</w:t>
      </w:r>
    </w:p>
    <w:p w14:paraId="6EE4411B" w14:textId="6826BE05" w:rsidR="00C10EC3" w:rsidRPr="004C475C" w:rsidRDefault="00C10EC3" w:rsidP="00C10EC3">
      <w:pPr>
        <w:widowControl w:val="0"/>
      </w:pPr>
      <w:r w:rsidRPr="004C475C">
        <w:t xml:space="preserve">The abstract data type </w:t>
      </w:r>
      <w:r w:rsidRPr="004C475C">
        <w:rPr>
          <w:rFonts w:ascii="Courier New" w:hAnsi="Courier New" w:cs="Courier New"/>
        </w:rPr>
        <w:t>Repetition</w:t>
      </w:r>
      <w:r w:rsidRPr="004C475C">
        <w:t xml:space="preserve"> is used to represent the repetition matching mechanism.</w:t>
      </w:r>
    </w:p>
    <w:p w14:paraId="45A29C20" w14:textId="77777777" w:rsidR="00C10EC3" w:rsidRPr="004C475C" w:rsidRDefault="00C10EC3" w:rsidP="00C10EC3">
      <w:pPr>
        <w:keepLines/>
      </w:pPr>
      <w:r w:rsidRPr="004C475C">
        <w:t xml:space="preserve">When working with instances received from the </w:t>
      </w:r>
      <w:r w:rsidRPr="004C475C">
        <w:rPr>
          <w:rFonts w:ascii="Courier New" w:hAnsi="Courier New" w:cs="Courier New"/>
        </w:rPr>
        <w:t>getRepeatedTemplate</w:t>
      </w:r>
      <w:r w:rsidRPr="004C475C">
        <w:t xml:space="preserve"> method and passed to the </w:t>
      </w:r>
      <w:r w:rsidRPr="004C475C">
        <w:rPr>
          <w:rFonts w:ascii="Courier New" w:hAnsi="Courier New" w:cs="Courier New"/>
        </w:rPr>
        <w:t>setRepeatedTemplate</w:t>
      </w:r>
      <w:r w:rsidRPr="004C475C">
        <w:t xml:space="preserve"> method, no assumption shall be made on how the data are stored in a matching mechanism. An internal implementation might choose to use a reference to the data or to copy the data. It is safe to assume that the data are copied. Therefore, it should be assumed that subsequent modifications of the data will not be considered in the </w:t>
      </w:r>
      <w:r w:rsidRPr="004C475C">
        <w:rPr>
          <w:rFonts w:ascii="Courier New" w:hAnsi="Courier New" w:cs="Courier New"/>
        </w:rPr>
        <w:t>Repetition</w:t>
      </w:r>
      <w:r w:rsidRPr="004C475C">
        <w:t xml:space="preserve"> instance.</w:t>
      </w:r>
    </w:p>
    <w:p w14:paraId="0A4C4016" w14:textId="77777777" w:rsidR="00C10EC3" w:rsidRPr="004C475C" w:rsidRDefault="00C10EC3" w:rsidP="00C10EC3">
      <w:pPr>
        <w:widowControl w:val="0"/>
      </w:pPr>
      <w:r w:rsidRPr="004C475C">
        <w:t xml:space="preserve">The following operations are defined on the abstract data type </w:t>
      </w:r>
      <w:r w:rsidRPr="004C475C">
        <w:rPr>
          <w:rFonts w:ascii="Courier New" w:hAnsi="Courier New" w:cs="Courier New"/>
        </w:rPr>
        <w:t>Repetition</w:t>
      </w:r>
      <w:r w:rsidRPr="004C475C">
        <w:t>:</w:t>
      </w:r>
    </w:p>
    <w:p w14:paraId="2A4331E8" w14:textId="77777777" w:rsidR="00C10EC3" w:rsidRPr="004C475C" w:rsidRDefault="00C10EC3" w:rsidP="00C10EC3">
      <w:pPr>
        <w:widowControl w:val="0"/>
        <w:ind w:left="3402" w:hanging="3402"/>
      </w:pPr>
      <w:r w:rsidRPr="004C475C">
        <w:rPr>
          <w:rFonts w:ascii="Courier New" w:hAnsi="Courier New" w:cs="Courier New"/>
          <w:sz w:val="16"/>
          <w:szCs w:val="16"/>
        </w:rPr>
        <w:t>Value getRepeatedTemplate ()</w:t>
      </w:r>
      <w:r w:rsidRPr="004C475C">
        <w:rPr>
          <w:rFonts w:ascii="Courier New" w:hAnsi="Courier New" w:cs="Courier New"/>
        </w:rPr>
        <w:tab/>
      </w:r>
      <w:r w:rsidRPr="004C475C">
        <w:t>Returns the repeated template.</w:t>
      </w:r>
    </w:p>
    <w:p w14:paraId="6EDE67AC" w14:textId="77777777" w:rsidR="00C10EC3" w:rsidRPr="004C475C" w:rsidRDefault="00C10EC3" w:rsidP="00C10EC3">
      <w:pPr>
        <w:widowControl w:val="0"/>
        <w:ind w:left="3402" w:hanging="3402"/>
      </w:pPr>
      <w:r w:rsidRPr="004C475C">
        <w:rPr>
          <w:rFonts w:ascii="Courier New" w:hAnsi="Courier New" w:cs="Courier New"/>
          <w:sz w:val="16"/>
          <w:szCs w:val="16"/>
        </w:rPr>
        <w:t>void setRepeatedTemplate (Value repeatedTemplate)</w:t>
      </w:r>
      <w:r w:rsidRPr="004C475C">
        <w:rPr>
          <w:rFonts w:ascii="Courier New" w:hAnsi="Courier New" w:cs="Courier New"/>
          <w:sz w:val="16"/>
          <w:szCs w:val="16"/>
        </w:rPr>
        <w:br/>
      </w:r>
      <w:r w:rsidRPr="004C475C">
        <w:t>Sets the repeated template.</w:t>
      </w:r>
    </w:p>
    <w:p w14:paraId="653C1BE1" w14:textId="77777777" w:rsidR="00C10EC3" w:rsidRPr="004C475C" w:rsidRDefault="00C10EC3" w:rsidP="00C10EC3">
      <w:pPr>
        <w:widowControl w:val="0"/>
        <w:ind w:left="3402" w:hanging="3402"/>
        <w:rPr>
          <w:rFonts w:ascii="Courier New" w:hAnsi="Courier New" w:cs="Courier New"/>
        </w:rPr>
      </w:pPr>
      <w:r w:rsidRPr="004C475C">
        <w:rPr>
          <w:rFonts w:ascii="Courier New" w:hAnsi="Courier New" w:cs="Courier New"/>
          <w:sz w:val="16"/>
          <w:szCs w:val="16"/>
        </w:rPr>
        <w:t>LengthRestriction getRepetitionCount ()</w:t>
      </w:r>
      <w:r w:rsidRPr="004C475C">
        <w:rPr>
          <w:rFonts w:ascii="Courier New" w:hAnsi="Courier New" w:cs="Courier New"/>
        </w:rPr>
        <w:tab/>
      </w:r>
      <w:r w:rsidRPr="004C475C">
        <w:rPr>
          <w:rFonts w:ascii="Courier New" w:hAnsi="Courier New" w:cs="Courier New"/>
        </w:rPr>
        <w:br/>
      </w:r>
      <w:r w:rsidRPr="004C475C">
        <w:t>Returns how many times the template shall match.</w:t>
      </w:r>
    </w:p>
    <w:p w14:paraId="4E06843E" w14:textId="77777777" w:rsidR="00C10EC3" w:rsidRPr="004C475C" w:rsidRDefault="00C10EC3" w:rsidP="00C10EC3">
      <w:pPr>
        <w:widowControl w:val="0"/>
        <w:ind w:left="3402" w:hanging="3402"/>
      </w:pPr>
      <w:r w:rsidRPr="004C475C">
        <w:rPr>
          <w:rFonts w:ascii="Courier New" w:hAnsi="Courier New" w:cs="Courier New"/>
          <w:sz w:val="16"/>
          <w:szCs w:val="16"/>
        </w:rPr>
        <w:t>void setRepetitionCount (LengthRestriction repetition)</w:t>
      </w:r>
      <w:r w:rsidRPr="004C475C">
        <w:rPr>
          <w:rFonts w:ascii="Courier New" w:hAnsi="Courier New" w:cs="Courier New"/>
          <w:sz w:val="16"/>
          <w:szCs w:val="16"/>
        </w:rPr>
        <w:tab/>
      </w:r>
      <w:r w:rsidRPr="004C475C">
        <w:rPr>
          <w:rFonts w:ascii="Courier New" w:hAnsi="Courier New" w:cs="Courier New"/>
          <w:sz w:val="16"/>
          <w:szCs w:val="16"/>
        </w:rPr>
        <w:br/>
      </w:r>
      <w:r w:rsidRPr="004C475C">
        <w:t>Sets how many times the template shall match.</w:t>
      </w:r>
    </w:p>
    <w:p w14:paraId="6B0C21E0" w14:textId="137EF9C2" w:rsidR="00C10EC3" w:rsidRPr="004C475C" w:rsidRDefault="00C10EC3" w:rsidP="00C10EC3">
      <w:pPr>
        <w:pStyle w:val="berschrift2"/>
      </w:pPr>
      <w:bookmarkStart w:id="111" w:name="_Toc39486379"/>
      <w:r w:rsidRPr="004C475C">
        <w:t>6.5</w:t>
      </w:r>
      <w:r w:rsidRPr="004C475C">
        <w:tab/>
        <w:t>Extensions to clause 8 of ETSI ES 201 873-6</w:t>
      </w:r>
      <w:r w:rsidR="00600E73" w:rsidRPr="004C475C">
        <w:t xml:space="preserve">, </w:t>
      </w:r>
      <w:r w:rsidRPr="004C475C">
        <w:t>Java</w:t>
      </w:r>
      <w:r w:rsidRPr="004C475C">
        <w:rPr>
          <w:vertAlign w:val="superscript"/>
        </w:rPr>
        <w:t>TM</w:t>
      </w:r>
      <w:r w:rsidRPr="004C475C">
        <w:t xml:space="preserve"> language mapping</w:t>
      </w:r>
      <w:bookmarkEnd w:id="111"/>
    </w:p>
    <w:p w14:paraId="4B7C8908" w14:textId="23B69837" w:rsidR="00C10EC3" w:rsidRPr="004C475C" w:rsidRDefault="00C10EC3" w:rsidP="00C10EC3">
      <w:pPr>
        <w:rPr>
          <w:b/>
        </w:rPr>
      </w:pPr>
      <w:r w:rsidRPr="004C475C">
        <w:rPr>
          <w:b/>
        </w:rPr>
        <w:t>Clause 8.3.2.17</w:t>
      </w:r>
      <w:r w:rsidR="002637D6" w:rsidRPr="004C475C">
        <w:rPr>
          <w:b/>
        </w:rPr>
        <w:tab/>
      </w:r>
      <w:r w:rsidRPr="004C475C">
        <w:rPr>
          <w:rStyle w:val="Fett"/>
        </w:rPr>
        <w:t>TciMatchingTypeType</w:t>
      </w:r>
      <w:r w:rsidRPr="004C475C">
        <w:rPr>
          <w:b/>
        </w:rPr>
        <w:t xml:space="preserve"> </w:t>
      </w:r>
    </w:p>
    <w:p w14:paraId="03A1DF16" w14:textId="77777777" w:rsidR="00C10EC3" w:rsidRPr="004C475C" w:rsidRDefault="00C10EC3" w:rsidP="00C10EC3">
      <w:r w:rsidRPr="004C475C">
        <w:t>This clause is to be extended.</w:t>
      </w:r>
    </w:p>
    <w:p w14:paraId="73F80709" w14:textId="77777777" w:rsidR="00C10EC3" w:rsidRPr="004C475C" w:rsidRDefault="00C10EC3" w:rsidP="00C10EC3">
      <w:pPr>
        <w:pStyle w:val="PL"/>
        <w:widowControl w:val="0"/>
        <w:rPr>
          <w:noProof w:val="0"/>
        </w:rPr>
      </w:pPr>
      <w:r w:rsidRPr="004C475C">
        <w:rPr>
          <w:noProof w:val="0"/>
        </w:rPr>
        <w:t>// TCI IDL TciMatchingTypeType</w:t>
      </w:r>
    </w:p>
    <w:p w14:paraId="0D32DF61" w14:textId="77777777" w:rsidR="00C10EC3" w:rsidRPr="004C475C" w:rsidRDefault="00C10EC3" w:rsidP="00C10EC3">
      <w:pPr>
        <w:pStyle w:val="PL"/>
        <w:widowControl w:val="0"/>
        <w:rPr>
          <w:noProof w:val="0"/>
        </w:rPr>
      </w:pPr>
      <w:r w:rsidRPr="004C475C">
        <w:rPr>
          <w:noProof w:val="0"/>
        </w:rPr>
        <w:t>package org.etsi.ttcn.tci;</w:t>
      </w:r>
    </w:p>
    <w:p w14:paraId="73B0507F" w14:textId="77777777" w:rsidR="00C10EC3" w:rsidRPr="004C475C" w:rsidRDefault="00C10EC3" w:rsidP="00C10EC3">
      <w:pPr>
        <w:pStyle w:val="PL"/>
        <w:widowControl w:val="0"/>
        <w:rPr>
          <w:noProof w:val="0"/>
        </w:rPr>
      </w:pPr>
      <w:r w:rsidRPr="004C475C">
        <w:rPr>
          <w:noProof w:val="0"/>
        </w:rPr>
        <w:t>public interface TciMatchingType {</w:t>
      </w:r>
    </w:p>
    <w:p w14:paraId="4E0D042F" w14:textId="77777777" w:rsidR="00C10EC3" w:rsidRPr="004C475C" w:rsidRDefault="00C10EC3" w:rsidP="00C10EC3">
      <w:pPr>
        <w:pStyle w:val="PL"/>
        <w:widowControl w:val="0"/>
        <w:rPr>
          <w:noProof w:val="0"/>
        </w:rPr>
      </w:pPr>
      <w:r w:rsidRPr="004C475C">
        <w:rPr>
          <w:noProof w:val="0"/>
        </w:rPr>
        <w:t xml:space="preserve">    public final static int TEMPLATE_LIST           = 0 ; </w:t>
      </w:r>
    </w:p>
    <w:p w14:paraId="64665637" w14:textId="77777777" w:rsidR="00C10EC3" w:rsidRPr="004C475C" w:rsidRDefault="00C10EC3" w:rsidP="00C10EC3">
      <w:pPr>
        <w:pStyle w:val="PL"/>
        <w:widowControl w:val="0"/>
        <w:rPr>
          <w:noProof w:val="0"/>
        </w:rPr>
      </w:pPr>
      <w:r w:rsidRPr="004C475C">
        <w:rPr>
          <w:noProof w:val="0"/>
        </w:rPr>
        <w:t xml:space="preserve">    public final static int COMPLEMENTED_LIST       = 1 ; </w:t>
      </w:r>
    </w:p>
    <w:p w14:paraId="45065F56" w14:textId="77777777" w:rsidR="00C10EC3" w:rsidRPr="004C475C" w:rsidRDefault="00C10EC3" w:rsidP="00C10EC3">
      <w:pPr>
        <w:pStyle w:val="PL"/>
        <w:widowControl w:val="0"/>
        <w:rPr>
          <w:noProof w:val="0"/>
        </w:rPr>
      </w:pPr>
      <w:r w:rsidRPr="004C475C">
        <w:rPr>
          <w:noProof w:val="0"/>
        </w:rPr>
        <w:t xml:space="preserve">    public final static int ANY_VALUE               = 2 ; </w:t>
      </w:r>
    </w:p>
    <w:p w14:paraId="20843A8A" w14:textId="77777777" w:rsidR="00C10EC3" w:rsidRPr="004C475C" w:rsidRDefault="00C10EC3" w:rsidP="00C10EC3">
      <w:pPr>
        <w:pStyle w:val="PL"/>
        <w:widowControl w:val="0"/>
        <w:rPr>
          <w:noProof w:val="0"/>
        </w:rPr>
      </w:pPr>
      <w:r w:rsidRPr="004C475C">
        <w:rPr>
          <w:noProof w:val="0"/>
        </w:rPr>
        <w:lastRenderedPageBreak/>
        <w:t xml:space="preserve">    public final static int ANY_VALUE_OR_NONE       = 3 ; </w:t>
      </w:r>
    </w:p>
    <w:p w14:paraId="0BC680E0" w14:textId="77777777" w:rsidR="00C10EC3" w:rsidRPr="004C475C" w:rsidRDefault="00C10EC3" w:rsidP="00C10EC3">
      <w:pPr>
        <w:pStyle w:val="PL"/>
        <w:widowControl w:val="0"/>
        <w:rPr>
          <w:noProof w:val="0"/>
        </w:rPr>
      </w:pPr>
      <w:r w:rsidRPr="004C475C">
        <w:rPr>
          <w:noProof w:val="0"/>
        </w:rPr>
        <w:t xml:space="preserve">    public final static int VALUE_RANGE         </w:t>
      </w:r>
      <w:r w:rsidRPr="004C475C">
        <w:rPr>
          <w:noProof w:val="0"/>
        </w:rPr>
        <w:tab/>
        <w:t xml:space="preserve">= 4 ; </w:t>
      </w:r>
    </w:p>
    <w:p w14:paraId="594AC274" w14:textId="77777777" w:rsidR="00C10EC3" w:rsidRPr="004C475C" w:rsidRDefault="00C10EC3" w:rsidP="00C10EC3">
      <w:pPr>
        <w:pStyle w:val="PL"/>
        <w:widowControl w:val="0"/>
        <w:rPr>
          <w:noProof w:val="0"/>
        </w:rPr>
      </w:pPr>
      <w:r w:rsidRPr="004C475C">
        <w:rPr>
          <w:noProof w:val="0"/>
        </w:rPr>
        <w:t xml:space="preserve">    public final static int SUBSET                  = 5 ; </w:t>
      </w:r>
    </w:p>
    <w:p w14:paraId="2412B502" w14:textId="77777777" w:rsidR="00C10EC3" w:rsidRPr="004C475C" w:rsidRDefault="00C10EC3" w:rsidP="00C10EC3">
      <w:pPr>
        <w:pStyle w:val="PL"/>
        <w:widowControl w:val="0"/>
        <w:rPr>
          <w:noProof w:val="0"/>
        </w:rPr>
      </w:pPr>
      <w:r w:rsidRPr="004C475C">
        <w:rPr>
          <w:noProof w:val="0"/>
        </w:rPr>
        <w:t xml:space="preserve">    public final static int SUPERSET                = 6 ; </w:t>
      </w:r>
    </w:p>
    <w:p w14:paraId="7CB6D189" w14:textId="77777777" w:rsidR="00C10EC3" w:rsidRPr="004C475C" w:rsidRDefault="00C10EC3" w:rsidP="00C10EC3">
      <w:pPr>
        <w:pStyle w:val="PL"/>
        <w:widowControl w:val="0"/>
        <w:rPr>
          <w:noProof w:val="0"/>
        </w:rPr>
      </w:pPr>
      <w:r w:rsidRPr="004C475C">
        <w:rPr>
          <w:noProof w:val="0"/>
        </w:rPr>
        <w:t xml:space="preserve">    public final static int ANY_ELEMENT        </w:t>
      </w:r>
      <w:r w:rsidRPr="004C475C">
        <w:rPr>
          <w:noProof w:val="0"/>
        </w:rPr>
        <w:tab/>
        <w:t xml:space="preserve"> </w:t>
      </w:r>
      <w:r w:rsidRPr="004C475C">
        <w:rPr>
          <w:noProof w:val="0"/>
        </w:rPr>
        <w:tab/>
        <w:t xml:space="preserve">= 7 ; </w:t>
      </w:r>
    </w:p>
    <w:p w14:paraId="0C915D5F" w14:textId="77777777" w:rsidR="00C10EC3" w:rsidRPr="004C475C" w:rsidRDefault="00C10EC3" w:rsidP="00C10EC3">
      <w:pPr>
        <w:pStyle w:val="PL"/>
        <w:widowControl w:val="0"/>
        <w:rPr>
          <w:noProof w:val="0"/>
        </w:rPr>
      </w:pPr>
      <w:r w:rsidRPr="004C475C">
        <w:rPr>
          <w:noProof w:val="0"/>
        </w:rPr>
        <w:t xml:space="preserve">    public final static int ANY_ELEMENTS_OR_NONE    = 8 ; </w:t>
      </w:r>
    </w:p>
    <w:p w14:paraId="3FB7CEDE" w14:textId="77777777" w:rsidR="00C10EC3" w:rsidRPr="004C475C" w:rsidRDefault="00C10EC3" w:rsidP="00C10EC3">
      <w:pPr>
        <w:pStyle w:val="PL"/>
        <w:widowControl w:val="0"/>
        <w:rPr>
          <w:noProof w:val="0"/>
        </w:rPr>
      </w:pPr>
      <w:r w:rsidRPr="004C475C">
        <w:rPr>
          <w:noProof w:val="0"/>
        </w:rPr>
        <w:t xml:space="preserve">    public final static int PATTERN             </w:t>
      </w:r>
      <w:r w:rsidRPr="004C475C">
        <w:rPr>
          <w:noProof w:val="0"/>
        </w:rPr>
        <w:tab/>
        <w:t xml:space="preserve">= 9 ; </w:t>
      </w:r>
    </w:p>
    <w:p w14:paraId="0987EDD3" w14:textId="77777777" w:rsidR="00C10EC3" w:rsidRPr="004C475C" w:rsidRDefault="00C10EC3" w:rsidP="00C10EC3">
      <w:pPr>
        <w:pStyle w:val="PL"/>
        <w:widowControl w:val="0"/>
        <w:rPr>
          <w:noProof w:val="0"/>
        </w:rPr>
      </w:pPr>
      <w:r w:rsidRPr="004C475C">
        <w:rPr>
          <w:noProof w:val="0"/>
        </w:rPr>
        <w:t xml:space="preserve">    public final static int MATCH_DECODED_CONTENT   = 10 ; </w:t>
      </w:r>
    </w:p>
    <w:p w14:paraId="3EBB5C98" w14:textId="77777777" w:rsidR="00C10EC3" w:rsidRPr="004C475C" w:rsidRDefault="00C10EC3" w:rsidP="00C10EC3">
      <w:pPr>
        <w:pStyle w:val="PL"/>
        <w:widowControl w:val="0"/>
        <w:rPr>
          <w:noProof w:val="0"/>
        </w:rPr>
      </w:pPr>
      <w:r w:rsidRPr="004C475C">
        <w:rPr>
          <w:noProof w:val="0"/>
        </w:rPr>
        <w:t xml:space="preserve">    public final static int OMIT_TEMPLATE           = 11 ; </w:t>
      </w:r>
    </w:p>
    <w:p w14:paraId="34DBFBC0" w14:textId="77777777" w:rsidR="00C10EC3" w:rsidRPr="004C475C" w:rsidRDefault="00C10EC3" w:rsidP="00C10EC3">
      <w:pPr>
        <w:pStyle w:val="PL"/>
        <w:widowControl w:val="0"/>
        <w:rPr>
          <w:noProof w:val="0"/>
        </w:rPr>
      </w:pPr>
      <w:r w:rsidRPr="004C475C">
        <w:rPr>
          <w:noProof w:val="0"/>
        </w:rPr>
        <w:t xml:space="preserve">    public final static int DYNAMIC_MATCHING</w:t>
      </w:r>
      <w:r w:rsidRPr="004C475C">
        <w:rPr>
          <w:noProof w:val="0"/>
        </w:rPr>
        <w:tab/>
      </w:r>
      <w:r w:rsidRPr="004C475C">
        <w:rPr>
          <w:noProof w:val="0"/>
        </w:rPr>
        <w:tab/>
        <w:t xml:space="preserve">= 12 ; </w:t>
      </w:r>
    </w:p>
    <w:p w14:paraId="7655C7FE" w14:textId="77777777" w:rsidR="00C10EC3" w:rsidRPr="004C475C" w:rsidRDefault="00C10EC3" w:rsidP="00C10EC3">
      <w:pPr>
        <w:pStyle w:val="PL"/>
        <w:widowControl w:val="0"/>
        <w:rPr>
          <w:noProof w:val="0"/>
        </w:rPr>
      </w:pPr>
      <w:r w:rsidRPr="004C475C">
        <w:rPr>
          <w:noProof w:val="0"/>
        </w:rPr>
        <w:t xml:space="preserve">    public final static int CONJUNCTION</w:t>
      </w:r>
      <w:r w:rsidRPr="004C475C">
        <w:rPr>
          <w:noProof w:val="0"/>
        </w:rPr>
        <w:tab/>
      </w:r>
      <w:r w:rsidRPr="004C475C">
        <w:rPr>
          <w:noProof w:val="0"/>
        </w:rPr>
        <w:tab/>
      </w:r>
      <w:r w:rsidRPr="004C475C">
        <w:rPr>
          <w:noProof w:val="0"/>
        </w:rPr>
        <w:tab/>
      </w:r>
      <w:r w:rsidRPr="004C475C">
        <w:rPr>
          <w:noProof w:val="0"/>
        </w:rPr>
        <w:tab/>
        <w:t xml:space="preserve">= 13 ; </w:t>
      </w:r>
    </w:p>
    <w:p w14:paraId="53E653E8" w14:textId="77777777" w:rsidR="00C10EC3" w:rsidRPr="004C475C" w:rsidRDefault="00C10EC3" w:rsidP="00C10EC3">
      <w:pPr>
        <w:pStyle w:val="PL"/>
        <w:widowControl w:val="0"/>
        <w:rPr>
          <w:noProof w:val="0"/>
        </w:rPr>
      </w:pPr>
      <w:r w:rsidRPr="004C475C">
        <w:rPr>
          <w:noProof w:val="0"/>
        </w:rPr>
        <w:t xml:space="preserve">    public final static int IMPLICATION</w:t>
      </w:r>
      <w:r w:rsidRPr="004C475C">
        <w:rPr>
          <w:noProof w:val="0"/>
        </w:rPr>
        <w:tab/>
      </w:r>
      <w:r w:rsidRPr="004C475C">
        <w:rPr>
          <w:noProof w:val="0"/>
        </w:rPr>
        <w:tab/>
      </w:r>
      <w:r w:rsidRPr="004C475C">
        <w:rPr>
          <w:noProof w:val="0"/>
        </w:rPr>
        <w:tab/>
      </w:r>
      <w:r w:rsidRPr="004C475C">
        <w:rPr>
          <w:noProof w:val="0"/>
        </w:rPr>
        <w:tab/>
        <w:t xml:space="preserve">= 14 ; </w:t>
      </w:r>
    </w:p>
    <w:p w14:paraId="462DD634" w14:textId="77777777" w:rsidR="00C10EC3" w:rsidRPr="004C475C" w:rsidRDefault="00C10EC3" w:rsidP="00C10EC3">
      <w:pPr>
        <w:pStyle w:val="PL"/>
        <w:widowControl w:val="0"/>
        <w:rPr>
          <w:noProof w:val="0"/>
        </w:rPr>
      </w:pPr>
      <w:r w:rsidRPr="004C475C">
        <w:rPr>
          <w:noProof w:val="0"/>
        </w:rPr>
        <w:t xml:space="preserve">    public final static int EXCLUSION</w:t>
      </w:r>
      <w:r w:rsidRPr="004C475C">
        <w:rPr>
          <w:noProof w:val="0"/>
        </w:rPr>
        <w:tab/>
      </w:r>
      <w:r w:rsidRPr="004C475C">
        <w:rPr>
          <w:noProof w:val="0"/>
        </w:rPr>
        <w:tab/>
      </w:r>
      <w:r w:rsidRPr="004C475C">
        <w:rPr>
          <w:noProof w:val="0"/>
        </w:rPr>
        <w:tab/>
      </w:r>
      <w:r w:rsidRPr="004C475C">
        <w:rPr>
          <w:noProof w:val="0"/>
        </w:rPr>
        <w:tab/>
        <w:t xml:space="preserve">= 15 ; </w:t>
      </w:r>
    </w:p>
    <w:p w14:paraId="677F6A72" w14:textId="77777777" w:rsidR="00C10EC3" w:rsidRPr="004C475C" w:rsidRDefault="00C10EC3" w:rsidP="00C10EC3">
      <w:pPr>
        <w:pStyle w:val="PL"/>
        <w:widowControl w:val="0"/>
        <w:rPr>
          <w:noProof w:val="0"/>
        </w:rPr>
      </w:pPr>
      <w:r w:rsidRPr="004C475C">
        <w:rPr>
          <w:noProof w:val="0"/>
        </w:rPr>
        <w:t xml:space="preserve">    public final static int DISJUNCTION</w:t>
      </w:r>
      <w:r w:rsidRPr="004C475C">
        <w:rPr>
          <w:noProof w:val="0"/>
        </w:rPr>
        <w:tab/>
      </w:r>
      <w:r w:rsidRPr="004C475C">
        <w:rPr>
          <w:noProof w:val="0"/>
        </w:rPr>
        <w:tab/>
      </w:r>
      <w:r w:rsidRPr="004C475C">
        <w:rPr>
          <w:noProof w:val="0"/>
        </w:rPr>
        <w:tab/>
      </w:r>
      <w:r w:rsidRPr="004C475C">
        <w:rPr>
          <w:noProof w:val="0"/>
        </w:rPr>
        <w:tab/>
        <w:t xml:space="preserve">= 16 ; </w:t>
      </w:r>
    </w:p>
    <w:p w14:paraId="1E23844A" w14:textId="77777777" w:rsidR="00C10EC3" w:rsidRPr="004C475C" w:rsidRDefault="00C10EC3" w:rsidP="00C10EC3">
      <w:pPr>
        <w:pStyle w:val="PL"/>
        <w:widowControl w:val="0"/>
        <w:rPr>
          <w:noProof w:val="0"/>
        </w:rPr>
      </w:pPr>
      <w:r w:rsidRPr="004C475C">
        <w:rPr>
          <w:noProof w:val="0"/>
        </w:rPr>
        <w:t xml:space="preserve">    public final static int REPETITION</w:t>
      </w:r>
      <w:r w:rsidRPr="004C475C">
        <w:rPr>
          <w:noProof w:val="0"/>
        </w:rPr>
        <w:tab/>
      </w:r>
      <w:r w:rsidRPr="004C475C">
        <w:rPr>
          <w:noProof w:val="0"/>
        </w:rPr>
        <w:tab/>
      </w:r>
      <w:r w:rsidRPr="004C475C">
        <w:rPr>
          <w:noProof w:val="0"/>
        </w:rPr>
        <w:tab/>
      </w:r>
      <w:r w:rsidRPr="004C475C">
        <w:rPr>
          <w:noProof w:val="0"/>
        </w:rPr>
        <w:tab/>
        <w:t xml:space="preserve">= 17 ; </w:t>
      </w:r>
    </w:p>
    <w:p w14:paraId="5396BB6F" w14:textId="387D4E2A" w:rsidR="00C10EC3" w:rsidRPr="004C475C" w:rsidRDefault="00C10EC3" w:rsidP="00C10EC3">
      <w:pPr>
        <w:pStyle w:val="PL"/>
        <w:widowControl w:val="0"/>
        <w:rPr>
          <w:noProof w:val="0"/>
        </w:rPr>
      </w:pPr>
      <w:r w:rsidRPr="004C475C">
        <w:rPr>
          <w:noProof w:val="0"/>
        </w:rPr>
        <w:t>}</w:t>
      </w:r>
    </w:p>
    <w:p w14:paraId="3A2C7DCC" w14:textId="1305018E" w:rsidR="009D411F" w:rsidRPr="004C475C" w:rsidRDefault="009D411F" w:rsidP="00C10EC3">
      <w:pPr>
        <w:pStyle w:val="PL"/>
        <w:widowControl w:val="0"/>
        <w:rPr>
          <w:noProof w:val="0"/>
        </w:rPr>
      </w:pPr>
    </w:p>
    <w:p w14:paraId="2D332CE6" w14:textId="3580444A" w:rsidR="009D411F" w:rsidRPr="004C475C" w:rsidRDefault="009D411F" w:rsidP="009D411F">
      <w:pPr>
        <w:keepNext/>
        <w:rPr>
          <w:rStyle w:val="Fett"/>
        </w:rPr>
      </w:pPr>
      <w:r w:rsidRPr="004C475C">
        <w:rPr>
          <w:rStyle w:val="Fett"/>
        </w:rPr>
        <w:t>Clause 8.3.2.21</w:t>
      </w:r>
      <w:r w:rsidR="002637D6" w:rsidRPr="004C475C">
        <w:rPr>
          <w:rStyle w:val="Fett"/>
        </w:rPr>
        <w:tab/>
      </w:r>
      <w:r w:rsidRPr="004C475C">
        <w:rPr>
          <w:rStyle w:val="Fett"/>
        </w:rPr>
        <w:t>Mutation</w:t>
      </w:r>
    </w:p>
    <w:p w14:paraId="1F4E4049" w14:textId="77777777" w:rsidR="009D411F" w:rsidRPr="004C475C" w:rsidRDefault="009D411F" w:rsidP="009D411F">
      <w:pPr>
        <w:keepNext/>
        <w:widowControl w:val="0"/>
      </w:pPr>
      <w:r w:rsidRPr="004C475C">
        <w:t>This clause is to be added.</w:t>
      </w:r>
    </w:p>
    <w:p w14:paraId="1804E3FF" w14:textId="77777777" w:rsidR="009D411F" w:rsidRPr="004C475C" w:rsidRDefault="009D411F" w:rsidP="009D411F">
      <w:pPr>
        <w:keepNext/>
        <w:widowControl w:val="0"/>
      </w:pPr>
      <w:r w:rsidRPr="004C475C">
        <w:rPr>
          <w:rFonts w:ascii="Courier New" w:hAnsi="Courier New"/>
          <w:b/>
        </w:rPr>
        <w:t>Mutation</w:t>
      </w:r>
      <w:r w:rsidRPr="004C475C">
        <w:t xml:space="preserve"> is mapped to the following interface:</w:t>
      </w:r>
    </w:p>
    <w:p w14:paraId="0EAB7F50" w14:textId="77777777" w:rsidR="009D411F" w:rsidRPr="004C475C" w:rsidRDefault="009D411F" w:rsidP="009D411F">
      <w:pPr>
        <w:pStyle w:val="PL"/>
        <w:keepNext/>
        <w:widowControl w:val="0"/>
        <w:rPr>
          <w:noProof w:val="0"/>
        </w:rPr>
      </w:pPr>
      <w:r w:rsidRPr="004C475C">
        <w:rPr>
          <w:noProof w:val="0"/>
        </w:rPr>
        <w:t>// TCI IDL Mutation</w:t>
      </w:r>
    </w:p>
    <w:p w14:paraId="643FD316" w14:textId="77777777" w:rsidR="009D411F" w:rsidRPr="004C475C" w:rsidRDefault="009D411F" w:rsidP="009D411F">
      <w:pPr>
        <w:pStyle w:val="PL"/>
        <w:widowControl w:val="0"/>
        <w:rPr>
          <w:noProof w:val="0"/>
        </w:rPr>
      </w:pPr>
      <w:r w:rsidRPr="004C475C">
        <w:rPr>
          <w:noProof w:val="0"/>
        </w:rPr>
        <w:t>package org.etsi.ttcn.tci;</w:t>
      </w:r>
    </w:p>
    <w:p w14:paraId="7F91E794" w14:textId="77777777" w:rsidR="009D411F" w:rsidRPr="004C475C" w:rsidRDefault="009D411F" w:rsidP="009D411F">
      <w:pPr>
        <w:pStyle w:val="PL"/>
        <w:widowControl w:val="0"/>
        <w:rPr>
          <w:noProof w:val="0"/>
        </w:rPr>
      </w:pPr>
      <w:r w:rsidRPr="004C475C">
        <w:rPr>
          <w:noProof w:val="0"/>
        </w:rPr>
        <w:t>public interface Mutation {</w:t>
      </w:r>
    </w:p>
    <w:p w14:paraId="1B6E0AE2" w14:textId="77777777" w:rsidR="009D411F" w:rsidRPr="004C475C" w:rsidRDefault="009D411F" w:rsidP="009D411F">
      <w:pPr>
        <w:pStyle w:val="PL"/>
        <w:widowControl w:val="0"/>
        <w:rPr>
          <w:noProof w:val="0"/>
        </w:rPr>
      </w:pPr>
      <w:r w:rsidRPr="004C475C">
        <w:rPr>
          <w:noProof w:val="0"/>
        </w:rPr>
        <w:tab/>
        <w:t>public boolean isMessageNeeded</w:t>
      </w:r>
      <w:r w:rsidRPr="004C475C">
        <w:rPr>
          <w:rFonts w:cs="Courier New"/>
          <w:noProof w:val="0"/>
          <w:szCs w:val="16"/>
        </w:rPr>
        <w:t xml:space="preserve"> ()</w:t>
      </w:r>
      <w:r w:rsidRPr="004C475C">
        <w:rPr>
          <w:noProof w:val="0"/>
        </w:rPr>
        <w:t>;</w:t>
      </w:r>
    </w:p>
    <w:p w14:paraId="67A44C27" w14:textId="77777777" w:rsidR="009D411F" w:rsidRPr="004C475C" w:rsidRDefault="009D411F" w:rsidP="009D411F">
      <w:pPr>
        <w:pStyle w:val="PL"/>
        <w:widowControl w:val="0"/>
        <w:rPr>
          <w:noProof w:val="0"/>
        </w:rPr>
      </w:pPr>
      <w:r w:rsidRPr="004C475C">
        <w:rPr>
          <w:noProof w:val="0"/>
        </w:rPr>
        <w:tab/>
        <w:t xml:space="preserve">public </w:t>
      </w:r>
      <w:r w:rsidRPr="004C475C">
        <w:rPr>
          <w:rFonts w:cs="Courier New"/>
          <w:noProof w:val="0"/>
          <w:szCs w:val="16"/>
        </w:rPr>
        <w:t>TriMessage</w:t>
      </w:r>
      <w:r w:rsidRPr="004C475C">
        <w:rPr>
          <w:noProof w:val="0"/>
        </w:rPr>
        <w:t xml:space="preserve"> </w:t>
      </w:r>
      <w:r w:rsidRPr="004C475C">
        <w:rPr>
          <w:rFonts w:cs="Courier New"/>
          <w:noProof w:val="0"/>
          <w:szCs w:val="16"/>
        </w:rPr>
        <w:t>mutate</w:t>
      </w:r>
      <w:r w:rsidRPr="004C475C">
        <w:rPr>
          <w:noProof w:val="0"/>
        </w:rPr>
        <w:t xml:space="preserve"> (TriMessage subMessage);</w:t>
      </w:r>
    </w:p>
    <w:p w14:paraId="250A5C05" w14:textId="77777777" w:rsidR="009D411F" w:rsidRPr="004C475C" w:rsidRDefault="009D411F" w:rsidP="009D411F">
      <w:pPr>
        <w:pStyle w:val="PL"/>
        <w:widowControl w:val="0"/>
        <w:rPr>
          <w:noProof w:val="0"/>
        </w:rPr>
      </w:pPr>
      <w:r w:rsidRPr="004C475C">
        <w:rPr>
          <w:noProof w:val="0"/>
        </w:rPr>
        <w:t>}</w:t>
      </w:r>
    </w:p>
    <w:p w14:paraId="1978FC38" w14:textId="77777777" w:rsidR="009D411F" w:rsidRPr="004C475C" w:rsidRDefault="009D411F" w:rsidP="009D411F">
      <w:pPr>
        <w:pStyle w:val="PL"/>
        <w:widowControl w:val="0"/>
        <w:rPr>
          <w:noProof w:val="0"/>
        </w:rPr>
      </w:pPr>
    </w:p>
    <w:p w14:paraId="51709FFF" w14:textId="77777777" w:rsidR="009D411F" w:rsidRPr="004C475C" w:rsidRDefault="009D411F" w:rsidP="009D411F">
      <w:pPr>
        <w:keepNext/>
        <w:keepLines/>
        <w:widowControl w:val="0"/>
        <w:rPr>
          <w:b/>
        </w:rPr>
      </w:pPr>
      <w:r w:rsidRPr="004C475C">
        <w:rPr>
          <w:b/>
        </w:rPr>
        <w:t>Methods:</w:t>
      </w:r>
    </w:p>
    <w:p w14:paraId="68B6E78E" w14:textId="77777777" w:rsidR="009D411F" w:rsidRPr="004C475C" w:rsidRDefault="009D411F" w:rsidP="009D411F">
      <w:pPr>
        <w:pStyle w:val="B1"/>
        <w:widowControl w:val="0"/>
        <w:tabs>
          <w:tab w:val="num" w:pos="600"/>
          <w:tab w:val="left" w:pos="3100"/>
        </w:tabs>
        <w:ind w:left="3100" w:hanging="2816"/>
      </w:pPr>
      <w:r w:rsidRPr="004C475C">
        <w:rPr>
          <w:rFonts w:ascii="Courier New" w:hAnsi="Courier New" w:cs="Courier New"/>
          <w:sz w:val="16"/>
          <w:szCs w:val="16"/>
        </w:rPr>
        <w:t>isMessageNeeded</w:t>
      </w:r>
      <w:r w:rsidRPr="004C475C">
        <w:rPr>
          <w:rFonts w:ascii="Courier New" w:hAnsi="Courier New"/>
        </w:rPr>
        <w:tab/>
      </w:r>
      <w:r w:rsidRPr="004C475C">
        <w:t xml:space="preserve">Returns </w:t>
      </w:r>
      <w:r w:rsidRPr="004C475C">
        <w:rPr>
          <w:rFonts w:ascii="Courier New" w:hAnsi="Courier New" w:cs="Courier New"/>
        </w:rPr>
        <w:t>true</w:t>
      </w:r>
      <w:r w:rsidRPr="004C475C">
        <w:t xml:space="preserve"> if encoded sub-message is required for mutation, </w:t>
      </w:r>
      <w:r w:rsidRPr="004C475C">
        <w:rPr>
          <w:rFonts w:ascii="Courier New" w:hAnsi="Courier New" w:cs="Courier New"/>
        </w:rPr>
        <w:t>false</w:t>
      </w:r>
      <w:r w:rsidRPr="004C475C">
        <w:t xml:space="preserve"> otherwise.</w:t>
      </w:r>
    </w:p>
    <w:p w14:paraId="69EC42C0" w14:textId="0B693FE2" w:rsidR="009D411F" w:rsidRPr="004C475C" w:rsidRDefault="009D411F" w:rsidP="00E111BA">
      <w:pPr>
        <w:pStyle w:val="B1"/>
        <w:widowControl w:val="0"/>
        <w:tabs>
          <w:tab w:val="num" w:pos="600"/>
          <w:tab w:val="left" w:pos="3100"/>
        </w:tabs>
        <w:ind w:left="3100" w:hanging="2816"/>
        <w:rPr>
          <w:rStyle w:val="Fett"/>
          <w:b w:val="0"/>
          <w:bCs w:val="0"/>
        </w:rPr>
      </w:pPr>
      <w:r w:rsidRPr="004C475C">
        <w:rPr>
          <w:rFonts w:ascii="Courier New" w:hAnsi="Courier New" w:cs="Courier New"/>
          <w:sz w:val="16"/>
          <w:szCs w:val="16"/>
        </w:rPr>
        <w:t>mutate</w:t>
      </w:r>
      <w:r w:rsidRPr="004C475C">
        <w:rPr>
          <w:rFonts w:ascii="Courier New" w:hAnsi="Courier New" w:cs="Courier New"/>
          <w:sz w:val="16"/>
          <w:szCs w:val="16"/>
        </w:rPr>
        <w:tab/>
      </w:r>
      <w:r w:rsidRPr="004C475C">
        <w:t>Returns mutated version of the sub-message.</w:t>
      </w:r>
      <w:bookmarkStart w:id="112" w:name="_Hlk39495588"/>
    </w:p>
    <w:bookmarkEnd w:id="112"/>
    <w:p w14:paraId="6E1363F6" w14:textId="70C4DB4A" w:rsidR="009D1AA5" w:rsidRPr="004C475C" w:rsidRDefault="009D1AA5" w:rsidP="009D1AA5">
      <w:pPr>
        <w:keepNext/>
        <w:rPr>
          <w:rStyle w:val="Fett"/>
        </w:rPr>
      </w:pPr>
      <w:r w:rsidRPr="004C475C">
        <w:rPr>
          <w:rStyle w:val="Fett"/>
        </w:rPr>
        <w:t>Clause 8.3.4.1</w:t>
      </w:r>
      <w:r w:rsidR="002637D6" w:rsidRPr="004C475C">
        <w:rPr>
          <w:rStyle w:val="Fett"/>
        </w:rPr>
        <w:tab/>
      </w:r>
      <w:r w:rsidRPr="004C475C">
        <w:rPr>
          <w:rStyle w:val="Fett"/>
        </w:rPr>
        <w:t>Value</w:t>
      </w:r>
    </w:p>
    <w:p w14:paraId="78EEBF23" w14:textId="77777777" w:rsidR="009D1AA5" w:rsidRPr="004C475C" w:rsidRDefault="009D1AA5" w:rsidP="009D1AA5">
      <w:pPr>
        <w:keepNext/>
        <w:widowControl w:val="0"/>
      </w:pPr>
      <w:r w:rsidRPr="004C475C">
        <w:t>This clause is to be extended.</w:t>
      </w:r>
    </w:p>
    <w:p w14:paraId="7A279BC5" w14:textId="77777777" w:rsidR="009D1AA5" w:rsidRPr="004C475C" w:rsidRDefault="009D1AA5" w:rsidP="009D1AA5">
      <w:pPr>
        <w:keepNext/>
        <w:widowControl w:val="0"/>
      </w:pPr>
      <w:r w:rsidRPr="004C475C">
        <w:rPr>
          <w:rFonts w:ascii="Courier New" w:hAnsi="Courier New"/>
          <w:b/>
        </w:rPr>
        <w:t xml:space="preserve">Value </w:t>
      </w:r>
      <w:r w:rsidRPr="004C475C">
        <w:t>is mapped to the following interface:</w:t>
      </w:r>
    </w:p>
    <w:p w14:paraId="5C8FD0B9" w14:textId="77777777" w:rsidR="009D1AA5" w:rsidRPr="004C475C" w:rsidRDefault="009D1AA5" w:rsidP="009D1AA5">
      <w:pPr>
        <w:pStyle w:val="PL"/>
        <w:rPr>
          <w:noProof w:val="0"/>
        </w:rPr>
      </w:pPr>
      <w:r w:rsidRPr="004C475C">
        <w:rPr>
          <w:noProof w:val="0"/>
        </w:rPr>
        <w:t>// TCI IDL Value</w:t>
      </w:r>
    </w:p>
    <w:p w14:paraId="1447224D" w14:textId="77777777" w:rsidR="009D1AA5" w:rsidRPr="004C475C" w:rsidRDefault="009D1AA5" w:rsidP="009D1AA5">
      <w:pPr>
        <w:pStyle w:val="PL"/>
        <w:rPr>
          <w:noProof w:val="0"/>
        </w:rPr>
      </w:pPr>
      <w:r w:rsidRPr="004C475C">
        <w:rPr>
          <w:noProof w:val="0"/>
        </w:rPr>
        <w:t>package org.etsi.ttcn.tci;</w:t>
      </w:r>
    </w:p>
    <w:p w14:paraId="07FB9654" w14:textId="77777777" w:rsidR="009D1AA5" w:rsidRPr="004C475C" w:rsidRDefault="009D1AA5" w:rsidP="009D1AA5">
      <w:pPr>
        <w:pStyle w:val="PL"/>
        <w:rPr>
          <w:noProof w:val="0"/>
        </w:rPr>
      </w:pPr>
      <w:r w:rsidRPr="004C475C">
        <w:rPr>
          <w:noProof w:val="0"/>
        </w:rPr>
        <w:t>public interface Value {</w:t>
      </w:r>
    </w:p>
    <w:p w14:paraId="59C2CA63" w14:textId="77777777" w:rsidR="009D1AA5" w:rsidRPr="004C475C" w:rsidRDefault="009D1AA5" w:rsidP="009D1AA5">
      <w:pPr>
        <w:pStyle w:val="PL"/>
        <w:rPr>
          <w:noProof w:val="0"/>
        </w:rPr>
      </w:pPr>
      <w:r w:rsidRPr="004C475C">
        <w:rPr>
          <w:noProof w:val="0"/>
        </w:rPr>
        <w:tab/>
        <w:t>public Type</w:t>
      </w:r>
      <w:r w:rsidRPr="004C475C">
        <w:rPr>
          <w:noProof w:val="0"/>
        </w:rPr>
        <w:tab/>
      </w:r>
      <w:r w:rsidRPr="004C475C">
        <w:rPr>
          <w:noProof w:val="0"/>
        </w:rPr>
        <w:tab/>
        <w:t>getType();</w:t>
      </w:r>
    </w:p>
    <w:p w14:paraId="20DB28CF" w14:textId="77777777" w:rsidR="009D1AA5" w:rsidRPr="004C475C" w:rsidRDefault="009D1AA5" w:rsidP="009D1AA5">
      <w:pPr>
        <w:pStyle w:val="PL"/>
        <w:rPr>
          <w:noProof w:val="0"/>
        </w:rPr>
      </w:pPr>
      <w:r w:rsidRPr="004C475C">
        <w:rPr>
          <w:noProof w:val="0"/>
        </w:rPr>
        <w:tab/>
        <w:t>public boolean</w:t>
      </w:r>
      <w:r w:rsidRPr="004C475C">
        <w:rPr>
          <w:noProof w:val="0"/>
        </w:rPr>
        <w:tab/>
        <w:t>notPresent();</w:t>
      </w:r>
    </w:p>
    <w:p w14:paraId="12B955CF" w14:textId="77777777" w:rsidR="009D1AA5" w:rsidRPr="004C475C" w:rsidRDefault="009D1AA5" w:rsidP="009D1AA5">
      <w:pPr>
        <w:pStyle w:val="PL"/>
        <w:rPr>
          <w:noProof w:val="0"/>
        </w:rPr>
      </w:pPr>
      <w:r w:rsidRPr="004C475C">
        <w:rPr>
          <w:noProof w:val="0"/>
        </w:rPr>
        <w:tab/>
        <w:t>public String</w:t>
      </w:r>
      <w:r w:rsidRPr="004C475C">
        <w:rPr>
          <w:noProof w:val="0"/>
        </w:rPr>
        <w:tab/>
        <w:t>getValueEncoding();</w:t>
      </w:r>
    </w:p>
    <w:p w14:paraId="6B1D9A0C" w14:textId="77777777" w:rsidR="009D1AA5" w:rsidRPr="004C475C" w:rsidRDefault="009D1AA5" w:rsidP="009D1AA5">
      <w:pPr>
        <w:pStyle w:val="PL"/>
        <w:rPr>
          <w:noProof w:val="0"/>
        </w:rPr>
      </w:pPr>
      <w:r w:rsidRPr="004C475C">
        <w:rPr>
          <w:noProof w:val="0"/>
        </w:rPr>
        <w:tab/>
        <w:t>public String</w:t>
      </w:r>
      <w:r w:rsidRPr="004C475C">
        <w:rPr>
          <w:noProof w:val="0"/>
        </w:rPr>
        <w:tab/>
        <w:t>getValueEncodingVariant();</w:t>
      </w:r>
    </w:p>
    <w:p w14:paraId="69ABB2DF" w14:textId="77777777" w:rsidR="009D1AA5" w:rsidRPr="004C475C" w:rsidRDefault="009D1AA5" w:rsidP="009D1AA5">
      <w:pPr>
        <w:pStyle w:val="PL"/>
        <w:widowControl w:val="0"/>
        <w:rPr>
          <w:noProof w:val="0"/>
        </w:rPr>
      </w:pPr>
      <w:r w:rsidRPr="004C475C">
        <w:rPr>
          <w:noProof w:val="0"/>
        </w:rPr>
        <w:tab/>
        <w:t>public String[]</w:t>
      </w:r>
      <w:r w:rsidRPr="004C475C">
        <w:rPr>
          <w:noProof w:val="0"/>
        </w:rPr>
        <w:tab/>
        <w:t>getEncodeAttributes();</w:t>
      </w:r>
    </w:p>
    <w:p w14:paraId="7AFA003B" w14:textId="77777777" w:rsidR="009D1AA5" w:rsidRPr="004C475C" w:rsidRDefault="009D1AA5" w:rsidP="009D1AA5">
      <w:pPr>
        <w:pStyle w:val="PL"/>
        <w:widowControl w:val="0"/>
        <w:rPr>
          <w:noProof w:val="0"/>
        </w:rPr>
      </w:pPr>
      <w:r w:rsidRPr="004C475C">
        <w:rPr>
          <w:noProof w:val="0"/>
        </w:rPr>
        <w:tab/>
        <w:t>public String[]</w:t>
      </w:r>
      <w:r w:rsidRPr="004C475C">
        <w:rPr>
          <w:noProof w:val="0"/>
        </w:rPr>
        <w:tab/>
        <w:t>getVariantAttributes(String encoding);</w:t>
      </w:r>
    </w:p>
    <w:p w14:paraId="63E7D4DD" w14:textId="77777777" w:rsidR="009D1AA5" w:rsidRPr="004C475C" w:rsidRDefault="009D1AA5" w:rsidP="009D1AA5">
      <w:pPr>
        <w:pStyle w:val="PL"/>
        <w:rPr>
          <w:noProof w:val="0"/>
        </w:rPr>
      </w:pPr>
      <w:r w:rsidRPr="004C475C">
        <w:rPr>
          <w:noProof w:val="0"/>
        </w:rPr>
        <w:tab/>
        <w:t>public boolean</w:t>
      </w:r>
      <w:r w:rsidRPr="004C475C">
        <w:rPr>
          <w:noProof w:val="0"/>
        </w:rPr>
        <w:tab/>
        <w:t>isMatchingSymbol();</w:t>
      </w:r>
    </w:p>
    <w:p w14:paraId="4FDDFED2" w14:textId="77777777" w:rsidR="009D1AA5" w:rsidRPr="004C475C" w:rsidRDefault="009D1AA5" w:rsidP="009D1AA5">
      <w:pPr>
        <w:pStyle w:val="PL"/>
        <w:rPr>
          <w:noProof w:val="0"/>
        </w:rPr>
      </w:pPr>
      <w:r w:rsidRPr="004C475C">
        <w:rPr>
          <w:noProof w:val="0"/>
        </w:rPr>
        <w:tab/>
        <w:t>public String</w:t>
      </w:r>
      <w:r w:rsidRPr="004C475C">
        <w:rPr>
          <w:noProof w:val="0"/>
        </w:rPr>
        <w:tab/>
        <w:t>valueToString ();</w:t>
      </w:r>
    </w:p>
    <w:p w14:paraId="1285A4A5" w14:textId="77777777" w:rsidR="009D1AA5" w:rsidRPr="004C475C" w:rsidRDefault="009D1AA5" w:rsidP="009D1AA5">
      <w:pPr>
        <w:pStyle w:val="PL"/>
        <w:rPr>
          <w:noProof w:val="0"/>
        </w:rPr>
      </w:pPr>
      <w:r w:rsidRPr="004C475C">
        <w:rPr>
          <w:noProof w:val="0"/>
        </w:rPr>
        <w:tab/>
        <w:t>public boolean</w:t>
      </w:r>
      <w:r w:rsidRPr="004C475C">
        <w:rPr>
          <w:noProof w:val="0"/>
        </w:rPr>
        <w:tab/>
        <w:t>isLazy();</w:t>
      </w:r>
    </w:p>
    <w:p w14:paraId="2C0A0610" w14:textId="77777777" w:rsidR="009D1AA5" w:rsidRPr="004C475C" w:rsidRDefault="009D1AA5" w:rsidP="009D1AA5">
      <w:pPr>
        <w:pStyle w:val="PL"/>
        <w:rPr>
          <w:noProof w:val="0"/>
        </w:rPr>
      </w:pPr>
      <w:r w:rsidRPr="004C475C">
        <w:rPr>
          <w:noProof w:val="0"/>
        </w:rPr>
        <w:tab/>
        <w:t>public boolean</w:t>
      </w:r>
      <w:r w:rsidRPr="004C475C">
        <w:rPr>
          <w:noProof w:val="0"/>
        </w:rPr>
        <w:tab/>
        <w:t>isFuzzy();</w:t>
      </w:r>
    </w:p>
    <w:p w14:paraId="17976F87" w14:textId="77777777" w:rsidR="009D1AA5" w:rsidRPr="004C475C" w:rsidRDefault="009D1AA5" w:rsidP="009D1AA5">
      <w:pPr>
        <w:pStyle w:val="PL"/>
        <w:rPr>
          <w:noProof w:val="0"/>
        </w:rPr>
      </w:pPr>
      <w:r w:rsidRPr="004C475C">
        <w:rPr>
          <w:noProof w:val="0"/>
        </w:rPr>
        <w:tab/>
        <w:t>public boolean</w:t>
      </w:r>
      <w:r w:rsidRPr="004C475C">
        <w:rPr>
          <w:noProof w:val="0"/>
        </w:rPr>
        <w:tab/>
        <w:t>isEvaluated();</w:t>
      </w:r>
    </w:p>
    <w:p w14:paraId="279E4E1C" w14:textId="77777777" w:rsidR="009D1AA5" w:rsidRPr="004C475C" w:rsidRDefault="009D1AA5" w:rsidP="009D1AA5">
      <w:pPr>
        <w:pStyle w:val="PL"/>
        <w:rPr>
          <w:noProof w:val="0"/>
        </w:rPr>
      </w:pPr>
      <w:r w:rsidRPr="004C475C">
        <w:rPr>
          <w:noProof w:val="0"/>
        </w:rPr>
        <w:tab/>
        <w:t>public LengthRestriction getLengthRestriction ();</w:t>
      </w:r>
    </w:p>
    <w:p w14:paraId="7F274742" w14:textId="77777777" w:rsidR="009D1AA5" w:rsidRPr="004C475C" w:rsidRDefault="009D1AA5" w:rsidP="009D1AA5">
      <w:pPr>
        <w:pStyle w:val="PL"/>
        <w:rPr>
          <w:noProof w:val="0"/>
        </w:rPr>
      </w:pPr>
      <w:r w:rsidRPr="004C475C">
        <w:rPr>
          <w:noProof w:val="0"/>
        </w:rPr>
        <w:tab/>
        <w:t>public LengthRestriction newLengthRestriction ();</w:t>
      </w:r>
    </w:p>
    <w:p w14:paraId="20E5ACEF" w14:textId="77777777" w:rsidR="009D1AA5" w:rsidRPr="004C475C" w:rsidRDefault="009D1AA5" w:rsidP="009D1AA5">
      <w:pPr>
        <w:pStyle w:val="PL"/>
        <w:rPr>
          <w:noProof w:val="0"/>
        </w:rPr>
      </w:pPr>
      <w:r w:rsidRPr="004C475C">
        <w:rPr>
          <w:noProof w:val="0"/>
        </w:rPr>
        <w:tab/>
        <w:t>public void setLengthRestriction (LengthRestriction restriction);</w:t>
      </w:r>
    </w:p>
    <w:p w14:paraId="26280D57" w14:textId="77777777" w:rsidR="009D1AA5" w:rsidRPr="004C475C" w:rsidRDefault="009D1AA5" w:rsidP="009D1AA5">
      <w:pPr>
        <w:pStyle w:val="PL"/>
        <w:rPr>
          <w:noProof w:val="0"/>
        </w:rPr>
      </w:pPr>
      <w:r w:rsidRPr="004C475C">
        <w:rPr>
          <w:noProof w:val="0"/>
        </w:rPr>
        <w:tab/>
        <w:t>public boolean isIfPresentEnabled ();</w:t>
      </w:r>
    </w:p>
    <w:p w14:paraId="69948524" w14:textId="77777777" w:rsidR="009D1AA5" w:rsidRPr="004C475C" w:rsidRDefault="009D1AA5" w:rsidP="009D1AA5">
      <w:pPr>
        <w:pStyle w:val="PL"/>
        <w:rPr>
          <w:noProof w:val="0"/>
        </w:rPr>
      </w:pPr>
      <w:r w:rsidRPr="004C475C">
        <w:rPr>
          <w:noProof w:val="0"/>
        </w:rPr>
        <w:tab/>
        <w:t xml:space="preserve">public void setIfPresentEnabled (boolean enabled); </w:t>
      </w:r>
    </w:p>
    <w:p w14:paraId="01C49B4F" w14:textId="77777777" w:rsidR="009D1AA5" w:rsidRPr="004C475C" w:rsidRDefault="009D1AA5" w:rsidP="009D1AA5">
      <w:pPr>
        <w:pStyle w:val="PL"/>
        <w:rPr>
          <w:noProof w:val="0"/>
        </w:rPr>
      </w:pPr>
      <w:r w:rsidRPr="004C475C">
        <w:rPr>
          <w:noProof w:val="0"/>
        </w:rPr>
        <w:tab/>
        <w:t>public RangeBoundary getLowerTypeBoundary();</w:t>
      </w:r>
    </w:p>
    <w:p w14:paraId="6E86E862" w14:textId="77777777" w:rsidR="009D1AA5" w:rsidRPr="004C475C" w:rsidRDefault="009D1AA5" w:rsidP="009D1AA5">
      <w:pPr>
        <w:pStyle w:val="PL"/>
        <w:rPr>
          <w:noProof w:val="0"/>
        </w:rPr>
      </w:pPr>
      <w:r w:rsidRPr="004C475C">
        <w:rPr>
          <w:noProof w:val="0"/>
        </w:rPr>
        <w:tab/>
        <w:t>public RangeBoundary getUpperTypeBoundary();</w:t>
      </w:r>
    </w:p>
    <w:p w14:paraId="488DEAC5" w14:textId="77777777" w:rsidR="009D1AA5" w:rsidRPr="004C475C" w:rsidRDefault="009D1AA5" w:rsidP="009D1AA5">
      <w:pPr>
        <w:pStyle w:val="PL"/>
        <w:rPr>
          <w:noProof w:val="0"/>
        </w:rPr>
      </w:pPr>
      <w:r w:rsidRPr="004C475C">
        <w:rPr>
          <w:noProof w:val="0"/>
        </w:rPr>
        <w:tab/>
        <w:t>public LengthRestriction getTypeLengthRestriction();</w:t>
      </w:r>
    </w:p>
    <w:p w14:paraId="07745904" w14:textId="77777777" w:rsidR="009D1AA5" w:rsidRPr="004C475C" w:rsidRDefault="009D1AA5" w:rsidP="009D1AA5">
      <w:pPr>
        <w:pStyle w:val="PL"/>
        <w:rPr>
          <w:noProof w:val="0"/>
        </w:rPr>
      </w:pPr>
      <w:r w:rsidRPr="004C475C">
        <w:rPr>
          <w:noProof w:val="0"/>
        </w:rPr>
        <w:tab/>
        <w:t>public MatchingMechanism getTypeMatchingMechanism();</w:t>
      </w:r>
    </w:p>
    <w:p w14:paraId="1587B2F1" w14:textId="77777777" w:rsidR="009D1AA5" w:rsidRPr="004C475C" w:rsidRDefault="009D1AA5" w:rsidP="009D1AA5">
      <w:pPr>
        <w:pStyle w:val="PL"/>
        <w:rPr>
          <w:noProof w:val="0"/>
        </w:rPr>
      </w:pPr>
      <w:r w:rsidRPr="004C475C">
        <w:rPr>
          <w:noProof w:val="0"/>
        </w:rPr>
        <w:tab/>
        <w:t xml:space="preserve">public boolean isOptional(); </w:t>
      </w:r>
    </w:p>
    <w:p w14:paraId="11E87BC7" w14:textId="77777777" w:rsidR="009D1AA5" w:rsidRPr="004C475C" w:rsidRDefault="009D1AA5" w:rsidP="009D1AA5">
      <w:pPr>
        <w:pStyle w:val="PL"/>
        <w:rPr>
          <w:noProof w:val="0"/>
        </w:rPr>
      </w:pPr>
      <w:r w:rsidRPr="004C475C">
        <w:rPr>
          <w:noProof w:val="0"/>
        </w:rPr>
        <w:tab/>
        <w:t>public Mutation getMutation();</w:t>
      </w:r>
    </w:p>
    <w:p w14:paraId="1EE14BED" w14:textId="77777777" w:rsidR="009D1AA5" w:rsidRPr="004C475C" w:rsidRDefault="009D1AA5" w:rsidP="009D1AA5">
      <w:pPr>
        <w:pStyle w:val="PL"/>
        <w:rPr>
          <w:noProof w:val="0"/>
        </w:rPr>
      </w:pPr>
      <w:r w:rsidRPr="004C475C">
        <w:rPr>
          <w:noProof w:val="0"/>
        </w:rPr>
        <w:t>}</w:t>
      </w:r>
    </w:p>
    <w:p w14:paraId="442A7347" w14:textId="77777777" w:rsidR="009D1AA5" w:rsidRPr="004C475C" w:rsidRDefault="009D1AA5" w:rsidP="009D1AA5">
      <w:pPr>
        <w:pStyle w:val="PL"/>
        <w:rPr>
          <w:noProof w:val="0"/>
        </w:rPr>
      </w:pPr>
    </w:p>
    <w:p w14:paraId="2B953CC4" w14:textId="77777777" w:rsidR="009D1AA5" w:rsidRPr="004C475C" w:rsidRDefault="009D1AA5" w:rsidP="009D1AA5">
      <w:pPr>
        <w:widowControl w:val="0"/>
        <w:rPr>
          <w:b/>
        </w:rPr>
      </w:pPr>
      <w:r w:rsidRPr="004C475C">
        <w:rPr>
          <w:b/>
        </w:rPr>
        <w:t>Methods:</w:t>
      </w:r>
    </w:p>
    <w:p w14:paraId="1748FA1B" w14:textId="35CBDC70" w:rsidR="009D1AA5" w:rsidRPr="004C475C" w:rsidRDefault="009D1AA5" w:rsidP="008A4050">
      <w:pPr>
        <w:pStyle w:val="B1"/>
        <w:widowControl w:val="0"/>
        <w:tabs>
          <w:tab w:val="num" w:pos="600"/>
          <w:tab w:val="left" w:pos="3100"/>
        </w:tabs>
        <w:ind w:left="3100" w:hanging="2816"/>
      </w:pPr>
      <w:r w:rsidRPr="004C475C">
        <w:rPr>
          <w:rFonts w:ascii="Courier New" w:hAnsi="Courier New"/>
          <w:sz w:val="16"/>
          <w:szCs w:val="16"/>
        </w:rPr>
        <w:t>getMutation</w:t>
      </w:r>
      <w:r w:rsidRPr="004C475C">
        <w:rPr>
          <w:rFonts w:ascii="Courier New" w:hAnsi="Courier New"/>
        </w:rPr>
        <w:tab/>
      </w:r>
      <w:r w:rsidRPr="004C475C">
        <w:t>Returns a mutation annotation if defined for the value.</w:t>
      </w:r>
    </w:p>
    <w:p w14:paraId="65AF9B8C" w14:textId="77777777" w:rsidR="009D1AA5" w:rsidRPr="004C475C" w:rsidRDefault="009D1AA5" w:rsidP="009D1AA5">
      <w:pPr>
        <w:pStyle w:val="PL"/>
        <w:rPr>
          <w:noProof w:val="0"/>
        </w:rPr>
      </w:pPr>
    </w:p>
    <w:p w14:paraId="47A3CD5F" w14:textId="3D2EBCFC" w:rsidR="00C10EC3" w:rsidRPr="004C475C" w:rsidRDefault="00C10EC3" w:rsidP="003C7190">
      <w:pPr>
        <w:keepNext/>
        <w:rPr>
          <w:rStyle w:val="Fett"/>
        </w:rPr>
      </w:pPr>
      <w:r w:rsidRPr="004C475C">
        <w:rPr>
          <w:rStyle w:val="Fett"/>
        </w:rPr>
        <w:lastRenderedPageBreak/>
        <w:t>Clause 8.3.5.6</w:t>
      </w:r>
      <w:r w:rsidR="002637D6" w:rsidRPr="004C475C">
        <w:rPr>
          <w:rStyle w:val="Fett"/>
        </w:rPr>
        <w:tab/>
      </w:r>
      <w:r w:rsidRPr="004C475C">
        <w:rPr>
          <w:rStyle w:val="Fett"/>
        </w:rPr>
        <w:t>DynamicMatch</w:t>
      </w:r>
    </w:p>
    <w:p w14:paraId="720A9B7D" w14:textId="77777777" w:rsidR="00C10EC3" w:rsidRPr="004C475C" w:rsidRDefault="00C10EC3" w:rsidP="00C10EC3">
      <w:pPr>
        <w:keepNext/>
        <w:widowControl w:val="0"/>
      </w:pPr>
      <w:r w:rsidRPr="004C475C">
        <w:t>This clause is to be added.</w:t>
      </w:r>
    </w:p>
    <w:p w14:paraId="1BFBEC6B" w14:textId="77777777" w:rsidR="00C10EC3" w:rsidRPr="004C475C" w:rsidRDefault="00C10EC3" w:rsidP="00C10EC3">
      <w:pPr>
        <w:keepNext/>
        <w:widowControl w:val="0"/>
      </w:pPr>
      <w:r w:rsidRPr="004C475C">
        <w:rPr>
          <w:rFonts w:ascii="Courier New" w:hAnsi="Courier New"/>
          <w:b/>
        </w:rPr>
        <w:t>DynamicMatch</w:t>
      </w:r>
      <w:r w:rsidRPr="004C475C">
        <w:t xml:space="preserve"> is mapped to the following interface:</w:t>
      </w:r>
    </w:p>
    <w:p w14:paraId="2AA98ED4" w14:textId="77777777" w:rsidR="00C10EC3" w:rsidRPr="004C475C" w:rsidRDefault="00C10EC3" w:rsidP="00C10EC3">
      <w:pPr>
        <w:pStyle w:val="PL"/>
        <w:keepNext/>
        <w:widowControl w:val="0"/>
        <w:rPr>
          <w:noProof w:val="0"/>
        </w:rPr>
      </w:pPr>
      <w:r w:rsidRPr="004C475C">
        <w:rPr>
          <w:noProof w:val="0"/>
        </w:rPr>
        <w:t>// TCI IDL DynamicMatch</w:t>
      </w:r>
    </w:p>
    <w:p w14:paraId="45D91935" w14:textId="77777777" w:rsidR="00C10EC3" w:rsidRPr="004C475C" w:rsidRDefault="00C10EC3" w:rsidP="00C10EC3">
      <w:pPr>
        <w:pStyle w:val="PL"/>
        <w:widowControl w:val="0"/>
        <w:rPr>
          <w:noProof w:val="0"/>
        </w:rPr>
      </w:pPr>
      <w:r w:rsidRPr="004C475C">
        <w:rPr>
          <w:noProof w:val="0"/>
        </w:rPr>
        <w:t>package org.etsi.ttcn.tci;</w:t>
      </w:r>
    </w:p>
    <w:p w14:paraId="34A8D6F4" w14:textId="77777777" w:rsidR="00C10EC3" w:rsidRPr="004C475C" w:rsidRDefault="00C10EC3" w:rsidP="00C10EC3">
      <w:pPr>
        <w:pStyle w:val="PL"/>
        <w:widowControl w:val="0"/>
        <w:rPr>
          <w:noProof w:val="0"/>
        </w:rPr>
      </w:pPr>
      <w:r w:rsidRPr="004C475C">
        <w:rPr>
          <w:noProof w:val="0"/>
        </w:rPr>
        <w:t>public interface DynamicMatch {</w:t>
      </w:r>
    </w:p>
    <w:p w14:paraId="4C4B1A2B" w14:textId="77777777" w:rsidR="00C10EC3" w:rsidRPr="004C475C" w:rsidRDefault="00C10EC3" w:rsidP="00C10EC3">
      <w:pPr>
        <w:pStyle w:val="PL"/>
        <w:widowControl w:val="0"/>
        <w:rPr>
          <w:noProof w:val="0"/>
        </w:rPr>
      </w:pPr>
      <w:r w:rsidRPr="004C475C">
        <w:rPr>
          <w:noProof w:val="0"/>
        </w:rPr>
        <w:tab/>
        <w:t>public Boolean isFunction</w:t>
      </w:r>
      <w:r w:rsidRPr="004C475C">
        <w:rPr>
          <w:rFonts w:cs="Courier New"/>
          <w:noProof w:val="0"/>
          <w:szCs w:val="16"/>
        </w:rPr>
        <w:t>Based ()</w:t>
      </w:r>
      <w:r w:rsidRPr="004C475C">
        <w:rPr>
          <w:noProof w:val="0"/>
        </w:rPr>
        <w:t>;</w:t>
      </w:r>
    </w:p>
    <w:p w14:paraId="7837C10E" w14:textId="77777777" w:rsidR="00C10EC3" w:rsidRPr="004C475C" w:rsidRDefault="00C10EC3" w:rsidP="00C10EC3">
      <w:pPr>
        <w:pStyle w:val="PL"/>
        <w:widowControl w:val="0"/>
        <w:rPr>
          <w:noProof w:val="0"/>
        </w:rPr>
      </w:pPr>
      <w:r w:rsidRPr="004C475C">
        <w:rPr>
          <w:noProof w:val="0"/>
        </w:rPr>
        <w:tab/>
        <w:t xml:space="preserve">public </w:t>
      </w:r>
      <w:r w:rsidRPr="004C475C">
        <w:rPr>
          <w:rFonts w:cs="Courier New"/>
          <w:noProof w:val="0"/>
          <w:szCs w:val="16"/>
        </w:rPr>
        <w:t>TciBehaviourId getMatchingFunction ()</w:t>
      </w:r>
      <w:r w:rsidRPr="004C475C">
        <w:rPr>
          <w:noProof w:val="0"/>
        </w:rPr>
        <w:t>;</w:t>
      </w:r>
    </w:p>
    <w:p w14:paraId="0DF62356" w14:textId="77777777" w:rsidR="00C10EC3" w:rsidRPr="004C475C" w:rsidRDefault="00C10EC3" w:rsidP="00C10EC3">
      <w:pPr>
        <w:pStyle w:val="PL"/>
        <w:widowControl w:val="0"/>
        <w:rPr>
          <w:noProof w:val="0"/>
        </w:rPr>
      </w:pPr>
      <w:r w:rsidRPr="004C475C">
        <w:rPr>
          <w:noProof w:val="0"/>
        </w:rPr>
        <w:tab/>
        <w:t xml:space="preserve">public </w:t>
      </w:r>
      <w:r w:rsidRPr="004C475C">
        <w:rPr>
          <w:rFonts w:cs="Courier New"/>
          <w:noProof w:val="0"/>
          <w:szCs w:val="16"/>
        </w:rPr>
        <w:t>void</w:t>
      </w:r>
      <w:r w:rsidRPr="004C475C">
        <w:rPr>
          <w:noProof w:val="0"/>
        </w:rPr>
        <w:t xml:space="preserve"> </w:t>
      </w:r>
      <w:r w:rsidRPr="004C475C">
        <w:rPr>
          <w:rFonts w:cs="Courier New"/>
          <w:noProof w:val="0"/>
          <w:szCs w:val="16"/>
        </w:rPr>
        <w:t>setMatchingFunction</w:t>
      </w:r>
      <w:r w:rsidRPr="004C475C">
        <w:rPr>
          <w:noProof w:val="0"/>
        </w:rPr>
        <w:t xml:space="preserve"> (TciBehaviourId functionId);</w:t>
      </w:r>
    </w:p>
    <w:p w14:paraId="36B6476D" w14:textId="77777777" w:rsidR="00C10EC3" w:rsidRPr="004C475C" w:rsidRDefault="00C10EC3" w:rsidP="00C10EC3">
      <w:pPr>
        <w:pStyle w:val="PL"/>
        <w:widowControl w:val="0"/>
        <w:rPr>
          <w:noProof w:val="0"/>
        </w:rPr>
      </w:pPr>
      <w:r w:rsidRPr="004C475C">
        <w:rPr>
          <w:noProof w:val="0"/>
        </w:rPr>
        <w:t>}</w:t>
      </w:r>
    </w:p>
    <w:p w14:paraId="09DEE862" w14:textId="77777777" w:rsidR="00C10EC3" w:rsidRPr="004C475C" w:rsidRDefault="00C10EC3" w:rsidP="00C10EC3">
      <w:pPr>
        <w:pStyle w:val="PL"/>
        <w:widowControl w:val="0"/>
        <w:rPr>
          <w:noProof w:val="0"/>
        </w:rPr>
      </w:pPr>
    </w:p>
    <w:p w14:paraId="4785AB87" w14:textId="77777777" w:rsidR="00C10EC3" w:rsidRPr="004C475C" w:rsidRDefault="00C10EC3" w:rsidP="00C10EC3">
      <w:pPr>
        <w:keepNext/>
        <w:keepLines/>
        <w:widowControl w:val="0"/>
        <w:rPr>
          <w:b/>
        </w:rPr>
      </w:pPr>
      <w:r w:rsidRPr="004C475C">
        <w:rPr>
          <w:b/>
        </w:rPr>
        <w:t>Methods:</w:t>
      </w:r>
    </w:p>
    <w:p w14:paraId="6E122F29" w14:textId="77777777" w:rsidR="00C10EC3" w:rsidRPr="004C475C" w:rsidRDefault="00C10EC3" w:rsidP="00C10EC3">
      <w:pPr>
        <w:pStyle w:val="B1"/>
        <w:widowControl w:val="0"/>
        <w:tabs>
          <w:tab w:val="num" w:pos="600"/>
          <w:tab w:val="left" w:pos="3100"/>
        </w:tabs>
        <w:ind w:left="3100" w:hanging="2816"/>
      </w:pPr>
      <w:r w:rsidRPr="004C475C">
        <w:rPr>
          <w:rFonts w:ascii="Courier New" w:hAnsi="Courier New" w:cs="Courier New"/>
          <w:sz w:val="16"/>
          <w:szCs w:val="16"/>
        </w:rPr>
        <w:t>isFunctionBased</w:t>
      </w:r>
      <w:r w:rsidRPr="004C475C">
        <w:rPr>
          <w:rFonts w:ascii="Courier New" w:hAnsi="Courier New"/>
        </w:rPr>
        <w:tab/>
      </w:r>
      <w:r w:rsidRPr="004C475C">
        <w:t xml:space="preserve">Returns </w:t>
      </w:r>
      <w:r w:rsidRPr="004C475C">
        <w:rPr>
          <w:rFonts w:ascii="Courier New" w:hAnsi="Courier New" w:cs="Courier New"/>
        </w:rPr>
        <w:t>true</w:t>
      </w:r>
      <w:r w:rsidRPr="004C475C">
        <w:t xml:space="preserve"> if the mechanism uses the short-hand notation </w:t>
      </w:r>
      <w:r w:rsidRPr="004C475C">
        <w:rPr>
          <w:rFonts w:ascii="Courier New" w:hAnsi="Courier New" w:cs="Courier New"/>
          <w:b/>
        </w:rPr>
        <w:t>@dynamic</w:t>
      </w:r>
      <w:r w:rsidRPr="004C475C">
        <w:t xml:space="preserve"> </w:t>
      </w:r>
      <w:r w:rsidRPr="004C475C">
        <w:rPr>
          <w:i/>
        </w:rPr>
        <w:t>FunctionRef</w:t>
      </w:r>
      <w:r w:rsidRPr="004C475C">
        <w:t xml:space="preserve"> and </w:t>
      </w:r>
      <w:r w:rsidRPr="004C475C">
        <w:rPr>
          <w:rFonts w:ascii="Courier New" w:hAnsi="Courier New" w:cs="Courier New"/>
        </w:rPr>
        <w:t>false</w:t>
      </w:r>
      <w:r w:rsidRPr="004C475C">
        <w:t xml:space="preserve"> otherwise.</w:t>
      </w:r>
    </w:p>
    <w:p w14:paraId="4AA81EEC" w14:textId="77777777" w:rsidR="00C10EC3" w:rsidRPr="004C475C" w:rsidRDefault="00C10EC3" w:rsidP="00C10EC3">
      <w:pPr>
        <w:pStyle w:val="B1"/>
        <w:widowControl w:val="0"/>
        <w:tabs>
          <w:tab w:val="num" w:pos="600"/>
          <w:tab w:val="left" w:pos="3100"/>
        </w:tabs>
        <w:ind w:left="3100" w:hanging="2816"/>
      </w:pPr>
      <w:r w:rsidRPr="004C475C">
        <w:rPr>
          <w:rFonts w:ascii="Courier New" w:hAnsi="Courier New" w:cs="Courier New"/>
          <w:sz w:val="16"/>
          <w:szCs w:val="16"/>
        </w:rPr>
        <w:t>getMatchingFunction</w:t>
      </w:r>
      <w:r w:rsidRPr="004C475C">
        <w:rPr>
          <w:rFonts w:ascii="Courier New" w:hAnsi="Courier New"/>
        </w:rPr>
        <w:tab/>
      </w:r>
      <w:r w:rsidRPr="004C475C">
        <w:t>Returns the qualified name of the associated function.</w:t>
      </w:r>
    </w:p>
    <w:p w14:paraId="2EB71449" w14:textId="77777777" w:rsidR="00C10EC3" w:rsidRPr="004C475C" w:rsidRDefault="00C10EC3" w:rsidP="00C10EC3">
      <w:pPr>
        <w:pStyle w:val="B1"/>
        <w:widowControl w:val="0"/>
        <w:tabs>
          <w:tab w:val="num" w:pos="600"/>
          <w:tab w:val="left" w:pos="3100"/>
        </w:tabs>
        <w:ind w:left="3100" w:hanging="2816"/>
      </w:pPr>
      <w:r w:rsidRPr="004C475C">
        <w:rPr>
          <w:rFonts w:ascii="Courier New" w:hAnsi="Courier New" w:cs="Courier New"/>
          <w:sz w:val="16"/>
          <w:szCs w:val="16"/>
        </w:rPr>
        <w:t>setMatchingFunction</w:t>
      </w:r>
      <w:r w:rsidRPr="004C475C">
        <w:rPr>
          <w:rFonts w:ascii="Courier New" w:hAnsi="Courier New" w:cs="Courier New"/>
          <w:sz w:val="16"/>
          <w:szCs w:val="16"/>
        </w:rPr>
        <w:tab/>
      </w:r>
      <w:r w:rsidRPr="004C475C">
        <w:t>Sets the function associated with the matching mechanism.</w:t>
      </w:r>
    </w:p>
    <w:p w14:paraId="4091F21C" w14:textId="3F068897" w:rsidR="00C10EC3" w:rsidRPr="004C475C" w:rsidRDefault="00C10EC3" w:rsidP="00C10EC3">
      <w:pPr>
        <w:rPr>
          <w:rStyle w:val="Fett"/>
        </w:rPr>
      </w:pPr>
      <w:r w:rsidRPr="004C475C">
        <w:rPr>
          <w:rStyle w:val="Fett"/>
        </w:rPr>
        <w:t>Clause 8.3.5.7</w:t>
      </w:r>
      <w:r w:rsidR="002637D6" w:rsidRPr="004C475C">
        <w:rPr>
          <w:rStyle w:val="Fett"/>
        </w:rPr>
        <w:tab/>
      </w:r>
      <w:r w:rsidRPr="004C475C">
        <w:rPr>
          <w:rStyle w:val="Fett"/>
        </w:rPr>
        <w:t>TwoStepMatch</w:t>
      </w:r>
    </w:p>
    <w:p w14:paraId="3A0201DA" w14:textId="77777777" w:rsidR="00C10EC3" w:rsidRPr="004C475C" w:rsidRDefault="00C10EC3" w:rsidP="00C10EC3">
      <w:pPr>
        <w:keepNext/>
        <w:widowControl w:val="0"/>
      </w:pPr>
      <w:r w:rsidRPr="004C475C">
        <w:t>This clause is to be added.</w:t>
      </w:r>
    </w:p>
    <w:p w14:paraId="7A0DCE53" w14:textId="77777777" w:rsidR="00C10EC3" w:rsidRPr="004C475C" w:rsidRDefault="00C10EC3" w:rsidP="00C10EC3">
      <w:pPr>
        <w:keepNext/>
        <w:widowControl w:val="0"/>
      </w:pPr>
      <w:r w:rsidRPr="004C475C">
        <w:rPr>
          <w:rFonts w:ascii="Courier New" w:hAnsi="Courier New"/>
          <w:b/>
        </w:rPr>
        <w:t>TwoStepMatch</w:t>
      </w:r>
      <w:r w:rsidRPr="004C475C">
        <w:t xml:space="preserve"> is mapped to the following interface:</w:t>
      </w:r>
    </w:p>
    <w:p w14:paraId="7EB146F3" w14:textId="77777777" w:rsidR="00C10EC3" w:rsidRPr="004C475C" w:rsidRDefault="00C10EC3" w:rsidP="00C10EC3">
      <w:pPr>
        <w:pStyle w:val="PL"/>
        <w:keepNext/>
        <w:widowControl w:val="0"/>
        <w:rPr>
          <w:noProof w:val="0"/>
        </w:rPr>
      </w:pPr>
      <w:r w:rsidRPr="004C475C">
        <w:rPr>
          <w:noProof w:val="0"/>
        </w:rPr>
        <w:t>// TCI IDL TwoStepMatch</w:t>
      </w:r>
    </w:p>
    <w:p w14:paraId="71FBE1C5" w14:textId="77777777" w:rsidR="00C10EC3" w:rsidRPr="004C475C" w:rsidRDefault="00C10EC3" w:rsidP="00C10EC3">
      <w:pPr>
        <w:pStyle w:val="PL"/>
        <w:widowControl w:val="0"/>
        <w:rPr>
          <w:noProof w:val="0"/>
        </w:rPr>
      </w:pPr>
      <w:r w:rsidRPr="004C475C">
        <w:rPr>
          <w:noProof w:val="0"/>
        </w:rPr>
        <w:t>package org.etsi.ttcn.tci;</w:t>
      </w:r>
    </w:p>
    <w:p w14:paraId="67112864" w14:textId="77777777" w:rsidR="00C10EC3" w:rsidRPr="004C475C" w:rsidRDefault="00C10EC3" w:rsidP="00C10EC3">
      <w:pPr>
        <w:pStyle w:val="PL"/>
        <w:widowControl w:val="0"/>
        <w:rPr>
          <w:noProof w:val="0"/>
        </w:rPr>
      </w:pPr>
      <w:r w:rsidRPr="004C475C">
        <w:rPr>
          <w:noProof w:val="0"/>
        </w:rPr>
        <w:t>public interface TwoStepMatch {</w:t>
      </w:r>
    </w:p>
    <w:p w14:paraId="18477ED7" w14:textId="77777777" w:rsidR="00C10EC3" w:rsidRPr="004C475C" w:rsidRDefault="00C10EC3" w:rsidP="00C10EC3">
      <w:pPr>
        <w:pStyle w:val="PL"/>
        <w:widowControl w:val="0"/>
        <w:rPr>
          <w:noProof w:val="0"/>
        </w:rPr>
      </w:pPr>
      <w:r w:rsidRPr="004C475C">
        <w:rPr>
          <w:noProof w:val="0"/>
        </w:rPr>
        <w:tab/>
        <w:t>public Value getPrimaryTemplate</w:t>
      </w:r>
      <w:r w:rsidRPr="004C475C">
        <w:rPr>
          <w:rFonts w:cs="Courier New"/>
          <w:noProof w:val="0"/>
          <w:szCs w:val="16"/>
        </w:rPr>
        <w:t xml:space="preserve"> ()</w:t>
      </w:r>
      <w:r w:rsidRPr="004C475C">
        <w:rPr>
          <w:noProof w:val="0"/>
        </w:rPr>
        <w:t>;</w:t>
      </w:r>
    </w:p>
    <w:p w14:paraId="09D9B0E9" w14:textId="77777777" w:rsidR="00C10EC3" w:rsidRPr="004C475C" w:rsidRDefault="00C10EC3" w:rsidP="00C10EC3">
      <w:pPr>
        <w:pStyle w:val="PL"/>
        <w:widowControl w:val="0"/>
        <w:rPr>
          <w:noProof w:val="0"/>
        </w:rPr>
      </w:pPr>
      <w:r w:rsidRPr="004C475C">
        <w:rPr>
          <w:noProof w:val="0"/>
        </w:rPr>
        <w:tab/>
        <w:t xml:space="preserve">public </w:t>
      </w:r>
      <w:r w:rsidRPr="004C475C">
        <w:rPr>
          <w:rFonts w:cs="Courier New"/>
          <w:noProof w:val="0"/>
          <w:szCs w:val="16"/>
        </w:rPr>
        <w:t>void</w:t>
      </w:r>
      <w:r w:rsidRPr="004C475C">
        <w:rPr>
          <w:noProof w:val="0"/>
        </w:rPr>
        <w:t xml:space="preserve"> </w:t>
      </w:r>
      <w:r w:rsidRPr="004C475C">
        <w:rPr>
          <w:rFonts w:cs="Courier New"/>
          <w:noProof w:val="0"/>
          <w:szCs w:val="16"/>
        </w:rPr>
        <w:t>setPrimaryTemplate</w:t>
      </w:r>
      <w:r w:rsidRPr="004C475C">
        <w:rPr>
          <w:noProof w:val="0"/>
        </w:rPr>
        <w:t xml:space="preserve"> (Value primaryTemplate);</w:t>
      </w:r>
    </w:p>
    <w:p w14:paraId="7F6493F6" w14:textId="77777777" w:rsidR="00C10EC3" w:rsidRPr="004C475C" w:rsidRDefault="00C10EC3" w:rsidP="00C10EC3">
      <w:pPr>
        <w:pStyle w:val="PL"/>
        <w:widowControl w:val="0"/>
        <w:rPr>
          <w:noProof w:val="0"/>
        </w:rPr>
      </w:pPr>
      <w:r w:rsidRPr="004C475C">
        <w:rPr>
          <w:noProof w:val="0"/>
        </w:rPr>
        <w:tab/>
        <w:t>public Value getSecondaryTemplate</w:t>
      </w:r>
      <w:r w:rsidRPr="004C475C">
        <w:rPr>
          <w:rFonts w:cs="Courier New"/>
          <w:noProof w:val="0"/>
          <w:szCs w:val="16"/>
        </w:rPr>
        <w:t xml:space="preserve"> ()</w:t>
      </w:r>
      <w:r w:rsidRPr="004C475C">
        <w:rPr>
          <w:noProof w:val="0"/>
        </w:rPr>
        <w:t>;</w:t>
      </w:r>
    </w:p>
    <w:p w14:paraId="508D42D8" w14:textId="77777777" w:rsidR="00C10EC3" w:rsidRPr="004C475C" w:rsidRDefault="00C10EC3" w:rsidP="00C10EC3">
      <w:pPr>
        <w:pStyle w:val="PL"/>
        <w:widowControl w:val="0"/>
        <w:rPr>
          <w:noProof w:val="0"/>
        </w:rPr>
      </w:pPr>
      <w:r w:rsidRPr="004C475C">
        <w:rPr>
          <w:noProof w:val="0"/>
        </w:rPr>
        <w:tab/>
        <w:t xml:space="preserve">public </w:t>
      </w:r>
      <w:r w:rsidRPr="004C475C">
        <w:rPr>
          <w:rFonts w:cs="Courier New"/>
          <w:noProof w:val="0"/>
          <w:szCs w:val="16"/>
        </w:rPr>
        <w:t>void</w:t>
      </w:r>
      <w:r w:rsidRPr="004C475C">
        <w:rPr>
          <w:noProof w:val="0"/>
        </w:rPr>
        <w:t xml:space="preserve"> </w:t>
      </w:r>
      <w:r w:rsidRPr="004C475C">
        <w:rPr>
          <w:rFonts w:cs="Courier New"/>
          <w:noProof w:val="0"/>
          <w:szCs w:val="16"/>
        </w:rPr>
        <w:t>setSecondaryTemplate</w:t>
      </w:r>
      <w:r w:rsidRPr="004C475C">
        <w:rPr>
          <w:noProof w:val="0"/>
        </w:rPr>
        <w:t xml:space="preserve"> (Value secondaryTemplate);</w:t>
      </w:r>
    </w:p>
    <w:p w14:paraId="564A49AF" w14:textId="77777777" w:rsidR="00C10EC3" w:rsidRPr="004C475C" w:rsidRDefault="00C10EC3" w:rsidP="00C10EC3">
      <w:pPr>
        <w:pStyle w:val="PL"/>
        <w:widowControl w:val="0"/>
        <w:rPr>
          <w:noProof w:val="0"/>
        </w:rPr>
      </w:pPr>
      <w:r w:rsidRPr="004C475C">
        <w:rPr>
          <w:noProof w:val="0"/>
        </w:rPr>
        <w:t>}</w:t>
      </w:r>
    </w:p>
    <w:p w14:paraId="7AF9AA05" w14:textId="77777777" w:rsidR="00C10EC3" w:rsidRPr="004C475C" w:rsidRDefault="00C10EC3" w:rsidP="00C10EC3">
      <w:pPr>
        <w:pStyle w:val="PL"/>
        <w:widowControl w:val="0"/>
        <w:rPr>
          <w:noProof w:val="0"/>
        </w:rPr>
      </w:pPr>
    </w:p>
    <w:p w14:paraId="56FC6DC9" w14:textId="77777777" w:rsidR="00C10EC3" w:rsidRPr="004C475C" w:rsidRDefault="00C10EC3" w:rsidP="00C10EC3">
      <w:pPr>
        <w:keepNext/>
        <w:keepLines/>
        <w:widowControl w:val="0"/>
        <w:rPr>
          <w:b/>
        </w:rPr>
      </w:pPr>
      <w:r w:rsidRPr="004C475C">
        <w:rPr>
          <w:b/>
        </w:rPr>
        <w:t>Methods:</w:t>
      </w:r>
    </w:p>
    <w:p w14:paraId="2D0CAE7C" w14:textId="77777777" w:rsidR="00C10EC3" w:rsidRPr="004C475C" w:rsidRDefault="00C10EC3" w:rsidP="00C10EC3">
      <w:pPr>
        <w:pStyle w:val="B1"/>
        <w:widowControl w:val="0"/>
        <w:tabs>
          <w:tab w:val="num" w:pos="600"/>
          <w:tab w:val="left" w:pos="3100"/>
        </w:tabs>
        <w:ind w:left="3100" w:hanging="2816"/>
      </w:pPr>
      <w:r w:rsidRPr="004C475C">
        <w:rPr>
          <w:rFonts w:ascii="Courier New" w:hAnsi="Courier New" w:cs="Courier New"/>
          <w:sz w:val="16"/>
          <w:szCs w:val="16"/>
        </w:rPr>
        <w:t>getPrimaryTemplate</w:t>
      </w:r>
      <w:r w:rsidRPr="004C475C">
        <w:rPr>
          <w:rFonts w:ascii="Courier New" w:hAnsi="Courier New"/>
        </w:rPr>
        <w:tab/>
      </w:r>
      <w:r w:rsidRPr="004C475C">
        <w:t>Returns the primary template.</w:t>
      </w:r>
    </w:p>
    <w:p w14:paraId="5A8E8531" w14:textId="77777777" w:rsidR="00C10EC3" w:rsidRPr="004C475C" w:rsidRDefault="00C10EC3" w:rsidP="00C10EC3">
      <w:pPr>
        <w:pStyle w:val="B1"/>
        <w:widowControl w:val="0"/>
        <w:tabs>
          <w:tab w:val="num" w:pos="600"/>
          <w:tab w:val="left" w:pos="3100"/>
        </w:tabs>
        <w:ind w:left="3100" w:hanging="2816"/>
      </w:pPr>
      <w:r w:rsidRPr="004C475C">
        <w:rPr>
          <w:rFonts w:ascii="Courier New" w:hAnsi="Courier New" w:cs="Courier New"/>
          <w:sz w:val="16"/>
          <w:szCs w:val="16"/>
        </w:rPr>
        <w:t>setPrimaryTemplate</w:t>
      </w:r>
      <w:r w:rsidRPr="004C475C">
        <w:rPr>
          <w:rFonts w:ascii="Courier New" w:hAnsi="Courier New" w:cs="Courier New"/>
          <w:sz w:val="16"/>
          <w:szCs w:val="16"/>
        </w:rPr>
        <w:tab/>
      </w:r>
      <w:r w:rsidRPr="004C475C">
        <w:t>Sets the primary template.</w:t>
      </w:r>
    </w:p>
    <w:p w14:paraId="289880D8" w14:textId="77777777" w:rsidR="00C10EC3" w:rsidRPr="004C475C" w:rsidRDefault="00C10EC3" w:rsidP="00C10EC3">
      <w:pPr>
        <w:pStyle w:val="B1"/>
        <w:widowControl w:val="0"/>
        <w:tabs>
          <w:tab w:val="num" w:pos="600"/>
          <w:tab w:val="left" w:pos="3100"/>
        </w:tabs>
        <w:ind w:left="3100" w:hanging="2816"/>
      </w:pPr>
      <w:r w:rsidRPr="004C475C">
        <w:rPr>
          <w:rFonts w:ascii="Courier New" w:hAnsi="Courier New" w:cs="Courier New"/>
          <w:sz w:val="16"/>
          <w:szCs w:val="16"/>
        </w:rPr>
        <w:t>getSecondaryTemplate</w:t>
      </w:r>
      <w:r w:rsidRPr="004C475C">
        <w:rPr>
          <w:rFonts w:ascii="Courier New" w:hAnsi="Courier New"/>
        </w:rPr>
        <w:tab/>
      </w:r>
      <w:r w:rsidRPr="004C475C">
        <w:t>Returns the secondary template.</w:t>
      </w:r>
    </w:p>
    <w:p w14:paraId="7D93A25A" w14:textId="77777777" w:rsidR="00C10EC3" w:rsidRPr="004C475C" w:rsidRDefault="00C10EC3" w:rsidP="00C10EC3">
      <w:pPr>
        <w:pStyle w:val="B1"/>
        <w:widowControl w:val="0"/>
        <w:tabs>
          <w:tab w:val="num" w:pos="600"/>
          <w:tab w:val="left" w:pos="3100"/>
        </w:tabs>
        <w:ind w:left="3100" w:hanging="2816"/>
      </w:pPr>
      <w:r w:rsidRPr="004C475C">
        <w:rPr>
          <w:rFonts w:ascii="Courier New" w:hAnsi="Courier New" w:cs="Courier New"/>
          <w:sz w:val="16"/>
          <w:szCs w:val="16"/>
        </w:rPr>
        <w:t>setSecondaryTemplate</w:t>
      </w:r>
      <w:r w:rsidRPr="004C475C">
        <w:rPr>
          <w:rFonts w:ascii="Courier New" w:hAnsi="Courier New" w:cs="Courier New"/>
          <w:sz w:val="16"/>
          <w:szCs w:val="16"/>
        </w:rPr>
        <w:tab/>
      </w:r>
      <w:r w:rsidRPr="004C475C">
        <w:t>Sets the secondary template.</w:t>
      </w:r>
    </w:p>
    <w:p w14:paraId="23C84644" w14:textId="77777777" w:rsidR="00C10EC3" w:rsidRPr="004C475C" w:rsidRDefault="00961442" w:rsidP="00390B75">
      <w:pPr>
        <w:keepNext/>
        <w:rPr>
          <w:rStyle w:val="Fett"/>
        </w:rPr>
      </w:pPr>
      <w:r w:rsidRPr="004C475C">
        <w:rPr>
          <w:rStyle w:val="Fett"/>
        </w:rPr>
        <w:t xml:space="preserve">Clause 8.3.5.8 </w:t>
      </w:r>
      <w:r w:rsidR="00C10EC3" w:rsidRPr="004C475C">
        <w:rPr>
          <w:rStyle w:val="Fett"/>
        </w:rPr>
        <w:t>Repetition</w:t>
      </w:r>
    </w:p>
    <w:p w14:paraId="553C6403" w14:textId="77777777" w:rsidR="00C10EC3" w:rsidRPr="004C475C" w:rsidRDefault="00C10EC3" w:rsidP="00C10EC3">
      <w:pPr>
        <w:keepNext/>
        <w:widowControl w:val="0"/>
      </w:pPr>
      <w:r w:rsidRPr="004C475C">
        <w:t>This clause is to be added.</w:t>
      </w:r>
    </w:p>
    <w:p w14:paraId="08D5A19B" w14:textId="77777777" w:rsidR="00C10EC3" w:rsidRPr="004C475C" w:rsidRDefault="00C10EC3" w:rsidP="00C10EC3">
      <w:pPr>
        <w:keepNext/>
        <w:widowControl w:val="0"/>
      </w:pPr>
      <w:r w:rsidRPr="004C475C">
        <w:rPr>
          <w:rFonts w:ascii="Courier New" w:hAnsi="Courier New"/>
          <w:b/>
        </w:rPr>
        <w:t>Repetition</w:t>
      </w:r>
      <w:r w:rsidRPr="004C475C">
        <w:t xml:space="preserve"> is mapped to the following interface:</w:t>
      </w:r>
    </w:p>
    <w:p w14:paraId="06A57AF9" w14:textId="77777777" w:rsidR="00C10EC3" w:rsidRPr="004C475C" w:rsidRDefault="00C10EC3" w:rsidP="00C10EC3">
      <w:pPr>
        <w:pStyle w:val="PL"/>
        <w:keepNext/>
        <w:widowControl w:val="0"/>
        <w:rPr>
          <w:noProof w:val="0"/>
        </w:rPr>
      </w:pPr>
      <w:r w:rsidRPr="004C475C">
        <w:rPr>
          <w:noProof w:val="0"/>
        </w:rPr>
        <w:t>// TCI IDL Repetition</w:t>
      </w:r>
    </w:p>
    <w:p w14:paraId="156B56C3" w14:textId="77777777" w:rsidR="00C10EC3" w:rsidRPr="004C475C" w:rsidRDefault="00C10EC3" w:rsidP="00C10EC3">
      <w:pPr>
        <w:pStyle w:val="PL"/>
        <w:widowControl w:val="0"/>
        <w:rPr>
          <w:noProof w:val="0"/>
        </w:rPr>
      </w:pPr>
      <w:r w:rsidRPr="004C475C">
        <w:rPr>
          <w:noProof w:val="0"/>
        </w:rPr>
        <w:t>package org.etsi.ttcn.tci;</w:t>
      </w:r>
    </w:p>
    <w:p w14:paraId="51EC2213" w14:textId="77777777" w:rsidR="00C10EC3" w:rsidRPr="004C475C" w:rsidRDefault="00C10EC3" w:rsidP="00C10EC3">
      <w:pPr>
        <w:pStyle w:val="PL"/>
        <w:widowControl w:val="0"/>
        <w:rPr>
          <w:noProof w:val="0"/>
        </w:rPr>
      </w:pPr>
      <w:r w:rsidRPr="004C475C">
        <w:rPr>
          <w:noProof w:val="0"/>
        </w:rPr>
        <w:t>public interface Repetition {</w:t>
      </w:r>
    </w:p>
    <w:p w14:paraId="6AE40552" w14:textId="77777777" w:rsidR="00C10EC3" w:rsidRPr="004C475C" w:rsidRDefault="00C10EC3" w:rsidP="00C10EC3">
      <w:pPr>
        <w:pStyle w:val="PL"/>
        <w:widowControl w:val="0"/>
        <w:rPr>
          <w:noProof w:val="0"/>
        </w:rPr>
      </w:pPr>
      <w:r w:rsidRPr="004C475C">
        <w:rPr>
          <w:noProof w:val="0"/>
        </w:rPr>
        <w:tab/>
        <w:t>public Value getRepeatedTemplate</w:t>
      </w:r>
      <w:r w:rsidRPr="004C475C">
        <w:rPr>
          <w:rFonts w:cs="Courier New"/>
          <w:noProof w:val="0"/>
          <w:szCs w:val="16"/>
        </w:rPr>
        <w:t xml:space="preserve"> ()</w:t>
      </w:r>
      <w:r w:rsidRPr="004C475C">
        <w:rPr>
          <w:noProof w:val="0"/>
        </w:rPr>
        <w:t>;</w:t>
      </w:r>
    </w:p>
    <w:p w14:paraId="48AD1380" w14:textId="77777777" w:rsidR="00C10EC3" w:rsidRPr="004C475C" w:rsidRDefault="00C10EC3" w:rsidP="00C10EC3">
      <w:pPr>
        <w:pStyle w:val="PL"/>
        <w:widowControl w:val="0"/>
        <w:rPr>
          <w:noProof w:val="0"/>
        </w:rPr>
      </w:pPr>
      <w:r w:rsidRPr="004C475C">
        <w:rPr>
          <w:noProof w:val="0"/>
        </w:rPr>
        <w:tab/>
        <w:t xml:space="preserve">public </w:t>
      </w:r>
      <w:r w:rsidRPr="004C475C">
        <w:rPr>
          <w:rFonts w:cs="Courier New"/>
          <w:noProof w:val="0"/>
          <w:szCs w:val="16"/>
        </w:rPr>
        <w:t>void</w:t>
      </w:r>
      <w:r w:rsidRPr="004C475C">
        <w:rPr>
          <w:noProof w:val="0"/>
        </w:rPr>
        <w:t xml:space="preserve"> </w:t>
      </w:r>
      <w:r w:rsidRPr="004C475C">
        <w:rPr>
          <w:rFonts w:cs="Courier New"/>
          <w:noProof w:val="0"/>
          <w:szCs w:val="16"/>
        </w:rPr>
        <w:t>setRepeatedTemplate</w:t>
      </w:r>
      <w:r w:rsidRPr="004C475C">
        <w:rPr>
          <w:noProof w:val="0"/>
        </w:rPr>
        <w:t xml:space="preserve"> (Value primaryTemplate);</w:t>
      </w:r>
    </w:p>
    <w:p w14:paraId="32D1E0F4" w14:textId="77777777" w:rsidR="00C10EC3" w:rsidRPr="004C475C" w:rsidRDefault="00C10EC3" w:rsidP="00C10EC3">
      <w:pPr>
        <w:pStyle w:val="PL"/>
        <w:widowControl w:val="0"/>
        <w:rPr>
          <w:noProof w:val="0"/>
        </w:rPr>
      </w:pPr>
      <w:r w:rsidRPr="004C475C">
        <w:rPr>
          <w:noProof w:val="0"/>
        </w:rPr>
        <w:tab/>
        <w:t>public LengthRestriction getRepetitionCount</w:t>
      </w:r>
      <w:r w:rsidRPr="004C475C">
        <w:rPr>
          <w:rFonts w:cs="Courier New"/>
          <w:noProof w:val="0"/>
          <w:szCs w:val="16"/>
        </w:rPr>
        <w:t xml:space="preserve"> ()</w:t>
      </w:r>
      <w:r w:rsidRPr="004C475C">
        <w:rPr>
          <w:noProof w:val="0"/>
        </w:rPr>
        <w:t>;</w:t>
      </w:r>
    </w:p>
    <w:p w14:paraId="38AFC71C" w14:textId="77777777" w:rsidR="00C10EC3" w:rsidRPr="004C475C" w:rsidRDefault="00C10EC3" w:rsidP="00C10EC3">
      <w:pPr>
        <w:pStyle w:val="PL"/>
        <w:widowControl w:val="0"/>
        <w:rPr>
          <w:noProof w:val="0"/>
        </w:rPr>
      </w:pPr>
      <w:r w:rsidRPr="004C475C">
        <w:rPr>
          <w:noProof w:val="0"/>
        </w:rPr>
        <w:tab/>
        <w:t xml:space="preserve">public </w:t>
      </w:r>
      <w:r w:rsidRPr="004C475C">
        <w:rPr>
          <w:rFonts w:cs="Courier New"/>
          <w:noProof w:val="0"/>
          <w:szCs w:val="16"/>
        </w:rPr>
        <w:t>void</w:t>
      </w:r>
      <w:r w:rsidRPr="004C475C">
        <w:rPr>
          <w:noProof w:val="0"/>
        </w:rPr>
        <w:t xml:space="preserve"> </w:t>
      </w:r>
      <w:r w:rsidRPr="004C475C">
        <w:rPr>
          <w:rFonts w:cs="Courier New"/>
          <w:noProof w:val="0"/>
          <w:szCs w:val="16"/>
        </w:rPr>
        <w:t>setRepetitionCount</w:t>
      </w:r>
      <w:r w:rsidRPr="004C475C">
        <w:rPr>
          <w:noProof w:val="0"/>
        </w:rPr>
        <w:t xml:space="preserve"> (LengthRestriction repetitionCount);</w:t>
      </w:r>
    </w:p>
    <w:p w14:paraId="4A76482D" w14:textId="77777777" w:rsidR="00C10EC3" w:rsidRPr="004C475C" w:rsidRDefault="00C10EC3" w:rsidP="00C10EC3">
      <w:pPr>
        <w:pStyle w:val="PL"/>
        <w:widowControl w:val="0"/>
        <w:rPr>
          <w:noProof w:val="0"/>
        </w:rPr>
      </w:pPr>
      <w:r w:rsidRPr="004C475C">
        <w:rPr>
          <w:noProof w:val="0"/>
        </w:rPr>
        <w:t>}</w:t>
      </w:r>
    </w:p>
    <w:p w14:paraId="36BBB95E" w14:textId="77777777" w:rsidR="00C10EC3" w:rsidRPr="004C475C" w:rsidRDefault="00C10EC3" w:rsidP="00C10EC3">
      <w:pPr>
        <w:pStyle w:val="PL"/>
        <w:widowControl w:val="0"/>
        <w:rPr>
          <w:noProof w:val="0"/>
        </w:rPr>
      </w:pPr>
    </w:p>
    <w:p w14:paraId="5AC32EE0" w14:textId="77777777" w:rsidR="00C10EC3" w:rsidRPr="004C475C" w:rsidRDefault="00C10EC3" w:rsidP="00C10EC3">
      <w:pPr>
        <w:keepNext/>
        <w:keepLines/>
        <w:widowControl w:val="0"/>
        <w:rPr>
          <w:b/>
        </w:rPr>
      </w:pPr>
      <w:r w:rsidRPr="004C475C">
        <w:rPr>
          <w:b/>
        </w:rPr>
        <w:t>Methods:</w:t>
      </w:r>
    </w:p>
    <w:p w14:paraId="0CEA3E84" w14:textId="77777777" w:rsidR="00C10EC3" w:rsidRPr="004C475C" w:rsidRDefault="00C10EC3" w:rsidP="00C10EC3">
      <w:pPr>
        <w:pStyle w:val="B1"/>
        <w:widowControl w:val="0"/>
        <w:tabs>
          <w:tab w:val="num" w:pos="600"/>
          <w:tab w:val="left" w:pos="3100"/>
        </w:tabs>
        <w:ind w:left="3100" w:hanging="2816"/>
      </w:pPr>
      <w:r w:rsidRPr="004C475C">
        <w:rPr>
          <w:rFonts w:ascii="Courier New" w:hAnsi="Courier New" w:cs="Courier New"/>
          <w:sz w:val="16"/>
          <w:szCs w:val="16"/>
        </w:rPr>
        <w:t>getRepeatedTemplate</w:t>
      </w:r>
      <w:r w:rsidRPr="004C475C">
        <w:rPr>
          <w:rFonts w:ascii="Courier New" w:hAnsi="Courier New"/>
        </w:rPr>
        <w:tab/>
      </w:r>
      <w:r w:rsidRPr="004C475C">
        <w:t>Returns the repeated template.</w:t>
      </w:r>
    </w:p>
    <w:p w14:paraId="116CFA17" w14:textId="77777777" w:rsidR="00C10EC3" w:rsidRPr="004C475C" w:rsidRDefault="00C10EC3" w:rsidP="00C10EC3">
      <w:pPr>
        <w:pStyle w:val="B1"/>
        <w:widowControl w:val="0"/>
        <w:tabs>
          <w:tab w:val="num" w:pos="600"/>
          <w:tab w:val="left" w:pos="3100"/>
        </w:tabs>
        <w:ind w:left="3100" w:hanging="2816"/>
      </w:pPr>
      <w:r w:rsidRPr="004C475C">
        <w:rPr>
          <w:rFonts w:ascii="Courier New" w:hAnsi="Courier New" w:cs="Courier New"/>
          <w:sz w:val="16"/>
          <w:szCs w:val="16"/>
        </w:rPr>
        <w:t>setRepeatedTemplate</w:t>
      </w:r>
      <w:r w:rsidRPr="004C475C">
        <w:rPr>
          <w:rFonts w:ascii="Courier New" w:hAnsi="Courier New" w:cs="Courier New"/>
          <w:sz w:val="16"/>
          <w:szCs w:val="16"/>
        </w:rPr>
        <w:tab/>
      </w:r>
      <w:r w:rsidRPr="004C475C">
        <w:t>Sets the repeated template.</w:t>
      </w:r>
    </w:p>
    <w:p w14:paraId="1CC2F74F" w14:textId="77777777" w:rsidR="00C10EC3" w:rsidRPr="004C475C" w:rsidRDefault="00C10EC3" w:rsidP="00C10EC3">
      <w:pPr>
        <w:pStyle w:val="B1"/>
        <w:widowControl w:val="0"/>
        <w:tabs>
          <w:tab w:val="num" w:pos="600"/>
          <w:tab w:val="left" w:pos="3100"/>
        </w:tabs>
        <w:ind w:left="3100" w:hanging="2816"/>
      </w:pPr>
      <w:r w:rsidRPr="004C475C">
        <w:rPr>
          <w:rFonts w:ascii="Courier New" w:hAnsi="Courier New" w:cs="Courier New"/>
          <w:sz w:val="16"/>
          <w:szCs w:val="16"/>
        </w:rPr>
        <w:t>getRepetitionCount</w:t>
      </w:r>
      <w:r w:rsidRPr="004C475C">
        <w:rPr>
          <w:rFonts w:ascii="Courier New" w:hAnsi="Courier New"/>
        </w:rPr>
        <w:tab/>
      </w:r>
      <w:r w:rsidRPr="004C475C">
        <w:t>Returns the repetition count.</w:t>
      </w:r>
    </w:p>
    <w:p w14:paraId="7E9658F4" w14:textId="77777777" w:rsidR="00C10EC3" w:rsidRPr="004C475C" w:rsidRDefault="00C10EC3" w:rsidP="00C10EC3">
      <w:pPr>
        <w:pStyle w:val="B1"/>
        <w:widowControl w:val="0"/>
        <w:tabs>
          <w:tab w:val="num" w:pos="600"/>
          <w:tab w:val="left" w:pos="3100"/>
        </w:tabs>
        <w:ind w:left="3100" w:hanging="2816"/>
      </w:pPr>
      <w:r w:rsidRPr="004C475C">
        <w:rPr>
          <w:rFonts w:ascii="Courier New" w:hAnsi="Courier New" w:cs="Courier New"/>
          <w:sz w:val="16"/>
          <w:szCs w:val="16"/>
        </w:rPr>
        <w:lastRenderedPageBreak/>
        <w:t>setRepetitionCount</w:t>
      </w:r>
      <w:r w:rsidRPr="004C475C">
        <w:rPr>
          <w:rFonts w:ascii="Courier New" w:hAnsi="Courier New" w:cs="Courier New"/>
          <w:sz w:val="16"/>
          <w:szCs w:val="16"/>
        </w:rPr>
        <w:tab/>
      </w:r>
      <w:r w:rsidRPr="004C475C">
        <w:t>Sets the repetition count.</w:t>
      </w:r>
    </w:p>
    <w:p w14:paraId="68DF7EE0" w14:textId="37986CBD" w:rsidR="00C10EC3" w:rsidRPr="004C475C" w:rsidRDefault="00C10EC3" w:rsidP="00C10EC3">
      <w:pPr>
        <w:pStyle w:val="berschrift2"/>
      </w:pPr>
      <w:bookmarkStart w:id="113" w:name="_Toc39486380"/>
      <w:r w:rsidRPr="004C475C">
        <w:t>6.6</w:t>
      </w:r>
      <w:r w:rsidRPr="004C475C">
        <w:tab/>
        <w:t>Extensions to clause 9 of ETSI ES 201 873-6</w:t>
      </w:r>
      <w:r w:rsidR="00600E73" w:rsidRPr="004C475C">
        <w:t>,</w:t>
      </w:r>
      <w:r w:rsidR="00C57487" w:rsidRPr="004C475C">
        <w:t xml:space="preserve"> </w:t>
      </w:r>
      <w:r w:rsidRPr="004C475C">
        <w:t>ANSI C language mapping</w:t>
      </w:r>
      <w:bookmarkEnd w:id="113"/>
    </w:p>
    <w:p w14:paraId="6113497D" w14:textId="758889A4" w:rsidR="00C10EC3" w:rsidRPr="004C475C" w:rsidRDefault="00C10EC3" w:rsidP="00C10EC3">
      <w:pPr>
        <w:rPr>
          <w:b/>
        </w:rPr>
      </w:pPr>
      <w:r w:rsidRPr="004C475C">
        <w:rPr>
          <w:b/>
        </w:rPr>
        <w:t xml:space="preserve">Clause 9.2 </w:t>
      </w:r>
      <w:r w:rsidR="00DC7564" w:rsidRPr="004C475C">
        <w:rPr>
          <w:b/>
        </w:rPr>
        <w:t>Value interfaces</w:t>
      </w:r>
    </w:p>
    <w:p w14:paraId="3BF732C0" w14:textId="77777777" w:rsidR="00C10EC3" w:rsidRPr="004C475C" w:rsidRDefault="003C7190" w:rsidP="00C10EC3">
      <w:r w:rsidRPr="004C475C">
        <w:t>T</w:t>
      </w:r>
      <w:r w:rsidR="00C10EC3" w:rsidRPr="004C475C">
        <w:t>able 5 is to be extended.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3221"/>
        <w:gridCol w:w="4801"/>
        <w:gridCol w:w="1607"/>
      </w:tblGrid>
      <w:tr w:rsidR="00C10EC3" w:rsidRPr="004C475C" w14:paraId="6013969C" w14:textId="77777777" w:rsidTr="00DC7564">
        <w:trPr>
          <w:cantSplit/>
          <w:tblHeader/>
          <w:jc w:val="center"/>
        </w:trPr>
        <w:tc>
          <w:tcPr>
            <w:tcW w:w="3222" w:type="dxa"/>
            <w:vAlign w:val="center"/>
          </w:tcPr>
          <w:p w14:paraId="1562D0A3" w14:textId="77777777" w:rsidR="00C10EC3" w:rsidRPr="004C475C" w:rsidRDefault="00C10EC3" w:rsidP="00C10EC3">
            <w:pPr>
              <w:pStyle w:val="TAH"/>
              <w:keepLines w:val="0"/>
              <w:widowControl w:val="0"/>
              <w:rPr>
                <w:szCs w:val="18"/>
              </w:rPr>
            </w:pPr>
            <w:r w:rsidRPr="004C475C">
              <w:rPr>
                <w:szCs w:val="18"/>
              </w:rPr>
              <w:t>TCI IDL Interface</w:t>
            </w:r>
          </w:p>
        </w:tc>
        <w:tc>
          <w:tcPr>
            <w:tcW w:w="4800" w:type="dxa"/>
            <w:vAlign w:val="center"/>
          </w:tcPr>
          <w:p w14:paraId="0AEAAB60" w14:textId="77777777" w:rsidR="00C10EC3" w:rsidRPr="004C475C" w:rsidRDefault="00C10EC3" w:rsidP="00C10EC3">
            <w:pPr>
              <w:pStyle w:val="TAH"/>
              <w:keepLines w:val="0"/>
              <w:widowControl w:val="0"/>
              <w:rPr>
                <w:szCs w:val="18"/>
              </w:rPr>
            </w:pPr>
            <w:r w:rsidRPr="004C475C">
              <w:rPr>
                <w:szCs w:val="18"/>
              </w:rPr>
              <w:t>ANSI C representation</w:t>
            </w:r>
          </w:p>
        </w:tc>
        <w:tc>
          <w:tcPr>
            <w:tcW w:w="1607" w:type="dxa"/>
            <w:vAlign w:val="center"/>
          </w:tcPr>
          <w:p w14:paraId="67BD3127" w14:textId="77777777" w:rsidR="00C10EC3" w:rsidRPr="004C475C" w:rsidRDefault="00C10EC3" w:rsidP="00C10EC3">
            <w:pPr>
              <w:pStyle w:val="TAH"/>
              <w:keepLines w:val="0"/>
              <w:widowControl w:val="0"/>
              <w:rPr>
                <w:szCs w:val="18"/>
              </w:rPr>
            </w:pPr>
            <w:r w:rsidRPr="004C475C">
              <w:rPr>
                <w:szCs w:val="18"/>
              </w:rPr>
              <w:t>Notes and comments</w:t>
            </w:r>
          </w:p>
        </w:tc>
      </w:tr>
      <w:tr w:rsidR="00C10EC3" w:rsidRPr="004C475C" w14:paraId="2181CE91" w14:textId="77777777" w:rsidTr="00DC7564">
        <w:trPr>
          <w:cantSplit/>
          <w:tblHeader/>
          <w:jc w:val="center"/>
        </w:trPr>
        <w:tc>
          <w:tcPr>
            <w:tcW w:w="3222" w:type="dxa"/>
            <w:vAlign w:val="center"/>
          </w:tcPr>
          <w:p w14:paraId="6A85B8A9" w14:textId="77777777" w:rsidR="00C10EC3" w:rsidRPr="004C475C" w:rsidRDefault="00C10EC3" w:rsidP="00B0345C">
            <w:pPr>
              <w:pStyle w:val="TAH"/>
              <w:keepLines w:val="0"/>
              <w:widowControl w:val="0"/>
              <w:jc w:val="left"/>
              <w:rPr>
                <w:b w:val="0"/>
                <w:szCs w:val="18"/>
              </w:rPr>
            </w:pPr>
            <w:r w:rsidRPr="004C475C">
              <w:rPr>
                <w:b w:val="0"/>
                <w:szCs w:val="18"/>
              </w:rPr>
              <w:t>:</w:t>
            </w:r>
          </w:p>
        </w:tc>
        <w:tc>
          <w:tcPr>
            <w:tcW w:w="4800" w:type="dxa"/>
            <w:vAlign w:val="center"/>
          </w:tcPr>
          <w:p w14:paraId="270A0B01" w14:textId="77777777" w:rsidR="00C10EC3" w:rsidRPr="004C475C" w:rsidRDefault="00C10EC3" w:rsidP="00C10EC3">
            <w:pPr>
              <w:pStyle w:val="TAH"/>
              <w:keepLines w:val="0"/>
              <w:widowControl w:val="0"/>
              <w:rPr>
                <w:b w:val="0"/>
                <w:szCs w:val="18"/>
              </w:rPr>
            </w:pPr>
          </w:p>
        </w:tc>
        <w:tc>
          <w:tcPr>
            <w:tcW w:w="1607" w:type="dxa"/>
            <w:vAlign w:val="center"/>
          </w:tcPr>
          <w:p w14:paraId="4754F683" w14:textId="77777777" w:rsidR="00C10EC3" w:rsidRPr="004C475C" w:rsidRDefault="00C10EC3" w:rsidP="00C10EC3">
            <w:pPr>
              <w:pStyle w:val="TAH"/>
              <w:keepLines w:val="0"/>
              <w:widowControl w:val="0"/>
              <w:rPr>
                <w:b w:val="0"/>
                <w:szCs w:val="18"/>
              </w:rPr>
            </w:pPr>
          </w:p>
        </w:tc>
      </w:tr>
      <w:tr w:rsidR="00DC7564" w:rsidRPr="004C475C" w14:paraId="43A9F3E6" w14:textId="77777777" w:rsidTr="00DC7564">
        <w:trPr>
          <w:cantSplit/>
          <w:tblHeader/>
          <w:jc w:val="center"/>
        </w:trPr>
        <w:tc>
          <w:tcPr>
            <w:tcW w:w="9629" w:type="dxa"/>
            <w:gridSpan w:val="3"/>
            <w:vAlign w:val="center"/>
          </w:tcPr>
          <w:p w14:paraId="437A3E04" w14:textId="77777777" w:rsidR="00DC7564" w:rsidRPr="004C475C" w:rsidRDefault="00DC7564" w:rsidP="00EE22CF">
            <w:pPr>
              <w:pStyle w:val="TAH"/>
              <w:keepLines w:val="0"/>
              <w:widowControl w:val="0"/>
              <w:rPr>
                <w:b w:val="0"/>
                <w:szCs w:val="18"/>
              </w:rPr>
            </w:pPr>
            <w:r w:rsidRPr="004C475C">
              <w:rPr>
                <w:szCs w:val="18"/>
              </w:rPr>
              <w:t>Value</w:t>
            </w:r>
          </w:p>
        </w:tc>
      </w:tr>
      <w:tr w:rsidR="00DC7564" w:rsidRPr="004C475C" w14:paraId="3B096F5C" w14:textId="77777777" w:rsidTr="00DC7564">
        <w:trPr>
          <w:cantSplit/>
          <w:tblHeader/>
          <w:jc w:val="center"/>
        </w:trPr>
        <w:tc>
          <w:tcPr>
            <w:tcW w:w="3220" w:type="dxa"/>
            <w:vAlign w:val="center"/>
          </w:tcPr>
          <w:p w14:paraId="69FE8D3A" w14:textId="77777777" w:rsidR="00DC7564" w:rsidRPr="004C475C" w:rsidRDefault="00DC7564" w:rsidP="00EE22CF">
            <w:pPr>
              <w:pStyle w:val="TAH"/>
              <w:keepLines w:val="0"/>
              <w:widowControl w:val="0"/>
              <w:jc w:val="left"/>
              <w:rPr>
                <w:b w:val="0"/>
                <w:szCs w:val="18"/>
              </w:rPr>
            </w:pPr>
            <w:r w:rsidRPr="004C475C">
              <w:rPr>
                <w:b w:val="0"/>
                <w:szCs w:val="18"/>
              </w:rPr>
              <w:t>Mutation getMutation ()</w:t>
            </w:r>
          </w:p>
        </w:tc>
        <w:tc>
          <w:tcPr>
            <w:tcW w:w="4802" w:type="dxa"/>
          </w:tcPr>
          <w:p w14:paraId="657CDFA1" w14:textId="77777777" w:rsidR="00DC7564" w:rsidRPr="004C475C" w:rsidRDefault="00DC7564" w:rsidP="00EE22CF">
            <w:pPr>
              <w:pStyle w:val="TAH"/>
              <w:keepLines w:val="0"/>
              <w:widowControl w:val="0"/>
              <w:jc w:val="left"/>
              <w:rPr>
                <w:rFonts w:ascii="Courier New" w:hAnsi="Courier New" w:cs="Courier New"/>
                <w:b w:val="0"/>
                <w:sz w:val="16"/>
                <w:szCs w:val="16"/>
              </w:rPr>
            </w:pPr>
            <w:r w:rsidRPr="004C475C">
              <w:rPr>
                <w:rFonts w:ascii="Courier New" w:hAnsi="Courier New" w:cs="Courier New"/>
                <w:b w:val="0"/>
                <w:sz w:val="16"/>
                <w:szCs w:val="16"/>
                <w:lang w:eastAsia="de-DE"/>
              </w:rPr>
              <w:t>Boolean tciIsMutationDefined (Value inst)</w:t>
            </w:r>
          </w:p>
        </w:tc>
        <w:tc>
          <w:tcPr>
            <w:tcW w:w="1607" w:type="dxa"/>
            <w:vAlign w:val="center"/>
          </w:tcPr>
          <w:p w14:paraId="029C2378" w14:textId="77777777" w:rsidR="00DC7564" w:rsidRPr="004C475C" w:rsidRDefault="00DC7564" w:rsidP="00EE22CF">
            <w:pPr>
              <w:pStyle w:val="TAH"/>
              <w:keepLines w:val="0"/>
              <w:widowControl w:val="0"/>
              <w:rPr>
                <w:b w:val="0"/>
                <w:szCs w:val="18"/>
              </w:rPr>
            </w:pPr>
          </w:p>
        </w:tc>
      </w:tr>
      <w:tr w:rsidR="00DC7564" w:rsidRPr="004C475C" w14:paraId="0AAB2F96" w14:textId="77777777" w:rsidTr="00DC7564">
        <w:trPr>
          <w:cantSplit/>
          <w:tblHeader/>
          <w:jc w:val="center"/>
        </w:trPr>
        <w:tc>
          <w:tcPr>
            <w:tcW w:w="3220" w:type="dxa"/>
            <w:vAlign w:val="center"/>
          </w:tcPr>
          <w:p w14:paraId="7402022D" w14:textId="77777777" w:rsidR="00DC7564" w:rsidRPr="004C475C" w:rsidRDefault="00DC7564" w:rsidP="00EE22CF">
            <w:pPr>
              <w:pStyle w:val="TAH"/>
              <w:keepLines w:val="0"/>
              <w:widowControl w:val="0"/>
              <w:jc w:val="left"/>
              <w:rPr>
                <w:b w:val="0"/>
                <w:szCs w:val="18"/>
              </w:rPr>
            </w:pPr>
            <w:r w:rsidRPr="004C475C">
              <w:rPr>
                <w:b w:val="0"/>
                <w:szCs w:val="18"/>
              </w:rPr>
              <w:t xml:space="preserve">TBoolean </w:t>
            </w:r>
            <w:r w:rsidRPr="004C475C">
              <w:rPr>
                <w:b w:val="0"/>
                <w:szCs w:val="18"/>
              </w:rPr>
              <w:br/>
              <w:t>Mutation.isMessageNeeded ()</w:t>
            </w:r>
          </w:p>
        </w:tc>
        <w:tc>
          <w:tcPr>
            <w:tcW w:w="4802" w:type="dxa"/>
          </w:tcPr>
          <w:p w14:paraId="0C1A5C75" w14:textId="77777777" w:rsidR="00DC7564" w:rsidRPr="004C475C" w:rsidRDefault="00DC7564" w:rsidP="00EE22CF">
            <w:pPr>
              <w:pStyle w:val="TAH"/>
              <w:keepLines w:val="0"/>
              <w:widowControl w:val="0"/>
              <w:jc w:val="left"/>
              <w:rPr>
                <w:rFonts w:ascii="Courier New" w:hAnsi="Courier New" w:cs="Courier New"/>
                <w:b w:val="0"/>
                <w:sz w:val="16"/>
                <w:szCs w:val="16"/>
              </w:rPr>
            </w:pPr>
            <w:r w:rsidRPr="004C475C">
              <w:rPr>
                <w:rFonts w:ascii="Courier New" w:hAnsi="Courier New" w:cs="Courier New"/>
                <w:b w:val="0"/>
                <w:sz w:val="16"/>
                <w:szCs w:val="16"/>
                <w:lang w:eastAsia="de-DE"/>
              </w:rPr>
              <w:t>Boolean tciIsMessageNeededForMutation (Value inst)</w:t>
            </w:r>
          </w:p>
        </w:tc>
        <w:tc>
          <w:tcPr>
            <w:tcW w:w="1607" w:type="dxa"/>
            <w:vAlign w:val="center"/>
          </w:tcPr>
          <w:p w14:paraId="6A599B64" w14:textId="77777777" w:rsidR="00DC7564" w:rsidRPr="004C475C" w:rsidRDefault="00DC7564" w:rsidP="00EE22CF">
            <w:pPr>
              <w:pStyle w:val="TAH"/>
              <w:keepLines w:val="0"/>
              <w:widowControl w:val="0"/>
              <w:rPr>
                <w:b w:val="0"/>
                <w:szCs w:val="18"/>
              </w:rPr>
            </w:pPr>
          </w:p>
        </w:tc>
      </w:tr>
      <w:tr w:rsidR="00DC7564" w:rsidRPr="004C475C" w14:paraId="0E36E419" w14:textId="77777777" w:rsidTr="00DC7564">
        <w:trPr>
          <w:cantSplit/>
          <w:tblHeader/>
          <w:jc w:val="center"/>
        </w:trPr>
        <w:tc>
          <w:tcPr>
            <w:tcW w:w="3220" w:type="dxa"/>
            <w:vAlign w:val="center"/>
          </w:tcPr>
          <w:p w14:paraId="644D4251" w14:textId="77777777" w:rsidR="00DC7564" w:rsidRPr="004C475C" w:rsidRDefault="00DC7564" w:rsidP="00EE22CF">
            <w:pPr>
              <w:pStyle w:val="TAH"/>
              <w:keepLines w:val="0"/>
              <w:widowControl w:val="0"/>
              <w:jc w:val="left"/>
              <w:rPr>
                <w:b w:val="0"/>
                <w:szCs w:val="18"/>
              </w:rPr>
            </w:pPr>
            <w:r w:rsidRPr="004C475C">
              <w:rPr>
                <w:b w:val="0"/>
                <w:szCs w:val="18"/>
              </w:rPr>
              <w:t>TriMessage Mutation.mutate (TriMessage subMessage)</w:t>
            </w:r>
          </w:p>
        </w:tc>
        <w:tc>
          <w:tcPr>
            <w:tcW w:w="4802" w:type="dxa"/>
          </w:tcPr>
          <w:p w14:paraId="02F5F971" w14:textId="77777777" w:rsidR="00DC7564" w:rsidRPr="004C475C" w:rsidRDefault="00DC7564" w:rsidP="00EE22CF">
            <w:pPr>
              <w:pStyle w:val="TAH"/>
              <w:keepLines w:val="0"/>
              <w:widowControl w:val="0"/>
              <w:jc w:val="left"/>
              <w:rPr>
                <w:rFonts w:ascii="Courier New" w:hAnsi="Courier New" w:cs="Courier New"/>
                <w:b w:val="0"/>
                <w:sz w:val="16"/>
                <w:szCs w:val="16"/>
                <w:lang w:eastAsia="de-DE"/>
              </w:rPr>
            </w:pPr>
            <w:r w:rsidRPr="004C475C">
              <w:rPr>
                <w:rFonts w:ascii="Courier New" w:hAnsi="Courier New" w:cs="Courier New"/>
                <w:b w:val="0"/>
                <w:sz w:val="16"/>
                <w:szCs w:val="16"/>
                <w:lang w:eastAsia="de-DE"/>
              </w:rPr>
              <w:t xml:space="preserve">TriMessage tciMutate (Value inst, TriMessage * subMessage) </w:t>
            </w:r>
          </w:p>
        </w:tc>
        <w:tc>
          <w:tcPr>
            <w:tcW w:w="1607" w:type="dxa"/>
            <w:vAlign w:val="center"/>
          </w:tcPr>
          <w:p w14:paraId="316F19A0" w14:textId="77777777" w:rsidR="00DC7564" w:rsidRPr="004C475C" w:rsidRDefault="00DC7564" w:rsidP="00EE22CF">
            <w:pPr>
              <w:pStyle w:val="TAH"/>
              <w:keepLines w:val="0"/>
              <w:widowControl w:val="0"/>
              <w:rPr>
                <w:b w:val="0"/>
                <w:szCs w:val="18"/>
              </w:rPr>
            </w:pPr>
          </w:p>
        </w:tc>
      </w:tr>
      <w:tr w:rsidR="00C10EC3" w:rsidRPr="004C475C" w14:paraId="6B7E8018" w14:textId="77777777" w:rsidTr="00DC7564">
        <w:trPr>
          <w:cantSplit/>
          <w:jc w:val="center"/>
        </w:trPr>
        <w:tc>
          <w:tcPr>
            <w:tcW w:w="9629" w:type="dxa"/>
            <w:gridSpan w:val="3"/>
          </w:tcPr>
          <w:p w14:paraId="0BDE5563" w14:textId="77777777" w:rsidR="00C10EC3" w:rsidRPr="004C475C" w:rsidRDefault="00C10EC3" w:rsidP="00C10EC3">
            <w:pPr>
              <w:pStyle w:val="TAH"/>
              <w:keepLines w:val="0"/>
              <w:widowControl w:val="0"/>
              <w:tabs>
                <w:tab w:val="left" w:pos="2392"/>
                <w:tab w:val="center" w:pos="4701"/>
              </w:tabs>
              <w:rPr>
                <w:szCs w:val="18"/>
              </w:rPr>
            </w:pPr>
            <w:r w:rsidRPr="004C475C">
              <w:rPr>
                <w:szCs w:val="18"/>
              </w:rPr>
              <w:t>DynamicMatch</w:t>
            </w:r>
          </w:p>
        </w:tc>
      </w:tr>
      <w:tr w:rsidR="00C10EC3" w:rsidRPr="004C475C" w14:paraId="47D9175A" w14:textId="77777777" w:rsidTr="00DC7564">
        <w:trPr>
          <w:cantSplit/>
          <w:jc w:val="center"/>
        </w:trPr>
        <w:tc>
          <w:tcPr>
            <w:tcW w:w="3222" w:type="dxa"/>
          </w:tcPr>
          <w:p w14:paraId="6F04FD58" w14:textId="77777777" w:rsidR="00C10EC3" w:rsidRPr="004C475C" w:rsidRDefault="00C10EC3" w:rsidP="00C10EC3">
            <w:pPr>
              <w:pStyle w:val="TAC"/>
              <w:keepLines w:val="0"/>
              <w:widowControl w:val="0"/>
              <w:jc w:val="left"/>
              <w:rPr>
                <w:szCs w:val="18"/>
              </w:rPr>
            </w:pPr>
            <w:r w:rsidRPr="004C475C">
              <w:rPr>
                <w:szCs w:val="18"/>
              </w:rPr>
              <w:t>TBoolean isFunctionBased ()</w:t>
            </w:r>
          </w:p>
        </w:tc>
        <w:tc>
          <w:tcPr>
            <w:tcW w:w="4800" w:type="dxa"/>
          </w:tcPr>
          <w:p w14:paraId="2D781713" w14:textId="77777777" w:rsidR="00C10EC3" w:rsidRPr="004C475C" w:rsidRDefault="00C10EC3" w:rsidP="00C10EC3">
            <w:pPr>
              <w:pStyle w:val="PL"/>
              <w:keepNext/>
              <w:widowControl w:val="0"/>
              <w:rPr>
                <w:noProof w:val="0"/>
                <w:lang w:eastAsia="de-DE"/>
              </w:rPr>
            </w:pPr>
            <w:r w:rsidRPr="004C475C">
              <w:rPr>
                <w:noProof w:val="0"/>
                <w:lang w:eastAsia="de-DE"/>
              </w:rPr>
              <w:t>Boolean tciIsMatchFunctionBased (Value inst)</w:t>
            </w:r>
          </w:p>
        </w:tc>
        <w:tc>
          <w:tcPr>
            <w:tcW w:w="1607" w:type="dxa"/>
          </w:tcPr>
          <w:p w14:paraId="731A0259" w14:textId="77777777" w:rsidR="00C10EC3" w:rsidRPr="004C475C" w:rsidRDefault="00C10EC3" w:rsidP="00C10EC3">
            <w:pPr>
              <w:pStyle w:val="TAC"/>
              <w:keepLines w:val="0"/>
              <w:widowControl w:val="0"/>
              <w:jc w:val="left"/>
              <w:rPr>
                <w:szCs w:val="18"/>
              </w:rPr>
            </w:pPr>
          </w:p>
        </w:tc>
      </w:tr>
      <w:tr w:rsidR="00C10EC3" w:rsidRPr="004C475C" w14:paraId="2D9CDC46" w14:textId="77777777" w:rsidTr="00DC7564">
        <w:trPr>
          <w:cantSplit/>
          <w:jc w:val="center"/>
        </w:trPr>
        <w:tc>
          <w:tcPr>
            <w:tcW w:w="3222" w:type="dxa"/>
          </w:tcPr>
          <w:p w14:paraId="6E61BDD2" w14:textId="77777777" w:rsidR="00C10EC3" w:rsidRPr="004C475C" w:rsidRDefault="00C10EC3" w:rsidP="00C10EC3">
            <w:pPr>
              <w:pStyle w:val="TAC"/>
              <w:keepNext w:val="0"/>
              <w:keepLines w:val="0"/>
              <w:widowControl w:val="0"/>
              <w:jc w:val="left"/>
              <w:rPr>
                <w:szCs w:val="18"/>
              </w:rPr>
            </w:pPr>
            <w:r w:rsidRPr="004C475C">
              <w:rPr>
                <w:szCs w:val="18"/>
              </w:rPr>
              <w:t>QualifiedName getMatchingFunction()</w:t>
            </w:r>
          </w:p>
        </w:tc>
        <w:tc>
          <w:tcPr>
            <w:tcW w:w="4800" w:type="dxa"/>
          </w:tcPr>
          <w:p w14:paraId="36BC113C" w14:textId="77777777" w:rsidR="00C10EC3" w:rsidRPr="004C475C" w:rsidRDefault="00C10EC3" w:rsidP="003C7190">
            <w:pPr>
              <w:pStyle w:val="PL"/>
              <w:widowControl w:val="0"/>
              <w:rPr>
                <w:noProof w:val="0"/>
                <w:lang w:eastAsia="de-DE"/>
              </w:rPr>
            </w:pPr>
            <w:r w:rsidRPr="004C475C">
              <w:rPr>
                <w:noProof w:val="0"/>
                <w:lang w:eastAsia="de-DE"/>
              </w:rPr>
              <w:t>QualifiedName * tciGetMatchingFunction</w:t>
            </w:r>
            <w:r w:rsidR="003C7190" w:rsidRPr="004C475C">
              <w:rPr>
                <w:noProof w:val="0"/>
                <w:lang w:eastAsia="de-DE"/>
              </w:rPr>
              <w:br/>
            </w:r>
            <w:r w:rsidRPr="004C475C">
              <w:rPr>
                <w:noProof w:val="0"/>
                <w:lang w:eastAsia="de-DE"/>
              </w:rPr>
              <w:t>(Value inst)</w:t>
            </w:r>
          </w:p>
        </w:tc>
        <w:tc>
          <w:tcPr>
            <w:tcW w:w="1607" w:type="dxa"/>
          </w:tcPr>
          <w:p w14:paraId="67EDECA8" w14:textId="77777777" w:rsidR="00C10EC3" w:rsidRPr="004C475C" w:rsidRDefault="00C10EC3" w:rsidP="00C10EC3">
            <w:pPr>
              <w:pStyle w:val="TAC"/>
              <w:keepNext w:val="0"/>
              <w:keepLines w:val="0"/>
              <w:widowControl w:val="0"/>
              <w:jc w:val="left"/>
              <w:rPr>
                <w:szCs w:val="18"/>
              </w:rPr>
            </w:pPr>
          </w:p>
        </w:tc>
      </w:tr>
      <w:tr w:rsidR="00C10EC3" w:rsidRPr="004C475C" w14:paraId="6A1451D8" w14:textId="77777777" w:rsidTr="00DC7564">
        <w:trPr>
          <w:cantSplit/>
          <w:jc w:val="center"/>
        </w:trPr>
        <w:tc>
          <w:tcPr>
            <w:tcW w:w="3222" w:type="dxa"/>
          </w:tcPr>
          <w:p w14:paraId="75BB2AD7" w14:textId="2DCFE02A" w:rsidR="00C10EC3" w:rsidRPr="004C475C" w:rsidRDefault="00600E73" w:rsidP="00C10EC3">
            <w:pPr>
              <w:pStyle w:val="TAC"/>
              <w:keepNext w:val="0"/>
              <w:keepLines w:val="0"/>
              <w:widowControl w:val="0"/>
              <w:jc w:val="left"/>
              <w:rPr>
                <w:szCs w:val="18"/>
              </w:rPr>
            </w:pPr>
            <w:r w:rsidRPr="004C475C">
              <w:rPr>
                <w:szCs w:val="18"/>
              </w:rPr>
              <w:t xml:space="preserve">Void </w:t>
            </w:r>
            <w:r w:rsidR="00C10EC3" w:rsidRPr="004C475C">
              <w:rPr>
                <w:szCs w:val="18"/>
              </w:rPr>
              <w:t>setMatchingFunction (QualifiedName functionId)</w:t>
            </w:r>
          </w:p>
        </w:tc>
        <w:tc>
          <w:tcPr>
            <w:tcW w:w="4800" w:type="dxa"/>
          </w:tcPr>
          <w:p w14:paraId="286769E6" w14:textId="77777777" w:rsidR="00C10EC3" w:rsidRPr="004C475C" w:rsidRDefault="00C10EC3" w:rsidP="00C10EC3">
            <w:pPr>
              <w:pStyle w:val="PL"/>
              <w:widowControl w:val="0"/>
              <w:rPr>
                <w:noProof w:val="0"/>
                <w:lang w:eastAsia="de-DE"/>
              </w:rPr>
            </w:pPr>
            <w:r w:rsidRPr="004C475C">
              <w:rPr>
                <w:noProof w:val="0"/>
                <w:lang w:eastAsia="de-DE"/>
              </w:rPr>
              <w:t>void tciSetMatchingFunction(Value inst, QualifiedName functionId)</w:t>
            </w:r>
          </w:p>
        </w:tc>
        <w:tc>
          <w:tcPr>
            <w:tcW w:w="1607" w:type="dxa"/>
          </w:tcPr>
          <w:p w14:paraId="225676B2" w14:textId="77777777" w:rsidR="00C10EC3" w:rsidRPr="004C475C" w:rsidRDefault="00C10EC3" w:rsidP="00C10EC3">
            <w:pPr>
              <w:pStyle w:val="TAC"/>
              <w:keepNext w:val="0"/>
              <w:keepLines w:val="0"/>
              <w:widowControl w:val="0"/>
              <w:jc w:val="left"/>
              <w:rPr>
                <w:szCs w:val="18"/>
              </w:rPr>
            </w:pPr>
          </w:p>
        </w:tc>
      </w:tr>
      <w:tr w:rsidR="00C10EC3" w:rsidRPr="004C475C" w14:paraId="6CCCB462" w14:textId="77777777" w:rsidTr="00DC7564">
        <w:trPr>
          <w:cantSplit/>
          <w:jc w:val="center"/>
        </w:trPr>
        <w:tc>
          <w:tcPr>
            <w:tcW w:w="9629" w:type="dxa"/>
            <w:gridSpan w:val="3"/>
          </w:tcPr>
          <w:p w14:paraId="2894BABD" w14:textId="77777777" w:rsidR="00C10EC3" w:rsidRPr="004C475C" w:rsidRDefault="00C10EC3" w:rsidP="00C10EC3">
            <w:pPr>
              <w:pStyle w:val="TAC"/>
              <w:keepNext w:val="0"/>
              <w:keepLines w:val="0"/>
              <w:widowControl w:val="0"/>
              <w:rPr>
                <w:b/>
                <w:szCs w:val="18"/>
              </w:rPr>
            </w:pPr>
            <w:r w:rsidRPr="004C475C">
              <w:rPr>
                <w:b/>
                <w:szCs w:val="18"/>
              </w:rPr>
              <w:t>TwoStepMatch</w:t>
            </w:r>
          </w:p>
        </w:tc>
      </w:tr>
      <w:tr w:rsidR="00C10EC3" w:rsidRPr="004C475C" w14:paraId="53962C46" w14:textId="77777777" w:rsidTr="00DC7564">
        <w:trPr>
          <w:cantSplit/>
          <w:jc w:val="center"/>
        </w:trPr>
        <w:tc>
          <w:tcPr>
            <w:tcW w:w="3222" w:type="dxa"/>
          </w:tcPr>
          <w:p w14:paraId="0430F7A3" w14:textId="77777777" w:rsidR="00C10EC3" w:rsidRPr="004C475C" w:rsidRDefault="00C10EC3" w:rsidP="00C10EC3">
            <w:pPr>
              <w:pStyle w:val="TAC"/>
              <w:keepNext w:val="0"/>
              <w:keepLines w:val="0"/>
              <w:widowControl w:val="0"/>
              <w:jc w:val="left"/>
              <w:rPr>
                <w:szCs w:val="18"/>
              </w:rPr>
            </w:pPr>
            <w:r w:rsidRPr="004C475C">
              <w:rPr>
                <w:szCs w:val="18"/>
              </w:rPr>
              <w:t>Value getPrimaryTemplate()</w:t>
            </w:r>
          </w:p>
        </w:tc>
        <w:tc>
          <w:tcPr>
            <w:tcW w:w="4800" w:type="dxa"/>
          </w:tcPr>
          <w:p w14:paraId="6598C835" w14:textId="77777777" w:rsidR="00C10EC3" w:rsidRPr="004C475C" w:rsidRDefault="00C10EC3" w:rsidP="00C10EC3">
            <w:pPr>
              <w:pStyle w:val="PL"/>
              <w:widowControl w:val="0"/>
              <w:rPr>
                <w:noProof w:val="0"/>
                <w:lang w:eastAsia="de-DE"/>
              </w:rPr>
            </w:pPr>
            <w:r w:rsidRPr="004C475C">
              <w:rPr>
                <w:noProof w:val="0"/>
                <w:lang w:eastAsia="de-DE"/>
              </w:rPr>
              <w:t>Value getPrimaryTamplate(Value inst)</w:t>
            </w:r>
          </w:p>
        </w:tc>
        <w:tc>
          <w:tcPr>
            <w:tcW w:w="1607" w:type="dxa"/>
          </w:tcPr>
          <w:p w14:paraId="31458899" w14:textId="77777777" w:rsidR="00C10EC3" w:rsidRPr="004C475C" w:rsidRDefault="00C10EC3" w:rsidP="00C10EC3">
            <w:pPr>
              <w:pStyle w:val="TAC"/>
              <w:keepNext w:val="0"/>
              <w:keepLines w:val="0"/>
              <w:widowControl w:val="0"/>
              <w:jc w:val="left"/>
              <w:rPr>
                <w:szCs w:val="18"/>
              </w:rPr>
            </w:pPr>
          </w:p>
        </w:tc>
      </w:tr>
      <w:tr w:rsidR="00C10EC3" w:rsidRPr="004C475C" w14:paraId="7822245E" w14:textId="77777777" w:rsidTr="00DC7564">
        <w:trPr>
          <w:cantSplit/>
          <w:jc w:val="center"/>
        </w:trPr>
        <w:tc>
          <w:tcPr>
            <w:tcW w:w="3222" w:type="dxa"/>
          </w:tcPr>
          <w:p w14:paraId="432D5957" w14:textId="799B7946" w:rsidR="00C10EC3" w:rsidRPr="004C475C" w:rsidRDefault="004758A6" w:rsidP="00C10EC3">
            <w:pPr>
              <w:pStyle w:val="TAC"/>
              <w:keepNext w:val="0"/>
              <w:keepLines w:val="0"/>
              <w:widowControl w:val="0"/>
              <w:jc w:val="left"/>
              <w:rPr>
                <w:szCs w:val="18"/>
              </w:rPr>
            </w:pPr>
            <w:r w:rsidRPr="004C475C">
              <w:rPr>
                <w:szCs w:val="18"/>
              </w:rPr>
              <w:t>V</w:t>
            </w:r>
            <w:r w:rsidR="00C10EC3" w:rsidRPr="004C475C">
              <w:rPr>
                <w:szCs w:val="18"/>
              </w:rPr>
              <w:t>oid setPrimaryTemplate(Value template)</w:t>
            </w:r>
          </w:p>
        </w:tc>
        <w:tc>
          <w:tcPr>
            <w:tcW w:w="4800" w:type="dxa"/>
          </w:tcPr>
          <w:p w14:paraId="3DC92543" w14:textId="77777777" w:rsidR="00C10EC3" w:rsidRPr="004C475C" w:rsidRDefault="00C10EC3" w:rsidP="00C10EC3">
            <w:pPr>
              <w:pStyle w:val="PL"/>
              <w:widowControl w:val="0"/>
              <w:rPr>
                <w:noProof w:val="0"/>
                <w:lang w:eastAsia="de-DE"/>
              </w:rPr>
            </w:pPr>
            <w:r w:rsidRPr="004C475C">
              <w:rPr>
                <w:noProof w:val="0"/>
                <w:lang w:eastAsia="de-DE"/>
              </w:rPr>
              <w:t>void setPrimaryTemplate(Value inst, Value template)</w:t>
            </w:r>
          </w:p>
        </w:tc>
        <w:tc>
          <w:tcPr>
            <w:tcW w:w="1607" w:type="dxa"/>
          </w:tcPr>
          <w:p w14:paraId="68A76031" w14:textId="77777777" w:rsidR="00C10EC3" w:rsidRPr="004C475C" w:rsidRDefault="00C10EC3" w:rsidP="00C10EC3">
            <w:pPr>
              <w:pStyle w:val="TAC"/>
              <w:keepNext w:val="0"/>
              <w:keepLines w:val="0"/>
              <w:widowControl w:val="0"/>
              <w:jc w:val="left"/>
              <w:rPr>
                <w:szCs w:val="18"/>
              </w:rPr>
            </w:pPr>
          </w:p>
        </w:tc>
      </w:tr>
      <w:tr w:rsidR="00C10EC3" w:rsidRPr="004C475C" w14:paraId="48D003D6" w14:textId="77777777" w:rsidTr="00DC7564">
        <w:trPr>
          <w:cantSplit/>
          <w:jc w:val="center"/>
        </w:trPr>
        <w:tc>
          <w:tcPr>
            <w:tcW w:w="3222" w:type="dxa"/>
          </w:tcPr>
          <w:p w14:paraId="50DA31EB" w14:textId="77777777" w:rsidR="00C10EC3" w:rsidRPr="004C475C" w:rsidRDefault="00C10EC3" w:rsidP="00C10EC3">
            <w:pPr>
              <w:pStyle w:val="TAC"/>
              <w:keepNext w:val="0"/>
              <w:keepLines w:val="0"/>
              <w:widowControl w:val="0"/>
              <w:jc w:val="left"/>
              <w:rPr>
                <w:szCs w:val="18"/>
              </w:rPr>
            </w:pPr>
            <w:r w:rsidRPr="004C475C">
              <w:rPr>
                <w:szCs w:val="18"/>
              </w:rPr>
              <w:t>Value getSecondaryTemplate()</w:t>
            </w:r>
          </w:p>
        </w:tc>
        <w:tc>
          <w:tcPr>
            <w:tcW w:w="4800" w:type="dxa"/>
          </w:tcPr>
          <w:p w14:paraId="5DB9E34E" w14:textId="77777777" w:rsidR="00C10EC3" w:rsidRPr="004C475C" w:rsidRDefault="00C10EC3" w:rsidP="00C10EC3">
            <w:pPr>
              <w:pStyle w:val="PL"/>
              <w:widowControl w:val="0"/>
              <w:rPr>
                <w:noProof w:val="0"/>
                <w:lang w:eastAsia="de-DE"/>
              </w:rPr>
            </w:pPr>
            <w:r w:rsidRPr="004C475C">
              <w:rPr>
                <w:noProof w:val="0"/>
                <w:lang w:eastAsia="de-DE"/>
              </w:rPr>
              <w:t>Value getSecondaryTamplate(Value inst)</w:t>
            </w:r>
          </w:p>
        </w:tc>
        <w:tc>
          <w:tcPr>
            <w:tcW w:w="1607" w:type="dxa"/>
          </w:tcPr>
          <w:p w14:paraId="3F52067F" w14:textId="77777777" w:rsidR="00C10EC3" w:rsidRPr="004C475C" w:rsidRDefault="00C10EC3" w:rsidP="00C10EC3">
            <w:pPr>
              <w:pStyle w:val="TAC"/>
              <w:keepNext w:val="0"/>
              <w:keepLines w:val="0"/>
              <w:widowControl w:val="0"/>
              <w:jc w:val="left"/>
              <w:rPr>
                <w:szCs w:val="18"/>
              </w:rPr>
            </w:pPr>
          </w:p>
        </w:tc>
      </w:tr>
      <w:tr w:rsidR="00C10EC3" w:rsidRPr="004C475C" w14:paraId="031985E6" w14:textId="77777777" w:rsidTr="00DC7564">
        <w:trPr>
          <w:cantSplit/>
          <w:jc w:val="center"/>
        </w:trPr>
        <w:tc>
          <w:tcPr>
            <w:tcW w:w="3222" w:type="dxa"/>
          </w:tcPr>
          <w:p w14:paraId="6F301071" w14:textId="77777777" w:rsidR="00C10EC3" w:rsidRPr="004C475C" w:rsidRDefault="00C10EC3" w:rsidP="00C10EC3">
            <w:pPr>
              <w:widowControl w:val="0"/>
              <w:spacing w:after="0"/>
              <w:rPr>
                <w:rFonts w:ascii="Arial" w:hAnsi="Arial" w:cs="Arial"/>
                <w:sz w:val="18"/>
                <w:szCs w:val="18"/>
              </w:rPr>
            </w:pPr>
            <w:r w:rsidRPr="004C475C">
              <w:rPr>
                <w:rFonts w:ascii="Arial" w:hAnsi="Arial" w:cs="Arial"/>
                <w:sz w:val="18"/>
                <w:szCs w:val="18"/>
              </w:rPr>
              <w:t>void setSecondaryTemplate(Value template)</w:t>
            </w:r>
          </w:p>
        </w:tc>
        <w:tc>
          <w:tcPr>
            <w:tcW w:w="4800" w:type="dxa"/>
          </w:tcPr>
          <w:p w14:paraId="21F3A7E1" w14:textId="77777777" w:rsidR="00C10EC3" w:rsidRPr="004C475C" w:rsidRDefault="00C10EC3" w:rsidP="00C10EC3">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cs="Courier New"/>
                <w:sz w:val="16"/>
                <w:szCs w:val="16"/>
              </w:rPr>
            </w:pPr>
            <w:r w:rsidRPr="004C475C">
              <w:rPr>
                <w:rFonts w:ascii="Courier New" w:hAnsi="Courier New" w:cs="Courier New"/>
                <w:sz w:val="16"/>
                <w:szCs w:val="16"/>
                <w:lang w:eastAsia="de-DE"/>
              </w:rPr>
              <w:t>void setSecondaryTemplate(Value inst, Value template)</w:t>
            </w:r>
          </w:p>
        </w:tc>
        <w:tc>
          <w:tcPr>
            <w:tcW w:w="1607" w:type="dxa"/>
          </w:tcPr>
          <w:p w14:paraId="1B7C1AB6" w14:textId="77777777" w:rsidR="00C10EC3" w:rsidRPr="004C475C" w:rsidRDefault="00C10EC3" w:rsidP="00C10EC3">
            <w:pPr>
              <w:widowControl w:val="0"/>
              <w:spacing w:after="0"/>
              <w:rPr>
                <w:rFonts w:ascii="Arial" w:hAnsi="Arial"/>
                <w:sz w:val="18"/>
                <w:szCs w:val="18"/>
              </w:rPr>
            </w:pPr>
          </w:p>
        </w:tc>
      </w:tr>
      <w:tr w:rsidR="00C10EC3" w:rsidRPr="004C475C" w14:paraId="7A2C6ED7" w14:textId="77777777" w:rsidTr="00DC7564">
        <w:trPr>
          <w:cantSplit/>
          <w:jc w:val="center"/>
        </w:trPr>
        <w:tc>
          <w:tcPr>
            <w:tcW w:w="9629" w:type="dxa"/>
            <w:gridSpan w:val="3"/>
          </w:tcPr>
          <w:p w14:paraId="05326A80" w14:textId="77777777" w:rsidR="00C10EC3" w:rsidRPr="004C475C" w:rsidRDefault="00C10EC3" w:rsidP="00C10EC3">
            <w:pPr>
              <w:pStyle w:val="TAH"/>
              <w:keepLines w:val="0"/>
              <w:widowControl w:val="0"/>
              <w:rPr>
                <w:szCs w:val="18"/>
              </w:rPr>
            </w:pPr>
            <w:r w:rsidRPr="004C475C">
              <w:rPr>
                <w:szCs w:val="18"/>
              </w:rPr>
              <w:t>Repetition</w:t>
            </w:r>
          </w:p>
        </w:tc>
      </w:tr>
      <w:tr w:rsidR="00C10EC3" w:rsidRPr="004C475C" w14:paraId="3F7290C0" w14:textId="77777777" w:rsidTr="00DC7564">
        <w:trPr>
          <w:cantSplit/>
          <w:jc w:val="center"/>
        </w:trPr>
        <w:tc>
          <w:tcPr>
            <w:tcW w:w="3222" w:type="dxa"/>
          </w:tcPr>
          <w:p w14:paraId="15A523BD" w14:textId="77777777" w:rsidR="00C10EC3" w:rsidRPr="004C475C" w:rsidRDefault="00C10EC3" w:rsidP="00C10EC3">
            <w:pPr>
              <w:pStyle w:val="TAC"/>
              <w:keepLines w:val="0"/>
              <w:widowControl w:val="0"/>
              <w:jc w:val="left"/>
              <w:rPr>
                <w:szCs w:val="18"/>
              </w:rPr>
            </w:pPr>
            <w:r w:rsidRPr="004C475C">
              <w:rPr>
                <w:szCs w:val="18"/>
              </w:rPr>
              <w:t>Value getRepeatedTemplate()</w:t>
            </w:r>
          </w:p>
        </w:tc>
        <w:tc>
          <w:tcPr>
            <w:tcW w:w="4800" w:type="dxa"/>
          </w:tcPr>
          <w:p w14:paraId="7B58B4BE" w14:textId="77777777" w:rsidR="00C10EC3" w:rsidRPr="004C475C" w:rsidRDefault="00C10EC3" w:rsidP="00C10EC3">
            <w:pPr>
              <w:pStyle w:val="PL"/>
              <w:keepNext/>
              <w:widowControl w:val="0"/>
              <w:rPr>
                <w:noProof w:val="0"/>
                <w:lang w:eastAsia="de-DE"/>
              </w:rPr>
            </w:pPr>
            <w:r w:rsidRPr="004C475C">
              <w:rPr>
                <w:noProof w:val="0"/>
                <w:lang w:eastAsia="de-DE"/>
              </w:rPr>
              <w:t>Value getRepeatedTemplate(Value inst)</w:t>
            </w:r>
          </w:p>
        </w:tc>
        <w:tc>
          <w:tcPr>
            <w:tcW w:w="1607" w:type="dxa"/>
          </w:tcPr>
          <w:p w14:paraId="151AC7E0" w14:textId="77777777" w:rsidR="00C10EC3" w:rsidRPr="004C475C" w:rsidRDefault="00C10EC3" w:rsidP="00C10EC3">
            <w:pPr>
              <w:pStyle w:val="TAC"/>
              <w:keepLines w:val="0"/>
              <w:widowControl w:val="0"/>
              <w:jc w:val="left"/>
              <w:rPr>
                <w:szCs w:val="18"/>
              </w:rPr>
            </w:pPr>
          </w:p>
        </w:tc>
      </w:tr>
      <w:tr w:rsidR="00C10EC3" w:rsidRPr="004C475C" w14:paraId="2C868E1B" w14:textId="77777777" w:rsidTr="00DC7564">
        <w:trPr>
          <w:cantSplit/>
          <w:jc w:val="center"/>
        </w:trPr>
        <w:tc>
          <w:tcPr>
            <w:tcW w:w="3222" w:type="dxa"/>
          </w:tcPr>
          <w:p w14:paraId="2927EE51" w14:textId="70D04C25" w:rsidR="00C10EC3" w:rsidRPr="004C475C" w:rsidRDefault="004758A6" w:rsidP="00C10EC3">
            <w:pPr>
              <w:pStyle w:val="TAC"/>
              <w:keepLines w:val="0"/>
              <w:widowControl w:val="0"/>
              <w:jc w:val="left"/>
              <w:rPr>
                <w:szCs w:val="18"/>
              </w:rPr>
            </w:pPr>
            <w:r w:rsidRPr="004C475C">
              <w:rPr>
                <w:szCs w:val="18"/>
              </w:rPr>
              <w:t>V</w:t>
            </w:r>
            <w:r w:rsidR="00C10EC3" w:rsidRPr="004C475C">
              <w:rPr>
                <w:szCs w:val="18"/>
              </w:rPr>
              <w:t>oid setRepeatedTemplate(Value template)</w:t>
            </w:r>
          </w:p>
        </w:tc>
        <w:tc>
          <w:tcPr>
            <w:tcW w:w="4800" w:type="dxa"/>
          </w:tcPr>
          <w:p w14:paraId="7BEE67B9" w14:textId="77777777" w:rsidR="00C10EC3" w:rsidRPr="004C475C" w:rsidRDefault="00C10EC3" w:rsidP="00C10EC3">
            <w:pPr>
              <w:pStyle w:val="PL"/>
              <w:keepNext/>
              <w:widowControl w:val="0"/>
              <w:rPr>
                <w:noProof w:val="0"/>
                <w:lang w:eastAsia="de-DE"/>
              </w:rPr>
            </w:pPr>
            <w:r w:rsidRPr="004C475C">
              <w:rPr>
                <w:noProof w:val="0"/>
                <w:lang w:eastAsia="de-DE"/>
              </w:rPr>
              <w:t>void setRepeatedTemplate(Value inst, Value template)</w:t>
            </w:r>
          </w:p>
        </w:tc>
        <w:tc>
          <w:tcPr>
            <w:tcW w:w="1607" w:type="dxa"/>
          </w:tcPr>
          <w:p w14:paraId="040E1D4C" w14:textId="77777777" w:rsidR="00C10EC3" w:rsidRPr="004C475C" w:rsidRDefault="00C10EC3" w:rsidP="00C10EC3">
            <w:pPr>
              <w:pStyle w:val="TAC"/>
              <w:keepLines w:val="0"/>
              <w:widowControl w:val="0"/>
              <w:jc w:val="left"/>
              <w:rPr>
                <w:szCs w:val="18"/>
              </w:rPr>
            </w:pPr>
          </w:p>
        </w:tc>
      </w:tr>
      <w:tr w:rsidR="00C10EC3" w:rsidRPr="004C475C" w14:paraId="0B9BF21A" w14:textId="77777777" w:rsidTr="00DC7564">
        <w:trPr>
          <w:cantSplit/>
          <w:jc w:val="center"/>
        </w:trPr>
        <w:tc>
          <w:tcPr>
            <w:tcW w:w="3222" w:type="dxa"/>
          </w:tcPr>
          <w:p w14:paraId="41065CB4" w14:textId="77777777" w:rsidR="00C10EC3" w:rsidRPr="004C475C" w:rsidRDefault="00C10EC3" w:rsidP="00C10EC3">
            <w:pPr>
              <w:pStyle w:val="TAC"/>
              <w:keepLines w:val="0"/>
              <w:widowControl w:val="0"/>
              <w:jc w:val="left"/>
              <w:rPr>
                <w:szCs w:val="18"/>
              </w:rPr>
            </w:pPr>
            <w:r w:rsidRPr="004C475C">
              <w:rPr>
                <w:szCs w:val="18"/>
              </w:rPr>
              <w:t>LengthRestriction getRepeatedTemplate()</w:t>
            </w:r>
          </w:p>
        </w:tc>
        <w:tc>
          <w:tcPr>
            <w:tcW w:w="4800" w:type="dxa"/>
          </w:tcPr>
          <w:p w14:paraId="2C1F3664" w14:textId="77777777" w:rsidR="00C10EC3" w:rsidRPr="004C475C" w:rsidRDefault="00C10EC3" w:rsidP="00C10EC3">
            <w:pPr>
              <w:pStyle w:val="PL"/>
              <w:keepNext/>
              <w:widowControl w:val="0"/>
              <w:rPr>
                <w:noProof w:val="0"/>
                <w:lang w:eastAsia="de-DE"/>
              </w:rPr>
            </w:pPr>
            <w:r w:rsidRPr="004C475C">
              <w:rPr>
                <w:noProof w:val="0"/>
                <w:lang w:eastAsia="de-DE"/>
              </w:rPr>
              <w:t>TciLengthRestriction getRepetitionCount(Value inst)</w:t>
            </w:r>
          </w:p>
        </w:tc>
        <w:tc>
          <w:tcPr>
            <w:tcW w:w="1607" w:type="dxa"/>
          </w:tcPr>
          <w:p w14:paraId="44765B5E" w14:textId="77777777" w:rsidR="00C10EC3" w:rsidRPr="004C475C" w:rsidRDefault="00C10EC3" w:rsidP="00C10EC3">
            <w:pPr>
              <w:pStyle w:val="TAC"/>
              <w:keepLines w:val="0"/>
              <w:widowControl w:val="0"/>
              <w:jc w:val="left"/>
              <w:rPr>
                <w:szCs w:val="18"/>
              </w:rPr>
            </w:pPr>
          </w:p>
        </w:tc>
      </w:tr>
      <w:tr w:rsidR="00C10EC3" w:rsidRPr="004C475C" w14:paraId="005972A8" w14:textId="77777777" w:rsidTr="00DC7564">
        <w:trPr>
          <w:cantSplit/>
          <w:jc w:val="center"/>
        </w:trPr>
        <w:tc>
          <w:tcPr>
            <w:tcW w:w="3222" w:type="dxa"/>
          </w:tcPr>
          <w:p w14:paraId="78A397D3" w14:textId="4C211FDB" w:rsidR="00C10EC3" w:rsidRPr="004C475C" w:rsidRDefault="00600E73" w:rsidP="00C10EC3">
            <w:pPr>
              <w:pStyle w:val="TAH"/>
              <w:keepNext w:val="0"/>
              <w:keepLines w:val="0"/>
              <w:widowControl w:val="0"/>
              <w:jc w:val="left"/>
              <w:rPr>
                <w:szCs w:val="18"/>
              </w:rPr>
            </w:pPr>
            <w:r w:rsidRPr="004C475C">
              <w:rPr>
                <w:b w:val="0"/>
                <w:szCs w:val="18"/>
              </w:rPr>
              <w:t xml:space="preserve">Void </w:t>
            </w:r>
            <w:r w:rsidR="00C10EC3" w:rsidRPr="004C475C">
              <w:rPr>
                <w:b w:val="0"/>
                <w:szCs w:val="18"/>
              </w:rPr>
              <w:t>setRepetitionCount (LengthRestriction repetitionCount)</w:t>
            </w:r>
          </w:p>
        </w:tc>
        <w:tc>
          <w:tcPr>
            <w:tcW w:w="4800" w:type="dxa"/>
          </w:tcPr>
          <w:p w14:paraId="37046553" w14:textId="77777777" w:rsidR="00C10EC3" w:rsidRPr="004C475C" w:rsidRDefault="00C10EC3" w:rsidP="00C10EC3">
            <w:pPr>
              <w:pStyle w:val="PL"/>
              <w:widowControl w:val="0"/>
              <w:rPr>
                <w:noProof w:val="0"/>
                <w:lang w:eastAsia="de-DE"/>
              </w:rPr>
            </w:pPr>
            <w:r w:rsidRPr="004C475C">
              <w:rPr>
                <w:noProof w:val="0"/>
                <w:lang w:eastAsia="de-DE"/>
              </w:rPr>
              <w:t>void setRepetitionCount(Value inst, TciLengthRestriction repetitionCount)</w:t>
            </w:r>
          </w:p>
        </w:tc>
        <w:tc>
          <w:tcPr>
            <w:tcW w:w="1607" w:type="dxa"/>
          </w:tcPr>
          <w:p w14:paraId="3EAFFBBE" w14:textId="77777777" w:rsidR="00C10EC3" w:rsidRPr="004C475C" w:rsidRDefault="00C10EC3" w:rsidP="00C10EC3">
            <w:pPr>
              <w:pStyle w:val="TAC"/>
              <w:keepNext w:val="0"/>
              <w:keepLines w:val="0"/>
              <w:widowControl w:val="0"/>
              <w:jc w:val="left"/>
              <w:rPr>
                <w:szCs w:val="18"/>
              </w:rPr>
            </w:pPr>
          </w:p>
        </w:tc>
      </w:tr>
    </w:tbl>
    <w:p w14:paraId="02904737" w14:textId="77777777" w:rsidR="00C10EC3" w:rsidRPr="004C475C" w:rsidRDefault="00C10EC3" w:rsidP="00C10EC3">
      <w:pPr>
        <w:rPr>
          <w:b/>
        </w:rPr>
      </w:pPr>
    </w:p>
    <w:p w14:paraId="7408B496" w14:textId="77777777" w:rsidR="00C10EC3" w:rsidRPr="004C475C" w:rsidRDefault="00C10EC3" w:rsidP="00390B75">
      <w:pPr>
        <w:keepNext/>
        <w:rPr>
          <w:b/>
        </w:rPr>
      </w:pPr>
      <w:r w:rsidRPr="004C475C">
        <w:rPr>
          <w:b/>
        </w:rPr>
        <w:lastRenderedPageBreak/>
        <w:t xml:space="preserve">Clause 9.5 Data </w:t>
      </w:r>
    </w:p>
    <w:p w14:paraId="0D04E222" w14:textId="77777777" w:rsidR="00C10EC3" w:rsidRPr="004C475C" w:rsidRDefault="003C7190" w:rsidP="00390B75">
      <w:pPr>
        <w:keepNext/>
      </w:pPr>
      <w:r w:rsidRPr="004C475C">
        <w:t>T</w:t>
      </w:r>
      <w:r w:rsidR="00C10EC3" w:rsidRPr="004C475C">
        <w:t>able 7 is to be extended.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2808"/>
        <w:gridCol w:w="4185"/>
        <w:gridCol w:w="2171"/>
      </w:tblGrid>
      <w:tr w:rsidR="00C10EC3" w:rsidRPr="004C475C" w14:paraId="07122828" w14:textId="77777777" w:rsidTr="00C10EC3">
        <w:trPr>
          <w:cantSplit/>
          <w:tblHeader/>
          <w:jc w:val="center"/>
        </w:trPr>
        <w:tc>
          <w:tcPr>
            <w:tcW w:w="2808" w:type="dxa"/>
            <w:vAlign w:val="center"/>
          </w:tcPr>
          <w:p w14:paraId="0F63EB86" w14:textId="77777777" w:rsidR="00C10EC3" w:rsidRPr="004C475C" w:rsidRDefault="00C10EC3" w:rsidP="00390B75">
            <w:pPr>
              <w:pStyle w:val="TAH"/>
              <w:keepLines w:val="0"/>
              <w:widowControl w:val="0"/>
              <w:rPr>
                <w:szCs w:val="18"/>
              </w:rPr>
            </w:pPr>
            <w:r w:rsidRPr="004C475C">
              <w:rPr>
                <w:szCs w:val="18"/>
              </w:rPr>
              <w:t>TCI IDL ADT</w:t>
            </w:r>
          </w:p>
        </w:tc>
        <w:tc>
          <w:tcPr>
            <w:tcW w:w="4185" w:type="dxa"/>
            <w:vAlign w:val="center"/>
          </w:tcPr>
          <w:p w14:paraId="074F3DDD" w14:textId="77777777" w:rsidR="00C10EC3" w:rsidRPr="004C475C" w:rsidRDefault="00C10EC3" w:rsidP="00390B75">
            <w:pPr>
              <w:pStyle w:val="TAH"/>
              <w:keepLines w:val="0"/>
              <w:widowControl w:val="0"/>
              <w:rPr>
                <w:szCs w:val="18"/>
              </w:rPr>
            </w:pPr>
            <w:r w:rsidRPr="004C475C">
              <w:rPr>
                <w:szCs w:val="18"/>
              </w:rPr>
              <w:t>ANSI C representation (Type definition)</w:t>
            </w:r>
          </w:p>
        </w:tc>
        <w:tc>
          <w:tcPr>
            <w:tcW w:w="2171" w:type="dxa"/>
          </w:tcPr>
          <w:p w14:paraId="0604F405" w14:textId="77777777" w:rsidR="00C10EC3" w:rsidRPr="004C475C" w:rsidRDefault="00C10EC3" w:rsidP="00390B75">
            <w:pPr>
              <w:pStyle w:val="TAH"/>
              <w:keepLines w:val="0"/>
              <w:widowControl w:val="0"/>
              <w:rPr>
                <w:szCs w:val="18"/>
              </w:rPr>
            </w:pPr>
            <w:r w:rsidRPr="004C475C">
              <w:rPr>
                <w:szCs w:val="18"/>
              </w:rPr>
              <w:t>Notes and comments</w:t>
            </w:r>
          </w:p>
        </w:tc>
      </w:tr>
      <w:tr w:rsidR="00C10EC3" w:rsidRPr="004C475C" w14:paraId="17B5C9F5" w14:textId="77777777" w:rsidTr="00C10EC3">
        <w:trPr>
          <w:cantSplit/>
          <w:jc w:val="center"/>
        </w:trPr>
        <w:tc>
          <w:tcPr>
            <w:tcW w:w="2808" w:type="dxa"/>
          </w:tcPr>
          <w:p w14:paraId="5E9B2CD1" w14:textId="77777777" w:rsidR="00C10EC3" w:rsidRPr="004C475C" w:rsidRDefault="00C10EC3" w:rsidP="00390B75">
            <w:pPr>
              <w:pStyle w:val="TAC"/>
              <w:keepLines w:val="0"/>
              <w:widowControl w:val="0"/>
              <w:jc w:val="left"/>
              <w:rPr>
                <w:szCs w:val="18"/>
              </w:rPr>
            </w:pPr>
            <w:r w:rsidRPr="004C475C">
              <w:rPr>
                <w:szCs w:val="18"/>
              </w:rPr>
              <w:t>:</w:t>
            </w:r>
          </w:p>
        </w:tc>
        <w:tc>
          <w:tcPr>
            <w:tcW w:w="4185" w:type="dxa"/>
          </w:tcPr>
          <w:p w14:paraId="0213472A" w14:textId="77777777" w:rsidR="00C10EC3" w:rsidRPr="004C475C" w:rsidRDefault="00C10EC3" w:rsidP="00390B75">
            <w:pPr>
              <w:pStyle w:val="PL"/>
              <w:keepNext/>
              <w:widowControl w:val="0"/>
              <w:rPr>
                <w:noProof w:val="0"/>
                <w:lang w:eastAsia="de-DE"/>
              </w:rPr>
            </w:pPr>
          </w:p>
        </w:tc>
        <w:tc>
          <w:tcPr>
            <w:tcW w:w="2171" w:type="dxa"/>
          </w:tcPr>
          <w:p w14:paraId="389DC5B0" w14:textId="77777777" w:rsidR="00C10EC3" w:rsidRPr="004C475C" w:rsidRDefault="00C10EC3" w:rsidP="00390B75">
            <w:pPr>
              <w:pStyle w:val="TAC"/>
              <w:keepLines w:val="0"/>
              <w:widowControl w:val="0"/>
              <w:jc w:val="left"/>
              <w:rPr>
                <w:szCs w:val="18"/>
              </w:rPr>
            </w:pPr>
          </w:p>
        </w:tc>
      </w:tr>
      <w:tr w:rsidR="00C10EC3" w:rsidRPr="004C475C" w14:paraId="763F3990" w14:textId="77777777" w:rsidTr="00C10EC3">
        <w:trPr>
          <w:cantSplit/>
          <w:jc w:val="center"/>
        </w:trPr>
        <w:tc>
          <w:tcPr>
            <w:tcW w:w="2808" w:type="dxa"/>
          </w:tcPr>
          <w:p w14:paraId="34117E64" w14:textId="77777777" w:rsidR="00C10EC3" w:rsidRPr="004C475C" w:rsidRDefault="00C10EC3" w:rsidP="00390B75">
            <w:pPr>
              <w:pStyle w:val="TAC"/>
              <w:keepLines w:val="0"/>
              <w:widowControl w:val="0"/>
              <w:jc w:val="left"/>
              <w:rPr>
                <w:szCs w:val="18"/>
              </w:rPr>
            </w:pPr>
            <w:r w:rsidRPr="004C475C">
              <w:rPr>
                <w:szCs w:val="18"/>
              </w:rPr>
              <w:t>TciMatchingTypeType</w:t>
            </w:r>
          </w:p>
        </w:tc>
        <w:tc>
          <w:tcPr>
            <w:tcW w:w="4185" w:type="dxa"/>
          </w:tcPr>
          <w:p w14:paraId="1E2A999F" w14:textId="77777777" w:rsidR="00C10EC3" w:rsidRPr="004C475C" w:rsidRDefault="00C10EC3" w:rsidP="00390B75">
            <w:pPr>
              <w:pStyle w:val="PL"/>
              <w:keepNext/>
              <w:widowControl w:val="0"/>
              <w:rPr>
                <w:noProof w:val="0"/>
                <w:lang w:eastAsia="de-DE"/>
              </w:rPr>
            </w:pPr>
            <w:r w:rsidRPr="004C475C">
              <w:rPr>
                <w:noProof w:val="0"/>
                <w:lang w:eastAsia="de-DE"/>
              </w:rPr>
              <w:t>typedef enum</w:t>
            </w:r>
          </w:p>
          <w:p w14:paraId="635433B0" w14:textId="77777777" w:rsidR="00C10EC3" w:rsidRPr="004C475C" w:rsidRDefault="00C10EC3" w:rsidP="00390B75">
            <w:pPr>
              <w:pStyle w:val="PL"/>
              <w:keepNext/>
              <w:widowControl w:val="0"/>
              <w:rPr>
                <w:noProof w:val="0"/>
                <w:lang w:eastAsia="de-DE"/>
              </w:rPr>
            </w:pPr>
            <w:r w:rsidRPr="004C475C">
              <w:rPr>
                <w:noProof w:val="0"/>
                <w:lang w:eastAsia="de-DE"/>
              </w:rPr>
              <w:t>{</w:t>
            </w:r>
          </w:p>
          <w:p w14:paraId="304FD95B" w14:textId="77777777" w:rsidR="00C10EC3" w:rsidRPr="004C475C" w:rsidRDefault="00C10EC3" w:rsidP="00390B75">
            <w:pPr>
              <w:pStyle w:val="PL"/>
              <w:keepNext/>
              <w:widowControl w:val="0"/>
              <w:ind w:firstLine="192"/>
              <w:rPr>
                <w:noProof w:val="0"/>
                <w:lang w:eastAsia="de-DE"/>
              </w:rPr>
            </w:pPr>
            <w:r w:rsidRPr="004C475C">
              <w:rPr>
                <w:noProof w:val="0"/>
                <w:lang w:eastAsia="de-DE"/>
              </w:rPr>
              <w:t>TCI_TEMPLATE_LIST = 0,</w:t>
            </w:r>
            <w:r w:rsidR="004B777E" w:rsidRPr="004C475C">
              <w:rPr>
                <w:noProof w:val="0"/>
                <w:lang w:eastAsia="de-DE"/>
              </w:rPr>
              <w:t xml:space="preserve"> </w:t>
            </w:r>
          </w:p>
          <w:p w14:paraId="0252398D" w14:textId="77777777" w:rsidR="00C10EC3" w:rsidRPr="004C475C" w:rsidRDefault="00C10EC3" w:rsidP="00390B75">
            <w:pPr>
              <w:pStyle w:val="PL"/>
              <w:keepNext/>
              <w:widowControl w:val="0"/>
              <w:ind w:firstLine="192"/>
              <w:rPr>
                <w:noProof w:val="0"/>
                <w:lang w:eastAsia="de-DE"/>
              </w:rPr>
            </w:pPr>
            <w:r w:rsidRPr="004C475C">
              <w:rPr>
                <w:noProof w:val="0"/>
                <w:lang w:eastAsia="de-DE"/>
              </w:rPr>
              <w:t>TCI_COMPLEMENTED_LIST = 1,</w:t>
            </w:r>
            <w:r w:rsidR="004B777E" w:rsidRPr="004C475C">
              <w:rPr>
                <w:noProof w:val="0"/>
                <w:lang w:eastAsia="de-DE"/>
              </w:rPr>
              <w:t xml:space="preserve"> </w:t>
            </w:r>
          </w:p>
          <w:p w14:paraId="27768042" w14:textId="77777777" w:rsidR="00C10EC3" w:rsidRPr="004C475C" w:rsidRDefault="00C10EC3" w:rsidP="00390B75">
            <w:pPr>
              <w:pStyle w:val="PL"/>
              <w:keepNext/>
              <w:widowControl w:val="0"/>
              <w:ind w:firstLine="192"/>
              <w:rPr>
                <w:noProof w:val="0"/>
                <w:lang w:eastAsia="de-DE"/>
              </w:rPr>
            </w:pPr>
            <w:r w:rsidRPr="004C475C">
              <w:rPr>
                <w:noProof w:val="0"/>
                <w:lang w:eastAsia="de-DE"/>
              </w:rPr>
              <w:t>TCI_ANY_VALUE = 2,</w:t>
            </w:r>
            <w:r w:rsidR="004B777E" w:rsidRPr="004C475C">
              <w:rPr>
                <w:noProof w:val="0"/>
                <w:lang w:eastAsia="de-DE"/>
              </w:rPr>
              <w:t xml:space="preserve"> </w:t>
            </w:r>
          </w:p>
          <w:p w14:paraId="08233A00" w14:textId="77777777" w:rsidR="00C10EC3" w:rsidRPr="004C475C" w:rsidRDefault="00C10EC3" w:rsidP="00390B75">
            <w:pPr>
              <w:pStyle w:val="PL"/>
              <w:keepNext/>
              <w:widowControl w:val="0"/>
              <w:ind w:firstLine="192"/>
              <w:rPr>
                <w:noProof w:val="0"/>
                <w:lang w:eastAsia="de-DE"/>
              </w:rPr>
            </w:pPr>
            <w:r w:rsidRPr="004C475C">
              <w:rPr>
                <w:noProof w:val="0"/>
                <w:lang w:eastAsia="de-DE"/>
              </w:rPr>
              <w:t>TCI_ANY_VALUE_OR_NONE = 3,</w:t>
            </w:r>
            <w:r w:rsidR="004B777E" w:rsidRPr="004C475C">
              <w:rPr>
                <w:noProof w:val="0"/>
                <w:lang w:eastAsia="de-DE"/>
              </w:rPr>
              <w:t xml:space="preserve"> </w:t>
            </w:r>
          </w:p>
          <w:p w14:paraId="4A74CA32" w14:textId="77777777" w:rsidR="00C10EC3" w:rsidRPr="004C475C" w:rsidRDefault="00C10EC3" w:rsidP="00390B75">
            <w:pPr>
              <w:pStyle w:val="PL"/>
              <w:keepNext/>
              <w:widowControl w:val="0"/>
              <w:ind w:firstLine="192"/>
              <w:rPr>
                <w:noProof w:val="0"/>
                <w:lang w:eastAsia="de-DE"/>
              </w:rPr>
            </w:pPr>
            <w:r w:rsidRPr="004C475C">
              <w:rPr>
                <w:noProof w:val="0"/>
                <w:lang w:eastAsia="de-DE"/>
              </w:rPr>
              <w:t xml:space="preserve">TCI_VALUE_RANGE = 4, </w:t>
            </w:r>
          </w:p>
          <w:p w14:paraId="7D7DC2D7" w14:textId="77777777" w:rsidR="00C10EC3" w:rsidRPr="004C475C" w:rsidRDefault="00C10EC3" w:rsidP="00390B75">
            <w:pPr>
              <w:pStyle w:val="PL"/>
              <w:keepNext/>
              <w:widowControl w:val="0"/>
              <w:ind w:firstLine="192"/>
              <w:rPr>
                <w:noProof w:val="0"/>
                <w:lang w:eastAsia="de-DE"/>
              </w:rPr>
            </w:pPr>
            <w:r w:rsidRPr="004C475C">
              <w:rPr>
                <w:noProof w:val="0"/>
                <w:lang w:eastAsia="de-DE"/>
              </w:rPr>
              <w:t>TCI_SUBSET = 5,</w:t>
            </w:r>
            <w:r w:rsidR="004B777E" w:rsidRPr="004C475C">
              <w:rPr>
                <w:noProof w:val="0"/>
                <w:lang w:eastAsia="de-DE"/>
              </w:rPr>
              <w:t xml:space="preserve"> </w:t>
            </w:r>
          </w:p>
          <w:p w14:paraId="5CA8BAC6" w14:textId="77777777" w:rsidR="00C10EC3" w:rsidRPr="004C475C" w:rsidRDefault="00C10EC3" w:rsidP="00390B75">
            <w:pPr>
              <w:pStyle w:val="PL"/>
              <w:keepNext/>
              <w:widowControl w:val="0"/>
              <w:ind w:firstLine="192"/>
              <w:rPr>
                <w:noProof w:val="0"/>
                <w:lang w:eastAsia="de-DE"/>
              </w:rPr>
            </w:pPr>
            <w:r w:rsidRPr="004C475C">
              <w:rPr>
                <w:noProof w:val="0"/>
                <w:lang w:eastAsia="de-DE"/>
              </w:rPr>
              <w:t xml:space="preserve">TCI_SUPERSET = 6, </w:t>
            </w:r>
          </w:p>
          <w:p w14:paraId="501223C2" w14:textId="77777777" w:rsidR="00C10EC3" w:rsidRPr="004C475C" w:rsidRDefault="00C10EC3" w:rsidP="00390B75">
            <w:pPr>
              <w:pStyle w:val="PL"/>
              <w:keepNext/>
              <w:widowControl w:val="0"/>
              <w:ind w:firstLine="192"/>
              <w:rPr>
                <w:noProof w:val="0"/>
                <w:lang w:eastAsia="de-DE"/>
              </w:rPr>
            </w:pPr>
            <w:r w:rsidRPr="004C475C">
              <w:rPr>
                <w:noProof w:val="0"/>
                <w:lang w:eastAsia="de-DE"/>
              </w:rPr>
              <w:t xml:space="preserve">TCI_ANY_ELEMENT = 7, </w:t>
            </w:r>
          </w:p>
          <w:p w14:paraId="62F29D8B" w14:textId="77777777" w:rsidR="00C10EC3" w:rsidRPr="004C475C" w:rsidRDefault="00C10EC3" w:rsidP="00390B75">
            <w:pPr>
              <w:pStyle w:val="PL"/>
              <w:keepNext/>
              <w:widowControl w:val="0"/>
              <w:ind w:firstLine="192"/>
              <w:rPr>
                <w:noProof w:val="0"/>
                <w:lang w:eastAsia="de-DE"/>
              </w:rPr>
            </w:pPr>
            <w:r w:rsidRPr="004C475C">
              <w:rPr>
                <w:noProof w:val="0"/>
                <w:lang w:eastAsia="de-DE"/>
              </w:rPr>
              <w:t>TCI_ANY_ELEMENTS_OR_NONE = 8,</w:t>
            </w:r>
            <w:r w:rsidR="004B777E" w:rsidRPr="004C475C">
              <w:rPr>
                <w:noProof w:val="0"/>
                <w:lang w:eastAsia="de-DE"/>
              </w:rPr>
              <w:t xml:space="preserve"> </w:t>
            </w:r>
          </w:p>
          <w:p w14:paraId="1092D60F" w14:textId="77777777" w:rsidR="00C10EC3" w:rsidRPr="004C475C" w:rsidRDefault="00C10EC3" w:rsidP="00390B75">
            <w:pPr>
              <w:pStyle w:val="PL"/>
              <w:keepNext/>
              <w:widowControl w:val="0"/>
              <w:ind w:firstLine="192"/>
              <w:rPr>
                <w:noProof w:val="0"/>
                <w:lang w:eastAsia="de-DE"/>
              </w:rPr>
            </w:pPr>
            <w:r w:rsidRPr="004C475C">
              <w:rPr>
                <w:noProof w:val="0"/>
                <w:lang w:eastAsia="de-DE"/>
              </w:rPr>
              <w:t>TCI_PATTERN = 9,</w:t>
            </w:r>
            <w:r w:rsidR="004B777E" w:rsidRPr="004C475C">
              <w:rPr>
                <w:noProof w:val="0"/>
                <w:lang w:eastAsia="de-DE"/>
              </w:rPr>
              <w:t xml:space="preserve"> </w:t>
            </w:r>
          </w:p>
          <w:p w14:paraId="6C2ABAE3" w14:textId="77777777" w:rsidR="00C10EC3" w:rsidRPr="004C475C" w:rsidRDefault="00C10EC3" w:rsidP="00390B75">
            <w:pPr>
              <w:pStyle w:val="PL"/>
              <w:keepNext/>
              <w:widowControl w:val="0"/>
              <w:ind w:firstLine="192"/>
              <w:rPr>
                <w:noProof w:val="0"/>
                <w:lang w:eastAsia="de-DE"/>
              </w:rPr>
            </w:pPr>
            <w:r w:rsidRPr="004C475C">
              <w:rPr>
                <w:noProof w:val="0"/>
                <w:lang w:eastAsia="de-DE"/>
              </w:rPr>
              <w:t xml:space="preserve">TCI_MATCH_DECODED_CONTENT = 10, </w:t>
            </w:r>
          </w:p>
          <w:p w14:paraId="3E509492" w14:textId="77777777" w:rsidR="00C10EC3" w:rsidRPr="004C475C" w:rsidRDefault="00C10EC3" w:rsidP="00390B75">
            <w:pPr>
              <w:pStyle w:val="PL"/>
              <w:keepNext/>
              <w:widowControl w:val="0"/>
              <w:ind w:firstLine="192"/>
              <w:rPr>
                <w:noProof w:val="0"/>
                <w:lang w:eastAsia="de-DE"/>
              </w:rPr>
            </w:pPr>
            <w:r w:rsidRPr="004C475C">
              <w:rPr>
                <w:noProof w:val="0"/>
                <w:lang w:eastAsia="de-DE"/>
              </w:rPr>
              <w:t>TCI_OMIT_TEMPLATE = 11,</w:t>
            </w:r>
          </w:p>
          <w:p w14:paraId="3460737D" w14:textId="77777777" w:rsidR="00C10EC3" w:rsidRPr="004C475C" w:rsidRDefault="00C10EC3" w:rsidP="00390B75">
            <w:pPr>
              <w:pStyle w:val="PL"/>
              <w:keepNext/>
              <w:widowControl w:val="0"/>
              <w:ind w:firstLine="192"/>
              <w:rPr>
                <w:noProof w:val="0"/>
                <w:lang w:eastAsia="de-DE"/>
              </w:rPr>
            </w:pPr>
            <w:r w:rsidRPr="004C475C">
              <w:rPr>
                <w:noProof w:val="0"/>
                <w:lang w:eastAsia="de-DE"/>
              </w:rPr>
              <w:t xml:space="preserve">TCI_DYNAMIC_MATCHING = 12, </w:t>
            </w:r>
          </w:p>
          <w:p w14:paraId="733B6311" w14:textId="77777777" w:rsidR="00C10EC3" w:rsidRPr="004C475C" w:rsidRDefault="00C10EC3" w:rsidP="00390B75">
            <w:pPr>
              <w:pStyle w:val="PL"/>
              <w:keepNext/>
              <w:widowControl w:val="0"/>
              <w:ind w:firstLine="192"/>
              <w:rPr>
                <w:noProof w:val="0"/>
                <w:lang w:eastAsia="de-DE"/>
              </w:rPr>
            </w:pPr>
            <w:r w:rsidRPr="004C475C">
              <w:rPr>
                <w:noProof w:val="0"/>
                <w:lang w:eastAsia="de-DE"/>
              </w:rPr>
              <w:t xml:space="preserve">TCI_CONJUNCTION = 13, </w:t>
            </w:r>
          </w:p>
          <w:p w14:paraId="48546927" w14:textId="77777777" w:rsidR="00C10EC3" w:rsidRPr="004C475C" w:rsidRDefault="00C10EC3" w:rsidP="00390B75">
            <w:pPr>
              <w:pStyle w:val="PL"/>
              <w:keepNext/>
              <w:widowControl w:val="0"/>
              <w:ind w:firstLine="192"/>
              <w:rPr>
                <w:noProof w:val="0"/>
                <w:lang w:eastAsia="de-DE"/>
              </w:rPr>
            </w:pPr>
            <w:r w:rsidRPr="004C475C">
              <w:rPr>
                <w:noProof w:val="0"/>
                <w:lang w:eastAsia="de-DE"/>
              </w:rPr>
              <w:t xml:space="preserve">TCI_IMPLICATION = 14, </w:t>
            </w:r>
          </w:p>
          <w:p w14:paraId="6952DF3F" w14:textId="77777777" w:rsidR="00C10EC3" w:rsidRPr="004C475C" w:rsidRDefault="00C10EC3" w:rsidP="00390B75">
            <w:pPr>
              <w:pStyle w:val="PL"/>
              <w:keepNext/>
              <w:widowControl w:val="0"/>
              <w:ind w:firstLine="192"/>
              <w:rPr>
                <w:noProof w:val="0"/>
                <w:lang w:eastAsia="de-DE"/>
              </w:rPr>
            </w:pPr>
            <w:r w:rsidRPr="004C475C">
              <w:rPr>
                <w:noProof w:val="0"/>
                <w:lang w:eastAsia="de-DE"/>
              </w:rPr>
              <w:t xml:space="preserve">TCI_EXCLUSION = 15, </w:t>
            </w:r>
          </w:p>
          <w:p w14:paraId="2B4B6B2D" w14:textId="77777777" w:rsidR="00C10EC3" w:rsidRPr="004C475C" w:rsidRDefault="00C10EC3" w:rsidP="00390B75">
            <w:pPr>
              <w:pStyle w:val="PL"/>
              <w:keepNext/>
              <w:widowControl w:val="0"/>
              <w:ind w:firstLine="192"/>
              <w:rPr>
                <w:noProof w:val="0"/>
                <w:lang w:eastAsia="de-DE"/>
              </w:rPr>
            </w:pPr>
            <w:r w:rsidRPr="004C475C">
              <w:rPr>
                <w:noProof w:val="0"/>
                <w:lang w:eastAsia="de-DE"/>
              </w:rPr>
              <w:t xml:space="preserve">TCI_DISJUNCTION = 16, </w:t>
            </w:r>
          </w:p>
          <w:p w14:paraId="075B576C" w14:textId="77777777" w:rsidR="00C10EC3" w:rsidRPr="004C475C" w:rsidRDefault="00C10EC3" w:rsidP="00390B75">
            <w:pPr>
              <w:pStyle w:val="PL"/>
              <w:keepNext/>
              <w:widowControl w:val="0"/>
              <w:ind w:firstLine="192"/>
              <w:rPr>
                <w:noProof w:val="0"/>
                <w:lang w:eastAsia="de-DE"/>
              </w:rPr>
            </w:pPr>
            <w:r w:rsidRPr="004C475C">
              <w:rPr>
                <w:noProof w:val="0"/>
                <w:lang w:eastAsia="de-DE"/>
              </w:rPr>
              <w:t>TCI_REPETITION = 17</w:t>
            </w:r>
          </w:p>
          <w:p w14:paraId="563574F1" w14:textId="77777777" w:rsidR="00C10EC3" w:rsidRPr="004C475C" w:rsidRDefault="00C10EC3" w:rsidP="00390B75">
            <w:pPr>
              <w:pStyle w:val="PL"/>
              <w:keepNext/>
              <w:widowControl w:val="0"/>
              <w:rPr>
                <w:noProof w:val="0"/>
                <w:lang w:eastAsia="de-DE"/>
              </w:rPr>
            </w:pPr>
            <w:r w:rsidRPr="004C475C">
              <w:rPr>
                <w:noProof w:val="0"/>
                <w:lang w:eastAsia="de-DE"/>
              </w:rPr>
              <w:t>} TciMatchingTypeType;</w:t>
            </w:r>
          </w:p>
        </w:tc>
        <w:tc>
          <w:tcPr>
            <w:tcW w:w="2171" w:type="dxa"/>
          </w:tcPr>
          <w:p w14:paraId="5BD42FEB" w14:textId="77777777" w:rsidR="00C10EC3" w:rsidRPr="004C475C" w:rsidRDefault="00C10EC3" w:rsidP="00390B75">
            <w:pPr>
              <w:pStyle w:val="TAC"/>
              <w:keepLines w:val="0"/>
              <w:widowControl w:val="0"/>
              <w:jc w:val="left"/>
              <w:rPr>
                <w:szCs w:val="18"/>
              </w:rPr>
            </w:pPr>
          </w:p>
        </w:tc>
      </w:tr>
    </w:tbl>
    <w:p w14:paraId="1287596E" w14:textId="77777777" w:rsidR="00C10EC3" w:rsidRPr="004C475C" w:rsidRDefault="00C10EC3" w:rsidP="00C10EC3">
      <w:pPr>
        <w:widowControl w:val="0"/>
        <w:rPr>
          <w:sz w:val="18"/>
          <w:szCs w:val="18"/>
        </w:rPr>
      </w:pPr>
    </w:p>
    <w:p w14:paraId="6D7E851C" w14:textId="27CF4633" w:rsidR="00C10EC3" w:rsidRPr="004C475C" w:rsidRDefault="00C10EC3" w:rsidP="00C10EC3">
      <w:pPr>
        <w:pStyle w:val="berschrift2"/>
      </w:pPr>
      <w:bookmarkStart w:id="114" w:name="_Toc39486381"/>
      <w:r w:rsidRPr="004C475C">
        <w:t>6.7</w:t>
      </w:r>
      <w:r w:rsidRPr="004C475C">
        <w:tab/>
        <w:t>Extensions to clause 10 of ETSI ES 201 873-6</w:t>
      </w:r>
      <w:r w:rsidR="00600E73" w:rsidRPr="004C475C">
        <w:t>,</w:t>
      </w:r>
      <w:r w:rsidR="00C57487" w:rsidRPr="004C475C">
        <w:t xml:space="preserve"> </w:t>
      </w:r>
      <w:r w:rsidRPr="004C475C">
        <w:t>C++ language mapping</w:t>
      </w:r>
      <w:bookmarkEnd w:id="114"/>
    </w:p>
    <w:p w14:paraId="29C56D32" w14:textId="7F13955A" w:rsidR="00C10EC3" w:rsidRPr="004C475C" w:rsidRDefault="00C10EC3" w:rsidP="00C10EC3">
      <w:pPr>
        <w:rPr>
          <w:b/>
        </w:rPr>
      </w:pPr>
      <w:r w:rsidRPr="004C475C">
        <w:rPr>
          <w:b/>
        </w:rPr>
        <w:t>Clause 10.5.2.16</w:t>
      </w:r>
      <w:r w:rsidR="002637D6" w:rsidRPr="004C475C">
        <w:rPr>
          <w:b/>
        </w:rPr>
        <w:tab/>
      </w:r>
      <w:r w:rsidRPr="004C475C">
        <w:rPr>
          <w:b/>
        </w:rPr>
        <w:t xml:space="preserve">TciMatchingTypeType </w:t>
      </w:r>
    </w:p>
    <w:p w14:paraId="15FAF1E8" w14:textId="77777777" w:rsidR="00C10EC3" w:rsidRPr="004C475C" w:rsidRDefault="00C10EC3" w:rsidP="00C10EC3">
      <w:r w:rsidRPr="004C475C">
        <w:t>This clause is to be extended.</w:t>
      </w:r>
    </w:p>
    <w:p w14:paraId="571F037B" w14:textId="77777777" w:rsidR="00C10EC3" w:rsidRPr="004C475C" w:rsidRDefault="00C10EC3" w:rsidP="00C10EC3">
      <w:pPr>
        <w:pStyle w:val="PL"/>
        <w:widowControl w:val="0"/>
        <w:rPr>
          <w:noProof w:val="0"/>
        </w:rPr>
      </w:pPr>
      <w:r w:rsidRPr="004C475C">
        <w:rPr>
          <w:noProof w:val="0"/>
        </w:rPr>
        <w:t>typedef enum</w:t>
      </w:r>
    </w:p>
    <w:p w14:paraId="5BD57A58" w14:textId="77777777" w:rsidR="00C10EC3" w:rsidRPr="004C475C" w:rsidRDefault="00C10EC3" w:rsidP="00C10EC3">
      <w:pPr>
        <w:pStyle w:val="PL"/>
        <w:widowControl w:val="0"/>
        <w:rPr>
          <w:noProof w:val="0"/>
        </w:rPr>
      </w:pPr>
      <w:r w:rsidRPr="004C475C">
        <w:rPr>
          <w:noProof w:val="0"/>
        </w:rPr>
        <w:t xml:space="preserve">{ </w:t>
      </w:r>
    </w:p>
    <w:p w14:paraId="27C37B0E" w14:textId="77777777" w:rsidR="00C10EC3" w:rsidRPr="004C475C" w:rsidRDefault="00C10EC3" w:rsidP="00C10EC3">
      <w:pPr>
        <w:pStyle w:val="PL"/>
        <w:widowControl w:val="0"/>
        <w:rPr>
          <w:noProof w:val="0"/>
        </w:rPr>
      </w:pPr>
      <w:r w:rsidRPr="004C475C">
        <w:rPr>
          <w:noProof w:val="0"/>
        </w:rPr>
        <w:t xml:space="preserve">  TCI_TEMPLATE_LIST = 0,  </w:t>
      </w:r>
    </w:p>
    <w:p w14:paraId="11548FF2" w14:textId="77777777" w:rsidR="00C10EC3" w:rsidRPr="004C475C" w:rsidRDefault="00C10EC3" w:rsidP="00C10EC3">
      <w:pPr>
        <w:pStyle w:val="PL"/>
        <w:widowControl w:val="0"/>
        <w:rPr>
          <w:noProof w:val="0"/>
        </w:rPr>
      </w:pPr>
      <w:r w:rsidRPr="004C475C">
        <w:rPr>
          <w:noProof w:val="0"/>
        </w:rPr>
        <w:t xml:space="preserve">  TCI_COMPLEMENTED_LIST = 1,  </w:t>
      </w:r>
    </w:p>
    <w:p w14:paraId="7422F1CE" w14:textId="77777777" w:rsidR="00C10EC3" w:rsidRPr="004C475C" w:rsidRDefault="00C10EC3" w:rsidP="00C10EC3">
      <w:pPr>
        <w:pStyle w:val="PL"/>
        <w:widowControl w:val="0"/>
        <w:rPr>
          <w:noProof w:val="0"/>
        </w:rPr>
      </w:pPr>
      <w:r w:rsidRPr="004C475C">
        <w:rPr>
          <w:noProof w:val="0"/>
        </w:rPr>
        <w:t xml:space="preserve">  TCI_ANY_VALUE = 2,  </w:t>
      </w:r>
    </w:p>
    <w:p w14:paraId="7BA36332" w14:textId="77777777" w:rsidR="00C10EC3" w:rsidRPr="004C475C" w:rsidRDefault="00C10EC3" w:rsidP="00C10EC3">
      <w:pPr>
        <w:pStyle w:val="PL"/>
        <w:widowControl w:val="0"/>
        <w:rPr>
          <w:noProof w:val="0"/>
        </w:rPr>
      </w:pPr>
      <w:r w:rsidRPr="004C475C">
        <w:rPr>
          <w:noProof w:val="0"/>
        </w:rPr>
        <w:t xml:space="preserve">  TCI_ANY_VALUE_OR_NONE = 3,  </w:t>
      </w:r>
    </w:p>
    <w:p w14:paraId="46215CA4" w14:textId="77777777" w:rsidR="00C10EC3" w:rsidRPr="004C475C" w:rsidRDefault="00C10EC3" w:rsidP="00C10EC3">
      <w:pPr>
        <w:pStyle w:val="PL"/>
        <w:widowControl w:val="0"/>
        <w:rPr>
          <w:noProof w:val="0"/>
        </w:rPr>
      </w:pPr>
      <w:r w:rsidRPr="004C475C">
        <w:rPr>
          <w:noProof w:val="0"/>
        </w:rPr>
        <w:t xml:space="preserve">  TCI_VALUE_RANGE = 4, </w:t>
      </w:r>
    </w:p>
    <w:p w14:paraId="08EBD394" w14:textId="77777777" w:rsidR="00C10EC3" w:rsidRPr="004C475C" w:rsidRDefault="00C10EC3" w:rsidP="00C10EC3">
      <w:pPr>
        <w:pStyle w:val="PL"/>
        <w:widowControl w:val="0"/>
        <w:rPr>
          <w:noProof w:val="0"/>
        </w:rPr>
      </w:pPr>
      <w:r w:rsidRPr="004C475C">
        <w:rPr>
          <w:noProof w:val="0"/>
        </w:rPr>
        <w:t xml:space="preserve">  TCI_SUBSET = 5,  </w:t>
      </w:r>
    </w:p>
    <w:p w14:paraId="5A2079A1" w14:textId="77777777" w:rsidR="00C10EC3" w:rsidRPr="004C475C" w:rsidRDefault="00C10EC3" w:rsidP="00C10EC3">
      <w:pPr>
        <w:pStyle w:val="PL"/>
        <w:widowControl w:val="0"/>
        <w:rPr>
          <w:noProof w:val="0"/>
        </w:rPr>
      </w:pPr>
      <w:r w:rsidRPr="004C475C">
        <w:rPr>
          <w:noProof w:val="0"/>
        </w:rPr>
        <w:t xml:space="preserve">  TCI_SUPERSET = 6, </w:t>
      </w:r>
    </w:p>
    <w:p w14:paraId="2AE6FD6A" w14:textId="77777777" w:rsidR="00C10EC3" w:rsidRPr="004C475C" w:rsidRDefault="00C10EC3" w:rsidP="00C10EC3">
      <w:pPr>
        <w:pStyle w:val="PL"/>
        <w:widowControl w:val="0"/>
        <w:rPr>
          <w:noProof w:val="0"/>
        </w:rPr>
      </w:pPr>
      <w:r w:rsidRPr="004C475C">
        <w:rPr>
          <w:noProof w:val="0"/>
        </w:rPr>
        <w:t xml:space="preserve">  TCI_ANY_ELEMENT = 7, </w:t>
      </w:r>
    </w:p>
    <w:p w14:paraId="7A94A2DF" w14:textId="77777777" w:rsidR="00C10EC3" w:rsidRPr="004C475C" w:rsidRDefault="00C10EC3" w:rsidP="00C10EC3">
      <w:pPr>
        <w:pStyle w:val="PL"/>
        <w:widowControl w:val="0"/>
        <w:rPr>
          <w:noProof w:val="0"/>
        </w:rPr>
      </w:pPr>
      <w:r w:rsidRPr="004C475C">
        <w:rPr>
          <w:noProof w:val="0"/>
        </w:rPr>
        <w:t xml:space="preserve">  TCI_ANY_ELEMENTS_OR_NONE = 8,  </w:t>
      </w:r>
    </w:p>
    <w:p w14:paraId="33393D46" w14:textId="77777777" w:rsidR="00C10EC3" w:rsidRPr="004C475C" w:rsidRDefault="00C10EC3" w:rsidP="00C10EC3">
      <w:pPr>
        <w:pStyle w:val="PL"/>
        <w:widowControl w:val="0"/>
        <w:rPr>
          <w:noProof w:val="0"/>
        </w:rPr>
      </w:pPr>
      <w:r w:rsidRPr="004C475C">
        <w:rPr>
          <w:noProof w:val="0"/>
        </w:rPr>
        <w:t xml:space="preserve">  TCI_PATTERN = 9,  </w:t>
      </w:r>
    </w:p>
    <w:p w14:paraId="35F06E70" w14:textId="77777777" w:rsidR="00C10EC3" w:rsidRPr="004C475C" w:rsidRDefault="00C10EC3" w:rsidP="00C10EC3">
      <w:pPr>
        <w:pStyle w:val="PL"/>
        <w:widowControl w:val="0"/>
        <w:rPr>
          <w:noProof w:val="0"/>
        </w:rPr>
      </w:pPr>
      <w:r w:rsidRPr="004C475C">
        <w:rPr>
          <w:noProof w:val="0"/>
        </w:rPr>
        <w:t xml:space="preserve">  TCI_MATCH_DECODED_CONTENT = 10, </w:t>
      </w:r>
    </w:p>
    <w:p w14:paraId="63C98784" w14:textId="77777777" w:rsidR="00C10EC3" w:rsidRPr="004C475C" w:rsidRDefault="00C10EC3" w:rsidP="00C10EC3">
      <w:pPr>
        <w:pStyle w:val="PL"/>
        <w:widowControl w:val="0"/>
        <w:rPr>
          <w:noProof w:val="0"/>
        </w:rPr>
      </w:pPr>
      <w:r w:rsidRPr="004C475C">
        <w:rPr>
          <w:noProof w:val="0"/>
        </w:rPr>
        <w:t xml:space="preserve">  TCI_OMIT_TEMPLATE = 11,</w:t>
      </w:r>
    </w:p>
    <w:p w14:paraId="4560C212" w14:textId="77777777" w:rsidR="00C10EC3" w:rsidRPr="004C475C" w:rsidRDefault="00C10EC3" w:rsidP="00C10EC3">
      <w:pPr>
        <w:pStyle w:val="PL"/>
        <w:widowControl w:val="0"/>
        <w:rPr>
          <w:noProof w:val="0"/>
        </w:rPr>
      </w:pPr>
      <w:r w:rsidRPr="004C475C">
        <w:rPr>
          <w:noProof w:val="0"/>
        </w:rPr>
        <w:t xml:space="preserve">  TCI_DYNAMIC_MATCHING = 12,</w:t>
      </w:r>
    </w:p>
    <w:p w14:paraId="2C0214B1" w14:textId="77777777" w:rsidR="00C10EC3" w:rsidRPr="004C475C" w:rsidRDefault="00C10EC3" w:rsidP="00C10EC3">
      <w:pPr>
        <w:pStyle w:val="PL"/>
        <w:widowControl w:val="0"/>
        <w:rPr>
          <w:noProof w:val="0"/>
        </w:rPr>
      </w:pPr>
      <w:r w:rsidRPr="004C475C">
        <w:rPr>
          <w:noProof w:val="0"/>
        </w:rPr>
        <w:t xml:space="preserve">  TCI_CONJUNCTION = 13,</w:t>
      </w:r>
    </w:p>
    <w:p w14:paraId="66E09035" w14:textId="77777777" w:rsidR="00C10EC3" w:rsidRPr="004C475C" w:rsidRDefault="00C10EC3" w:rsidP="00C10EC3">
      <w:pPr>
        <w:pStyle w:val="PL"/>
        <w:widowControl w:val="0"/>
        <w:rPr>
          <w:noProof w:val="0"/>
        </w:rPr>
      </w:pPr>
      <w:r w:rsidRPr="004C475C">
        <w:rPr>
          <w:noProof w:val="0"/>
        </w:rPr>
        <w:t xml:space="preserve">  TCI_IMPLICATION = 14,</w:t>
      </w:r>
    </w:p>
    <w:p w14:paraId="50092D26" w14:textId="77777777" w:rsidR="00C10EC3" w:rsidRPr="004C475C" w:rsidRDefault="00C10EC3" w:rsidP="00C10EC3">
      <w:pPr>
        <w:pStyle w:val="PL"/>
        <w:widowControl w:val="0"/>
        <w:rPr>
          <w:noProof w:val="0"/>
        </w:rPr>
      </w:pPr>
      <w:r w:rsidRPr="004C475C">
        <w:rPr>
          <w:noProof w:val="0"/>
        </w:rPr>
        <w:t xml:space="preserve">  TCI_EXCLUSTION = 15,</w:t>
      </w:r>
    </w:p>
    <w:p w14:paraId="0B15FA3A" w14:textId="77777777" w:rsidR="00C10EC3" w:rsidRPr="004C475C" w:rsidRDefault="00C10EC3" w:rsidP="00C10EC3">
      <w:pPr>
        <w:pStyle w:val="PL"/>
        <w:widowControl w:val="0"/>
        <w:rPr>
          <w:noProof w:val="0"/>
        </w:rPr>
      </w:pPr>
      <w:r w:rsidRPr="004C475C">
        <w:rPr>
          <w:noProof w:val="0"/>
        </w:rPr>
        <w:t xml:space="preserve">  TCI_DISJUNCTION = 16,</w:t>
      </w:r>
    </w:p>
    <w:p w14:paraId="652D3A5E" w14:textId="77777777" w:rsidR="00C10EC3" w:rsidRPr="004C475C" w:rsidRDefault="00C10EC3" w:rsidP="00C10EC3">
      <w:pPr>
        <w:pStyle w:val="PL"/>
        <w:widowControl w:val="0"/>
        <w:rPr>
          <w:noProof w:val="0"/>
        </w:rPr>
      </w:pPr>
      <w:r w:rsidRPr="004C475C">
        <w:rPr>
          <w:noProof w:val="0"/>
        </w:rPr>
        <w:t xml:space="preserve">  TCI_REPETITION = 17</w:t>
      </w:r>
    </w:p>
    <w:p w14:paraId="132503F0" w14:textId="77777777" w:rsidR="00C10EC3" w:rsidRPr="004C475C" w:rsidRDefault="00C10EC3" w:rsidP="004B777E">
      <w:pPr>
        <w:pStyle w:val="PL"/>
        <w:rPr>
          <w:noProof w:val="0"/>
        </w:rPr>
      </w:pPr>
      <w:r w:rsidRPr="004C475C">
        <w:rPr>
          <w:noProof w:val="0"/>
        </w:rPr>
        <w:t>} TciMatchingType;</w:t>
      </w:r>
      <w:r w:rsidRPr="004C475C" w:rsidDel="00CF1A07">
        <w:rPr>
          <w:noProof w:val="0"/>
        </w:rPr>
        <w:t xml:space="preserve"> </w:t>
      </w:r>
      <w:bookmarkStart w:id="115" w:name="AAAAAAAAKD"/>
      <w:bookmarkStart w:id="116" w:name="AAAAAAAAKF"/>
      <w:bookmarkStart w:id="117" w:name="AAAAAAAAKG"/>
      <w:bookmarkStart w:id="118" w:name="AAAAAAAAKH"/>
      <w:bookmarkEnd w:id="115"/>
      <w:bookmarkEnd w:id="116"/>
      <w:bookmarkEnd w:id="117"/>
      <w:bookmarkEnd w:id="118"/>
    </w:p>
    <w:p w14:paraId="0E14D539" w14:textId="22757AC8" w:rsidR="004B777E" w:rsidRPr="004C475C" w:rsidRDefault="004B777E" w:rsidP="004B777E">
      <w:pPr>
        <w:pStyle w:val="PL"/>
        <w:rPr>
          <w:rStyle w:val="Fett"/>
          <w:b w:val="0"/>
          <w:bCs w:val="0"/>
          <w:noProof w:val="0"/>
        </w:rPr>
      </w:pPr>
    </w:p>
    <w:p w14:paraId="1719E9EB" w14:textId="4E9B3F77" w:rsidR="00DC7564" w:rsidRPr="004C475C" w:rsidRDefault="00DC7564" w:rsidP="00DC7564">
      <w:pPr>
        <w:rPr>
          <w:b/>
        </w:rPr>
      </w:pPr>
      <w:r w:rsidRPr="004C475C">
        <w:rPr>
          <w:b/>
        </w:rPr>
        <w:t>Clause 10.5.2.20</w:t>
      </w:r>
      <w:r w:rsidR="002637D6" w:rsidRPr="004C475C">
        <w:rPr>
          <w:b/>
        </w:rPr>
        <w:tab/>
      </w:r>
      <w:r w:rsidRPr="004C475C">
        <w:rPr>
          <w:b/>
        </w:rPr>
        <w:t>Mutation</w:t>
      </w:r>
    </w:p>
    <w:p w14:paraId="582F880E" w14:textId="77777777" w:rsidR="00DC7564" w:rsidRPr="004C475C" w:rsidRDefault="00DC7564" w:rsidP="00DC7564">
      <w:r w:rsidRPr="004C475C">
        <w:t>This clause is to be added.</w:t>
      </w:r>
    </w:p>
    <w:p w14:paraId="328356F4" w14:textId="77777777" w:rsidR="00DC7564" w:rsidRPr="004C475C" w:rsidRDefault="00DC7564" w:rsidP="00EC42E3">
      <w:r w:rsidRPr="004C475C">
        <w:t>Specifies a mutation annotation. It is mapped to the following pure virtual class:</w:t>
      </w:r>
    </w:p>
    <w:p w14:paraId="73ABAE9F" w14:textId="77777777" w:rsidR="00DC7564" w:rsidRPr="004C475C" w:rsidRDefault="00DC7564" w:rsidP="00EC42E3">
      <w:pPr>
        <w:pStyle w:val="PL"/>
        <w:widowControl w:val="0"/>
        <w:rPr>
          <w:noProof w:val="0"/>
        </w:rPr>
      </w:pPr>
      <w:r w:rsidRPr="004C475C">
        <w:rPr>
          <w:noProof w:val="0"/>
        </w:rPr>
        <w:t>class Mutation {</w:t>
      </w:r>
    </w:p>
    <w:p w14:paraId="1C56FDC1" w14:textId="77777777" w:rsidR="00DC7564" w:rsidRPr="004C475C" w:rsidRDefault="00DC7564" w:rsidP="00EC42E3">
      <w:pPr>
        <w:pStyle w:val="PL"/>
        <w:widowControl w:val="0"/>
        <w:rPr>
          <w:noProof w:val="0"/>
        </w:rPr>
      </w:pPr>
      <w:r w:rsidRPr="004C475C">
        <w:rPr>
          <w:noProof w:val="0"/>
        </w:rPr>
        <w:t>public:</w:t>
      </w:r>
    </w:p>
    <w:p w14:paraId="50518F7B" w14:textId="77777777" w:rsidR="00DC7564" w:rsidRPr="004C475C" w:rsidRDefault="00DC7564" w:rsidP="00EC42E3">
      <w:pPr>
        <w:pStyle w:val="PL"/>
        <w:widowControl w:val="0"/>
        <w:rPr>
          <w:noProof w:val="0"/>
        </w:rPr>
      </w:pPr>
      <w:r w:rsidRPr="004C475C">
        <w:rPr>
          <w:noProof w:val="0"/>
        </w:rPr>
        <w:tab/>
        <w:t>virtual ~Mutation ();</w:t>
      </w:r>
    </w:p>
    <w:p w14:paraId="63FA4EA1" w14:textId="77777777" w:rsidR="00DC7564" w:rsidRPr="004C475C" w:rsidRDefault="00DC7564" w:rsidP="00EC42E3">
      <w:pPr>
        <w:pStyle w:val="PL"/>
        <w:widowControl w:val="0"/>
        <w:rPr>
          <w:noProof w:val="0"/>
        </w:rPr>
      </w:pPr>
      <w:r w:rsidRPr="004C475C">
        <w:rPr>
          <w:noProof w:val="0"/>
        </w:rPr>
        <w:tab/>
        <w:t>virtual Tboolean isMessageNeeded () const =0;</w:t>
      </w:r>
    </w:p>
    <w:p w14:paraId="14A75460" w14:textId="77777777" w:rsidR="00DC7564" w:rsidRPr="004C475C" w:rsidRDefault="00DC7564" w:rsidP="00EC42E3">
      <w:pPr>
        <w:pStyle w:val="PL"/>
        <w:widowControl w:val="0"/>
        <w:rPr>
          <w:noProof w:val="0"/>
        </w:rPr>
      </w:pPr>
      <w:r w:rsidRPr="004C475C">
        <w:rPr>
          <w:noProof w:val="0"/>
        </w:rPr>
        <w:tab/>
        <w:t>virtual TriMessage mutate (const TriMessage * p_message) const =0;</w:t>
      </w:r>
    </w:p>
    <w:p w14:paraId="725CB133" w14:textId="77777777" w:rsidR="00DC7564" w:rsidRPr="004C475C" w:rsidRDefault="00DC7564" w:rsidP="00EC42E3">
      <w:pPr>
        <w:pStyle w:val="PL"/>
        <w:widowControl w:val="0"/>
        <w:rPr>
          <w:noProof w:val="0"/>
        </w:rPr>
      </w:pPr>
      <w:r w:rsidRPr="004C475C">
        <w:rPr>
          <w:noProof w:val="0"/>
        </w:rPr>
        <w:tab/>
        <w:t>virtual Tboolean operator== (const Mutation &amp;p_mutation) const =0;</w:t>
      </w:r>
    </w:p>
    <w:p w14:paraId="6906F8EC" w14:textId="77777777" w:rsidR="00DC7564" w:rsidRPr="004C475C" w:rsidRDefault="00DC7564" w:rsidP="00EC42E3">
      <w:pPr>
        <w:pStyle w:val="PL"/>
        <w:widowControl w:val="0"/>
        <w:rPr>
          <w:noProof w:val="0"/>
        </w:rPr>
      </w:pPr>
      <w:r w:rsidRPr="004C475C">
        <w:rPr>
          <w:noProof w:val="0"/>
        </w:rPr>
        <w:tab/>
        <w:t>virtual Mutation * clone () const =0;</w:t>
      </w:r>
    </w:p>
    <w:p w14:paraId="4B885844" w14:textId="77777777" w:rsidR="00DC7564" w:rsidRPr="004C475C" w:rsidRDefault="00DC7564" w:rsidP="00EC42E3">
      <w:pPr>
        <w:pStyle w:val="PL"/>
        <w:widowControl w:val="0"/>
        <w:rPr>
          <w:noProof w:val="0"/>
        </w:rPr>
      </w:pPr>
      <w:r w:rsidRPr="004C475C">
        <w:rPr>
          <w:noProof w:val="0"/>
        </w:rPr>
        <w:tab/>
        <w:t>virtual Tboolean operator&lt; (const Mutation &amp;p_mutation) const =0;</w:t>
      </w:r>
    </w:p>
    <w:p w14:paraId="7C2F899B" w14:textId="145A1D63" w:rsidR="00DC7564" w:rsidRPr="004C475C" w:rsidRDefault="00DC7564" w:rsidP="00DC7564">
      <w:pPr>
        <w:pStyle w:val="PL"/>
        <w:widowControl w:val="0"/>
        <w:rPr>
          <w:noProof w:val="0"/>
        </w:rPr>
      </w:pPr>
      <w:r w:rsidRPr="004C475C">
        <w:rPr>
          <w:noProof w:val="0"/>
        </w:rPr>
        <w:t>}</w:t>
      </w:r>
    </w:p>
    <w:p w14:paraId="46BEF8FE" w14:textId="77777777" w:rsidR="00DC7564" w:rsidRPr="004C475C" w:rsidRDefault="00DC7564" w:rsidP="00DC7564">
      <w:pPr>
        <w:rPr>
          <w:b/>
        </w:rPr>
      </w:pPr>
      <w:r w:rsidRPr="004C475C">
        <w:rPr>
          <w:b/>
        </w:rPr>
        <w:lastRenderedPageBreak/>
        <w:t>Methods:</w:t>
      </w:r>
    </w:p>
    <w:p w14:paraId="27630184" w14:textId="77777777" w:rsidR="00DC7564" w:rsidRPr="004C475C" w:rsidRDefault="00DC7564" w:rsidP="00DC7564">
      <w:pPr>
        <w:pStyle w:val="PL"/>
        <w:rPr>
          <w:noProof w:val="0"/>
        </w:rPr>
      </w:pPr>
      <w:r w:rsidRPr="004C475C">
        <w:rPr>
          <w:noProof w:val="0"/>
        </w:rPr>
        <w:t>~Mutation</w:t>
      </w:r>
    </w:p>
    <w:p w14:paraId="1C3DE53E" w14:textId="77777777" w:rsidR="00DC7564" w:rsidRPr="004C475C" w:rsidRDefault="00DC7564" w:rsidP="00DC7564">
      <w:pPr>
        <w:pStyle w:val="B10"/>
        <w:spacing w:after="0"/>
      </w:pPr>
      <w:r w:rsidRPr="004C475C">
        <w:tab/>
        <w:t>Destructor</w:t>
      </w:r>
    </w:p>
    <w:p w14:paraId="0D904F85" w14:textId="77777777" w:rsidR="00DC7564" w:rsidRPr="004C475C" w:rsidRDefault="00DC7564" w:rsidP="00DC7564">
      <w:pPr>
        <w:pStyle w:val="PL"/>
        <w:rPr>
          <w:noProof w:val="0"/>
        </w:rPr>
      </w:pPr>
      <w:r w:rsidRPr="004C475C">
        <w:rPr>
          <w:noProof w:val="0"/>
        </w:rPr>
        <w:t>isMessageNeeded</w:t>
      </w:r>
    </w:p>
    <w:p w14:paraId="74476C8B" w14:textId="77777777" w:rsidR="00DC7564" w:rsidRPr="004C475C" w:rsidRDefault="00DC7564" w:rsidP="00DC7564">
      <w:pPr>
        <w:pStyle w:val="B10"/>
        <w:spacing w:after="0"/>
      </w:pPr>
      <w:r w:rsidRPr="004C475C">
        <w:tab/>
        <w:t xml:space="preserve">Returns </w:t>
      </w:r>
      <w:r w:rsidRPr="004C475C">
        <w:rPr>
          <w:rFonts w:ascii="Courier New" w:hAnsi="Courier New" w:cs="Courier New"/>
        </w:rPr>
        <w:t>true</w:t>
      </w:r>
      <w:r w:rsidRPr="004C475C">
        <w:t xml:space="preserve"> if encoded sub-message is required for mutation, </w:t>
      </w:r>
      <w:r w:rsidRPr="004C475C">
        <w:rPr>
          <w:rFonts w:ascii="Courier New" w:hAnsi="Courier New" w:cs="Courier New"/>
        </w:rPr>
        <w:t>false</w:t>
      </w:r>
      <w:r w:rsidRPr="004C475C">
        <w:t xml:space="preserve"> otherwise</w:t>
      </w:r>
    </w:p>
    <w:p w14:paraId="731BF86B" w14:textId="77777777" w:rsidR="00DC7564" w:rsidRPr="004C475C" w:rsidRDefault="00DC7564" w:rsidP="00DC7564">
      <w:pPr>
        <w:pStyle w:val="PL"/>
        <w:rPr>
          <w:noProof w:val="0"/>
        </w:rPr>
      </w:pPr>
      <w:r w:rsidRPr="004C475C">
        <w:rPr>
          <w:noProof w:val="0"/>
        </w:rPr>
        <w:t>mutate</w:t>
      </w:r>
    </w:p>
    <w:p w14:paraId="13161EAE" w14:textId="77777777" w:rsidR="00DC7564" w:rsidRPr="004C475C" w:rsidRDefault="00DC7564" w:rsidP="00DC7564">
      <w:pPr>
        <w:pStyle w:val="B10"/>
        <w:spacing w:after="0"/>
      </w:pPr>
      <w:r w:rsidRPr="004C475C">
        <w:tab/>
        <w:t>Returns mutated version of the sub-message</w:t>
      </w:r>
    </w:p>
    <w:p w14:paraId="52A3ABC9" w14:textId="77777777" w:rsidR="00DC7564" w:rsidRPr="004C475C" w:rsidRDefault="00DC7564" w:rsidP="00DC7564">
      <w:pPr>
        <w:pStyle w:val="PL"/>
        <w:rPr>
          <w:noProof w:val="0"/>
        </w:rPr>
      </w:pPr>
      <w:r w:rsidRPr="004C475C">
        <w:rPr>
          <w:noProof w:val="0"/>
        </w:rPr>
        <w:t>operator==</w:t>
      </w:r>
    </w:p>
    <w:p w14:paraId="6C022F29" w14:textId="77777777" w:rsidR="00DC7564" w:rsidRPr="004C475C" w:rsidRDefault="00DC7564" w:rsidP="00DC7564">
      <w:pPr>
        <w:pStyle w:val="B10"/>
        <w:spacing w:after="0"/>
      </w:pPr>
      <w:r w:rsidRPr="004C475C">
        <w:tab/>
        <w:t>Returns true if both objects are equal</w:t>
      </w:r>
    </w:p>
    <w:p w14:paraId="2AD81C60" w14:textId="77777777" w:rsidR="00DC7564" w:rsidRPr="004C475C" w:rsidRDefault="00DC7564" w:rsidP="00DC7564">
      <w:pPr>
        <w:pStyle w:val="PL"/>
        <w:rPr>
          <w:noProof w:val="0"/>
        </w:rPr>
      </w:pPr>
      <w:r w:rsidRPr="004C475C">
        <w:rPr>
          <w:noProof w:val="0"/>
        </w:rPr>
        <w:t>clone ()</w:t>
      </w:r>
    </w:p>
    <w:p w14:paraId="3FC558AE" w14:textId="77777777" w:rsidR="00DC7564" w:rsidRPr="004C475C" w:rsidRDefault="00DC7564" w:rsidP="00DC7564">
      <w:pPr>
        <w:pStyle w:val="B10"/>
        <w:spacing w:after="0"/>
      </w:pPr>
      <w:r w:rsidRPr="004C475C">
        <w:tab/>
        <w:t>Returns a copy of the Mutation</w:t>
      </w:r>
    </w:p>
    <w:p w14:paraId="10E7E1D5" w14:textId="77777777" w:rsidR="00DC7564" w:rsidRPr="004C475C" w:rsidRDefault="00DC7564" w:rsidP="00DC7564">
      <w:pPr>
        <w:pStyle w:val="PL"/>
        <w:rPr>
          <w:noProof w:val="0"/>
        </w:rPr>
      </w:pPr>
      <w:r w:rsidRPr="004C475C">
        <w:rPr>
          <w:noProof w:val="0"/>
        </w:rPr>
        <w:t>operator&lt;</w:t>
      </w:r>
    </w:p>
    <w:p w14:paraId="2F3E994B" w14:textId="56B5462A" w:rsidR="00DC7564" w:rsidRDefault="00DC7564" w:rsidP="001027A1">
      <w:pPr>
        <w:pStyle w:val="B10"/>
      </w:pPr>
      <w:r w:rsidRPr="004C475C">
        <w:tab/>
        <w:t>Operator &lt; overload</w:t>
      </w:r>
    </w:p>
    <w:p w14:paraId="6FE133C8" w14:textId="4098A25E" w:rsidR="00DC7564" w:rsidRPr="004C475C" w:rsidRDefault="00DC7564" w:rsidP="00DC7564">
      <w:pPr>
        <w:keepNext/>
        <w:rPr>
          <w:rStyle w:val="Fett"/>
        </w:rPr>
      </w:pPr>
      <w:r w:rsidRPr="004C475C">
        <w:rPr>
          <w:rStyle w:val="Fett"/>
        </w:rPr>
        <w:t>Clause 10.5.3.2</w:t>
      </w:r>
      <w:r w:rsidR="002637D6" w:rsidRPr="004C475C">
        <w:rPr>
          <w:rStyle w:val="Fett"/>
        </w:rPr>
        <w:tab/>
      </w:r>
      <w:r w:rsidRPr="004C475C">
        <w:rPr>
          <w:rStyle w:val="Fett"/>
        </w:rPr>
        <w:t>Value</w:t>
      </w:r>
    </w:p>
    <w:p w14:paraId="2D8C6423" w14:textId="77777777" w:rsidR="00DC7564" w:rsidRPr="004C475C" w:rsidRDefault="00DC7564" w:rsidP="00DC7564">
      <w:pPr>
        <w:keepNext/>
        <w:widowControl w:val="0"/>
      </w:pPr>
      <w:r w:rsidRPr="004C475C">
        <w:t>This clause is to be extended.</w:t>
      </w:r>
    </w:p>
    <w:p w14:paraId="7DEA5C84" w14:textId="77777777" w:rsidR="00DC7564" w:rsidRPr="004C475C" w:rsidRDefault="00DC7564" w:rsidP="00DC7564">
      <w:pPr>
        <w:keepNext/>
        <w:widowControl w:val="0"/>
      </w:pPr>
      <w:r w:rsidRPr="004C475C">
        <w:t>A value of TciValue represents TTCN-3 values for a given type. It is mapped to the following pure virtual class:</w:t>
      </w:r>
    </w:p>
    <w:p w14:paraId="22EC30F0" w14:textId="77777777" w:rsidR="00DC7564" w:rsidRPr="004C475C" w:rsidRDefault="00DC7564" w:rsidP="00DC7564">
      <w:pPr>
        <w:pStyle w:val="PL"/>
        <w:keepNext/>
        <w:keepLines/>
        <w:widowControl w:val="0"/>
        <w:rPr>
          <w:noProof w:val="0"/>
        </w:rPr>
      </w:pPr>
      <w:r w:rsidRPr="004C475C">
        <w:rPr>
          <w:noProof w:val="0"/>
        </w:rPr>
        <w:t>class TciValue {</w:t>
      </w:r>
    </w:p>
    <w:p w14:paraId="5A1E19C3" w14:textId="77777777" w:rsidR="00DC7564" w:rsidRPr="004C475C" w:rsidRDefault="00DC7564" w:rsidP="00DC7564">
      <w:pPr>
        <w:pStyle w:val="PL"/>
        <w:widowControl w:val="0"/>
        <w:rPr>
          <w:noProof w:val="0"/>
        </w:rPr>
      </w:pPr>
      <w:r w:rsidRPr="004C475C">
        <w:rPr>
          <w:noProof w:val="0"/>
        </w:rPr>
        <w:t>public:</w:t>
      </w:r>
    </w:p>
    <w:p w14:paraId="4FCF3EFB" w14:textId="77777777" w:rsidR="00DC7564" w:rsidRPr="004C475C" w:rsidRDefault="00DC7564" w:rsidP="00DC7564">
      <w:pPr>
        <w:pStyle w:val="PL"/>
        <w:widowControl w:val="0"/>
        <w:rPr>
          <w:noProof w:val="0"/>
        </w:rPr>
      </w:pPr>
      <w:r w:rsidRPr="004C475C">
        <w:rPr>
          <w:noProof w:val="0"/>
        </w:rPr>
        <w:tab/>
        <w:t>virtual ~TciValue ();</w:t>
      </w:r>
    </w:p>
    <w:p w14:paraId="5CB007A9" w14:textId="77777777" w:rsidR="00DC7564" w:rsidRPr="004C475C" w:rsidRDefault="00DC7564" w:rsidP="00DC7564">
      <w:pPr>
        <w:pStyle w:val="PL"/>
        <w:widowControl w:val="0"/>
        <w:rPr>
          <w:noProof w:val="0"/>
        </w:rPr>
      </w:pPr>
      <w:r w:rsidRPr="004C475C">
        <w:rPr>
          <w:noProof w:val="0"/>
        </w:rPr>
        <w:tab/>
        <w:t>virtual const TciType &amp; getType () const =0;</w:t>
      </w:r>
    </w:p>
    <w:p w14:paraId="6822CE7C" w14:textId="77777777" w:rsidR="00DC7564" w:rsidRPr="004C475C" w:rsidRDefault="00DC7564" w:rsidP="00DC7564">
      <w:pPr>
        <w:pStyle w:val="PL"/>
        <w:widowControl w:val="0"/>
        <w:rPr>
          <w:noProof w:val="0"/>
        </w:rPr>
      </w:pPr>
      <w:r w:rsidRPr="004C475C">
        <w:rPr>
          <w:noProof w:val="0"/>
        </w:rPr>
        <w:tab/>
        <w:t>virtual const Tstring &amp; getValueEncoding () const =0;</w:t>
      </w:r>
    </w:p>
    <w:p w14:paraId="1A586110" w14:textId="77777777" w:rsidR="00DC7564" w:rsidRPr="004C475C" w:rsidRDefault="00DC7564" w:rsidP="00DC7564">
      <w:pPr>
        <w:pStyle w:val="PL"/>
        <w:widowControl w:val="0"/>
        <w:rPr>
          <w:noProof w:val="0"/>
        </w:rPr>
      </w:pPr>
      <w:r w:rsidRPr="004C475C">
        <w:rPr>
          <w:noProof w:val="0"/>
        </w:rPr>
        <w:tab/>
        <w:t>virtual const Tstring &amp; getValueEncodingVariant () const =0;</w:t>
      </w:r>
    </w:p>
    <w:p w14:paraId="4B905983" w14:textId="77777777" w:rsidR="00DC7564" w:rsidRPr="004C475C" w:rsidRDefault="00DC7564" w:rsidP="00DC7564">
      <w:pPr>
        <w:pStyle w:val="PL"/>
        <w:widowControl w:val="0"/>
        <w:rPr>
          <w:noProof w:val="0"/>
        </w:rPr>
      </w:pPr>
      <w:r w:rsidRPr="004C475C">
        <w:rPr>
          <w:noProof w:val="0"/>
        </w:rPr>
        <w:tab/>
        <w:t>virtual const std::vector&lt;Tstring*&gt; &amp; getEncodeAttributes () const =0;</w:t>
      </w:r>
    </w:p>
    <w:p w14:paraId="7BC6C0FE" w14:textId="77777777" w:rsidR="00DC7564" w:rsidRPr="004C475C" w:rsidRDefault="00DC7564" w:rsidP="00DC7564">
      <w:pPr>
        <w:pStyle w:val="PL"/>
        <w:widowControl w:val="0"/>
        <w:rPr>
          <w:noProof w:val="0"/>
        </w:rPr>
      </w:pPr>
      <w:r w:rsidRPr="004C475C">
        <w:rPr>
          <w:noProof w:val="0"/>
        </w:rPr>
        <w:tab/>
        <w:t>virtual const std::vector&lt;Tstring*&gt; &amp; getVariantAttributes (const Tstring * encoding) const =0;</w:t>
      </w:r>
    </w:p>
    <w:p w14:paraId="12E6B847" w14:textId="77777777" w:rsidR="00DC7564" w:rsidRPr="004C475C" w:rsidRDefault="00DC7564" w:rsidP="00DC7564">
      <w:pPr>
        <w:pStyle w:val="PL"/>
        <w:rPr>
          <w:noProof w:val="0"/>
        </w:rPr>
      </w:pPr>
      <w:r w:rsidRPr="004C475C">
        <w:rPr>
          <w:noProof w:val="0"/>
        </w:rPr>
        <w:tab/>
        <w:t>virtual Tboolean notPresent () const =0;</w:t>
      </w:r>
    </w:p>
    <w:p w14:paraId="383833C4" w14:textId="77777777" w:rsidR="00DC7564" w:rsidRPr="004C475C" w:rsidRDefault="00DC7564" w:rsidP="00DC7564">
      <w:pPr>
        <w:pStyle w:val="PL"/>
        <w:rPr>
          <w:noProof w:val="0"/>
        </w:rPr>
      </w:pPr>
      <w:r w:rsidRPr="004C475C">
        <w:rPr>
          <w:noProof w:val="0"/>
        </w:rPr>
        <w:tab/>
        <w:t>virtual Tboolean isMatchingSymbol () const =0;</w:t>
      </w:r>
    </w:p>
    <w:p w14:paraId="5F26B3FA" w14:textId="77777777" w:rsidR="00DC7564" w:rsidRPr="004C475C" w:rsidRDefault="00DC7564" w:rsidP="00DC7564">
      <w:pPr>
        <w:pStyle w:val="PL"/>
        <w:rPr>
          <w:noProof w:val="0"/>
        </w:rPr>
      </w:pPr>
      <w:r w:rsidRPr="004C475C">
        <w:rPr>
          <w:noProof w:val="0"/>
        </w:rPr>
        <w:tab/>
        <w:t>virtual const Tstring &amp; valueToString () const =0;</w:t>
      </w:r>
    </w:p>
    <w:p w14:paraId="6AD36C7D" w14:textId="77777777" w:rsidR="00DC7564" w:rsidRPr="004C475C" w:rsidRDefault="00DC7564" w:rsidP="00DC7564">
      <w:pPr>
        <w:pStyle w:val="PL"/>
        <w:rPr>
          <w:noProof w:val="0"/>
        </w:rPr>
      </w:pPr>
      <w:r w:rsidRPr="004C475C">
        <w:rPr>
          <w:noProof w:val="0"/>
        </w:rPr>
        <w:tab/>
        <w:t>virtual Tboolean isLazy () const =0;</w:t>
      </w:r>
    </w:p>
    <w:p w14:paraId="4BF5DC1D" w14:textId="77777777" w:rsidR="00DC7564" w:rsidRPr="004C475C" w:rsidRDefault="00DC7564" w:rsidP="00DC7564">
      <w:pPr>
        <w:pStyle w:val="PL"/>
        <w:rPr>
          <w:noProof w:val="0"/>
        </w:rPr>
      </w:pPr>
      <w:r w:rsidRPr="004C475C">
        <w:rPr>
          <w:noProof w:val="0"/>
        </w:rPr>
        <w:tab/>
        <w:t>virtual Tboolean isFuzzy () const =0;</w:t>
      </w:r>
    </w:p>
    <w:p w14:paraId="320A232C" w14:textId="77777777" w:rsidR="00DC7564" w:rsidRPr="004C475C" w:rsidRDefault="00DC7564" w:rsidP="00DC7564">
      <w:pPr>
        <w:pStyle w:val="PL"/>
        <w:rPr>
          <w:noProof w:val="0"/>
        </w:rPr>
      </w:pPr>
      <w:r w:rsidRPr="004C475C">
        <w:rPr>
          <w:noProof w:val="0"/>
        </w:rPr>
        <w:tab/>
        <w:t>virtual Tboolean isEvaluated () const =0;</w:t>
      </w:r>
    </w:p>
    <w:p w14:paraId="49F41245" w14:textId="77777777" w:rsidR="00DC7564" w:rsidRPr="004C475C" w:rsidRDefault="00DC7564" w:rsidP="00DC7564">
      <w:pPr>
        <w:pStyle w:val="PL"/>
        <w:rPr>
          <w:noProof w:val="0"/>
        </w:rPr>
      </w:pPr>
      <w:r w:rsidRPr="004C475C">
        <w:rPr>
          <w:noProof w:val="0"/>
        </w:rPr>
        <w:tab/>
        <w:t>virtual LengthRestriction * getLengthRestriction () const = 0;</w:t>
      </w:r>
    </w:p>
    <w:p w14:paraId="336DBF41" w14:textId="77777777" w:rsidR="00DC7564" w:rsidRPr="004C475C" w:rsidRDefault="00DC7564" w:rsidP="00DC7564">
      <w:pPr>
        <w:pStyle w:val="PL"/>
        <w:rPr>
          <w:noProof w:val="0"/>
        </w:rPr>
      </w:pPr>
      <w:r w:rsidRPr="004C475C">
        <w:rPr>
          <w:noProof w:val="0"/>
        </w:rPr>
        <w:tab/>
        <w:t>virtual LengthRestriction * newLengthRestriction () const = 0;</w:t>
      </w:r>
    </w:p>
    <w:p w14:paraId="144EE075" w14:textId="77777777" w:rsidR="00DC7564" w:rsidRPr="004C475C" w:rsidRDefault="00DC7564" w:rsidP="00DC7564">
      <w:pPr>
        <w:pStyle w:val="PL"/>
        <w:rPr>
          <w:noProof w:val="0"/>
        </w:rPr>
      </w:pPr>
      <w:r w:rsidRPr="004C475C">
        <w:rPr>
          <w:noProof w:val="0"/>
        </w:rPr>
        <w:tab/>
        <w:t>virtual void setLengthRestriction (const LengthRestriction * p_restriction) =0;</w:t>
      </w:r>
    </w:p>
    <w:p w14:paraId="310592B1" w14:textId="77777777" w:rsidR="00DC7564" w:rsidRPr="004C475C" w:rsidRDefault="00DC7564" w:rsidP="00DC7564">
      <w:pPr>
        <w:pStyle w:val="PL"/>
        <w:rPr>
          <w:noProof w:val="0"/>
        </w:rPr>
      </w:pPr>
      <w:r w:rsidRPr="004C475C">
        <w:rPr>
          <w:noProof w:val="0"/>
        </w:rPr>
        <w:tab/>
        <w:t>virtual Tboolean isIfPresentEnabled () const =0;</w:t>
      </w:r>
    </w:p>
    <w:p w14:paraId="3DD94DE4" w14:textId="77777777" w:rsidR="00DC7564" w:rsidRPr="004C475C" w:rsidRDefault="00DC7564" w:rsidP="00DC7564">
      <w:pPr>
        <w:pStyle w:val="PL"/>
        <w:rPr>
          <w:noProof w:val="0"/>
        </w:rPr>
      </w:pPr>
      <w:r w:rsidRPr="004C475C">
        <w:rPr>
          <w:noProof w:val="0"/>
        </w:rPr>
        <w:tab/>
        <w:t>virtual void setIfPresentEnabled (Tboolean p_enabled) =0;</w:t>
      </w:r>
    </w:p>
    <w:p w14:paraId="548E0981" w14:textId="77777777" w:rsidR="00DC7564" w:rsidRPr="004C475C" w:rsidRDefault="00DC7564" w:rsidP="00DC7564">
      <w:pPr>
        <w:pStyle w:val="PL"/>
        <w:widowControl w:val="0"/>
        <w:rPr>
          <w:noProof w:val="0"/>
        </w:rPr>
      </w:pPr>
      <w:r w:rsidRPr="004C475C">
        <w:rPr>
          <w:noProof w:val="0"/>
        </w:rPr>
        <w:tab/>
        <w:t>virtual Tboolean isOptional () const =0;</w:t>
      </w:r>
    </w:p>
    <w:p w14:paraId="680F865B" w14:textId="77777777" w:rsidR="00DC7564" w:rsidRPr="004C475C" w:rsidRDefault="00DC7564" w:rsidP="00DC7564">
      <w:pPr>
        <w:pStyle w:val="PL"/>
        <w:widowControl w:val="0"/>
        <w:rPr>
          <w:noProof w:val="0"/>
        </w:rPr>
      </w:pPr>
      <w:r w:rsidRPr="004C475C">
        <w:rPr>
          <w:noProof w:val="0"/>
        </w:rPr>
        <w:tab/>
        <w:t>virtual RangeBoundary * getLowerTypeBoundary() const = 0;</w:t>
      </w:r>
    </w:p>
    <w:p w14:paraId="36A251DC" w14:textId="77777777" w:rsidR="00DC7564" w:rsidRPr="004C475C" w:rsidRDefault="00DC7564" w:rsidP="00DC7564">
      <w:pPr>
        <w:pStyle w:val="PL"/>
        <w:widowControl w:val="0"/>
        <w:rPr>
          <w:noProof w:val="0"/>
        </w:rPr>
      </w:pPr>
      <w:r w:rsidRPr="004C475C">
        <w:rPr>
          <w:noProof w:val="0"/>
        </w:rPr>
        <w:tab/>
        <w:t>virtual RangeBoundary * getUpperTypeBoundary() const = 0;</w:t>
      </w:r>
    </w:p>
    <w:p w14:paraId="0C2B47FB" w14:textId="77777777" w:rsidR="00DC7564" w:rsidRPr="004C475C" w:rsidRDefault="00DC7564" w:rsidP="00DC7564">
      <w:pPr>
        <w:pStyle w:val="PL"/>
        <w:widowControl w:val="0"/>
        <w:rPr>
          <w:noProof w:val="0"/>
        </w:rPr>
      </w:pPr>
      <w:r w:rsidRPr="004C475C">
        <w:rPr>
          <w:noProof w:val="0"/>
        </w:rPr>
        <w:tab/>
        <w:t>virtual LengthRestriction * getTypeLengthRestriction() const = 0;</w:t>
      </w:r>
    </w:p>
    <w:p w14:paraId="7375209A" w14:textId="77777777" w:rsidR="00DC7564" w:rsidRPr="004C475C" w:rsidRDefault="00DC7564" w:rsidP="00DC7564">
      <w:pPr>
        <w:pStyle w:val="PL"/>
        <w:widowControl w:val="0"/>
        <w:rPr>
          <w:noProof w:val="0"/>
        </w:rPr>
      </w:pPr>
      <w:r w:rsidRPr="004C475C">
        <w:rPr>
          <w:noProof w:val="0"/>
        </w:rPr>
        <w:tab/>
        <w:t>virtual MatchingMechanism * getTypeMatchingMechanism() const = 0;</w:t>
      </w:r>
    </w:p>
    <w:p w14:paraId="6F70AB87" w14:textId="77777777" w:rsidR="00DC7564" w:rsidRPr="004C475C" w:rsidRDefault="00DC7564" w:rsidP="00DC7564">
      <w:pPr>
        <w:pStyle w:val="PL"/>
        <w:widowControl w:val="0"/>
        <w:rPr>
          <w:noProof w:val="0"/>
        </w:rPr>
      </w:pPr>
      <w:r w:rsidRPr="004C475C">
        <w:rPr>
          <w:noProof w:val="0"/>
        </w:rPr>
        <w:tab/>
        <w:t>virtual Mutation * getMutation() const = 0;</w:t>
      </w:r>
    </w:p>
    <w:p w14:paraId="50715659" w14:textId="77777777" w:rsidR="00DC7564" w:rsidRPr="004C475C" w:rsidRDefault="00DC7564" w:rsidP="00DC7564">
      <w:pPr>
        <w:pStyle w:val="PL"/>
        <w:widowControl w:val="0"/>
        <w:rPr>
          <w:noProof w:val="0"/>
        </w:rPr>
      </w:pPr>
      <w:r w:rsidRPr="004C475C">
        <w:rPr>
          <w:noProof w:val="0"/>
        </w:rPr>
        <w:tab/>
        <w:t>virtual Tboolean operator== (const TciValue &amp;p_val) const =0;</w:t>
      </w:r>
    </w:p>
    <w:p w14:paraId="270A7B5C" w14:textId="77777777" w:rsidR="00DC7564" w:rsidRPr="004C475C" w:rsidRDefault="00DC7564" w:rsidP="00DC7564">
      <w:pPr>
        <w:pStyle w:val="PL"/>
        <w:widowControl w:val="0"/>
        <w:rPr>
          <w:noProof w:val="0"/>
        </w:rPr>
      </w:pPr>
      <w:r w:rsidRPr="004C475C">
        <w:rPr>
          <w:noProof w:val="0"/>
        </w:rPr>
        <w:tab/>
        <w:t>virtual TciValue * clone () const =0;</w:t>
      </w:r>
    </w:p>
    <w:p w14:paraId="582B48E5" w14:textId="77777777" w:rsidR="00DC7564" w:rsidRPr="004C475C" w:rsidRDefault="00DC7564" w:rsidP="00DC7564">
      <w:pPr>
        <w:pStyle w:val="PL"/>
        <w:widowControl w:val="0"/>
        <w:rPr>
          <w:noProof w:val="0"/>
        </w:rPr>
      </w:pPr>
      <w:r w:rsidRPr="004C475C">
        <w:rPr>
          <w:noProof w:val="0"/>
        </w:rPr>
        <w:tab/>
        <w:t>virtual Tboolean operator&lt; (const TciValue &amp;p_val) const =0;</w:t>
      </w:r>
    </w:p>
    <w:p w14:paraId="0F98562E" w14:textId="77777777" w:rsidR="00DC7564" w:rsidRPr="004C475C" w:rsidRDefault="00DC7564" w:rsidP="00DC7564">
      <w:pPr>
        <w:pStyle w:val="PL"/>
        <w:widowControl w:val="0"/>
        <w:rPr>
          <w:noProof w:val="0"/>
        </w:rPr>
      </w:pPr>
      <w:r w:rsidRPr="004C475C">
        <w:rPr>
          <w:noProof w:val="0"/>
        </w:rPr>
        <w:t>}</w:t>
      </w:r>
    </w:p>
    <w:p w14:paraId="622EE625" w14:textId="77777777" w:rsidR="00DC7564" w:rsidRPr="004C475C" w:rsidRDefault="00DC7564" w:rsidP="00DC7564">
      <w:pPr>
        <w:pStyle w:val="PL"/>
        <w:widowControl w:val="0"/>
        <w:rPr>
          <w:noProof w:val="0"/>
        </w:rPr>
      </w:pPr>
    </w:p>
    <w:p w14:paraId="3C400590" w14:textId="77777777" w:rsidR="00DC7564" w:rsidRPr="004C475C" w:rsidRDefault="00DC7564" w:rsidP="00DC7564">
      <w:pPr>
        <w:rPr>
          <w:b/>
        </w:rPr>
      </w:pPr>
      <w:r w:rsidRPr="004C475C">
        <w:rPr>
          <w:b/>
        </w:rPr>
        <w:t>Methods:</w:t>
      </w:r>
    </w:p>
    <w:p w14:paraId="7F224345" w14:textId="356366B5" w:rsidR="00DC7564" w:rsidRPr="004C475C" w:rsidRDefault="00DC7564" w:rsidP="008A4050">
      <w:pPr>
        <w:pStyle w:val="B1"/>
        <w:widowControl w:val="0"/>
        <w:tabs>
          <w:tab w:val="num" w:pos="600"/>
          <w:tab w:val="left" w:pos="3100"/>
        </w:tabs>
        <w:ind w:left="3100" w:hanging="2816"/>
      </w:pPr>
      <w:r w:rsidRPr="004C475C">
        <w:rPr>
          <w:rFonts w:ascii="Courier New" w:hAnsi="Courier New"/>
          <w:sz w:val="16"/>
          <w:szCs w:val="16"/>
        </w:rPr>
        <w:t>getMutation</w:t>
      </w:r>
      <w:r w:rsidRPr="004C475C">
        <w:rPr>
          <w:rFonts w:ascii="Courier New" w:hAnsi="Courier New"/>
        </w:rPr>
        <w:tab/>
      </w:r>
      <w:r w:rsidRPr="004C475C">
        <w:t>Returns a mutation annotation if defined for the value.</w:t>
      </w:r>
    </w:p>
    <w:p w14:paraId="392CF638" w14:textId="77777777" w:rsidR="00DC7564" w:rsidRPr="004C475C" w:rsidRDefault="00DC7564" w:rsidP="004B777E">
      <w:pPr>
        <w:pStyle w:val="PL"/>
        <w:rPr>
          <w:rStyle w:val="Fett"/>
          <w:b w:val="0"/>
          <w:bCs w:val="0"/>
          <w:noProof w:val="0"/>
        </w:rPr>
      </w:pPr>
    </w:p>
    <w:p w14:paraId="5044A6AD" w14:textId="55DBC996" w:rsidR="00C10EC3" w:rsidRPr="004C475C" w:rsidRDefault="00961442" w:rsidP="00E111BA">
      <w:pPr>
        <w:keepNext/>
        <w:rPr>
          <w:rStyle w:val="Fett"/>
        </w:rPr>
      </w:pPr>
      <w:r w:rsidRPr="004C475C">
        <w:rPr>
          <w:rStyle w:val="Fett"/>
        </w:rPr>
        <w:t>Clause 10.5.3.23</w:t>
      </w:r>
      <w:r w:rsidR="002637D6" w:rsidRPr="004C475C">
        <w:rPr>
          <w:rStyle w:val="Fett"/>
        </w:rPr>
        <w:tab/>
      </w:r>
      <w:r w:rsidR="00C10EC3" w:rsidRPr="004C475C">
        <w:rPr>
          <w:rStyle w:val="Fett"/>
        </w:rPr>
        <w:t>DynamicMatch</w:t>
      </w:r>
    </w:p>
    <w:p w14:paraId="74BB12D0" w14:textId="77777777" w:rsidR="00C10EC3" w:rsidRPr="004C475C" w:rsidRDefault="00C10EC3" w:rsidP="00C10EC3">
      <w:pPr>
        <w:keepNext/>
        <w:widowControl w:val="0"/>
      </w:pPr>
      <w:r w:rsidRPr="004C475C">
        <w:t>This clause is to be added.</w:t>
      </w:r>
    </w:p>
    <w:p w14:paraId="47CD98D8" w14:textId="77777777" w:rsidR="00C10EC3" w:rsidRPr="004C475C" w:rsidRDefault="00C10EC3" w:rsidP="00C10EC3">
      <w:pPr>
        <w:keepNext/>
        <w:keepLines/>
      </w:pPr>
      <w:r w:rsidRPr="004C475C">
        <w:t>TTCN-3 dynamic matching mechanism support. It is mapped to the following pure virtual class:</w:t>
      </w:r>
    </w:p>
    <w:p w14:paraId="356D63DF" w14:textId="77777777" w:rsidR="00C10EC3" w:rsidRPr="004C475C" w:rsidRDefault="00C10EC3" w:rsidP="00C10EC3">
      <w:pPr>
        <w:pStyle w:val="PL"/>
        <w:keepNext/>
        <w:keepLines/>
        <w:widowControl w:val="0"/>
        <w:rPr>
          <w:noProof w:val="0"/>
        </w:rPr>
      </w:pPr>
      <w:r w:rsidRPr="004C475C">
        <w:rPr>
          <w:noProof w:val="0"/>
        </w:rPr>
        <w:t>class DynamicMatch : public virtual MatchingMechanism {</w:t>
      </w:r>
    </w:p>
    <w:p w14:paraId="409D2DD7" w14:textId="77777777" w:rsidR="00C10EC3" w:rsidRPr="004C475C" w:rsidRDefault="00C10EC3" w:rsidP="00C10EC3">
      <w:pPr>
        <w:pStyle w:val="PL"/>
        <w:widowControl w:val="0"/>
        <w:rPr>
          <w:noProof w:val="0"/>
        </w:rPr>
      </w:pPr>
      <w:r w:rsidRPr="004C475C">
        <w:rPr>
          <w:noProof w:val="0"/>
        </w:rPr>
        <w:t>public:</w:t>
      </w:r>
    </w:p>
    <w:p w14:paraId="68F4640D" w14:textId="77777777" w:rsidR="00C10EC3" w:rsidRPr="004C475C" w:rsidRDefault="00C10EC3" w:rsidP="00C10EC3">
      <w:pPr>
        <w:pStyle w:val="PL"/>
        <w:widowControl w:val="0"/>
        <w:rPr>
          <w:noProof w:val="0"/>
        </w:rPr>
      </w:pPr>
      <w:r w:rsidRPr="004C475C">
        <w:rPr>
          <w:noProof w:val="0"/>
        </w:rPr>
        <w:tab/>
        <w:t>virtual ~DynamicMatch ();</w:t>
      </w:r>
    </w:p>
    <w:p w14:paraId="02AF237D" w14:textId="77777777" w:rsidR="00C10EC3" w:rsidRPr="004C475C" w:rsidRDefault="00C10EC3" w:rsidP="00C10EC3">
      <w:pPr>
        <w:pStyle w:val="PL"/>
        <w:widowControl w:val="0"/>
        <w:rPr>
          <w:noProof w:val="0"/>
        </w:rPr>
      </w:pPr>
      <w:r w:rsidRPr="004C475C">
        <w:rPr>
          <w:noProof w:val="0"/>
        </w:rPr>
        <w:tab/>
        <w:t>virtual Tboolean isFunctionBased () const =0;</w:t>
      </w:r>
    </w:p>
    <w:p w14:paraId="13F120F2" w14:textId="77777777" w:rsidR="00C10EC3" w:rsidRPr="004C475C" w:rsidRDefault="00C10EC3" w:rsidP="00C10EC3">
      <w:pPr>
        <w:pStyle w:val="PL"/>
        <w:widowControl w:val="0"/>
        <w:rPr>
          <w:noProof w:val="0"/>
        </w:rPr>
      </w:pPr>
      <w:r w:rsidRPr="004C475C">
        <w:rPr>
          <w:noProof w:val="0"/>
        </w:rPr>
        <w:tab/>
        <w:t xml:space="preserve">virtual const TciBehaviourId * </w:t>
      </w:r>
      <w:r w:rsidRPr="004C475C">
        <w:rPr>
          <w:rFonts w:cs="Courier New"/>
          <w:noProof w:val="0"/>
          <w:szCs w:val="16"/>
        </w:rPr>
        <w:t>g</w:t>
      </w:r>
      <w:r w:rsidRPr="004C475C">
        <w:rPr>
          <w:noProof w:val="0"/>
        </w:rPr>
        <w:t>etMatchingFunction () const =0;</w:t>
      </w:r>
    </w:p>
    <w:p w14:paraId="24898FAD" w14:textId="77777777" w:rsidR="00C10EC3" w:rsidRPr="004C475C" w:rsidRDefault="00C10EC3" w:rsidP="00C10EC3">
      <w:pPr>
        <w:pStyle w:val="PL"/>
        <w:widowControl w:val="0"/>
        <w:rPr>
          <w:noProof w:val="0"/>
        </w:rPr>
      </w:pPr>
      <w:r w:rsidRPr="004C475C">
        <w:rPr>
          <w:noProof w:val="0"/>
        </w:rPr>
        <w:tab/>
        <w:t xml:space="preserve">virtual void </w:t>
      </w:r>
      <w:r w:rsidRPr="004C475C">
        <w:rPr>
          <w:rFonts w:cs="Courier New"/>
          <w:noProof w:val="0"/>
          <w:szCs w:val="16"/>
        </w:rPr>
        <w:t>s</w:t>
      </w:r>
      <w:r w:rsidRPr="004C475C">
        <w:rPr>
          <w:noProof w:val="0"/>
        </w:rPr>
        <w:t>etMatchingFunction (const TciBehaviourId &amp; functionId) =0;</w:t>
      </w:r>
    </w:p>
    <w:p w14:paraId="4C59AD53" w14:textId="77777777" w:rsidR="00C10EC3" w:rsidRPr="004C475C" w:rsidRDefault="00C10EC3" w:rsidP="00C10EC3">
      <w:pPr>
        <w:pStyle w:val="PL"/>
        <w:widowControl w:val="0"/>
        <w:rPr>
          <w:noProof w:val="0"/>
        </w:rPr>
      </w:pPr>
      <w:r w:rsidRPr="004C475C">
        <w:rPr>
          <w:noProof w:val="0"/>
        </w:rPr>
        <w:tab/>
        <w:t>virtual Tboolean operator== (const DynamicMatch &amp;p_dynamicMatch) const =0;</w:t>
      </w:r>
    </w:p>
    <w:p w14:paraId="275B1BF3" w14:textId="77777777" w:rsidR="00C10EC3" w:rsidRPr="004C475C" w:rsidRDefault="00C10EC3" w:rsidP="00C10EC3">
      <w:pPr>
        <w:pStyle w:val="PL"/>
        <w:widowControl w:val="0"/>
        <w:rPr>
          <w:noProof w:val="0"/>
        </w:rPr>
      </w:pPr>
      <w:r w:rsidRPr="004C475C">
        <w:rPr>
          <w:noProof w:val="0"/>
        </w:rPr>
        <w:tab/>
        <w:t>virtual DynamicMatch * clone () const =0;</w:t>
      </w:r>
    </w:p>
    <w:p w14:paraId="6D4C0819" w14:textId="77777777" w:rsidR="00C10EC3" w:rsidRPr="004C475C" w:rsidRDefault="00C10EC3" w:rsidP="00C10EC3">
      <w:pPr>
        <w:pStyle w:val="PL"/>
        <w:widowControl w:val="0"/>
        <w:rPr>
          <w:noProof w:val="0"/>
        </w:rPr>
      </w:pPr>
      <w:r w:rsidRPr="004C475C">
        <w:rPr>
          <w:noProof w:val="0"/>
        </w:rPr>
        <w:tab/>
        <w:t>virtual Tboolean operator&lt; (const DynamicMatch &amp;p_content) const =0;</w:t>
      </w:r>
    </w:p>
    <w:p w14:paraId="18DFAA95" w14:textId="77777777" w:rsidR="00C10EC3" w:rsidRPr="004C475C" w:rsidRDefault="00C10EC3" w:rsidP="00C10EC3">
      <w:pPr>
        <w:pStyle w:val="PL"/>
        <w:widowControl w:val="0"/>
        <w:rPr>
          <w:noProof w:val="0"/>
        </w:rPr>
      </w:pPr>
      <w:r w:rsidRPr="004C475C">
        <w:rPr>
          <w:noProof w:val="0"/>
        </w:rPr>
        <w:t>}</w:t>
      </w:r>
    </w:p>
    <w:p w14:paraId="579FE793" w14:textId="77777777" w:rsidR="00C10EC3" w:rsidRPr="004C475C" w:rsidRDefault="00C10EC3" w:rsidP="00C10EC3">
      <w:pPr>
        <w:pStyle w:val="PL"/>
        <w:widowControl w:val="0"/>
        <w:rPr>
          <w:noProof w:val="0"/>
        </w:rPr>
      </w:pPr>
    </w:p>
    <w:p w14:paraId="2C83DD40" w14:textId="77777777" w:rsidR="00C10EC3" w:rsidRPr="004C475C" w:rsidRDefault="00C10EC3" w:rsidP="001027A1">
      <w:pPr>
        <w:keepNext/>
        <w:rPr>
          <w:b/>
        </w:rPr>
      </w:pPr>
      <w:r w:rsidRPr="004C475C">
        <w:rPr>
          <w:b/>
        </w:rPr>
        <w:lastRenderedPageBreak/>
        <w:t>Methods:</w:t>
      </w:r>
    </w:p>
    <w:p w14:paraId="59CBBAD6" w14:textId="77777777" w:rsidR="00C10EC3" w:rsidRPr="004C475C" w:rsidRDefault="00C10EC3" w:rsidP="00C10EC3">
      <w:pPr>
        <w:pStyle w:val="PL"/>
        <w:rPr>
          <w:noProof w:val="0"/>
        </w:rPr>
      </w:pPr>
      <w:r w:rsidRPr="004C475C">
        <w:rPr>
          <w:noProof w:val="0"/>
        </w:rPr>
        <w:t>~DynamicMatch</w:t>
      </w:r>
    </w:p>
    <w:p w14:paraId="77CB94BB" w14:textId="77777777" w:rsidR="00C10EC3" w:rsidRPr="004C475C" w:rsidRDefault="00C10EC3" w:rsidP="00C10EC3">
      <w:pPr>
        <w:pStyle w:val="B10"/>
        <w:spacing w:after="0"/>
      </w:pPr>
      <w:r w:rsidRPr="004C475C">
        <w:tab/>
        <w:t>Destructor</w:t>
      </w:r>
    </w:p>
    <w:p w14:paraId="5815C6D7" w14:textId="77777777" w:rsidR="00C10EC3" w:rsidRPr="004C475C" w:rsidRDefault="00C10EC3" w:rsidP="00C10EC3">
      <w:pPr>
        <w:pStyle w:val="PL"/>
        <w:rPr>
          <w:noProof w:val="0"/>
        </w:rPr>
      </w:pPr>
      <w:r w:rsidRPr="004C475C">
        <w:rPr>
          <w:noProof w:val="0"/>
        </w:rPr>
        <w:t>isFunctionBased</w:t>
      </w:r>
    </w:p>
    <w:p w14:paraId="5679F827" w14:textId="77777777" w:rsidR="00C10EC3" w:rsidRPr="004C475C" w:rsidRDefault="00C10EC3" w:rsidP="00C10EC3">
      <w:pPr>
        <w:pStyle w:val="B10"/>
        <w:spacing w:after="0"/>
      </w:pPr>
      <w:r w:rsidRPr="004C475C">
        <w:tab/>
        <w:t xml:space="preserve">Returns </w:t>
      </w:r>
      <w:r w:rsidRPr="004C475C">
        <w:rPr>
          <w:rFonts w:ascii="Courier New" w:hAnsi="Courier New" w:cs="Courier New"/>
        </w:rPr>
        <w:t>true</w:t>
      </w:r>
      <w:r w:rsidRPr="004C475C">
        <w:t xml:space="preserve"> if the mechanism uses the short-hand notation </w:t>
      </w:r>
      <w:r w:rsidRPr="004C475C">
        <w:rPr>
          <w:rFonts w:ascii="Courier New" w:hAnsi="Courier New" w:cs="Courier New"/>
          <w:b/>
        </w:rPr>
        <w:t>@dynamic</w:t>
      </w:r>
      <w:r w:rsidRPr="004C475C">
        <w:t xml:space="preserve"> </w:t>
      </w:r>
      <w:r w:rsidRPr="004C475C">
        <w:rPr>
          <w:i/>
        </w:rPr>
        <w:t>FunctionRef</w:t>
      </w:r>
      <w:r w:rsidRPr="004C475C">
        <w:t xml:space="preserve"> and </w:t>
      </w:r>
      <w:r w:rsidRPr="004C475C">
        <w:rPr>
          <w:rFonts w:ascii="Courier New" w:hAnsi="Courier New" w:cs="Courier New"/>
        </w:rPr>
        <w:t>false</w:t>
      </w:r>
      <w:r w:rsidRPr="004C475C">
        <w:t xml:space="preserve"> otherwise</w:t>
      </w:r>
    </w:p>
    <w:p w14:paraId="2031C60A" w14:textId="77777777" w:rsidR="00C10EC3" w:rsidRPr="004C475C" w:rsidRDefault="00C10EC3" w:rsidP="00C10EC3">
      <w:pPr>
        <w:pStyle w:val="PL"/>
        <w:rPr>
          <w:noProof w:val="0"/>
        </w:rPr>
      </w:pPr>
      <w:r w:rsidRPr="004C475C">
        <w:rPr>
          <w:noProof w:val="0"/>
        </w:rPr>
        <w:t>getMatchingFunction</w:t>
      </w:r>
    </w:p>
    <w:p w14:paraId="30872741" w14:textId="77777777" w:rsidR="00C10EC3" w:rsidRPr="004C475C" w:rsidRDefault="00C10EC3" w:rsidP="00C10EC3">
      <w:pPr>
        <w:pStyle w:val="B10"/>
        <w:spacing w:after="0"/>
      </w:pPr>
      <w:r w:rsidRPr="004C475C">
        <w:tab/>
        <w:t>Returns the qualified name of the associated function</w:t>
      </w:r>
    </w:p>
    <w:p w14:paraId="4BF9B63D" w14:textId="77777777" w:rsidR="00C10EC3" w:rsidRPr="004C475C" w:rsidRDefault="00C10EC3" w:rsidP="00C10EC3">
      <w:pPr>
        <w:pStyle w:val="PL"/>
        <w:rPr>
          <w:noProof w:val="0"/>
        </w:rPr>
      </w:pPr>
      <w:r w:rsidRPr="004C475C">
        <w:rPr>
          <w:noProof w:val="0"/>
        </w:rPr>
        <w:t>setMatchingFunction</w:t>
      </w:r>
    </w:p>
    <w:p w14:paraId="45D122E4" w14:textId="77777777" w:rsidR="00C10EC3" w:rsidRPr="004C475C" w:rsidRDefault="00C10EC3" w:rsidP="00C10EC3">
      <w:pPr>
        <w:pStyle w:val="B10"/>
        <w:spacing w:after="0"/>
      </w:pPr>
      <w:r w:rsidRPr="004C475C">
        <w:tab/>
        <w:t>Sets the function associated with the matching mechanism</w:t>
      </w:r>
    </w:p>
    <w:p w14:paraId="033471C7" w14:textId="77777777" w:rsidR="00C10EC3" w:rsidRPr="004C475C" w:rsidRDefault="00C10EC3" w:rsidP="00C10EC3">
      <w:pPr>
        <w:pStyle w:val="PL"/>
        <w:rPr>
          <w:noProof w:val="0"/>
        </w:rPr>
      </w:pPr>
      <w:r w:rsidRPr="004C475C">
        <w:rPr>
          <w:noProof w:val="0"/>
        </w:rPr>
        <w:t>operator==</w:t>
      </w:r>
    </w:p>
    <w:p w14:paraId="0DFD96D1" w14:textId="77777777" w:rsidR="00C10EC3" w:rsidRPr="004C475C" w:rsidRDefault="00C10EC3" w:rsidP="00C10EC3">
      <w:pPr>
        <w:pStyle w:val="B10"/>
        <w:spacing w:after="0"/>
      </w:pPr>
      <w:r w:rsidRPr="004C475C">
        <w:tab/>
        <w:t>Returns true if both objects are equal</w:t>
      </w:r>
    </w:p>
    <w:p w14:paraId="548F9A42" w14:textId="77777777" w:rsidR="00C10EC3" w:rsidRPr="004C475C" w:rsidRDefault="00C10EC3" w:rsidP="00C10EC3">
      <w:pPr>
        <w:pStyle w:val="PL"/>
        <w:rPr>
          <w:noProof w:val="0"/>
        </w:rPr>
      </w:pPr>
      <w:r w:rsidRPr="004C475C">
        <w:rPr>
          <w:noProof w:val="0"/>
        </w:rPr>
        <w:t>clone</w:t>
      </w:r>
    </w:p>
    <w:p w14:paraId="241DA7A7" w14:textId="77777777" w:rsidR="00C10EC3" w:rsidRPr="004C475C" w:rsidRDefault="00C10EC3" w:rsidP="00C10EC3">
      <w:pPr>
        <w:pStyle w:val="B10"/>
        <w:spacing w:after="0"/>
      </w:pPr>
      <w:r w:rsidRPr="004C475C">
        <w:tab/>
        <w:t>Return a copy of the matching mechanism</w:t>
      </w:r>
    </w:p>
    <w:p w14:paraId="20B564B2" w14:textId="77777777" w:rsidR="00C10EC3" w:rsidRPr="004C475C" w:rsidRDefault="00C10EC3" w:rsidP="00C10EC3">
      <w:pPr>
        <w:pStyle w:val="PL"/>
        <w:rPr>
          <w:noProof w:val="0"/>
        </w:rPr>
      </w:pPr>
      <w:r w:rsidRPr="004C475C">
        <w:rPr>
          <w:noProof w:val="0"/>
        </w:rPr>
        <w:t>operator&lt;</w:t>
      </w:r>
    </w:p>
    <w:p w14:paraId="69E4CEE3" w14:textId="77777777" w:rsidR="00C10EC3" w:rsidRPr="004C475C" w:rsidRDefault="00C10EC3" w:rsidP="00C10EC3">
      <w:pPr>
        <w:pStyle w:val="B10"/>
      </w:pPr>
      <w:r w:rsidRPr="004C475C">
        <w:tab/>
        <w:t>Operator &lt; overload</w:t>
      </w:r>
    </w:p>
    <w:p w14:paraId="09E1CC96" w14:textId="7D0E8A5D" w:rsidR="00C10EC3" w:rsidRPr="004C475C" w:rsidRDefault="00961442" w:rsidP="003C7190">
      <w:pPr>
        <w:keepNext/>
        <w:rPr>
          <w:rStyle w:val="Fett"/>
        </w:rPr>
      </w:pPr>
      <w:r w:rsidRPr="004C475C">
        <w:rPr>
          <w:rStyle w:val="Fett"/>
        </w:rPr>
        <w:t>Clause 10.5.3.24</w:t>
      </w:r>
      <w:r w:rsidR="002637D6" w:rsidRPr="004C475C">
        <w:rPr>
          <w:rStyle w:val="Fett"/>
        </w:rPr>
        <w:tab/>
      </w:r>
      <w:r w:rsidR="00C10EC3" w:rsidRPr="004C475C">
        <w:rPr>
          <w:rStyle w:val="Fett"/>
        </w:rPr>
        <w:t>TwoStepMatch</w:t>
      </w:r>
    </w:p>
    <w:p w14:paraId="36723C1B" w14:textId="77777777" w:rsidR="00C10EC3" w:rsidRPr="004C475C" w:rsidRDefault="00C10EC3" w:rsidP="00C10EC3">
      <w:pPr>
        <w:keepNext/>
        <w:widowControl w:val="0"/>
      </w:pPr>
      <w:r w:rsidRPr="004C475C">
        <w:t>This clause is to be added.</w:t>
      </w:r>
    </w:p>
    <w:p w14:paraId="5778B8B1" w14:textId="77777777" w:rsidR="00C10EC3" w:rsidRPr="004C475C" w:rsidRDefault="00C10EC3" w:rsidP="00C10EC3">
      <w:pPr>
        <w:keepNext/>
        <w:keepLines/>
      </w:pPr>
      <w:r w:rsidRPr="004C475C">
        <w:t>TTCN-3 implication and exclusion matching mechanism support. It is mapped to the following pure virtual class:</w:t>
      </w:r>
    </w:p>
    <w:p w14:paraId="4D5232D2" w14:textId="77777777" w:rsidR="00C10EC3" w:rsidRPr="004C475C" w:rsidRDefault="00C10EC3" w:rsidP="00C10EC3">
      <w:pPr>
        <w:pStyle w:val="PL"/>
        <w:keepNext/>
        <w:keepLines/>
        <w:widowControl w:val="0"/>
        <w:rPr>
          <w:noProof w:val="0"/>
        </w:rPr>
      </w:pPr>
      <w:r w:rsidRPr="004C475C">
        <w:rPr>
          <w:noProof w:val="0"/>
        </w:rPr>
        <w:t>class TwoStepMatch : public virtual MatchingMechanism {</w:t>
      </w:r>
    </w:p>
    <w:p w14:paraId="657477EE" w14:textId="77777777" w:rsidR="00C10EC3" w:rsidRPr="004C475C" w:rsidRDefault="00C10EC3" w:rsidP="003C7190">
      <w:pPr>
        <w:pStyle w:val="PL"/>
        <w:keepNext/>
        <w:widowControl w:val="0"/>
        <w:rPr>
          <w:noProof w:val="0"/>
        </w:rPr>
      </w:pPr>
      <w:r w:rsidRPr="004C475C">
        <w:rPr>
          <w:noProof w:val="0"/>
        </w:rPr>
        <w:t>public:</w:t>
      </w:r>
    </w:p>
    <w:p w14:paraId="4029D6E7" w14:textId="77777777" w:rsidR="00C10EC3" w:rsidRPr="004C475C" w:rsidRDefault="00C10EC3" w:rsidP="00C10EC3">
      <w:pPr>
        <w:pStyle w:val="PL"/>
        <w:widowControl w:val="0"/>
        <w:rPr>
          <w:noProof w:val="0"/>
        </w:rPr>
      </w:pPr>
      <w:r w:rsidRPr="004C475C">
        <w:rPr>
          <w:noProof w:val="0"/>
        </w:rPr>
        <w:tab/>
        <w:t>virtual ~TwoStepMatch ();</w:t>
      </w:r>
    </w:p>
    <w:p w14:paraId="202635E9" w14:textId="77777777" w:rsidR="00C10EC3" w:rsidRPr="004C475C" w:rsidRDefault="00C10EC3" w:rsidP="00C10EC3">
      <w:pPr>
        <w:pStyle w:val="PL"/>
        <w:widowControl w:val="0"/>
        <w:rPr>
          <w:noProof w:val="0"/>
        </w:rPr>
      </w:pPr>
      <w:r w:rsidRPr="004C475C">
        <w:rPr>
          <w:noProof w:val="0"/>
        </w:rPr>
        <w:tab/>
        <w:t xml:space="preserve">virtual Value &amp; </w:t>
      </w:r>
      <w:r w:rsidRPr="004C475C">
        <w:rPr>
          <w:rFonts w:cs="Courier New"/>
          <w:noProof w:val="0"/>
          <w:szCs w:val="16"/>
        </w:rPr>
        <w:t>g</w:t>
      </w:r>
      <w:r w:rsidRPr="004C475C">
        <w:rPr>
          <w:noProof w:val="0"/>
        </w:rPr>
        <w:t>etPrimaryTemplate () const =0;</w:t>
      </w:r>
    </w:p>
    <w:p w14:paraId="74EEE4E3" w14:textId="77777777" w:rsidR="00C10EC3" w:rsidRPr="004C475C" w:rsidRDefault="00C10EC3" w:rsidP="00C10EC3">
      <w:pPr>
        <w:pStyle w:val="PL"/>
        <w:widowControl w:val="0"/>
        <w:rPr>
          <w:noProof w:val="0"/>
        </w:rPr>
      </w:pPr>
      <w:r w:rsidRPr="004C475C">
        <w:rPr>
          <w:noProof w:val="0"/>
        </w:rPr>
        <w:tab/>
        <w:t xml:space="preserve">virtual void </w:t>
      </w:r>
      <w:r w:rsidRPr="004C475C">
        <w:rPr>
          <w:rFonts w:cs="Courier New"/>
          <w:noProof w:val="0"/>
          <w:szCs w:val="16"/>
        </w:rPr>
        <w:t>s</w:t>
      </w:r>
      <w:r w:rsidRPr="004C475C">
        <w:rPr>
          <w:noProof w:val="0"/>
        </w:rPr>
        <w:t>etPrimaryTemplate (const Value &amp; template) =0;</w:t>
      </w:r>
    </w:p>
    <w:p w14:paraId="0BCFCFFB" w14:textId="77777777" w:rsidR="00C10EC3" w:rsidRPr="004C475C" w:rsidRDefault="00C10EC3" w:rsidP="00C10EC3">
      <w:pPr>
        <w:pStyle w:val="PL"/>
        <w:widowControl w:val="0"/>
        <w:rPr>
          <w:noProof w:val="0"/>
        </w:rPr>
      </w:pPr>
      <w:r w:rsidRPr="004C475C">
        <w:rPr>
          <w:noProof w:val="0"/>
        </w:rPr>
        <w:tab/>
        <w:t xml:space="preserve">virtual Value &amp; </w:t>
      </w:r>
      <w:r w:rsidRPr="004C475C">
        <w:rPr>
          <w:rFonts w:cs="Courier New"/>
          <w:noProof w:val="0"/>
          <w:szCs w:val="16"/>
        </w:rPr>
        <w:t>g</w:t>
      </w:r>
      <w:r w:rsidRPr="004C475C">
        <w:rPr>
          <w:noProof w:val="0"/>
        </w:rPr>
        <w:t>etSecondaryTemplate () const =0;</w:t>
      </w:r>
    </w:p>
    <w:p w14:paraId="3E6A78DF" w14:textId="77777777" w:rsidR="00C10EC3" w:rsidRPr="004C475C" w:rsidRDefault="00C10EC3" w:rsidP="00C10EC3">
      <w:pPr>
        <w:pStyle w:val="PL"/>
        <w:widowControl w:val="0"/>
        <w:rPr>
          <w:noProof w:val="0"/>
        </w:rPr>
      </w:pPr>
      <w:r w:rsidRPr="004C475C">
        <w:rPr>
          <w:noProof w:val="0"/>
        </w:rPr>
        <w:tab/>
        <w:t xml:space="preserve">virtual void </w:t>
      </w:r>
      <w:r w:rsidRPr="004C475C">
        <w:rPr>
          <w:rFonts w:cs="Courier New"/>
          <w:noProof w:val="0"/>
          <w:szCs w:val="16"/>
        </w:rPr>
        <w:t>s</w:t>
      </w:r>
      <w:r w:rsidRPr="004C475C">
        <w:rPr>
          <w:noProof w:val="0"/>
        </w:rPr>
        <w:t>etSecondaryTemplate (const Value &amp; template) =0;</w:t>
      </w:r>
    </w:p>
    <w:p w14:paraId="15ABCEB1" w14:textId="77777777" w:rsidR="00C10EC3" w:rsidRPr="004C475C" w:rsidRDefault="00C10EC3" w:rsidP="00C10EC3">
      <w:pPr>
        <w:pStyle w:val="PL"/>
        <w:widowControl w:val="0"/>
        <w:rPr>
          <w:noProof w:val="0"/>
        </w:rPr>
      </w:pPr>
      <w:r w:rsidRPr="004C475C">
        <w:rPr>
          <w:noProof w:val="0"/>
        </w:rPr>
        <w:tab/>
        <w:t>virtual Tboolean operator== (const TwoStepMatch &amp;p_twoStepMatch) const =0;</w:t>
      </w:r>
    </w:p>
    <w:p w14:paraId="7B25214E" w14:textId="77777777" w:rsidR="00C10EC3" w:rsidRPr="004C475C" w:rsidRDefault="00C10EC3" w:rsidP="00C10EC3">
      <w:pPr>
        <w:pStyle w:val="PL"/>
        <w:widowControl w:val="0"/>
        <w:rPr>
          <w:noProof w:val="0"/>
        </w:rPr>
      </w:pPr>
      <w:r w:rsidRPr="004C475C">
        <w:rPr>
          <w:noProof w:val="0"/>
        </w:rPr>
        <w:tab/>
        <w:t>virtual TwoStepMatch * clone () const =0;</w:t>
      </w:r>
    </w:p>
    <w:p w14:paraId="5A7BB8B4" w14:textId="77777777" w:rsidR="00C10EC3" w:rsidRPr="004C475C" w:rsidRDefault="00C10EC3" w:rsidP="00C10EC3">
      <w:pPr>
        <w:pStyle w:val="PL"/>
        <w:widowControl w:val="0"/>
        <w:rPr>
          <w:noProof w:val="0"/>
        </w:rPr>
      </w:pPr>
      <w:r w:rsidRPr="004C475C">
        <w:rPr>
          <w:noProof w:val="0"/>
        </w:rPr>
        <w:tab/>
        <w:t>virtual Tboolean operator&lt; (const TwoStepMatch &amp;p_content) const =0;</w:t>
      </w:r>
    </w:p>
    <w:p w14:paraId="5769A589" w14:textId="77777777" w:rsidR="00C10EC3" w:rsidRPr="004C475C" w:rsidRDefault="00C10EC3" w:rsidP="00C10EC3">
      <w:pPr>
        <w:pStyle w:val="PL"/>
        <w:widowControl w:val="0"/>
        <w:rPr>
          <w:noProof w:val="0"/>
        </w:rPr>
      </w:pPr>
      <w:r w:rsidRPr="004C475C">
        <w:rPr>
          <w:noProof w:val="0"/>
        </w:rPr>
        <w:t>}</w:t>
      </w:r>
    </w:p>
    <w:p w14:paraId="0B0051F0" w14:textId="77777777" w:rsidR="00C10EC3" w:rsidRPr="004C475C" w:rsidRDefault="00C10EC3" w:rsidP="00C10EC3">
      <w:pPr>
        <w:pStyle w:val="PL"/>
        <w:widowControl w:val="0"/>
        <w:rPr>
          <w:noProof w:val="0"/>
        </w:rPr>
      </w:pPr>
    </w:p>
    <w:p w14:paraId="26541D82" w14:textId="77777777" w:rsidR="00C10EC3" w:rsidRPr="004C475C" w:rsidRDefault="00C10EC3" w:rsidP="00C10EC3">
      <w:pPr>
        <w:rPr>
          <w:b/>
        </w:rPr>
      </w:pPr>
      <w:r w:rsidRPr="004C475C">
        <w:rPr>
          <w:b/>
        </w:rPr>
        <w:t>Methods:</w:t>
      </w:r>
    </w:p>
    <w:p w14:paraId="03FCDC59" w14:textId="77777777" w:rsidR="00C10EC3" w:rsidRPr="004C475C" w:rsidRDefault="00C10EC3" w:rsidP="00C10EC3">
      <w:pPr>
        <w:pStyle w:val="PL"/>
        <w:rPr>
          <w:noProof w:val="0"/>
        </w:rPr>
      </w:pPr>
      <w:r w:rsidRPr="004C475C">
        <w:rPr>
          <w:noProof w:val="0"/>
        </w:rPr>
        <w:t>~TwoStepMatch</w:t>
      </w:r>
    </w:p>
    <w:p w14:paraId="169DE6D3" w14:textId="77777777" w:rsidR="00C10EC3" w:rsidRPr="004C475C" w:rsidRDefault="00C10EC3" w:rsidP="00C10EC3">
      <w:pPr>
        <w:pStyle w:val="B10"/>
        <w:spacing w:after="0"/>
      </w:pPr>
      <w:r w:rsidRPr="004C475C">
        <w:tab/>
        <w:t>Destructor</w:t>
      </w:r>
    </w:p>
    <w:p w14:paraId="42ACF1BD" w14:textId="77777777" w:rsidR="00C10EC3" w:rsidRPr="004C475C" w:rsidRDefault="00C10EC3" w:rsidP="00C10EC3">
      <w:pPr>
        <w:pStyle w:val="PL"/>
        <w:rPr>
          <w:noProof w:val="0"/>
        </w:rPr>
      </w:pPr>
      <w:r w:rsidRPr="004C475C">
        <w:rPr>
          <w:noProof w:val="0"/>
        </w:rPr>
        <w:t>getPrimaryTemplate</w:t>
      </w:r>
    </w:p>
    <w:p w14:paraId="7FC2A544" w14:textId="77777777" w:rsidR="00C10EC3" w:rsidRPr="004C475C" w:rsidRDefault="00C10EC3" w:rsidP="00C10EC3">
      <w:pPr>
        <w:pStyle w:val="B10"/>
        <w:spacing w:after="0"/>
      </w:pPr>
      <w:r w:rsidRPr="004C475C">
        <w:tab/>
        <w:t>Returns the primary template</w:t>
      </w:r>
    </w:p>
    <w:p w14:paraId="694B1816" w14:textId="77777777" w:rsidR="00C10EC3" w:rsidRPr="004C475C" w:rsidRDefault="00C10EC3" w:rsidP="00C10EC3">
      <w:pPr>
        <w:pStyle w:val="PL"/>
        <w:rPr>
          <w:noProof w:val="0"/>
        </w:rPr>
      </w:pPr>
      <w:r w:rsidRPr="004C475C">
        <w:rPr>
          <w:noProof w:val="0"/>
        </w:rPr>
        <w:t>setPrimaryTemplate</w:t>
      </w:r>
    </w:p>
    <w:p w14:paraId="00E803E6" w14:textId="77777777" w:rsidR="00C10EC3" w:rsidRPr="004C475C" w:rsidRDefault="00C10EC3" w:rsidP="00C10EC3">
      <w:pPr>
        <w:pStyle w:val="B10"/>
        <w:spacing w:after="0"/>
      </w:pPr>
      <w:r w:rsidRPr="004C475C">
        <w:tab/>
        <w:t>Sets the primary template</w:t>
      </w:r>
    </w:p>
    <w:p w14:paraId="5FEA445A" w14:textId="77777777" w:rsidR="00C10EC3" w:rsidRPr="004C475C" w:rsidRDefault="00C10EC3" w:rsidP="00C10EC3">
      <w:pPr>
        <w:pStyle w:val="PL"/>
        <w:rPr>
          <w:noProof w:val="0"/>
        </w:rPr>
      </w:pPr>
      <w:r w:rsidRPr="004C475C">
        <w:rPr>
          <w:noProof w:val="0"/>
        </w:rPr>
        <w:t>getSecondaryTemplate</w:t>
      </w:r>
    </w:p>
    <w:p w14:paraId="394D1A92" w14:textId="77777777" w:rsidR="00C10EC3" w:rsidRPr="004C475C" w:rsidRDefault="00C10EC3" w:rsidP="00C10EC3">
      <w:pPr>
        <w:pStyle w:val="B10"/>
        <w:spacing w:after="0"/>
      </w:pPr>
      <w:r w:rsidRPr="004C475C">
        <w:tab/>
        <w:t>Returns the secondary template</w:t>
      </w:r>
    </w:p>
    <w:p w14:paraId="5E012B3A" w14:textId="77777777" w:rsidR="00C10EC3" w:rsidRPr="004C475C" w:rsidRDefault="00C10EC3" w:rsidP="00C10EC3">
      <w:pPr>
        <w:pStyle w:val="PL"/>
        <w:rPr>
          <w:noProof w:val="0"/>
        </w:rPr>
      </w:pPr>
      <w:r w:rsidRPr="004C475C">
        <w:rPr>
          <w:noProof w:val="0"/>
        </w:rPr>
        <w:t>setSecondaryTemplate</w:t>
      </w:r>
    </w:p>
    <w:p w14:paraId="6DE44841" w14:textId="77777777" w:rsidR="00C10EC3" w:rsidRPr="004C475C" w:rsidRDefault="00C10EC3" w:rsidP="00C10EC3">
      <w:pPr>
        <w:pStyle w:val="B10"/>
        <w:spacing w:after="0"/>
      </w:pPr>
      <w:r w:rsidRPr="004C475C">
        <w:tab/>
        <w:t>Sets the secondary template</w:t>
      </w:r>
    </w:p>
    <w:p w14:paraId="69B4CCF0" w14:textId="77777777" w:rsidR="00C10EC3" w:rsidRPr="004C475C" w:rsidRDefault="00C10EC3" w:rsidP="00C10EC3">
      <w:pPr>
        <w:pStyle w:val="PL"/>
        <w:rPr>
          <w:noProof w:val="0"/>
        </w:rPr>
      </w:pPr>
      <w:r w:rsidRPr="004C475C">
        <w:rPr>
          <w:noProof w:val="0"/>
        </w:rPr>
        <w:t>operator==</w:t>
      </w:r>
    </w:p>
    <w:p w14:paraId="5826FF9C" w14:textId="77777777" w:rsidR="00C10EC3" w:rsidRPr="004C475C" w:rsidRDefault="00C10EC3" w:rsidP="00C10EC3">
      <w:pPr>
        <w:pStyle w:val="B10"/>
        <w:spacing w:after="0"/>
      </w:pPr>
      <w:r w:rsidRPr="004C475C">
        <w:tab/>
        <w:t>Returns true if both objects are equal</w:t>
      </w:r>
    </w:p>
    <w:p w14:paraId="6B28D724" w14:textId="77777777" w:rsidR="00C10EC3" w:rsidRPr="004C475C" w:rsidRDefault="00C10EC3" w:rsidP="00C10EC3">
      <w:pPr>
        <w:pStyle w:val="PL"/>
        <w:rPr>
          <w:noProof w:val="0"/>
        </w:rPr>
      </w:pPr>
      <w:r w:rsidRPr="004C475C">
        <w:rPr>
          <w:noProof w:val="0"/>
        </w:rPr>
        <w:t>clone</w:t>
      </w:r>
    </w:p>
    <w:p w14:paraId="18D26742" w14:textId="77777777" w:rsidR="00C10EC3" w:rsidRPr="004C475C" w:rsidRDefault="00C10EC3" w:rsidP="00C10EC3">
      <w:pPr>
        <w:pStyle w:val="B10"/>
        <w:spacing w:after="0"/>
      </w:pPr>
      <w:r w:rsidRPr="004C475C">
        <w:tab/>
        <w:t>Return a copy of the matching mechanism</w:t>
      </w:r>
    </w:p>
    <w:p w14:paraId="5AD00719" w14:textId="77777777" w:rsidR="00C10EC3" w:rsidRPr="004C475C" w:rsidRDefault="00C10EC3" w:rsidP="00C10EC3">
      <w:pPr>
        <w:pStyle w:val="PL"/>
        <w:rPr>
          <w:noProof w:val="0"/>
        </w:rPr>
      </w:pPr>
      <w:r w:rsidRPr="004C475C">
        <w:rPr>
          <w:noProof w:val="0"/>
        </w:rPr>
        <w:t>operator&lt;</w:t>
      </w:r>
    </w:p>
    <w:p w14:paraId="79AD25CB" w14:textId="77777777" w:rsidR="003C7190" w:rsidRPr="004C475C" w:rsidRDefault="00C10EC3" w:rsidP="003C7190">
      <w:pPr>
        <w:pStyle w:val="B10"/>
        <w:rPr>
          <w:rStyle w:val="Fett"/>
          <w:b w:val="0"/>
          <w:bCs w:val="0"/>
        </w:rPr>
      </w:pPr>
      <w:r w:rsidRPr="004C475C">
        <w:tab/>
        <w:t>Operator &lt; overload</w:t>
      </w:r>
    </w:p>
    <w:p w14:paraId="028FC32D" w14:textId="2E0B5DE9" w:rsidR="00C10EC3" w:rsidRPr="004C475C" w:rsidRDefault="00C10EC3" w:rsidP="00E111BA">
      <w:pPr>
        <w:keepNext/>
        <w:rPr>
          <w:rStyle w:val="Fett"/>
        </w:rPr>
      </w:pPr>
      <w:r w:rsidRPr="004C475C">
        <w:rPr>
          <w:rStyle w:val="Fett"/>
        </w:rPr>
        <w:t>Clause 10.5.3.24</w:t>
      </w:r>
      <w:r w:rsidR="002637D6" w:rsidRPr="004C475C">
        <w:rPr>
          <w:rStyle w:val="Fett"/>
        </w:rPr>
        <w:tab/>
      </w:r>
      <w:r w:rsidRPr="004C475C">
        <w:rPr>
          <w:rStyle w:val="Fett"/>
        </w:rPr>
        <w:t>Repetition</w:t>
      </w:r>
    </w:p>
    <w:p w14:paraId="603F5483" w14:textId="77777777" w:rsidR="00C10EC3" w:rsidRPr="004C475C" w:rsidRDefault="00C10EC3" w:rsidP="00C10EC3">
      <w:pPr>
        <w:keepNext/>
        <w:widowControl w:val="0"/>
      </w:pPr>
      <w:r w:rsidRPr="004C475C">
        <w:t>This clause is to be added.</w:t>
      </w:r>
    </w:p>
    <w:p w14:paraId="789A0426" w14:textId="77777777" w:rsidR="00C10EC3" w:rsidRPr="004C475C" w:rsidRDefault="00C10EC3" w:rsidP="00C10EC3">
      <w:pPr>
        <w:keepNext/>
        <w:keepLines/>
      </w:pPr>
      <w:r w:rsidRPr="004C475C">
        <w:t>TTCN-3 repetition matching mechanism support. It is mapped to the following pure virtual class:</w:t>
      </w:r>
    </w:p>
    <w:p w14:paraId="479E1F7D" w14:textId="77777777" w:rsidR="00C10EC3" w:rsidRPr="004C475C" w:rsidRDefault="00C10EC3" w:rsidP="00C10EC3">
      <w:pPr>
        <w:pStyle w:val="PL"/>
        <w:keepNext/>
        <w:keepLines/>
        <w:widowControl w:val="0"/>
        <w:rPr>
          <w:noProof w:val="0"/>
        </w:rPr>
      </w:pPr>
      <w:r w:rsidRPr="004C475C">
        <w:rPr>
          <w:noProof w:val="0"/>
        </w:rPr>
        <w:t>class Repetition : public virtual MatchingMechanism {</w:t>
      </w:r>
    </w:p>
    <w:p w14:paraId="182AD7A7" w14:textId="77777777" w:rsidR="00C10EC3" w:rsidRPr="004C475C" w:rsidRDefault="00C10EC3" w:rsidP="00C10EC3">
      <w:pPr>
        <w:pStyle w:val="PL"/>
        <w:widowControl w:val="0"/>
        <w:rPr>
          <w:noProof w:val="0"/>
        </w:rPr>
      </w:pPr>
      <w:r w:rsidRPr="004C475C">
        <w:rPr>
          <w:noProof w:val="0"/>
        </w:rPr>
        <w:t>public:</w:t>
      </w:r>
    </w:p>
    <w:p w14:paraId="3E9FE1F5" w14:textId="77777777" w:rsidR="00C10EC3" w:rsidRPr="004C475C" w:rsidRDefault="00C10EC3" w:rsidP="00C10EC3">
      <w:pPr>
        <w:pStyle w:val="PL"/>
        <w:widowControl w:val="0"/>
        <w:rPr>
          <w:noProof w:val="0"/>
        </w:rPr>
      </w:pPr>
      <w:r w:rsidRPr="004C475C">
        <w:rPr>
          <w:noProof w:val="0"/>
        </w:rPr>
        <w:tab/>
        <w:t>virtual ~Repetition ();</w:t>
      </w:r>
    </w:p>
    <w:p w14:paraId="16AC4800" w14:textId="77777777" w:rsidR="00C10EC3" w:rsidRPr="004C475C" w:rsidRDefault="00C10EC3" w:rsidP="00C10EC3">
      <w:pPr>
        <w:pStyle w:val="PL"/>
        <w:widowControl w:val="0"/>
        <w:rPr>
          <w:noProof w:val="0"/>
        </w:rPr>
      </w:pPr>
      <w:r w:rsidRPr="004C475C">
        <w:rPr>
          <w:noProof w:val="0"/>
        </w:rPr>
        <w:tab/>
        <w:t xml:space="preserve">virtual Value &amp; </w:t>
      </w:r>
      <w:r w:rsidRPr="004C475C">
        <w:rPr>
          <w:rFonts w:cs="Courier New"/>
          <w:noProof w:val="0"/>
          <w:szCs w:val="16"/>
        </w:rPr>
        <w:t>g</w:t>
      </w:r>
      <w:r w:rsidRPr="004C475C">
        <w:rPr>
          <w:noProof w:val="0"/>
        </w:rPr>
        <w:t>etRepeatedemplate () const =0;</w:t>
      </w:r>
    </w:p>
    <w:p w14:paraId="6A52F33A" w14:textId="77777777" w:rsidR="00C10EC3" w:rsidRPr="004C475C" w:rsidRDefault="00C10EC3" w:rsidP="00C10EC3">
      <w:pPr>
        <w:pStyle w:val="PL"/>
        <w:widowControl w:val="0"/>
        <w:rPr>
          <w:noProof w:val="0"/>
        </w:rPr>
      </w:pPr>
      <w:r w:rsidRPr="004C475C">
        <w:rPr>
          <w:noProof w:val="0"/>
        </w:rPr>
        <w:tab/>
        <w:t xml:space="preserve">virtual void </w:t>
      </w:r>
      <w:r w:rsidRPr="004C475C">
        <w:rPr>
          <w:rFonts w:cs="Courier New"/>
          <w:noProof w:val="0"/>
          <w:szCs w:val="16"/>
        </w:rPr>
        <w:t>s</w:t>
      </w:r>
      <w:r w:rsidRPr="004C475C">
        <w:rPr>
          <w:noProof w:val="0"/>
        </w:rPr>
        <w:t>etRepeatedTemplate (const Value &amp; template) =0;</w:t>
      </w:r>
    </w:p>
    <w:p w14:paraId="0B49E000" w14:textId="77777777" w:rsidR="00C10EC3" w:rsidRPr="004C475C" w:rsidRDefault="00C10EC3" w:rsidP="00C10EC3">
      <w:pPr>
        <w:pStyle w:val="PL"/>
        <w:widowControl w:val="0"/>
        <w:rPr>
          <w:noProof w:val="0"/>
        </w:rPr>
      </w:pPr>
      <w:r w:rsidRPr="004C475C">
        <w:rPr>
          <w:noProof w:val="0"/>
        </w:rPr>
        <w:tab/>
        <w:t xml:space="preserve">virtual LengthRestriction &amp; </w:t>
      </w:r>
      <w:r w:rsidRPr="004C475C">
        <w:rPr>
          <w:rFonts w:cs="Courier New"/>
          <w:noProof w:val="0"/>
          <w:szCs w:val="16"/>
        </w:rPr>
        <w:t>g</w:t>
      </w:r>
      <w:r w:rsidRPr="004C475C">
        <w:rPr>
          <w:noProof w:val="0"/>
        </w:rPr>
        <w:t>etRepetitionCount () const =0;</w:t>
      </w:r>
    </w:p>
    <w:p w14:paraId="2C231101" w14:textId="77777777" w:rsidR="00C10EC3" w:rsidRPr="004C475C" w:rsidRDefault="00C10EC3" w:rsidP="00C10EC3">
      <w:pPr>
        <w:pStyle w:val="PL"/>
        <w:widowControl w:val="0"/>
        <w:rPr>
          <w:noProof w:val="0"/>
        </w:rPr>
      </w:pPr>
      <w:r w:rsidRPr="004C475C">
        <w:rPr>
          <w:noProof w:val="0"/>
        </w:rPr>
        <w:tab/>
        <w:t xml:space="preserve">virtual void </w:t>
      </w:r>
      <w:r w:rsidRPr="004C475C">
        <w:rPr>
          <w:rFonts w:cs="Courier New"/>
          <w:noProof w:val="0"/>
          <w:szCs w:val="16"/>
        </w:rPr>
        <w:t>s</w:t>
      </w:r>
      <w:r w:rsidRPr="004C475C">
        <w:rPr>
          <w:noProof w:val="0"/>
        </w:rPr>
        <w:t>etRepetitionCount (const LengthRestriction &amp; repetitionCount) =0;</w:t>
      </w:r>
    </w:p>
    <w:p w14:paraId="58502542" w14:textId="77777777" w:rsidR="00C10EC3" w:rsidRPr="004C475C" w:rsidRDefault="00C10EC3" w:rsidP="00C10EC3">
      <w:pPr>
        <w:pStyle w:val="PL"/>
        <w:widowControl w:val="0"/>
        <w:rPr>
          <w:noProof w:val="0"/>
        </w:rPr>
      </w:pPr>
      <w:r w:rsidRPr="004C475C">
        <w:rPr>
          <w:noProof w:val="0"/>
        </w:rPr>
        <w:tab/>
        <w:t>virtual Tboolean operator== (const Repetition &amp;p_repetition) const =0;</w:t>
      </w:r>
    </w:p>
    <w:p w14:paraId="15B24346" w14:textId="77777777" w:rsidR="00C10EC3" w:rsidRPr="004C475C" w:rsidRDefault="00C10EC3" w:rsidP="00C10EC3">
      <w:pPr>
        <w:pStyle w:val="PL"/>
        <w:widowControl w:val="0"/>
        <w:rPr>
          <w:noProof w:val="0"/>
        </w:rPr>
      </w:pPr>
      <w:r w:rsidRPr="004C475C">
        <w:rPr>
          <w:noProof w:val="0"/>
        </w:rPr>
        <w:tab/>
        <w:t>virtual Repetition * clone () const =0;</w:t>
      </w:r>
    </w:p>
    <w:p w14:paraId="72CB964A" w14:textId="77777777" w:rsidR="00C10EC3" w:rsidRPr="004C475C" w:rsidRDefault="00C10EC3" w:rsidP="00C10EC3">
      <w:pPr>
        <w:pStyle w:val="PL"/>
        <w:widowControl w:val="0"/>
        <w:rPr>
          <w:noProof w:val="0"/>
        </w:rPr>
      </w:pPr>
      <w:r w:rsidRPr="004C475C">
        <w:rPr>
          <w:noProof w:val="0"/>
        </w:rPr>
        <w:tab/>
        <w:t>virtual Tboolean operator&lt; (const Repetition &amp;p_content) const =0;</w:t>
      </w:r>
    </w:p>
    <w:p w14:paraId="07518820" w14:textId="77777777" w:rsidR="00C10EC3" w:rsidRPr="004C475C" w:rsidRDefault="00C10EC3" w:rsidP="00C10EC3">
      <w:pPr>
        <w:pStyle w:val="PL"/>
        <w:widowControl w:val="0"/>
        <w:rPr>
          <w:noProof w:val="0"/>
        </w:rPr>
      </w:pPr>
      <w:r w:rsidRPr="004C475C">
        <w:rPr>
          <w:noProof w:val="0"/>
        </w:rPr>
        <w:t>}</w:t>
      </w:r>
    </w:p>
    <w:p w14:paraId="5DDFF530" w14:textId="77777777" w:rsidR="00C10EC3" w:rsidRPr="004C475C" w:rsidRDefault="00C10EC3" w:rsidP="00C10EC3">
      <w:pPr>
        <w:pStyle w:val="PL"/>
        <w:widowControl w:val="0"/>
        <w:rPr>
          <w:noProof w:val="0"/>
        </w:rPr>
      </w:pPr>
    </w:p>
    <w:p w14:paraId="73CE09CD" w14:textId="77777777" w:rsidR="00C10EC3" w:rsidRPr="004C475C" w:rsidRDefault="00C10EC3" w:rsidP="00C10EC3">
      <w:pPr>
        <w:rPr>
          <w:b/>
        </w:rPr>
      </w:pPr>
      <w:r w:rsidRPr="004C475C">
        <w:rPr>
          <w:b/>
        </w:rPr>
        <w:lastRenderedPageBreak/>
        <w:t>Methods:</w:t>
      </w:r>
    </w:p>
    <w:p w14:paraId="425AF5BC" w14:textId="77777777" w:rsidR="00C10EC3" w:rsidRPr="004C475C" w:rsidRDefault="00C10EC3" w:rsidP="00C10EC3">
      <w:pPr>
        <w:pStyle w:val="PL"/>
        <w:rPr>
          <w:noProof w:val="0"/>
        </w:rPr>
      </w:pPr>
      <w:r w:rsidRPr="004C475C">
        <w:rPr>
          <w:noProof w:val="0"/>
        </w:rPr>
        <w:t>~Repetition</w:t>
      </w:r>
    </w:p>
    <w:p w14:paraId="3691F54E" w14:textId="77777777" w:rsidR="00C10EC3" w:rsidRPr="004C475C" w:rsidRDefault="00C10EC3" w:rsidP="00C10EC3">
      <w:pPr>
        <w:pStyle w:val="B10"/>
        <w:spacing w:after="0"/>
      </w:pPr>
      <w:r w:rsidRPr="004C475C">
        <w:tab/>
        <w:t>Destructor</w:t>
      </w:r>
    </w:p>
    <w:p w14:paraId="187C7A2B" w14:textId="77777777" w:rsidR="00C10EC3" w:rsidRPr="004C475C" w:rsidRDefault="00C10EC3" w:rsidP="00C10EC3">
      <w:pPr>
        <w:pStyle w:val="PL"/>
        <w:rPr>
          <w:noProof w:val="0"/>
        </w:rPr>
      </w:pPr>
      <w:r w:rsidRPr="004C475C">
        <w:rPr>
          <w:noProof w:val="0"/>
        </w:rPr>
        <w:t>getRepeatedTemplate</w:t>
      </w:r>
    </w:p>
    <w:p w14:paraId="7A678C60" w14:textId="77777777" w:rsidR="00C10EC3" w:rsidRPr="004C475C" w:rsidRDefault="00C10EC3" w:rsidP="00C10EC3">
      <w:pPr>
        <w:pStyle w:val="B10"/>
        <w:spacing w:after="0"/>
      </w:pPr>
      <w:r w:rsidRPr="004C475C">
        <w:tab/>
        <w:t>Returns the repeated template</w:t>
      </w:r>
    </w:p>
    <w:p w14:paraId="71812706" w14:textId="77777777" w:rsidR="00C10EC3" w:rsidRPr="004C475C" w:rsidRDefault="00C10EC3" w:rsidP="00C10EC3">
      <w:pPr>
        <w:pStyle w:val="PL"/>
        <w:rPr>
          <w:noProof w:val="0"/>
        </w:rPr>
      </w:pPr>
      <w:r w:rsidRPr="004C475C">
        <w:rPr>
          <w:noProof w:val="0"/>
        </w:rPr>
        <w:t>setRepeatedTemplate</w:t>
      </w:r>
    </w:p>
    <w:p w14:paraId="02C2FD9B" w14:textId="77777777" w:rsidR="00C10EC3" w:rsidRPr="004C475C" w:rsidRDefault="00C10EC3" w:rsidP="00C10EC3">
      <w:pPr>
        <w:pStyle w:val="B10"/>
        <w:spacing w:after="0"/>
      </w:pPr>
      <w:r w:rsidRPr="004C475C">
        <w:tab/>
        <w:t>Sets the repeated template</w:t>
      </w:r>
    </w:p>
    <w:p w14:paraId="0D87D07E" w14:textId="77777777" w:rsidR="00C10EC3" w:rsidRPr="004C475C" w:rsidRDefault="00C10EC3" w:rsidP="00C10EC3">
      <w:pPr>
        <w:pStyle w:val="PL"/>
        <w:rPr>
          <w:noProof w:val="0"/>
        </w:rPr>
      </w:pPr>
      <w:r w:rsidRPr="004C475C">
        <w:rPr>
          <w:noProof w:val="0"/>
        </w:rPr>
        <w:t>getRepetitionCount</w:t>
      </w:r>
    </w:p>
    <w:p w14:paraId="2E56398F" w14:textId="77777777" w:rsidR="00C10EC3" w:rsidRPr="004C475C" w:rsidRDefault="00C10EC3" w:rsidP="00C10EC3">
      <w:pPr>
        <w:pStyle w:val="B10"/>
        <w:spacing w:after="0"/>
      </w:pPr>
      <w:r w:rsidRPr="004C475C">
        <w:tab/>
        <w:t>Returns repetition count</w:t>
      </w:r>
    </w:p>
    <w:p w14:paraId="3CEAEDE1" w14:textId="77777777" w:rsidR="00C10EC3" w:rsidRPr="004C475C" w:rsidRDefault="00C10EC3" w:rsidP="00C10EC3">
      <w:pPr>
        <w:pStyle w:val="PL"/>
        <w:rPr>
          <w:noProof w:val="0"/>
        </w:rPr>
      </w:pPr>
      <w:r w:rsidRPr="004C475C">
        <w:rPr>
          <w:noProof w:val="0"/>
        </w:rPr>
        <w:t>setRepetitionCount</w:t>
      </w:r>
    </w:p>
    <w:p w14:paraId="1BB49CCB" w14:textId="77777777" w:rsidR="00C10EC3" w:rsidRPr="004C475C" w:rsidRDefault="00C10EC3" w:rsidP="00C10EC3">
      <w:pPr>
        <w:pStyle w:val="B10"/>
        <w:spacing w:after="0"/>
      </w:pPr>
      <w:r w:rsidRPr="004C475C">
        <w:tab/>
        <w:t>Sets repetition count</w:t>
      </w:r>
    </w:p>
    <w:p w14:paraId="7AEFD93B" w14:textId="77777777" w:rsidR="00C10EC3" w:rsidRPr="004C475C" w:rsidRDefault="00C10EC3" w:rsidP="00C10EC3">
      <w:pPr>
        <w:pStyle w:val="PL"/>
        <w:rPr>
          <w:noProof w:val="0"/>
        </w:rPr>
      </w:pPr>
      <w:r w:rsidRPr="004C475C">
        <w:rPr>
          <w:noProof w:val="0"/>
        </w:rPr>
        <w:t>operator==</w:t>
      </w:r>
    </w:p>
    <w:p w14:paraId="5E6DA332" w14:textId="77777777" w:rsidR="00C10EC3" w:rsidRPr="004C475C" w:rsidRDefault="00C10EC3" w:rsidP="00C10EC3">
      <w:pPr>
        <w:pStyle w:val="B10"/>
        <w:spacing w:after="0"/>
      </w:pPr>
      <w:r w:rsidRPr="004C475C">
        <w:tab/>
        <w:t>Returns true if both objects are equal</w:t>
      </w:r>
    </w:p>
    <w:p w14:paraId="2F1A8B42" w14:textId="77777777" w:rsidR="00C10EC3" w:rsidRPr="004C475C" w:rsidRDefault="00C10EC3" w:rsidP="00C10EC3">
      <w:pPr>
        <w:pStyle w:val="PL"/>
        <w:rPr>
          <w:noProof w:val="0"/>
        </w:rPr>
      </w:pPr>
      <w:r w:rsidRPr="004C475C">
        <w:rPr>
          <w:noProof w:val="0"/>
        </w:rPr>
        <w:t>clone</w:t>
      </w:r>
    </w:p>
    <w:p w14:paraId="285D3181" w14:textId="77777777" w:rsidR="00C10EC3" w:rsidRPr="004C475C" w:rsidRDefault="00C10EC3" w:rsidP="00C10EC3">
      <w:pPr>
        <w:pStyle w:val="B10"/>
        <w:spacing w:after="0"/>
      </w:pPr>
      <w:r w:rsidRPr="004C475C">
        <w:tab/>
        <w:t>Return a copy of the matching mechanism</w:t>
      </w:r>
    </w:p>
    <w:p w14:paraId="1A40E321" w14:textId="77777777" w:rsidR="00C10EC3" w:rsidRPr="004C475C" w:rsidRDefault="00C10EC3" w:rsidP="003C7190">
      <w:pPr>
        <w:pStyle w:val="PL"/>
        <w:keepNext/>
        <w:rPr>
          <w:noProof w:val="0"/>
        </w:rPr>
      </w:pPr>
      <w:r w:rsidRPr="004C475C">
        <w:rPr>
          <w:noProof w:val="0"/>
        </w:rPr>
        <w:t>operator&lt;</w:t>
      </w:r>
    </w:p>
    <w:p w14:paraId="4656247B" w14:textId="77777777" w:rsidR="00C10EC3" w:rsidRPr="004C475C" w:rsidRDefault="00C10EC3" w:rsidP="00C10EC3">
      <w:pPr>
        <w:pStyle w:val="B10"/>
      </w:pPr>
      <w:r w:rsidRPr="004C475C">
        <w:tab/>
        <w:t>Operator &lt; overload</w:t>
      </w:r>
    </w:p>
    <w:p w14:paraId="71C26510" w14:textId="2D6F72B7" w:rsidR="00C10EC3" w:rsidRPr="004C475C" w:rsidRDefault="00C10EC3" w:rsidP="00C10EC3">
      <w:pPr>
        <w:pStyle w:val="berschrift2"/>
      </w:pPr>
      <w:bookmarkStart w:id="119" w:name="_Toc39486382"/>
      <w:r w:rsidRPr="004C475C">
        <w:t>6.8</w:t>
      </w:r>
      <w:r w:rsidRPr="004C475C">
        <w:tab/>
        <w:t>Extensions to clause 12 of ETSI ES 201 873-6</w:t>
      </w:r>
      <w:r w:rsidR="00600E73" w:rsidRPr="004C475C">
        <w:t>,</w:t>
      </w:r>
      <w:r w:rsidRPr="004C475C">
        <w:t xml:space="preserve"> C# language mapping</w:t>
      </w:r>
      <w:bookmarkEnd w:id="119"/>
    </w:p>
    <w:p w14:paraId="49AC039C" w14:textId="5B8497CA" w:rsidR="00C10EC3" w:rsidRPr="004C475C" w:rsidRDefault="00C10EC3" w:rsidP="00C10EC3">
      <w:pPr>
        <w:rPr>
          <w:b/>
        </w:rPr>
      </w:pPr>
      <w:r w:rsidRPr="004C475C">
        <w:rPr>
          <w:b/>
        </w:rPr>
        <w:t>Clause 12.4.2.16 TciMatchingTypeType</w:t>
      </w:r>
    </w:p>
    <w:p w14:paraId="6713479E" w14:textId="77777777" w:rsidR="00C10EC3" w:rsidRPr="004C475C" w:rsidRDefault="00C10EC3" w:rsidP="00C10EC3">
      <w:r w:rsidRPr="004C475C">
        <w:t>This clause is to be extended.</w:t>
      </w:r>
    </w:p>
    <w:p w14:paraId="69AF7155" w14:textId="77777777" w:rsidR="00C10EC3" w:rsidRPr="004C475C" w:rsidRDefault="00C10EC3" w:rsidP="00C10EC3">
      <w:pPr>
        <w:pStyle w:val="PL"/>
        <w:widowControl w:val="0"/>
        <w:rPr>
          <w:noProof w:val="0"/>
        </w:rPr>
      </w:pPr>
      <w:r w:rsidRPr="004C475C">
        <w:rPr>
          <w:noProof w:val="0"/>
        </w:rPr>
        <w:t xml:space="preserve">public enum TciMatchingType { </w:t>
      </w:r>
      <w:r w:rsidRPr="004C475C">
        <w:rPr>
          <w:noProof w:val="0"/>
        </w:rPr>
        <w:br/>
      </w:r>
      <w:r w:rsidRPr="004C475C">
        <w:rPr>
          <w:noProof w:val="0"/>
        </w:rPr>
        <w:tab/>
        <w:t>TemplateList = 0,</w:t>
      </w:r>
      <w:r w:rsidRPr="004C475C">
        <w:rPr>
          <w:noProof w:val="0"/>
        </w:rPr>
        <w:br/>
        <w:t xml:space="preserve">    ComplementedList = 1,</w:t>
      </w:r>
      <w:r w:rsidRPr="004C475C">
        <w:rPr>
          <w:noProof w:val="0"/>
        </w:rPr>
        <w:br/>
        <w:t xml:space="preserve">    AnyValue = 2,</w:t>
      </w:r>
      <w:r w:rsidRPr="004C475C">
        <w:rPr>
          <w:noProof w:val="0"/>
        </w:rPr>
        <w:br/>
        <w:t xml:space="preserve">    AnyValueOrNone = 3,</w:t>
      </w:r>
      <w:r w:rsidRPr="004C475C">
        <w:rPr>
          <w:noProof w:val="0"/>
        </w:rPr>
        <w:br/>
        <w:t xml:space="preserve">    ValueRange = 4,</w:t>
      </w:r>
      <w:r w:rsidRPr="004C475C">
        <w:rPr>
          <w:noProof w:val="0"/>
        </w:rPr>
        <w:br/>
        <w:t xml:space="preserve">    Subset = 5,</w:t>
      </w:r>
      <w:r w:rsidRPr="004C475C">
        <w:rPr>
          <w:noProof w:val="0"/>
        </w:rPr>
        <w:br/>
        <w:t xml:space="preserve">    Superset = 6,</w:t>
      </w:r>
      <w:r w:rsidRPr="004C475C">
        <w:rPr>
          <w:noProof w:val="0"/>
        </w:rPr>
        <w:br/>
        <w:t xml:space="preserve">    AnyElement = 7,</w:t>
      </w:r>
      <w:r w:rsidRPr="004C475C">
        <w:rPr>
          <w:noProof w:val="0"/>
        </w:rPr>
        <w:br/>
        <w:t xml:space="preserve">    AnyElementsOrNone = 8,</w:t>
      </w:r>
      <w:r w:rsidRPr="004C475C">
        <w:rPr>
          <w:noProof w:val="0"/>
        </w:rPr>
        <w:br/>
        <w:t xml:space="preserve">    Pattern = 9,</w:t>
      </w:r>
      <w:r w:rsidRPr="004C475C">
        <w:rPr>
          <w:noProof w:val="0"/>
        </w:rPr>
        <w:br/>
        <w:t xml:space="preserve">    MatchDecodedContent = 10,</w:t>
      </w:r>
      <w:r w:rsidRPr="004C475C">
        <w:rPr>
          <w:noProof w:val="0"/>
        </w:rPr>
        <w:br/>
        <w:t xml:space="preserve">    OmitTemplate = 11,</w:t>
      </w:r>
      <w:r w:rsidRPr="004C475C">
        <w:rPr>
          <w:noProof w:val="0"/>
        </w:rPr>
        <w:br/>
        <w:t xml:space="preserve">    DynamicMatch = 12, </w:t>
      </w:r>
      <w:r w:rsidRPr="004C475C">
        <w:rPr>
          <w:noProof w:val="0"/>
        </w:rPr>
        <w:br/>
        <w:t xml:space="preserve">    Conjunction = 13, </w:t>
      </w:r>
      <w:r w:rsidRPr="004C475C">
        <w:rPr>
          <w:noProof w:val="0"/>
        </w:rPr>
        <w:br/>
        <w:t xml:space="preserve">    Implication = 14, </w:t>
      </w:r>
      <w:r w:rsidRPr="004C475C">
        <w:rPr>
          <w:noProof w:val="0"/>
        </w:rPr>
        <w:br/>
        <w:t xml:space="preserve">    Exclusion = 15, </w:t>
      </w:r>
      <w:r w:rsidRPr="004C475C">
        <w:rPr>
          <w:noProof w:val="0"/>
        </w:rPr>
        <w:br/>
        <w:t xml:space="preserve">    Disjunction = 16,</w:t>
      </w:r>
      <w:r w:rsidRPr="004C475C">
        <w:rPr>
          <w:noProof w:val="0"/>
        </w:rPr>
        <w:br/>
        <w:t xml:space="preserve">    Repetition = 17</w:t>
      </w:r>
      <w:r w:rsidRPr="004C475C">
        <w:rPr>
          <w:noProof w:val="0"/>
        </w:rPr>
        <w:br/>
        <w:t>}</w:t>
      </w:r>
    </w:p>
    <w:p w14:paraId="0A9BAA2A" w14:textId="5E4EDD51" w:rsidR="000F5602" w:rsidRPr="004C475C" w:rsidRDefault="000F5602" w:rsidP="00C10EC3">
      <w:pPr>
        <w:pStyle w:val="PL"/>
        <w:widowControl w:val="0"/>
        <w:rPr>
          <w:noProof w:val="0"/>
        </w:rPr>
      </w:pPr>
    </w:p>
    <w:p w14:paraId="701315F6" w14:textId="060F513E" w:rsidR="00AE6CBC" w:rsidRPr="004C475C" w:rsidRDefault="00AE6CBC" w:rsidP="00E111BA">
      <w:pPr>
        <w:keepNext/>
        <w:rPr>
          <w:rStyle w:val="Fett"/>
        </w:rPr>
      </w:pPr>
      <w:r w:rsidRPr="004C475C">
        <w:rPr>
          <w:rStyle w:val="Fett"/>
        </w:rPr>
        <w:t>Clause 12.4.2.20</w:t>
      </w:r>
      <w:r w:rsidR="002637D6" w:rsidRPr="004C475C">
        <w:rPr>
          <w:rStyle w:val="Fett"/>
        </w:rPr>
        <w:tab/>
      </w:r>
      <w:r w:rsidRPr="004C475C">
        <w:rPr>
          <w:rStyle w:val="Fett"/>
        </w:rPr>
        <w:t>Mutation</w:t>
      </w:r>
    </w:p>
    <w:p w14:paraId="273E76A1" w14:textId="77777777" w:rsidR="00AE6CBC" w:rsidRPr="004C475C" w:rsidRDefault="00AE6CBC" w:rsidP="00AE6CBC">
      <w:pPr>
        <w:keepNext/>
        <w:widowControl w:val="0"/>
      </w:pPr>
      <w:r w:rsidRPr="004C475C">
        <w:t>This clause is to be added.</w:t>
      </w:r>
    </w:p>
    <w:p w14:paraId="2259C67F" w14:textId="77777777" w:rsidR="00AE6CBC" w:rsidRPr="004C475C" w:rsidRDefault="00AE6CBC" w:rsidP="00AE6CBC">
      <w:pPr>
        <w:keepNext/>
        <w:widowControl w:val="0"/>
      </w:pPr>
      <w:r w:rsidRPr="004C475C">
        <w:rPr>
          <w:rFonts w:ascii="Courier New" w:hAnsi="Courier New"/>
          <w:b/>
        </w:rPr>
        <w:t>Mutation</w:t>
      </w:r>
      <w:r w:rsidRPr="004C475C">
        <w:t xml:space="preserve"> is mapped to the following interface:</w:t>
      </w:r>
    </w:p>
    <w:p w14:paraId="6920BEF7" w14:textId="77777777" w:rsidR="00AE6CBC" w:rsidRPr="004C475C" w:rsidRDefault="00AE6CBC" w:rsidP="00AE6CBC">
      <w:pPr>
        <w:pStyle w:val="PL"/>
        <w:widowControl w:val="0"/>
        <w:rPr>
          <w:noProof w:val="0"/>
        </w:rPr>
      </w:pPr>
      <w:r w:rsidRPr="004C475C">
        <w:rPr>
          <w:noProof w:val="0"/>
        </w:rPr>
        <w:t>public interface ITciMutation</w:t>
      </w:r>
    </w:p>
    <w:p w14:paraId="284AF8DA" w14:textId="77777777" w:rsidR="00AE6CBC" w:rsidRPr="004C475C" w:rsidRDefault="00AE6CBC" w:rsidP="00AE6CBC">
      <w:pPr>
        <w:pStyle w:val="PL"/>
        <w:widowControl w:val="0"/>
        <w:rPr>
          <w:noProof w:val="0"/>
        </w:rPr>
      </w:pPr>
      <w:r w:rsidRPr="004C475C">
        <w:rPr>
          <w:noProof w:val="0"/>
        </w:rPr>
        <w:t>{</w:t>
      </w:r>
    </w:p>
    <w:p w14:paraId="5F3984FB" w14:textId="77777777" w:rsidR="00AE6CBC" w:rsidRPr="004C475C" w:rsidRDefault="00AE6CBC" w:rsidP="00AE6CBC">
      <w:pPr>
        <w:pStyle w:val="PL"/>
        <w:widowControl w:val="0"/>
        <w:rPr>
          <w:noProof w:val="0"/>
        </w:rPr>
      </w:pPr>
      <w:r w:rsidRPr="004C475C">
        <w:rPr>
          <w:noProof w:val="0"/>
        </w:rPr>
        <w:tab/>
      </w:r>
      <w:r w:rsidRPr="004C475C">
        <w:rPr>
          <w:rFonts w:cs="Courier New"/>
          <w:noProof w:val="0"/>
          <w:szCs w:val="16"/>
        </w:rPr>
        <w:t xml:space="preserve">bool IsMessageNeeded { get; </w:t>
      </w:r>
      <w:r w:rsidRPr="004C475C">
        <w:rPr>
          <w:noProof w:val="0"/>
        </w:rPr>
        <w:t>}</w:t>
      </w:r>
    </w:p>
    <w:p w14:paraId="3CAF7D75" w14:textId="77777777" w:rsidR="00AE6CBC" w:rsidRPr="004C475C" w:rsidRDefault="00AE6CBC" w:rsidP="00AE6CBC">
      <w:pPr>
        <w:pStyle w:val="PL"/>
        <w:widowControl w:val="0"/>
        <w:rPr>
          <w:noProof w:val="0"/>
        </w:rPr>
      </w:pPr>
      <w:r w:rsidRPr="004C475C">
        <w:rPr>
          <w:noProof w:val="0"/>
        </w:rPr>
        <w:tab/>
      </w:r>
      <w:r w:rsidRPr="004C475C">
        <w:rPr>
          <w:rFonts w:cs="Courier New"/>
          <w:noProof w:val="0"/>
          <w:szCs w:val="16"/>
        </w:rPr>
        <w:t>ITriMessage Mutate (ITriMessage subMessage);</w:t>
      </w:r>
    </w:p>
    <w:p w14:paraId="336CB70A" w14:textId="77777777" w:rsidR="00AE6CBC" w:rsidRPr="004C475C" w:rsidRDefault="00AE6CBC" w:rsidP="00AE6CBC">
      <w:pPr>
        <w:pStyle w:val="PL"/>
        <w:widowControl w:val="0"/>
        <w:rPr>
          <w:noProof w:val="0"/>
        </w:rPr>
      </w:pPr>
      <w:r w:rsidRPr="004C475C">
        <w:rPr>
          <w:noProof w:val="0"/>
        </w:rPr>
        <w:t>}</w:t>
      </w:r>
    </w:p>
    <w:p w14:paraId="6CB6C3AF" w14:textId="77777777" w:rsidR="00AE6CBC" w:rsidRPr="004C475C" w:rsidRDefault="00AE6CBC" w:rsidP="00AE6CBC">
      <w:pPr>
        <w:pStyle w:val="PL"/>
        <w:widowControl w:val="0"/>
        <w:rPr>
          <w:noProof w:val="0"/>
        </w:rPr>
      </w:pPr>
    </w:p>
    <w:p w14:paraId="3A7E1499" w14:textId="77777777" w:rsidR="00AE6CBC" w:rsidRPr="004C475C" w:rsidRDefault="00AE6CBC" w:rsidP="00AE6CBC">
      <w:pPr>
        <w:keepNext/>
        <w:widowControl w:val="0"/>
        <w:rPr>
          <w:b/>
        </w:rPr>
      </w:pPr>
      <w:r w:rsidRPr="004C475C">
        <w:rPr>
          <w:b/>
        </w:rPr>
        <w:t>Methods:</w:t>
      </w:r>
    </w:p>
    <w:p w14:paraId="11E90D86" w14:textId="77777777" w:rsidR="00AE6CBC" w:rsidRPr="004C475C" w:rsidRDefault="00AE6CBC" w:rsidP="00AE6CBC">
      <w:pPr>
        <w:pStyle w:val="B1"/>
        <w:widowControl w:val="0"/>
        <w:tabs>
          <w:tab w:val="num" w:pos="600"/>
          <w:tab w:val="left" w:pos="3100"/>
        </w:tabs>
        <w:ind w:left="3100" w:hanging="2816"/>
      </w:pPr>
      <w:r w:rsidRPr="004C475C">
        <w:rPr>
          <w:rFonts w:ascii="Courier New" w:hAnsi="Courier New" w:cs="Courier New"/>
          <w:sz w:val="16"/>
          <w:szCs w:val="16"/>
        </w:rPr>
        <w:t>IsMessageNeeded</w:t>
      </w:r>
      <w:r w:rsidRPr="004C475C">
        <w:rPr>
          <w:rFonts w:ascii="Courier New" w:hAnsi="Courier New"/>
        </w:rPr>
        <w:tab/>
      </w:r>
      <w:r w:rsidRPr="004C475C">
        <w:t xml:space="preserve">Returns </w:t>
      </w:r>
      <w:r w:rsidRPr="004C475C">
        <w:rPr>
          <w:rFonts w:ascii="Courier New" w:hAnsi="Courier New" w:cs="Courier New"/>
        </w:rPr>
        <w:t>true</w:t>
      </w:r>
      <w:r w:rsidRPr="004C475C">
        <w:t xml:space="preserve"> if encoded sub-message is required for mutation, </w:t>
      </w:r>
      <w:r w:rsidRPr="004C475C">
        <w:rPr>
          <w:rFonts w:ascii="Courier New" w:hAnsi="Courier New" w:cs="Courier New"/>
        </w:rPr>
        <w:t>false</w:t>
      </w:r>
      <w:r w:rsidRPr="004C475C">
        <w:t xml:space="preserve"> otherwise.</w:t>
      </w:r>
    </w:p>
    <w:p w14:paraId="34B87C49" w14:textId="77777777" w:rsidR="00AE6CBC" w:rsidRPr="004C475C" w:rsidRDefault="00AE6CBC" w:rsidP="00AE6CBC">
      <w:pPr>
        <w:pStyle w:val="B1"/>
        <w:widowControl w:val="0"/>
        <w:tabs>
          <w:tab w:val="num" w:pos="600"/>
          <w:tab w:val="left" w:pos="3100"/>
        </w:tabs>
        <w:ind w:left="3100" w:hanging="2816"/>
        <w:rPr>
          <w:rStyle w:val="Fett"/>
          <w:b w:val="0"/>
          <w:bCs w:val="0"/>
        </w:rPr>
      </w:pPr>
      <w:r w:rsidRPr="004C475C">
        <w:rPr>
          <w:rFonts w:ascii="Courier New" w:hAnsi="Courier New" w:cs="Courier New"/>
          <w:sz w:val="16"/>
          <w:szCs w:val="16"/>
        </w:rPr>
        <w:t>Mutate</w:t>
      </w:r>
      <w:r w:rsidRPr="004C475C">
        <w:rPr>
          <w:rFonts w:ascii="Courier New" w:hAnsi="Courier New"/>
        </w:rPr>
        <w:tab/>
      </w:r>
      <w:r w:rsidRPr="004C475C">
        <w:t>Returns mutated version of the sub-message.</w:t>
      </w:r>
    </w:p>
    <w:p w14:paraId="2484D59C" w14:textId="4C82D906" w:rsidR="00AE6CBC" w:rsidRPr="004C475C" w:rsidRDefault="00AE6CBC" w:rsidP="00EC42E3">
      <w:pPr>
        <w:keepNext/>
        <w:rPr>
          <w:rStyle w:val="Fett"/>
        </w:rPr>
      </w:pPr>
      <w:r w:rsidRPr="004C475C">
        <w:rPr>
          <w:rStyle w:val="Fett"/>
        </w:rPr>
        <w:lastRenderedPageBreak/>
        <w:t>Clause 12.4.4.1</w:t>
      </w:r>
      <w:r w:rsidR="002637D6" w:rsidRPr="004C475C">
        <w:rPr>
          <w:rStyle w:val="Fett"/>
        </w:rPr>
        <w:tab/>
      </w:r>
      <w:r w:rsidRPr="004C475C">
        <w:rPr>
          <w:rStyle w:val="Fett"/>
        </w:rPr>
        <w:t>Mutation</w:t>
      </w:r>
    </w:p>
    <w:p w14:paraId="17039A64" w14:textId="77777777" w:rsidR="00AE6CBC" w:rsidRPr="004C475C" w:rsidRDefault="00AE6CBC" w:rsidP="00AE6CBC">
      <w:pPr>
        <w:keepNext/>
        <w:widowControl w:val="0"/>
      </w:pPr>
      <w:r w:rsidRPr="004C475C">
        <w:t>This clause is to be extended.</w:t>
      </w:r>
    </w:p>
    <w:p w14:paraId="0046A435" w14:textId="77777777" w:rsidR="00AE6CBC" w:rsidRPr="004C475C" w:rsidRDefault="00AE6CBC" w:rsidP="00AE6CBC">
      <w:r w:rsidRPr="004C475C">
        <w:t xml:space="preserve">The IDL type </w:t>
      </w:r>
      <w:r w:rsidRPr="004C475C">
        <w:rPr>
          <w:rFonts w:ascii="Courier New" w:hAnsi="Courier New"/>
          <w:b/>
          <w:bCs/>
        </w:rPr>
        <w:t>Value</w:t>
      </w:r>
      <w:r w:rsidRPr="004C475C">
        <w:t xml:space="preserve"> is mapped to the following interface:</w:t>
      </w:r>
    </w:p>
    <w:p w14:paraId="3116295F" w14:textId="77777777" w:rsidR="00AE6CBC" w:rsidRPr="004C475C" w:rsidRDefault="00AE6CBC" w:rsidP="00AE6CBC">
      <w:pPr>
        <w:pStyle w:val="PL"/>
        <w:rPr>
          <w:noProof w:val="0"/>
        </w:rPr>
      </w:pPr>
      <w:r w:rsidRPr="004C475C">
        <w:rPr>
          <w:noProof w:val="0"/>
        </w:rPr>
        <w:t>public interface ITciValue {</w:t>
      </w:r>
      <w:r w:rsidRPr="004C475C">
        <w:rPr>
          <w:noProof w:val="0"/>
        </w:rPr>
        <w:br/>
      </w:r>
      <w:r w:rsidRPr="004C475C">
        <w:rPr>
          <w:noProof w:val="0"/>
        </w:rPr>
        <w:tab/>
        <w:t>ITciType Type { get; }</w:t>
      </w:r>
      <w:r w:rsidRPr="004C475C">
        <w:rPr>
          <w:noProof w:val="0"/>
        </w:rPr>
        <w:br/>
      </w:r>
      <w:r w:rsidRPr="004C475C">
        <w:rPr>
          <w:noProof w:val="0"/>
        </w:rPr>
        <w:tab/>
        <w:t>bool NotPresent { get; }</w:t>
      </w:r>
      <w:r w:rsidRPr="004C475C">
        <w:rPr>
          <w:noProof w:val="0"/>
        </w:rPr>
        <w:br/>
      </w:r>
      <w:r w:rsidRPr="004C475C">
        <w:rPr>
          <w:noProof w:val="0"/>
        </w:rPr>
        <w:tab/>
        <w:t>string ValueEncoding { get; }</w:t>
      </w:r>
      <w:r w:rsidRPr="004C475C">
        <w:rPr>
          <w:noProof w:val="0"/>
        </w:rPr>
        <w:br/>
      </w:r>
      <w:r w:rsidRPr="004C475C">
        <w:rPr>
          <w:noProof w:val="0"/>
        </w:rPr>
        <w:tab/>
        <w:t>string ValueEncodingVariant { get; }</w:t>
      </w:r>
      <w:r w:rsidRPr="004C475C">
        <w:rPr>
          <w:noProof w:val="0"/>
        </w:rPr>
        <w:br/>
      </w:r>
      <w:r w:rsidRPr="004C475C">
        <w:rPr>
          <w:noProof w:val="0"/>
        </w:rPr>
        <w:tab/>
        <w:t>string[] EncodeAttributes { get; }</w:t>
      </w:r>
      <w:r w:rsidRPr="004C475C">
        <w:rPr>
          <w:noProof w:val="0"/>
        </w:rPr>
        <w:br/>
      </w:r>
      <w:r w:rsidRPr="004C475C">
        <w:rPr>
          <w:noProof w:val="0"/>
        </w:rPr>
        <w:tab/>
        <w:t>string[] GetVariantAttributes(string encoding);</w:t>
      </w:r>
      <w:r w:rsidRPr="004C475C">
        <w:rPr>
          <w:noProof w:val="0"/>
        </w:rPr>
        <w:br/>
      </w:r>
      <w:r w:rsidRPr="004C475C">
        <w:rPr>
          <w:noProof w:val="0"/>
        </w:rPr>
        <w:tab/>
        <w:t>bool IsMatchingSymbol { get; }</w:t>
      </w:r>
      <w:r w:rsidRPr="004C475C">
        <w:rPr>
          <w:noProof w:val="0"/>
        </w:rPr>
        <w:br/>
      </w:r>
      <w:r w:rsidRPr="004C475C">
        <w:rPr>
          <w:noProof w:val="0"/>
        </w:rPr>
        <w:tab/>
        <w:t>string ValueToString();</w:t>
      </w:r>
      <w:r w:rsidRPr="004C475C">
        <w:rPr>
          <w:noProof w:val="0"/>
        </w:rPr>
        <w:br/>
      </w:r>
      <w:r w:rsidRPr="004C475C">
        <w:rPr>
          <w:noProof w:val="0"/>
        </w:rPr>
        <w:tab/>
        <w:t>bool IsLazy { get; }</w:t>
      </w:r>
      <w:r w:rsidRPr="004C475C">
        <w:rPr>
          <w:noProof w:val="0"/>
        </w:rPr>
        <w:br/>
      </w:r>
      <w:r w:rsidRPr="004C475C">
        <w:rPr>
          <w:noProof w:val="0"/>
        </w:rPr>
        <w:tab/>
        <w:t>bool IsFuzzy { get; }</w:t>
      </w:r>
      <w:r w:rsidRPr="004C475C">
        <w:rPr>
          <w:noProof w:val="0"/>
        </w:rPr>
        <w:br/>
      </w:r>
      <w:r w:rsidRPr="004C475C">
        <w:rPr>
          <w:noProof w:val="0"/>
        </w:rPr>
        <w:tab/>
        <w:t>bool IsEvaluated { get; }</w:t>
      </w:r>
    </w:p>
    <w:p w14:paraId="3A3DEA1F" w14:textId="77777777" w:rsidR="00AE6CBC" w:rsidRPr="004C475C" w:rsidRDefault="00AE6CBC" w:rsidP="00AE6CBC">
      <w:pPr>
        <w:pStyle w:val="PL"/>
        <w:rPr>
          <w:noProof w:val="0"/>
        </w:rPr>
      </w:pPr>
      <w:r w:rsidRPr="004C475C">
        <w:rPr>
          <w:noProof w:val="0"/>
        </w:rPr>
        <w:tab/>
        <w:t>ITciLengthRestriction LengthRestriction { get; set; }</w:t>
      </w:r>
    </w:p>
    <w:p w14:paraId="744B697F" w14:textId="77777777" w:rsidR="00AE6CBC" w:rsidRPr="004C475C" w:rsidRDefault="00AE6CBC" w:rsidP="00AE6CBC">
      <w:pPr>
        <w:pStyle w:val="PL"/>
        <w:rPr>
          <w:noProof w:val="0"/>
        </w:rPr>
      </w:pPr>
      <w:r w:rsidRPr="004C475C">
        <w:rPr>
          <w:noProof w:val="0"/>
        </w:rPr>
        <w:tab/>
        <w:t>ITciLengthRestriction NewLengthRestriction ();</w:t>
      </w:r>
    </w:p>
    <w:p w14:paraId="0C1B1CDC" w14:textId="77777777" w:rsidR="00AE6CBC" w:rsidRPr="004C475C" w:rsidRDefault="00AE6CBC" w:rsidP="00AE6CBC">
      <w:pPr>
        <w:pStyle w:val="PL"/>
        <w:widowControl w:val="0"/>
        <w:rPr>
          <w:noProof w:val="0"/>
        </w:rPr>
      </w:pPr>
      <w:r w:rsidRPr="004C475C">
        <w:rPr>
          <w:noProof w:val="0"/>
        </w:rPr>
        <w:tab/>
        <w:t>bool IsIfPresentEnabled { get; set; }</w:t>
      </w:r>
    </w:p>
    <w:p w14:paraId="072ED0CF" w14:textId="77777777" w:rsidR="00AE6CBC" w:rsidRPr="004C475C" w:rsidRDefault="00AE6CBC" w:rsidP="00AE6CBC">
      <w:pPr>
        <w:pStyle w:val="PL"/>
        <w:widowControl w:val="0"/>
        <w:rPr>
          <w:noProof w:val="0"/>
        </w:rPr>
      </w:pPr>
      <w:r w:rsidRPr="004C475C">
        <w:rPr>
          <w:noProof w:val="0"/>
        </w:rPr>
        <w:tab/>
        <w:t>ITciRangeBoundary LowerTypeBoundary { get; }</w:t>
      </w:r>
    </w:p>
    <w:p w14:paraId="2A0D411C" w14:textId="77777777" w:rsidR="00AE6CBC" w:rsidRPr="004C475C" w:rsidRDefault="00AE6CBC" w:rsidP="00AE6CBC">
      <w:pPr>
        <w:pStyle w:val="PL"/>
        <w:widowControl w:val="0"/>
        <w:rPr>
          <w:noProof w:val="0"/>
        </w:rPr>
      </w:pPr>
      <w:r w:rsidRPr="004C475C">
        <w:rPr>
          <w:noProof w:val="0"/>
        </w:rPr>
        <w:tab/>
        <w:t>ITciRangeBoundary UpperTypeBoundary { get; }</w:t>
      </w:r>
    </w:p>
    <w:p w14:paraId="59879395" w14:textId="77777777" w:rsidR="00AE6CBC" w:rsidRPr="004C475C" w:rsidRDefault="00AE6CBC" w:rsidP="00AE6CBC">
      <w:pPr>
        <w:pStyle w:val="PL"/>
        <w:widowControl w:val="0"/>
        <w:rPr>
          <w:noProof w:val="0"/>
        </w:rPr>
      </w:pPr>
      <w:r w:rsidRPr="004C475C">
        <w:rPr>
          <w:noProof w:val="0"/>
        </w:rPr>
        <w:tab/>
        <w:t>ITciLengthRestriction TypeLengthRestriction { get; }</w:t>
      </w:r>
    </w:p>
    <w:p w14:paraId="41358EC0" w14:textId="77777777" w:rsidR="00AE6CBC" w:rsidRPr="004C475C" w:rsidRDefault="00AE6CBC" w:rsidP="00AE6CBC">
      <w:pPr>
        <w:pStyle w:val="PL"/>
        <w:rPr>
          <w:noProof w:val="0"/>
        </w:rPr>
      </w:pPr>
      <w:r w:rsidRPr="004C475C">
        <w:rPr>
          <w:noProof w:val="0"/>
        </w:rPr>
        <w:tab/>
        <w:t>ITciMatchingMechanism TypeMatchingMechanism { get; }</w:t>
      </w:r>
      <w:r w:rsidRPr="004C475C">
        <w:rPr>
          <w:noProof w:val="0"/>
        </w:rPr>
        <w:br/>
      </w:r>
      <w:r w:rsidRPr="004C475C">
        <w:rPr>
          <w:noProof w:val="0"/>
        </w:rPr>
        <w:tab/>
        <w:t>bool IsOptional { get; }</w:t>
      </w:r>
    </w:p>
    <w:p w14:paraId="3EB22A80" w14:textId="77777777" w:rsidR="00AE6CBC" w:rsidRPr="004C475C" w:rsidRDefault="00AE6CBC" w:rsidP="00AE6CBC">
      <w:pPr>
        <w:pStyle w:val="PL"/>
        <w:rPr>
          <w:noProof w:val="0"/>
        </w:rPr>
      </w:pPr>
      <w:r w:rsidRPr="004C475C">
        <w:rPr>
          <w:noProof w:val="0"/>
        </w:rPr>
        <w:tab/>
        <w:t>Mutation { get; }</w:t>
      </w:r>
    </w:p>
    <w:p w14:paraId="541546AB" w14:textId="77777777" w:rsidR="00AE6CBC" w:rsidRPr="004C475C" w:rsidRDefault="00AE6CBC" w:rsidP="00AE6CBC">
      <w:pPr>
        <w:pStyle w:val="PL"/>
        <w:widowControl w:val="0"/>
        <w:rPr>
          <w:noProof w:val="0"/>
        </w:rPr>
      </w:pPr>
      <w:r w:rsidRPr="004C475C">
        <w:rPr>
          <w:noProof w:val="0"/>
        </w:rPr>
        <w:t>}</w:t>
      </w:r>
    </w:p>
    <w:p w14:paraId="4F44E39D" w14:textId="77777777" w:rsidR="00AE6CBC" w:rsidRPr="004C475C" w:rsidRDefault="00AE6CBC" w:rsidP="00AE6CBC">
      <w:pPr>
        <w:pStyle w:val="PL"/>
        <w:widowControl w:val="0"/>
        <w:rPr>
          <w:noProof w:val="0"/>
        </w:rPr>
      </w:pPr>
    </w:p>
    <w:p w14:paraId="20DCE18B" w14:textId="77777777" w:rsidR="00AE6CBC" w:rsidRPr="004C475C" w:rsidRDefault="00AE6CBC" w:rsidP="00AE6CBC">
      <w:pPr>
        <w:keepNext/>
        <w:widowControl w:val="0"/>
        <w:rPr>
          <w:b/>
        </w:rPr>
      </w:pPr>
      <w:r w:rsidRPr="004C475C">
        <w:rPr>
          <w:b/>
        </w:rPr>
        <w:t>Members:</w:t>
      </w:r>
    </w:p>
    <w:p w14:paraId="3035C7A5" w14:textId="6641439D" w:rsidR="00AE6CBC" w:rsidRPr="004C475C" w:rsidRDefault="00AE6CBC" w:rsidP="009E5384">
      <w:pPr>
        <w:pStyle w:val="B1"/>
      </w:pPr>
      <w:r w:rsidRPr="004C475C">
        <w:rPr>
          <w:rFonts w:ascii="Courier New" w:hAnsi="Courier New"/>
          <w:sz w:val="16"/>
        </w:rPr>
        <w:t>Mutation</w:t>
      </w:r>
      <w:r w:rsidRPr="004C475C">
        <w:rPr>
          <w:rFonts w:ascii="Courier New" w:hAnsi="Courier New"/>
          <w:sz w:val="16"/>
        </w:rPr>
        <w:br/>
      </w:r>
      <w:r w:rsidRPr="004C475C">
        <w:t>Returns a mutation annotation if defined for the value.</w:t>
      </w:r>
    </w:p>
    <w:p w14:paraId="10DBD066" w14:textId="6AF87066" w:rsidR="00C10EC3" w:rsidRPr="004C475C" w:rsidRDefault="00961442" w:rsidP="00C10EC3">
      <w:pPr>
        <w:rPr>
          <w:rStyle w:val="Fett"/>
        </w:rPr>
      </w:pPr>
      <w:r w:rsidRPr="004C475C">
        <w:rPr>
          <w:rStyle w:val="Fett"/>
        </w:rPr>
        <w:t>Clause 12.4.5.6</w:t>
      </w:r>
      <w:r w:rsidR="002637D6" w:rsidRPr="004C475C">
        <w:rPr>
          <w:rStyle w:val="Fett"/>
        </w:rPr>
        <w:tab/>
      </w:r>
      <w:r w:rsidR="00C10EC3" w:rsidRPr="004C475C">
        <w:rPr>
          <w:rStyle w:val="Fett"/>
        </w:rPr>
        <w:t>DynamicMatch</w:t>
      </w:r>
    </w:p>
    <w:p w14:paraId="5BD682F0" w14:textId="77777777" w:rsidR="00C10EC3" w:rsidRPr="004C475C" w:rsidRDefault="00C10EC3" w:rsidP="00C10EC3">
      <w:pPr>
        <w:keepNext/>
        <w:widowControl w:val="0"/>
      </w:pPr>
      <w:r w:rsidRPr="004C475C">
        <w:t>This clause is to be added.</w:t>
      </w:r>
    </w:p>
    <w:p w14:paraId="4F6A1FA2" w14:textId="77777777" w:rsidR="00C10EC3" w:rsidRPr="004C475C" w:rsidRDefault="00C10EC3" w:rsidP="00C10EC3">
      <w:pPr>
        <w:keepNext/>
        <w:widowControl w:val="0"/>
      </w:pPr>
      <w:r w:rsidRPr="004C475C">
        <w:t xml:space="preserve">The IDL type </w:t>
      </w:r>
      <w:r w:rsidRPr="004C475C">
        <w:rPr>
          <w:rFonts w:ascii="Courier New" w:hAnsi="Courier New"/>
          <w:b/>
        </w:rPr>
        <w:t>DynamicMatch</w:t>
      </w:r>
      <w:r w:rsidRPr="004C475C">
        <w:t xml:space="preserve"> is mapped to the following interface:</w:t>
      </w:r>
    </w:p>
    <w:p w14:paraId="354C59A7" w14:textId="77777777" w:rsidR="00C10EC3" w:rsidRPr="004C475C" w:rsidRDefault="00C10EC3" w:rsidP="00C10EC3">
      <w:pPr>
        <w:pStyle w:val="PL"/>
        <w:widowControl w:val="0"/>
        <w:rPr>
          <w:noProof w:val="0"/>
        </w:rPr>
      </w:pPr>
      <w:r w:rsidRPr="004C475C">
        <w:rPr>
          <w:noProof w:val="0"/>
        </w:rPr>
        <w:t>public interface ITciDynamicMatch : IMatchingMechanism</w:t>
      </w:r>
    </w:p>
    <w:p w14:paraId="4D18204D" w14:textId="77777777" w:rsidR="00C10EC3" w:rsidRPr="004C475C" w:rsidRDefault="00C10EC3" w:rsidP="00C10EC3">
      <w:pPr>
        <w:pStyle w:val="PL"/>
        <w:widowControl w:val="0"/>
        <w:rPr>
          <w:noProof w:val="0"/>
        </w:rPr>
      </w:pPr>
      <w:r w:rsidRPr="004C475C">
        <w:rPr>
          <w:noProof w:val="0"/>
        </w:rPr>
        <w:t>{</w:t>
      </w:r>
    </w:p>
    <w:p w14:paraId="319C1280" w14:textId="77777777" w:rsidR="00C10EC3" w:rsidRPr="004C475C" w:rsidRDefault="00C10EC3" w:rsidP="00C10EC3">
      <w:pPr>
        <w:pStyle w:val="PL"/>
        <w:widowControl w:val="0"/>
        <w:rPr>
          <w:noProof w:val="0"/>
        </w:rPr>
      </w:pPr>
      <w:r w:rsidRPr="004C475C">
        <w:rPr>
          <w:noProof w:val="0"/>
        </w:rPr>
        <w:tab/>
        <w:t>bool IsFunctionBased { get; }</w:t>
      </w:r>
    </w:p>
    <w:p w14:paraId="4B7E7AE3" w14:textId="77777777" w:rsidR="00C10EC3" w:rsidRPr="004C475C" w:rsidRDefault="00C10EC3" w:rsidP="00C10EC3">
      <w:pPr>
        <w:pStyle w:val="PL"/>
        <w:widowControl w:val="0"/>
        <w:rPr>
          <w:noProof w:val="0"/>
        </w:rPr>
      </w:pPr>
      <w:r w:rsidRPr="004C475C">
        <w:rPr>
          <w:noProof w:val="0"/>
        </w:rPr>
        <w:tab/>
        <w:t>ITciBehaviourId</w:t>
      </w:r>
      <w:r w:rsidRPr="004C475C">
        <w:rPr>
          <w:rFonts w:cs="Courier New"/>
          <w:noProof w:val="0"/>
          <w:szCs w:val="16"/>
        </w:rPr>
        <w:t xml:space="preserve"> MatchingFunction { get</w:t>
      </w:r>
      <w:r w:rsidRPr="004C475C">
        <w:rPr>
          <w:noProof w:val="0"/>
        </w:rPr>
        <w:t>; set; }</w:t>
      </w:r>
    </w:p>
    <w:p w14:paraId="4E3D2DC1" w14:textId="77777777" w:rsidR="00C10EC3" w:rsidRPr="004C475C" w:rsidRDefault="00C10EC3" w:rsidP="00C10EC3">
      <w:pPr>
        <w:pStyle w:val="PL"/>
        <w:widowControl w:val="0"/>
        <w:rPr>
          <w:noProof w:val="0"/>
        </w:rPr>
      </w:pPr>
      <w:r w:rsidRPr="004C475C">
        <w:rPr>
          <w:noProof w:val="0"/>
        </w:rPr>
        <w:t>}</w:t>
      </w:r>
    </w:p>
    <w:p w14:paraId="1C113668" w14:textId="77777777" w:rsidR="00C10EC3" w:rsidRPr="004C475C" w:rsidRDefault="00C10EC3" w:rsidP="00C10EC3">
      <w:pPr>
        <w:pStyle w:val="PL"/>
        <w:widowControl w:val="0"/>
        <w:rPr>
          <w:noProof w:val="0"/>
        </w:rPr>
      </w:pPr>
    </w:p>
    <w:p w14:paraId="5B60FFD5" w14:textId="77777777" w:rsidR="00C10EC3" w:rsidRPr="004C475C" w:rsidRDefault="00C10EC3" w:rsidP="00C10EC3">
      <w:pPr>
        <w:widowControl w:val="0"/>
        <w:rPr>
          <w:b/>
        </w:rPr>
      </w:pPr>
      <w:r w:rsidRPr="004C475C">
        <w:rPr>
          <w:b/>
        </w:rPr>
        <w:t>Methods:</w:t>
      </w:r>
    </w:p>
    <w:p w14:paraId="3343763B" w14:textId="77777777" w:rsidR="00C10EC3" w:rsidRPr="004C475C" w:rsidRDefault="00C10EC3" w:rsidP="00C10EC3">
      <w:pPr>
        <w:pStyle w:val="B1"/>
        <w:widowControl w:val="0"/>
        <w:tabs>
          <w:tab w:val="num" w:pos="600"/>
          <w:tab w:val="left" w:pos="3100"/>
        </w:tabs>
        <w:ind w:left="3100" w:hanging="2816"/>
      </w:pPr>
      <w:r w:rsidRPr="004C475C">
        <w:rPr>
          <w:rFonts w:ascii="Courier New" w:hAnsi="Courier New" w:cs="Courier New"/>
          <w:sz w:val="16"/>
          <w:szCs w:val="16"/>
        </w:rPr>
        <w:t>IsFunctionBased</w:t>
      </w:r>
      <w:r w:rsidRPr="004C475C">
        <w:rPr>
          <w:rFonts w:ascii="Courier New" w:hAnsi="Courier New"/>
        </w:rPr>
        <w:tab/>
      </w:r>
      <w:r w:rsidRPr="004C475C">
        <w:t xml:space="preserve">Returns </w:t>
      </w:r>
      <w:r w:rsidRPr="004C475C">
        <w:rPr>
          <w:rFonts w:ascii="Courier New" w:hAnsi="Courier New" w:cs="Courier New"/>
        </w:rPr>
        <w:t>true</w:t>
      </w:r>
      <w:r w:rsidRPr="004C475C">
        <w:t xml:space="preserve"> if the mechanism uses short-hand notation </w:t>
      </w:r>
      <w:r w:rsidRPr="004C475C">
        <w:rPr>
          <w:rFonts w:ascii="Courier New" w:hAnsi="Courier New" w:cs="Courier New"/>
          <w:b/>
        </w:rPr>
        <w:t>@dynamic</w:t>
      </w:r>
      <w:r w:rsidRPr="004C475C">
        <w:t xml:space="preserve"> </w:t>
      </w:r>
      <w:r w:rsidRPr="004C475C">
        <w:rPr>
          <w:i/>
        </w:rPr>
        <w:t>FunctionRef</w:t>
      </w:r>
      <w:r w:rsidRPr="004C475C">
        <w:t xml:space="preserve"> and </w:t>
      </w:r>
      <w:r w:rsidRPr="004C475C">
        <w:rPr>
          <w:rFonts w:ascii="Courier New" w:hAnsi="Courier New" w:cs="Courier New"/>
        </w:rPr>
        <w:t>false</w:t>
      </w:r>
      <w:r w:rsidRPr="004C475C">
        <w:t xml:space="preserve"> otherwise.</w:t>
      </w:r>
    </w:p>
    <w:p w14:paraId="3E1B85D5" w14:textId="77777777" w:rsidR="00C10EC3" w:rsidRPr="004C475C" w:rsidRDefault="00C10EC3" w:rsidP="00C10EC3">
      <w:pPr>
        <w:pStyle w:val="B1"/>
        <w:widowControl w:val="0"/>
        <w:tabs>
          <w:tab w:val="num" w:pos="600"/>
          <w:tab w:val="left" w:pos="3100"/>
        </w:tabs>
        <w:ind w:left="3100" w:hanging="2816"/>
      </w:pPr>
      <w:r w:rsidRPr="004C475C">
        <w:rPr>
          <w:rFonts w:ascii="Courier New" w:hAnsi="Courier New" w:cs="Courier New"/>
          <w:sz w:val="16"/>
          <w:szCs w:val="16"/>
        </w:rPr>
        <w:t>MatchingFunction</w:t>
      </w:r>
      <w:r w:rsidRPr="004C475C">
        <w:rPr>
          <w:rFonts w:ascii="Courier New" w:hAnsi="Courier New"/>
        </w:rPr>
        <w:tab/>
      </w:r>
      <w:r w:rsidRPr="004C475C">
        <w:t>Gets or sets the function associated with the matching mechanism.</w:t>
      </w:r>
    </w:p>
    <w:p w14:paraId="40EA1266" w14:textId="053777E1" w:rsidR="00C10EC3" w:rsidRPr="004C475C" w:rsidRDefault="00C10EC3" w:rsidP="00390B75">
      <w:pPr>
        <w:keepNext/>
        <w:rPr>
          <w:rStyle w:val="Fett"/>
        </w:rPr>
      </w:pPr>
      <w:r w:rsidRPr="004C475C">
        <w:rPr>
          <w:rStyle w:val="Fett"/>
        </w:rPr>
        <w:t>Clause 12.4.5.7</w:t>
      </w:r>
      <w:r w:rsidR="002637D6" w:rsidRPr="004C475C">
        <w:rPr>
          <w:rStyle w:val="Fett"/>
        </w:rPr>
        <w:tab/>
      </w:r>
      <w:r w:rsidRPr="004C475C">
        <w:rPr>
          <w:rStyle w:val="Fett"/>
        </w:rPr>
        <w:t>TwoStepMatch</w:t>
      </w:r>
    </w:p>
    <w:p w14:paraId="6ED09A9C" w14:textId="77777777" w:rsidR="00C10EC3" w:rsidRPr="004C475C" w:rsidRDefault="00C10EC3" w:rsidP="00C10EC3">
      <w:pPr>
        <w:keepNext/>
        <w:widowControl w:val="0"/>
      </w:pPr>
      <w:r w:rsidRPr="004C475C">
        <w:t>This clause is to be added.</w:t>
      </w:r>
    </w:p>
    <w:p w14:paraId="53C83E6B" w14:textId="77777777" w:rsidR="00C10EC3" w:rsidRPr="004C475C" w:rsidRDefault="00C10EC3" w:rsidP="00C10EC3">
      <w:pPr>
        <w:keepNext/>
        <w:widowControl w:val="0"/>
      </w:pPr>
      <w:r w:rsidRPr="004C475C">
        <w:t xml:space="preserve">The IDL type </w:t>
      </w:r>
      <w:r w:rsidRPr="004C475C">
        <w:rPr>
          <w:rFonts w:ascii="Courier New" w:hAnsi="Courier New"/>
          <w:b/>
        </w:rPr>
        <w:t>TwoStepMatch</w:t>
      </w:r>
      <w:r w:rsidRPr="004C475C">
        <w:t xml:space="preserve"> is mapped to the following interface:</w:t>
      </w:r>
    </w:p>
    <w:p w14:paraId="440F7081" w14:textId="77777777" w:rsidR="00C10EC3" w:rsidRPr="004C475C" w:rsidRDefault="00C10EC3" w:rsidP="00C10EC3">
      <w:pPr>
        <w:pStyle w:val="PL"/>
        <w:widowControl w:val="0"/>
        <w:rPr>
          <w:noProof w:val="0"/>
        </w:rPr>
      </w:pPr>
      <w:r w:rsidRPr="004C475C">
        <w:rPr>
          <w:noProof w:val="0"/>
        </w:rPr>
        <w:t>public interface ITciTwoStepMatch : IMatchingMechanism</w:t>
      </w:r>
    </w:p>
    <w:p w14:paraId="1F5BD257" w14:textId="77777777" w:rsidR="00C10EC3" w:rsidRPr="004C475C" w:rsidRDefault="00C10EC3" w:rsidP="00C10EC3">
      <w:pPr>
        <w:pStyle w:val="PL"/>
        <w:widowControl w:val="0"/>
        <w:rPr>
          <w:noProof w:val="0"/>
        </w:rPr>
      </w:pPr>
      <w:r w:rsidRPr="004C475C">
        <w:rPr>
          <w:noProof w:val="0"/>
        </w:rPr>
        <w:t>{</w:t>
      </w:r>
    </w:p>
    <w:p w14:paraId="20A12667" w14:textId="77777777" w:rsidR="00C10EC3" w:rsidRPr="004C475C" w:rsidRDefault="00C10EC3" w:rsidP="00C10EC3">
      <w:pPr>
        <w:pStyle w:val="PL"/>
        <w:widowControl w:val="0"/>
        <w:rPr>
          <w:noProof w:val="0"/>
        </w:rPr>
      </w:pPr>
      <w:r w:rsidRPr="004C475C">
        <w:rPr>
          <w:noProof w:val="0"/>
        </w:rPr>
        <w:tab/>
        <w:t>ITciValue PrimaryTemplate { get; set; }</w:t>
      </w:r>
    </w:p>
    <w:p w14:paraId="614B0C3E" w14:textId="77777777" w:rsidR="00C10EC3" w:rsidRPr="004C475C" w:rsidRDefault="00C10EC3" w:rsidP="00C10EC3">
      <w:pPr>
        <w:pStyle w:val="PL"/>
        <w:widowControl w:val="0"/>
        <w:rPr>
          <w:noProof w:val="0"/>
        </w:rPr>
      </w:pPr>
      <w:r w:rsidRPr="004C475C">
        <w:rPr>
          <w:noProof w:val="0"/>
        </w:rPr>
        <w:tab/>
        <w:t>ITciValue</w:t>
      </w:r>
      <w:r w:rsidRPr="004C475C">
        <w:rPr>
          <w:rFonts w:cs="Courier New"/>
          <w:noProof w:val="0"/>
          <w:szCs w:val="16"/>
        </w:rPr>
        <w:t xml:space="preserve"> SecondaryTemplate { get</w:t>
      </w:r>
      <w:r w:rsidRPr="004C475C">
        <w:rPr>
          <w:noProof w:val="0"/>
        </w:rPr>
        <w:t>; set; }</w:t>
      </w:r>
    </w:p>
    <w:p w14:paraId="172183AA" w14:textId="77777777" w:rsidR="00C10EC3" w:rsidRPr="004C475C" w:rsidRDefault="00C10EC3" w:rsidP="00C10EC3">
      <w:pPr>
        <w:pStyle w:val="PL"/>
        <w:widowControl w:val="0"/>
        <w:rPr>
          <w:noProof w:val="0"/>
        </w:rPr>
      </w:pPr>
      <w:r w:rsidRPr="004C475C">
        <w:rPr>
          <w:noProof w:val="0"/>
        </w:rPr>
        <w:t>}</w:t>
      </w:r>
    </w:p>
    <w:p w14:paraId="7BC4BBC3" w14:textId="77777777" w:rsidR="00C10EC3" w:rsidRPr="004C475C" w:rsidRDefault="00C10EC3" w:rsidP="00C10EC3">
      <w:pPr>
        <w:pStyle w:val="PL"/>
        <w:widowControl w:val="0"/>
        <w:rPr>
          <w:noProof w:val="0"/>
        </w:rPr>
      </w:pPr>
    </w:p>
    <w:p w14:paraId="45643215" w14:textId="77777777" w:rsidR="00C10EC3" w:rsidRPr="004C475C" w:rsidRDefault="00C10EC3" w:rsidP="00C10EC3">
      <w:pPr>
        <w:widowControl w:val="0"/>
        <w:rPr>
          <w:b/>
        </w:rPr>
      </w:pPr>
      <w:r w:rsidRPr="004C475C">
        <w:rPr>
          <w:b/>
        </w:rPr>
        <w:t>Methods:</w:t>
      </w:r>
    </w:p>
    <w:p w14:paraId="2FE22E6A" w14:textId="77777777" w:rsidR="00C10EC3" w:rsidRPr="004C475C" w:rsidRDefault="00C10EC3" w:rsidP="00C10EC3">
      <w:pPr>
        <w:pStyle w:val="B1"/>
        <w:widowControl w:val="0"/>
        <w:tabs>
          <w:tab w:val="num" w:pos="600"/>
          <w:tab w:val="left" w:pos="3100"/>
        </w:tabs>
        <w:ind w:left="3100" w:hanging="2816"/>
      </w:pPr>
      <w:r w:rsidRPr="004C475C">
        <w:rPr>
          <w:rFonts w:ascii="Courier New" w:hAnsi="Courier New" w:cs="Courier New"/>
          <w:sz w:val="16"/>
          <w:szCs w:val="16"/>
        </w:rPr>
        <w:t>PrimaryTemplate</w:t>
      </w:r>
      <w:r w:rsidRPr="004C475C">
        <w:rPr>
          <w:rFonts w:ascii="Courier New" w:hAnsi="Courier New"/>
        </w:rPr>
        <w:tab/>
      </w:r>
      <w:r w:rsidRPr="004C475C">
        <w:t>Gets or sets the primary template.</w:t>
      </w:r>
    </w:p>
    <w:p w14:paraId="131B69BC" w14:textId="77777777" w:rsidR="00C10EC3" w:rsidRPr="004C475C" w:rsidRDefault="00C10EC3" w:rsidP="00C10EC3">
      <w:pPr>
        <w:pStyle w:val="B1"/>
        <w:widowControl w:val="0"/>
        <w:tabs>
          <w:tab w:val="num" w:pos="600"/>
          <w:tab w:val="left" w:pos="3100"/>
        </w:tabs>
        <w:ind w:left="3100" w:hanging="2816"/>
      </w:pPr>
      <w:r w:rsidRPr="004C475C">
        <w:rPr>
          <w:rFonts w:ascii="Courier New" w:hAnsi="Courier New" w:cs="Courier New"/>
          <w:sz w:val="16"/>
          <w:szCs w:val="16"/>
        </w:rPr>
        <w:t>SecondaryTemplate</w:t>
      </w:r>
      <w:r w:rsidRPr="004C475C">
        <w:rPr>
          <w:rFonts w:ascii="Courier New" w:hAnsi="Courier New"/>
        </w:rPr>
        <w:tab/>
      </w:r>
      <w:r w:rsidRPr="004C475C">
        <w:t>Gets or sets the secondary template.</w:t>
      </w:r>
    </w:p>
    <w:p w14:paraId="1DB400E1" w14:textId="139EEFFE" w:rsidR="00C10EC3" w:rsidRPr="004C475C" w:rsidRDefault="00C10EC3" w:rsidP="003C7190">
      <w:pPr>
        <w:keepNext/>
        <w:rPr>
          <w:rStyle w:val="Fett"/>
        </w:rPr>
      </w:pPr>
      <w:r w:rsidRPr="004C475C">
        <w:rPr>
          <w:rStyle w:val="Fett"/>
        </w:rPr>
        <w:lastRenderedPageBreak/>
        <w:t>Clause 12.4.5.8</w:t>
      </w:r>
      <w:r w:rsidR="002637D6" w:rsidRPr="004C475C">
        <w:rPr>
          <w:rStyle w:val="Fett"/>
        </w:rPr>
        <w:tab/>
      </w:r>
      <w:r w:rsidRPr="004C475C">
        <w:rPr>
          <w:rStyle w:val="Fett"/>
        </w:rPr>
        <w:t>Repetition</w:t>
      </w:r>
    </w:p>
    <w:p w14:paraId="1D927854" w14:textId="77777777" w:rsidR="00C10EC3" w:rsidRPr="004C475C" w:rsidRDefault="00C10EC3" w:rsidP="00C10EC3">
      <w:pPr>
        <w:keepNext/>
        <w:widowControl w:val="0"/>
      </w:pPr>
      <w:r w:rsidRPr="004C475C">
        <w:t>This clause is to be added.</w:t>
      </w:r>
    </w:p>
    <w:p w14:paraId="171EF806" w14:textId="77777777" w:rsidR="00C10EC3" w:rsidRPr="004C475C" w:rsidRDefault="00C10EC3" w:rsidP="00C10EC3">
      <w:pPr>
        <w:keepNext/>
        <w:widowControl w:val="0"/>
      </w:pPr>
      <w:r w:rsidRPr="004C475C">
        <w:t xml:space="preserve">The IDL type </w:t>
      </w:r>
      <w:r w:rsidRPr="004C475C">
        <w:rPr>
          <w:rFonts w:ascii="Courier New" w:hAnsi="Courier New"/>
          <w:b/>
        </w:rPr>
        <w:t>Repetition</w:t>
      </w:r>
      <w:r w:rsidRPr="004C475C">
        <w:t xml:space="preserve"> is mapped to the following interface:</w:t>
      </w:r>
    </w:p>
    <w:p w14:paraId="1A1DB8ED" w14:textId="77777777" w:rsidR="00C10EC3" w:rsidRPr="004C475C" w:rsidRDefault="00C10EC3" w:rsidP="00C10EC3">
      <w:pPr>
        <w:pStyle w:val="PL"/>
        <w:widowControl w:val="0"/>
        <w:rPr>
          <w:noProof w:val="0"/>
        </w:rPr>
      </w:pPr>
      <w:r w:rsidRPr="004C475C">
        <w:rPr>
          <w:noProof w:val="0"/>
        </w:rPr>
        <w:t>public interface ITciRepetition : IMatchingMechanism</w:t>
      </w:r>
    </w:p>
    <w:p w14:paraId="014C1F2A" w14:textId="77777777" w:rsidR="00C10EC3" w:rsidRPr="004C475C" w:rsidRDefault="00C10EC3" w:rsidP="00C10EC3">
      <w:pPr>
        <w:pStyle w:val="PL"/>
        <w:widowControl w:val="0"/>
        <w:rPr>
          <w:noProof w:val="0"/>
        </w:rPr>
      </w:pPr>
      <w:r w:rsidRPr="004C475C">
        <w:rPr>
          <w:noProof w:val="0"/>
        </w:rPr>
        <w:t>{</w:t>
      </w:r>
    </w:p>
    <w:p w14:paraId="6054312C" w14:textId="77777777" w:rsidR="00C10EC3" w:rsidRPr="004C475C" w:rsidRDefault="00C10EC3" w:rsidP="00C10EC3">
      <w:pPr>
        <w:pStyle w:val="PL"/>
        <w:widowControl w:val="0"/>
        <w:rPr>
          <w:noProof w:val="0"/>
        </w:rPr>
      </w:pPr>
      <w:r w:rsidRPr="004C475C">
        <w:rPr>
          <w:noProof w:val="0"/>
        </w:rPr>
        <w:tab/>
        <w:t>ITciValue RepeatedTemplate { get; set; }</w:t>
      </w:r>
    </w:p>
    <w:p w14:paraId="18EF578E" w14:textId="77777777" w:rsidR="00C10EC3" w:rsidRPr="004C475C" w:rsidRDefault="00C10EC3" w:rsidP="00C10EC3">
      <w:pPr>
        <w:pStyle w:val="PL"/>
        <w:widowControl w:val="0"/>
        <w:rPr>
          <w:noProof w:val="0"/>
        </w:rPr>
      </w:pPr>
      <w:r w:rsidRPr="004C475C">
        <w:rPr>
          <w:noProof w:val="0"/>
        </w:rPr>
        <w:tab/>
        <w:t>ITciLengthRestriction</w:t>
      </w:r>
      <w:r w:rsidRPr="004C475C">
        <w:rPr>
          <w:rFonts w:cs="Courier New"/>
          <w:noProof w:val="0"/>
          <w:szCs w:val="16"/>
        </w:rPr>
        <w:t xml:space="preserve"> RepetitionCount { get</w:t>
      </w:r>
      <w:r w:rsidRPr="004C475C">
        <w:rPr>
          <w:noProof w:val="0"/>
        </w:rPr>
        <w:t>; set; }</w:t>
      </w:r>
    </w:p>
    <w:p w14:paraId="30FE971D" w14:textId="77777777" w:rsidR="00C10EC3" w:rsidRPr="004C475C" w:rsidRDefault="00C10EC3" w:rsidP="00C10EC3">
      <w:pPr>
        <w:pStyle w:val="PL"/>
        <w:widowControl w:val="0"/>
        <w:rPr>
          <w:noProof w:val="0"/>
        </w:rPr>
      </w:pPr>
      <w:r w:rsidRPr="004C475C">
        <w:rPr>
          <w:noProof w:val="0"/>
        </w:rPr>
        <w:t>}</w:t>
      </w:r>
    </w:p>
    <w:p w14:paraId="31F7F3AD" w14:textId="77777777" w:rsidR="00C10EC3" w:rsidRPr="004C475C" w:rsidRDefault="00C10EC3" w:rsidP="00C10EC3">
      <w:pPr>
        <w:pStyle w:val="PL"/>
        <w:widowControl w:val="0"/>
        <w:rPr>
          <w:noProof w:val="0"/>
        </w:rPr>
      </w:pPr>
    </w:p>
    <w:p w14:paraId="104BF9E9" w14:textId="77777777" w:rsidR="00C10EC3" w:rsidRPr="004C475C" w:rsidRDefault="00C10EC3" w:rsidP="00C10EC3">
      <w:pPr>
        <w:widowControl w:val="0"/>
        <w:rPr>
          <w:b/>
        </w:rPr>
      </w:pPr>
      <w:r w:rsidRPr="004C475C">
        <w:rPr>
          <w:b/>
        </w:rPr>
        <w:t>Methods:</w:t>
      </w:r>
    </w:p>
    <w:p w14:paraId="4DBF0CC0" w14:textId="77777777" w:rsidR="00C10EC3" w:rsidRPr="004C475C" w:rsidRDefault="00C10EC3" w:rsidP="00C10EC3">
      <w:pPr>
        <w:pStyle w:val="B1"/>
        <w:widowControl w:val="0"/>
        <w:tabs>
          <w:tab w:val="num" w:pos="600"/>
          <w:tab w:val="left" w:pos="3100"/>
        </w:tabs>
        <w:ind w:left="3100" w:hanging="2816"/>
      </w:pPr>
      <w:r w:rsidRPr="004C475C">
        <w:rPr>
          <w:rFonts w:ascii="Courier New" w:hAnsi="Courier New" w:cs="Courier New"/>
          <w:sz w:val="16"/>
          <w:szCs w:val="16"/>
        </w:rPr>
        <w:t>RepeatedTemplate</w:t>
      </w:r>
      <w:r w:rsidRPr="004C475C">
        <w:rPr>
          <w:rFonts w:ascii="Courier New" w:hAnsi="Courier New"/>
        </w:rPr>
        <w:tab/>
      </w:r>
      <w:r w:rsidRPr="004C475C">
        <w:t>Gets or sets the repeated template.</w:t>
      </w:r>
    </w:p>
    <w:p w14:paraId="355908ED" w14:textId="22CC6751" w:rsidR="00C10EC3" w:rsidRPr="004C475C" w:rsidRDefault="00C10EC3" w:rsidP="001A2489">
      <w:pPr>
        <w:pStyle w:val="B1"/>
        <w:widowControl w:val="0"/>
        <w:tabs>
          <w:tab w:val="num" w:pos="600"/>
          <w:tab w:val="left" w:pos="3100"/>
        </w:tabs>
        <w:ind w:left="3100" w:hanging="2816"/>
      </w:pPr>
      <w:r w:rsidRPr="004C475C">
        <w:rPr>
          <w:rFonts w:ascii="Courier New" w:hAnsi="Courier New" w:cs="Courier New"/>
          <w:sz w:val="16"/>
          <w:szCs w:val="16"/>
        </w:rPr>
        <w:t>RepetitionCount</w:t>
      </w:r>
      <w:r w:rsidRPr="004C475C">
        <w:rPr>
          <w:rFonts w:ascii="Courier New" w:hAnsi="Courier New"/>
        </w:rPr>
        <w:tab/>
      </w:r>
      <w:r w:rsidRPr="004C475C">
        <w:t>Ge</w:t>
      </w:r>
      <w:r w:rsidR="00A10F15" w:rsidRPr="004C475C">
        <w:t>ts or sets the repetition count</w:t>
      </w:r>
      <w:r w:rsidR="00CA5EA7" w:rsidRPr="004C475C">
        <w:t>.</w:t>
      </w:r>
    </w:p>
    <w:p w14:paraId="31B8D578" w14:textId="77777777" w:rsidR="00E62B19" w:rsidRPr="004C475C" w:rsidRDefault="00E62B19" w:rsidP="00E62B19">
      <w:pPr>
        <w:pStyle w:val="berschrift2"/>
      </w:pPr>
      <w:bookmarkStart w:id="120" w:name="_Toc39486383"/>
      <w:r w:rsidRPr="004C475C">
        <w:t>6.9</w:t>
      </w:r>
      <w:r w:rsidRPr="004C475C">
        <w:tab/>
        <w:t>Extensions to clause 7.2.2.2.1 of ETSI ES 201 873-6, The abstract data type Value</w:t>
      </w:r>
      <w:bookmarkEnd w:id="120"/>
    </w:p>
    <w:p w14:paraId="1AE22EA5" w14:textId="77777777" w:rsidR="00E62B19" w:rsidRPr="004C475C" w:rsidRDefault="00E62B19" w:rsidP="00E62B19">
      <w:r w:rsidRPr="004C475C">
        <w:t xml:space="preserve">The definition of the abstract data type </w:t>
      </w:r>
      <w:r w:rsidRPr="004C475C">
        <w:rPr>
          <w:rFonts w:ascii="Courier New" w:hAnsi="Courier New" w:cs="Courier New"/>
        </w:rPr>
        <w:t>Value</w:t>
      </w:r>
      <w:r w:rsidRPr="004C475C">
        <w:t xml:space="preserve"> is to be extended by adding the following operation:</w:t>
      </w:r>
    </w:p>
    <w:p w14:paraId="72241F71" w14:textId="77777777" w:rsidR="00E62B19" w:rsidRPr="004C475C" w:rsidRDefault="00E62B19" w:rsidP="00E62B19">
      <w:pPr>
        <w:widowControl w:val="0"/>
        <w:ind w:left="3402" w:hanging="3402"/>
      </w:pPr>
      <w:r w:rsidRPr="004C475C">
        <w:rPr>
          <w:rFonts w:ascii="Courier New" w:hAnsi="Courier New" w:cs="Courier New"/>
          <w:sz w:val="16"/>
          <w:szCs w:val="16"/>
        </w:rPr>
        <w:t>Mutation getMutation()</w:t>
      </w:r>
      <w:r w:rsidRPr="004C475C">
        <w:rPr>
          <w:rFonts w:ascii="Courier New" w:hAnsi="Courier New" w:cs="Courier New"/>
        </w:rPr>
        <w:tab/>
      </w:r>
      <w:r w:rsidRPr="004C475C">
        <w:t xml:space="preserve">If a mutation annotation is attached to the value, the operation returns properties of the mutation. Otherwise, the distinct value </w:t>
      </w:r>
      <w:r w:rsidRPr="004C475C">
        <w:rPr>
          <w:rFonts w:ascii="Courier New" w:hAnsi="Courier New" w:cs="Courier New"/>
          <w:sz w:val="18"/>
          <w:szCs w:val="18"/>
        </w:rPr>
        <w:t>null</w:t>
      </w:r>
      <w:r w:rsidRPr="004C475C">
        <w:rPr>
          <w:rFonts w:ascii="Courier New" w:hAnsi="Courier New" w:cs="Courier New"/>
        </w:rPr>
        <w:t xml:space="preserve"> </w:t>
      </w:r>
      <w:r w:rsidRPr="004C475C">
        <w:t>is returned.</w:t>
      </w:r>
    </w:p>
    <w:p w14:paraId="6ED73865" w14:textId="77777777" w:rsidR="00E62B19" w:rsidRPr="004C475C" w:rsidRDefault="00E62B19" w:rsidP="00E62B19">
      <w:pPr>
        <w:pStyle w:val="berschrift2"/>
      </w:pPr>
      <w:bookmarkStart w:id="121" w:name="_Toc39486384"/>
      <w:r w:rsidRPr="004C475C">
        <w:t>6.10</w:t>
      </w:r>
      <w:r w:rsidRPr="004C475C">
        <w:tab/>
        <w:t>Extensions to clause 7.2.2.4 of ETSI ES 201 873-6, Data types for complex TTCN-3 properties</w:t>
      </w:r>
      <w:bookmarkEnd w:id="121"/>
    </w:p>
    <w:p w14:paraId="519B6EC1" w14:textId="548E5F17" w:rsidR="00E62B19" w:rsidRPr="004C475C" w:rsidRDefault="00E62B19" w:rsidP="00E62B19">
      <w:pPr>
        <w:keepNext/>
        <w:rPr>
          <w:rStyle w:val="Fett"/>
        </w:rPr>
      </w:pPr>
      <w:r w:rsidRPr="004C475C">
        <w:rPr>
          <w:rStyle w:val="Fett"/>
        </w:rPr>
        <w:t>Clause 7.2.2.4.4</w:t>
      </w:r>
      <w:r w:rsidR="002637D6" w:rsidRPr="004C475C">
        <w:rPr>
          <w:rStyle w:val="Fett"/>
        </w:rPr>
        <w:tab/>
      </w:r>
      <w:r w:rsidRPr="004C475C">
        <w:rPr>
          <w:rStyle w:val="Fett"/>
        </w:rPr>
        <w:t>Mutation</w:t>
      </w:r>
    </w:p>
    <w:p w14:paraId="52F4C9E3" w14:textId="77777777" w:rsidR="00E62B19" w:rsidRPr="004C475C" w:rsidRDefault="00E62B19" w:rsidP="00E62B19">
      <w:pPr>
        <w:keepNext/>
        <w:widowControl w:val="0"/>
      </w:pPr>
      <w:r w:rsidRPr="004C475C">
        <w:t>This clause is to be added.</w:t>
      </w:r>
    </w:p>
    <w:p w14:paraId="13F1F943" w14:textId="77777777" w:rsidR="00E62B19" w:rsidRPr="004C475C" w:rsidRDefault="00E62B19" w:rsidP="00E62B19">
      <w:pPr>
        <w:widowControl w:val="0"/>
      </w:pPr>
      <w:r w:rsidRPr="004C475C">
        <w:t xml:space="preserve">The abstract data type </w:t>
      </w:r>
      <w:r w:rsidRPr="004C475C">
        <w:rPr>
          <w:rFonts w:ascii="Courier New" w:hAnsi="Courier New" w:cs="Courier New"/>
        </w:rPr>
        <w:t>Mutation</w:t>
      </w:r>
      <w:r w:rsidRPr="004C475C">
        <w:t xml:space="preserve"> is used to describe properties of a mutation annotation.</w:t>
      </w:r>
    </w:p>
    <w:p w14:paraId="44F4331E" w14:textId="77777777" w:rsidR="00E62B19" w:rsidRPr="004C475C" w:rsidRDefault="00E62B19" w:rsidP="00E62B19">
      <w:pPr>
        <w:keepNext/>
        <w:keepLines/>
        <w:widowControl w:val="0"/>
      </w:pPr>
      <w:r w:rsidRPr="004C475C">
        <w:t xml:space="preserve">The following operations are defined on the base abstract data type </w:t>
      </w:r>
      <w:r w:rsidRPr="004C475C">
        <w:rPr>
          <w:rFonts w:ascii="Courier New" w:hAnsi="Courier New" w:cs="Courier New"/>
        </w:rPr>
        <w:t>Mutation</w:t>
      </w:r>
      <w:r w:rsidRPr="004C475C">
        <w:t>:</w:t>
      </w:r>
    </w:p>
    <w:p w14:paraId="6759CD14" w14:textId="77777777" w:rsidR="00E62B19" w:rsidRPr="004C475C" w:rsidRDefault="00E62B19" w:rsidP="00E62B19">
      <w:pPr>
        <w:keepNext/>
        <w:keepLines/>
        <w:widowControl w:val="0"/>
        <w:ind w:left="3402" w:hanging="3402"/>
      </w:pPr>
      <w:r w:rsidRPr="004C475C">
        <w:rPr>
          <w:rFonts w:ascii="Courier New" w:hAnsi="Courier New" w:cs="Courier New"/>
          <w:sz w:val="16"/>
          <w:szCs w:val="16"/>
        </w:rPr>
        <w:t>TBoolean isMessageNeeded ()</w:t>
      </w:r>
      <w:r w:rsidRPr="004C475C">
        <w:rPr>
          <w:rFonts w:ascii="Courier New" w:hAnsi="Courier New" w:cs="Courier New"/>
        </w:rPr>
        <w:tab/>
      </w:r>
      <w:r w:rsidRPr="004C475C">
        <w:t xml:space="preserve">Returns </w:t>
      </w:r>
      <w:r w:rsidRPr="004C475C">
        <w:rPr>
          <w:rFonts w:ascii="Courier New" w:hAnsi="Courier New" w:cs="Courier New"/>
        </w:rPr>
        <w:t>true</w:t>
      </w:r>
      <w:r w:rsidRPr="004C475C">
        <w:t xml:space="preserve"> if an encoded sub-message is required for evaluation of the mutation. Otherwise, </w:t>
      </w:r>
      <w:r w:rsidRPr="004C475C">
        <w:rPr>
          <w:rFonts w:ascii="Courier New" w:hAnsi="Courier New" w:cs="Courier New"/>
        </w:rPr>
        <w:t>false</w:t>
      </w:r>
      <w:r w:rsidRPr="004C475C">
        <w:t xml:space="preserve"> is returned.</w:t>
      </w:r>
    </w:p>
    <w:p w14:paraId="7B1D6788" w14:textId="2B76EB1D" w:rsidR="00E62B19" w:rsidRPr="004C475C" w:rsidRDefault="00E62B19" w:rsidP="00E111BA">
      <w:pPr>
        <w:keepLines/>
        <w:widowControl w:val="0"/>
        <w:ind w:left="3402" w:hanging="3402"/>
      </w:pPr>
      <w:r w:rsidRPr="004C475C">
        <w:rPr>
          <w:rFonts w:ascii="Courier New" w:hAnsi="Courier New" w:cs="Courier New"/>
          <w:sz w:val="16"/>
          <w:szCs w:val="16"/>
        </w:rPr>
        <w:t>TriMessage mutate (TriMessage subMessage)</w:t>
      </w:r>
      <w:r w:rsidRPr="004C475C">
        <w:rPr>
          <w:rFonts w:ascii="Courier New" w:hAnsi="Courier New" w:cs="Courier New"/>
          <w:sz w:val="16"/>
          <w:szCs w:val="16"/>
        </w:rPr>
        <w:br/>
      </w:r>
      <w:r w:rsidRPr="004C475C">
        <w:t xml:space="preserve">Returns the mutated version of the value. In case an encoded sub-message is required for evaluation of the mutation, the encoded sub-message shall be passed in the parameter. If the encoded sub-message is not required for evaluation, it is allowed to set the  parameter to the distinct value </w:t>
      </w:r>
      <w:r w:rsidRPr="004C475C">
        <w:rPr>
          <w:rFonts w:ascii="Courier New" w:hAnsi="Courier New" w:cs="Courier New"/>
        </w:rPr>
        <w:t>null</w:t>
      </w:r>
      <w:r w:rsidRPr="004C475C">
        <w:t>. The operation is used by the encoder.</w:t>
      </w:r>
    </w:p>
    <w:p w14:paraId="400F31F9" w14:textId="022B4CAF" w:rsidR="009B3AE3" w:rsidRPr="004C475C" w:rsidRDefault="009B3AE3" w:rsidP="00EC403A">
      <w:pPr>
        <w:pStyle w:val="berschrift8"/>
        <w:pageBreakBefore/>
      </w:pPr>
      <w:bookmarkStart w:id="122" w:name="_Toc39486385"/>
      <w:r w:rsidRPr="004C475C">
        <w:lastRenderedPageBreak/>
        <w:t>Annex A</w:t>
      </w:r>
      <w:r w:rsidRPr="004C475C">
        <w:rPr>
          <w:color w:val="76923C"/>
        </w:rPr>
        <w:t xml:space="preserve"> </w:t>
      </w:r>
      <w:r w:rsidRPr="004C475C">
        <w:rPr>
          <w:color w:val="000000"/>
        </w:rPr>
        <w:t>(normative</w:t>
      </w:r>
      <w:r w:rsidR="00773534">
        <w:rPr>
          <w:color w:val="000000"/>
        </w:rPr>
        <w:t>):</w:t>
      </w:r>
      <w:r w:rsidR="00773534">
        <w:rPr>
          <w:color w:val="000000"/>
        </w:rPr>
        <w:br/>
      </w:r>
      <w:r w:rsidR="001D35E7" w:rsidRPr="004C475C">
        <w:t>BNF and static semantics</w:t>
      </w:r>
      <w:bookmarkEnd w:id="122"/>
    </w:p>
    <w:p w14:paraId="69E81724" w14:textId="77777777" w:rsidR="009857FA" w:rsidRPr="004C475C" w:rsidRDefault="009857FA" w:rsidP="009857FA">
      <w:pPr>
        <w:pStyle w:val="berschrift1"/>
      </w:pPr>
      <w:bookmarkStart w:id="123" w:name="_Toc39486386"/>
      <w:r w:rsidRPr="004C475C">
        <w:t>A.0</w:t>
      </w:r>
      <w:r w:rsidRPr="004C475C">
        <w:tab/>
        <w:t>Additional TTCN</w:t>
      </w:r>
      <w:r w:rsidRPr="004C475C">
        <w:noBreakHyphen/>
        <w:t>3 terminals</w:t>
      </w:r>
      <w:bookmarkEnd w:id="123"/>
    </w:p>
    <w:p w14:paraId="07CCBB7D" w14:textId="494D0077" w:rsidR="009857FA" w:rsidRPr="004C475C" w:rsidRDefault="009857FA" w:rsidP="009857FA">
      <w:pPr>
        <w:rPr>
          <w:color w:val="000000"/>
        </w:rPr>
      </w:pPr>
      <w:r w:rsidRPr="004C475C">
        <w:t>TTCN</w:t>
      </w:r>
      <w:r w:rsidRPr="004C475C">
        <w:noBreakHyphen/>
        <w:t>3</w:t>
      </w:r>
      <w:r w:rsidRPr="004C475C">
        <w:rPr>
          <w:color w:val="000000"/>
        </w:rPr>
        <w:t xml:space="preserve"> special terminal symbols defined in this package are listed in table </w:t>
      </w:r>
      <w:r w:rsidRPr="004C475C">
        <w:t>A.1</w:t>
      </w:r>
      <w:r w:rsidRPr="004C475C">
        <w:rPr>
          <w:color w:val="000000"/>
        </w:rPr>
        <w:t>.</w:t>
      </w:r>
    </w:p>
    <w:p w14:paraId="5441641B" w14:textId="77777777" w:rsidR="009857FA" w:rsidRPr="004C475C" w:rsidRDefault="009857FA" w:rsidP="009857FA">
      <w:pPr>
        <w:pStyle w:val="TH"/>
      </w:pPr>
      <w:r w:rsidRPr="004C475C">
        <w:t xml:space="preserve">Table </w:t>
      </w:r>
      <w:bookmarkStart w:id="124" w:name="annex_BNF_SpecialTerminalSymbols"/>
      <w:r w:rsidRPr="004C475C">
        <w:t>A.1</w:t>
      </w:r>
      <w:bookmarkEnd w:id="124"/>
      <w:r w:rsidRPr="004C475C">
        <w:t>: List of TTCN</w:t>
      </w:r>
      <w:r w:rsidRPr="004C475C">
        <w:noBreakHyphen/>
        <w:t>3 special terminal symbols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927"/>
        <w:gridCol w:w="2371"/>
      </w:tblGrid>
      <w:tr w:rsidR="009857FA" w:rsidRPr="004C475C" w14:paraId="24A469DE" w14:textId="77777777" w:rsidTr="00BF61F5">
        <w:trPr>
          <w:jc w:val="center"/>
        </w:trPr>
        <w:tc>
          <w:tcPr>
            <w:tcW w:w="4927" w:type="dxa"/>
          </w:tcPr>
          <w:p w14:paraId="6BAA3466" w14:textId="77777777" w:rsidR="009857FA" w:rsidRPr="004C475C" w:rsidRDefault="009857FA" w:rsidP="00BF61F5">
            <w:pPr>
              <w:pStyle w:val="TAL"/>
              <w:rPr>
                <w:color w:val="000000"/>
              </w:rPr>
            </w:pPr>
            <w:r w:rsidRPr="004C475C">
              <w:rPr>
                <w:color w:val="000000"/>
              </w:rPr>
              <w:t>Repetition mark</w:t>
            </w:r>
          </w:p>
        </w:tc>
        <w:tc>
          <w:tcPr>
            <w:tcW w:w="2371" w:type="dxa"/>
          </w:tcPr>
          <w:p w14:paraId="7BA93007" w14:textId="77777777" w:rsidR="009857FA" w:rsidRPr="004C475C" w:rsidRDefault="009857FA" w:rsidP="00BF61F5">
            <w:pPr>
              <w:pStyle w:val="TAL"/>
              <w:rPr>
                <w:b/>
                <w:color w:val="000000"/>
              </w:rPr>
            </w:pPr>
            <w:r w:rsidRPr="004C475C">
              <w:rPr>
                <w:b/>
                <w:color w:val="000000"/>
              </w:rPr>
              <w:t>#</w:t>
            </w:r>
          </w:p>
        </w:tc>
      </w:tr>
    </w:tbl>
    <w:p w14:paraId="527E1DB9" w14:textId="77777777" w:rsidR="009857FA" w:rsidRPr="004C475C" w:rsidRDefault="009857FA" w:rsidP="009857FA"/>
    <w:p w14:paraId="4B472543" w14:textId="77777777" w:rsidR="009857FA" w:rsidRPr="004C475C" w:rsidRDefault="009857FA" w:rsidP="009857FA">
      <w:r w:rsidRPr="004C475C">
        <w:t xml:space="preserve">Table A.2 presents all additional TTCN-3 terminals which are reserved words when using this package. Like the reserved words defined in the TTCN-3 core language, </w:t>
      </w:r>
      <w:r w:rsidRPr="004C475C">
        <w:rPr>
          <w:color w:val="000000"/>
        </w:rPr>
        <w:t xml:space="preserve">the </w:t>
      </w:r>
      <w:r w:rsidRPr="004C475C">
        <w:t>TTCN</w:t>
      </w:r>
      <w:r w:rsidRPr="004C475C">
        <w:noBreakHyphen/>
        <w:t>3</w:t>
      </w:r>
      <w:r w:rsidRPr="004C475C">
        <w:rPr>
          <w:color w:val="000000"/>
        </w:rPr>
        <w:t xml:space="preserve"> terminals listed in table </w:t>
      </w:r>
      <w:r w:rsidRPr="004C475C">
        <w:t xml:space="preserve">A.2 </w:t>
      </w:r>
      <w:r w:rsidRPr="004C475C">
        <w:rPr>
          <w:color w:val="000000"/>
        </w:rPr>
        <w:t xml:space="preserve">shall not be used as identifiers in a </w:t>
      </w:r>
      <w:r w:rsidRPr="004C475C">
        <w:t>TTCN</w:t>
      </w:r>
      <w:r w:rsidRPr="004C475C">
        <w:noBreakHyphen/>
        <w:t>3</w:t>
      </w:r>
      <w:r w:rsidRPr="004C475C">
        <w:rPr>
          <w:color w:val="000000"/>
        </w:rPr>
        <w:t xml:space="preserve"> module. These terminals shall be written in all lowercase letters.</w:t>
      </w:r>
    </w:p>
    <w:p w14:paraId="036D5A21" w14:textId="77777777" w:rsidR="009857FA" w:rsidRPr="004C475C" w:rsidRDefault="009857FA" w:rsidP="009857FA">
      <w:pPr>
        <w:pStyle w:val="TH"/>
      </w:pPr>
      <w:r w:rsidRPr="004C475C">
        <w:t>Table A.2: List of additional TTCN</w:t>
      </w:r>
      <w:r w:rsidRPr="004C475C">
        <w:noBreakHyphen/>
        <w:t>3 terminals which are reserved words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09"/>
        <w:gridCol w:w="2410"/>
        <w:gridCol w:w="2410"/>
        <w:gridCol w:w="2410"/>
      </w:tblGrid>
      <w:tr w:rsidR="009857FA" w:rsidRPr="004C475C" w14:paraId="11C2D86B" w14:textId="77777777" w:rsidTr="00BF61F5">
        <w:trPr>
          <w:jc w:val="center"/>
        </w:trPr>
        <w:tc>
          <w:tcPr>
            <w:tcW w:w="2409" w:type="dxa"/>
          </w:tcPr>
          <w:p w14:paraId="15274EDA" w14:textId="409275BB" w:rsidR="009857FA" w:rsidRPr="004C475C" w:rsidRDefault="009857FA" w:rsidP="00BF61F5">
            <w:pPr>
              <w:pStyle w:val="TAL"/>
              <w:rPr>
                <w:rFonts w:ascii="Courier New" w:hAnsi="Courier New" w:cs="Courier New"/>
                <w:b/>
                <w:szCs w:val="18"/>
              </w:rPr>
            </w:pPr>
            <w:r w:rsidRPr="004C475C">
              <w:rPr>
                <w:rFonts w:ascii="Courier New" w:hAnsi="Courier New" w:cs="Courier New"/>
                <w:b/>
                <w:szCs w:val="18"/>
              </w:rPr>
              <w:t>conjunct</w:t>
            </w:r>
          </w:p>
        </w:tc>
        <w:tc>
          <w:tcPr>
            <w:tcW w:w="2410" w:type="dxa"/>
          </w:tcPr>
          <w:p w14:paraId="2008B0C7" w14:textId="77777777" w:rsidR="009857FA" w:rsidRPr="004C475C" w:rsidRDefault="009857FA" w:rsidP="00BF61F5">
            <w:pPr>
              <w:pStyle w:val="TAL"/>
              <w:rPr>
                <w:rFonts w:ascii="Courier New" w:hAnsi="Courier New" w:cs="Courier New"/>
                <w:b/>
              </w:rPr>
            </w:pPr>
            <w:r w:rsidRPr="004C475C">
              <w:rPr>
                <w:rFonts w:ascii="Courier New" w:hAnsi="Courier New" w:cs="Courier New"/>
                <w:b/>
              </w:rPr>
              <w:t>disjunct</w:t>
            </w:r>
          </w:p>
        </w:tc>
        <w:tc>
          <w:tcPr>
            <w:tcW w:w="2410" w:type="dxa"/>
          </w:tcPr>
          <w:p w14:paraId="087282E3" w14:textId="77777777" w:rsidR="009857FA" w:rsidRPr="004C475C" w:rsidRDefault="009857FA" w:rsidP="00BF61F5">
            <w:pPr>
              <w:pStyle w:val="TAL"/>
              <w:rPr>
                <w:rFonts w:ascii="Courier New" w:hAnsi="Courier New" w:cs="Courier New"/>
                <w:b/>
              </w:rPr>
            </w:pPr>
            <w:r w:rsidRPr="004C475C">
              <w:rPr>
                <w:rFonts w:ascii="Courier New" w:hAnsi="Courier New" w:cs="Courier New"/>
                <w:b/>
              </w:rPr>
              <w:t>implies</w:t>
            </w:r>
          </w:p>
        </w:tc>
        <w:tc>
          <w:tcPr>
            <w:tcW w:w="2410" w:type="dxa"/>
          </w:tcPr>
          <w:p w14:paraId="2C13E19C" w14:textId="77777777" w:rsidR="009857FA" w:rsidRPr="004C475C" w:rsidRDefault="009857FA" w:rsidP="00BF61F5">
            <w:pPr>
              <w:pStyle w:val="TAL"/>
              <w:rPr>
                <w:rFonts w:ascii="Courier New" w:hAnsi="Courier New" w:cs="Courier New"/>
                <w:b/>
              </w:rPr>
            </w:pPr>
          </w:p>
        </w:tc>
      </w:tr>
    </w:tbl>
    <w:p w14:paraId="7AF543EE" w14:textId="77777777" w:rsidR="009857FA" w:rsidRPr="004C475C" w:rsidRDefault="009857FA" w:rsidP="009857FA"/>
    <w:p w14:paraId="2E3BF11B" w14:textId="19EB69BA" w:rsidR="009857FA" w:rsidRPr="004C475C" w:rsidRDefault="009857FA" w:rsidP="009857FA">
      <w:r w:rsidRPr="004C475C">
        <w:t>TTCN</w:t>
      </w:r>
      <w:r w:rsidRPr="004C475C">
        <w:noBreakHyphen/>
        <w:t>3 modifiers defined in this package are listed in table A.</w:t>
      </w:r>
      <w:r w:rsidR="007A7B56" w:rsidRPr="004C475C">
        <w:t>3</w:t>
      </w:r>
      <w:r w:rsidRPr="004C475C">
        <w:t>.</w:t>
      </w:r>
    </w:p>
    <w:p w14:paraId="4C9D6529" w14:textId="77777777" w:rsidR="009857FA" w:rsidRPr="004C475C" w:rsidRDefault="009857FA" w:rsidP="009857FA">
      <w:pPr>
        <w:pStyle w:val="TH"/>
      </w:pPr>
      <w:r w:rsidRPr="004C475C">
        <w:t>Table A.3: List of TTCN</w:t>
      </w:r>
      <w:r w:rsidRPr="004C475C">
        <w:noBreakHyphen/>
        <w:t>3 terminals which are modifiers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09"/>
        <w:gridCol w:w="2410"/>
        <w:gridCol w:w="2410"/>
        <w:gridCol w:w="2410"/>
      </w:tblGrid>
      <w:tr w:rsidR="009857FA" w:rsidRPr="004C475C" w14:paraId="163DF587" w14:textId="77777777" w:rsidTr="00BF61F5">
        <w:trPr>
          <w:jc w:val="center"/>
        </w:trPr>
        <w:tc>
          <w:tcPr>
            <w:tcW w:w="2409" w:type="dxa"/>
          </w:tcPr>
          <w:p w14:paraId="4D3EB341" w14:textId="77777777" w:rsidR="009857FA" w:rsidRPr="004C475C" w:rsidRDefault="009857FA" w:rsidP="00BF61F5">
            <w:pPr>
              <w:pStyle w:val="TAL"/>
              <w:rPr>
                <w:rStyle w:val="Fett"/>
                <w:rFonts w:ascii="Courier New" w:hAnsi="Courier New" w:cs="Courier New"/>
                <w:bCs w:val="0"/>
              </w:rPr>
            </w:pPr>
            <w:r w:rsidRPr="004C475C">
              <w:rPr>
                <w:rFonts w:ascii="Courier New" w:hAnsi="Courier New" w:cs="Courier New"/>
                <w:b/>
              </w:rPr>
              <w:t>@dynamic</w:t>
            </w:r>
          </w:p>
        </w:tc>
        <w:tc>
          <w:tcPr>
            <w:tcW w:w="2410" w:type="dxa"/>
          </w:tcPr>
          <w:p w14:paraId="796FAAE3" w14:textId="77777777" w:rsidR="009857FA" w:rsidRPr="004C475C" w:rsidRDefault="009857FA" w:rsidP="00BF61F5">
            <w:pPr>
              <w:pStyle w:val="TAL"/>
              <w:rPr>
                <w:rFonts w:ascii="Courier New" w:hAnsi="Courier New" w:cs="Courier New"/>
                <w:b/>
              </w:rPr>
            </w:pPr>
            <w:r w:rsidRPr="004C475C">
              <w:rPr>
                <w:rFonts w:ascii="Courier New" w:hAnsi="Courier New" w:cs="Courier New"/>
                <w:b/>
              </w:rPr>
              <w:t>@match</w:t>
            </w:r>
          </w:p>
        </w:tc>
        <w:tc>
          <w:tcPr>
            <w:tcW w:w="2410" w:type="dxa"/>
          </w:tcPr>
          <w:p w14:paraId="4BFBC458" w14:textId="77777777" w:rsidR="009857FA" w:rsidRPr="004C475C" w:rsidRDefault="009857FA" w:rsidP="00BF61F5">
            <w:pPr>
              <w:pStyle w:val="TAL"/>
              <w:rPr>
                <w:rFonts w:ascii="Courier New" w:hAnsi="Courier New" w:cs="Courier New"/>
                <w:b/>
              </w:rPr>
            </w:pPr>
          </w:p>
        </w:tc>
        <w:tc>
          <w:tcPr>
            <w:tcW w:w="2410" w:type="dxa"/>
          </w:tcPr>
          <w:p w14:paraId="14A843CE" w14:textId="77777777" w:rsidR="009857FA" w:rsidRPr="004C475C" w:rsidRDefault="009857FA" w:rsidP="00BF61F5">
            <w:pPr>
              <w:pStyle w:val="TAL"/>
              <w:rPr>
                <w:rFonts w:ascii="Courier New" w:hAnsi="Courier New" w:cs="Courier New"/>
                <w:b/>
              </w:rPr>
            </w:pPr>
          </w:p>
        </w:tc>
      </w:tr>
    </w:tbl>
    <w:p w14:paraId="6200FEA7" w14:textId="77777777" w:rsidR="009857FA" w:rsidRPr="004C475C" w:rsidRDefault="009857FA" w:rsidP="009857FA">
      <w:pPr>
        <w:rPr>
          <w:color w:val="000000"/>
        </w:rPr>
      </w:pPr>
    </w:p>
    <w:p w14:paraId="21FCE1A5" w14:textId="77777777" w:rsidR="001D35E7" w:rsidRPr="004C475C" w:rsidRDefault="001D35E7" w:rsidP="001D35E7">
      <w:pPr>
        <w:pStyle w:val="berschrift1"/>
      </w:pPr>
      <w:bookmarkStart w:id="125" w:name="_Toc39486387"/>
      <w:r w:rsidRPr="004C475C">
        <w:t>A.1</w:t>
      </w:r>
      <w:r w:rsidRPr="004C475C">
        <w:tab/>
        <w:t>Modified TTCN</w:t>
      </w:r>
      <w:r w:rsidRPr="004C475C">
        <w:noBreakHyphen/>
        <w:t>3 syntax BNF productions</w:t>
      </w:r>
      <w:bookmarkEnd w:id="125"/>
    </w:p>
    <w:p w14:paraId="7D6935A7" w14:textId="1E9009BF" w:rsidR="001D35E7" w:rsidRPr="004C475C" w:rsidRDefault="001D35E7" w:rsidP="001D35E7">
      <w:pPr>
        <w:keepNext/>
      </w:pPr>
      <w:r w:rsidRPr="004C475C">
        <w:t>This clause includes all BNF productions that are modifications of BNF rules defined in the TTCN-3 core language document</w:t>
      </w:r>
      <w:r w:rsidR="001942A1" w:rsidRPr="004C475C">
        <w:t xml:space="preserve"> [</w:t>
      </w:r>
      <w:r w:rsidR="001942A1" w:rsidRPr="004C475C">
        <w:rPr>
          <w:color w:val="0000FF"/>
        </w:rPr>
        <w:fldChar w:fldCharType="begin"/>
      </w:r>
      <w:r w:rsidR="001942A1" w:rsidRPr="004C475C">
        <w:rPr>
          <w:color w:val="0000FF"/>
        </w:rPr>
        <w:instrText xml:space="preserve">REF REF_ES201873_1 \h </w:instrText>
      </w:r>
      <w:r w:rsidR="001942A1" w:rsidRPr="004C475C">
        <w:rPr>
          <w:color w:val="0000FF"/>
        </w:rPr>
      </w:r>
      <w:r w:rsidR="001942A1" w:rsidRPr="004C475C">
        <w:rPr>
          <w:color w:val="0000FF"/>
        </w:rPr>
        <w:fldChar w:fldCharType="separate"/>
      </w:r>
      <w:r w:rsidR="009C01CA" w:rsidRPr="004C475C">
        <w:t>1</w:t>
      </w:r>
      <w:r w:rsidR="001942A1" w:rsidRPr="004C475C">
        <w:rPr>
          <w:color w:val="0000FF"/>
        </w:rPr>
        <w:fldChar w:fldCharType="end"/>
      </w:r>
      <w:r w:rsidR="001942A1" w:rsidRPr="004C475C">
        <w:t>]</w:t>
      </w:r>
      <w:r w:rsidRPr="004C475C">
        <w:t>. When using this package the BNF rules below replace the corresponding BNF rules in the TTCN-3 core language document. The rule numbers define the correspondence of BNF rules.</w:t>
      </w:r>
    </w:p>
    <w:p w14:paraId="675BBDAC" w14:textId="77777777" w:rsidR="00615A38" w:rsidRPr="004C475C" w:rsidRDefault="00615A38" w:rsidP="00615A38">
      <w:pPr>
        <w:rPr>
          <w:ins w:id="126" w:author="Jens Grabowski" w:date="2022-01-10T15:17:00Z"/>
        </w:rPr>
      </w:pPr>
      <w:bookmarkStart w:id="127" w:name="TMatchingSymbol"/>
      <w:ins w:id="128" w:author="Jens Grabowski" w:date="2022-01-10T15:17:00Z">
        <w:r w:rsidRPr="00131AE7">
          <w:t>Additions to clause A.1.6 of ETSI ES 201 873-1 are identified by underlined font, deletions are identified by strikethrough font. In case of contradiction between the above clause of part 1</w:t>
        </w:r>
        <w:r>
          <w:t xml:space="preserve"> </w:t>
        </w:r>
        <w:r w:rsidRPr="00131AE7">
          <w:t xml:space="preserve">and this clause (i.e. parts of the productions not marked by </w:t>
        </w:r>
        <w:r w:rsidRPr="00131AE7">
          <w:rPr>
            <w:strike/>
          </w:rPr>
          <w:t>strikethrough</w:t>
        </w:r>
        <w:r w:rsidRPr="00131AE7">
          <w:t xml:space="preserve"> font is changed in part 1), part 1 takes precedence, i.e. tools supporting the present document shall apply the insertions and deletions of this clause to the actual part 1 production or static semantics rule automtically.</w:t>
        </w:r>
      </w:ins>
    </w:p>
    <w:p w14:paraId="45886725" w14:textId="77777777" w:rsidR="00615A38" w:rsidRPr="004C475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129" w:author="Jens Grabowski" w:date="2022-01-10T15:17:00Z"/>
          <w:noProof w:val="0"/>
        </w:rPr>
      </w:pPr>
      <w:ins w:id="130" w:author="Jens Grabowski" w:date="2022-01-10T15:17:00Z">
        <w:r>
          <w:rPr>
            <w:noProof w:val="0"/>
          </w:rPr>
          <w:t>94</w:t>
        </w:r>
        <w:r w:rsidRPr="004C475C">
          <w:rPr>
            <w:noProof w:val="0"/>
          </w:rPr>
          <w:t xml:space="preserve">. </w:t>
        </w:r>
        <w:r>
          <w:rPr>
            <w:noProof w:val="0"/>
          </w:rPr>
          <w:t>Base</w:t>
        </w:r>
        <w:r w:rsidRPr="004C475C">
          <w:rPr>
            <w:noProof w:val="0"/>
          </w:rPr>
          <w:t>TemplateBody ::= (</w:t>
        </w:r>
        <w:r w:rsidRPr="00E050F7">
          <w:rPr>
            <w:noProof w:val="0"/>
          </w:rPr>
          <w:t>SimpleSpec</w:t>
        </w:r>
        <w:r w:rsidRPr="004C475C">
          <w:rPr>
            <w:noProof w:val="0"/>
          </w:rPr>
          <w:t xml:space="preserve"> | </w:t>
        </w:r>
      </w:ins>
    </w:p>
    <w:p w14:paraId="1CE9D35B" w14:textId="77777777" w:rsidR="00615A38" w:rsidRPr="004C475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131" w:author="Jens Grabowski" w:date="2022-01-10T15:17:00Z"/>
          <w:noProof w:val="0"/>
        </w:rPr>
      </w:pPr>
      <w:ins w:id="132" w:author="Jens Grabowski" w:date="2022-01-10T15:17:00Z">
        <w:r w:rsidRPr="004C475C">
          <w:rPr>
            <w:noProof w:val="0"/>
          </w:rPr>
          <w:t xml:space="preserve">                  </w:t>
        </w:r>
        <w:r w:rsidRPr="00E050F7">
          <w:rPr>
            <w:noProof w:val="0"/>
          </w:rPr>
          <w:t>FieldSpecList</w:t>
        </w:r>
        <w:r w:rsidRPr="004C475C">
          <w:rPr>
            <w:noProof w:val="0"/>
          </w:rPr>
          <w:t xml:space="preserve"> | </w:t>
        </w:r>
      </w:ins>
    </w:p>
    <w:p w14:paraId="515E0686" w14:textId="77777777" w:rsidR="00615A38" w:rsidRPr="00C65BF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133" w:author="Jens Grabowski" w:date="2022-01-10T15:17:00Z"/>
          <w:noProof w:val="0"/>
        </w:rPr>
      </w:pPr>
      <w:ins w:id="134" w:author="Jens Grabowski" w:date="2022-01-10T15:17:00Z">
        <w:r w:rsidRPr="004C475C">
          <w:rPr>
            <w:noProof w:val="0"/>
          </w:rPr>
          <w:t xml:space="preserve">                  </w:t>
        </w:r>
        <w:r w:rsidRPr="00E050F7">
          <w:rPr>
            <w:noProof w:val="0"/>
          </w:rPr>
          <w:t>ArrayValueOrAttrib</w:t>
        </w:r>
        <w:r w:rsidRPr="00C65BFC">
          <w:rPr>
            <w:noProof w:val="0"/>
          </w:rPr>
          <w:t xml:space="preserve"> </w:t>
        </w:r>
      </w:ins>
    </w:p>
    <w:p w14:paraId="1F2D32ED" w14:textId="77777777" w:rsidR="00615A38" w:rsidRPr="004C475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135" w:author="Jens Grabowski" w:date="2022-01-10T15:17:00Z"/>
          <w:noProof w:val="0"/>
        </w:rPr>
      </w:pPr>
      <w:ins w:id="136" w:author="Jens Grabowski" w:date="2022-01-10T15:17:00Z">
        <w:r w:rsidRPr="004C475C">
          <w:rPr>
            <w:noProof w:val="0"/>
          </w:rPr>
          <w:t xml:space="preserve">                  ) [</w:t>
        </w:r>
        <w:r w:rsidRPr="00E050F7">
          <w:rPr>
            <w:noProof w:val="0"/>
          </w:rPr>
          <w:t>ExtraMatchingAttributes</w:t>
        </w:r>
        <w:r w:rsidRPr="004C475C">
          <w:rPr>
            <w:noProof w:val="0"/>
          </w:rPr>
          <w:t>] [</w:t>
        </w:r>
        <w:r w:rsidRPr="00E050F7">
          <w:rPr>
            <w:noProof w:val="0"/>
            <w:u w:val="single"/>
          </w:rPr>
          <w:t>ValueRedirect</w:t>
        </w:r>
        <w:r w:rsidRPr="004C475C">
          <w:rPr>
            <w:noProof w:val="0"/>
          </w:rPr>
          <w:t>]</w:t>
        </w:r>
      </w:ins>
    </w:p>
    <w:p w14:paraId="24076552" w14:textId="77777777" w:rsidR="00615A38" w:rsidRPr="004C475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137" w:author="Jens Grabowski" w:date="2022-01-10T15:17:00Z"/>
          <w:noProof w:val="0"/>
        </w:rPr>
      </w:pPr>
    </w:p>
    <w:p w14:paraId="4AC6CF9C" w14:textId="77777777" w:rsidR="00615A38" w:rsidRPr="004C475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138" w:author="Jens Grabowski" w:date="2022-01-10T15:17:00Z"/>
          <w:noProof w:val="0"/>
        </w:rPr>
      </w:pPr>
      <w:ins w:id="139" w:author="Jens Grabowski" w:date="2022-01-10T15:17:00Z">
        <w:r>
          <w:rPr>
            <w:noProof w:val="0"/>
          </w:rPr>
          <w:t>107</w:t>
        </w:r>
        <w:r w:rsidRPr="004C475C">
          <w:rPr>
            <w:noProof w:val="0"/>
          </w:rPr>
          <w:t xml:space="preserve">. ArrayElementSpec ::= </w:t>
        </w:r>
        <w:r w:rsidRPr="00E359E8">
          <w:rPr>
            <w:noProof w:val="0"/>
          </w:rPr>
          <w:t>Minus</w:t>
        </w:r>
        <w:r w:rsidRPr="004C475C">
          <w:rPr>
            <w:noProof w:val="0"/>
          </w:rPr>
          <w:t xml:space="preserve"> | </w:t>
        </w:r>
      </w:ins>
    </w:p>
    <w:p w14:paraId="48175ED3" w14:textId="77777777" w:rsidR="00615A38" w:rsidRPr="004C475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140" w:author="Jens Grabowski" w:date="2022-01-10T15:17:00Z"/>
          <w:noProof w:val="0"/>
        </w:rPr>
      </w:pPr>
      <w:ins w:id="141" w:author="Jens Grabowski" w:date="2022-01-10T15:17:00Z">
        <w:r w:rsidRPr="004C475C">
          <w:rPr>
            <w:noProof w:val="0"/>
          </w:rPr>
          <w:t xml:space="preserve">                        PermutationMatch |</w:t>
        </w:r>
      </w:ins>
    </w:p>
    <w:p w14:paraId="439DA59C" w14:textId="77777777" w:rsidR="00615A38" w:rsidRPr="004C475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142" w:author="Jens Grabowski" w:date="2022-01-10T15:17:00Z"/>
          <w:noProof w:val="0"/>
        </w:rPr>
      </w:pPr>
      <w:ins w:id="143" w:author="Jens Grabowski" w:date="2022-01-10T15:17:00Z">
        <w:r w:rsidRPr="004C475C">
          <w:rPr>
            <w:noProof w:val="0"/>
          </w:rPr>
          <w:t xml:space="preserve">                        TemplateBody |</w:t>
        </w:r>
      </w:ins>
    </w:p>
    <w:p w14:paraId="11E72D2A" w14:textId="77777777" w:rsidR="00615A38" w:rsidRPr="00E359E8"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144" w:author="Jens Grabowski" w:date="2022-01-10T15:17:00Z"/>
          <w:noProof w:val="0"/>
          <w:u w:val="single"/>
        </w:rPr>
      </w:pPr>
      <w:ins w:id="145" w:author="Jens Grabowski" w:date="2022-01-10T15:17:00Z">
        <w:r w:rsidRPr="004C475C">
          <w:rPr>
            <w:noProof w:val="0"/>
          </w:rPr>
          <w:t xml:space="preserve">                        </w:t>
        </w:r>
        <w:r w:rsidRPr="00E359E8">
          <w:rPr>
            <w:noProof w:val="0"/>
            <w:u w:val="single"/>
          </w:rPr>
          <w:t>DisjunctionMatch |</w:t>
        </w:r>
      </w:ins>
    </w:p>
    <w:p w14:paraId="6CBC4F6A" w14:textId="77777777" w:rsidR="00615A38" w:rsidRPr="00E359E8"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146" w:author="Jens Grabowski" w:date="2022-01-10T15:17:00Z"/>
          <w:noProof w:val="0"/>
          <w:u w:val="single"/>
        </w:rPr>
      </w:pPr>
      <w:ins w:id="147" w:author="Jens Grabowski" w:date="2022-01-10T15:17:00Z">
        <w:r w:rsidRPr="004C475C">
          <w:rPr>
            <w:noProof w:val="0"/>
          </w:rPr>
          <w:t xml:space="preserve">                        </w:t>
        </w:r>
        <w:r w:rsidRPr="00E359E8">
          <w:rPr>
            <w:noProof w:val="0"/>
            <w:u w:val="single"/>
          </w:rPr>
          <w:t>RepetitionMatch</w:t>
        </w:r>
      </w:ins>
    </w:p>
    <w:p w14:paraId="0F3F8754" w14:textId="77777777" w:rsidR="00615A38" w:rsidRPr="004C475C" w:rsidRDefault="00615A38" w:rsidP="00615A38">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ins w:id="148" w:author="Jens Grabowski" w:date="2022-01-10T15:17:00Z"/>
          <w:noProof w:val="0"/>
        </w:rPr>
      </w:pPr>
      <w:ins w:id="149" w:author="Jens Grabowski" w:date="2022-01-10T15:17:00Z">
        <w:r>
          <w:rPr>
            <w:noProof w:val="0"/>
          </w:rPr>
          <w:t>108</w:t>
        </w:r>
        <w:r w:rsidRPr="004C475C">
          <w:rPr>
            <w:noProof w:val="0"/>
          </w:rPr>
          <w:t xml:space="preserve">. MatchingSymbol ::= </w:t>
        </w:r>
        <w:r w:rsidRPr="00E050F7">
          <w:rPr>
            <w:noProof w:val="0"/>
          </w:rPr>
          <w:t>Complement</w:t>
        </w:r>
        <w:r w:rsidRPr="004C475C">
          <w:rPr>
            <w:noProof w:val="0"/>
          </w:rPr>
          <w:t xml:space="preserve"> | </w:t>
        </w:r>
      </w:ins>
    </w:p>
    <w:p w14:paraId="133751B3" w14:textId="77777777" w:rsidR="00615A38" w:rsidRPr="004C475C" w:rsidRDefault="00615A38" w:rsidP="00615A38">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ins w:id="150" w:author="Jens Grabowski" w:date="2022-01-10T15:17:00Z"/>
          <w:noProof w:val="0"/>
        </w:rPr>
      </w:pPr>
      <w:ins w:id="151" w:author="Jens Grabowski" w:date="2022-01-10T15:17:00Z">
        <w:r w:rsidRPr="004C475C">
          <w:rPr>
            <w:noProof w:val="0"/>
          </w:rPr>
          <w:t xml:space="preserve">                        (</w:t>
        </w:r>
        <w:r w:rsidRPr="00E050F7">
          <w:rPr>
            <w:noProof w:val="0"/>
          </w:rPr>
          <w:t>AnyValue</w:t>
        </w:r>
        <w:r w:rsidRPr="004C475C">
          <w:rPr>
            <w:noProof w:val="0"/>
          </w:rPr>
          <w:t xml:space="preserve"> [</w:t>
        </w:r>
        <w:r w:rsidRPr="00E050F7">
          <w:rPr>
            <w:noProof w:val="0"/>
          </w:rPr>
          <w:t>WildcardLengthMatch</w:t>
        </w:r>
        <w:r w:rsidRPr="004C475C">
          <w:rPr>
            <w:noProof w:val="0"/>
          </w:rPr>
          <w:t xml:space="preserve">]) | </w:t>
        </w:r>
      </w:ins>
    </w:p>
    <w:p w14:paraId="4C45EBA3" w14:textId="77777777" w:rsidR="00615A38" w:rsidRPr="004C475C" w:rsidRDefault="00615A38" w:rsidP="00615A38">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ins w:id="152" w:author="Jens Grabowski" w:date="2022-01-10T15:17:00Z"/>
          <w:noProof w:val="0"/>
        </w:rPr>
      </w:pPr>
      <w:ins w:id="153" w:author="Jens Grabowski" w:date="2022-01-10T15:17:00Z">
        <w:r w:rsidRPr="004C475C">
          <w:rPr>
            <w:noProof w:val="0"/>
          </w:rPr>
          <w:t xml:space="preserve">                        (</w:t>
        </w:r>
        <w:r w:rsidRPr="00E050F7">
          <w:rPr>
            <w:noProof w:val="0"/>
          </w:rPr>
          <w:t>AnyOrOmit</w:t>
        </w:r>
        <w:r w:rsidRPr="004C475C">
          <w:rPr>
            <w:noProof w:val="0"/>
          </w:rPr>
          <w:t xml:space="preserve"> [</w:t>
        </w:r>
        <w:r w:rsidRPr="00E050F7">
          <w:rPr>
            <w:noProof w:val="0"/>
          </w:rPr>
          <w:t>WildcardLengthMatch</w:t>
        </w:r>
        <w:r w:rsidRPr="004C475C">
          <w:rPr>
            <w:noProof w:val="0"/>
          </w:rPr>
          <w:t xml:space="preserve">]) | </w:t>
        </w:r>
      </w:ins>
    </w:p>
    <w:p w14:paraId="316D9B1E" w14:textId="77777777" w:rsidR="00615A38" w:rsidRPr="004C475C" w:rsidRDefault="00615A38" w:rsidP="00615A38">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ins w:id="154" w:author="Jens Grabowski" w:date="2022-01-10T15:17:00Z"/>
          <w:noProof w:val="0"/>
        </w:rPr>
      </w:pPr>
      <w:ins w:id="155" w:author="Jens Grabowski" w:date="2022-01-10T15:17:00Z">
        <w:r w:rsidRPr="004C475C">
          <w:rPr>
            <w:noProof w:val="0"/>
          </w:rPr>
          <w:t xml:space="preserve">                        </w:t>
        </w:r>
        <w:r w:rsidRPr="00E050F7">
          <w:rPr>
            <w:noProof w:val="0"/>
          </w:rPr>
          <w:t>ListOfTemplates</w:t>
        </w:r>
        <w:r w:rsidRPr="004C475C">
          <w:rPr>
            <w:noProof w:val="0"/>
          </w:rPr>
          <w:t xml:space="preserve"> | </w:t>
        </w:r>
      </w:ins>
    </w:p>
    <w:p w14:paraId="54E48BA3" w14:textId="77777777" w:rsidR="00615A38" w:rsidRPr="004C475C" w:rsidRDefault="00615A38" w:rsidP="00615A38">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ins w:id="156" w:author="Jens Grabowski" w:date="2022-01-10T15:17:00Z"/>
          <w:noProof w:val="0"/>
        </w:rPr>
      </w:pPr>
      <w:ins w:id="157" w:author="Jens Grabowski" w:date="2022-01-10T15:17:00Z">
        <w:r w:rsidRPr="004C475C">
          <w:rPr>
            <w:noProof w:val="0"/>
          </w:rPr>
          <w:t xml:space="preserve">                        </w:t>
        </w:r>
        <w:r w:rsidRPr="00E050F7">
          <w:rPr>
            <w:noProof w:val="0"/>
          </w:rPr>
          <w:t>Range</w:t>
        </w:r>
        <w:r w:rsidRPr="004C475C">
          <w:rPr>
            <w:noProof w:val="0"/>
          </w:rPr>
          <w:t xml:space="preserve"> | </w:t>
        </w:r>
      </w:ins>
    </w:p>
    <w:p w14:paraId="5ECDDFD4" w14:textId="77777777" w:rsidR="00615A38" w:rsidRPr="004C475C" w:rsidRDefault="00615A38" w:rsidP="00615A38">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ins w:id="158" w:author="Jens Grabowski" w:date="2022-01-10T15:17:00Z"/>
          <w:noProof w:val="0"/>
        </w:rPr>
      </w:pPr>
      <w:ins w:id="159" w:author="Jens Grabowski" w:date="2022-01-10T15:17:00Z">
        <w:r w:rsidRPr="004C475C">
          <w:rPr>
            <w:noProof w:val="0"/>
          </w:rPr>
          <w:t xml:space="preserve">                        </w:t>
        </w:r>
        <w:r w:rsidRPr="00E050F7">
          <w:rPr>
            <w:noProof w:val="0"/>
          </w:rPr>
          <w:t>BitStringMatch</w:t>
        </w:r>
        <w:r w:rsidRPr="004C475C">
          <w:rPr>
            <w:noProof w:val="0"/>
          </w:rPr>
          <w:t xml:space="preserve"> | </w:t>
        </w:r>
      </w:ins>
    </w:p>
    <w:p w14:paraId="1B10AC46" w14:textId="77777777" w:rsidR="00615A38" w:rsidRPr="004C475C" w:rsidRDefault="00615A38" w:rsidP="00615A38">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ins w:id="160" w:author="Jens Grabowski" w:date="2022-01-10T15:17:00Z"/>
          <w:noProof w:val="0"/>
        </w:rPr>
      </w:pPr>
      <w:ins w:id="161" w:author="Jens Grabowski" w:date="2022-01-10T15:17:00Z">
        <w:r w:rsidRPr="004C475C">
          <w:rPr>
            <w:noProof w:val="0"/>
          </w:rPr>
          <w:t xml:space="preserve">                        </w:t>
        </w:r>
        <w:r w:rsidRPr="00E050F7">
          <w:rPr>
            <w:noProof w:val="0"/>
          </w:rPr>
          <w:t>HexStringMatch</w:t>
        </w:r>
        <w:r w:rsidRPr="004C475C">
          <w:rPr>
            <w:noProof w:val="0"/>
          </w:rPr>
          <w:t xml:space="preserve"> | </w:t>
        </w:r>
      </w:ins>
    </w:p>
    <w:p w14:paraId="69ADAE40" w14:textId="77777777" w:rsidR="00615A38" w:rsidRPr="004C475C" w:rsidRDefault="00615A38" w:rsidP="00615A38">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ins w:id="162" w:author="Jens Grabowski" w:date="2022-01-10T15:17:00Z"/>
          <w:noProof w:val="0"/>
        </w:rPr>
      </w:pPr>
      <w:ins w:id="163" w:author="Jens Grabowski" w:date="2022-01-10T15:17:00Z">
        <w:r w:rsidRPr="004C475C">
          <w:rPr>
            <w:noProof w:val="0"/>
          </w:rPr>
          <w:t xml:space="preserve">                        </w:t>
        </w:r>
        <w:r w:rsidRPr="00E050F7">
          <w:rPr>
            <w:noProof w:val="0"/>
          </w:rPr>
          <w:t>OctetStringMatch</w:t>
        </w:r>
        <w:r w:rsidRPr="004C475C">
          <w:rPr>
            <w:noProof w:val="0"/>
          </w:rPr>
          <w:t xml:space="preserve"> | </w:t>
        </w:r>
      </w:ins>
    </w:p>
    <w:p w14:paraId="4702CFA0" w14:textId="77777777" w:rsidR="00615A38" w:rsidRPr="004C475C" w:rsidRDefault="00615A38" w:rsidP="00615A38">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ins w:id="164" w:author="Jens Grabowski" w:date="2022-01-10T15:17:00Z"/>
          <w:noProof w:val="0"/>
        </w:rPr>
      </w:pPr>
      <w:ins w:id="165" w:author="Jens Grabowski" w:date="2022-01-10T15:17:00Z">
        <w:r w:rsidRPr="004C475C">
          <w:rPr>
            <w:noProof w:val="0"/>
          </w:rPr>
          <w:t xml:space="preserve">                        </w:t>
        </w:r>
        <w:r w:rsidRPr="00E050F7">
          <w:rPr>
            <w:noProof w:val="0"/>
          </w:rPr>
          <w:t>CharStringMatch</w:t>
        </w:r>
        <w:r w:rsidRPr="004C475C">
          <w:rPr>
            <w:noProof w:val="0"/>
          </w:rPr>
          <w:t xml:space="preserve"> | </w:t>
        </w:r>
      </w:ins>
    </w:p>
    <w:p w14:paraId="51E40910" w14:textId="77777777" w:rsidR="00615A38" w:rsidRPr="004C475C" w:rsidRDefault="00615A38" w:rsidP="00615A38">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ins w:id="166" w:author="Jens Grabowski" w:date="2022-01-10T15:17:00Z"/>
          <w:noProof w:val="0"/>
        </w:rPr>
      </w:pPr>
      <w:ins w:id="167" w:author="Jens Grabowski" w:date="2022-01-10T15:17:00Z">
        <w:r w:rsidRPr="004C475C">
          <w:rPr>
            <w:noProof w:val="0"/>
          </w:rPr>
          <w:t xml:space="preserve">                        </w:t>
        </w:r>
        <w:r w:rsidRPr="00E050F7">
          <w:rPr>
            <w:noProof w:val="0"/>
          </w:rPr>
          <w:t>SubsetMatch</w:t>
        </w:r>
        <w:r w:rsidRPr="004C475C">
          <w:rPr>
            <w:noProof w:val="0"/>
          </w:rPr>
          <w:t xml:space="preserve"> | </w:t>
        </w:r>
      </w:ins>
    </w:p>
    <w:p w14:paraId="343C7FC8" w14:textId="77777777" w:rsidR="00615A38" w:rsidRPr="004C475C" w:rsidRDefault="00615A38" w:rsidP="00615A38">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ins w:id="168" w:author="Jens Grabowski" w:date="2022-01-10T15:17:00Z"/>
          <w:noProof w:val="0"/>
        </w:rPr>
      </w:pPr>
      <w:ins w:id="169" w:author="Jens Grabowski" w:date="2022-01-10T15:17:00Z">
        <w:r w:rsidRPr="004C475C">
          <w:rPr>
            <w:noProof w:val="0"/>
          </w:rPr>
          <w:t xml:space="preserve">                        </w:t>
        </w:r>
        <w:r w:rsidRPr="00E050F7">
          <w:rPr>
            <w:noProof w:val="0"/>
          </w:rPr>
          <w:t>SupersetMatch</w:t>
        </w:r>
        <w:r w:rsidRPr="004C475C">
          <w:rPr>
            <w:noProof w:val="0"/>
          </w:rPr>
          <w:t xml:space="preserve"> |</w:t>
        </w:r>
      </w:ins>
    </w:p>
    <w:p w14:paraId="0FFEF4C0" w14:textId="77777777" w:rsidR="00615A38" w:rsidRPr="004C475C" w:rsidRDefault="00615A38" w:rsidP="00615A38">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ins w:id="170" w:author="Jens Grabowski" w:date="2022-01-10T15:17:00Z"/>
          <w:noProof w:val="0"/>
        </w:rPr>
      </w:pPr>
      <w:ins w:id="171" w:author="Jens Grabowski" w:date="2022-01-10T15:17:00Z">
        <w:r w:rsidRPr="004C475C">
          <w:rPr>
            <w:noProof w:val="0"/>
          </w:rPr>
          <w:t xml:space="preserve">                        DecodedContentMatch |</w:t>
        </w:r>
      </w:ins>
    </w:p>
    <w:p w14:paraId="43001C1A" w14:textId="77777777" w:rsidR="00615A38" w:rsidRPr="00E050F7" w:rsidRDefault="00615A38" w:rsidP="00615A38">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ins w:id="172" w:author="Jens Grabowski" w:date="2022-01-10T15:17:00Z"/>
          <w:noProof w:val="0"/>
          <w:u w:val="single"/>
        </w:rPr>
      </w:pPr>
      <w:ins w:id="173" w:author="Jens Grabowski" w:date="2022-01-10T15:17:00Z">
        <w:r w:rsidRPr="004C475C">
          <w:rPr>
            <w:noProof w:val="0"/>
          </w:rPr>
          <w:t xml:space="preserve">                        </w:t>
        </w:r>
        <w:r w:rsidRPr="00E050F7">
          <w:rPr>
            <w:noProof w:val="0"/>
            <w:u w:val="single"/>
          </w:rPr>
          <w:t>DynamicMatch |</w:t>
        </w:r>
      </w:ins>
    </w:p>
    <w:p w14:paraId="7642EDAE" w14:textId="77777777" w:rsidR="00615A38" w:rsidRPr="00E050F7" w:rsidRDefault="00615A38" w:rsidP="00615A38">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ins w:id="174" w:author="Jens Grabowski" w:date="2022-01-10T15:17:00Z"/>
          <w:noProof w:val="0"/>
          <w:u w:val="single"/>
        </w:rPr>
      </w:pPr>
      <w:ins w:id="175" w:author="Jens Grabowski" w:date="2022-01-10T15:17:00Z">
        <w:r w:rsidRPr="004C475C">
          <w:rPr>
            <w:noProof w:val="0"/>
          </w:rPr>
          <w:lastRenderedPageBreak/>
          <w:t xml:space="preserve">                        </w:t>
        </w:r>
        <w:r w:rsidRPr="00E050F7">
          <w:rPr>
            <w:noProof w:val="0"/>
            <w:u w:val="single"/>
          </w:rPr>
          <w:t>ConjunctionMatch |</w:t>
        </w:r>
      </w:ins>
    </w:p>
    <w:p w14:paraId="00A51D0F" w14:textId="77777777" w:rsidR="00615A38" w:rsidRPr="00E050F7" w:rsidRDefault="00615A38" w:rsidP="00615A38">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ins w:id="176" w:author="Jens Grabowski" w:date="2022-01-10T15:17:00Z"/>
          <w:noProof w:val="0"/>
          <w:u w:val="single"/>
        </w:rPr>
      </w:pPr>
      <w:ins w:id="177" w:author="Jens Grabowski" w:date="2022-01-10T15:17:00Z">
        <w:r w:rsidRPr="004C475C">
          <w:rPr>
            <w:noProof w:val="0"/>
          </w:rPr>
          <w:t xml:space="preserve">                        </w:t>
        </w:r>
        <w:r w:rsidRPr="00E050F7">
          <w:rPr>
            <w:noProof w:val="0"/>
            <w:u w:val="single"/>
          </w:rPr>
          <w:t>ImplicationMatch |</w:t>
        </w:r>
      </w:ins>
    </w:p>
    <w:p w14:paraId="59586AD7" w14:textId="77777777" w:rsidR="00615A38" w:rsidRPr="00E050F7" w:rsidRDefault="00615A38" w:rsidP="00615A38">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ins w:id="178" w:author="Jens Grabowski" w:date="2022-01-10T15:17:00Z"/>
          <w:noProof w:val="0"/>
          <w:u w:val="single"/>
        </w:rPr>
      </w:pPr>
      <w:ins w:id="179" w:author="Jens Grabowski" w:date="2022-01-10T15:17:00Z">
        <w:r w:rsidRPr="004C475C">
          <w:rPr>
            <w:noProof w:val="0"/>
          </w:rPr>
          <w:t xml:space="preserve">                        </w:t>
        </w:r>
        <w:r w:rsidRPr="00E050F7">
          <w:rPr>
            <w:noProof w:val="0"/>
            <w:u w:val="single"/>
          </w:rPr>
          <w:t>ExclusionMatch</w:t>
        </w:r>
      </w:ins>
    </w:p>
    <w:p w14:paraId="3007A242" w14:textId="77777777" w:rsidR="00615A38" w:rsidRPr="004C475C" w:rsidRDefault="00615A38" w:rsidP="00615A38">
      <w:pPr>
        <w:pStyle w:val="PL"/>
        <w:rPr>
          <w:ins w:id="180" w:author="Jens Grabowski" w:date="2022-01-10T15:17:00Z"/>
          <w:noProof w:val="0"/>
        </w:rPr>
      </w:pPr>
      <w:ins w:id="181" w:author="Jens Grabowski" w:date="2022-01-10T15:17:00Z">
        <w:r>
          <w:rPr>
            <w:noProof w:val="0"/>
          </w:rPr>
          <w:t>113</w:t>
        </w:r>
        <w:r w:rsidRPr="004C475C">
          <w:rPr>
            <w:noProof w:val="0"/>
          </w:rPr>
          <w:t>. BinOrMatch ::= Bin</w:t>
        </w:r>
        <w:r w:rsidRPr="004C475C">
          <w:rPr>
            <w:rStyle w:val="Hyperlink"/>
            <w:noProof w:val="0"/>
            <w:color w:val="auto"/>
          </w:rPr>
          <w:t xml:space="preserve"> [StringRepetition]</w:t>
        </w:r>
        <w:r w:rsidRPr="004C475C">
          <w:rPr>
            <w:noProof w:val="0"/>
          </w:rPr>
          <w:t xml:space="preserve"> | </w:t>
        </w:r>
      </w:ins>
    </w:p>
    <w:p w14:paraId="2FE88F5A" w14:textId="77777777" w:rsidR="00615A38" w:rsidRPr="004C475C" w:rsidRDefault="00615A38" w:rsidP="00615A38">
      <w:pPr>
        <w:pStyle w:val="PL"/>
        <w:rPr>
          <w:ins w:id="182" w:author="Jens Grabowski" w:date="2022-01-10T15:17:00Z"/>
          <w:noProof w:val="0"/>
        </w:rPr>
      </w:pPr>
      <w:ins w:id="183" w:author="Jens Grabowski" w:date="2022-01-10T15:17:00Z">
        <w:r w:rsidRPr="004C475C">
          <w:rPr>
            <w:noProof w:val="0"/>
          </w:rPr>
          <w:t xml:space="preserve">                    AnyValue </w:t>
        </w:r>
        <w:r w:rsidRPr="004C475C">
          <w:rPr>
            <w:rStyle w:val="Hyperlink"/>
            <w:noProof w:val="0"/>
            <w:color w:val="auto"/>
          </w:rPr>
          <w:t>[StringRepetition]</w:t>
        </w:r>
        <w:r w:rsidRPr="004C475C">
          <w:rPr>
            <w:noProof w:val="0"/>
          </w:rPr>
          <w:t xml:space="preserve"> | </w:t>
        </w:r>
      </w:ins>
    </w:p>
    <w:p w14:paraId="07D02D37" w14:textId="77777777" w:rsidR="00615A38" w:rsidRPr="004C475C" w:rsidRDefault="00615A38" w:rsidP="00615A38">
      <w:pPr>
        <w:pStyle w:val="PL"/>
        <w:rPr>
          <w:ins w:id="184" w:author="Jens Grabowski" w:date="2022-01-10T15:17:00Z"/>
          <w:noProof w:val="0"/>
        </w:rPr>
      </w:pPr>
      <w:ins w:id="185" w:author="Jens Grabowski" w:date="2022-01-10T15:17:00Z">
        <w:r w:rsidRPr="004C475C">
          <w:rPr>
            <w:noProof w:val="0"/>
          </w:rPr>
          <w:t xml:space="preserve">                    AnyOrOmit </w:t>
        </w:r>
      </w:ins>
    </w:p>
    <w:p w14:paraId="58634F53" w14:textId="77777777" w:rsidR="00615A38" w:rsidRPr="004C475C" w:rsidRDefault="00615A38" w:rsidP="00615A38">
      <w:pPr>
        <w:pStyle w:val="PL"/>
        <w:keepNext/>
        <w:rPr>
          <w:ins w:id="186" w:author="Jens Grabowski" w:date="2022-01-10T15:17:00Z"/>
          <w:noProof w:val="0"/>
        </w:rPr>
      </w:pPr>
      <w:ins w:id="187" w:author="Jens Grabowski" w:date="2022-01-10T15:17:00Z">
        <w:r>
          <w:rPr>
            <w:noProof w:val="0"/>
          </w:rPr>
          <w:t>115</w:t>
        </w:r>
        <w:r w:rsidRPr="004C475C">
          <w:rPr>
            <w:noProof w:val="0"/>
          </w:rPr>
          <w:t xml:space="preserve">. HexOrMatch ::= Hex </w:t>
        </w:r>
        <w:r w:rsidRPr="004C475C">
          <w:rPr>
            <w:rStyle w:val="Hyperlink"/>
            <w:noProof w:val="0"/>
            <w:color w:val="auto"/>
          </w:rPr>
          <w:t>[StringRepetition]</w:t>
        </w:r>
        <w:r w:rsidRPr="004C475C">
          <w:rPr>
            <w:noProof w:val="0"/>
          </w:rPr>
          <w:t xml:space="preserve"> | </w:t>
        </w:r>
      </w:ins>
    </w:p>
    <w:p w14:paraId="74E713C4" w14:textId="77777777" w:rsidR="00615A38" w:rsidRPr="004C475C" w:rsidRDefault="00615A38" w:rsidP="00615A38">
      <w:pPr>
        <w:pStyle w:val="PL"/>
        <w:rPr>
          <w:ins w:id="188" w:author="Jens Grabowski" w:date="2022-01-10T15:17:00Z"/>
          <w:noProof w:val="0"/>
        </w:rPr>
      </w:pPr>
      <w:ins w:id="189" w:author="Jens Grabowski" w:date="2022-01-10T15:17:00Z">
        <w:r w:rsidRPr="004C475C">
          <w:rPr>
            <w:noProof w:val="0"/>
          </w:rPr>
          <w:t xml:space="preserve">                    AnyValue </w:t>
        </w:r>
        <w:r w:rsidRPr="004C475C">
          <w:rPr>
            <w:rStyle w:val="Hyperlink"/>
            <w:noProof w:val="0"/>
            <w:color w:val="auto"/>
          </w:rPr>
          <w:t>[StringRepetition]</w:t>
        </w:r>
        <w:r w:rsidRPr="004C475C">
          <w:rPr>
            <w:noProof w:val="0"/>
          </w:rPr>
          <w:t xml:space="preserve"> | </w:t>
        </w:r>
      </w:ins>
    </w:p>
    <w:p w14:paraId="5FEE46A1" w14:textId="77777777" w:rsidR="00615A38" w:rsidRPr="004C475C" w:rsidRDefault="00615A38" w:rsidP="00615A38">
      <w:pPr>
        <w:pStyle w:val="PL"/>
        <w:rPr>
          <w:ins w:id="190" w:author="Jens Grabowski" w:date="2022-01-10T15:17:00Z"/>
          <w:noProof w:val="0"/>
        </w:rPr>
      </w:pPr>
      <w:ins w:id="191" w:author="Jens Grabowski" w:date="2022-01-10T15:17:00Z">
        <w:r w:rsidRPr="004C475C">
          <w:rPr>
            <w:noProof w:val="0"/>
          </w:rPr>
          <w:t xml:space="preserve">                    AnyOrOmit </w:t>
        </w:r>
      </w:ins>
    </w:p>
    <w:p w14:paraId="53187537" w14:textId="77777777" w:rsidR="00615A38" w:rsidRPr="004C475C" w:rsidRDefault="00615A38" w:rsidP="00615A38">
      <w:pPr>
        <w:pStyle w:val="PL"/>
        <w:rPr>
          <w:ins w:id="192" w:author="Jens Grabowski" w:date="2022-01-10T15:17:00Z"/>
          <w:noProof w:val="0"/>
        </w:rPr>
      </w:pPr>
      <w:ins w:id="193" w:author="Jens Grabowski" w:date="2022-01-10T15:17:00Z">
        <w:r>
          <w:rPr>
            <w:noProof w:val="0"/>
          </w:rPr>
          <w:t>117</w:t>
        </w:r>
        <w:r w:rsidRPr="004C475C">
          <w:rPr>
            <w:noProof w:val="0"/>
          </w:rPr>
          <w:t xml:space="preserve">. OctOrMatch ::= Oct </w:t>
        </w:r>
        <w:r w:rsidRPr="004C475C">
          <w:rPr>
            <w:rStyle w:val="Hyperlink"/>
            <w:noProof w:val="0"/>
            <w:color w:val="auto"/>
          </w:rPr>
          <w:t>[StringRepetition]</w:t>
        </w:r>
        <w:r w:rsidRPr="004C475C">
          <w:rPr>
            <w:noProof w:val="0"/>
          </w:rPr>
          <w:t xml:space="preserve"> | </w:t>
        </w:r>
      </w:ins>
    </w:p>
    <w:p w14:paraId="6C5599F1" w14:textId="77777777" w:rsidR="00615A38" w:rsidRPr="004C475C" w:rsidRDefault="00615A38" w:rsidP="00615A38">
      <w:pPr>
        <w:pStyle w:val="PL"/>
        <w:rPr>
          <w:ins w:id="194" w:author="Jens Grabowski" w:date="2022-01-10T15:17:00Z"/>
          <w:noProof w:val="0"/>
        </w:rPr>
      </w:pPr>
      <w:ins w:id="195" w:author="Jens Grabowski" w:date="2022-01-10T15:17:00Z">
        <w:r w:rsidRPr="004C475C">
          <w:rPr>
            <w:noProof w:val="0"/>
          </w:rPr>
          <w:t xml:space="preserve">                    AnyValue </w:t>
        </w:r>
        <w:r w:rsidRPr="004C475C">
          <w:rPr>
            <w:rStyle w:val="Hyperlink"/>
            <w:noProof w:val="0"/>
            <w:color w:val="auto"/>
          </w:rPr>
          <w:t>[StringRepetition]</w:t>
        </w:r>
        <w:r w:rsidRPr="004C475C">
          <w:rPr>
            <w:noProof w:val="0"/>
          </w:rPr>
          <w:t xml:space="preserve"> | </w:t>
        </w:r>
      </w:ins>
    </w:p>
    <w:p w14:paraId="2AFFA006" w14:textId="77777777" w:rsidR="00615A38" w:rsidRPr="004C475C" w:rsidRDefault="00615A38" w:rsidP="00615A38">
      <w:pPr>
        <w:pStyle w:val="PL"/>
        <w:rPr>
          <w:ins w:id="196" w:author="Jens Grabowski" w:date="2022-01-10T15:17:00Z"/>
          <w:noProof w:val="0"/>
        </w:rPr>
      </w:pPr>
      <w:ins w:id="197" w:author="Jens Grabowski" w:date="2022-01-10T15:17:00Z">
        <w:r w:rsidRPr="004C475C">
          <w:rPr>
            <w:noProof w:val="0"/>
          </w:rPr>
          <w:t xml:space="preserve">                    AnyOrOmit </w:t>
        </w:r>
      </w:ins>
    </w:p>
    <w:p w14:paraId="2BAAC831" w14:textId="77777777" w:rsidR="00615A38" w:rsidRPr="004C475C" w:rsidRDefault="00615A38" w:rsidP="00615A38">
      <w:pPr>
        <w:pStyle w:val="PL"/>
        <w:rPr>
          <w:ins w:id="198" w:author="Jens Grabowski" w:date="2022-01-10T15:17:00Z"/>
          <w:noProof w:val="0"/>
        </w:rPr>
      </w:pPr>
      <w:ins w:id="199" w:author="Jens Grabowski" w:date="2022-01-10T15:17:00Z">
        <w:r>
          <w:rPr>
            <w:noProof w:val="0"/>
          </w:rPr>
          <w:t>257</w:t>
        </w:r>
        <w:r w:rsidRPr="004C475C">
          <w:rPr>
            <w:noProof w:val="0"/>
          </w:rPr>
          <w:t>.VarInstance ::= VarKeyword (</w:t>
        </w:r>
      </w:ins>
    </w:p>
    <w:p w14:paraId="51CEDA9D" w14:textId="77777777" w:rsidR="00615A38" w:rsidRPr="004C475C" w:rsidRDefault="00615A38" w:rsidP="00615A38">
      <w:pPr>
        <w:pStyle w:val="PL"/>
        <w:rPr>
          <w:ins w:id="200" w:author="Jens Grabowski" w:date="2022-01-10T15:17:00Z"/>
          <w:noProof w:val="0"/>
        </w:rPr>
      </w:pPr>
      <w:ins w:id="201" w:author="Jens Grabowski" w:date="2022-01-10T15:17:00Z">
        <w:r w:rsidRPr="004C475C">
          <w:rPr>
            <w:noProof w:val="0"/>
          </w:rPr>
          <w:t xml:space="preserve">                   ([LazyModifier | FuzzyModifier] </w:t>
        </w:r>
        <w:r w:rsidRPr="00E050F7">
          <w:rPr>
            <w:noProof w:val="0"/>
          </w:rPr>
          <w:t>[DeterministicModifier]]</w:t>
        </w:r>
        <w:r>
          <w:rPr>
            <w:noProof w:val="0"/>
          </w:rPr>
          <w:t xml:space="preserve"> </w:t>
        </w:r>
        <w:r w:rsidRPr="004C475C">
          <w:rPr>
            <w:noProof w:val="0"/>
          </w:rPr>
          <w:t xml:space="preserve">Type VarList) | </w:t>
        </w:r>
      </w:ins>
    </w:p>
    <w:p w14:paraId="07A59893" w14:textId="77777777" w:rsidR="00615A38" w:rsidRPr="004C475C" w:rsidRDefault="00615A38" w:rsidP="00615A38">
      <w:pPr>
        <w:pStyle w:val="PL"/>
        <w:rPr>
          <w:ins w:id="202" w:author="Jens Grabowski" w:date="2022-01-10T15:17:00Z"/>
          <w:noProof w:val="0"/>
        </w:rPr>
      </w:pPr>
      <w:ins w:id="203" w:author="Jens Grabowski" w:date="2022-01-10T15:17:00Z">
        <w:r w:rsidRPr="004C475C">
          <w:rPr>
            <w:noProof w:val="0"/>
          </w:rPr>
          <w:t xml:space="preserve">                   </w:t>
        </w:r>
        <w:r>
          <w:rPr>
            <w:noProof w:val="0"/>
          </w:rPr>
          <w:t>( TemplateModifier [(LazyModifier | FuzzyModifier) ) [DeterministicModifier] ]</w:t>
        </w:r>
      </w:ins>
    </w:p>
    <w:p w14:paraId="76DAE337" w14:textId="77777777" w:rsidR="00615A38" w:rsidRPr="00CF675B" w:rsidRDefault="00615A38" w:rsidP="00615A38">
      <w:pPr>
        <w:pStyle w:val="PL"/>
        <w:rPr>
          <w:ins w:id="204" w:author="Jens Grabowski" w:date="2022-01-10T15:17:00Z"/>
          <w:noProof w:val="0"/>
        </w:rPr>
      </w:pPr>
      <w:ins w:id="205" w:author="Jens Grabowski" w:date="2022-01-10T15:17:00Z">
        <w:r w:rsidRPr="004C475C">
          <w:rPr>
            <w:noProof w:val="0"/>
          </w:rPr>
          <w:t xml:space="preserve">          </w:t>
        </w:r>
        <w:r>
          <w:rPr>
            <w:noProof w:val="0"/>
          </w:rPr>
          <w:t xml:space="preserve">          </w:t>
        </w:r>
        <w:r w:rsidRPr="00E050F7">
          <w:rPr>
            <w:noProof w:val="0"/>
            <w:u w:val="single"/>
          </w:rPr>
          <w:t>[MatchModifier]</w:t>
        </w:r>
      </w:ins>
    </w:p>
    <w:p w14:paraId="464BAE70" w14:textId="77777777" w:rsidR="00615A38" w:rsidRPr="004C475C" w:rsidRDefault="00615A38" w:rsidP="00615A38">
      <w:pPr>
        <w:pStyle w:val="PL"/>
        <w:rPr>
          <w:ins w:id="206" w:author="Jens Grabowski" w:date="2022-01-10T15:17:00Z"/>
          <w:noProof w:val="0"/>
        </w:rPr>
      </w:pPr>
      <w:ins w:id="207" w:author="Jens Grabowski" w:date="2022-01-10T15:17:00Z">
        <w:r w:rsidRPr="004C475C">
          <w:rPr>
            <w:noProof w:val="0"/>
          </w:rPr>
          <w:t xml:space="preserve">                    Type TempVarList)</w:t>
        </w:r>
      </w:ins>
    </w:p>
    <w:p w14:paraId="606FE975" w14:textId="77777777" w:rsidR="00615A38" w:rsidRPr="004C475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208" w:author="Jens Grabowski" w:date="2022-01-10T15:17:00Z"/>
          <w:noProof w:val="0"/>
        </w:rPr>
      </w:pPr>
      <w:ins w:id="209" w:author="Jens Grabowski" w:date="2022-01-10T15:17:00Z">
        <w:r w:rsidRPr="004C475C">
          <w:rPr>
            <w:noProof w:val="0"/>
          </w:rPr>
          <w:t xml:space="preserve">                   )</w:t>
        </w:r>
      </w:ins>
    </w:p>
    <w:p w14:paraId="405C277D" w14:textId="77777777" w:rsidR="00615A38" w:rsidRPr="004C475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210" w:author="Jens Grabowski" w:date="2022-01-10T15:17:00Z"/>
          <w:noProof w:val="0"/>
        </w:rPr>
      </w:pPr>
      <w:ins w:id="211" w:author="Jens Grabowski" w:date="2022-01-10T15:17:00Z">
        <w:r>
          <w:rPr>
            <w:noProof w:val="0"/>
          </w:rPr>
          <w:t>423</w:t>
        </w:r>
        <w:r w:rsidRPr="004C475C">
          <w:rPr>
            <w:noProof w:val="0"/>
          </w:rPr>
          <w:t xml:space="preserve">. Value ::= PredefinedValue | ReferencedValue </w:t>
        </w:r>
        <w:r w:rsidRPr="00E050F7">
          <w:rPr>
            <w:noProof w:val="0"/>
            <w:u w:val="single"/>
          </w:rPr>
          <w:t>| SpecialValue</w:t>
        </w:r>
      </w:ins>
    </w:p>
    <w:p w14:paraId="2A63B529" w14:textId="77777777" w:rsidR="00615A38" w:rsidRPr="004C475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212" w:author="Jens Grabowski" w:date="2022-01-10T15:17:00Z"/>
          <w:noProof w:val="0"/>
        </w:rPr>
      </w:pPr>
      <w:ins w:id="213" w:author="Jens Grabowski" w:date="2022-01-10T15:17:00Z">
        <w:r>
          <w:rPr>
            <w:noProof w:val="0"/>
          </w:rPr>
          <w:t>467</w:t>
        </w:r>
        <w:r w:rsidRPr="004C475C">
          <w:rPr>
            <w:noProof w:val="0"/>
          </w:rPr>
          <w:t xml:space="preserve">.FormalTemplatePar ::= [(InParKeyword | OutParKeyword | InOutParKeyword )] </w:t>
        </w:r>
      </w:ins>
    </w:p>
    <w:p w14:paraId="4E29BC10" w14:textId="77777777" w:rsidR="00615A38" w:rsidRPr="004C475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214" w:author="Jens Grabowski" w:date="2022-01-10T15:17:00Z"/>
          <w:noProof w:val="0"/>
        </w:rPr>
      </w:pPr>
      <w:ins w:id="215" w:author="Jens Grabowski" w:date="2022-01-10T15:17:00Z">
        <w:r w:rsidRPr="004C475C">
          <w:rPr>
            <w:noProof w:val="0"/>
          </w:rPr>
          <w:t xml:space="preserve">                          </w:t>
        </w:r>
        <w:r>
          <w:t xml:space="preserve">TemplateModifier </w:t>
        </w:r>
      </w:ins>
    </w:p>
    <w:p w14:paraId="3220874F" w14:textId="77777777" w:rsidR="00615A38" w:rsidRPr="004C475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216" w:author="Jens Grabowski" w:date="2022-01-10T15:17:00Z"/>
          <w:noProof w:val="0"/>
        </w:rPr>
      </w:pPr>
      <w:ins w:id="217" w:author="Jens Grabowski" w:date="2022-01-10T15:17:00Z">
        <w:r w:rsidRPr="004C475C">
          <w:rPr>
            <w:noProof w:val="0"/>
          </w:rPr>
          <w:t xml:space="preserve">                          [(LazyModifier | FuzzyModifier)</w:t>
        </w:r>
        <w:r>
          <w:rPr>
            <w:noProof w:val="0"/>
          </w:rPr>
          <w:t xml:space="preserve"> </w:t>
        </w:r>
        <w:r w:rsidRPr="005E0D4A">
          <w:rPr>
            <w:noProof w:val="0"/>
          </w:rPr>
          <w:t>[DeterministicModifier]</w:t>
        </w:r>
        <w:r w:rsidRPr="004C475C">
          <w:rPr>
            <w:noProof w:val="0"/>
          </w:rPr>
          <w:t xml:space="preserve">] </w:t>
        </w:r>
      </w:ins>
    </w:p>
    <w:p w14:paraId="24F39ED8" w14:textId="77777777" w:rsidR="00615A38" w:rsidRPr="00E050F7"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218" w:author="Jens Grabowski" w:date="2022-01-10T15:17:00Z"/>
          <w:noProof w:val="0"/>
          <w:u w:val="single"/>
        </w:rPr>
      </w:pPr>
      <w:ins w:id="219" w:author="Jens Grabowski" w:date="2022-01-10T15:17:00Z">
        <w:r w:rsidRPr="004C475C">
          <w:rPr>
            <w:noProof w:val="0"/>
          </w:rPr>
          <w:t xml:space="preserve">                          </w:t>
        </w:r>
        <w:r w:rsidRPr="00E050F7">
          <w:rPr>
            <w:noProof w:val="0"/>
            <w:u w:val="single"/>
          </w:rPr>
          <w:t>[MatchModifier]</w:t>
        </w:r>
      </w:ins>
    </w:p>
    <w:p w14:paraId="31218056" w14:textId="77777777" w:rsidR="00615A38" w:rsidRPr="004C475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220" w:author="Jens Grabowski" w:date="2022-01-10T15:17:00Z"/>
          <w:noProof w:val="0"/>
        </w:rPr>
      </w:pPr>
      <w:ins w:id="221" w:author="Jens Grabowski" w:date="2022-01-10T15:17:00Z">
        <w:r w:rsidRPr="004C475C">
          <w:rPr>
            <w:noProof w:val="0"/>
          </w:rPr>
          <w:t xml:space="preserve">                          Type Identifier [ArrayDef] [":=" (TemplateInstance | Minus)]</w:t>
        </w:r>
      </w:ins>
    </w:p>
    <w:p w14:paraId="6D454219" w14:textId="77777777" w:rsidR="00615A38" w:rsidRPr="004C475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222" w:author="Jens Grabowski" w:date="2022-01-10T15:17:00Z"/>
          <w:noProof w:val="0"/>
        </w:rPr>
      </w:pPr>
    </w:p>
    <w:p w14:paraId="483C4925" w14:textId="57C0D410" w:rsidR="001D35E7" w:rsidRPr="004C475C" w:rsidDel="00615A38" w:rsidRDefault="001D35E7"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223" w:author="Jens Grabowski" w:date="2022-01-10T15:17:00Z"/>
          <w:noProof w:val="0"/>
        </w:rPr>
      </w:pPr>
      <w:del w:id="224" w:author="Jens Grabowski" w:date="2022-01-10T15:17:00Z">
        <w:r w:rsidRPr="004C475C" w:rsidDel="00615A38">
          <w:rPr>
            <w:noProof w:val="0"/>
          </w:rPr>
          <w:delText>92. TemplateBody ::= (</w:delText>
        </w:r>
        <w:r w:rsidR="00922D96" w:rsidRPr="004C475C" w:rsidDel="00615A38">
          <w:rPr>
            <w:noProof w:val="0"/>
            <w:u w:val="single"/>
          </w:rPr>
          <w:delText>SimpleSpec</w:delText>
        </w:r>
        <w:r w:rsidRPr="004C475C" w:rsidDel="00615A38">
          <w:rPr>
            <w:noProof w:val="0"/>
          </w:rPr>
          <w:delText xml:space="preserve"> | </w:delText>
        </w:r>
      </w:del>
    </w:p>
    <w:p w14:paraId="4BCEE57C" w14:textId="54AB85E6" w:rsidR="001D35E7" w:rsidRPr="004C475C" w:rsidDel="00615A38" w:rsidRDefault="001D35E7"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225" w:author="Jens Grabowski" w:date="2022-01-10T15:17:00Z"/>
          <w:noProof w:val="0"/>
        </w:rPr>
      </w:pPr>
      <w:del w:id="226" w:author="Jens Grabowski" w:date="2022-01-10T15:17:00Z">
        <w:r w:rsidRPr="004C475C" w:rsidDel="00615A38">
          <w:rPr>
            <w:noProof w:val="0"/>
          </w:rPr>
          <w:delText xml:space="preserve">                  </w:delText>
        </w:r>
        <w:r w:rsidR="00922D96" w:rsidRPr="004C475C" w:rsidDel="00615A38">
          <w:rPr>
            <w:noProof w:val="0"/>
            <w:u w:val="single"/>
          </w:rPr>
          <w:delText>FieldSpecList</w:delText>
        </w:r>
        <w:r w:rsidRPr="004C475C" w:rsidDel="00615A38">
          <w:rPr>
            <w:noProof w:val="0"/>
          </w:rPr>
          <w:delText xml:space="preserve"> | </w:delText>
        </w:r>
      </w:del>
    </w:p>
    <w:p w14:paraId="5B46A61B" w14:textId="4426FCF5" w:rsidR="001D35E7" w:rsidRPr="004C475C" w:rsidDel="00615A38" w:rsidRDefault="001D35E7"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227" w:author="Jens Grabowski" w:date="2022-01-10T15:17:00Z"/>
          <w:noProof w:val="0"/>
        </w:rPr>
      </w:pPr>
      <w:del w:id="228" w:author="Jens Grabowski" w:date="2022-01-10T15:17:00Z">
        <w:r w:rsidRPr="004C475C" w:rsidDel="00615A38">
          <w:rPr>
            <w:noProof w:val="0"/>
          </w:rPr>
          <w:delText xml:space="preserve">                  </w:delText>
        </w:r>
        <w:r w:rsidR="00922D96" w:rsidRPr="004C475C" w:rsidDel="00615A38">
          <w:rPr>
            <w:noProof w:val="0"/>
            <w:u w:val="single"/>
          </w:rPr>
          <w:delText>ArrayValueOrAttrib</w:delText>
        </w:r>
        <w:r w:rsidRPr="004C475C" w:rsidDel="00615A38">
          <w:rPr>
            <w:noProof w:val="0"/>
          </w:rPr>
          <w:delText xml:space="preserve"> </w:delText>
        </w:r>
      </w:del>
    </w:p>
    <w:p w14:paraId="405F2E67" w14:textId="1D913F9E" w:rsidR="001D35E7" w:rsidRPr="004C475C" w:rsidDel="00615A38" w:rsidRDefault="001D35E7"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229" w:author="Jens Grabowski" w:date="2022-01-10T15:17:00Z"/>
          <w:noProof w:val="0"/>
        </w:rPr>
      </w:pPr>
      <w:del w:id="230" w:author="Jens Grabowski" w:date="2022-01-10T15:17:00Z">
        <w:r w:rsidRPr="004C475C" w:rsidDel="00615A38">
          <w:rPr>
            <w:noProof w:val="0"/>
          </w:rPr>
          <w:delText xml:space="preserve">                  ) [</w:delText>
        </w:r>
        <w:r w:rsidR="00922D96" w:rsidRPr="004C475C" w:rsidDel="00615A38">
          <w:rPr>
            <w:noProof w:val="0"/>
            <w:u w:val="single"/>
          </w:rPr>
          <w:delText>ExtraMatchingAttributes</w:delText>
        </w:r>
        <w:r w:rsidRPr="004C475C" w:rsidDel="00615A38">
          <w:rPr>
            <w:noProof w:val="0"/>
          </w:rPr>
          <w:delText>] [ValueRedirect]</w:delText>
        </w:r>
      </w:del>
    </w:p>
    <w:p w14:paraId="1E840208" w14:textId="68425C99" w:rsidR="001D35E7" w:rsidRPr="004C475C" w:rsidDel="00615A38" w:rsidRDefault="001D35E7"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231" w:author="Jens Grabowski" w:date="2022-01-10T15:17:00Z"/>
          <w:noProof w:val="0"/>
        </w:rPr>
      </w:pPr>
    </w:p>
    <w:p w14:paraId="494EB3DD" w14:textId="5F127857" w:rsidR="001D35E7" w:rsidRPr="004C475C" w:rsidDel="00615A38" w:rsidRDefault="001D35E7" w:rsidP="0011622E">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del w:id="232" w:author="Jens Grabowski" w:date="2022-01-10T15:17:00Z"/>
          <w:noProof w:val="0"/>
        </w:rPr>
      </w:pPr>
      <w:del w:id="233" w:author="Jens Grabowski" w:date="2022-01-10T15:17:00Z">
        <w:r w:rsidRPr="004C475C" w:rsidDel="00615A38">
          <w:rPr>
            <w:noProof w:val="0"/>
          </w:rPr>
          <w:delText>107. MatchingSymbol</w:delText>
        </w:r>
        <w:bookmarkEnd w:id="127"/>
        <w:r w:rsidRPr="004C475C" w:rsidDel="00615A38">
          <w:rPr>
            <w:noProof w:val="0"/>
          </w:rPr>
          <w:delText xml:space="preserve"> ::= </w:delText>
        </w:r>
        <w:r w:rsidR="006E03ED" w:rsidRPr="004C475C" w:rsidDel="00615A38">
          <w:rPr>
            <w:noProof w:val="0"/>
            <w:u w:val="single"/>
          </w:rPr>
          <w:delText>Complement</w:delText>
        </w:r>
        <w:r w:rsidRPr="004C475C" w:rsidDel="00615A38">
          <w:rPr>
            <w:noProof w:val="0"/>
          </w:rPr>
          <w:delText xml:space="preserve"> | </w:delText>
        </w:r>
      </w:del>
    </w:p>
    <w:p w14:paraId="6B56FFA5" w14:textId="7B725D9B" w:rsidR="001D35E7" w:rsidRPr="004C475C" w:rsidDel="00615A38" w:rsidRDefault="001D35E7" w:rsidP="0011622E">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del w:id="234" w:author="Jens Grabowski" w:date="2022-01-10T15:17:00Z"/>
          <w:noProof w:val="0"/>
        </w:rPr>
      </w:pPr>
      <w:del w:id="235" w:author="Jens Grabowski" w:date="2022-01-10T15:17:00Z">
        <w:r w:rsidRPr="004C475C" w:rsidDel="00615A38">
          <w:rPr>
            <w:noProof w:val="0"/>
          </w:rPr>
          <w:delText xml:space="preserve">                        (</w:delText>
        </w:r>
        <w:r w:rsidR="006E03ED" w:rsidRPr="004C475C" w:rsidDel="00615A38">
          <w:rPr>
            <w:noProof w:val="0"/>
            <w:u w:val="single"/>
          </w:rPr>
          <w:delText>AnyValue</w:delText>
        </w:r>
        <w:r w:rsidRPr="004C475C" w:rsidDel="00615A38">
          <w:rPr>
            <w:noProof w:val="0"/>
          </w:rPr>
          <w:delText xml:space="preserve"> [</w:delText>
        </w:r>
        <w:r w:rsidR="006E03ED" w:rsidRPr="004C475C" w:rsidDel="00615A38">
          <w:rPr>
            <w:noProof w:val="0"/>
            <w:u w:val="single"/>
          </w:rPr>
          <w:delText>WildcardLengthMatch</w:delText>
        </w:r>
        <w:r w:rsidRPr="004C475C" w:rsidDel="00615A38">
          <w:rPr>
            <w:noProof w:val="0"/>
          </w:rPr>
          <w:delText xml:space="preserve">]) | </w:delText>
        </w:r>
      </w:del>
    </w:p>
    <w:p w14:paraId="039A5F65" w14:textId="1F31EE18" w:rsidR="001D35E7" w:rsidRPr="004C475C" w:rsidDel="00615A38" w:rsidRDefault="001D35E7" w:rsidP="0011622E">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del w:id="236" w:author="Jens Grabowski" w:date="2022-01-10T15:17:00Z"/>
          <w:noProof w:val="0"/>
        </w:rPr>
      </w:pPr>
      <w:del w:id="237" w:author="Jens Grabowski" w:date="2022-01-10T15:17:00Z">
        <w:r w:rsidRPr="004C475C" w:rsidDel="00615A38">
          <w:rPr>
            <w:noProof w:val="0"/>
          </w:rPr>
          <w:delText xml:space="preserve">                        (</w:delText>
        </w:r>
        <w:r w:rsidR="006E03ED" w:rsidRPr="004C475C" w:rsidDel="00615A38">
          <w:rPr>
            <w:noProof w:val="0"/>
            <w:u w:val="single"/>
          </w:rPr>
          <w:delText>AnyOrOmit</w:delText>
        </w:r>
        <w:r w:rsidRPr="004C475C" w:rsidDel="00615A38">
          <w:rPr>
            <w:noProof w:val="0"/>
          </w:rPr>
          <w:delText xml:space="preserve"> [</w:delText>
        </w:r>
        <w:r w:rsidR="006E03ED" w:rsidRPr="004C475C" w:rsidDel="00615A38">
          <w:rPr>
            <w:noProof w:val="0"/>
            <w:u w:val="single"/>
          </w:rPr>
          <w:delText>WildcardLengthMatch</w:delText>
        </w:r>
        <w:r w:rsidRPr="004C475C" w:rsidDel="00615A38">
          <w:rPr>
            <w:noProof w:val="0"/>
          </w:rPr>
          <w:delText xml:space="preserve">]) | </w:delText>
        </w:r>
      </w:del>
    </w:p>
    <w:p w14:paraId="544A624F" w14:textId="75F4ABBC" w:rsidR="001D35E7" w:rsidRPr="004C475C" w:rsidDel="00615A38" w:rsidRDefault="001D35E7" w:rsidP="0011622E">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del w:id="238" w:author="Jens Grabowski" w:date="2022-01-10T15:17:00Z"/>
          <w:noProof w:val="0"/>
        </w:rPr>
      </w:pPr>
      <w:del w:id="239" w:author="Jens Grabowski" w:date="2022-01-10T15:17:00Z">
        <w:r w:rsidRPr="004C475C" w:rsidDel="00615A38">
          <w:rPr>
            <w:noProof w:val="0"/>
          </w:rPr>
          <w:delText xml:space="preserve">                        </w:delText>
        </w:r>
        <w:r w:rsidR="006E03ED" w:rsidRPr="004C475C" w:rsidDel="00615A38">
          <w:rPr>
            <w:noProof w:val="0"/>
            <w:u w:val="single"/>
          </w:rPr>
          <w:delText>ListOfTemplates</w:delText>
        </w:r>
        <w:r w:rsidRPr="004C475C" w:rsidDel="00615A38">
          <w:rPr>
            <w:noProof w:val="0"/>
          </w:rPr>
          <w:delText xml:space="preserve"> | </w:delText>
        </w:r>
      </w:del>
    </w:p>
    <w:p w14:paraId="44AA4884" w14:textId="45FEA71A" w:rsidR="001D35E7" w:rsidRPr="004C475C" w:rsidDel="00615A38" w:rsidRDefault="001D35E7" w:rsidP="0011622E">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del w:id="240" w:author="Jens Grabowski" w:date="2022-01-10T15:17:00Z"/>
          <w:noProof w:val="0"/>
        </w:rPr>
      </w:pPr>
      <w:del w:id="241" w:author="Jens Grabowski" w:date="2022-01-10T15:17:00Z">
        <w:r w:rsidRPr="004C475C" w:rsidDel="00615A38">
          <w:rPr>
            <w:noProof w:val="0"/>
          </w:rPr>
          <w:delText xml:space="preserve">                        </w:delText>
        </w:r>
        <w:r w:rsidR="006E03ED" w:rsidRPr="004C475C" w:rsidDel="00615A38">
          <w:rPr>
            <w:noProof w:val="0"/>
            <w:u w:val="single"/>
          </w:rPr>
          <w:delText>Range</w:delText>
        </w:r>
        <w:r w:rsidRPr="004C475C" w:rsidDel="00615A38">
          <w:rPr>
            <w:noProof w:val="0"/>
          </w:rPr>
          <w:delText xml:space="preserve"> | </w:delText>
        </w:r>
      </w:del>
    </w:p>
    <w:p w14:paraId="53ACC54C" w14:textId="50BBA422" w:rsidR="001D35E7" w:rsidRPr="004C475C" w:rsidDel="00615A38" w:rsidRDefault="001D35E7" w:rsidP="0011622E">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del w:id="242" w:author="Jens Grabowski" w:date="2022-01-10T15:17:00Z"/>
          <w:noProof w:val="0"/>
        </w:rPr>
      </w:pPr>
      <w:del w:id="243" w:author="Jens Grabowski" w:date="2022-01-10T15:17:00Z">
        <w:r w:rsidRPr="004C475C" w:rsidDel="00615A38">
          <w:rPr>
            <w:noProof w:val="0"/>
          </w:rPr>
          <w:delText xml:space="preserve">                        </w:delText>
        </w:r>
        <w:r w:rsidR="006E03ED" w:rsidRPr="004C475C" w:rsidDel="00615A38">
          <w:rPr>
            <w:noProof w:val="0"/>
            <w:u w:val="single"/>
          </w:rPr>
          <w:delText>BitStringMatch</w:delText>
        </w:r>
        <w:r w:rsidRPr="004C475C" w:rsidDel="00615A38">
          <w:rPr>
            <w:noProof w:val="0"/>
          </w:rPr>
          <w:delText xml:space="preserve"> | </w:delText>
        </w:r>
      </w:del>
    </w:p>
    <w:p w14:paraId="2619CA2E" w14:textId="5D34432E" w:rsidR="001D35E7" w:rsidRPr="004C475C" w:rsidDel="00615A38" w:rsidRDefault="001D35E7" w:rsidP="0011622E">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del w:id="244" w:author="Jens Grabowski" w:date="2022-01-10T15:17:00Z"/>
          <w:noProof w:val="0"/>
        </w:rPr>
      </w:pPr>
      <w:del w:id="245" w:author="Jens Grabowski" w:date="2022-01-10T15:17:00Z">
        <w:r w:rsidRPr="004C475C" w:rsidDel="00615A38">
          <w:rPr>
            <w:noProof w:val="0"/>
          </w:rPr>
          <w:delText xml:space="preserve">                        </w:delText>
        </w:r>
        <w:r w:rsidR="006E03ED" w:rsidRPr="004C475C" w:rsidDel="00615A38">
          <w:rPr>
            <w:noProof w:val="0"/>
            <w:u w:val="single"/>
          </w:rPr>
          <w:delText>HexStringMatch</w:delText>
        </w:r>
        <w:r w:rsidRPr="004C475C" w:rsidDel="00615A38">
          <w:rPr>
            <w:noProof w:val="0"/>
          </w:rPr>
          <w:delText xml:space="preserve"> | </w:delText>
        </w:r>
      </w:del>
    </w:p>
    <w:p w14:paraId="466E0AD2" w14:textId="4904F4A0" w:rsidR="001D35E7" w:rsidRPr="004C475C" w:rsidDel="00615A38" w:rsidRDefault="001D35E7" w:rsidP="0011622E">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del w:id="246" w:author="Jens Grabowski" w:date="2022-01-10T15:17:00Z"/>
          <w:noProof w:val="0"/>
        </w:rPr>
      </w:pPr>
      <w:del w:id="247" w:author="Jens Grabowski" w:date="2022-01-10T15:17:00Z">
        <w:r w:rsidRPr="004C475C" w:rsidDel="00615A38">
          <w:rPr>
            <w:noProof w:val="0"/>
          </w:rPr>
          <w:delText xml:space="preserve">                        </w:delText>
        </w:r>
        <w:r w:rsidR="006E03ED" w:rsidRPr="004C475C" w:rsidDel="00615A38">
          <w:rPr>
            <w:noProof w:val="0"/>
            <w:u w:val="single"/>
          </w:rPr>
          <w:delText>OctetStringMatch</w:delText>
        </w:r>
        <w:r w:rsidRPr="004C475C" w:rsidDel="00615A38">
          <w:rPr>
            <w:noProof w:val="0"/>
          </w:rPr>
          <w:delText xml:space="preserve"> | </w:delText>
        </w:r>
      </w:del>
    </w:p>
    <w:p w14:paraId="06A1F867" w14:textId="26DA050D" w:rsidR="001D35E7" w:rsidRPr="004C475C" w:rsidDel="00615A38" w:rsidRDefault="001D35E7" w:rsidP="0011622E">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del w:id="248" w:author="Jens Grabowski" w:date="2022-01-10T15:17:00Z"/>
          <w:noProof w:val="0"/>
        </w:rPr>
      </w:pPr>
      <w:del w:id="249" w:author="Jens Grabowski" w:date="2022-01-10T15:17:00Z">
        <w:r w:rsidRPr="004C475C" w:rsidDel="00615A38">
          <w:rPr>
            <w:noProof w:val="0"/>
          </w:rPr>
          <w:delText xml:space="preserve">                        </w:delText>
        </w:r>
        <w:r w:rsidR="006E03ED" w:rsidRPr="004C475C" w:rsidDel="00615A38">
          <w:rPr>
            <w:noProof w:val="0"/>
            <w:u w:val="single"/>
          </w:rPr>
          <w:delText>CharStringMatch</w:delText>
        </w:r>
        <w:r w:rsidRPr="004C475C" w:rsidDel="00615A38">
          <w:rPr>
            <w:noProof w:val="0"/>
          </w:rPr>
          <w:delText xml:space="preserve"> | </w:delText>
        </w:r>
      </w:del>
    </w:p>
    <w:p w14:paraId="0EC3404B" w14:textId="6580818C" w:rsidR="001D35E7" w:rsidRPr="004C475C" w:rsidDel="00615A38" w:rsidRDefault="001D35E7" w:rsidP="0011622E">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del w:id="250" w:author="Jens Grabowski" w:date="2022-01-10T15:17:00Z"/>
          <w:noProof w:val="0"/>
        </w:rPr>
      </w:pPr>
      <w:del w:id="251" w:author="Jens Grabowski" w:date="2022-01-10T15:17:00Z">
        <w:r w:rsidRPr="004C475C" w:rsidDel="00615A38">
          <w:rPr>
            <w:noProof w:val="0"/>
          </w:rPr>
          <w:delText xml:space="preserve">                        </w:delText>
        </w:r>
        <w:r w:rsidR="006E03ED" w:rsidRPr="004C475C" w:rsidDel="00615A38">
          <w:rPr>
            <w:noProof w:val="0"/>
            <w:u w:val="single"/>
          </w:rPr>
          <w:delText>SubsetMatch</w:delText>
        </w:r>
        <w:r w:rsidRPr="004C475C" w:rsidDel="00615A38">
          <w:rPr>
            <w:noProof w:val="0"/>
          </w:rPr>
          <w:delText xml:space="preserve"> | </w:delText>
        </w:r>
      </w:del>
    </w:p>
    <w:p w14:paraId="73862B8D" w14:textId="041927C0" w:rsidR="001D35E7" w:rsidRPr="004C475C" w:rsidDel="00615A38" w:rsidRDefault="001D35E7" w:rsidP="0011622E">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del w:id="252" w:author="Jens Grabowski" w:date="2022-01-10T15:17:00Z"/>
          <w:noProof w:val="0"/>
        </w:rPr>
      </w:pPr>
      <w:del w:id="253" w:author="Jens Grabowski" w:date="2022-01-10T15:17:00Z">
        <w:r w:rsidRPr="004C475C" w:rsidDel="00615A38">
          <w:rPr>
            <w:noProof w:val="0"/>
          </w:rPr>
          <w:delText xml:space="preserve">                        </w:delText>
        </w:r>
        <w:r w:rsidR="006E03ED" w:rsidRPr="004C475C" w:rsidDel="00615A38">
          <w:rPr>
            <w:noProof w:val="0"/>
            <w:u w:val="single"/>
          </w:rPr>
          <w:delText>SupersetMatch</w:delText>
        </w:r>
        <w:r w:rsidRPr="004C475C" w:rsidDel="00615A38">
          <w:rPr>
            <w:noProof w:val="0"/>
          </w:rPr>
          <w:delText xml:space="preserve"> |</w:delText>
        </w:r>
      </w:del>
    </w:p>
    <w:p w14:paraId="7D41A3CD" w14:textId="3FEE188A" w:rsidR="001D35E7" w:rsidRPr="004C475C" w:rsidDel="00615A38" w:rsidRDefault="0011622E" w:rsidP="0011622E">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del w:id="254" w:author="Jens Grabowski" w:date="2022-01-10T15:17:00Z"/>
          <w:noProof w:val="0"/>
        </w:rPr>
      </w:pPr>
      <w:del w:id="255" w:author="Jens Grabowski" w:date="2022-01-10T15:17:00Z">
        <w:r w:rsidRPr="004C475C" w:rsidDel="00615A38">
          <w:rPr>
            <w:noProof w:val="0"/>
          </w:rPr>
          <w:delText xml:space="preserve">                        </w:delText>
        </w:r>
        <w:r w:rsidR="001D35E7" w:rsidRPr="004C475C" w:rsidDel="00615A38">
          <w:rPr>
            <w:noProof w:val="0"/>
          </w:rPr>
          <w:delText>DecodedContentMatch |</w:delText>
        </w:r>
      </w:del>
    </w:p>
    <w:p w14:paraId="5A35D8BF" w14:textId="0D1B67F8" w:rsidR="001D35E7" w:rsidRPr="004C475C" w:rsidDel="00615A38" w:rsidRDefault="0011622E" w:rsidP="0011622E">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del w:id="256" w:author="Jens Grabowski" w:date="2022-01-10T15:17:00Z"/>
          <w:noProof w:val="0"/>
        </w:rPr>
      </w:pPr>
      <w:del w:id="257" w:author="Jens Grabowski" w:date="2022-01-10T15:17:00Z">
        <w:r w:rsidRPr="004C475C" w:rsidDel="00615A38">
          <w:rPr>
            <w:noProof w:val="0"/>
          </w:rPr>
          <w:delText xml:space="preserve">                        </w:delText>
        </w:r>
        <w:r w:rsidR="001D35E7" w:rsidRPr="004C475C" w:rsidDel="00615A38">
          <w:rPr>
            <w:noProof w:val="0"/>
          </w:rPr>
          <w:delText>DynamicMatch |</w:delText>
        </w:r>
      </w:del>
    </w:p>
    <w:p w14:paraId="5EC8F92B" w14:textId="63239E58" w:rsidR="001D35E7" w:rsidRPr="004C475C" w:rsidDel="00615A38" w:rsidRDefault="0011622E" w:rsidP="0011622E">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del w:id="258" w:author="Jens Grabowski" w:date="2022-01-10T15:17:00Z"/>
          <w:noProof w:val="0"/>
        </w:rPr>
      </w:pPr>
      <w:del w:id="259" w:author="Jens Grabowski" w:date="2022-01-10T15:17:00Z">
        <w:r w:rsidRPr="004C475C" w:rsidDel="00615A38">
          <w:rPr>
            <w:noProof w:val="0"/>
          </w:rPr>
          <w:delText xml:space="preserve">                        </w:delText>
        </w:r>
        <w:r w:rsidR="001D35E7" w:rsidRPr="004C475C" w:rsidDel="00615A38">
          <w:rPr>
            <w:noProof w:val="0"/>
          </w:rPr>
          <w:delText>ConjunctionMatch |</w:delText>
        </w:r>
      </w:del>
    </w:p>
    <w:p w14:paraId="5F0BC208" w14:textId="55521C93" w:rsidR="001D35E7" w:rsidRPr="004C475C" w:rsidDel="00615A38" w:rsidRDefault="0011622E" w:rsidP="0011622E">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del w:id="260" w:author="Jens Grabowski" w:date="2022-01-10T15:17:00Z"/>
          <w:noProof w:val="0"/>
        </w:rPr>
      </w:pPr>
      <w:del w:id="261" w:author="Jens Grabowski" w:date="2022-01-10T15:17:00Z">
        <w:r w:rsidRPr="004C475C" w:rsidDel="00615A38">
          <w:rPr>
            <w:noProof w:val="0"/>
          </w:rPr>
          <w:delText xml:space="preserve">                        </w:delText>
        </w:r>
        <w:r w:rsidR="001D35E7" w:rsidRPr="004C475C" w:rsidDel="00615A38">
          <w:rPr>
            <w:noProof w:val="0"/>
          </w:rPr>
          <w:delText>ImplicationMatch |</w:delText>
        </w:r>
      </w:del>
    </w:p>
    <w:p w14:paraId="611F9DD2" w14:textId="01C35B62" w:rsidR="001D35E7" w:rsidRPr="004C475C" w:rsidDel="00615A38" w:rsidRDefault="0011622E" w:rsidP="0011622E">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del w:id="262" w:author="Jens Grabowski" w:date="2022-01-10T15:17:00Z"/>
          <w:noProof w:val="0"/>
        </w:rPr>
      </w:pPr>
      <w:del w:id="263" w:author="Jens Grabowski" w:date="2022-01-10T15:17:00Z">
        <w:r w:rsidRPr="004C475C" w:rsidDel="00615A38">
          <w:rPr>
            <w:noProof w:val="0"/>
          </w:rPr>
          <w:delText xml:space="preserve">                        </w:delText>
        </w:r>
        <w:r w:rsidR="001D35E7" w:rsidRPr="004C475C" w:rsidDel="00615A38">
          <w:rPr>
            <w:noProof w:val="0"/>
          </w:rPr>
          <w:delText>ExclusionMatch</w:delText>
        </w:r>
      </w:del>
    </w:p>
    <w:p w14:paraId="14F6773B" w14:textId="67D5601C" w:rsidR="001D35E7" w:rsidRPr="004C475C" w:rsidDel="00615A38" w:rsidRDefault="001D35E7"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264" w:author="Jens Grabowski" w:date="2022-01-10T15:17:00Z"/>
          <w:noProof w:val="0"/>
        </w:rPr>
      </w:pPr>
      <w:del w:id="265" w:author="Jens Grabowski" w:date="2022-01-10T15:17:00Z">
        <w:r w:rsidRPr="004C475C" w:rsidDel="00615A38">
          <w:rPr>
            <w:noProof w:val="0"/>
          </w:rPr>
          <w:delText xml:space="preserve">106. ArrayElementSpec ::= </w:delText>
        </w:r>
        <w:r w:rsidR="006E03ED" w:rsidRPr="004C475C" w:rsidDel="00615A38">
          <w:rPr>
            <w:noProof w:val="0"/>
            <w:u w:val="single"/>
          </w:rPr>
          <w:delText>Minus</w:delText>
        </w:r>
        <w:r w:rsidRPr="004C475C" w:rsidDel="00615A38">
          <w:rPr>
            <w:noProof w:val="0"/>
          </w:rPr>
          <w:delText xml:space="preserve"> | </w:delText>
        </w:r>
      </w:del>
    </w:p>
    <w:p w14:paraId="4E48C22A" w14:textId="301C7406" w:rsidR="001D35E7" w:rsidRPr="004C475C" w:rsidDel="00615A38" w:rsidRDefault="0011622E"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266" w:author="Jens Grabowski" w:date="2022-01-10T15:17:00Z"/>
          <w:noProof w:val="0"/>
        </w:rPr>
      </w:pPr>
      <w:del w:id="267" w:author="Jens Grabowski" w:date="2022-01-10T15:17:00Z">
        <w:r w:rsidRPr="004C475C" w:rsidDel="00615A38">
          <w:rPr>
            <w:noProof w:val="0"/>
          </w:rPr>
          <w:delText xml:space="preserve">                        </w:delText>
        </w:r>
        <w:r w:rsidR="001D35E7" w:rsidRPr="004C475C" w:rsidDel="00615A38">
          <w:rPr>
            <w:noProof w:val="0"/>
          </w:rPr>
          <w:delText>PermutationMatch |</w:delText>
        </w:r>
      </w:del>
    </w:p>
    <w:p w14:paraId="584D93C8" w14:textId="108F74C5" w:rsidR="001D35E7" w:rsidRPr="004C475C" w:rsidDel="00615A38" w:rsidRDefault="0011622E"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268" w:author="Jens Grabowski" w:date="2022-01-10T15:17:00Z"/>
          <w:noProof w:val="0"/>
        </w:rPr>
      </w:pPr>
      <w:del w:id="269" w:author="Jens Grabowski" w:date="2022-01-10T15:17:00Z">
        <w:r w:rsidRPr="004C475C" w:rsidDel="00615A38">
          <w:rPr>
            <w:noProof w:val="0"/>
          </w:rPr>
          <w:delText xml:space="preserve">                        </w:delText>
        </w:r>
        <w:r w:rsidR="001D35E7" w:rsidRPr="004C475C" w:rsidDel="00615A38">
          <w:rPr>
            <w:noProof w:val="0"/>
          </w:rPr>
          <w:delText>TemplateBody |</w:delText>
        </w:r>
      </w:del>
    </w:p>
    <w:p w14:paraId="332B4748" w14:textId="50C25D8F" w:rsidR="001D35E7" w:rsidRPr="004C475C" w:rsidDel="00615A38" w:rsidRDefault="0011622E"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270" w:author="Jens Grabowski" w:date="2022-01-10T15:17:00Z"/>
          <w:noProof w:val="0"/>
        </w:rPr>
      </w:pPr>
      <w:del w:id="271" w:author="Jens Grabowski" w:date="2022-01-10T15:17:00Z">
        <w:r w:rsidRPr="004C475C" w:rsidDel="00615A38">
          <w:rPr>
            <w:noProof w:val="0"/>
          </w:rPr>
          <w:delText xml:space="preserve">                        </w:delText>
        </w:r>
        <w:r w:rsidR="001D35E7" w:rsidRPr="004C475C" w:rsidDel="00615A38">
          <w:rPr>
            <w:noProof w:val="0"/>
          </w:rPr>
          <w:delText>DisjunctionMatch |</w:delText>
        </w:r>
      </w:del>
    </w:p>
    <w:p w14:paraId="1E5A7704" w14:textId="426CF4AD" w:rsidR="001D35E7" w:rsidRPr="004C475C" w:rsidDel="00615A38" w:rsidRDefault="0011622E"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272" w:author="Jens Grabowski" w:date="2022-01-10T15:17:00Z"/>
          <w:noProof w:val="0"/>
        </w:rPr>
      </w:pPr>
      <w:del w:id="273" w:author="Jens Grabowski" w:date="2022-01-10T15:17:00Z">
        <w:r w:rsidRPr="004C475C" w:rsidDel="00615A38">
          <w:rPr>
            <w:noProof w:val="0"/>
          </w:rPr>
          <w:delText xml:space="preserve">                        </w:delText>
        </w:r>
        <w:r w:rsidR="001D35E7" w:rsidRPr="004C475C" w:rsidDel="00615A38">
          <w:rPr>
            <w:noProof w:val="0"/>
          </w:rPr>
          <w:delText>RepetitionMatch</w:delText>
        </w:r>
      </w:del>
    </w:p>
    <w:p w14:paraId="0F949079" w14:textId="7AFA88E7" w:rsidR="001D5BA9" w:rsidRPr="004C475C" w:rsidDel="00615A38" w:rsidRDefault="001D5BA9" w:rsidP="001D5BA9">
      <w:pPr>
        <w:pStyle w:val="PL"/>
        <w:rPr>
          <w:del w:id="274" w:author="Jens Grabowski" w:date="2022-01-10T15:17:00Z"/>
          <w:noProof w:val="0"/>
        </w:rPr>
      </w:pPr>
      <w:bookmarkStart w:id="275" w:name="TBinOrMatch"/>
      <w:del w:id="276" w:author="Jens Grabowski" w:date="2022-01-10T15:17:00Z">
        <w:r w:rsidRPr="004C475C" w:rsidDel="00615A38">
          <w:rPr>
            <w:noProof w:val="0"/>
          </w:rPr>
          <w:delText>112. BinOrMatch</w:delText>
        </w:r>
        <w:bookmarkEnd w:id="275"/>
        <w:r w:rsidRPr="004C475C" w:rsidDel="00615A38">
          <w:rPr>
            <w:noProof w:val="0"/>
          </w:rPr>
          <w:delText xml:space="preserve"> ::= </w:delText>
        </w:r>
        <w:r w:rsidR="006E03ED" w:rsidRPr="004C475C" w:rsidDel="00615A38">
          <w:rPr>
            <w:noProof w:val="0"/>
          </w:rPr>
          <w:delText>Bin</w:delText>
        </w:r>
        <w:r w:rsidRPr="004C475C" w:rsidDel="00615A38">
          <w:rPr>
            <w:rStyle w:val="Hyperlink"/>
            <w:noProof w:val="0"/>
            <w:color w:val="auto"/>
          </w:rPr>
          <w:delText xml:space="preserve"> [StringRepetition]</w:delText>
        </w:r>
        <w:r w:rsidRPr="004C475C" w:rsidDel="00615A38">
          <w:rPr>
            <w:noProof w:val="0"/>
          </w:rPr>
          <w:delText xml:space="preserve"> | </w:delText>
        </w:r>
      </w:del>
    </w:p>
    <w:p w14:paraId="51773864" w14:textId="69DCDC7F" w:rsidR="001D5BA9" w:rsidRPr="004C475C" w:rsidDel="00615A38" w:rsidRDefault="001D5BA9" w:rsidP="001D5BA9">
      <w:pPr>
        <w:pStyle w:val="PL"/>
        <w:rPr>
          <w:del w:id="277" w:author="Jens Grabowski" w:date="2022-01-10T15:17:00Z"/>
          <w:noProof w:val="0"/>
        </w:rPr>
      </w:pPr>
      <w:del w:id="278" w:author="Jens Grabowski" w:date="2022-01-10T15:17:00Z">
        <w:r w:rsidRPr="004C475C" w:rsidDel="00615A38">
          <w:rPr>
            <w:noProof w:val="0"/>
          </w:rPr>
          <w:delText xml:space="preserve">                    </w:delText>
        </w:r>
        <w:r w:rsidR="006E03ED" w:rsidRPr="004C475C" w:rsidDel="00615A38">
          <w:rPr>
            <w:noProof w:val="0"/>
          </w:rPr>
          <w:delText>AnyValue</w:delText>
        </w:r>
        <w:r w:rsidRPr="004C475C" w:rsidDel="00615A38">
          <w:rPr>
            <w:noProof w:val="0"/>
          </w:rPr>
          <w:delText xml:space="preserve"> </w:delText>
        </w:r>
        <w:r w:rsidRPr="004C475C" w:rsidDel="00615A38">
          <w:rPr>
            <w:rStyle w:val="Hyperlink"/>
            <w:noProof w:val="0"/>
            <w:color w:val="auto"/>
          </w:rPr>
          <w:delText>[StringRepetition]</w:delText>
        </w:r>
        <w:r w:rsidRPr="004C475C" w:rsidDel="00615A38">
          <w:rPr>
            <w:noProof w:val="0"/>
          </w:rPr>
          <w:delText xml:space="preserve"> | </w:delText>
        </w:r>
      </w:del>
    </w:p>
    <w:p w14:paraId="65BB2446" w14:textId="30A21B41" w:rsidR="001D5BA9" w:rsidRPr="004C475C" w:rsidDel="00615A38" w:rsidRDefault="001D5BA9" w:rsidP="001D5BA9">
      <w:pPr>
        <w:pStyle w:val="PL"/>
        <w:rPr>
          <w:del w:id="279" w:author="Jens Grabowski" w:date="2022-01-10T15:17:00Z"/>
          <w:noProof w:val="0"/>
        </w:rPr>
      </w:pPr>
      <w:del w:id="280" w:author="Jens Grabowski" w:date="2022-01-10T15:17:00Z">
        <w:r w:rsidRPr="004C475C" w:rsidDel="00615A38">
          <w:rPr>
            <w:noProof w:val="0"/>
          </w:rPr>
          <w:delText xml:space="preserve">                    </w:delText>
        </w:r>
        <w:r w:rsidR="006E03ED" w:rsidRPr="004C475C" w:rsidDel="00615A38">
          <w:rPr>
            <w:noProof w:val="0"/>
          </w:rPr>
          <w:delText>AnyOrOmit</w:delText>
        </w:r>
        <w:r w:rsidRPr="004C475C" w:rsidDel="00615A38">
          <w:rPr>
            <w:noProof w:val="0"/>
          </w:rPr>
          <w:delText xml:space="preserve"> </w:delText>
        </w:r>
      </w:del>
    </w:p>
    <w:p w14:paraId="576B8A5D" w14:textId="4162E1AE" w:rsidR="001D5BA9" w:rsidRPr="004C475C" w:rsidDel="00615A38" w:rsidRDefault="001D5BA9" w:rsidP="00EC42E3">
      <w:pPr>
        <w:pStyle w:val="PL"/>
        <w:keepNext/>
        <w:rPr>
          <w:del w:id="281" w:author="Jens Grabowski" w:date="2022-01-10T15:17:00Z"/>
          <w:noProof w:val="0"/>
        </w:rPr>
      </w:pPr>
      <w:del w:id="282" w:author="Jens Grabowski" w:date="2022-01-10T15:17:00Z">
        <w:r w:rsidRPr="004C475C" w:rsidDel="00615A38">
          <w:rPr>
            <w:noProof w:val="0"/>
          </w:rPr>
          <w:delText>114</w:delText>
        </w:r>
        <w:bookmarkStart w:id="283" w:name="THexOrMatch"/>
        <w:r w:rsidRPr="004C475C" w:rsidDel="00615A38">
          <w:rPr>
            <w:noProof w:val="0"/>
          </w:rPr>
          <w:delText>. HexOrMatch</w:delText>
        </w:r>
        <w:bookmarkEnd w:id="283"/>
        <w:r w:rsidRPr="004C475C" w:rsidDel="00615A38">
          <w:rPr>
            <w:noProof w:val="0"/>
          </w:rPr>
          <w:delText xml:space="preserve"> ::= </w:delText>
        </w:r>
        <w:r w:rsidR="006E03ED" w:rsidRPr="004C475C" w:rsidDel="00615A38">
          <w:rPr>
            <w:noProof w:val="0"/>
          </w:rPr>
          <w:delText>Hex</w:delText>
        </w:r>
        <w:r w:rsidRPr="004C475C" w:rsidDel="00615A38">
          <w:rPr>
            <w:noProof w:val="0"/>
          </w:rPr>
          <w:delText xml:space="preserve"> </w:delText>
        </w:r>
        <w:r w:rsidRPr="004C475C" w:rsidDel="00615A38">
          <w:rPr>
            <w:rStyle w:val="Hyperlink"/>
            <w:noProof w:val="0"/>
            <w:color w:val="auto"/>
          </w:rPr>
          <w:delText>[StringRepetition]</w:delText>
        </w:r>
        <w:r w:rsidRPr="004C475C" w:rsidDel="00615A38">
          <w:rPr>
            <w:noProof w:val="0"/>
          </w:rPr>
          <w:delText xml:space="preserve"> | </w:delText>
        </w:r>
      </w:del>
    </w:p>
    <w:p w14:paraId="53A7F211" w14:textId="4230CCF4" w:rsidR="001D5BA9" w:rsidRPr="004C475C" w:rsidDel="00615A38" w:rsidRDefault="001D5BA9" w:rsidP="001D5BA9">
      <w:pPr>
        <w:pStyle w:val="PL"/>
        <w:rPr>
          <w:del w:id="284" w:author="Jens Grabowski" w:date="2022-01-10T15:17:00Z"/>
          <w:noProof w:val="0"/>
        </w:rPr>
      </w:pPr>
      <w:del w:id="285" w:author="Jens Grabowski" w:date="2022-01-10T15:17:00Z">
        <w:r w:rsidRPr="004C475C" w:rsidDel="00615A38">
          <w:rPr>
            <w:noProof w:val="0"/>
          </w:rPr>
          <w:delText xml:space="preserve">                    </w:delText>
        </w:r>
        <w:r w:rsidR="006E03ED" w:rsidRPr="004C475C" w:rsidDel="00615A38">
          <w:rPr>
            <w:noProof w:val="0"/>
          </w:rPr>
          <w:delText>AnyValue</w:delText>
        </w:r>
        <w:r w:rsidRPr="004C475C" w:rsidDel="00615A38">
          <w:rPr>
            <w:noProof w:val="0"/>
          </w:rPr>
          <w:delText xml:space="preserve"> </w:delText>
        </w:r>
        <w:r w:rsidRPr="004C475C" w:rsidDel="00615A38">
          <w:rPr>
            <w:rStyle w:val="Hyperlink"/>
            <w:noProof w:val="0"/>
            <w:color w:val="auto"/>
          </w:rPr>
          <w:delText>[StringRepetition]</w:delText>
        </w:r>
        <w:r w:rsidRPr="004C475C" w:rsidDel="00615A38">
          <w:rPr>
            <w:noProof w:val="0"/>
          </w:rPr>
          <w:delText xml:space="preserve"> | </w:delText>
        </w:r>
      </w:del>
    </w:p>
    <w:p w14:paraId="6CFE5FAC" w14:textId="194B1208" w:rsidR="001D5BA9" w:rsidRPr="004C475C" w:rsidDel="00615A38" w:rsidRDefault="001D5BA9" w:rsidP="001D5BA9">
      <w:pPr>
        <w:pStyle w:val="PL"/>
        <w:rPr>
          <w:del w:id="286" w:author="Jens Grabowski" w:date="2022-01-10T15:17:00Z"/>
          <w:noProof w:val="0"/>
        </w:rPr>
      </w:pPr>
      <w:del w:id="287" w:author="Jens Grabowski" w:date="2022-01-10T15:17:00Z">
        <w:r w:rsidRPr="004C475C" w:rsidDel="00615A38">
          <w:rPr>
            <w:noProof w:val="0"/>
          </w:rPr>
          <w:delText xml:space="preserve">                    </w:delText>
        </w:r>
        <w:r w:rsidR="006E03ED" w:rsidRPr="004C475C" w:rsidDel="00615A38">
          <w:rPr>
            <w:noProof w:val="0"/>
          </w:rPr>
          <w:delText>AnyOrOmit</w:delText>
        </w:r>
        <w:r w:rsidRPr="004C475C" w:rsidDel="00615A38">
          <w:rPr>
            <w:noProof w:val="0"/>
          </w:rPr>
          <w:delText xml:space="preserve"> </w:delText>
        </w:r>
      </w:del>
    </w:p>
    <w:p w14:paraId="75A94018" w14:textId="05DBA6DC" w:rsidR="001D5BA9" w:rsidRPr="004C475C" w:rsidDel="00615A38" w:rsidRDefault="001D5BA9" w:rsidP="001D5BA9">
      <w:pPr>
        <w:pStyle w:val="PL"/>
        <w:rPr>
          <w:del w:id="288" w:author="Jens Grabowski" w:date="2022-01-10T15:17:00Z"/>
          <w:noProof w:val="0"/>
        </w:rPr>
      </w:pPr>
      <w:bookmarkStart w:id="289" w:name="TOctOrMatch"/>
      <w:del w:id="290" w:author="Jens Grabowski" w:date="2022-01-10T15:17:00Z">
        <w:r w:rsidRPr="004C475C" w:rsidDel="00615A38">
          <w:rPr>
            <w:noProof w:val="0"/>
          </w:rPr>
          <w:delText>116. OctOrMatch</w:delText>
        </w:r>
        <w:bookmarkEnd w:id="289"/>
        <w:r w:rsidRPr="004C475C" w:rsidDel="00615A38">
          <w:rPr>
            <w:noProof w:val="0"/>
          </w:rPr>
          <w:delText xml:space="preserve"> ::= </w:delText>
        </w:r>
        <w:r w:rsidR="006E03ED" w:rsidRPr="004C475C" w:rsidDel="00615A38">
          <w:rPr>
            <w:noProof w:val="0"/>
          </w:rPr>
          <w:delText>Oct</w:delText>
        </w:r>
        <w:r w:rsidRPr="004C475C" w:rsidDel="00615A38">
          <w:rPr>
            <w:noProof w:val="0"/>
          </w:rPr>
          <w:delText xml:space="preserve"> </w:delText>
        </w:r>
        <w:r w:rsidRPr="004C475C" w:rsidDel="00615A38">
          <w:rPr>
            <w:rStyle w:val="Hyperlink"/>
            <w:noProof w:val="0"/>
            <w:color w:val="auto"/>
          </w:rPr>
          <w:delText>[StringRepetition]</w:delText>
        </w:r>
        <w:r w:rsidRPr="004C475C" w:rsidDel="00615A38">
          <w:rPr>
            <w:noProof w:val="0"/>
          </w:rPr>
          <w:delText xml:space="preserve"> | </w:delText>
        </w:r>
      </w:del>
    </w:p>
    <w:p w14:paraId="790CC73C" w14:textId="25F90C1F" w:rsidR="001D5BA9" w:rsidRPr="004C475C" w:rsidDel="00615A38" w:rsidRDefault="001D5BA9" w:rsidP="001D5BA9">
      <w:pPr>
        <w:pStyle w:val="PL"/>
        <w:rPr>
          <w:del w:id="291" w:author="Jens Grabowski" w:date="2022-01-10T15:17:00Z"/>
          <w:noProof w:val="0"/>
        </w:rPr>
      </w:pPr>
      <w:del w:id="292" w:author="Jens Grabowski" w:date="2022-01-10T15:17:00Z">
        <w:r w:rsidRPr="004C475C" w:rsidDel="00615A38">
          <w:rPr>
            <w:noProof w:val="0"/>
          </w:rPr>
          <w:delText xml:space="preserve">                    </w:delText>
        </w:r>
        <w:r w:rsidR="006E03ED" w:rsidRPr="004C475C" w:rsidDel="00615A38">
          <w:rPr>
            <w:noProof w:val="0"/>
          </w:rPr>
          <w:delText>AnyValue</w:delText>
        </w:r>
        <w:r w:rsidRPr="004C475C" w:rsidDel="00615A38">
          <w:rPr>
            <w:noProof w:val="0"/>
          </w:rPr>
          <w:delText xml:space="preserve"> </w:delText>
        </w:r>
        <w:r w:rsidRPr="004C475C" w:rsidDel="00615A38">
          <w:rPr>
            <w:rStyle w:val="Hyperlink"/>
            <w:noProof w:val="0"/>
            <w:color w:val="auto"/>
          </w:rPr>
          <w:delText>[StringRepetition]</w:delText>
        </w:r>
        <w:r w:rsidRPr="004C475C" w:rsidDel="00615A38">
          <w:rPr>
            <w:noProof w:val="0"/>
          </w:rPr>
          <w:delText xml:space="preserve"> | </w:delText>
        </w:r>
      </w:del>
    </w:p>
    <w:p w14:paraId="7A444600" w14:textId="21464AED" w:rsidR="001D5BA9" w:rsidRPr="004C475C" w:rsidDel="00615A38" w:rsidRDefault="001D5BA9" w:rsidP="001D5BA9">
      <w:pPr>
        <w:pStyle w:val="PL"/>
        <w:rPr>
          <w:del w:id="293" w:author="Jens Grabowski" w:date="2022-01-10T15:17:00Z"/>
          <w:noProof w:val="0"/>
        </w:rPr>
      </w:pPr>
      <w:del w:id="294" w:author="Jens Grabowski" w:date="2022-01-10T15:17:00Z">
        <w:r w:rsidRPr="004C475C" w:rsidDel="00615A38">
          <w:rPr>
            <w:noProof w:val="0"/>
          </w:rPr>
          <w:delText xml:space="preserve">                    </w:delText>
        </w:r>
        <w:r w:rsidR="006E03ED" w:rsidRPr="004C475C" w:rsidDel="00615A38">
          <w:rPr>
            <w:noProof w:val="0"/>
          </w:rPr>
          <w:delText>AnyOrOmit</w:delText>
        </w:r>
        <w:r w:rsidRPr="004C475C" w:rsidDel="00615A38">
          <w:rPr>
            <w:noProof w:val="0"/>
          </w:rPr>
          <w:delText xml:space="preserve"> </w:delText>
        </w:r>
      </w:del>
    </w:p>
    <w:p w14:paraId="119A9412" w14:textId="179656CD" w:rsidR="0011622E" w:rsidRPr="004C475C" w:rsidDel="00615A38" w:rsidRDefault="0011622E" w:rsidP="0011622E">
      <w:pPr>
        <w:pStyle w:val="PL"/>
        <w:rPr>
          <w:del w:id="295" w:author="Jens Grabowski" w:date="2022-01-10T15:17:00Z"/>
          <w:noProof w:val="0"/>
        </w:rPr>
      </w:pPr>
      <w:del w:id="296" w:author="Jens Grabowski" w:date="2022-01-10T15:17:00Z">
        <w:r w:rsidRPr="004C475C" w:rsidDel="00615A38">
          <w:rPr>
            <w:noProof w:val="0"/>
          </w:rPr>
          <w:delText>250.VarInstance ::= VarKeyword (</w:delText>
        </w:r>
      </w:del>
    </w:p>
    <w:p w14:paraId="722F3A46" w14:textId="19DEEFC0" w:rsidR="0011622E" w:rsidRPr="004C475C" w:rsidDel="00615A38" w:rsidRDefault="0011622E" w:rsidP="0011622E">
      <w:pPr>
        <w:pStyle w:val="PL"/>
        <w:rPr>
          <w:del w:id="297" w:author="Jens Grabowski" w:date="2022-01-10T15:17:00Z"/>
          <w:noProof w:val="0"/>
        </w:rPr>
      </w:pPr>
      <w:del w:id="298" w:author="Jens Grabowski" w:date="2022-01-10T15:17:00Z">
        <w:r w:rsidRPr="004C475C" w:rsidDel="00615A38">
          <w:rPr>
            <w:noProof w:val="0"/>
          </w:rPr>
          <w:delText xml:space="preserve">                   ([LazyModifier | FuzzyModifier] Type VarList) | </w:delText>
        </w:r>
      </w:del>
    </w:p>
    <w:p w14:paraId="18DB7110" w14:textId="5CA3F02F" w:rsidR="0011622E" w:rsidRPr="004C475C" w:rsidDel="00615A38" w:rsidRDefault="0011622E" w:rsidP="0011622E">
      <w:pPr>
        <w:pStyle w:val="PL"/>
        <w:rPr>
          <w:del w:id="299" w:author="Jens Grabowski" w:date="2022-01-10T15:17:00Z"/>
          <w:noProof w:val="0"/>
        </w:rPr>
      </w:pPr>
      <w:del w:id="300" w:author="Jens Grabowski" w:date="2022-01-10T15:17:00Z">
        <w:r w:rsidRPr="004C475C" w:rsidDel="00615A38">
          <w:rPr>
            <w:noProof w:val="0"/>
          </w:rPr>
          <w:delText xml:space="preserve">                   ((TemplateKeyword | RestrictedTemplate) </w:delText>
        </w:r>
      </w:del>
    </w:p>
    <w:p w14:paraId="358D405D" w14:textId="3BFAD1BB" w:rsidR="0011622E" w:rsidRPr="004C475C" w:rsidDel="00615A38" w:rsidRDefault="0011622E" w:rsidP="0011622E">
      <w:pPr>
        <w:pStyle w:val="PL"/>
        <w:rPr>
          <w:del w:id="301" w:author="Jens Grabowski" w:date="2022-01-10T15:17:00Z"/>
          <w:noProof w:val="0"/>
        </w:rPr>
      </w:pPr>
      <w:del w:id="302" w:author="Jens Grabowski" w:date="2022-01-10T15:17:00Z">
        <w:r w:rsidRPr="004C475C" w:rsidDel="00615A38">
          <w:rPr>
            <w:noProof w:val="0"/>
          </w:rPr>
          <w:delText xml:space="preserve">                    [LazyModifier | FuzzyModifier] </w:delText>
        </w:r>
      </w:del>
    </w:p>
    <w:p w14:paraId="06EB098E" w14:textId="3AF73505" w:rsidR="0011622E" w:rsidRPr="004C475C" w:rsidDel="00615A38" w:rsidRDefault="0011622E" w:rsidP="0011622E">
      <w:pPr>
        <w:pStyle w:val="PL"/>
        <w:rPr>
          <w:del w:id="303" w:author="Jens Grabowski" w:date="2022-01-10T15:17:00Z"/>
          <w:noProof w:val="0"/>
        </w:rPr>
      </w:pPr>
      <w:del w:id="304" w:author="Jens Grabowski" w:date="2022-01-10T15:17:00Z">
        <w:r w:rsidRPr="004C475C" w:rsidDel="00615A38">
          <w:rPr>
            <w:noProof w:val="0"/>
          </w:rPr>
          <w:delText xml:space="preserve">                    [MatchModifier]</w:delText>
        </w:r>
      </w:del>
    </w:p>
    <w:p w14:paraId="01DA30EE" w14:textId="73F8CC1E" w:rsidR="0011622E" w:rsidRPr="004C475C" w:rsidDel="00615A38" w:rsidRDefault="0011622E" w:rsidP="0011622E">
      <w:pPr>
        <w:pStyle w:val="PL"/>
        <w:rPr>
          <w:del w:id="305" w:author="Jens Grabowski" w:date="2022-01-10T15:17:00Z"/>
          <w:noProof w:val="0"/>
        </w:rPr>
      </w:pPr>
      <w:del w:id="306" w:author="Jens Grabowski" w:date="2022-01-10T15:17:00Z">
        <w:r w:rsidRPr="004C475C" w:rsidDel="00615A38">
          <w:rPr>
            <w:noProof w:val="0"/>
          </w:rPr>
          <w:delText xml:space="preserve">                    Type TempVarList)</w:delText>
        </w:r>
      </w:del>
    </w:p>
    <w:p w14:paraId="2E792F83" w14:textId="7762C6FC" w:rsidR="0011622E" w:rsidRPr="004C475C" w:rsidDel="00615A38" w:rsidRDefault="0011622E" w:rsidP="0011622E">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307" w:author="Jens Grabowski" w:date="2022-01-10T15:17:00Z"/>
          <w:noProof w:val="0"/>
        </w:rPr>
      </w:pPr>
      <w:del w:id="308" w:author="Jens Grabowski" w:date="2022-01-10T15:17:00Z">
        <w:r w:rsidRPr="004C475C" w:rsidDel="00615A38">
          <w:rPr>
            <w:noProof w:val="0"/>
          </w:rPr>
          <w:delText xml:space="preserve">                   )</w:delText>
        </w:r>
      </w:del>
    </w:p>
    <w:p w14:paraId="283E5BEC" w14:textId="659323BD" w:rsidR="001D35E7" w:rsidRPr="004C475C" w:rsidDel="00615A38" w:rsidRDefault="001D35E7" w:rsidP="0011622E">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309" w:author="Jens Grabowski" w:date="2022-01-10T15:17:00Z"/>
          <w:noProof w:val="0"/>
        </w:rPr>
      </w:pPr>
      <w:del w:id="310" w:author="Jens Grabowski" w:date="2022-01-10T15:17:00Z">
        <w:r w:rsidRPr="004C475C" w:rsidDel="00615A38">
          <w:rPr>
            <w:noProof w:val="0"/>
          </w:rPr>
          <w:delText>413. Value ::= PredefinedValue | ReferencedValue | SpecialValue</w:delText>
        </w:r>
      </w:del>
    </w:p>
    <w:p w14:paraId="7B593231" w14:textId="4C1E360A" w:rsidR="001D35E7" w:rsidRPr="004C475C" w:rsidDel="00615A38" w:rsidRDefault="001D35E7"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311" w:author="Jens Grabowski" w:date="2022-01-10T15:17:00Z"/>
          <w:noProof w:val="0"/>
        </w:rPr>
      </w:pPr>
      <w:del w:id="312" w:author="Jens Grabowski" w:date="2022-01-10T15:17:00Z">
        <w:r w:rsidRPr="004C475C" w:rsidDel="00615A38">
          <w:rPr>
            <w:noProof w:val="0"/>
          </w:rPr>
          <w:delText xml:space="preserve">414. PredefinedValue ::= </w:delText>
        </w:r>
        <w:r w:rsidR="006E03ED" w:rsidRPr="004C475C" w:rsidDel="00615A38">
          <w:rPr>
            <w:noProof w:val="0"/>
            <w:u w:val="single"/>
          </w:rPr>
          <w:delText>Bstring</w:delText>
        </w:r>
        <w:r w:rsidRPr="004C475C" w:rsidDel="00615A38">
          <w:rPr>
            <w:noProof w:val="0"/>
          </w:rPr>
          <w:delText xml:space="preserve"> | </w:delText>
        </w:r>
      </w:del>
    </w:p>
    <w:p w14:paraId="27E76A41" w14:textId="4BA56C72" w:rsidR="001D35E7" w:rsidRPr="004C475C" w:rsidDel="00615A38" w:rsidRDefault="001D35E7"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313" w:author="Jens Grabowski" w:date="2022-01-10T15:17:00Z"/>
          <w:noProof w:val="0"/>
        </w:rPr>
      </w:pPr>
      <w:del w:id="314" w:author="Jens Grabowski" w:date="2022-01-10T15:17:00Z">
        <w:r w:rsidRPr="004C475C" w:rsidDel="00615A38">
          <w:rPr>
            <w:noProof w:val="0"/>
          </w:rPr>
          <w:delText xml:space="preserve">                         </w:delText>
        </w:r>
        <w:r w:rsidR="006E03ED" w:rsidRPr="004C475C" w:rsidDel="00615A38">
          <w:rPr>
            <w:noProof w:val="0"/>
            <w:u w:val="single"/>
          </w:rPr>
          <w:delText>BooleanValue</w:delText>
        </w:r>
        <w:r w:rsidRPr="004C475C" w:rsidDel="00615A38">
          <w:rPr>
            <w:noProof w:val="0"/>
          </w:rPr>
          <w:delText xml:space="preserve"> | </w:delText>
        </w:r>
      </w:del>
    </w:p>
    <w:p w14:paraId="73E3FB2E" w14:textId="0F8106E1" w:rsidR="001D35E7" w:rsidRPr="004C475C" w:rsidDel="00615A38" w:rsidRDefault="001D35E7"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315" w:author="Jens Grabowski" w:date="2022-01-10T15:17:00Z"/>
          <w:noProof w:val="0"/>
        </w:rPr>
      </w:pPr>
      <w:del w:id="316" w:author="Jens Grabowski" w:date="2022-01-10T15:17:00Z">
        <w:r w:rsidRPr="004C475C" w:rsidDel="00615A38">
          <w:rPr>
            <w:noProof w:val="0"/>
          </w:rPr>
          <w:delText xml:space="preserve">                         </w:delText>
        </w:r>
        <w:r w:rsidR="006E03ED" w:rsidRPr="004C475C" w:rsidDel="00615A38">
          <w:rPr>
            <w:noProof w:val="0"/>
            <w:u w:val="single"/>
          </w:rPr>
          <w:delText>CharStringValue</w:delText>
        </w:r>
        <w:r w:rsidRPr="004C475C" w:rsidDel="00615A38">
          <w:rPr>
            <w:noProof w:val="0"/>
          </w:rPr>
          <w:delText xml:space="preserve"> | </w:delText>
        </w:r>
      </w:del>
    </w:p>
    <w:p w14:paraId="0C27FD10" w14:textId="0C0A57B5" w:rsidR="001D35E7" w:rsidRPr="004C475C" w:rsidDel="00615A38" w:rsidRDefault="001D35E7"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317" w:author="Jens Grabowski" w:date="2022-01-10T15:17:00Z"/>
          <w:noProof w:val="0"/>
        </w:rPr>
      </w:pPr>
      <w:del w:id="318" w:author="Jens Grabowski" w:date="2022-01-10T15:17:00Z">
        <w:r w:rsidRPr="004C475C" w:rsidDel="00615A38">
          <w:rPr>
            <w:noProof w:val="0"/>
          </w:rPr>
          <w:delText xml:space="preserve">                         </w:delText>
        </w:r>
        <w:r w:rsidR="006E03ED" w:rsidRPr="004C475C" w:rsidDel="00615A38">
          <w:rPr>
            <w:noProof w:val="0"/>
            <w:u w:val="single"/>
          </w:rPr>
          <w:delText>Number</w:delText>
        </w:r>
        <w:r w:rsidRPr="004C475C" w:rsidDel="00615A38">
          <w:rPr>
            <w:noProof w:val="0"/>
          </w:rPr>
          <w:delText xml:space="preserve"> | </w:delText>
        </w:r>
        <w:r w:rsidRPr="004C475C" w:rsidDel="00615A38">
          <w:rPr>
            <w:noProof w:val="0"/>
            <w:color w:val="00B050"/>
          </w:rPr>
          <w:delText>/* IntegerValue */</w:delText>
        </w:r>
        <w:r w:rsidRPr="004C475C" w:rsidDel="00615A38">
          <w:rPr>
            <w:noProof w:val="0"/>
          </w:rPr>
          <w:delText xml:space="preserve"> </w:delText>
        </w:r>
      </w:del>
    </w:p>
    <w:p w14:paraId="75241145" w14:textId="342CD308" w:rsidR="001D35E7" w:rsidRPr="004C475C" w:rsidDel="00615A38" w:rsidRDefault="001D35E7"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319" w:author="Jens Grabowski" w:date="2022-01-10T15:17:00Z"/>
          <w:noProof w:val="0"/>
        </w:rPr>
      </w:pPr>
      <w:del w:id="320" w:author="Jens Grabowski" w:date="2022-01-10T15:17:00Z">
        <w:r w:rsidRPr="004C475C" w:rsidDel="00615A38">
          <w:rPr>
            <w:noProof w:val="0"/>
          </w:rPr>
          <w:delText xml:space="preserve">                         </w:delText>
        </w:r>
        <w:r w:rsidR="006E03ED" w:rsidRPr="004C475C" w:rsidDel="00615A38">
          <w:rPr>
            <w:noProof w:val="0"/>
            <w:u w:val="single"/>
          </w:rPr>
          <w:delText>Ostring</w:delText>
        </w:r>
        <w:r w:rsidRPr="004C475C" w:rsidDel="00615A38">
          <w:rPr>
            <w:noProof w:val="0"/>
          </w:rPr>
          <w:delText xml:space="preserve"> | </w:delText>
        </w:r>
      </w:del>
    </w:p>
    <w:p w14:paraId="03B788B2" w14:textId="2EEEB586" w:rsidR="001D35E7" w:rsidRPr="004C475C" w:rsidDel="00615A38" w:rsidRDefault="001D35E7"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321" w:author="Jens Grabowski" w:date="2022-01-10T15:17:00Z"/>
          <w:noProof w:val="0"/>
        </w:rPr>
      </w:pPr>
      <w:del w:id="322" w:author="Jens Grabowski" w:date="2022-01-10T15:17:00Z">
        <w:r w:rsidRPr="004C475C" w:rsidDel="00615A38">
          <w:rPr>
            <w:noProof w:val="0"/>
          </w:rPr>
          <w:delText xml:space="preserve">                         </w:delText>
        </w:r>
        <w:r w:rsidR="006E03ED" w:rsidRPr="004C475C" w:rsidDel="00615A38">
          <w:rPr>
            <w:noProof w:val="0"/>
            <w:u w:val="single"/>
          </w:rPr>
          <w:delText>Hstring</w:delText>
        </w:r>
        <w:r w:rsidRPr="004C475C" w:rsidDel="00615A38">
          <w:rPr>
            <w:noProof w:val="0"/>
          </w:rPr>
          <w:delText xml:space="preserve"> | </w:delText>
        </w:r>
      </w:del>
    </w:p>
    <w:p w14:paraId="3303B542" w14:textId="0EC78D34" w:rsidR="001D35E7" w:rsidRPr="004C475C" w:rsidDel="00615A38" w:rsidRDefault="001D35E7"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323" w:author="Jens Grabowski" w:date="2022-01-10T15:17:00Z"/>
          <w:noProof w:val="0"/>
        </w:rPr>
      </w:pPr>
      <w:del w:id="324" w:author="Jens Grabowski" w:date="2022-01-10T15:17:00Z">
        <w:r w:rsidRPr="004C475C" w:rsidDel="00615A38">
          <w:rPr>
            <w:noProof w:val="0"/>
          </w:rPr>
          <w:delText xml:space="preserve">                         </w:delText>
        </w:r>
        <w:r w:rsidR="006E03ED" w:rsidRPr="004C475C" w:rsidDel="00615A38">
          <w:rPr>
            <w:noProof w:val="0"/>
            <w:u w:val="single"/>
          </w:rPr>
          <w:delText>VerdictTypeValue</w:delText>
        </w:r>
        <w:r w:rsidRPr="004C475C" w:rsidDel="00615A38">
          <w:rPr>
            <w:noProof w:val="0"/>
          </w:rPr>
          <w:delText xml:space="preserve"> | </w:delText>
        </w:r>
      </w:del>
    </w:p>
    <w:p w14:paraId="304D7F57" w14:textId="5DDBE780" w:rsidR="001D35E7" w:rsidRPr="004C475C" w:rsidDel="00615A38" w:rsidRDefault="001D35E7"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325" w:author="Jens Grabowski" w:date="2022-01-10T15:17:00Z"/>
          <w:noProof w:val="0"/>
        </w:rPr>
      </w:pPr>
      <w:del w:id="326" w:author="Jens Grabowski" w:date="2022-01-10T15:17:00Z">
        <w:r w:rsidRPr="004C475C" w:rsidDel="00615A38">
          <w:rPr>
            <w:noProof w:val="0"/>
          </w:rPr>
          <w:delText xml:space="preserve">                         </w:delText>
        </w:r>
        <w:r w:rsidR="006E03ED" w:rsidRPr="004C475C" w:rsidDel="00615A38">
          <w:rPr>
            <w:noProof w:val="0"/>
            <w:u w:val="single"/>
          </w:rPr>
          <w:delText>Identifier</w:delText>
        </w:r>
        <w:r w:rsidRPr="004C475C" w:rsidDel="00615A38">
          <w:rPr>
            <w:noProof w:val="0"/>
          </w:rPr>
          <w:delText xml:space="preserve"> | </w:delText>
        </w:r>
        <w:r w:rsidRPr="004C475C" w:rsidDel="00615A38">
          <w:rPr>
            <w:noProof w:val="0"/>
            <w:color w:val="00B050"/>
          </w:rPr>
          <w:delText>/* EnumeratedValue */</w:delText>
        </w:r>
        <w:r w:rsidRPr="004C475C" w:rsidDel="00615A38">
          <w:rPr>
            <w:noProof w:val="0"/>
          </w:rPr>
          <w:delText xml:space="preserve"> </w:delText>
        </w:r>
      </w:del>
    </w:p>
    <w:p w14:paraId="281B08B2" w14:textId="13126E69" w:rsidR="001D35E7" w:rsidRPr="004C475C" w:rsidDel="00615A38" w:rsidRDefault="001D35E7"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327" w:author="Jens Grabowski" w:date="2022-01-10T15:17:00Z"/>
          <w:noProof w:val="0"/>
        </w:rPr>
      </w:pPr>
      <w:del w:id="328" w:author="Jens Grabowski" w:date="2022-01-10T15:17:00Z">
        <w:r w:rsidRPr="004C475C" w:rsidDel="00615A38">
          <w:rPr>
            <w:noProof w:val="0"/>
          </w:rPr>
          <w:delText xml:space="preserve">                         </w:delText>
        </w:r>
        <w:r w:rsidR="006E03ED" w:rsidRPr="004C475C" w:rsidDel="00615A38">
          <w:rPr>
            <w:noProof w:val="0"/>
            <w:u w:val="single"/>
          </w:rPr>
          <w:delText>FloatValue</w:delText>
        </w:r>
      </w:del>
    </w:p>
    <w:p w14:paraId="04010CDA" w14:textId="56CED1D5" w:rsidR="0011622E" w:rsidRPr="004C475C" w:rsidDel="00615A38" w:rsidRDefault="0011622E" w:rsidP="0011622E">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329" w:author="Jens Grabowski" w:date="2022-01-10T15:17:00Z"/>
          <w:noProof w:val="0"/>
        </w:rPr>
      </w:pPr>
      <w:del w:id="330" w:author="Jens Grabowski" w:date="2022-01-10T15:17:00Z">
        <w:r w:rsidRPr="004C475C" w:rsidDel="00615A38">
          <w:rPr>
            <w:noProof w:val="0"/>
          </w:rPr>
          <w:delText xml:space="preserve">457.FormalTemplatePar ::= [(InParKeyword | OutParKeyword | InOutParKeyword )] </w:delText>
        </w:r>
      </w:del>
    </w:p>
    <w:p w14:paraId="3756C696" w14:textId="6AA71916" w:rsidR="0011622E" w:rsidRPr="004C475C" w:rsidDel="00615A38" w:rsidRDefault="0011622E" w:rsidP="0011622E">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331" w:author="Jens Grabowski" w:date="2022-01-10T15:17:00Z"/>
          <w:noProof w:val="0"/>
        </w:rPr>
      </w:pPr>
      <w:del w:id="332" w:author="Jens Grabowski" w:date="2022-01-10T15:17:00Z">
        <w:r w:rsidRPr="004C475C" w:rsidDel="00615A38">
          <w:rPr>
            <w:noProof w:val="0"/>
          </w:rPr>
          <w:lastRenderedPageBreak/>
          <w:delText xml:space="preserve">                          (TemplateKeyword | RestrictedTemplate) </w:delText>
        </w:r>
      </w:del>
    </w:p>
    <w:p w14:paraId="170D3599" w14:textId="1AF2C3BB" w:rsidR="0011622E" w:rsidRPr="004C475C" w:rsidDel="00615A38" w:rsidRDefault="0011622E" w:rsidP="0011622E">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333" w:author="Jens Grabowski" w:date="2022-01-10T15:17:00Z"/>
          <w:noProof w:val="0"/>
        </w:rPr>
      </w:pPr>
      <w:del w:id="334" w:author="Jens Grabowski" w:date="2022-01-10T15:17:00Z">
        <w:r w:rsidRPr="004C475C" w:rsidDel="00615A38">
          <w:rPr>
            <w:noProof w:val="0"/>
          </w:rPr>
          <w:delText xml:space="preserve">                          [(LazyModifier | FuzzyModifier)] </w:delText>
        </w:r>
      </w:del>
    </w:p>
    <w:p w14:paraId="70CDDE89" w14:textId="63F2BDAF" w:rsidR="0011622E" w:rsidRPr="004C475C" w:rsidDel="00615A38" w:rsidRDefault="0011622E" w:rsidP="0011622E">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335" w:author="Jens Grabowski" w:date="2022-01-10T15:17:00Z"/>
          <w:noProof w:val="0"/>
        </w:rPr>
      </w:pPr>
      <w:del w:id="336" w:author="Jens Grabowski" w:date="2022-01-10T15:17:00Z">
        <w:r w:rsidRPr="004C475C" w:rsidDel="00615A38">
          <w:rPr>
            <w:noProof w:val="0"/>
          </w:rPr>
          <w:delText xml:space="preserve">                          [MatchModifier]</w:delText>
        </w:r>
      </w:del>
    </w:p>
    <w:p w14:paraId="24DF1134" w14:textId="21A6B4D5" w:rsidR="0011622E" w:rsidRPr="004C475C" w:rsidDel="00615A38" w:rsidRDefault="0011622E" w:rsidP="0011622E">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337" w:author="Jens Grabowski" w:date="2022-01-10T15:17:00Z"/>
          <w:noProof w:val="0"/>
        </w:rPr>
      </w:pPr>
      <w:del w:id="338" w:author="Jens Grabowski" w:date="2022-01-10T15:17:00Z">
        <w:r w:rsidRPr="004C475C" w:rsidDel="00615A38">
          <w:rPr>
            <w:noProof w:val="0"/>
          </w:rPr>
          <w:delText xml:space="preserve">                          Type Identifier [ArrayDef] [":=" (TemplateInstance | Minus)]</w:delText>
        </w:r>
      </w:del>
    </w:p>
    <w:p w14:paraId="30295135" w14:textId="13741524" w:rsidR="001D35E7" w:rsidRPr="004C475C" w:rsidDel="00615A38" w:rsidRDefault="001D35E7"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339" w:author="Jens Grabowski" w:date="2022-01-10T15:17:00Z"/>
          <w:noProof w:val="0"/>
        </w:rPr>
      </w:pPr>
    </w:p>
    <w:p w14:paraId="3C1D2F1A" w14:textId="77777777" w:rsidR="00DE66BE" w:rsidRPr="004C475C" w:rsidRDefault="00DE66BE" w:rsidP="00DE66BE">
      <w:pPr>
        <w:pStyle w:val="berschrift1"/>
      </w:pPr>
      <w:bookmarkStart w:id="340" w:name="_Toc39486388"/>
      <w:r w:rsidRPr="004C475C">
        <w:t>A.2</w:t>
      </w:r>
      <w:r w:rsidRPr="004C475C">
        <w:tab/>
        <w:t>Deleted TTCN</w:t>
      </w:r>
      <w:r w:rsidRPr="004C475C">
        <w:noBreakHyphen/>
        <w:t>3 syntax BNF productions</w:t>
      </w:r>
      <w:bookmarkEnd w:id="340"/>
    </w:p>
    <w:p w14:paraId="46A4D1E9" w14:textId="77777777" w:rsidR="00DE66BE" w:rsidRPr="004C475C" w:rsidRDefault="00DE66BE" w:rsidP="006F1581">
      <w:r w:rsidRPr="004C475C">
        <w:t>The rule for the nonterminal AddressValue shall be deleted.</w:t>
      </w:r>
    </w:p>
    <w:p w14:paraId="3C15ACD7" w14:textId="77777777" w:rsidR="00DE66BE" w:rsidRPr="004C475C" w:rsidRDefault="00DE66BE" w:rsidP="00DE66BE">
      <w:pPr>
        <w:pStyle w:val="berschrift1"/>
      </w:pPr>
      <w:bookmarkStart w:id="341" w:name="_Toc39486389"/>
      <w:r w:rsidRPr="004C475C">
        <w:t>A.</w:t>
      </w:r>
      <w:r w:rsidR="008E0E0D" w:rsidRPr="004C475C">
        <w:t>3</w:t>
      </w:r>
      <w:r w:rsidRPr="004C475C">
        <w:tab/>
        <w:t>Additional TTCN</w:t>
      </w:r>
      <w:r w:rsidRPr="004C475C">
        <w:noBreakHyphen/>
        <w:t>3 syntax BNF productions</w:t>
      </w:r>
      <w:bookmarkEnd w:id="341"/>
    </w:p>
    <w:p w14:paraId="26947BBD" w14:textId="77777777" w:rsidR="00DE66BE" w:rsidRPr="004C475C" w:rsidRDefault="00DE66BE" w:rsidP="00DE66BE">
      <w:pPr>
        <w:keepNext/>
      </w:pPr>
      <w:r w:rsidRPr="004C475C">
        <w:t xml:space="preserve">This clause includes all additional BNF productions that needed to define the syntax introduced by this package. All rules start with the digits </w:t>
      </w:r>
      <w:r w:rsidR="003571E7" w:rsidRPr="004C475C">
        <w:t>"</w:t>
      </w:r>
      <w:r w:rsidRPr="004C475C">
        <w:t>0222</w:t>
      </w:r>
      <w:r w:rsidR="003571E7" w:rsidRPr="004C475C">
        <w:t>"</w:t>
      </w:r>
      <w:r w:rsidRPr="004C475C">
        <w:t>.</w:t>
      </w:r>
    </w:p>
    <w:p w14:paraId="0E63F9AE" w14:textId="77777777" w:rsidR="00615A38" w:rsidRPr="004C475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342" w:author="Jens Grabowski" w:date="2022-01-10T15:18:00Z"/>
          <w:noProof w:val="0"/>
        </w:rPr>
      </w:pPr>
      <w:ins w:id="343" w:author="Jens Grabowski" w:date="2022-01-10T15:18:00Z">
        <w:r w:rsidRPr="004C475C">
          <w:rPr>
            <w:noProof w:val="0"/>
          </w:rPr>
          <w:t>022001. DynamicMatch ::= DynamicModifier (</w:t>
        </w:r>
        <w:r w:rsidRPr="00E050F7">
          <w:rPr>
            <w:noProof w:val="0"/>
            <w:u w:val="single"/>
          </w:rPr>
          <w:t>StatementBlock</w:t>
        </w:r>
        <w:r w:rsidRPr="004C475C">
          <w:rPr>
            <w:noProof w:val="0"/>
          </w:rPr>
          <w:t xml:space="preserve"> | </w:t>
        </w:r>
        <w:r w:rsidRPr="00E050F7">
          <w:rPr>
            <w:noProof w:val="0"/>
            <w:u w:val="single"/>
          </w:rPr>
          <w:t>FunctionRef</w:t>
        </w:r>
        <w:r w:rsidRPr="004C475C">
          <w:rPr>
            <w:noProof w:val="0"/>
          </w:rPr>
          <w:t>)</w:t>
        </w:r>
      </w:ins>
    </w:p>
    <w:p w14:paraId="2C6E48A7" w14:textId="77777777" w:rsidR="00615A38" w:rsidRPr="004C475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344" w:author="Jens Grabowski" w:date="2022-01-10T15:18:00Z"/>
          <w:noProof w:val="0"/>
        </w:rPr>
      </w:pPr>
      <w:ins w:id="345" w:author="Jens Grabowski" w:date="2022-01-10T15:18:00Z">
        <w:r w:rsidRPr="004C475C">
          <w:rPr>
            <w:noProof w:val="0"/>
          </w:rPr>
          <w:t xml:space="preserve">022002. DynamicModifier::= </w:t>
        </w:r>
        <w:r w:rsidRPr="004C475C">
          <w:rPr>
            <w:rFonts w:cs="Courier New"/>
            <w:noProof w:val="0"/>
            <w:szCs w:val="16"/>
            <w:lang w:eastAsia="en-GB"/>
          </w:rPr>
          <w:t>"</w:t>
        </w:r>
        <w:r w:rsidRPr="004C475C">
          <w:rPr>
            <w:rFonts w:cs="Courier New"/>
            <w:noProof w:val="0"/>
            <w:szCs w:val="16"/>
          </w:rPr>
          <w:t>@dynamic</w:t>
        </w:r>
        <w:r w:rsidRPr="004C475C">
          <w:rPr>
            <w:rFonts w:cs="Courier New"/>
            <w:noProof w:val="0"/>
            <w:szCs w:val="16"/>
            <w:lang w:eastAsia="en-GB"/>
          </w:rPr>
          <w:t>"</w:t>
        </w:r>
      </w:ins>
    </w:p>
    <w:p w14:paraId="1DE5EA3D" w14:textId="77777777" w:rsidR="00615A38" w:rsidRPr="004C475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346" w:author="Jens Grabowski" w:date="2022-01-10T15:18:00Z"/>
          <w:noProof w:val="0"/>
        </w:rPr>
      </w:pPr>
    </w:p>
    <w:p w14:paraId="1857E926" w14:textId="77777777" w:rsidR="00615A38" w:rsidRPr="004C475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347" w:author="Jens Grabowski" w:date="2022-01-10T15:18:00Z"/>
          <w:noProof w:val="0"/>
        </w:rPr>
      </w:pPr>
      <w:ins w:id="348" w:author="Jens Grabowski" w:date="2022-01-10T15:18:00Z">
        <w:r w:rsidRPr="004C475C">
          <w:rPr>
            <w:noProof w:val="0"/>
          </w:rPr>
          <w:t xml:space="preserve">022003. RepetitionMatch ::= </w:t>
        </w:r>
        <w:r w:rsidRPr="00E050F7">
          <w:rPr>
            <w:noProof w:val="0"/>
            <w:u w:val="single"/>
          </w:rPr>
          <w:t>TemplateBody</w:t>
        </w:r>
        <w:r w:rsidRPr="004C475C">
          <w:rPr>
            <w:noProof w:val="0"/>
          </w:rPr>
          <w:t xml:space="preserve"> RepetitionCountSpec</w:t>
        </w:r>
      </w:ins>
    </w:p>
    <w:p w14:paraId="7F98191D" w14:textId="77777777" w:rsidR="00615A38" w:rsidRPr="004C475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349" w:author="Jens Grabowski" w:date="2022-01-10T15:18:00Z"/>
          <w:noProof w:val="0"/>
        </w:rPr>
      </w:pPr>
      <w:ins w:id="350" w:author="Jens Grabowski" w:date="2022-01-10T15:18:00Z">
        <w:r w:rsidRPr="004C475C">
          <w:rPr>
            <w:noProof w:val="0"/>
          </w:rPr>
          <w:t>022004. RepetitionCountSpec ::= "#" "(" [</w:t>
        </w:r>
        <w:r w:rsidRPr="00E050F7">
          <w:rPr>
            <w:noProof w:val="0"/>
            <w:u w:val="single"/>
          </w:rPr>
          <w:t>SingleExpression</w:t>
        </w:r>
        <w:r w:rsidRPr="004C475C">
          <w:rPr>
            <w:noProof w:val="0"/>
          </w:rPr>
          <w:t>] ["," [</w:t>
        </w:r>
        <w:r w:rsidRPr="00E050F7">
          <w:rPr>
            <w:noProof w:val="0"/>
            <w:u w:val="single"/>
          </w:rPr>
          <w:t>SingleExpression</w:t>
        </w:r>
        <w:r w:rsidRPr="004C475C">
          <w:rPr>
            <w:noProof w:val="0"/>
          </w:rPr>
          <w:t>]] ")"</w:t>
        </w:r>
      </w:ins>
    </w:p>
    <w:p w14:paraId="0908643A" w14:textId="77777777" w:rsidR="00615A38" w:rsidRPr="004C475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351" w:author="Jens Grabowski" w:date="2022-01-10T15:18:00Z"/>
          <w:noProof w:val="0"/>
        </w:rPr>
      </w:pPr>
    </w:p>
    <w:p w14:paraId="21F9ADC2" w14:textId="77777777" w:rsidR="00615A38" w:rsidRPr="004C475C" w:rsidRDefault="00615A38" w:rsidP="00615A38">
      <w:pPr>
        <w:pStyle w:val="PL"/>
        <w:keepNext/>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352" w:author="Jens Grabowski" w:date="2022-01-10T15:18:00Z"/>
          <w:noProof w:val="0"/>
        </w:rPr>
      </w:pPr>
      <w:ins w:id="353" w:author="Jens Grabowski" w:date="2022-01-10T15:18:00Z">
        <w:r w:rsidRPr="004C475C">
          <w:rPr>
            <w:noProof w:val="0"/>
          </w:rPr>
          <w:t>/** STATIC SEMANTICS The ValueKeyword has only meaning as a value in the StatementBlock of a 022001. DynamicMatch. The IndexModifier has only meaning as a value in the TemplateBody of a RepetitionMatch. **/</w:t>
        </w:r>
      </w:ins>
    </w:p>
    <w:p w14:paraId="028BB729" w14:textId="77777777" w:rsidR="00615A38" w:rsidRPr="004C475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354" w:author="Jens Grabowski" w:date="2022-01-10T15:18:00Z"/>
          <w:noProof w:val="0"/>
        </w:rPr>
      </w:pPr>
      <w:ins w:id="355" w:author="Jens Grabowski" w:date="2022-01-10T15:18:00Z">
        <w:r w:rsidRPr="004C475C">
          <w:rPr>
            <w:noProof w:val="0"/>
          </w:rPr>
          <w:t xml:space="preserve">022005. SpecialValue ::= </w:t>
        </w:r>
        <w:r w:rsidRPr="00E050F7">
          <w:rPr>
            <w:noProof w:val="0"/>
            <w:u w:val="single"/>
          </w:rPr>
          <w:t>ValueKeyword</w:t>
        </w:r>
        <w:r w:rsidRPr="004C475C">
          <w:rPr>
            <w:noProof w:val="0"/>
          </w:rPr>
          <w:t xml:space="preserve"> | </w:t>
        </w:r>
        <w:r w:rsidRPr="00E050F7">
          <w:rPr>
            <w:noProof w:val="0"/>
            <w:u w:val="single"/>
          </w:rPr>
          <w:t>NullValue</w:t>
        </w:r>
        <w:r w:rsidRPr="004C475C">
          <w:rPr>
            <w:noProof w:val="0"/>
          </w:rPr>
          <w:t xml:space="preserve"> | </w:t>
        </w:r>
        <w:r w:rsidRPr="00E050F7">
          <w:rPr>
            <w:noProof w:val="0"/>
            <w:u w:val="single"/>
          </w:rPr>
          <w:t>IndexModifier</w:t>
        </w:r>
        <w:r w:rsidRPr="004C475C">
          <w:rPr>
            <w:noProof w:val="0"/>
          </w:rPr>
          <w:t xml:space="preserve"> | </w:t>
        </w:r>
        <w:r w:rsidRPr="00E050F7">
          <w:rPr>
            <w:noProof w:val="0"/>
            <w:u w:val="single"/>
          </w:rPr>
          <w:t>OmitKeyword</w:t>
        </w:r>
      </w:ins>
    </w:p>
    <w:p w14:paraId="44FE3E8A" w14:textId="77777777" w:rsidR="00615A38" w:rsidRPr="004C475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356" w:author="Jens Grabowski" w:date="2022-01-10T15:18:00Z"/>
          <w:noProof w:val="0"/>
        </w:rPr>
      </w:pPr>
      <w:ins w:id="357" w:author="Jens Grabowski" w:date="2022-01-10T15:18:00Z">
        <w:r w:rsidRPr="004C475C">
          <w:rPr>
            <w:noProof w:val="0"/>
          </w:rPr>
          <w:t>022006. NullValue ::= "null"</w:t>
        </w:r>
      </w:ins>
    </w:p>
    <w:p w14:paraId="68B21923" w14:textId="77777777" w:rsidR="00615A38" w:rsidRPr="004C475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358" w:author="Jens Grabowski" w:date="2022-01-10T15:18:00Z"/>
          <w:noProof w:val="0"/>
        </w:rPr>
      </w:pPr>
    </w:p>
    <w:p w14:paraId="137B3EDE" w14:textId="77777777" w:rsidR="00615A38" w:rsidRPr="004C475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359" w:author="Jens Grabowski" w:date="2022-01-10T15:18:00Z"/>
          <w:noProof w:val="0"/>
        </w:rPr>
      </w:pPr>
      <w:ins w:id="360" w:author="Jens Grabowski" w:date="2022-01-10T15:18:00Z">
        <w:r w:rsidRPr="004C475C">
          <w:rPr>
            <w:noProof w:val="0"/>
          </w:rPr>
          <w:t xml:space="preserve">022007. ConjunctionMatch ::= ConjunctKeyword </w:t>
        </w:r>
        <w:r w:rsidRPr="004C475C">
          <w:rPr>
            <w:noProof w:val="0"/>
            <w:u w:val="single"/>
          </w:rPr>
          <w:t>ListOfTemplates</w:t>
        </w:r>
      </w:ins>
    </w:p>
    <w:p w14:paraId="7A277461" w14:textId="77777777" w:rsidR="00615A38" w:rsidRPr="004C475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361" w:author="Jens Grabowski" w:date="2022-01-10T15:18:00Z"/>
          <w:rFonts w:cs="Courier New"/>
          <w:noProof w:val="0"/>
          <w:szCs w:val="16"/>
          <w:lang w:eastAsia="en-GB"/>
        </w:rPr>
      </w:pPr>
      <w:ins w:id="362" w:author="Jens Grabowski" w:date="2022-01-10T15:18:00Z">
        <w:r w:rsidRPr="004C475C">
          <w:rPr>
            <w:noProof w:val="0"/>
          </w:rPr>
          <w:t xml:space="preserve">022008. ConjunctKeyword ::= </w:t>
        </w:r>
        <w:r w:rsidRPr="004C475C">
          <w:rPr>
            <w:rFonts w:cs="Courier New"/>
            <w:noProof w:val="0"/>
            <w:szCs w:val="16"/>
            <w:lang w:eastAsia="en-GB"/>
          </w:rPr>
          <w:t>"</w:t>
        </w:r>
        <w:r w:rsidRPr="004C475C">
          <w:rPr>
            <w:rFonts w:cs="Courier New"/>
            <w:noProof w:val="0"/>
            <w:szCs w:val="16"/>
          </w:rPr>
          <w:t>conjunct</w:t>
        </w:r>
        <w:r w:rsidRPr="004C475C">
          <w:rPr>
            <w:rFonts w:cs="Courier New"/>
            <w:noProof w:val="0"/>
            <w:szCs w:val="16"/>
            <w:lang w:eastAsia="en-GB"/>
          </w:rPr>
          <w:t>"</w:t>
        </w:r>
      </w:ins>
    </w:p>
    <w:p w14:paraId="56A8B41C" w14:textId="77777777" w:rsidR="00615A38" w:rsidRPr="004C475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363" w:author="Jens Grabowski" w:date="2022-01-10T15:18:00Z"/>
          <w:rFonts w:cs="Courier New"/>
          <w:noProof w:val="0"/>
          <w:szCs w:val="16"/>
          <w:lang w:eastAsia="en-GB"/>
        </w:rPr>
      </w:pPr>
      <w:ins w:id="364" w:author="Jens Grabowski" w:date="2022-01-10T15:18:00Z">
        <w:r w:rsidRPr="004C475C">
          <w:rPr>
            <w:noProof w:val="0"/>
          </w:rPr>
          <w:t xml:space="preserve">022009. </w:t>
        </w:r>
        <w:r w:rsidRPr="004C475C">
          <w:rPr>
            <w:rFonts w:cs="Courier New"/>
            <w:noProof w:val="0"/>
            <w:szCs w:val="16"/>
            <w:lang w:eastAsia="en-GB"/>
          </w:rPr>
          <w:t xml:space="preserve">ImplicationMatch ::= </w:t>
        </w:r>
        <w:r w:rsidRPr="00E050F7">
          <w:rPr>
            <w:rFonts w:cs="Courier New"/>
            <w:noProof w:val="0"/>
            <w:szCs w:val="16"/>
            <w:u w:val="single"/>
            <w:lang w:eastAsia="en-GB"/>
          </w:rPr>
          <w:t>TemplateInstance</w:t>
        </w:r>
        <w:r w:rsidRPr="004C475C">
          <w:rPr>
            <w:rFonts w:cs="Courier New"/>
            <w:noProof w:val="0"/>
            <w:szCs w:val="16"/>
            <w:lang w:eastAsia="en-GB"/>
          </w:rPr>
          <w:t xml:space="preserve"> </w:t>
        </w:r>
        <w:r w:rsidRPr="00CF675B">
          <w:rPr>
            <w:rFonts w:cs="Courier New"/>
            <w:noProof w:val="0"/>
            <w:szCs w:val="16"/>
            <w:lang w:eastAsia="en-GB"/>
          </w:rPr>
          <w:t>ImpliesKeyword</w:t>
        </w:r>
        <w:r w:rsidRPr="004C475C">
          <w:rPr>
            <w:rFonts w:cs="Courier New"/>
            <w:noProof w:val="0"/>
            <w:szCs w:val="16"/>
            <w:lang w:eastAsia="en-GB"/>
          </w:rPr>
          <w:t xml:space="preserve"> InfixTemplateOperand</w:t>
        </w:r>
      </w:ins>
    </w:p>
    <w:p w14:paraId="21126E37" w14:textId="77777777" w:rsidR="00615A38" w:rsidRPr="004C475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365" w:author="Jens Grabowski" w:date="2022-01-10T15:18:00Z"/>
          <w:rFonts w:cs="Courier New"/>
          <w:noProof w:val="0"/>
          <w:szCs w:val="16"/>
          <w:lang w:eastAsia="en-GB"/>
        </w:rPr>
      </w:pPr>
      <w:ins w:id="366" w:author="Jens Grabowski" w:date="2022-01-10T15:18:00Z">
        <w:r w:rsidRPr="004C475C">
          <w:rPr>
            <w:noProof w:val="0"/>
          </w:rPr>
          <w:t xml:space="preserve">022010. </w:t>
        </w:r>
        <w:r w:rsidRPr="004C475C">
          <w:rPr>
            <w:rFonts w:cs="Courier New"/>
            <w:noProof w:val="0"/>
            <w:szCs w:val="16"/>
            <w:lang w:eastAsia="en-GB"/>
          </w:rPr>
          <w:t>ImpliesKeyword ::= "implies"</w:t>
        </w:r>
      </w:ins>
    </w:p>
    <w:p w14:paraId="5B1AF7DD" w14:textId="77777777" w:rsidR="00615A38" w:rsidRPr="004C475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367" w:author="Jens Grabowski" w:date="2022-01-10T15:18:00Z"/>
          <w:noProof w:val="0"/>
        </w:rPr>
      </w:pPr>
      <w:ins w:id="368" w:author="Jens Grabowski" w:date="2022-01-10T15:18:00Z">
        <w:r w:rsidRPr="004C475C">
          <w:rPr>
            <w:noProof w:val="0"/>
          </w:rPr>
          <w:t xml:space="preserve">022011. </w:t>
        </w:r>
        <w:r w:rsidRPr="004C475C">
          <w:rPr>
            <w:rFonts w:cs="Courier New"/>
            <w:noProof w:val="0"/>
            <w:szCs w:val="16"/>
            <w:lang w:eastAsia="en-GB"/>
          </w:rPr>
          <w:t>InfixTem</w:t>
        </w:r>
        <w:r w:rsidRPr="004C475C">
          <w:rPr>
            <w:noProof w:val="0"/>
          </w:rPr>
          <w:t xml:space="preserve">plateOperand ::= ( TemplateInstanceNoAttr | ( "(" </w:t>
        </w:r>
        <w:r w:rsidRPr="00E050F7">
          <w:rPr>
            <w:noProof w:val="0"/>
            <w:u w:val="single"/>
          </w:rPr>
          <w:t>TemplateInstance</w:t>
        </w:r>
        <w:r w:rsidRPr="004C475C">
          <w:rPr>
            <w:noProof w:val="0"/>
          </w:rPr>
          <w:t xml:space="preserve"> ")" ))</w:t>
        </w:r>
      </w:ins>
    </w:p>
    <w:p w14:paraId="34A3C8DB" w14:textId="77777777" w:rsidR="00615A38" w:rsidRPr="004C475C" w:rsidRDefault="00615A38" w:rsidP="00615A38">
      <w:pPr>
        <w:pStyle w:val="PL"/>
        <w:rPr>
          <w:ins w:id="369" w:author="Jens Grabowski" w:date="2022-01-10T15:18:00Z"/>
          <w:noProof w:val="0"/>
        </w:rPr>
      </w:pPr>
      <w:ins w:id="370" w:author="Jens Grabowski" w:date="2022-01-10T15:18:00Z">
        <w:r w:rsidRPr="004C475C">
          <w:rPr>
            <w:noProof w:val="0"/>
          </w:rPr>
          <w:t>022012. TemplateInstanceNoAttr ::= [(</w:t>
        </w:r>
        <w:r w:rsidRPr="004C475C">
          <w:rPr>
            <w:noProof w:val="0"/>
            <w:u w:val="single"/>
          </w:rPr>
          <w:t>Type</w:t>
        </w:r>
        <w:r w:rsidRPr="004C475C">
          <w:rPr>
            <w:noProof w:val="0"/>
          </w:rPr>
          <w:t xml:space="preserve"> | </w:t>
        </w:r>
        <w:r w:rsidRPr="004C475C">
          <w:rPr>
            <w:noProof w:val="0"/>
            <w:u w:val="single"/>
          </w:rPr>
          <w:t>Signature</w:t>
        </w:r>
        <w:r w:rsidRPr="004C475C">
          <w:rPr>
            <w:noProof w:val="0"/>
          </w:rPr>
          <w:t xml:space="preserve">) </w:t>
        </w:r>
        <w:r w:rsidRPr="004C475C">
          <w:rPr>
            <w:noProof w:val="0"/>
            <w:u w:val="single"/>
          </w:rPr>
          <w:t>Colon</w:t>
        </w:r>
        <w:r w:rsidRPr="004C475C">
          <w:rPr>
            <w:noProof w:val="0"/>
          </w:rPr>
          <w:t>] [</w:t>
        </w:r>
        <w:r w:rsidRPr="004C475C">
          <w:rPr>
            <w:noProof w:val="0"/>
            <w:u w:val="single"/>
          </w:rPr>
          <w:t>DerivedRefWithParList</w:t>
        </w:r>
        <w:r w:rsidRPr="004C475C">
          <w:rPr>
            <w:noProof w:val="0"/>
          </w:rPr>
          <w:t xml:space="preserve"> </w:t>
        </w:r>
        <w:r w:rsidRPr="004C475C">
          <w:rPr>
            <w:noProof w:val="0"/>
            <w:u w:val="single"/>
          </w:rPr>
          <w:t>AssignmentChar</w:t>
        </w:r>
        <w:r w:rsidRPr="004C475C">
          <w:rPr>
            <w:noProof w:val="0"/>
          </w:rPr>
          <w:t>]</w:t>
        </w:r>
      </w:ins>
    </w:p>
    <w:p w14:paraId="0A5D3ECC" w14:textId="77777777" w:rsidR="00615A38" w:rsidRPr="004C475C" w:rsidRDefault="00615A38" w:rsidP="00615A38">
      <w:pPr>
        <w:pStyle w:val="PL"/>
        <w:keepLines/>
        <w:rPr>
          <w:ins w:id="371" w:author="Jens Grabowski" w:date="2022-01-10T15:18:00Z"/>
          <w:noProof w:val="0"/>
        </w:rPr>
      </w:pPr>
      <w:ins w:id="372" w:author="Jens Grabowski" w:date="2022-01-10T15:18:00Z">
        <w:r w:rsidRPr="004C475C">
          <w:rPr>
            <w:noProof w:val="0"/>
          </w:rPr>
          <w:t xml:space="preserve">                                   </w:t>
        </w:r>
        <w:r w:rsidRPr="004C475C">
          <w:rPr>
            <w:noProof w:val="0"/>
            <w:u w:val="single"/>
          </w:rPr>
          <w:t>TemplateBody</w:t>
        </w:r>
        <w:r w:rsidRPr="004C475C">
          <w:rPr>
            <w:noProof w:val="0"/>
          </w:rPr>
          <w:t>NoAttr</w:t>
        </w:r>
      </w:ins>
    </w:p>
    <w:p w14:paraId="363EC54B" w14:textId="77777777" w:rsidR="00615A38" w:rsidRPr="004C475C" w:rsidRDefault="00615A38" w:rsidP="00615A38">
      <w:pPr>
        <w:pStyle w:val="PL"/>
        <w:keepLines/>
        <w:rPr>
          <w:ins w:id="373" w:author="Jens Grabowski" w:date="2022-01-10T15:18:00Z"/>
          <w:noProof w:val="0"/>
        </w:rPr>
      </w:pPr>
      <w:ins w:id="374" w:author="Jens Grabowski" w:date="2022-01-10T15:18:00Z">
        <w:r w:rsidRPr="004C475C">
          <w:rPr>
            <w:noProof w:val="0"/>
          </w:rPr>
          <w:t xml:space="preserve">022013. TemplateBodyNoAttr ::= </w:t>
        </w:r>
        <w:r w:rsidRPr="004C475C">
          <w:rPr>
            <w:noProof w:val="0"/>
            <w:u w:val="single"/>
          </w:rPr>
          <w:t>SimpleSpec</w:t>
        </w:r>
        <w:r w:rsidRPr="004C475C">
          <w:rPr>
            <w:noProof w:val="0"/>
          </w:rPr>
          <w:t xml:space="preserve"> | </w:t>
        </w:r>
      </w:ins>
    </w:p>
    <w:p w14:paraId="21239608" w14:textId="77777777" w:rsidR="00615A38" w:rsidRPr="004C475C" w:rsidRDefault="00615A38" w:rsidP="00615A38">
      <w:pPr>
        <w:pStyle w:val="PL"/>
        <w:keepLines/>
        <w:rPr>
          <w:ins w:id="375" w:author="Jens Grabowski" w:date="2022-01-10T15:18:00Z"/>
          <w:noProof w:val="0"/>
        </w:rPr>
      </w:pPr>
      <w:ins w:id="376" w:author="Jens Grabowski" w:date="2022-01-10T15:18:00Z">
        <w:r w:rsidRPr="004C475C">
          <w:rPr>
            <w:noProof w:val="0"/>
          </w:rPr>
          <w:t xml:space="preserve">                               </w:t>
        </w:r>
        <w:r w:rsidRPr="004C475C">
          <w:rPr>
            <w:noProof w:val="0"/>
            <w:u w:val="single"/>
          </w:rPr>
          <w:t>FieldSpecList</w:t>
        </w:r>
        <w:r w:rsidRPr="004C475C">
          <w:rPr>
            <w:noProof w:val="0"/>
          </w:rPr>
          <w:t xml:space="preserve"> | </w:t>
        </w:r>
      </w:ins>
    </w:p>
    <w:p w14:paraId="6D3F64D4" w14:textId="77777777" w:rsidR="00615A38" w:rsidRPr="004C475C" w:rsidRDefault="00615A38" w:rsidP="00615A38">
      <w:pPr>
        <w:pStyle w:val="PL"/>
        <w:keepLines/>
        <w:rPr>
          <w:ins w:id="377" w:author="Jens Grabowski" w:date="2022-01-10T15:18:00Z"/>
          <w:noProof w:val="0"/>
        </w:rPr>
      </w:pPr>
      <w:ins w:id="378" w:author="Jens Grabowski" w:date="2022-01-10T15:18:00Z">
        <w:r w:rsidRPr="004C475C">
          <w:rPr>
            <w:noProof w:val="0"/>
          </w:rPr>
          <w:t xml:space="preserve">                               </w:t>
        </w:r>
        <w:r w:rsidRPr="004C475C">
          <w:rPr>
            <w:noProof w:val="0"/>
            <w:u w:val="single"/>
          </w:rPr>
          <w:t>ArrayValueOrAttrib</w:t>
        </w:r>
        <w:r w:rsidRPr="004C475C">
          <w:rPr>
            <w:noProof w:val="0"/>
          </w:rPr>
          <w:t xml:space="preserve"> </w:t>
        </w:r>
      </w:ins>
    </w:p>
    <w:p w14:paraId="340C1480" w14:textId="77777777" w:rsidR="00615A38" w:rsidRPr="004C475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379" w:author="Jens Grabowski" w:date="2022-01-10T15:18:00Z"/>
          <w:noProof w:val="0"/>
        </w:rPr>
      </w:pPr>
      <w:ins w:id="380" w:author="Jens Grabowski" w:date="2022-01-10T15:18:00Z">
        <w:r w:rsidRPr="004C475C">
          <w:rPr>
            <w:noProof w:val="0"/>
          </w:rPr>
          <w:t xml:space="preserve">022014. ExclusionMatch ::= </w:t>
        </w:r>
        <w:r w:rsidRPr="00E050F7">
          <w:rPr>
            <w:noProof w:val="0"/>
            <w:u w:val="single"/>
          </w:rPr>
          <w:t>TemplateInstance</w:t>
        </w:r>
        <w:r w:rsidRPr="004C475C">
          <w:rPr>
            <w:noProof w:val="0"/>
          </w:rPr>
          <w:t xml:space="preserve"> </w:t>
        </w:r>
        <w:r w:rsidRPr="00E050F7">
          <w:rPr>
            <w:noProof w:val="0"/>
            <w:u w:val="single"/>
          </w:rPr>
          <w:t>ExceptKeyword</w:t>
        </w:r>
        <w:r w:rsidRPr="004C475C">
          <w:rPr>
            <w:noProof w:val="0"/>
          </w:rPr>
          <w:t xml:space="preserve"> InfixTemplateOperand</w:t>
        </w:r>
      </w:ins>
    </w:p>
    <w:p w14:paraId="4E7B332A" w14:textId="77777777" w:rsidR="00615A38" w:rsidRPr="004C475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381" w:author="Jens Grabowski" w:date="2022-01-10T15:18:00Z"/>
          <w:noProof w:val="0"/>
        </w:rPr>
      </w:pPr>
      <w:ins w:id="382" w:author="Jens Grabowski" w:date="2022-01-10T15:18:00Z">
        <w:r w:rsidRPr="004C475C">
          <w:rPr>
            <w:noProof w:val="0"/>
          </w:rPr>
          <w:t xml:space="preserve">022015. DisjunctionMatch ::= DisjunctKeyword </w:t>
        </w:r>
        <w:r w:rsidRPr="004C475C">
          <w:rPr>
            <w:noProof w:val="0"/>
            <w:u w:val="single"/>
          </w:rPr>
          <w:t>ListOfTemplates</w:t>
        </w:r>
      </w:ins>
    </w:p>
    <w:p w14:paraId="6766A2BB" w14:textId="77777777" w:rsidR="00615A38" w:rsidRPr="004C475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383" w:author="Jens Grabowski" w:date="2022-01-10T15:18:00Z"/>
          <w:noProof w:val="0"/>
        </w:rPr>
      </w:pPr>
      <w:ins w:id="384" w:author="Jens Grabowski" w:date="2022-01-10T15:18:00Z">
        <w:r w:rsidRPr="004C475C">
          <w:rPr>
            <w:noProof w:val="0"/>
          </w:rPr>
          <w:t xml:space="preserve">022016. DisjunctKeyword ::= </w:t>
        </w:r>
        <w:r w:rsidRPr="004C475C">
          <w:rPr>
            <w:rFonts w:cs="Courier New"/>
            <w:noProof w:val="0"/>
            <w:szCs w:val="16"/>
            <w:lang w:eastAsia="en-GB"/>
          </w:rPr>
          <w:t>"</w:t>
        </w:r>
        <w:r w:rsidRPr="004C475C">
          <w:rPr>
            <w:rFonts w:cs="Courier New"/>
            <w:noProof w:val="0"/>
            <w:szCs w:val="16"/>
          </w:rPr>
          <w:t>disjunct</w:t>
        </w:r>
        <w:r w:rsidRPr="004C475C">
          <w:rPr>
            <w:rFonts w:cs="Courier New"/>
            <w:noProof w:val="0"/>
            <w:szCs w:val="16"/>
            <w:lang w:eastAsia="en-GB"/>
          </w:rPr>
          <w:t>"</w:t>
        </w:r>
      </w:ins>
    </w:p>
    <w:p w14:paraId="677DBCEB" w14:textId="77777777" w:rsidR="00615A38" w:rsidRPr="004C475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385" w:author="Jens Grabowski" w:date="2022-01-10T15:18:00Z"/>
          <w:noProof w:val="0"/>
        </w:rPr>
      </w:pPr>
      <w:ins w:id="386" w:author="Jens Grabowski" w:date="2022-01-10T15:18:00Z">
        <w:r w:rsidRPr="004C475C">
          <w:rPr>
            <w:noProof w:val="0"/>
          </w:rPr>
          <w:t xml:space="preserve">022017. ValueRedirect ::= "-&gt;" </w:t>
        </w:r>
        <w:bookmarkStart w:id="387" w:name="TSingleVarInstance"/>
        <w:r>
          <w:t>SingleVarInstance</w:t>
        </w:r>
        <w:bookmarkEnd w:id="387"/>
      </w:ins>
    </w:p>
    <w:p w14:paraId="5DC56D2B" w14:textId="77777777" w:rsidR="00615A38" w:rsidRPr="004C475C" w:rsidRDefault="00615A38" w:rsidP="00615A38">
      <w:pPr>
        <w:pStyle w:val="PL"/>
        <w:rPr>
          <w:ins w:id="388" w:author="Jens Grabowski" w:date="2022-01-10T15:18:00Z"/>
          <w:noProof w:val="0"/>
        </w:rPr>
      </w:pPr>
      <w:ins w:id="389" w:author="Jens Grabowski" w:date="2022-01-10T15:18:00Z">
        <w:r w:rsidRPr="004C475C">
          <w:rPr>
            <w:noProof w:val="0"/>
          </w:rPr>
          <w:t>022018. StringRepetition ::= "#" (</w:t>
        </w:r>
        <w:r w:rsidRPr="004C475C">
          <w:rPr>
            <w:noProof w:val="0"/>
            <w:u w:val="single"/>
          </w:rPr>
          <w:t>Num</w:t>
        </w:r>
        <w:r w:rsidRPr="004C475C">
          <w:rPr>
            <w:noProof w:val="0"/>
          </w:rPr>
          <w:t xml:space="preserve"> | ( "(" [</w:t>
        </w:r>
        <w:r w:rsidRPr="004C475C">
          <w:rPr>
            <w:noProof w:val="0"/>
            <w:u w:val="single"/>
          </w:rPr>
          <w:t>Number</w:t>
        </w:r>
        <w:r w:rsidRPr="004C475C">
          <w:rPr>
            <w:rStyle w:val="Hyperlink"/>
            <w:noProof w:val="0"/>
            <w:color w:val="auto"/>
          </w:rPr>
          <w:t>]</w:t>
        </w:r>
        <w:r w:rsidRPr="004C475C">
          <w:rPr>
            <w:noProof w:val="0"/>
          </w:rPr>
          <w:t xml:space="preserve"> [","] [</w:t>
        </w:r>
        <w:r w:rsidRPr="004C475C">
          <w:rPr>
            <w:noProof w:val="0"/>
            <w:u w:val="single"/>
          </w:rPr>
          <w:t>Number</w:t>
        </w:r>
        <w:r w:rsidRPr="004C475C">
          <w:rPr>
            <w:noProof w:val="0"/>
          </w:rPr>
          <w:t>] ")" ))</w:t>
        </w:r>
      </w:ins>
    </w:p>
    <w:p w14:paraId="79F9F6BD" w14:textId="77777777" w:rsidR="00615A38" w:rsidRPr="004C475C"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ins w:id="390" w:author="Jens Grabowski" w:date="2022-01-10T15:18:00Z"/>
          <w:noProof w:val="0"/>
        </w:rPr>
      </w:pPr>
      <w:ins w:id="391" w:author="Jens Grabowski" w:date="2022-01-10T15:18:00Z">
        <w:r w:rsidRPr="004C475C">
          <w:rPr>
            <w:noProof w:val="0"/>
          </w:rPr>
          <w:t xml:space="preserve">022019. MatchModifier ::= </w:t>
        </w:r>
        <w:r w:rsidRPr="004C475C">
          <w:rPr>
            <w:rFonts w:cs="Courier New"/>
            <w:noProof w:val="0"/>
            <w:szCs w:val="16"/>
            <w:lang w:eastAsia="en-GB"/>
          </w:rPr>
          <w:t>"</w:t>
        </w:r>
        <w:r w:rsidRPr="004C475C">
          <w:rPr>
            <w:rFonts w:cs="Courier New"/>
            <w:noProof w:val="0"/>
            <w:szCs w:val="16"/>
          </w:rPr>
          <w:t>@match</w:t>
        </w:r>
        <w:r w:rsidRPr="004C475C">
          <w:rPr>
            <w:rFonts w:cs="Courier New"/>
            <w:noProof w:val="0"/>
            <w:szCs w:val="16"/>
            <w:lang w:eastAsia="en-GB"/>
          </w:rPr>
          <w:t>"</w:t>
        </w:r>
      </w:ins>
    </w:p>
    <w:p w14:paraId="057BB4FD" w14:textId="77777777" w:rsidR="00615A38" w:rsidRPr="004C475C" w:rsidRDefault="00615A38" w:rsidP="00615A38">
      <w:pPr>
        <w:overflowPunct/>
        <w:autoSpaceDE/>
        <w:autoSpaceDN/>
        <w:adjustRightInd/>
        <w:spacing w:after="0"/>
        <w:textAlignment w:val="auto"/>
        <w:rPr>
          <w:ins w:id="392" w:author="Jens Grabowski" w:date="2022-01-10T15:18:00Z"/>
        </w:rPr>
      </w:pPr>
    </w:p>
    <w:p w14:paraId="295BCE04" w14:textId="2F2A0CD7" w:rsidR="001D35E7" w:rsidRPr="004C475C" w:rsidDel="00615A38" w:rsidRDefault="001D35E7"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393" w:author="Jens Grabowski" w:date="2022-01-10T15:18:00Z"/>
          <w:noProof w:val="0"/>
        </w:rPr>
      </w:pPr>
      <w:bookmarkStart w:id="394" w:name="_GoBack"/>
      <w:bookmarkEnd w:id="394"/>
      <w:del w:id="395" w:author="Jens Grabowski" w:date="2022-01-10T15:18:00Z">
        <w:r w:rsidRPr="004C475C" w:rsidDel="00615A38">
          <w:rPr>
            <w:noProof w:val="0"/>
          </w:rPr>
          <w:delText>022001. DynamicMatch ::= DynamicModifier (StatementBlock | FunctionRef)</w:delText>
        </w:r>
      </w:del>
    </w:p>
    <w:p w14:paraId="41FB2673" w14:textId="067239B0" w:rsidR="001D35E7" w:rsidRPr="004C475C" w:rsidDel="00615A38" w:rsidRDefault="001D35E7"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396" w:author="Jens Grabowski" w:date="2022-01-10T15:18:00Z"/>
          <w:noProof w:val="0"/>
        </w:rPr>
      </w:pPr>
      <w:del w:id="397" w:author="Jens Grabowski" w:date="2022-01-10T15:18:00Z">
        <w:r w:rsidRPr="004C475C" w:rsidDel="00615A38">
          <w:rPr>
            <w:noProof w:val="0"/>
          </w:rPr>
          <w:delText xml:space="preserve">022002. DynamicModifier::= </w:delText>
        </w:r>
        <w:r w:rsidR="003571E7" w:rsidRPr="004C475C" w:rsidDel="00615A38">
          <w:rPr>
            <w:rFonts w:cs="Courier New"/>
            <w:noProof w:val="0"/>
            <w:szCs w:val="16"/>
            <w:lang w:eastAsia="en-GB"/>
          </w:rPr>
          <w:delText>"</w:delText>
        </w:r>
        <w:r w:rsidRPr="004C475C" w:rsidDel="00615A38">
          <w:rPr>
            <w:rFonts w:cs="Courier New"/>
            <w:noProof w:val="0"/>
            <w:szCs w:val="16"/>
          </w:rPr>
          <w:delText>@dynamic</w:delText>
        </w:r>
        <w:r w:rsidR="003571E7" w:rsidRPr="004C475C" w:rsidDel="00615A38">
          <w:rPr>
            <w:rFonts w:cs="Courier New"/>
            <w:noProof w:val="0"/>
            <w:szCs w:val="16"/>
            <w:lang w:eastAsia="en-GB"/>
          </w:rPr>
          <w:delText>"</w:delText>
        </w:r>
      </w:del>
    </w:p>
    <w:p w14:paraId="5AFEF00E" w14:textId="671BC231" w:rsidR="001D35E7" w:rsidRPr="004C475C" w:rsidDel="00615A38" w:rsidRDefault="001D35E7"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398" w:author="Jens Grabowski" w:date="2022-01-10T15:18:00Z"/>
          <w:noProof w:val="0"/>
        </w:rPr>
      </w:pPr>
    </w:p>
    <w:p w14:paraId="014C209B" w14:textId="23EAF4D8" w:rsidR="001D35E7" w:rsidRPr="004C475C" w:rsidDel="00615A38" w:rsidRDefault="001D35E7"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399" w:author="Jens Grabowski" w:date="2022-01-10T15:18:00Z"/>
          <w:noProof w:val="0"/>
        </w:rPr>
      </w:pPr>
      <w:del w:id="400" w:author="Jens Grabowski" w:date="2022-01-10T15:18:00Z">
        <w:r w:rsidRPr="004C475C" w:rsidDel="00615A38">
          <w:rPr>
            <w:noProof w:val="0"/>
          </w:rPr>
          <w:delText>022003. RepetitionMatch ::= TemplateBody RepetitionCountSpec</w:delText>
        </w:r>
      </w:del>
    </w:p>
    <w:p w14:paraId="608B93C7" w14:textId="7FFAB20B" w:rsidR="001D35E7" w:rsidRPr="004C475C" w:rsidDel="00615A38" w:rsidRDefault="001D35E7"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401" w:author="Jens Grabowski" w:date="2022-01-10T15:18:00Z"/>
          <w:noProof w:val="0"/>
        </w:rPr>
      </w:pPr>
      <w:del w:id="402" w:author="Jens Grabowski" w:date="2022-01-10T15:18:00Z">
        <w:r w:rsidRPr="004C475C" w:rsidDel="00615A38">
          <w:rPr>
            <w:noProof w:val="0"/>
          </w:rPr>
          <w:delText xml:space="preserve">022004. RepetitionCountSpec ::= </w:delText>
        </w:r>
        <w:r w:rsidR="003571E7" w:rsidRPr="004C475C" w:rsidDel="00615A38">
          <w:rPr>
            <w:noProof w:val="0"/>
          </w:rPr>
          <w:delText>"</w:delText>
        </w:r>
        <w:r w:rsidRPr="004C475C" w:rsidDel="00615A38">
          <w:rPr>
            <w:noProof w:val="0"/>
          </w:rPr>
          <w:delText>#</w:delText>
        </w:r>
        <w:r w:rsidR="003571E7" w:rsidRPr="004C475C" w:rsidDel="00615A38">
          <w:rPr>
            <w:noProof w:val="0"/>
          </w:rPr>
          <w:delText>"</w:delText>
        </w:r>
        <w:r w:rsidRPr="004C475C" w:rsidDel="00615A38">
          <w:rPr>
            <w:noProof w:val="0"/>
          </w:rPr>
          <w:delText xml:space="preserve"> </w:delText>
        </w:r>
        <w:r w:rsidR="003571E7" w:rsidRPr="004C475C" w:rsidDel="00615A38">
          <w:rPr>
            <w:noProof w:val="0"/>
          </w:rPr>
          <w:delText>"</w:delText>
        </w:r>
        <w:r w:rsidRPr="004C475C" w:rsidDel="00615A38">
          <w:rPr>
            <w:noProof w:val="0"/>
          </w:rPr>
          <w:delText>(</w:delText>
        </w:r>
        <w:r w:rsidR="003571E7" w:rsidRPr="004C475C" w:rsidDel="00615A38">
          <w:rPr>
            <w:noProof w:val="0"/>
          </w:rPr>
          <w:delText>"</w:delText>
        </w:r>
        <w:r w:rsidRPr="004C475C" w:rsidDel="00615A38">
          <w:rPr>
            <w:noProof w:val="0"/>
          </w:rPr>
          <w:delText xml:space="preserve"> [SingleExpression] [</w:delText>
        </w:r>
        <w:r w:rsidR="003571E7" w:rsidRPr="004C475C" w:rsidDel="00615A38">
          <w:rPr>
            <w:noProof w:val="0"/>
          </w:rPr>
          <w:delText>"</w:delText>
        </w:r>
        <w:r w:rsidRPr="004C475C" w:rsidDel="00615A38">
          <w:rPr>
            <w:noProof w:val="0"/>
          </w:rPr>
          <w:delText>,</w:delText>
        </w:r>
        <w:r w:rsidR="003571E7" w:rsidRPr="004C475C" w:rsidDel="00615A38">
          <w:rPr>
            <w:noProof w:val="0"/>
          </w:rPr>
          <w:delText>"</w:delText>
        </w:r>
        <w:r w:rsidRPr="004C475C" w:rsidDel="00615A38">
          <w:rPr>
            <w:noProof w:val="0"/>
          </w:rPr>
          <w:delText xml:space="preserve"> [SingleExpression]] </w:delText>
        </w:r>
        <w:r w:rsidR="003571E7" w:rsidRPr="004C475C" w:rsidDel="00615A38">
          <w:rPr>
            <w:noProof w:val="0"/>
          </w:rPr>
          <w:delText>"</w:delText>
        </w:r>
        <w:r w:rsidRPr="004C475C" w:rsidDel="00615A38">
          <w:rPr>
            <w:noProof w:val="0"/>
          </w:rPr>
          <w:delText>)</w:delText>
        </w:r>
        <w:r w:rsidR="003571E7" w:rsidRPr="004C475C" w:rsidDel="00615A38">
          <w:rPr>
            <w:noProof w:val="0"/>
          </w:rPr>
          <w:delText>"</w:delText>
        </w:r>
      </w:del>
    </w:p>
    <w:p w14:paraId="65B11F58" w14:textId="4F8D5A9D" w:rsidR="001D35E7" w:rsidRPr="004C475C" w:rsidDel="00615A38" w:rsidRDefault="001D35E7"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403" w:author="Jens Grabowski" w:date="2022-01-10T15:18:00Z"/>
          <w:noProof w:val="0"/>
        </w:rPr>
      </w:pPr>
    </w:p>
    <w:p w14:paraId="570C6768" w14:textId="6F9D04B6" w:rsidR="001D35E7" w:rsidRPr="004C475C" w:rsidDel="00615A38" w:rsidRDefault="001D35E7" w:rsidP="000F5602">
      <w:pPr>
        <w:pStyle w:val="PL"/>
        <w:keepNext/>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404" w:author="Jens Grabowski" w:date="2022-01-10T15:18:00Z"/>
          <w:noProof w:val="0"/>
        </w:rPr>
      </w:pPr>
      <w:del w:id="405" w:author="Jens Grabowski" w:date="2022-01-10T15:18:00Z">
        <w:r w:rsidRPr="004C475C" w:rsidDel="00615A38">
          <w:rPr>
            <w:noProof w:val="0"/>
          </w:rPr>
          <w:delText>/** STATIC SEMANTICS The ValueKeyword has only meaning as a value in the StatementBlock of a 022001. DynamicMatch. The IndexModifier has only meaning as a value in the TemplateBody of a RepetitionMatch. **/</w:delText>
        </w:r>
      </w:del>
    </w:p>
    <w:p w14:paraId="11E7E4F7" w14:textId="79137EE1" w:rsidR="001D35E7" w:rsidRPr="004C475C" w:rsidDel="00615A38" w:rsidRDefault="001D35E7"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406" w:author="Jens Grabowski" w:date="2022-01-10T15:18:00Z"/>
          <w:noProof w:val="0"/>
        </w:rPr>
      </w:pPr>
      <w:del w:id="407" w:author="Jens Grabowski" w:date="2022-01-10T15:18:00Z">
        <w:r w:rsidRPr="004C475C" w:rsidDel="00615A38">
          <w:rPr>
            <w:noProof w:val="0"/>
          </w:rPr>
          <w:delText>022005. SpecialValue ::= ValueKeyword | NullValue | IndexModifier | OmitKeyword</w:delText>
        </w:r>
      </w:del>
    </w:p>
    <w:p w14:paraId="08478597" w14:textId="63B9F6AE" w:rsidR="001D35E7" w:rsidRPr="004C475C" w:rsidDel="00615A38" w:rsidRDefault="001D35E7"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408" w:author="Jens Grabowski" w:date="2022-01-10T15:18:00Z"/>
          <w:noProof w:val="0"/>
        </w:rPr>
      </w:pPr>
      <w:del w:id="409" w:author="Jens Grabowski" w:date="2022-01-10T15:18:00Z">
        <w:r w:rsidRPr="004C475C" w:rsidDel="00615A38">
          <w:rPr>
            <w:noProof w:val="0"/>
          </w:rPr>
          <w:delText xml:space="preserve">022006. NullValue ::= </w:delText>
        </w:r>
        <w:r w:rsidR="003571E7" w:rsidRPr="004C475C" w:rsidDel="00615A38">
          <w:rPr>
            <w:noProof w:val="0"/>
          </w:rPr>
          <w:delText>"</w:delText>
        </w:r>
        <w:r w:rsidRPr="004C475C" w:rsidDel="00615A38">
          <w:rPr>
            <w:noProof w:val="0"/>
          </w:rPr>
          <w:delText>null</w:delText>
        </w:r>
        <w:r w:rsidR="003571E7" w:rsidRPr="004C475C" w:rsidDel="00615A38">
          <w:rPr>
            <w:noProof w:val="0"/>
          </w:rPr>
          <w:delText>"</w:delText>
        </w:r>
      </w:del>
    </w:p>
    <w:p w14:paraId="3ADCABA0" w14:textId="7039534A" w:rsidR="001D35E7" w:rsidRPr="004C475C" w:rsidDel="00615A38" w:rsidRDefault="001D35E7"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410" w:author="Jens Grabowski" w:date="2022-01-10T15:18:00Z"/>
          <w:noProof w:val="0"/>
        </w:rPr>
      </w:pPr>
    </w:p>
    <w:p w14:paraId="3EB0F4B0" w14:textId="2C6F5129" w:rsidR="001D35E7" w:rsidRPr="004C475C" w:rsidDel="00615A38" w:rsidRDefault="001D35E7"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411" w:author="Jens Grabowski" w:date="2022-01-10T15:18:00Z"/>
          <w:noProof w:val="0"/>
        </w:rPr>
      </w:pPr>
      <w:del w:id="412" w:author="Jens Grabowski" w:date="2022-01-10T15:18:00Z">
        <w:r w:rsidRPr="004C475C" w:rsidDel="00615A38">
          <w:rPr>
            <w:noProof w:val="0"/>
          </w:rPr>
          <w:delText xml:space="preserve">022007. ConjunctionMatch ::= ConjunctKeyword </w:delText>
        </w:r>
        <w:r w:rsidRPr="004C475C" w:rsidDel="00615A38">
          <w:rPr>
            <w:noProof w:val="0"/>
            <w:u w:val="single"/>
          </w:rPr>
          <w:delText>ListOfTemplates</w:delText>
        </w:r>
      </w:del>
    </w:p>
    <w:p w14:paraId="25A7DC6E" w14:textId="7BD5AD82" w:rsidR="001D35E7" w:rsidRPr="004C475C" w:rsidDel="00615A38" w:rsidRDefault="001D35E7"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413" w:author="Jens Grabowski" w:date="2022-01-10T15:18:00Z"/>
          <w:rFonts w:cs="Courier New"/>
          <w:noProof w:val="0"/>
          <w:szCs w:val="16"/>
          <w:lang w:eastAsia="en-GB"/>
        </w:rPr>
      </w:pPr>
      <w:del w:id="414" w:author="Jens Grabowski" w:date="2022-01-10T15:18:00Z">
        <w:r w:rsidRPr="004C475C" w:rsidDel="00615A38">
          <w:rPr>
            <w:noProof w:val="0"/>
          </w:rPr>
          <w:delText xml:space="preserve">022008. ConjunctKeyword ::= </w:delText>
        </w:r>
        <w:r w:rsidR="003571E7" w:rsidRPr="004C475C" w:rsidDel="00615A38">
          <w:rPr>
            <w:rFonts w:cs="Courier New"/>
            <w:noProof w:val="0"/>
            <w:szCs w:val="16"/>
            <w:lang w:eastAsia="en-GB"/>
          </w:rPr>
          <w:delText>"</w:delText>
        </w:r>
        <w:r w:rsidRPr="004C475C" w:rsidDel="00615A38">
          <w:rPr>
            <w:rFonts w:cs="Courier New"/>
            <w:noProof w:val="0"/>
            <w:szCs w:val="16"/>
          </w:rPr>
          <w:delText>conjunct</w:delText>
        </w:r>
        <w:r w:rsidR="003571E7" w:rsidRPr="004C475C" w:rsidDel="00615A38">
          <w:rPr>
            <w:rFonts w:cs="Courier New"/>
            <w:noProof w:val="0"/>
            <w:szCs w:val="16"/>
            <w:lang w:eastAsia="en-GB"/>
          </w:rPr>
          <w:delText>"</w:delText>
        </w:r>
      </w:del>
    </w:p>
    <w:p w14:paraId="33C02F4B" w14:textId="2E80A447" w:rsidR="001D35E7" w:rsidRPr="004C475C" w:rsidDel="00615A38" w:rsidRDefault="001D35E7"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415" w:author="Jens Grabowski" w:date="2022-01-10T15:18:00Z"/>
          <w:rFonts w:cs="Courier New"/>
          <w:noProof w:val="0"/>
          <w:szCs w:val="16"/>
          <w:lang w:eastAsia="en-GB"/>
        </w:rPr>
      </w:pPr>
      <w:del w:id="416" w:author="Jens Grabowski" w:date="2022-01-10T15:18:00Z">
        <w:r w:rsidRPr="004C475C" w:rsidDel="00615A38">
          <w:rPr>
            <w:noProof w:val="0"/>
          </w:rPr>
          <w:delText xml:space="preserve">022009. </w:delText>
        </w:r>
        <w:r w:rsidRPr="004C475C" w:rsidDel="00615A38">
          <w:rPr>
            <w:rFonts w:cs="Courier New"/>
            <w:noProof w:val="0"/>
            <w:szCs w:val="16"/>
            <w:lang w:eastAsia="en-GB"/>
          </w:rPr>
          <w:delText>ImplicationMatch ::= TemplateInstance ImpliesKeyword InfixTemplateOperand</w:delText>
        </w:r>
      </w:del>
    </w:p>
    <w:p w14:paraId="6EE32716" w14:textId="252FBAA3" w:rsidR="001D35E7" w:rsidRPr="004C475C" w:rsidDel="00615A38" w:rsidRDefault="001D35E7"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417" w:author="Jens Grabowski" w:date="2022-01-10T15:18:00Z"/>
          <w:rFonts w:cs="Courier New"/>
          <w:noProof w:val="0"/>
          <w:szCs w:val="16"/>
          <w:lang w:eastAsia="en-GB"/>
        </w:rPr>
      </w:pPr>
      <w:del w:id="418" w:author="Jens Grabowski" w:date="2022-01-10T15:18:00Z">
        <w:r w:rsidRPr="004C475C" w:rsidDel="00615A38">
          <w:rPr>
            <w:noProof w:val="0"/>
          </w:rPr>
          <w:delText xml:space="preserve">022010. </w:delText>
        </w:r>
        <w:r w:rsidRPr="004C475C" w:rsidDel="00615A38">
          <w:rPr>
            <w:rFonts w:cs="Courier New"/>
            <w:noProof w:val="0"/>
            <w:szCs w:val="16"/>
            <w:lang w:eastAsia="en-GB"/>
          </w:rPr>
          <w:delText xml:space="preserve">ImpliesKeyword ::= </w:delText>
        </w:r>
        <w:r w:rsidR="003571E7" w:rsidRPr="004C475C" w:rsidDel="00615A38">
          <w:rPr>
            <w:rFonts w:cs="Courier New"/>
            <w:noProof w:val="0"/>
            <w:szCs w:val="16"/>
            <w:lang w:eastAsia="en-GB"/>
          </w:rPr>
          <w:delText>"</w:delText>
        </w:r>
        <w:r w:rsidRPr="004C475C" w:rsidDel="00615A38">
          <w:rPr>
            <w:rFonts w:cs="Courier New"/>
            <w:noProof w:val="0"/>
            <w:szCs w:val="16"/>
            <w:lang w:eastAsia="en-GB"/>
          </w:rPr>
          <w:delText>implies</w:delText>
        </w:r>
        <w:r w:rsidR="003571E7" w:rsidRPr="004C475C" w:rsidDel="00615A38">
          <w:rPr>
            <w:rFonts w:cs="Courier New"/>
            <w:noProof w:val="0"/>
            <w:szCs w:val="16"/>
            <w:lang w:eastAsia="en-GB"/>
          </w:rPr>
          <w:delText>"</w:delText>
        </w:r>
      </w:del>
    </w:p>
    <w:p w14:paraId="1B5F64D7" w14:textId="4BFCA821" w:rsidR="001D35E7" w:rsidRPr="004C475C" w:rsidDel="00615A38" w:rsidRDefault="001D35E7"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419" w:author="Jens Grabowski" w:date="2022-01-10T15:18:00Z"/>
          <w:noProof w:val="0"/>
        </w:rPr>
      </w:pPr>
      <w:del w:id="420" w:author="Jens Grabowski" w:date="2022-01-10T15:18:00Z">
        <w:r w:rsidRPr="004C475C" w:rsidDel="00615A38">
          <w:rPr>
            <w:noProof w:val="0"/>
          </w:rPr>
          <w:delText xml:space="preserve">022011. </w:delText>
        </w:r>
        <w:r w:rsidRPr="004C475C" w:rsidDel="00615A38">
          <w:rPr>
            <w:rFonts w:cs="Courier New"/>
            <w:noProof w:val="0"/>
            <w:szCs w:val="16"/>
            <w:lang w:eastAsia="en-GB"/>
          </w:rPr>
          <w:delText>InfixTem</w:delText>
        </w:r>
        <w:r w:rsidRPr="004C475C" w:rsidDel="00615A38">
          <w:rPr>
            <w:noProof w:val="0"/>
          </w:rPr>
          <w:delText xml:space="preserve">plateOperand ::= ( TemplateInstanceNoAttr | ( </w:delText>
        </w:r>
        <w:r w:rsidR="003571E7" w:rsidRPr="004C475C" w:rsidDel="00615A38">
          <w:rPr>
            <w:noProof w:val="0"/>
          </w:rPr>
          <w:delText>"</w:delText>
        </w:r>
        <w:r w:rsidRPr="004C475C" w:rsidDel="00615A38">
          <w:rPr>
            <w:noProof w:val="0"/>
          </w:rPr>
          <w:delText>(</w:delText>
        </w:r>
        <w:r w:rsidR="003571E7" w:rsidRPr="004C475C" w:rsidDel="00615A38">
          <w:rPr>
            <w:noProof w:val="0"/>
          </w:rPr>
          <w:delText>"</w:delText>
        </w:r>
        <w:r w:rsidRPr="004C475C" w:rsidDel="00615A38">
          <w:rPr>
            <w:noProof w:val="0"/>
          </w:rPr>
          <w:delText xml:space="preserve"> TemplateInstance </w:delText>
        </w:r>
        <w:r w:rsidR="003571E7" w:rsidRPr="004C475C" w:rsidDel="00615A38">
          <w:rPr>
            <w:noProof w:val="0"/>
          </w:rPr>
          <w:delText>"</w:delText>
        </w:r>
        <w:r w:rsidRPr="004C475C" w:rsidDel="00615A38">
          <w:rPr>
            <w:noProof w:val="0"/>
          </w:rPr>
          <w:delText>)</w:delText>
        </w:r>
        <w:r w:rsidR="003571E7" w:rsidRPr="004C475C" w:rsidDel="00615A38">
          <w:rPr>
            <w:noProof w:val="0"/>
          </w:rPr>
          <w:delText>"</w:delText>
        </w:r>
        <w:r w:rsidRPr="004C475C" w:rsidDel="00615A38">
          <w:rPr>
            <w:noProof w:val="0"/>
          </w:rPr>
          <w:delText xml:space="preserve"> ))</w:delText>
        </w:r>
      </w:del>
    </w:p>
    <w:p w14:paraId="35AC4AAC" w14:textId="67177C8A" w:rsidR="001D35E7" w:rsidRPr="004C475C" w:rsidDel="00615A38" w:rsidRDefault="001D35E7" w:rsidP="001D35E7">
      <w:pPr>
        <w:pStyle w:val="PL"/>
        <w:rPr>
          <w:del w:id="421" w:author="Jens Grabowski" w:date="2022-01-10T15:18:00Z"/>
          <w:noProof w:val="0"/>
        </w:rPr>
      </w:pPr>
      <w:del w:id="422" w:author="Jens Grabowski" w:date="2022-01-10T15:18:00Z">
        <w:r w:rsidRPr="004C475C" w:rsidDel="00615A38">
          <w:rPr>
            <w:noProof w:val="0"/>
          </w:rPr>
          <w:delText>022012. TemplateInstanceNoAttr ::= [(</w:delText>
        </w:r>
        <w:r w:rsidRPr="004C475C" w:rsidDel="00615A38">
          <w:rPr>
            <w:noProof w:val="0"/>
            <w:u w:val="single"/>
          </w:rPr>
          <w:delText>Type</w:delText>
        </w:r>
        <w:r w:rsidRPr="004C475C" w:rsidDel="00615A38">
          <w:rPr>
            <w:noProof w:val="0"/>
          </w:rPr>
          <w:delText xml:space="preserve"> | </w:delText>
        </w:r>
        <w:r w:rsidRPr="004C475C" w:rsidDel="00615A38">
          <w:rPr>
            <w:noProof w:val="0"/>
            <w:u w:val="single"/>
          </w:rPr>
          <w:delText>Signature</w:delText>
        </w:r>
        <w:r w:rsidRPr="004C475C" w:rsidDel="00615A38">
          <w:rPr>
            <w:noProof w:val="0"/>
          </w:rPr>
          <w:delText xml:space="preserve">) </w:delText>
        </w:r>
        <w:r w:rsidRPr="004C475C" w:rsidDel="00615A38">
          <w:rPr>
            <w:noProof w:val="0"/>
            <w:u w:val="single"/>
          </w:rPr>
          <w:delText>Colon</w:delText>
        </w:r>
        <w:r w:rsidRPr="004C475C" w:rsidDel="00615A38">
          <w:rPr>
            <w:noProof w:val="0"/>
          </w:rPr>
          <w:delText>] [</w:delText>
        </w:r>
        <w:r w:rsidRPr="004C475C" w:rsidDel="00615A38">
          <w:rPr>
            <w:noProof w:val="0"/>
            <w:u w:val="single"/>
          </w:rPr>
          <w:delText>DerivedRefWithParList</w:delText>
        </w:r>
        <w:r w:rsidRPr="004C475C" w:rsidDel="00615A38">
          <w:rPr>
            <w:noProof w:val="0"/>
          </w:rPr>
          <w:delText xml:space="preserve"> </w:delText>
        </w:r>
        <w:r w:rsidRPr="004C475C" w:rsidDel="00615A38">
          <w:rPr>
            <w:noProof w:val="0"/>
            <w:u w:val="single"/>
          </w:rPr>
          <w:delText>AssignmentChar</w:delText>
        </w:r>
        <w:r w:rsidRPr="004C475C" w:rsidDel="00615A38">
          <w:rPr>
            <w:noProof w:val="0"/>
          </w:rPr>
          <w:delText>]</w:delText>
        </w:r>
      </w:del>
    </w:p>
    <w:p w14:paraId="2DB975A9" w14:textId="48F3DCF5" w:rsidR="001D35E7" w:rsidRPr="004C475C" w:rsidDel="00615A38" w:rsidRDefault="001D35E7" w:rsidP="001D35E7">
      <w:pPr>
        <w:pStyle w:val="PL"/>
        <w:keepLines/>
        <w:rPr>
          <w:del w:id="423" w:author="Jens Grabowski" w:date="2022-01-10T15:18:00Z"/>
          <w:noProof w:val="0"/>
        </w:rPr>
      </w:pPr>
      <w:del w:id="424" w:author="Jens Grabowski" w:date="2022-01-10T15:18:00Z">
        <w:r w:rsidRPr="004C475C" w:rsidDel="00615A38">
          <w:rPr>
            <w:noProof w:val="0"/>
          </w:rPr>
          <w:delText xml:space="preserve">                                   </w:delText>
        </w:r>
        <w:r w:rsidRPr="004C475C" w:rsidDel="00615A38">
          <w:rPr>
            <w:noProof w:val="0"/>
            <w:u w:val="single"/>
          </w:rPr>
          <w:delText>TemplateBody</w:delText>
        </w:r>
        <w:r w:rsidRPr="004C475C" w:rsidDel="00615A38">
          <w:rPr>
            <w:noProof w:val="0"/>
          </w:rPr>
          <w:delText>NoAttr</w:delText>
        </w:r>
      </w:del>
    </w:p>
    <w:p w14:paraId="3EE3B1AE" w14:textId="27A16217" w:rsidR="001D35E7" w:rsidRPr="004C475C" w:rsidDel="00615A38" w:rsidRDefault="001D35E7" w:rsidP="001D35E7">
      <w:pPr>
        <w:pStyle w:val="PL"/>
        <w:keepLines/>
        <w:rPr>
          <w:del w:id="425" w:author="Jens Grabowski" w:date="2022-01-10T15:18:00Z"/>
          <w:noProof w:val="0"/>
        </w:rPr>
      </w:pPr>
      <w:del w:id="426" w:author="Jens Grabowski" w:date="2022-01-10T15:18:00Z">
        <w:r w:rsidRPr="004C475C" w:rsidDel="00615A38">
          <w:rPr>
            <w:noProof w:val="0"/>
          </w:rPr>
          <w:delText xml:space="preserve">022013. TemplateBodyNoAttr ::= </w:delText>
        </w:r>
        <w:r w:rsidRPr="004C475C" w:rsidDel="00615A38">
          <w:rPr>
            <w:noProof w:val="0"/>
            <w:u w:val="single"/>
          </w:rPr>
          <w:delText>SimpleSpec</w:delText>
        </w:r>
        <w:r w:rsidRPr="004C475C" w:rsidDel="00615A38">
          <w:rPr>
            <w:noProof w:val="0"/>
          </w:rPr>
          <w:delText xml:space="preserve"> | </w:delText>
        </w:r>
      </w:del>
    </w:p>
    <w:p w14:paraId="40243F85" w14:textId="70C6668E" w:rsidR="001D35E7" w:rsidRPr="004C475C" w:rsidDel="00615A38" w:rsidRDefault="001D35E7" w:rsidP="001D35E7">
      <w:pPr>
        <w:pStyle w:val="PL"/>
        <w:keepLines/>
        <w:rPr>
          <w:del w:id="427" w:author="Jens Grabowski" w:date="2022-01-10T15:18:00Z"/>
          <w:noProof w:val="0"/>
        </w:rPr>
      </w:pPr>
      <w:del w:id="428" w:author="Jens Grabowski" w:date="2022-01-10T15:18:00Z">
        <w:r w:rsidRPr="004C475C" w:rsidDel="00615A38">
          <w:rPr>
            <w:noProof w:val="0"/>
          </w:rPr>
          <w:delText xml:space="preserve">                               </w:delText>
        </w:r>
        <w:r w:rsidRPr="004C475C" w:rsidDel="00615A38">
          <w:rPr>
            <w:noProof w:val="0"/>
            <w:u w:val="single"/>
          </w:rPr>
          <w:delText>FieldSpecList</w:delText>
        </w:r>
        <w:r w:rsidRPr="004C475C" w:rsidDel="00615A38">
          <w:rPr>
            <w:noProof w:val="0"/>
          </w:rPr>
          <w:delText xml:space="preserve"> | </w:delText>
        </w:r>
      </w:del>
    </w:p>
    <w:p w14:paraId="49A5ACF4" w14:textId="1AEB170C" w:rsidR="001D35E7" w:rsidRPr="004C475C" w:rsidDel="00615A38" w:rsidRDefault="001D35E7" w:rsidP="001D35E7">
      <w:pPr>
        <w:pStyle w:val="PL"/>
        <w:keepLines/>
        <w:rPr>
          <w:del w:id="429" w:author="Jens Grabowski" w:date="2022-01-10T15:18:00Z"/>
          <w:noProof w:val="0"/>
        </w:rPr>
      </w:pPr>
      <w:del w:id="430" w:author="Jens Grabowski" w:date="2022-01-10T15:18:00Z">
        <w:r w:rsidRPr="004C475C" w:rsidDel="00615A38">
          <w:rPr>
            <w:noProof w:val="0"/>
          </w:rPr>
          <w:delText xml:space="preserve">                               </w:delText>
        </w:r>
        <w:r w:rsidRPr="004C475C" w:rsidDel="00615A38">
          <w:rPr>
            <w:noProof w:val="0"/>
            <w:u w:val="single"/>
          </w:rPr>
          <w:delText>ArrayValueOrAttrib</w:delText>
        </w:r>
        <w:r w:rsidRPr="004C475C" w:rsidDel="00615A38">
          <w:rPr>
            <w:noProof w:val="0"/>
          </w:rPr>
          <w:delText xml:space="preserve"> </w:delText>
        </w:r>
      </w:del>
    </w:p>
    <w:p w14:paraId="73E8EC19" w14:textId="7381A266" w:rsidR="001D35E7" w:rsidRPr="004C475C" w:rsidDel="00615A38" w:rsidRDefault="001D35E7"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431" w:author="Jens Grabowski" w:date="2022-01-10T15:18:00Z"/>
          <w:noProof w:val="0"/>
        </w:rPr>
      </w:pPr>
      <w:del w:id="432" w:author="Jens Grabowski" w:date="2022-01-10T15:18:00Z">
        <w:r w:rsidRPr="004C475C" w:rsidDel="00615A38">
          <w:rPr>
            <w:noProof w:val="0"/>
          </w:rPr>
          <w:delText>022014. ExclusionMatch ::= TemplateInstance ExceptKeyword InfixTemplateOperand</w:delText>
        </w:r>
      </w:del>
    </w:p>
    <w:p w14:paraId="49B664A8" w14:textId="033DBCA8" w:rsidR="001D35E7" w:rsidRPr="004C475C" w:rsidDel="00615A38" w:rsidRDefault="001D35E7"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433" w:author="Jens Grabowski" w:date="2022-01-10T15:18:00Z"/>
          <w:noProof w:val="0"/>
        </w:rPr>
      </w:pPr>
      <w:del w:id="434" w:author="Jens Grabowski" w:date="2022-01-10T15:18:00Z">
        <w:r w:rsidRPr="004C475C" w:rsidDel="00615A38">
          <w:rPr>
            <w:noProof w:val="0"/>
          </w:rPr>
          <w:delText xml:space="preserve">022015. DisjunctionMatch ::= DisjunctKeyword </w:delText>
        </w:r>
        <w:r w:rsidRPr="004C475C" w:rsidDel="00615A38">
          <w:rPr>
            <w:noProof w:val="0"/>
            <w:u w:val="single"/>
          </w:rPr>
          <w:delText>ListOfTemplates</w:delText>
        </w:r>
      </w:del>
    </w:p>
    <w:p w14:paraId="75405852" w14:textId="2F3F9E10" w:rsidR="001D35E7" w:rsidRPr="004C475C" w:rsidDel="00615A38" w:rsidRDefault="001D35E7" w:rsidP="001D35E7">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435" w:author="Jens Grabowski" w:date="2022-01-10T15:18:00Z"/>
          <w:noProof w:val="0"/>
        </w:rPr>
      </w:pPr>
      <w:del w:id="436" w:author="Jens Grabowski" w:date="2022-01-10T15:18:00Z">
        <w:r w:rsidRPr="004C475C" w:rsidDel="00615A38">
          <w:rPr>
            <w:noProof w:val="0"/>
          </w:rPr>
          <w:delText xml:space="preserve">022016. DisjunctKeyword ::= </w:delText>
        </w:r>
        <w:r w:rsidR="003571E7" w:rsidRPr="004C475C" w:rsidDel="00615A38">
          <w:rPr>
            <w:rFonts w:cs="Courier New"/>
            <w:noProof w:val="0"/>
            <w:szCs w:val="16"/>
            <w:lang w:eastAsia="en-GB"/>
          </w:rPr>
          <w:delText>"</w:delText>
        </w:r>
        <w:r w:rsidRPr="004C475C" w:rsidDel="00615A38">
          <w:rPr>
            <w:rFonts w:cs="Courier New"/>
            <w:noProof w:val="0"/>
            <w:szCs w:val="16"/>
          </w:rPr>
          <w:delText>disjunct</w:delText>
        </w:r>
        <w:r w:rsidR="003571E7" w:rsidRPr="004C475C" w:rsidDel="00615A38">
          <w:rPr>
            <w:rFonts w:cs="Courier New"/>
            <w:noProof w:val="0"/>
            <w:szCs w:val="16"/>
            <w:lang w:eastAsia="en-GB"/>
          </w:rPr>
          <w:delText>"</w:delText>
        </w:r>
      </w:del>
    </w:p>
    <w:p w14:paraId="40893315" w14:textId="0EF08522" w:rsidR="001D5BA9" w:rsidRPr="004C475C" w:rsidDel="00615A38" w:rsidRDefault="001D5BA9" w:rsidP="001D5BA9">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437" w:author="Jens Grabowski" w:date="2022-01-10T15:18:00Z"/>
          <w:noProof w:val="0"/>
        </w:rPr>
      </w:pPr>
      <w:del w:id="438" w:author="Jens Grabowski" w:date="2022-01-10T15:18:00Z">
        <w:r w:rsidRPr="004C475C" w:rsidDel="00615A38">
          <w:rPr>
            <w:noProof w:val="0"/>
          </w:rPr>
          <w:delText>022017. ValueRedirect ::= "-&gt;" VariableRef</w:delText>
        </w:r>
      </w:del>
    </w:p>
    <w:p w14:paraId="6A7978AE" w14:textId="002662F8" w:rsidR="001D5BA9" w:rsidRPr="004C475C" w:rsidDel="00615A38" w:rsidRDefault="001D5BA9" w:rsidP="001D5BA9">
      <w:pPr>
        <w:pStyle w:val="PL"/>
        <w:rPr>
          <w:del w:id="439" w:author="Jens Grabowski" w:date="2022-01-10T15:18:00Z"/>
          <w:noProof w:val="0"/>
        </w:rPr>
      </w:pPr>
      <w:del w:id="440" w:author="Jens Grabowski" w:date="2022-01-10T15:18:00Z">
        <w:r w:rsidRPr="004C475C" w:rsidDel="00615A38">
          <w:rPr>
            <w:noProof w:val="0"/>
          </w:rPr>
          <w:delText>022018. StringRepetition ::= "#" (</w:delText>
        </w:r>
        <w:r w:rsidRPr="004C475C" w:rsidDel="00615A38">
          <w:rPr>
            <w:noProof w:val="0"/>
            <w:u w:val="single"/>
          </w:rPr>
          <w:delText>Num</w:delText>
        </w:r>
        <w:r w:rsidRPr="004C475C" w:rsidDel="00615A38">
          <w:rPr>
            <w:noProof w:val="0"/>
          </w:rPr>
          <w:delText xml:space="preserve"> | ( "(" [</w:delText>
        </w:r>
        <w:r w:rsidRPr="004C475C" w:rsidDel="00615A38">
          <w:rPr>
            <w:noProof w:val="0"/>
            <w:u w:val="single"/>
          </w:rPr>
          <w:delText>Number</w:delText>
        </w:r>
        <w:r w:rsidRPr="004C475C" w:rsidDel="00615A38">
          <w:rPr>
            <w:rStyle w:val="Hyperlink"/>
            <w:noProof w:val="0"/>
            <w:color w:val="auto"/>
          </w:rPr>
          <w:delText>]</w:delText>
        </w:r>
        <w:r w:rsidRPr="004C475C" w:rsidDel="00615A38">
          <w:rPr>
            <w:noProof w:val="0"/>
          </w:rPr>
          <w:delText xml:space="preserve"> [","] [</w:delText>
        </w:r>
        <w:r w:rsidRPr="004C475C" w:rsidDel="00615A38">
          <w:rPr>
            <w:noProof w:val="0"/>
            <w:u w:val="single"/>
          </w:rPr>
          <w:delText>Number</w:delText>
        </w:r>
        <w:r w:rsidRPr="004C475C" w:rsidDel="00615A38">
          <w:rPr>
            <w:noProof w:val="0"/>
          </w:rPr>
          <w:delText>] ")" ))</w:delText>
        </w:r>
      </w:del>
    </w:p>
    <w:p w14:paraId="51179310" w14:textId="32269D0E" w:rsidR="001D35E7" w:rsidRPr="004C475C" w:rsidDel="00615A38" w:rsidRDefault="0011622E" w:rsidP="0011622E">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del w:id="441" w:author="Jens Grabowski" w:date="2022-01-10T15:18:00Z"/>
          <w:noProof w:val="0"/>
        </w:rPr>
      </w:pPr>
      <w:del w:id="442" w:author="Jens Grabowski" w:date="2022-01-10T15:18:00Z">
        <w:r w:rsidRPr="004C475C" w:rsidDel="00615A38">
          <w:rPr>
            <w:noProof w:val="0"/>
          </w:rPr>
          <w:delText xml:space="preserve">022019. MatchModifier ::= </w:delText>
        </w:r>
        <w:r w:rsidRPr="004C475C" w:rsidDel="00615A38">
          <w:rPr>
            <w:rFonts w:cs="Courier New"/>
            <w:noProof w:val="0"/>
            <w:szCs w:val="16"/>
            <w:lang w:eastAsia="en-GB"/>
          </w:rPr>
          <w:delText>"</w:delText>
        </w:r>
        <w:r w:rsidRPr="004C475C" w:rsidDel="00615A38">
          <w:rPr>
            <w:rFonts w:cs="Courier New"/>
            <w:noProof w:val="0"/>
            <w:szCs w:val="16"/>
          </w:rPr>
          <w:delText>@match</w:delText>
        </w:r>
        <w:r w:rsidRPr="004C475C" w:rsidDel="00615A38">
          <w:rPr>
            <w:rFonts w:cs="Courier New"/>
            <w:noProof w:val="0"/>
            <w:szCs w:val="16"/>
            <w:lang w:eastAsia="en-GB"/>
          </w:rPr>
          <w:delText>"</w:delText>
        </w:r>
      </w:del>
    </w:p>
    <w:p w14:paraId="10719D37" w14:textId="77777777" w:rsidR="00DE66BE" w:rsidRPr="004C475C" w:rsidRDefault="00DE66BE">
      <w:pPr>
        <w:overflowPunct/>
        <w:autoSpaceDE/>
        <w:autoSpaceDN/>
        <w:adjustRightInd/>
        <w:spacing w:after="0"/>
        <w:textAlignment w:val="auto"/>
        <w:rPr>
          <w:rFonts w:ascii="Arial" w:hAnsi="Arial"/>
          <w:sz w:val="36"/>
        </w:rPr>
      </w:pPr>
      <w:r w:rsidRPr="004C475C">
        <w:lastRenderedPageBreak/>
        <w:br w:type="page"/>
      </w:r>
    </w:p>
    <w:p w14:paraId="71A8F6A2" w14:textId="77777777" w:rsidR="00CB3396" w:rsidRPr="004C475C" w:rsidRDefault="00CB3396">
      <w:pPr>
        <w:pStyle w:val="berschrift1"/>
      </w:pPr>
      <w:bookmarkStart w:id="443" w:name="_Toc39486390"/>
      <w:r w:rsidRPr="004C475C">
        <w:lastRenderedPageBreak/>
        <w:t>History</w:t>
      </w:r>
      <w:bookmarkEnd w:id="443"/>
    </w:p>
    <w:tbl>
      <w:tblPr>
        <w:tblW w:w="9639" w:type="dxa"/>
        <w:jc w:val="center"/>
        <w:tblLayout w:type="fixed"/>
        <w:tblCellMar>
          <w:left w:w="28" w:type="dxa"/>
          <w:right w:w="28" w:type="dxa"/>
        </w:tblCellMar>
        <w:tblLook w:val="0000" w:firstRow="0" w:lastRow="0" w:firstColumn="0" w:lastColumn="0" w:noHBand="0" w:noVBand="0"/>
      </w:tblPr>
      <w:tblGrid>
        <w:gridCol w:w="1247"/>
        <w:gridCol w:w="1588"/>
        <w:gridCol w:w="6804"/>
      </w:tblGrid>
      <w:tr w:rsidR="00CB3396" w:rsidRPr="004C475C" w14:paraId="02AD7B64" w14:textId="77777777" w:rsidTr="004900DD">
        <w:trPr>
          <w:cantSplit/>
          <w:jc w:val="center"/>
        </w:trPr>
        <w:tc>
          <w:tcPr>
            <w:tcW w:w="9639" w:type="dxa"/>
            <w:gridSpan w:val="3"/>
            <w:tcBorders>
              <w:top w:val="single" w:sz="6" w:space="0" w:color="auto"/>
              <w:left w:val="single" w:sz="6" w:space="0" w:color="auto"/>
              <w:bottom w:val="single" w:sz="6" w:space="0" w:color="auto"/>
              <w:right w:val="single" w:sz="6" w:space="0" w:color="auto"/>
            </w:tcBorders>
          </w:tcPr>
          <w:p w14:paraId="7A0A92C5" w14:textId="77777777" w:rsidR="00CB3396" w:rsidRPr="004C475C" w:rsidRDefault="00CB3396">
            <w:pPr>
              <w:spacing w:before="60" w:after="60"/>
              <w:jc w:val="center"/>
              <w:rPr>
                <w:b/>
                <w:sz w:val="24"/>
              </w:rPr>
            </w:pPr>
            <w:r w:rsidRPr="004C475C">
              <w:rPr>
                <w:b/>
                <w:sz w:val="24"/>
              </w:rPr>
              <w:t>Document history</w:t>
            </w:r>
          </w:p>
        </w:tc>
      </w:tr>
      <w:tr w:rsidR="00A21D21" w:rsidRPr="004C475C" w14:paraId="73D8E5A9" w14:textId="77777777" w:rsidTr="004900DD">
        <w:trPr>
          <w:cantSplit/>
          <w:jc w:val="center"/>
        </w:trPr>
        <w:tc>
          <w:tcPr>
            <w:tcW w:w="1247" w:type="dxa"/>
            <w:tcBorders>
              <w:top w:val="single" w:sz="6" w:space="0" w:color="auto"/>
              <w:left w:val="single" w:sz="6" w:space="0" w:color="auto"/>
              <w:bottom w:val="single" w:sz="6" w:space="0" w:color="auto"/>
              <w:right w:val="single" w:sz="6" w:space="0" w:color="auto"/>
            </w:tcBorders>
          </w:tcPr>
          <w:p w14:paraId="54636D7D" w14:textId="77777777" w:rsidR="00A21D21" w:rsidRPr="004C475C" w:rsidRDefault="00524A2E" w:rsidP="00A21D21">
            <w:pPr>
              <w:pStyle w:val="FP"/>
              <w:spacing w:before="80" w:after="80"/>
              <w:ind w:left="57"/>
            </w:pPr>
            <w:r w:rsidRPr="004C475C">
              <w:t>V1.1.1</w:t>
            </w:r>
          </w:p>
        </w:tc>
        <w:tc>
          <w:tcPr>
            <w:tcW w:w="1588" w:type="dxa"/>
            <w:tcBorders>
              <w:top w:val="single" w:sz="6" w:space="0" w:color="auto"/>
              <w:left w:val="single" w:sz="6" w:space="0" w:color="auto"/>
              <w:bottom w:val="single" w:sz="6" w:space="0" w:color="auto"/>
              <w:right w:val="single" w:sz="6" w:space="0" w:color="auto"/>
            </w:tcBorders>
          </w:tcPr>
          <w:p w14:paraId="056C3D2B" w14:textId="7C503D93" w:rsidR="00A21D21" w:rsidRPr="004C475C" w:rsidRDefault="00600E73" w:rsidP="00A21D21">
            <w:pPr>
              <w:pStyle w:val="FP"/>
              <w:spacing w:before="80" w:after="80"/>
              <w:ind w:left="57"/>
            </w:pPr>
            <w:r w:rsidRPr="004C475C">
              <w:t xml:space="preserve">July </w:t>
            </w:r>
            <w:r w:rsidR="00524A2E" w:rsidRPr="004C475C">
              <w:t>2017</w:t>
            </w:r>
          </w:p>
        </w:tc>
        <w:tc>
          <w:tcPr>
            <w:tcW w:w="6804" w:type="dxa"/>
            <w:tcBorders>
              <w:top w:val="single" w:sz="6" w:space="0" w:color="auto"/>
              <w:bottom w:val="single" w:sz="6" w:space="0" w:color="auto"/>
              <w:right w:val="single" w:sz="6" w:space="0" w:color="auto"/>
            </w:tcBorders>
          </w:tcPr>
          <w:p w14:paraId="24733C31" w14:textId="5F2452DC" w:rsidR="00A21D21" w:rsidRPr="004C475C" w:rsidRDefault="00600E73" w:rsidP="00773534">
            <w:pPr>
              <w:pStyle w:val="FP"/>
              <w:tabs>
                <w:tab w:val="left" w:pos="3118"/>
              </w:tabs>
              <w:spacing w:before="80" w:after="80"/>
              <w:ind w:left="57"/>
            </w:pPr>
            <w:r w:rsidRPr="004C475C">
              <w:t>Publication</w:t>
            </w:r>
          </w:p>
        </w:tc>
      </w:tr>
      <w:tr w:rsidR="004E3B41" w:rsidRPr="004C475C" w14:paraId="271349DD" w14:textId="77777777" w:rsidTr="00AE15BC">
        <w:trPr>
          <w:cantSplit/>
          <w:jc w:val="center"/>
        </w:trPr>
        <w:tc>
          <w:tcPr>
            <w:tcW w:w="1247" w:type="dxa"/>
            <w:tcBorders>
              <w:top w:val="single" w:sz="6" w:space="0" w:color="auto"/>
              <w:left w:val="single" w:sz="6" w:space="0" w:color="auto"/>
              <w:bottom w:val="single" w:sz="6" w:space="0" w:color="auto"/>
              <w:right w:val="single" w:sz="6" w:space="0" w:color="auto"/>
            </w:tcBorders>
          </w:tcPr>
          <w:p w14:paraId="29EAE002" w14:textId="77777777" w:rsidR="004E3B41" w:rsidRPr="004C475C" w:rsidRDefault="004E3B41" w:rsidP="00AE15BC">
            <w:pPr>
              <w:pStyle w:val="FP"/>
              <w:spacing w:before="80" w:after="80"/>
              <w:ind w:left="57"/>
            </w:pPr>
            <w:r w:rsidRPr="004C475C">
              <w:t>V1.2.1</w:t>
            </w:r>
          </w:p>
        </w:tc>
        <w:tc>
          <w:tcPr>
            <w:tcW w:w="1588" w:type="dxa"/>
            <w:tcBorders>
              <w:top w:val="single" w:sz="6" w:space="0" w:color="auto"/>
              <w:left w:val="single" w:sz="6" w:space="0" w:color="auto"/>
              <w:bottom w:val="single" w:sz="6" w:space="0" w:color="auto"/>
              <w:right w:val="single" w:sz="6" w:space="0" w:color="auto"/>
            </w:tcBorders>
          </w:tcPr>
          <w:p w14:paraId="32A087D7" w14:textId="77777777" w:rsidR="004E3B41" w:rsidRPr="004C475C" w:rsidRDefault="004E3B41" w:rsidP="00AE15BC">
            <w:pPr>
              <w:pStyle w:val="FP"/>
              <w:spacing w:before="80" w:after="80"/>
              <w:ind w:left="57"/>
            </w:pPr>
            <w:r w:rsidRPr="004C475C">
              <w:t>May 2018</w:t>
            </w:r>
          </w:p>
        </w:tc>
        <w:tc>
          <w:tcPr>
            <w:tcW w:w="6804" w:type="dxa"/>
            <w:tcBorders>
              <w:top w:val="single" w:sz="6" w:space="0" w:color="auto"/>
              <w:bottom w:val="single" w:sz="6" w:space="0" w:color="auto"/>
              <w:right w:val="single" w:sz="6" w:space="0" w:color="auto"/>
            </w:tcBorders>
          </w:tcPr>
          <w:p w14:paraId="53881826" w14:textId="77777777" w:rsidR="004E3B41" w:rsidRPr="004C475C" w:rsidRDefault="004E3B41" w:rsidP="00773534">
            <w:pPr>
              <w:pStyle w:val="FP"/>
              <w:tabs>
                <w:tab w:val="left" w:pos="3118"/>
              </w:tabs>
              <w:spacing w:before="80" w:after="80"/>
              <w:ind w:left="57"/>
            </w:pPr>
            <w:r w:rsidRPr="004C475C">
              <w:t>Publication</w:t>
            </w:r>
          </w:p>
        </w:tc>
      </w:tr>
      <w:tr w:rsidR="00BC35A4" w:rsidRPr="004C475C" w14:paraId="4AAFBF36" w14:textId="77777777" w:rsidTr="00B516E3">
        <w:trPr>
          <w:cantSplit/>
          <w:jc w:val="center"/>
        </w:trPr>
        <w:tc>
          <w:tcPr>
            <w:tcW w:w="1247" w:type="dxa"/>
            <w:tcBorders>
              <w:top w:val="single" w:sz="6" w:space="0" w:color="auto"/>
              <w:left w:val="single" w:sz="6" w:space="0" w:color="auto"/>
              <w:bottom w:val="single" w:sz="6" w:space="0" w:color="auto"/>
              <w:right w:val="single" w:sz="6" w:space="0" w:color="auto"/>
            </w:tcBorders>
          </w:tcPr>
          <w:p w14:paraId="45DB99A0" w14:textId="7C9AEBD3" w:rsidR="00BC35A4" w:rsidRPr="004C475C" w:rsidRDefault="002F798F" w:rsidP="00B516E3">
            <w:pPr>
              <w:pStyle w:val="FP"/>
              <w:spacing w:before="80" w:after="80"/>
              <w:ind w:left="57"/>
            </w:pPr>
            <w:r w:rsidRPr="004C475C">
              <w:t>V1.3.1</w:t>
            </w:r>
          </w:p>
        </w:tc>
        <w:tc>
          <w:tcPr>
            <w:tcW w:w="1588" w:type="dxa"/>
            <w:tcBorders>
              <w:top w:val="single" w:sz="6" w:space="0" w:color="auto"/>
              <w:left w:val="single" w:sz="6" w:space="0" w:color="auto"/>
              <w:bottom w:val="single" w:sz="6" w:space="0" w:color="auto"/>
              <w:right w:val="single" w:sz="6" w:space="0" w:color="auto"/>
            </w:tcBorders>
          </w:tcPr>
          <w:p w14:paraId="14A16286" w14:textId="5E55F5D6" w:rsidR="00BC35A4" w:rsidRPr="004C475C" w:rsidRDefault="002F798F" w:rsidP="00B516E3">
            <w:pPr>
              <w:pStyle w:val="FP"/>
              <w:spacing w:before="80" w:after="80"/>
              <w:ind w:left="57"/>
            </w:pPr>
            <w:r w:rsidRPr="004C475C">
              <w:t>April 2019</w:t>
            </w:r>
          </w:p>
        </w:tc>
        <w:tc>
          <w:tcPr>
            <w:tcW w:w="6804" w:type="dxa"/>
            <w:tcBorders>
              <w:top w:val="single" w:sz="6" w:space="0" w:color="auto"/>
              <w:bottom w:val="single" w:sz="6" w:space="0" w:color="auto"/>
              <w:right w:val="single" w:sz="6" w:space="0" w:color="auto"/>
            </w:tcBorders>
          </w:tcPr>
          <w:p w14:paraId="0E4D6887" w14:textId="22C4FA12" w:rsidR="00BC35A4" w:rsidRPr="004C475C" w:rsidRDefault="002F798F" w:rsidP="00773534">
            <w:pPr>
              <w:pStyle w:val="FP"/>
              <w:tabs>
                <w:tab w:val="left" w:pos="3118"/>
              </w:tabs>
              <w:spacing w:before="80" w:after="80"/>
              <w:ind w:left="57"/>
            </w:pPr>
            <w:r w:rsidRPr="004C475C">
              <w:t>Publication</w:t>
            </w:r>
          </w:p>
        </w:tc>
      </w:tr>
      <w:tr w:rsidR="004E3B41" w:rsidRPr="004C475C" w14:paraId="20CF8B39" w14:textId="77777777" w:rsidTr="00B516E3">
        <w:trPr>
          <w:cantSplit/>
          <w:jc w:val="center"/>
        </w:trPr>
        <w:tc>
          <w:tcPr>
            <w:tcW w:w="1247" w:type="dxa"/>
            <w:tcBorders>
              <w:top w:val="single" w:sz="6" w:space="0" w:color="auto"/>
              <w:left w:val="single" w:sz="6" w:space="0" w:color="auto"/>
              <w:bottom w:val="single" w:sz="6" w:space="0" w:color="auto"/>
              <w:right w:val="single" w:sz="6" w:space="0" w:color="auto"/>
            </w:tcBorders>
          </w:tcPr>
          <w:p w14:paraId="3A40FDAD" w14:textId="57C2CB48" w:rsidR="004E3B41" w:rsidRPr="004C475C" w:rsidRDefault="003C236E" w:rsidP="00B516E3">
            <w:pPr>
              <w:pStyle w:val="FP"/>
              <w:spacing w:before="80" w:after="80"/>
              <w:ind w:left="57"/>
            </w:pPr>
            <w:r w:rsidRPr="004C475C">
              <w:t>V1.4.1</w:t>
            </w:r>
          </w:p>
        </w:tc>
        <w:tc>
          <w:tcPr>
            <w:tcW w:w="1588" w:type="dxa"/>
            <w:tcBorders>
              <w:top w:val="single" w:sz="6" w:space="0" w:color="auto"/>
              <w:left w:val="single" w:sz="6" w:space="0" w:color="auto"/>
              <w:bottom w:val="single" w:sz="6" w:space="0" w:color="auto"/>
              <w:right w:val="single" w:sz="6" w:space="0" w:color="auto"/>
            </w:tcBorders>
          </w:tcPr>
          <w:p w14:paraId="6A509A54" w14:textId="66FD77C0" w:rsidR="004E3B41" w:rsidRPr="004C475C" w:rsidRDefault="003C236E" w:rsidP="00B516E3">
            <w:pPr>
              <w:pStyle w:val="FP"/>
              <w:spacing w:before="80" w:after="80"/>
              <w:ind w:left="57"/>
            </w:pPr>
            <w:r w:rsidRPr="004C475C">
              <w:t>February 2020</w:t>
            </w:r>
          </w:p>
        </w:tc>
        <w:tc>
          <w:tcPr>
            <w:tcW w:w="6804" w:type="dxa"/>
            <w:tcBorders>
              <w:top w:val="single" w:sz="6" w:space="0" w:color="auto"/>
              <w:bottom w:val="single" w:sz="6" w:space="0" w:color="auto"/>
              <w:right w:val="single" w:sz="6" w:space="0" w:color="auto"/>
            </w:tcBorders>
          </w:tcPr>
          <w:p w14:paraId="313D8978" w14:textId="5659F7CF" w:rsidR="004E3B41" w:rsidRPr="004C475C" w:rsidRDefault="003C236E" w:rsidP="00773534">
            <w:pPr>
              <w:pStyle w:val="FP"/>
              <w:tabs>
                <w:tab w:val="left" w:pos="3118"/>
              </w:tabs>
              <w:spacing w:before="80" w:after="80"/>
              <w:ind w:left="57"/>
            </w:pPr>
            <w:r w:rsidRPr="004C475C">
              <w:t>Membership Approval Procedure</w:t>
            </w:r>
            <w:r w:rsidRPr="004C475C">
              <w:tab/>
              <w:t xml:space="preserve">MV </w:t>
            </w:r>
            <w:r w:rsidR="004E6FD7" w:rsidRPr="004C475C">
              <w:t>20200428</w:t>
            </w:r>
            <w:r w:rsidRPr="004C475C">
              <w:t>:</w:t>
            </w:r>
            <w:r w:rsidR="00EC42E3">
              <w:tab/>
            </w:r>
            <w:r w:rsidR="004E6FD7" w:rsidRPr="004C475C">
              <w:t>2020</w:t>
            </w:r>
            <w:r w:rsidRPr="004C475C">
              <w:t>-</w:t>
            </w:r>
            <w:r w:rsidR="004E6FD7" w:rsidRPr="004C475C">
              <w:t>02</w:t>
            </w:r>
            <w:r w:rsidRPr="004C475C">
              <w:t>-</w:t>
            </w:r>
            <w:r w:rsidR="004E6FD7" w:rsidRPr="004C475C">
              <w:t>28</w:t>
            </w:r>
            <w:r w:rsidRPr="004C475C">
              <w:t xml:space="preserve"> to </w:t>
            </w:r>
            <w:r w:rsidR="004E6FD7" w:rsidRPr="004C475C">
              <w:t>2020</w:t>
            </w:r>
            <w:r w:rsidRPr="004C475C">
              <w:t>-</w:t>
            </w:r>
            <w:r w:rsidR="004E6FD7" w:rsidRPr="004C475C">
              <w:t>04</w:t>
            </w:r>
            <w:r w:rsidRPr="004C475C">
              <w:t>-</w:t>
            </w:r>
            <w:r w:rsidR="004E6FD7" w:rsidRPr="004C475C">
              <w:t>28</w:t>
            </w:r>
          </w:p>
        </w:tc>
      </w:tr>
      <w:tr w:rsidR="00016A64" w:rsidRPr="004C475C" w14:paraId="6C136DDB" w14:textId="77777777" w:rsidTr="00B516E3">
        <w:trPr>
          <w:cantSplit/>
          <w:jc w:val="center"/>
        </w:trPr>
        <w:tc>
          <w:tcPr>
            <w:tcW w:w="1247" w:type="dxa"/>
            <w:tcBorders>
              <w:top w:val="single" w:sz="6" w:space="0" w:color="auto"/>
              <w:left w:val="single" w:sz="6" w:space="0" w:color="auto"/>
              <w:bottom w:val="single" w:sz="6" w:space="0" w:color="auto"/>
              <w:right w:val="single" w:sz="6" w:space="0" w:color="auto"/>
            </w:tcBorders>
          </w:tcPr>
          <w:p w14:paraId="6F0C0FD0" w14:textId="332BCF0D" w:rsidR="00016A64" w:rsidRPr="004C475C" w:rsidRDefault="00773534" w:rsidP="00B516E3">
            <w:pPr>
              <w:pStyle w:val="FP"/>
              <w:spacing w:before="80" w:after="80"/>
              <w:ind w:left="57"/>
            </w:pPr>
            <w:r>
              <w:t>V1.4.1</w:t>
            </w:r>
          </w:p>
        </w:tc>
        <w:tc>
          <w:tcPr>
            <w:tcW w:w="1588" w:type="dxa"/>
            <w:tcBorders>
              <w:top w:val="single" w:sz="6" w:space="0" w:color="auto"/>
              <w:left w:val="single" w:sz="6" w:space="0" w:color="auto"/>
              <w:bottom w:val="single" w:sz="6" w:space="0" w:color="auto"/>
              <w:right w:val="single" w:sz="6" w:space="0" w:color="auto"/>
            </w:tcBorders>
          </w:tcPr>
          <w:p w14:paraId="3CC7A369" w14:textId="32B2F440" w:rsidR="00016A64" w:rsidRPr="004C475C" w:rsidRDefault="00773534" w:rsidP="00B516E3">
            <w:pPr>
              <w:pStyle w:val="FP"/>
              <w:spacing w:before="80" w:after="80"/>
              <w:ind w:left="57"/>
            </w:pPr>
            <w:r>
              <w:t>May 2020</w:t>
            </w:r>
          </w:p>
        </w:tc>
        <w:tc>
          <w:tcPr>
            <w:tcW w:w="6804" w:type="dxa"/>
            <w:tcBorders>
              <w:top w:val="single" w:sz="6" w:space="0" w:color="auto"/>
              <w:bottom w:val="single" w:sz="6" w:space="0" w:color="auto"/>
              <w:right w:val="single" w:sz="6" w:space="0" w:color="auto"/>
            </w:tcBorders>
          </w:tcPr>
          <w:p w14:paraId="51D4CEEE" w14:textId="1650FC84" w:rsidR="00016A64" w:rsidRPr="004C475C" w:rsidRDefault="00773534" w:rsidP="00B516E3">
            <w:pPr>
              <w:pStyle w:val="FP"/>
              <w:tabs>
                <w:tab w:val="left" w:pos="3261"/>
                <w:tab w:val="left" w:pos="4395"/>
              </w:tabs>
              <w:spacing w:before="80" w:after="80"/>
              <w:ind w:left="57"/>
            </w:pPr>
            <w:r>
              <w:t>Publication</w:t>
            </w:r>
          </w:p>
        </w:tc>
      </w:tr>
    </w:tbl>
    <w:p w14:paraId="0950064F" w14:textId="77777777" w:rsidR="00CB3396" w:rsidRPr="004C475C" w:rsidRDefault="00CB3396"/>
    <w:sectPr w:rsidR="00CB3396" w:rsidRPr="004C475C" w:rsidSect="00773534">
      <w:headerReference w:type="default" r:id="rId24"/>
      <w:footerReference w:type="default" r:id="rId25"/>
      <w:footnotePr>
        <w:numRestart w:val="eachSect"/>
      </w:footnotePr>
      <w:pgSz w:w="11907" w:h="16840"/>
      <w:pgMar w:top="1417" w:right="1134" w:bottom="1134" w:left="1134" w:header="850" w:footer="340" w:gutter="0"/>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ens Grabowski" w:date="2022-01-10T15:14:00Z" w:initials="JG">
    <w:p w14:paraId="77656866" w14:textId="0C9F5E15" w:rsidR="00CE681C" w:rsidRDefault="00CE681C">
      <w:pPr>
        <w:pStyle w:val="Kommentartext"/>
      </w:pPr>
      <w:r>
        <w:rPr>
          <w:rStyle w:val="Kommentarzeichen"/>
        </w:rPr>
        <w:annotationRef/>
      </w:r>
      <w:r>
        <w:t>Please update version number and publication date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7656866"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A0561F" w14:textId="77777777" w:rsidR="005E2E02" w:rsidRDefault="005E2E02">
      <w:r>
        <w:separator/>
      </w:r>
    </w:p>
  </w:endnote>
  <w:endnote w:type="continuationSeparator" w:id="0">
    <w:p w14:paraId="74DEABB2" w14:textId="77777777" w:rsidR="005E2E02" w:rsidRDefault="005E2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3EC48" w14:textId="77777777" w:rsidR="00773534" w:rsidRDefault="00773534">
    <w:pPr>
      <w:pStyle w:val="Fuzeile"/>
    </w:pPr>
  </w:p>
  <w:p w14:paraId="021C6CBD" w14:textId="77777777" w:rsidR="00773534" w:rsidRDefault="0077353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29501" w14:textId="6B2DDEA4" w:rsidR="00697C4D" w:rsidRPr="00773534" w:rsidRDefault="00773534" w:rsidP="00773534">
    <w:pPr>
      <w:pStyle w:val="Fuzeile"/>
    </w:pPr>
    <w:r>
      <w:t>ETSI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EF7AAF" w14:textId="77777777" w:rsidR="005E2E02" w:rsidRDefault="005E2E02">
      <w:r>
        <w:separator/>
      </w:r>
    </w:p>
  </w:footnote>
  <w:footnote w:type="continuationSeparator" w:id="0">
    <w:p w14:paraId="6F4DAFC8" w14:textId="77777777" w:rsidR="005E2E02" w:rsidRDefault="005E2E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A8F42" w14:textId="77777777" w:rsidR="00773534" w:rsidRDefault="00773534">
    <w:pPr>
      <w:pStyle w:val="Kopfzeile"/>
    </w:pPr>
    <w:r>
      <w:rPr>
        <w:lang w:val="de-DE" w:eastAsia="de-DE"/>
      </w:rPr>
      <w:drawing>
        <wp:anchor distT="0" distB="0" distL="114300" distR="114300" simplePos="0" relativeHeight="251659264" behindDoc="1" locked="0" layoutInCell="1" allowOverlap="1" wp14:anchorId="45FE8081" wp14:editId="4F94AD0E">
          <wp:simplePos x="0" y="0"/>
          <wp:positionH relativeFrom="column">
            <wp:posOffset>-100965</wp:posOffset>
          </wp:positionH>
          <wp:positionV relativeFrom="paragraph">
            <wp:posOffset>998220</wp:posOffset>
          </wp:positionV>
          <wp:extent cx="6607810" cy="2876550"/>
          <wp:effectExtent l="19050" t="0" r="2540" b="0"/>
          <wp:wrapNone/>
          <wp:docPr id="16" name="Picture 16" descr="ETSI_BG_final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TSI_BG_final_new"/>
                  <pic:cNvPicPr>
                    <a:picLocks noChangeAspect="1" noChangeArrowheads="1"/>
                  </pic:cNvPicPr>
                </pic:nvPicPr>
                <pic:blipFill>
                  <a:blip r:embed="rId1"/>
                  <a:srcRect/>
                  <a:stretch>
                    <a:fillRect/>
                  </a:stretch>
                </pic:blipFill>
                <pic:spPr bwMode="auto">
                  <a:xfrm>
                    <a:off x="0" y="0"/>
                    <a:ext cx="6607810" cy="28765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9CD92" w14:textId="253B8AF8" w:rsidR="00773534" w:rsidRDefault="00773534" w:rsidP="00773534">
    <w:pPr>
      <w:pStyle w:val="Kopfzeile"/>
      <w:framePr w:wrap="auto" w:vAnchor="text" w:hAnchor="margin" w:xAlign="right" w:y="1"/>
      <w:widowControl/>
      <w:rPr>
        <w:noProof w:val="0"/>
      </w:rPr>
    </w:pPr>
    <w:r>
      <w:rPr>
        <w:noProof w:val="0"/>
      </w:rPr>
      <w:fldChar w:fldCharType="begin"/>
    </w:r>
    <w:r>
      <w:rPr>
        <w:noProof w:val="0"/>
      </w:rPr>
      <w:instrText xml:space="preserve">styleref ZA </w:instrText>
    </w:r>
    <w:r>
      <w:rPr>
        <w:noProof w:val="0"/>
      </w:rPr>
      <w:fldChar w:fldCharType="separate"/>
    </w:r>
    <w:r w:rsidR="00615A38">
      <w:t>ETSI ES 203 022 V1.X.X (2022-XX)</w:t>
    </w:r>
    <w:r>
      <w:rPr>
        <w:noProof w:val="0"/>
      </w:rPr>
      <w:fldChar w:fldCharType="end"/>
    </w:r>
  </w:p>
  <w:p w14:paraId="60F017B4" w14:textId="0B8C803F" w:rsidR="00773534" w:rsidRDefault="00773534" w:rsidP="00773534">
    <w:pPr>
      <w:pStyle w:val="Kopfzeile"/>
      <w:framePr w:wrap="auto" w:vAnchor="text" w:hAnchor="margin" w:xAlign="center" w:y="1"/>
      <w:widowControl/>
      <w:rPr>
        <w:noProof w:val="0"/>
      </w:rPr>
    </w:pPr>
    <w:r>
      <w:rPr>
        <w:noProof w:val="0"/>
      </w:rPr>
      <w:fldChar w:fldCharType="begin"/>
    </w:r>
    <w:r>
      <w:rPr>
        <w:noProof w:val="0"/>
      </w:rPr>
      <w:instrText xml:space="preserve">page </w:instrText>
    </w:r>
    <w:r>
      <w:rPr>
        <w:noProof w:val="0"/>
      </w:rPr>
      <w:fldChar w:fldCharType="separate"/>
    </w:r>
    <w:r w:rsidR="00615A38">
      <w:t>45</w:t>
    </w:r>
    <w:r>
      <w:rPr>
        <w:noProof w:val="0"/>
      </w:rPr>
      <w:fldChar w:fldCharType="end"/>
    </w:r>
  </w:p>
  <w:p w14:paraId="75CA4109" w14:textId="08344B1D" w:rsidR="00773534" w:rsidRDefault="00773534" w:rsidP="00773534">
    <w:pPr>
      <w:pStyle w:val="Kopfzeile"/>
      <w:framePr w:wrap="auto" w:vAnchor="text" w:hAnchor="margin" w:y="1"/>
      <w:widowControl/>
      <w:rPr>
        <w:noProof w:val="0"/>
      </w:rPr>
    </w:pPr>
    <w:r>
      <w:rPr>
        <w:noProof w:val="0"/>
      </w:rPr>
      <w:fldChar w:fldCharType="begin"/>
    </w:r>
    <w:r>
      <w:rPr>
        <w:noProof w:val="0"/>
      </w:rPr>
      <w:instrText xml:space="preserve">styleref ZGSM </w:instrText>
    </w:r>
    <w:r>
      <w:rPr>
        <w:noProof w:val="0"/>
      </w:rPr>
      <w:fldChar w:fldCharType="end"/>
    </w:r>
  </w:p>
  <w:p w14:paraId="5CC4D289" w14:textId="77777777" w:rsidR="00697C4D" w:rsidRPr="00773534" w:rsidRDefault="00697C4D" w:rsidP="0077353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50ED7F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C330DAB"/>
    <w:multiLevelType w:val="hybridMultilevel"/>
    <w:tmpl w:val="27A2D2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73D0073"/>
    <w:multiLevelType w:val="hybridMultilevel"/>
    <w:tmpl w:val="B5FAC7FE"/>
    <w:lvl w:ilvl="0" w:tplc="0809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4C83721"/>
    <w:multiLevelType w:val="hybridMultilevel"/>
    <w:tmpl w:val="7506F83C"/>
    <w:lvl w:ilvl="0" w:tplc="04070001">
      <w:start w:val="1"/>
      <w:numFmt w:val="lowerLetter"/>
      <w:lvlText w:val="%1)"/>
      <w:lvlJc w:val="left"/>
      <w:pPr>
        <w:ind w:left="1003" w:hanging="360"/>
      </w:pPr>
      <w:rPr>
        <w:rFonts w:cs="Times New Roman" w:hint="default"/>
      </w:rPr>
    </w:lvl>
    <w:lvl w:ilvl="1" w:tplc="04070019" w:tentative="1">
      <w:start w:val="1"/>
      <w:numFmt w:val="lowerLetter"/>
      <w:lvlText w:val="%2."/>
      <w:lvlJc w:val="left"/>
      <w:pPr>
        <w:ind w:left="1723" w:hanging="360"/>
      </w:pPr>
    </w:lvl>
    <w:lvl w:ilvl="2" w:tplc="0407001B" w:tentative="1">
      <w:start w:val="1"/>
      <w:numFmt w:val="lowerRoman"/>
      <w:lvlText w:val="%3."/>
      <w:lvlJc w:val="right"/>
      <w:pPr>
        <w:ind w:left="2443" w:hanging="180"/>
      </w:pPr>
    </w:lvl>
    <w:lvl w:ilvl="3" w:tplc="0407000F" w:tentative="1">
      <w:start w:val="1"/>
      <w:numFmt w:val="decimal"/>
      <w:lvlText w:val="%4."/>
      <w:lvlJc w:val="left"/>
      <w:pPr>
        <w:ind w:left="3163" w:hanging="360"/>
      </w:pPr>
    </w:lvl>
    <w:lvl w:ilvl="4" w:tplc="04070019" w:tentative="1">
      <w:start w:val="1"/>
      <w:numFmt w:val="lowerLetter"/>
      <w:lvlText w:val="%5."/>
      <w:lvlJc w:val="left"/>
      <w:pPr>
        <w:ind w:left="3883" w:hanging="360"/>
      </w:pPr>
    </w:lvl>
    <w:lvl w:ilvl="5" w:tplc="0407001B" w:tentative="1">
      <w:start w:val="1"/>
      <w:numFmt w:val="lowerRoman"/>
      <w:lvlText w:val="%6."/>
      <w:lvlJc w:val="right"/>
      <w:pPr>
        <w:ind w:left="4603" w:hanging="180"/>
      </w:pPr>
    </w:lvl>
    <w:lvl w:ilvl="6" w:tplc="0407000F" w:tentative="1">
      <w:start w:val="1"/>
      <w:numFmt w:val="decimal"/>
      <w:lvlText w:val="%7."/>
      <w:lvlJc w:val="left"/>
      <w:pPr>
        <w:ind w:left="5323" w:hanging="360"/>
      </w:pPr>
    </w:lvl>
    <w:lvl w:ilvl="7" w:tplc="04070019" w:tentative="1">
      <w:start w:val="1"/>
      <w:numFmt w:val="lowerLetter"/>
      <w:lvlText w:val="%8."/>
      <w:lvlJc w:val="left"/>
      <w:pPr>
        <w:ind w:left="6043" w:hanging="360"/>
      </w:pPr>
    </w:lvl>
    <w:lvl w:ilvl="8" w:tplc="0407001B" w:tentative="1">
      <w:start w:val="1"/>
      <w:numFmt w:val="lowerRoman"/>
      <w:lvlText w:val="%9."/>
      <w:lvlJc w:val="right"/>
      <w:pPr>
        <w:ind w:left="6763" w:hanging="180"/>
      </w:pPr>
    </w:lvl>
  </w:abstractNum>
  <w:abstractNum w:abstractNumId="29" w15:restartNumberingAfterBreak="0">
    <w:nsid w:val="61902C26"/>
    <w:multiLevelType w:val="hybridMultilevel"/>
    <w:tmpl w:val="D7F0A89A"/>
    <w:lvl w:ilvl="0" w:tplc="04070001">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56B5D98"/>
    <w:multiLevelType w:val="hybridMultilevel"/>
    <w:tmpl w:val="A296F6F0"/>
    <w:lvl w:ilvl="0" w:tplc="04070001">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abstractNumId w:val="19"/>
  </w:num>
  <w:num w:numId="2">
    <w:abstractNumId w:val="35"/>
  </w:num>
  <w:num w:numId="3">
    <w:abstractNumId w:val="12"/>
  </w:num>
  <w:num w:numId="4">
    <w:abstractNumId w:val="21"/>
  </w:num>
  <w:num w:numId="5">
    <w:abstractNumId w:val="26"/>
  </w:num>
  <w:num w:numId="6">
    <w:abstractNumId w:val="2"/>
  </w:num>
  <w:num w:numId="7">
    <w:abstractNumId w:val="1"/>
  </w:num>
  <w:num w:numId="8">
    <w:abstractNumId w:val="0"/>
  </w:num>
  <w:num w:numId="9">
    <w:abstractNumId w:val="33"/>
  </w:num>
  <w:num w:numId="10">
    <w:abstractNumId w:val="36"/>
  </w:num>
  <w:num w:numId="11">
    <w:abstractNumId w:val="26"/>
    <w:lvlOverride w:ilvl="0">
      <w:startOverride w:val="1"/>
    </w:lvlOverride>
  </w:num>
  <w:num w:numId="12">
    <w:abstractNumId w:val="26"/>
    <w:lvlOverride w:ilvl="0">
      <w:startOverride w:val="1"/>
    </w:lvlOverride>
  </w:num>
  <w:num w:numId="13">
    <w:abstractNumId w:val="26"/>
    <w:lvlOverride w:ilvl="0">
      <w:startOverride w:val="1"/>
    </w:lvlOverride>
  </w:num>
  <w:num w:numId="14">
    <w:abstractNumId w:val="26"/>
    <w:lvlOverride w:ilvl="0">
      <w:startOverride w:val="1"/>
    </w:lvlOverride>
  </w:num>
  <w:num w:numId="15">
    <w:abstractNumId w:val="26"/>
    <w:lvlOverride w:ilvl="0">
      <w:startOverride w:val="1"/>
    </w:lvlOverride>
  </w:num>
  <w:num w:numId="16">
    <w:abstractNumId w:val="26"/>
    <w:lvlOverride w:ilvl="0">
      <w:startOverride w:val="1"/>
    </w:lvlOverride>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17"/>
  </w:num>
  <w:num w:numId="25">
    <w:abstractNumId w:val="30"/>
  </w:num>
  <w:num w:numId="26">
    <w:abstractNumId w:val="24"/>
  </w:num>
  <w:num w:numId="27">
    <w:abstractNumId w:val="27"/>
  </w:num>
  <w:num w:numId="28">
    <w:abstractNumId w:val="15"/>
  </w:num>
  <w:num w:numId="29">
    <w:abstractNumId w:val="11"/>
  </w:num>
  <w:num w:numId="30">
    <w:abstractNumId w:val="13"/>
  </w:num>
  <w:num w:numId="31">
    <w:abstractNumId w:val="25"/>
  </w:num>
  <w:num w:numId="32">
    <w:abstractNumId w:val="32"/>
  </w:num>
  <w:num w:numId="33">
    <w:abstractNumId w:val="22"/>
  </w:num>
  <w:num w:numId="34">
    <w:abstractNumId w:val="10"/>
  </w:num>
  <w:num w:numId="35">
    <w:abstractNumId w:val="23"/>
  </w:num>
  <w:num w:numId="36">
    <w:abstractNumId w:val="14"/>
  </w:num>
  <w:num w:numId="37">
    <w:abstractNumId w:val="20"/>
  </w:num>
  <w:num w:numId="38">
    <w:abstractNumId w:val="31"/>
  </w:num>
  <w:num w:numId="39">
    <w:abstractNumId w:val="26"/>
    <w:lvlOverride w:ilvl="0">
      <w:startOverride w:val="1"/>
    </w:lvlOverride>
  </w:num>
  <w:num w:numId="40">
    <w:abstractNumId w:val="26"/>
    <w:lvlOverride w:ilvl="0">
      <w:startOverride w:val="1"/>
    </w:lvlOverride>
  </w:num>
  <w:num w:numId="41">
    <w:abstractNumId w:val="28"/>
  </w:num>
  <w:num w:numId="42">
    <w:abstractNumId w:val="34"/>
  </w:num>
  <w:num w:numId="43">
    <w:abstractNumId w:val="29"/>
  </w:num>
  <w:num w:numId="44">
    <w:abstractNumId w:val="18"/>
  </w:num>
  <w:num w:numId="45">
    <w:abstractNumId w:val="16"/>
  </w:num>
  <w:num w:numId="46">
    <w:abstractNumId w:val="26"/>
    <w:lvlOverride w:ilvl="0">
      <w:startOverride w:val="1"/>
    </w:lvlOverride>
  </w:num>
  <w:num w:numId="47">
    <w:abstractNumId w:val="26"/>
    <w:lvlOverride w:ilvl="0">
      <w:startOverride w:val="1"/>
    </w:lvlOverride>
  </w:num>
  <w:num w:numId="48">
    <w:abstractNumId w:val="26"/>
    <w:lvlOverride w:ilvl="0">
      <w:startOverride w:val="1"/>
    </w:lvlOverride>
  </w:num>
  <w:num w:numId="49">
    <w:abstractNumId w:val="26"/>
    <w:lvlOverride w:ilvl="0">
      <w:startOverride w:val="1"/>
    </w:lvlOverride>
  </w:num>
  <w:num w:numId="50">
    <w:abstractNumId w:val="26"/>
    <w:lvlOverride w:ilvl="0">
      <w:startOverride w:val="1"/>
    </w:lvlOverride>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s Grabowski">
    <w15:presenceInfo w15:providerId="Windows Live" w15:userId="c599917eea967e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fr-FR" w:vendorID="64" w:dllVersion="6" w:nlCheck="1" w:checkStyle="0"/>
  <w:activeWritingStyle w:appName="MSWord" w:lang="de-DE" w:vendorID="64" w:dllVersion="0" w:nlCheck="1" w:checkStyle="0"/>
  <w:activeWritingStyle w:appName="MSWord" w:lang="en-GB" w:vendorID="64" w:dllVersion="4096" w:nlCheck="1" w:checkStyle="0"/>
  <w:activeWritingStyle w:appName="MSWord" w:lang="en-GB" w:vendorID="64" w:dllVersion="131078" w:nlCheck="1" w:checkStyle="1"/>
  <w:activeWritingStyle w:appName="MSWord" w:lang="fr-FR" w:vendorID="64" w:dllVersion="131078" w:nlCheck="1" w:checkStyle="0"/>
  <w:activeWritingStyle w:appName="MSWord" w:lang="de-DE"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283"/>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396"/>
    <w:rsid w:val="000039ED"/>
    <w:rsid w:val="00016A64"/>
    <w:rsid w:val="0001788F"/>
    <w:rsid w:val="000203A1"/>
    <w:rsid w:val="00035D0C"/>
    <w:rsid w:val="000412EF"/>
    <w:rsid w:val="0004165D"/>
    <w:rsid w:val="00042D42"/>
    <w:rsid w:val="00043317"/>
    <w:rsid w:val="00046D70"/>
    <w:rsid w:val="00056A05"/>
    <w:rsid w:val="00063AB8"/>
    <w:rsid w:val="00066375"/>
    <w:rsid w:val="00066979"/>
    <w:rsid w:val="00071C88"/>
    <w:rsid w:val="00074BC1"/>
    <w:rsid w:val="000837DB"/>
    <w:rsid w:val="00084F7F"/>
    <w:rsid w:val="000925D7"/>
    <w:rsid w:val="00092791"/>
    <w:rsid w:val="00093E5C"/>
    <w:rsid w:val="000A5604"/>
    <w:rsid w:val="000A75D6"/>
    <w:rsid w:val="000A7658"/>
    <w:rsid w:val="000B0C14"/>
    <w:rsid w:val="000B2289"/>
    <w:rsid w:val="000B4C3A"/>
    <w:rsid w:val="000B5C76"/>
    <w:rsid w:val="000C2878"/>
    <w:rsid w:val="000C72C5"/>
    <w:rsid w:val="000D1EF7"/>
    <w:rsid w:val="000D66EF"/>
    <w:rsid w:val="000E2A8F"/>
    <w:rsid w:val="000E672C"/>
    <w:rsid w:val="000F098C"/>
    <w:rsid w:val="000F1401"/>
    <w:rsid w:val="000F5602"/>
    <w:rsid w:val="000F71DD"/>
    <w:rsid w:val="000F73DC"/>
    <w:rsid w:val="001003A5"/>
    <w:rsid w:val="001027A1"/>
    <w:rsid w:val="001069FB"/>
    <w:rsid w:val="00107606"/>
    <w:rsid w:val="00110D68"/>
    <w:rsid w:val="00112339"/>
    <w:rsid w:val="00115735"/>
    <w:rsid w:val="0011622E"/>
    <w:rsid w:val="001239AC"/>
    <w:rsid w:val="00124609"/>
    <w:rsid w:val="00126E35"/>
    <w:rsid w:val="001338D8"/>
    <w:rsid w:val="001350E6"/>
    <w:rsid w:val="00153C4E"/>
    <w:rsid w:val="001540FD"/>
    <w:rsid w:val="00155A51"/>
    <w:rsid w:val="00156D4C"/>
    <w:rsid w:val="0016356D"/>
    <w:rsid w:val="001676CF"/>
    <w:rsid w:val="001721ED"/>
    <w:rsid w:val="0017310E"/>
    <w:rsid w:val="00173CB0"/>
    <w:rsid w:val="00191052"/>
    <w:rsid w:val="00191A79"/>
    <w:rsid w:val="001942A1"/>
    <w:rsid w:val="001A23B4"/>
    <w:rsid w:val="001A2489"/>
    <w:rsid w:val="001A6ED7"/>
    <w:rsid w:val="001B0E39"/>
    <w:rsid w:val="001B5F0D"/>
    <w:rsid w:val="001B5F6F"/>
    <w:rsid w:val="001C1E0F"/>
    <w:rsid w:val="001C6327"/>
    <w:rsid w:val="001D35E7"/>
    <w:rsid w:val="001D4030"/>
    <w:rsid w:val="001D51D0"/>
    <w:rsid w:val="001D5BA9"/>
    <w:rsid w:val="001E273C"/>
    <w:rsid w:val="001E4920"/>
    <w:rsid w:val="001E7EC2"/>
    <w:rsid w:val="001F13FA"/>
    <w:rsid w:val="001F51E0"/>
    <w:rsid w:val="001F55A9"/>
    <w:rsid w:val="001F755B"/>
    <w:rsid w:val="002028E4"/>
    <w:rsid w:val="00202CA7"/>
    <w:rsid w:val="0021016C"/>
    <w:rsid w:val="00215264"/>
    <w:rsid w:val="00225342"/>
    <w:rsid w:val="00233DF8"/>
    <w:rsid w:val="0023458C"/>
    <w:rsid w:val="0023466A"/>
    <w:rsid w:val="002404F0"/>
    <w:rsid w:val="0024300C"/>
    <w:rsid w:val="00245D86"/>
    <w:rsid w:val="00252938"/>
    <w:rsid w:val="00256FB9"/>
    <w:rsid w:val="002637D6"/>
    <w:rsid w:val="00273FD4"/>
    <w:rsid w:val="002745EB"/>
    <w:rsid w:val="00276DB2"/>
    <w:rsid w:val="00276E91"/>
    <w:rsid w:val="00286F40"/>
    <w:rsid w:val="00287652"/>
    <w:rsid w:val="002946FC"/>
    <w:rsid w:val="002961D7"/>
    <w:rsid w:val="002A7FF3"/>
    <w:rsid w:val="002C1155"/>
    <w:rsid w:val="002C3000"/>
    <w:rsid w:val="002C5A3B"/>
    <w:rsid w:val="002C638B"/>
    <w:rsid w:val="002D5B54"/>
    <w:rsid w:val="002D741C"/>
    <w:rsid w:val="002E21A8"/>
    <w:rsid w:val="002E5DC2"/>
    <w:rsid w:val="002F0361"/>
    <w:rsid w:val="002F0B8B"/>
    <w:rsid w:val="002F4A18"/>
    <w:rsid w:val="002F798F"/>
    <w:rsid w:val="003002E4"/>
    <w:rsid w:val="00301292"/>
    <w:rsid w:val="0031299A"/>
    <w:rsid w:val="003211E1"/>
    <w:rsid w:val="003212D4"/>
    <w:rsid w:val="0032202F"/>
    <w:rsid w:val="003379EE"/>
    <w:rsid w:val="00341290"/>
    <w:rsid w:val="003505CC"/>
    <w:rsid w:val="00350960"/>
    <w:rsid w:val="00354FB4"/>
    <w:rsid w:val="0035682B"/>
    <w:rsid w:val="00356FF4"/>
    <w:rsid w:val="003571E7"/>
    <w:rsid w:val="003633FA"/>
    <w:rsid w:val="00366350"/>
    <w:rsid w:val="00367C20"/>
    <w:rsid w:val="0037006C"/>
    <w:rsid w:val="003719E5"/>
    <w:rsid w:val="00373627"/>
    <w:rsid w:val="0038190F"/>
    <w:rsid w:val="0038253A"/>
    <w:rsid w:val="00382D73"/>
    <w:rsid w:val="00383BEC"/>
    <w:rsid w:val="00390B75"/>
    <w:rsid w:val="00394A46"/>
    <w:rsid w:val="00396EC4"/>
    <w:rsid w:val="003B5EEB"/>
    <w:rsid w:val="003B7156"/>
    <w:rsid w:val="003C236E"/>
    <w:rsid w:val="003C249F"/>
    <w:rsid w:val="003C3A79"/>
    <w:rsid w:val="003C6A40"/>
    <w:rsid w:val="003C7190"/>
    <w:rsid w:val="003D0745"/>
    <w:rsid w:val="003D085A"/>
    <w:rsid w:val="003D0B85"/>
    <w:rsid w:val="003D296F"/>
    <w:rsid w:val="003D5506"/>
    <w:rsid w:val="003E50D7"/>
    <w:rsid w:val="003E5D48"/>
    <w:rsid w:val="003E785A"/>
    <w:rsid w:val="004047B8"/>
    <w:rsid w:val="00414843"/>
    <w:rsid w:val="00415A5E"/>
    <w:rsid w:val="004758A6"/>
    <w:rsid w:val="0048579C"/>
    <w:rsid w:val="004900DD"/>
    <w:rsid w:val="004A13D6"/>
    <w:rsid w:val="004A4064"/>
    <w:rsid w:val="004A6D84"/>
    <w:rsid w:val="004A7B50"/>
    <w:rsid w:val="004B0651"/>
    <w:rsid w:val="004B777E"/>
    <w:rsid w:val="004C475C"/>
    <w:rsid w:val="004C7BEF"/>
    <w:rsid w:val="004D1AAF"/>
    <w:rsid w:val="004D5708"/>
    <w:rsid w:val="004E3B41"/>
    <w:rsid w:val="004E6FD7"/>
    <w:rsid w:val="004F6B10"/>
    <w:rsid w:val="004F7DDE"/>
    <w:rsid w:val="004F7FF5"/>
    <w:rsid w:val="00503B19"/>
    <w:rsid w:val="00505D81"/>
    <w:rsid w:val="00506494"/>
    <w:rsid w:val="00510C8B"/>
    <w:rsid w:val="00520C1A"/>
    <w:rsid w:val="00524A2E"/>
    <w:rsid w:val="00532E4E"/>
    <w:rsid w:val="00532E68"/>
    <w:rsid w:val="005362A7"/>
    <w:rsid w:val="00541CEC"/>
    <w:rsid w:val="00542F9E"/>
    <w:rsid w:val="00545CD6"/>
    <w:rsid w:val="005514EC"/>
    <w:rsid w:val="00553028"/>
    <w:rsid w:val="005563FF"/>
    <w:rsid w:val="005614AF"/>
    <w:rsid w:val="0057189F"/>
    <w:rsid w:val="00575373"/>
    <w:rsid w:val="00575B2D"/>
    <w:rsid w:val="005773B8"/>
    <w:rsid w:val="00581F49"/>
    <w:rsid w:val="005845A8"/>
    <w:rsid w:val="005952EA"/>
    <w:rsid w:val="005C4788"/>
    <w:rsid w:val="005E2058"/>
    <w:rsid w:val="005E2E02"/>
    <w:rsid w:val="005E4380"/>
    <w:rsid w:val="005E48A3"/>
    <w:rsid w:val="005F1AD2"/>
    <w:rsid w:val="00600E73"/>
    <w:rsid w:val="00601A6C"/>
    <w:rsid w:val="00607677"/>
    <w:rsid w:val="0060780F"/>
    <w:rsid w:val="00615A38"/>
    <w:rsid w:val="00621F7C"/>
    <w:rsid w:val="00634BA7"/>
    <w:rsid w:val="006475D2"/>
    <w:rsid w:val="006504FB"/>
    <w:rsid w:val="00654C53"/>
    <w:rsid w:val="00677CEE"/>
    <w:rsid w:val="00680519"/>
    <w:rsid w:val="00690C0B"/>
    <w:rsid w:val="00697C4D"/>
    <w:rsid w:val="006B000E"/>
    <w:rsid w:val="006B2FF5"/>
    <w:rsid w:val="006C3210"/>
    <w:rsid w:val="006C594B"/>
    <w:rsid w:val="006C7D46"/>
    <w:rsid w:val="006D50B0"/>
    <w:rsid w:val="006E03ED"/>
    <w:rsid w:val="006E120B"/>
    <w:rsid w:val="006E2BCC"/>
    <w:rsid w:val="006F1581"/>
    <w:rsid w:val="006F31AC"/>
    <w:rsid w:val="00700C27"/>
    <w:rsid w:val="00700EDD"/>
    <w:rsid w:val="00705FDF"/>
    <w:rsid w:val="00707100"/>
    <w:rsid w:val="00711494"/>
    <w:rsid w:val="00713D96"/>
    <w:rsid w:val="007219DD"/>
    <w:rsid w:val="0073587B"/>
    <w:rsid w:val="007456BD"/>
    <w:rsid w:val="007533F4"/>
    <w:rsid w:val="00756A9D"/>
    <w:rsid w:val="00773534"/>
    <w:rsid w:val="00773726"/>
    <w:rsid w:val="007831AF"/>
    <w:rsid w:val="00783BC1"/>
    <w:rsid w:val="007914E4"/>
    <w:rsid w:val="00792B11"/>
    <w:rsid w:val="007A1204"/>
    <w:rsid w:val="007A2BAD"/>
    <w:rsid w:val="007A7B56"/>
    <w:rsid w:val="007B78BB"/>
    <w:rsid w:val="007C1913"/>
    <w:rsid w:val="007C67D5"/>
    <w:rsid w:val="007D44B1"/>
    <w:rsid w:val="007D451E"/>
    <w:rsid w:val="007E4FB6"/>
    <w:rsid w:val="007F42EF"/>
    <w:rsid w:val="00802D83"/>
    <w:rsid w:val="008069E4"/>
    <w:rsid w:val="00812847"/>
    <w:rsid w:val="00823623"/>
    <w:rsid w:val="008271E1"/>
    <w:rsid w:val="008451B1"/>
    <w:rsid w:val="00852006"/>
    <w:rsid w:val="008526FB"/>
    <w:rsid w:val="00862FEF"/>
    <w:rsid w:val="00890139"/>
    <w:rsid w:val="00893B3D"/>
    <w:rsid w:val="008A035A"/>
    <w:rsid w:val="008A1522"/>
    <w:rsid w:val="008A4050"/>
    <w:rsid w:val="008A67EF"/>
    <w:rsid w:val="008A7F93"/>
    <w:rsid w:val="008C0AC1"/>
    <w:rsid w:val="008C2803"/>
    <w:rsid w:val="008C4116"/>
    <w:rsid w:val="008C5F96"/>
    <w:rsid w:val="008C72D3"/>
    <w:rsid w:val="008D084B"/>
    <w:rsid w:val="008D6988"/>
    <w:rsid w:val="008D69A8"/>
    <w:rsid w:val="008D707C"/>
    <w:rsid w:val="008E0347"/>
    <w:rsid w:val="008E0E0D"/>
    <w:rsid w:val="008E293E"/>
    <w:rsid w:val="008E3915"/>
    <w:rsid w:val="008E3BA0"/>
    <w:rsid w:val="008F43F1"/>
    <w:rsid w:val="008F442D"/>
    <w:rsid w:val="009021E9"/>
    <w:rsid w:val="00912007"/>
    <w:rsid w:val="00912504"/>
    <w:rsid w:val="00922505"/>
    <w:rsid w:val="00922D96"/>
    <w:rsid w:val="00922E16"/>
    <w:rsid w:val="00927B64"/>
    <w:rsid w:val="0093125A"/>
    <w:rsid w:val="00933853"/>
    <w:rsid w:val="0093408E"/>
    <w:rsid w:val="0095405B"/>
    <w:rsid w:val="0095621A"/>
    <w:rsid w:val="00957A16"/>
    <w:rsid w:val="00961442"/>
    <w:rsid w:val="009625EE"/>
    <w:rsid w:val="00971240"/>
    <w:rsid w:val="009857FA"/>
    <w:rsid w:val="00992394"/>
    <w:rsid w:val="00997425"/>
    <w:rsid w:val="009A62E8"/>
    <w:rsid w:val="009B3AE3"/>
    <w:rsid w:val="009C01CA"/>
    <w:rsid w:val="009C09C5"/>
    <w:rsid w:val="009C1E8A"/>
    <w:rsid w:val="009C3129"/>
    <w:rsid w:val="009C5BF7"/>
    <w:rsid w:val="009C7804"/>
    <w:rsid w:val="009D0CD9"/>
    <w:rsid w:val="009D1AA5"/>
    <w:rsid w:val="009D411F"/>
    <w:rsid w:val="009E5384"/>
    <w:rsid w:val="009F42FD"/>
    <w:rsid w:val="00A03EAE"/>
    <w:rsid w:val="00A10F15"/>
    <w:rsid w:val="00A11063"/>
    <w:rsid w:val="00A11BB7"/>
    <w:rsid w:val="00A12A0D"/>
    <w:rsid w:val="00A21D21"/>
    <w:rsid w:val="00A279F6"/>
    <w:rsid w:val="00A324BB"/>
    <w:rsid w:val="00A33683"/>
    <w:rsid w:val="00A36383"/>
    <w:rsid w:val="00A513CC"/>
    <w:rsid w:val="00A53129"/>
    <w:rsid w:val="00A53D8E"/>
    <w:rsid w:val="00A55946"/>
    <w:rsid w:val="00A56163"/>
    <w:rsid w:val="00A73067"/>
    <w:rsid w:val="00A740B8"/>
    <w:rsid w:val="00A80BBE"/>
    <w:rsid w:val="00A86D2F"/>
    <w:rsid w:val="00A87397"/>
    <w:rsid w:val="00A92FFD"/>
    <w:rsid w:val="00AA2488"/>
    <w:rsid w:val="00AA2EF3"/>
    <w:rsid w:val="00AA5F42"/>
    <w:rsid w:val="00AB4959"/>
    <w:rsid w:val="00AB514D"/>
    <w:rsid w:val="00AC7752"/>
    <w:rsid w:val="00AE15BC"/>
    <w:rsid w:val="00AE6CBC"/>
    <w:rsid w:val="00AF5C52"/>
    <w:rsid w:val="00AF75CD"/>
    <w:rsid w:val="00B00385"/>
    <w:rsid w:val="00B0345C"/>
    <w:rsid w:val="00B11BE5"/>
    <w:rsid w:val="00B12600"/>
    <w:rsid w:val="00B24EBF"/>
    <w:rsid w:val="00B31BB0"/>
    <w:rsid w:val="00B4129B"/>
    <w:rsid w:val="00B42660"/>
    <w:rsid w:val="00B47A40"/>
    <w:rsid w:val="00B501CF"/>
    <w:rsid w:val="00B516E3"/>
    <w:rsid w:val="00B52F10"/>
    <w:rsid w:val="00B54197"/>
    <w:rsid w:val="00B60BAE"/>
    <w:rsid w:val="00B82EF9"/>
    <w:rsid w:val="00B84FCB"/>
    <w:rsid w:val="00B90CC8"/>
    <w:rsid w:val="00B930D7"/>
    <w:rsid w:val="00B941B3"/>
    <w:rsid w:val="00BA588A"/>
    <w:rsid w:val="00BA780C"/>
    <w:rsid w:val="00BB4878"/>
    <w:rsid w:val="00BB5701"/>
    <w:rsid w:val="00BB6EE3"/>
    <w:rsid w:val="00BC2969"/>
    <w:rsid w:val="00BC35A4"/>
    <w:rsid w:val="00BE50D8"/>
    <w:rsid w:val="00BE77B6"/>
    <w:rsid w:val="00BF4E04"/>
    <w:rsid w:val="00BF61F5"/>
    <w:rsid w:val="00C000C6"/>
    <w:rsid w:val="00C10EC3"/>
    <w:rsid w:val="00C14A82"/>
    <w:rsid w:val="00C22292"/>
    <w:rsid w:val="00C276BA"/>
    <w:rsid w:val="00C340E0"/>
    <w:rsid w:val="00C3410E"/>
    <w:rsid w:val="00C35FBF"/>
    <w:rsid w:val="00C409BD"/>
    <w:rsid w:val="00C42006"/>
    <w:rsid w:val="00C42A36"/>
    <w:rsid w:val="00C46627"/>
    <w:rsid w:val="00C57487"/>
    <w:rsid w:val="00C66C09"/>
    <w:rsid w:val="00C66C9F"/>
    <w:rsid w:val="00C6713F"/>
    <w:rsid w:val="00C83F50"/>
    <w:rsid w:val="00C93330"/>
    <w:rsid w:val="00C95928"/>
    <w:rsid w:val="00C9698E"/>
    <w:rsid w:val="00CA4112"/>
    <w:rsid w:val="00CA4ED6"/>
    <w:rsid w:val="00CA5EA7"/>
    <w:rsid w:val="00CB162C"/>
    <w:rsid w:val="00CB3396"/>
    <w:rsid w:val="00CB40ED"/>
    <w:rsid w:val="00CB4EDC"/>
    <w:rsid w:val="00CD1DF6"/>
    <w:rsid w:val="00CD225F"/>
    <w:rsid w:val="00CD2D37"/>
    <w:rsid w:val="00CD59F7"/>
    <w:rsid w:val="00CD63DC"/>
    <w:rsid w:val="00CE4B84"/>
    <w:rsid w:val="00CE681C"/>
    <w:rsid w:val="00CE77F3"/>
    <w:rsid w:val="00CF2081"/>
    <w:rsid w:val="00CF3100"/>
    <w:rsid w:val="00D01F0D"/>
    <w:rsid w:val="00D21171"/>
    <w:rsid w:val="00D3287B"/>
    <w:rsid w:val="00D3508A"/>
    <w:rsid w:val="00D35600"/>
    <w:rsid w:val="00D3761A"/>
    <w:rsid w:val="00D44FD2"/>
    <w:rsid w:val="00D537A2"/>
    <w:rsid w:val="00D53ABA"/>
    <w:rsid w:val="00D56A49"/>
    <w:rsid w:val="00D65AF2"/>
    <w:rsid w:val="00D71C25"/>
    <w:rsid w:val="00D82872"/>
    <w:rsid w:val="00D84B32"/>
    <w:rsid w:val="00D97F71"/>
    <w:rsid w:val="00DB11AD"/>
    <w:rsid w:val="00DB1257"/>
    <w:rsid w:val="00DC19AC"/>
    <w:rsid w:val="00DC7564"/>
    <w:rsid w:val="00DD00D6"/>
    <w:rsid w:val="00DD578E"/>
    <w:rsid w:val="00DE3AC1"/>
    <w:rsid w:val="00DE3B42"/>
    <w:rsid w:val="00DE66BE"/>
    <w:rsid w:val="00DE727F"/>
    <w:rsid w:val="00DE744E"/>
    <w:rsid w:val="00DE7B39"/>
    <w:rsid w:val="00DF045E"/>
    <w:rsid w:val="00E00A95"/>
    <w:rsid w:val="00E01E83"/>
    <w:rsid w:val="00E043E7"/>
    <w:rsid w:val="00E04B17"/>
    <w:rsid w:val="00E111BA"/>
    <w:rsid w:val="00E12776"/>
    <w:rsid w:val="00E13D96"/>
    <w:rsid w:val="00E164C6"/>
    <w:rsid w:val="00E23C0F"/>
    <w:rsid w:val="00E263FA"/>
    <w:rsid w:val="00E4270D"/>
    <w:rsid w:val="00E46DEE"/>
    <w:rsid w:val="00E54F73"/>
    <w:rsid w:val="00E62B19"/>
    <w:rsid w:val="00E717D1"/>
    <w:rsid w:val="00E85261"/>
    <w:rsid w:val="00E918B6"/>
    <w:rsid w:val="00E96A89"/>
    <w:rsid w:val="00EA0976"/>
    <w:rsid w:val="00EA649F"/>
    <w:rsid w:val="00EB0BDE"/>
    <w:rsid w:val="00EB2135"/>
    <w:rsid w:val="00EC3D4B"/>
    <w:rsid w:val="00EC403A"/>
    <w:rsid w:val="00EC42E3"/>
    <w:rsid w:val="00ED29C2"/>
    <w:rsid w:val="00ED30C4"/>
    <w:rsid w:val="00ED6A55"/>
    <w:rsid w:val="00EE22CF"/>
    <w:rsid w:val="00EE2F2F"/>
    <w:rsid w:val="00EE43ED"/>
    <w:rsid w:val="00EE7052"/>
    <w:rsid w:val="00EF3F42"/>
    <w:rsid w:val="00EF4795"/>
    <w:rsid w:val="00F04195"/>
    <w:rsid w:val="00F10D57"/>
    <w:rsid w:val="00F1124A"/>
    <w:rsid w:val="00F2117D"/>
    <w:rsid w:val="00F21A17"/>
    <w:rsid w:val="00F371EF"/>
    <w:rsid w:val="00F43280"/>
    <w:rsid w:val="00F43A2A"/>
    <w:rsid w:val="00F714E9"/>
    <w:rsid w:val="00F75A63"/>
    <w:rsid w:val="00F770F7"/>
    <w:rsid w:val="00F777EC"/>
    <w:rsid w:val="00F87367"/>
    <w:rsid w:val="00F92AE2"/>
    <w:rsid w:val="00F946AA"/>
    <w:rsid w:val="00F95895"/>
    <w:rsid w:val="00F96D97"/>
    <w:rsid w:val="00FB4CA8"/>
    <w:rsid w:val="00FB74A7"/>
    <w:rsid w:val="00FC2365"/>
    <w:rsid w:val="00FC40CC"/>
    <w:rsid w:val="00FD640F"/>
    <w:rsid w:val="00FE5F65"/>
    <w:rsid w:val="00FF13D1"/>
    <w:rsid w:val="00FF1F96"/>
    <w:rsid w:val="00FF32E1"/>
    <w:rsid w:val="00FF77ED"/>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7D3885"/>
  <w15:chartTrackingRefBased/>
  <w15:docId w15:val="{0B57B714-CB71-4A4A-A5B2-7400CC2AC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Definition"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73534"/>
    <w:pPr>
      <w:overflowPunct w:val="0"/>
      <w:autoSpaceDE w:val="0"/>
      <w:autoSpaceDN w:val="0"/>
      <w:adjustRightInd w:val="0"/>
      <w:spacing w:after="180"/>
      <w:textAlignment w:val="baseline"/>
    </w:pPr>
    <w:rPr>
      <w:lang w:eastAsia="en-US"/>
    </w:rPr>
  </w:style>
  <w:style w:type="paragraph" w:styleId="berschrift1">
    <w:name w:val="heading 1"/>
    <w:next w:val="Standard"/>
    <w:link w:val="berschrift1Zchn"/>
    <w:uiPriority w:val="9"/>
    <w:qFormat/>
    <w:rsid w:val="00773534"/>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berschrift2">
    <w:name w:val="heading 2"/>
    <w:basedOn w:val="berschrift1"/>
    <w:next w:val="Standard"/>
    <w:link w:val="berschrift2Zchn"/>
    <w:qFormat/>
    <w:rsid w:val="00773534"/>
    <w:pPr>
      <w:pBdr>
        <w:top w:val="none" w:sz="0" w:space="0" w:color="auto"/>
      </w:pBdr>
      <w:spacing w:before="180"/>
      <w:outlineLvl w:val="1"/>
    </w:pPr>
    <w:rPr>
      <w:sz w:val="32"/>
    </w:rPr>
  </w:style>
  <w:style w:type="paragraph" w:styleId="berschrift3">
    <w:name w:val="heading 3"/>
    <w:basedOn w:val="berschrift2"/>
    <w:next w:val="Standard"/>
    <w:qFormat/>
    <w:rsid w:val="00773534"/>
    <w:pPr>
      <w:spacing w:before="120"/>
      <w:outlineLvl w:val="2"/>
    </w:pPr>
    <w:rPr>
      <w:sz w:val="28"/>
    </w:rPr>
  </w:style>
  <w:style w:type="paragraph" w:styleId="berschrift4">
    <w:name w:val="heading 4"/>
    <w:basedOn w:val="berschrift3"/>
    <w:next w:val="Standard"/>
    <w:qFormat/>
    <w:rsid w:val="00773534"/>
    <w:pPr>
      <w:ind w:left="1418" w:hanging="1418"/>
      <w:outlineLvl w:val="3"/>
    </w:pPr>
    <w:rPr>
      <w:sz w:val="24"/>
    </w:rPr>
  </w:style>
  <w:style w:type="paragraph" w:styleId="berschrift5">
    <w:name w:val="heading 5"/>
    <w:basedOn w:val="berschrift4"/>
    <w:next w:val="Standard"/>
    <w:qFormat/>
    <w:rsid w:val="00773534"/>
    <w:pPr>
      <w:ind w:left="1701" w:hanging="1701"/>
      <w:outlineLvl w:val="4"/>
    </w:pPr>
    <w:rPr>
      <w:sz w:val="22"/>
    </w:rPr>
  </w:style>
  <w:style w:type="paragraph" w:styleId="berschrift6">
    <w:name w:val="heading 6"/>
    <w:basedOn w:val="H6"/>
    <w:next w:val="Standard"/>
    <w:qFormat/>
    <w:rsid w:val="00773534"/>
    <w:pPr>
      <w:outlineLvl w:val="5"/>
    </w:pPr>
  </w:style>
  <w:style w:type="paragraph" w:styleId="berschrift7">
    <w:name w:val="heading 7"/>
    <w:basedOn w:val="H6"/>
    <w:next w:val="Standard"/>
    <w:qFormat/>
    <w:rsid w:val="00773534"/>
    <w:pPr>
      <w:outlineLvl w:val="6"/>
    </w:pPr>
  </w:style>
  <w:style w:type="paragraph" w:styleId="berschrift8">
    <w:name w:val="heading 8"/>
    <w:basedOn w:val="berschrift1"/>
    <w:next w:val="Standard"/>
    <w:link w:val="berschrift8Zchn"/>
    <w:qFormat/>
    <w:rsid w:val="00773534"/>
    <w:pPr>
      <w:ind w:left="0" w:firstLine="0"/>
      <w:outlineLvl w:val="7"/>
    </w:pPr>
  </w:style>
  <w:style w:type="paragraph" w:styleId="berschrift9">
    <w:name w:val="heading 9"/>
    <w:basedOn w:val="berschrift8"/>
    <w:next w:val="Standard"/>
    <w:qFormat/>
    <w:rsid w:val="00773534"/>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6">
    <w:name w:val="H6"/>
    <w:basedOn w:val="berschrift5"/>
    <w:next w:val="Standard"/>
    <w:rsid w:val="00773534"/>
    <w:pPr>
      <w:ind w:left="1985" w:hanging="1985"/>
      <w:outlineLvl w:val="9"/>
    </w:pPr>
    <w:rPr>
      <w:sz w:val="20"/>
    </w:rPr>
  </w:style>
  <w:style w:type="paragraph" w:styleId="Verzeichnis9">
    <w:name w:val="toc 9"/>
    <w:basedOn w:val="Verzeichnis8"/>
    <w:rsid w:val="00773534"/>
    <w:pPr>
      <w:ind w:left="1418" w:hanging="1418"/>
    </w:pPr>
  </w:style>
  <w:style w:type="paragraph" w:styleId="Verzeichnis8">
    <w:name w:val="toc 8"/>
    <w:basedOn w:val="Verzeichnis1"/>
    <w:uiPriority w:val="39"/>
    <w:rsid w:val="00773534"/>
    <w:pPr>
      <w:spacing w:before="180"/>
      <w:ind w:left="2693" w:hanging="2693"/>
    </w:pPr>
    <w:rPr>
      <w:b/>
    </w:rPr>
  </w:style>
  <w:style w:type="paragraph" w:styleId="Verzeichnis1">
    <w:name w:val="toc 1"/>
    <w:uiPriority w:val="39"/>
    <w:rsid w:val="00773534"/>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Standard"/>
    <w:next w:val="Standard"/>
    <w:rsid w:val="00773534"/>
    <w:pPr>
      <w:keepLines/>
      <w:tabs>
        <w:tab w:val="center" w:pos="4536"/>
        <w:tab w:val="right" w:pos="9072"/>
      </w:tabs>
    </w:pPr>
    <w:rPr>
      <w:noProof/>
    </w:rPr>
  </w:style>
  <w:style w:type="character" w:customStyle="1" w:styleId="ZGSM">
    <w:name w:val="ZGSM"/>
    <w:rsid w:val="00773534"/>
  </w:style>
  <w:style w:type="paragraph" w:styleId="Kopfzeile">
    <w:name w:val="header"/>
    <w:link w:val="KopfzeileZchn"/>
    <w:rsid w:val="00773534"/>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773534"/>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Verzeichnis5">
    <w:name w:val="toc 5"/>
    <w:basedOn w:val="Verzeichnis4"/>
    <w:semiHidden/>
    <w:rsid w:val="00773534"/>
    <w:pPr>
      <w:ind w:left="1701" w:hanging="1701"/>
    </w:pPr>
  </w:style>
  <w:style w:type="paragraph" w:styleId="Verzeichnis4">
    <w:name w:val="toc 4"/>
    <w:basedOn w:val="Verzeichnis3"/>
    <w:uiPriority w:val="39"/>
    <w:rsid w:val="00773534"/>
    <w:pPr>
      <w:ind w:left="1418" w:hanging="1418"/>
    </w:pPr>
  </w:style>
  <w:style w:type="paragraph" w:styleId="Verzeichnis3">
    <w:name w:val="toc 3"/>
    <w:basedOn w:val="Verzeichnis2"/>
    <w:uiPriority w:val="39"/>
    <w:rsid w:val="00773534"/>
    <w:pPr>
      <w:ind w:left="1134" w:hanging="1134"/>
    </w:pPr>
  </w:style>
  <w:style w:type="paragraph" w:styleId="Verzeichnis2">
    <w:name w:val="toc 2"/>
    <w:basedOn w:val="Verzeichnis1"/>
    <w:uiPriority w:val="39"/>
    <w:rsid w:val="00773534"/>
    <w:pPr>
      <w:spacing w:before="0"/>
      <w:ind w:left="851" w:hanging="851"/>
    </w:pPr>
    <w:rPr>
      <w:sz w:val="20"/>
    </w:rPr>
  </w:style>
  <w:style w:type="paragraph" w:styleId="Index1">
    <w:name w:val="index 1"/>
    <w:basedOn w:val="Standard"/>
    <w:semiHidden/>
    <w:rsid w:val="00773534"/>
    <w:pPr>
      <w:keepLines/>
    </w:pPr>
  </w:style>
  <w:style w:type="paragraph" w:styleId="Index2">
    <w:name w:val="index 2"/>
    <w:basedOn w:val="Index1"/>
    <w:semiHidden/>
    <w:rsid w:val="00773534"/>
    <w:pPr>
      <w:ind w:left="284"/>
    </w:pPr>
  </w:style>
  <w:style w:type="paragraph" w:customStyle="1" w:styleId="TT">
    <w:name w:val="TT"/>
    <w:basedOn w:val="berschrift1"/>
    <w:next w:val="Standard"/>
    <w:rsid w:val="00773534"/>
    <w:pPr>
      <w:outlineLvl w:val="9"/>
    </w:pPr>
  </w:style>
  <w:style w:type="paragraph" w:styleId="Fuzeile">
    <w:name w:val="footer"/>
    <w:basedOn w:val="Kopfzeile"/>
    <w:link w:val="FuzeileZchn"/>
    <w:rsid w:val="00773534"/>
    <w:pPr>
      <w:jc w:val="center"/>
    </w:pPr>
    <w:rPr>
      <w:i/>
    </w:rPr>
  </w:style>
  <w:style w:type="character" w:styleId="Funotenzeichen">
    <w:name w:val="footnote reference"/>
    <w:basedOn w:val="Absatz-Standardschriftart"/>
    <w:semiHidden/>
    <w:rsid w:val="00773534"/>
    <w:rPr>
      <w:b/>
      <w:position w:val="6"/>
      <w:sz w:val="16"/>
    </w:rPr>
  </w:style>
  <w:style w:type="paragraph" w:styleId="Funotentext">
    <w:name w:val="footnote text"/>
    <w:basedOn w:val="Standard"/>
    <w:semiHidden/>
    <w:rsid w:val="00773534"/>
    <w:pPr>
      <w:keepLines/>
      <w:ind w:left="454" w:hanging="454"/>
    </w:pPr>
    <w:rPr>
      <w:sz w:val="16"/>
    </w:rPr>
  </w:style>
  <w:style w:type="paragraph" w:customStyle="1" w:styleId="NF">
    <w:name w:val="NF"/>
    <w:basedOn w:val="NO"/>
    <w:rsid w:val="00773534"/>
    <w:pPr>
      <w:keepNext/>
      <w:spacing w:after="0"/>
    </w:pPr>
    <w:rPr>
      <w:rFonts w:ascii="Arial" w:hAnsi="Arial"/>
      <w:sz w:val="18"/>
    </w:rPr>
  </w:style>
  <w:style w:type="paragraph" w:customStyle="1" w:styleId="NO">
    <w:name w:val="NO"/>
    <w:basedOn w:val="Standard"/>
    <w:link w:val="NOChar"/>
    <w:rsid w:val="00773534"/>
    <w:pPr>
      <w:keepLines/>
      <w:ind w:left="1135" w:hanging="851"/>
    </w:pPr>
  </w:style>
  <w:style w:type="paragraph" w:customStyle="1" w:styleId="PL">
    <w:name w:val="PL"/>
    <w:link w:val="PLChar"/>
    <w:rsid w:val="00773534"/>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paragraph" w:customStyle="1" w:styleId="TAR">
    <w:name w:val="TAR"/>
    <w:basedOn w:val="TAL"/>
    <w:rsid w:val="00773534"/>
    <w:pPr>
      <w:jc w:val="right"/>
    </w:pPr>
  </w:style>
  <w:style w:type="paragraph" w:customStyle="1" w:styleId="TAL">
    <w:name w:val="TAL"/>
    <w:basedOn w:val="Standard"/>
    <w:link w:val="TALChar"/>
    <w:rsid w:val="00773534"/>
    <w:pPr>
      <w:keepNext/>
      <w:keepLines/>
      <w:spacing w:after="0"/>
    </w:pPr>
    <w:rPr>
      <w:rFonts w:ascii="Arial" w:hAnsi="Arial"/>
      <w:sz w:val="18"/>
    </w:rPr>
  </w:style>
  <w:style w:type="paragraph" w:styleId="Listennummer2">
    <w:name w:val="List Number 2"/>
    <w:basedOn w:val="Listennummer"/>
    <w:rsid w:val="00773534"/>
    <w:pPr>
      <w:ind w:left="851"/>
    </w:pPr>
  </w:style>
  <w:style w:type="paragraph" w:styleId="Listennummer">
    <w:name w:val="List Number"/>
    <w:basedOn w:val="Liste"/>
    <w:rsid w:val="00773534"/>
  </w:style>
  <w:style w:type="paragraph" w:styleId="Liste">
    <w:name w:val="List"/>
    <w:basedOn w:val="Standard"/>
    <w:rsid w:val="00773534"/>
    <w:pPr>
      <w:ind w:left="568" w:hanging="284"/>
    </w:pPr>
  </w:style>
  <w:style w:type="paragraph" w:customStyle="1" w:styleId="TAH">
    <w:name w:val="TAH"/>
    <w:basedOn w:val="TAC"/>
    <w:rsid w:val="00773534"/>
    <w:rPr>
      <w:b/>
    </w:rPr>
  </w:style>
  <w:style w:type="paragraph" w:customStyle="1" w:styleId="TAC">
    <w:name w:val="TAC"/>
    <w:basedOn w:val="TAL"/>
    <w:rsid w:val="00773534"/>
    <w:pPr>
      <w:jc w:val="center"/>
    </w:pPr>
  </w:style>
  <w:style w:type="paragraph" w:customStyle="1" w:styleId="LD">
    <w:name w:val="LD"/>
    <w:rsid w:val="00773534"/>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Standard"/>
    <w:link w:val="EXChar"/>
    <w:rsid w:val="00773534"/>
    <w:pPr>
      <w:keepLines/>
      <w:ind w:left="1702" w:hanging="1418"/>
    </w:pPr>
  </w:style>
  <w:style w:type="paragraph" w:customStyle="1" w:styleId="FP">
    <w:name w:val="FP"/>
    <w:basedOn w:val="Standard"/>
    <w:rsid w:val="00773534"/>
    <w:pPr>
      <w:spacing w:after="0"/>
    </w:pPr>
  </w:style>
  <w:style w:type="paragraph" w:customStyle="1" w:styleId="NW">
    <w:name w:val="NW"/>
    <w:basedOn w:val="NO"/>
    <w:rsid w:val="00773534"/>
    <w:pPr>
      <w:spacing w:after="0"/>
    </w:pPr>
  </w:style>
  <w:style w:type="paragraph" w:customStyle="1" w:styleId="EW">
    <w:name w:val="EW"/>
    <w:basedOn w:val="EX"/>
    <w:rsid w:val="00773534"/>
    <w:pPr>
      <w:spacing w:after="0"/>
    </w:pPr>
  </w:style>
  <w:style w:type="paragraph" w:customStyle="1" w:styleId="B10">
    <w:name w:val="B1"/>
    <w:basedOn w:val="Liste"/>
    <w:rsid w:val="00773534"/>
    <w:pPr>
      <w:ind w:left="738" w:hanging="454"/>
    </w:pPr>
  </w:style>
  <w:style w:type="paragraph" w:styleId="Verzeichnis6">
    <w:name w:val="toc 6"/>
    <w:basedOn w:val="Verzeichnis5"/>
    <w:next w:val="Standard"/>
    <w:semiHidden/>
    <w:rsid w:val="00773534"/>
    <w:pPr>
      <w:ind w:left="1985" w:hanging="1985"/>
    </w:pPr>
  </w:style>
  <w:style w:type="paragraph" w:styleId="Verzeichnis7">
    <w:name w:val="toc 7"/>
    <w:basedOn w:val="Verzeichnis6"/>
    <w:next w:val="Standard"/>
    <w:semiHidden/>
    <w:rsid w:val="00773534"/>
    <w:pPr>
      <w:ind w:left="2268" w:hanging="2268"/>
    </w:pPr>
  </w:style>
  <w:style w:type="paragraph" w:styleId="Aufzhlungszeichen2">
    <w:name w:val="List Bullet 2"/>
    <w:basedOn w:val="Aufzhlungszeichen"/>
    <w:rsid w:val="00773534"/>
    <w:pPr>
      <w:ind w:left="851"/>
    </w:pPr>
  </w:style>
  <w:style w:type="paragraph" w:styleId="Aufzhlungszeichen">
    <w:name w:val="List Bullet"/>
    <w:basedOn w:val="Liste"/>
    <w:rsid w:val="00773534"/>
  </w:style>
  <w:style w:type="paragraph" w:customStyle="1" w:styleId="EditorsNote">
    <w:name w:val="Editor's Note"/>
    <w:basedOn w:val="NO"/>
    <w:rsid w:val="00773534"/>
    <w:rPr>
      <w:color w:val="FF0000"/>
    </w:rPr>
  </w:style>
  <w:style w:type="paragraph" w:customStyle="1" w:styleId="TH">
    <w:name w:val="TH"/>
    <w:basedOn w:val="FL"/>
    <w:next w:val="FL"/>
    <w:rsid w:val="00773534"/>
  </w:style>
  <w:style w:type="paragraph" w:customStyle="1" w:styleId="ZA">
    <w:name w:val="ZA"/>
    <w:rsid w:val="00773534"/>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773534"/>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773534"/>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773534"/>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773534"/>
    <w:pPr>
      <w:ind w:left="851" w:hanging="851"/>
    </w:pPr>
  </w:style>
  <w:style w:type="paragraph" w:customStyle="1" w:styleId="ZH">
    <w:name w:val="ZH"/>
    <w:rsid w:val="00773534"/>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rsid w:val="00773534"/>
    <w:pPr>
      <w:keepNext w:val="0"/>
      <w:spacing w:before="0" w:after="240"/>
    </w:pPr>
  </w:style>
  <w:style w:type="paragraph" w:customStyle="1" w:styleId="ZG">
    <w:name w:val="ZG"/>
    <w:rsid w:val="00773534"/>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Aufzhlungszeichen3">
    <w:name w:val="List Bullet 3"/>
    <w:basedOn w:val="Aufzhlungszeichen2"/>
    <w:rsid w:val="00773534"/>
    <w:pPr>
      <w:ind w:left="1135"/>
    </w:pPr>
  </w:style>
  <w:style w:type="paragraph" w:styleId="Liste2">
    <w:name w:val="List 2"/>
    <w:basedOn w:val="Liste"/>
    <w:rsid w:val="00773534"/>
    <w:pPr>
      <w:ind w:left="851"/>
    </w:pPr>
  </w:style>
  <w:style w:type="paragraph" w:styleId="Liste3">
    <w:name w:val="List 3"/>
    <w:basedOn w:val="Liste2"/>
    <w:rsid w:val="00773534"/>
    <w:pPr>
      <w:ind w:left="1135"/>
    </w:pPr>
  </w:style>
  <w:style w:type="paragraph" w:styleId="Liste4">
    <w:name w:val="List 4"/>
    <w:basedOn w:val="Liste3"/>
    <w:rsid w:val="00773534"/>
    <w:pPr>
      <w:ind w:left="1418"/>
    </w:pPr>
  </w:style>
  <w:style w:type="paragraph" w:styleId="Liste5">
    <w:name w:val="List 5"/>
    <w:basedOn w:val="Liste4"/>
    <w:rsid w:val="00773534"/>
    <w:pPr>
      <w:ind w:left="1702"/>
    </w:pPr>
  </w:style>
  <w:style w:type="paragraph" w:styleId="Aufzhlungszeichen4">
    <w:name w:val="List Bullet 4"/>
    <w:basedOn w:val="Aufzhlungszeichen3"/>
    <w:rsid w:val="00773534"/>
    <w:pPr>
      <w:ind w:left="1418"/>
    </w:pPr>
  </w:style>
  <w:style w:type="paragraph" w:styleId="Aufzhlungszeichen5">
    <w:name w:val="List Bullet 5"/>
    <w:basedOn w:val="Aufzhlungszeichen4"/>
    <w:rsid w:val="00773534"/>
    <w:pPr>
      <w:ind w:left="1702"/>
    </w:pPr>
  </w:style>
  <w:style w:type="paragraph" w:customStyle="1" w:styleId="B20">
    <w:name w:val="B2"/>
    <w:basedOn w:val="Liste2"/>
    <w:rsid w:val="00773534"/>
    <w:pPr>
      <w:ind w:left="1191" w:hanging="454"/>
    </w:pPr>
  </w:style>
  <w:style w:type="paragraph" w:customStyle="1" w:styleId="B30">
    <w:name w:val="B3"/>
    <w:basedOn w:val="Liste3"/>
    <w:rsid w:val="00773534"/>
    <w:pPr>
      <w:ind w:left="1645" w:hanging="454"/>
    </w:pPr>
  </w:style>
  <w:style w:type="paragraph" w:customStyle="1" w:styleId="B4">
    <w:name w:val="B4"/>
    <w:basedOn w:val="Liste4"/>
    <w:rsid w:val="00773534"/>
    <w:pPr>
      <w:ind w:left="2098" w:hanging="454"/>
    </w:pPr>
  </w:style>
  <w:style w:type="paragraph" w:customStyle="1" w:styleId="B5">
    <w:name w:val="B5"/>
    <w:basedOn w:val="Liste5"/>
    <w:rsid w:val="00773534"/>
    <w:pPr>
      <w:ind w:left="2552" w:hanging="454"/>
    </w:pPr>
  </w:style>
  <w:style w:type="paragraph" w:customStyle="1" w:styleId="ZTD">
    <w:name w:val="ZTD"/>
    <w:basedOn w:val="ZB"/>
    <w:rsid w:val="00773534"/>
    <w:pPr>
      <w:framePr w:hRule="auto" w:wrap="notBeside" w:y="852"/>
    </w:pPr>
    <w:rPr>
      <w:i w:val="0"/>
      <w:sz w:val="40"/>
    </w:rPr>
  </w:style>
  <w:style w:type="paragraph" w:customStyle="1" w:styleId="ZV">
    <w:name w:val="ZV"/>
    <w:basedOn w:val="ZU"/>
    <w:rsid w:val="00773534"/>
    <w:pPr>
      <w:framePr w:wrap="notBeside" w:y="16161"/>
    </w:pPr>
  </w:style>
  <w:style w:type="paragraph" w:styleId="Indexberschrift">
    <w:name w:val="index heading"/>
    <w:basedOn w:val="Standard"/>
    <w:next w:val="Standard"/>
    <w:semiHidden/>
    <w:pPr>
      <w:pBdr>
        <w:top w:val="single" w:sz="12" w:space="0" w:color="auto"/>
      </w:pBdr>
      <w:spacing w:before="360" w:after="240"/>
    </w:pPr>
    <w:rPr>
      <w:b/>
      <w:i/>
      <w:sz w:val="26"/>
    </w:rPr>
  </w:style>
  <w:style w:type="character" w:styleId="Hyperlink">
    <w:name w:val="Hyperlink"/>
    <w:uiPriority w:val="99"/>
    <w:rPr>
      <w:color w:val="0000FF"/>
      <w:u w:val="single"/>
    </w:rPr>
  </w:style>
  <w:style w:type="character" w:styleId="BesuchterLink">
    <w:name w:val="FollowedHyperlink"/>
    <w:rPr>
      <w:color w:val="800080"/>
      <w:u w:val="single"/>
    </w:rPr>
  </w:style>
  <w:style w:type="paragraph" w:customStyle="1" w:styleId="B3">
    <w:name w:val="B3+"/>
    <w:basedOn w:val="B30"/>
    <w:rsid w:val="00773534"/>
    <w:pPr>
      <w:numPr>
        <w:numId w:val="3"/>
      </w:numPr>
      <w:tabs>
        <w:tab w:val="left" w:pos="1134"/>
      </w:tabs>
    </w:pPr>
  </w:style>
  <w:style w:type="paragraph" w:customStyle="1" w:styleId="B1">
    <w:name w:val="B1+"/>
    <w:basedOn w:val="B10"/>
    <w:link w:val="B1Car"/>
    <w:rsid w:val="00773534"/>
    <w:pPr>
      <w:numPr>
        <w:numId w:val="1"/>
      </w:numPr>
    </w:pPr>
  </w:style>
  <w:style w:type="paragraph" w:customStyle="1" w:styleId="B2">
    <w:name w:val="B2+"/>
    <w:basedOn w:val="B20"/>
    <w:rsid w:val="00773534"/>
    <w:pPr>
      <w:numPr>
        <w:numId w:val="2"/>
      </w:numPr>
    </w:pPr>
  </w:style>
  <w:style w:type="paragraph" w:customStyle="1" w:styleId="BL">
    <w:name w:val="BL"/>
    <w:basedOn w:val="Standard"/>
    <w:rsid w:val="00773534"/>
    <w:pPr>
      <w:numPr>
        <w:numId w:val="5"/>
      </w:numPr>
      <w:tabs>
        <w:tab w:val="left" w:pos="851"/>
      </w:tabs>
    </w:pPr>
  </w:style>
  <w:style w:type="paragraph" w:customStyle="1" w:styleId="BN">
    <w:name w:val="BN"/>
    <w:basedOn w:val="Standard"/>
    <w:rsid w:val="00773534"/>
    <w:pPr>
      <w:numPr>
        <w:numId w:val="4"/>
      </w:numPr>
    </w:pPr>
  </w:style>
  <w:style w:type="paragraph" w:styleId="Textkrper">
    <w:name w:val="Body Text"/>
    <w:basedOn w:val="Standard"/>
    <w:pPr>
      <w:keepNext/>
      <w:spacing w:after="140"/>
    </w:pPr>
  </w:style>
  <w:style w:type="paragraph" w:styleId="Blocktext">
    <w:name w:val="Block Text"/>
    <w:basedOn w:val="Standard"/>
    <w:pPr>
      <w:spacing w:after="120"/>
      <w:ind w:left="1440" w:right="1440"/>
    </w:pPr>
  </w:style>
  <w:style w:type="paragraph" w:styleId="Textkrper2">
    <w:name w:val="Body Text 2"/>
    <w:basedOn w:val="Standard"/>
    <w:pPr>
      <w:spacing w:after="120" w:line="480" w:lineRule="auto"/>
    </w:pPr>
  </w:style>
  <w:style w:type="paragraph" w:styleId="Textkrper3">
    <w:name w:val="Body Text 3"/>
    <w:basedOn w:val="Standard"/>
    <w:pPr>
      <w:spacing w:after="120"/>
    </w:pPr>
    <w:rPr>
      <w:sz w:val="16"/>
      <w:szCs w:val="16"/>
    </w:rPr>
  </w:style>
  <w:style w:type="paragraph" w:styleId="Textkrper-Erstzeileneinzug">
    <w:name w:val="Body Text First Indent"/>
    <w:basedOn w:val="Textkrper"/>
    <w:pPr>
      <w:keepNext w:val="0"/>
      <w:spacing w:after="120"/>
      <w:ind w:firstLine="210"/>
    </w:pPr>
  </w:style>
  <w:style w:type="paragraph" w:styleId="Textkrper-Zeileneinzug">
    <w:name w:val="Body Text Indent"/>
    <w:basedOn w:val="Standard"/>
    <w:pPr>
      <w:spacing w:after="120"/>
      <w:ind w:left="283"/>
    </w:pPr>
  </w:style>
  <w:style w:type="paragraph" w:styleId="Textkrper-Erstzeileneinzug2">
    <w:name w:val="Body Text First Indent 2"/>
    <w:basedOn w:val="Textkrper-Zeileneinzug"/>
    <w:pPr>
      <w:ind w:firstLine="210"/>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Beschriftung">
    <w:name w:val="caption"/>
    <w:basedOn w:val="Standard"/>
    <w:next w:val="Standard"/>
    <w:qFormat/>
    <w:pPr>
      <w:spacing w:before="120" w:after="120"/>
    </w:pPr>
    <w:rPr>
      <w:b/>
      <w:bCs/>
    </w:rPr>
  </w:style>
  <w:style w:type="paragraph" w:styleId="Gruformel">
    <w:name w:val="Closing"/>
    <w:basedOn w:val="Standard"/>
    <w:pPr>
      <w:ind w:left="4252"/>
    </w:pPr>
  </w:style>
  <w:style w:type="character" w:styleId="Kommentarzeichen">
    <w:name w:val="annotation reference"/>
    <w:semiHidden/>
    <w:rPr>
      <w:sz w:val="16"/>
      <w:szCs w:val="16"/>
    </w:rPr>
  </w:style>
  <w:style w:type="paragraph" w:styleId="Kommentartext">
    <w:name w:val="annotation text"/>
    <w:basedOn w:val="Standard"/>
    <w:link w:val="KommentartextZchn"/>
    <w:semiHidden/>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character" w:styleId="Hervorhebung">
    <w:name w:val="Emphasis"/>
    <w:qFormat/>
    <w:rPr>
      <w:i/>
      <w:iCs/>
    </w:rPr>
  </w:style>
  <w:style w:type="character" w:styleId="Endnotenzeichen">
    <w:name w:val="endnote reference"/>
    <w:semiHidden/>
    <w:rPr>
      <w:vertAlign w:val="superscript"/>
    </w:rPr>
  </w:style>
  <w:style w:type="paragraph" w:styleId="Endnotentext">
    <w:name w:val="endnote text"/>
    <w:basedOn w:val="Standard"/>
    <w:semiHidden/>
  </w:style>
  <w:style w:type="paragraph" w:styleId="Umschlagadresse">
    <w:name w:val="envelope address"/>
    <w:basedOn w:val="Standard"/>
    <w:pPr>
      <w:framePr w:w="7920" w:h="1980" w:hRule="exact" w:hSpace="180" w:wrap="auto" w:hAnchor="page" w:xAlign="center" w:yAlign="bottom"/>
      <w:ind w:left="2880"/>
    </w:pPr>
    <w:rPr>
      <w:rFonts w:ascii="Arial" w:hAnsi="Arial" w:cs="Arial"/>
      <w:sz w:val="24"/>
      <w:szCs w:val="24"/>
    </w:rPr>
  </w:style>
  <w:style w:type="paragraph" w:styleId="Umschlagabsenderadresse">
    <w:name w:val="envelope return"/>
    <w:basedOn w:val="Standard"/>
    <w:rPr>
      <w:rFonts w:ascii="Arial" w:hAnsi="Arial" w:cs="Arial"/>
    </w:rPr>
  </w:style>
  <w:style w:type="character" w:styleId="HTMLAkronym">
    <w:name w:val="HTML Acronym"/>
    <w:basedOn w:val="Absatz-Standardschriftart"/>
  </w:style>
  <w:style w:type="paragraph" w:styleId="HTMLAdresse">
    <w:name w:val="HTML Address"/>
    <w:basedOn w:val="Standard"/>
    <w:rPr>
      <w:i/>
      <w:iCs/>
    </w:rPr>
  </w:style>
  <w:style w:type="character" w:styleId="HTMLZitat">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Tastatur">
    <w:name w:val="HTML Keyboard"/>
    <w:rPr>
      <w:rFonts w:ascii="Courier New" w:hAnsi="Courier New"/>
      <w:sz w:val="20"/>
      <w:szCs w:val="20"/>
    </w:rPr>
  </w:style>
  <w:style w:type="paragraph" w:styleId="HTMLVorformatiert">
    <w:name w:val="HTML Preformatted"/>
    <w:basedOn w:val="Standard"/>
    <w:rPr>
      <w:rFonts w:ascii="Courier New" w:hAnsi="Courier New" w:cs="Courier New"/>
    </w:rPr>
  </w:style>
  <w:style w:type="character" w:styleId="HTMLBeispiel">
    <w:name w:val="HTML Sample"/>
    <w:rPr>
      <w:rFonts w:ascii="Courier New" w:hAnsi="Courier New"/>
    </w:rPr>
  </w:style>
  <w:style w:type="character" w:styleId="HTMLSchreibmaschine">
    <w:name w:val="HTML Typewriter"/>
    <w:rPr>
      <w:rFonts w:ascii="Courier New" w:hAnsi="Courier New"/>
      <w:sz w:val="20"/>
      <w:szCs w:val="20"/>
    </w:rPr>
  </w:style>
  <w:style w:type="character" w:styleId="HTMLVariable">
    <w:name w:val="HTML Variable"/>
    <w:rPr>
      <w:i/>
      <w:iCs/>
    </w:rPr>
  </w:style>
  <w:style w:type="paragraph" w:styleId="Index3">
    <w:name w:val="index 3"/>
    <w:basedOn w:val="Standard"/>
    <w:next w:val="Standard"/>
    <w:autoRedefine/>
    <w:semiHidden/>
    <w:pPr>
      <w:ind w:left="600" w:hanging="200"/>
    </w:pPr>
  </w:style>
  <w:style w:type="paragraph" w:styleId="Index4">
    <w:name w:val="index 4"/>
    <w:basedOn w:val="Standard"/>
    <w:next w:val="Standard"/>
    <w:autoRedefine/>
    <w:semiHidden/>
    <w:pPr>
      <w:ind w:left="800" w:hanging="200"/>
    </w:pPr>
  </w:style>
  <w:style w:type="paragraph" w:styleId="Index5">
    <w:name w:val="index 5"/>
    <w:basedOn w:val="Standard"/>
    <w:next w:val="Standard"/>
    <w:autoRedefine/>
    <w:semiHidden/>
    <w:pPr>
      <w:ind w:left="1000" w:hanging="200"/>
    </w:pPr>
  </w:style>
  <w:style w:type="paragraph" w:styleId="Index6">
    <w:name w:val="index 6"/>
    <w:basedOn w:val="Standard"/>
    <w:next w:val="Standard"/>
    <w:autoRedefine/>
    <w:semiHidden/>
    <w:pPr>
      <w:ind w:left="1200" w:hanging="200"/>
    </w:pPr>
  </w:style>
  <w:style w:type="paragraph" w:styleId="Index7">
    <w:name w:val="index 7"/>
    <w:basedOn w:val="Standard"/>
    <w:next w:val="Standard"/>
    <w:autoRedefine/>
    <w:semiHidden/>
    <w:pPr>
      <w:ind w:left="1400" w:hanging="200"/>
    </w:pPr>
  </w:style>
  <w:style w:type="paragraph" w:styleId="Index8">
    <w:name w:val="index 8"/>
    <w:basedOn w:val="Standard"/>
    <w:next w:val="Standard"/>
    <w:autoRedefine/>
    <w:semiHidden/>
    <w:pPr>
      <w:ind w:left="1600" w:hanging="200"/>
    </w:pPr>
  </w:style>
  <w:style w:type="paragraph" w:styleId="Index9">
    <w:name w:val="index 9"/>
    <w:basedOn w:val="Standard"/>
    <w:next w:val="Standard"/>
    <w:autoRedefine/>
    <w:semiHidden/>
    <w:pPr>
      <w:ind w:left="1800" w:hanging="200"/>
    </w:pPr>
  </w:style>
  <w:style w:type="character" w:styleId="Zeilennummer">
    <w:name w:val="line number"/>
    <w:basedOn w:val="Absatz-Standardschriftart"/>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3">
    <w:name w:val="List Number 3"/>
    <w:basedOn w:val="Standard"/>
    <w:pPr>
      <w:numPr>
        <w:numId w:val="6"/>
      </w:numPr>
    </w:pPr>
  </w:style>
  <w:style w:type="paragraph" w:styleId="Listennummer4">
    <w:name w:val="List Number 4"/>
    <w:basedOn w:val="Standard"/>
    <w:pPr>
      <w:numPr>
        <w:numId w:val="7"/>
      </w:numPr>
    </w:pPr>
  </w:style>
  <w:style w:type="paragraph" w:styleId="Listennummer5">
    <w:name w:val="List Number 5"/>
    <w:basedOn w:val="Standard"/>
    <w:pPr>
      <w:numPr>
        <w:numId w:val="8"/>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StandardWeb">
    <w:name w:val="Normal (Web)"/>
    <w:basedOn w:val="Standard"/>
    <w:rPr>
      <w:sz w:val="24"/>
      <w:szCs w:val="24"/>
    </w:rPr>
  </w:style>
  <w:style w:type="paragraph" w:styleId="Standardeinzug">
    <w:name w:val="Normal Indent"/>
    <w:basedOn w:val="Standard"/>
    <w:pPr>
      <w:ind w:left="720"/>
    </w:pPr>
  </w:style>
  <w:style w:type="paragraph" w:styleId="Fu-Endnotenberschrift">
    <w:name w:val="Note Heading"/>
    <w:basedOn w:val="Standard"/>
    <w:next w:val="Standard"/>
  </w:style>
  <w:style w:type="character" w:styleId="Seitenzahl">
    <w:name w:val="page number"/>
    <w:basedOn w:val="Absatz-Standardschriftart"/>
  </w:style>
  <w:style w:type="paragraph" w:styleId="NurText">
    <w:name w:val="Plain Text"/>
    <w:basedOn w:val="Standard"/>
    <w:rPr>
      <w:rFonts w:ascii="Courier New" w:hAnsi="Courier New" w:cs="Courier New"/>
    </w:rPr>
  </w:style>
  <w:style w:type="paragraph" w:styleId="Anrede">
    <w:name w:val="Salutation"/>
    <w:basedOn w:val="Standard"/>
    <w:next w:val="Standard"/>
  </w:style>
  <w:style w:type="paragraph" w:styleId="Unterschrift">
    <w:name w:val="Signature"/>
    <w:basedOn w:val="Standard"/>
    <w:pPr>
      <w:ind w:left="4252"/>
    </w:pPr>
  </w:style>
  <w:style w:type="character" w:styleId="Fett">
    <w:name w:val="Strong"/>
    <w:qFormat/>
    <w:rPr>
      <w:b/>
      <w:bCs/>
    </w:rPr>
  </w:style>
  <w:style w:type="paragraph" w:styleId="Untertitel">
    <w:name w:val="Subtitle"/>
    <w:basedOn w:val="Standard"/>
    <w:qFormat/>
    <w:pPr>
      <w:spacing w:after="60"/>
      <w:jc w:val="center"/>
      <w:outlineLvl w:val="1"/>
    </w:pPr>
    <w:rPr>
      <w:rFonts w:ascii="Arial" w:hAnsi="Arial" w:cs="Arial"/>
      <w:sz w:val="24"/>
      <w:szCs w:val="24"/>
    </w:rPr>
  </w:style>
  <w:style w:type="paragraph" w:styleId="Rechtsgrundlagenverzeichnis">
    <w:name w:val="table of authorities"/>
    <w:basedOn w:val="Standard"/>
    <w:next w:val="Standard"/>
    <w:semiHidden/>
    <w:pPr>
      <w:ind w:left="200" w:hanging="200"/>
    </w:pPr>
  </w:style>
  <w:style w:type="paragraph" w:styleId="Abbildungsverzeichnis">
    <w:name w:val="table of figures"/>
    <w:basedOn w:val="Standard"/>
    <w:next w:val="Standard"/>
    <w:semiHidden/>
    <w:pPr>
      <w:ind w:left="400" w:hanging="40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RGV-berschrift">
    <w:name w:val="toa heading"/>
    <w:basedOn w:val="Standard"/>
    <w:next w:val="Standard"/>
    <w:semiHidden/>
    <w:pPr>
      <w:spacing w:before="120"/>
    </w:pPr>
    <w:rPr>
      <w:rFonts w:ascii="Arial" w:hAnsi="Arial" w:cs="Arial"/>
      <w:b/>
      <w:bCs/>
      <w:sz w:val="24"/>
      <w:szCs w:val="24"/>
    </w:rPr>
  </w:style>
  <w:style w:type="paragraph" w:customStyle="1" w:styleId="TAJ">
    <w:name w:val="TAJ"/>
    <w:basedOn w:val="Standard"/>
    <w:rsid w:val="00773534"/>
    <w:pPr>
      <w:keepNext/>
      <w:keepLines/>
      <w:spacing w:after="0"/>
      <w:jc w:val="both"/>
    </w:pPr>
    <w:rPr>
      <w:rFonts w:ascii="Arial" w:hAnsi="Arial"/>
      <w:sz w:val="18"/>
    </w:rPr>
  </w:style>
  <w:style w:type="paragraph" w:customStyle="1" w:styleId="FL">
    <w:name w:val="FL"/>
    <w:basedOn w:val="Standard"/>
    <w:rsid w:val="00773534"/>
    <w:pPr>
      <w:keepNext/>
      <w:keepLines/>
      <w:spacing w:before="60"/>
      <w:jc w:val="center"/>
    </w:pPr>
    <w:rPr>
      <w:rFonts w:ascii="Arial" w:hAnsi="Arial"/>
      <w:b/>
    </w:rPr>
  </w:style>
  <w:style w:type="paragraph" w:styleId="Sprechblasentext">
    <w:name w:val="Balloon Text"/>
    <w:basedOn w:val="Standard"/>
    <w:link w:val="SprechblasentextZchn"/>
    <w:rsid w:val="00CE4B84"/>
    <w:pPr>
      <w:spacing w:after="0"/>
    </w:pPr>
    <w:rPr>
      <w:rFonts w:ascii="Tahoma" w:hAnsi="Tahoma"/>
      <w:sz w:val="16"/>
      <w:szCs w:val="16"/>
      <w:lang w:val="x-none"/>
    </w:rPr>
  </w:style>
  <w:style w:type="character" w:customStyle="1" w:styleId="SprechblasentextZchn">
    <w:name w:val="Sprechblasentext Zchn"/>
    <w:link w:val="Sprechblasentext"/>
    <w:rsid w:val="00CE4B84"/>
    <w:rPr>
      <w:rFonts w:ascii="Tahoma" w:hAnsi="Tahoma" w:cs="Tahoma"/>
      <w:sz w:val="16"/>
      <w:szCs w:val="16"/>
      <w:lang w:eastAsia="en-US"/>
    </w:rPr>
  </w:style>
  <w:style w:type="character" w:customStyle="1" w:styleId="NOChar">
    <w:name w:val="NO Char"/>
    <w:link w:val="NO"/>
    <w:rsid w:val="00AF75CD"/>
    <w:rPr>
      <w:lang w:eastAsia="en-US"/>
    </w:rPr>
  </w:style>
  <w:style w:type="character" w:customStyle="1" w:styleId="FuzeileZchn">
    <w:name w:val="Fußzeile Zchn"/>
    <w:link w:val="Fuzeile"/>
    <w:rsid w:val="003D0745"/>
    <w:rPr>
      <w:rFonts w:ascii="Arial" w:hAnsi="Arial"/>
      <w:b/>
      <w:i/>
      <w:noProof/>
      <w:sz w:val="18"/>
      <w:lang w:eastAsia="en-US"/>
    </w:rPr>
  </w:style>
  <w:style w:type="character" w:customStyle="1" w:styleId="berschrift2Zchn">
    <w:name w:val="Überschrift 2 Zchn"/>
    <w:link w:val="berschrift2"/>
    <w:rsid w:val="006C3210"/>
    <w:rPr>
      <w:rFonts w:ascii="Arial" w:hAnsi="Arial"/>
      <w:sz w:val="32"/>
      <w:lang w:eastAsia="en-US"/>
    </w:rPr>
  </w:style>
  <w:style w:type="character" w:customStyle="1" w:styleId="berschrift8Zchn">
    <w:name w:val="Überschrift 8 Zchn"/>
    <w:link w:val="berschrift8"/>
    <w:rsid w:val="00AC7752"/>
    <w:rPr>
      <w:rFonts w:ascii="Arial" w:hAnsi="Arial"/>
      <w:sz w:val="36"/>
      <w:lang w:eastAsia="en-US"/>
    </w:rPr>
  </w:style>
  <w:style w:type="character" w:customStyle="1" w:styleId="berschrift1Zchn">
    <w:name w:val="Überschrift 1 Zchn"/>
    <w:link w:val="berschrift1"/>
    <w:uiPriority w:val="9"/>
    <w:rsid w:val="00F10D57"/>
    <w:rPr>
      <w:rFonts w:ascii="Arial" w:hAnsi="Arial"/>
      <w:sz w:val="36"/>
      <w:lang w:eastAsia="en-US"/>
    </w:rPr>
  </w:style>
  <w:style w:type="character" w:customStyle="1" w:styleId="KopfzeileZchn">
    <w:name w:val="Kopfzeile Zchn"/>
    <w:link w:val="Kopfzeile"/>
    <w:rsid w:val="00711494"/>
    <w:rPr>
      <w:rFonts w:ascii="Arial" w:hAnsi="Arial"/>
      <w:b/>
      <w:noProof/>
      <w:sz w:val="18"/>
      <w:lang w:eastAsia="en-US"/>
    </w:rPr>
  </w:style>
  <w:style w:type="paragraph" w:customStyle="1" w:styleId="TB1">
    <w:name w:val="TB1"/>
    <w:basedOn w:val="Standard"/>
    <w:qFormat/>
    <w:rsid w:val="00773534"/>
    <w:pPr>
      <w:keepNext/>
      <w:keepLines/>
      <w:numPr>
        <w:numId w:val="9"/>
      </w:numPr>
      <w:tabs>
        <w:tab w:val="left" w:pos="720"/>
      </w:tabs>
      <w:spacing w:after="0"/>
      <w:ind w:left="737" w:hanging="380"/>
    </w:pPr>
    <w:rPr>
      <w:rFonts w:ascii="Arial" w:hAnsi="Arial"/>
      <w:sz w:val="18"/>
    </w:rPr>
  </w:style>
  <w:style w:type="paragraph" w:customStyle="1" w:styleId="TB2">
    <w:name w:val="TB2"/>
    <w:basedOn w:val="Standard"/>
    <w:qFormat/>
    <w:rsid w:val="00773534"/>
    <w:pPr>
      <w:keepNext/>
      <w:keepLines/>
      <w:numPr>
        <w:numId w:val="10"/>
      </w:numPr>
      <w:tabs>
        <w:tab w:val="left" w:pos="1109"/>
      </w:tabs>
      <w:spacing w:after="0"/>
      <w:ind w:left="1100" w:hanging="380"/>
    </w:pPr>
    <w:rPr>
      <w:rFonts w:ascii="Arial" w:hAnsi="Arial"/>
      <w:sz w:val="18"/>
    </w:rPr>
  </w:style>
  <w:style w:type="character" w:customStyle="1" w:styleId="EXChar">
    <w:name w:val="EX Char"/>
    <w:link w:val="EX"/>
    <w:rsid w:val="001F51E0"/>
    <w:rPr>
      <w:lang w:eastAsia="en-US"/>
    </w:rPr>
  </w:style>
  <w:style w:type="character" w:customStyle="1" w:styleId="PLChar">
    <w:name w:val="PL Char"/>
    <w:link w:val="PL"/>
    <w:locked/>
    <w:rsid w:val="00B90CC8"/>
    <w:rPr>
      <w:rFonts w:ascii="Courier New" w:hAnsi="Courier New"/>
      <w:noProof/>
      <w:sz w:val="16"/>
      <w:lang w:eastAsia="en-US"/>
    </w:rPr>
  </w:style>
  <w:style w:type="paragraph" w:styleId="Listenabsatz">
    <w:name w:val="List Paragraph"/>
    <w:basedOn w:val="Standard"/>
    <w:uiPriority w:val="34"/>
    <w:qFormat/>
    <w:rsid w:val="00B90CC8"/>
    <w:pPr>
      <w:spacing w:after="80"/>
      <w:ind w:left="720"/>
      <w:contextualSpacing/>
    </w:pPr>
  </w:style>
  <w:style w:type="character" w:styleId="Buchtitel">
    <w:name w:val="Book Title"/>
    <w:basedOn w:val="Absatz-Standardschriftart"/>
    <w:uiPriority w:val="33"/>
    <w:qFormat/>
    <w:rsid w:val="00B90CC8"/>
    <w:rPr>
      <w:b/>
      <w:bCs/>
      <w:i/>
      <w:iCs/>
      <w:spacing w:val="5"/>
    </w:rPr>
  </w:style>
  <w:style w:type="paragraph" w:styleId="Zitat">
    <w:name w:val="Quote"/>
    <w:basedOn w:val="Standard"/>
    <w:next w:val="Standard"/>
    <w:link w:val="ZitatZchn"/>
    <w:uiPriority w:val="29"/>
    <w:qFormat/>
    <w:rsid w:val="002A7FF3"/>
    <w:pPr>
      <w:overflowPunct/>
      <w:autoSpaceDE/>
      <w:autoSpaceDN/>
      <w:adjustRightInd/>
      <w:spacing w:after="0"/>
      <w:textAlignment w:val="auto"/>
    </w:pPr>
    <w:rPr>
      <w:i/>
      <w:sz w:val="24"/>
      <w:szCs w:val="24"/>
      <w:lang w:eastAsia="en-GB"/>
    </w:rPr>
  </w:style>
  <w:style w:type="character" w:customStyle="1" w:styleId="ZitatZchn">
    <w:name w:val="Zitat Zchn"/>
    <w:basedOn w:val="Absatz-Standardschriftart"/>
    <w:link w:val="Zitat"/>
    <w:uiPriority w:val="29"/>
    <w:rsid w:val="002A7FF3"/>
    <w:rPr>
      <w:rFonts w:ascii="Times New Roman" w:eastAsia="Times New Roman" w:hAnsi="Times New Roman"/>
      <w:i/>
      <w:sz w:val="24"/>
      <w:szCs w:val="24"/>
    </w:rPr>
  </w:style>
  <w:style w:type="character" w:customStyle="1" w:styleId="highlight">
    <w:name w:val="highlight"/>
    <w:basedOn w:val="Absatz-Standardschriftart"/>
    <w:rsid w:val="002A7FF3"/>
  </w:style>
  <w:style w:type="character" w:customStyle="1" w:styleId="B1Car">
    <w:name w:val="B1+ Car"/>
    <w:link w:val="B1"/>
    <w:rsid w:val="00532E68"/>
    <w:rPr>
      <w:lang w:eastAsia="en-US"/>
    </w:rPr>
  </w:style>
  <w:style w:type="paragraph" w:styleId="Kommentarthema">
    <w:name w:val="annotation subject"/>
    <w:basedOn w:val="Kommentartext"/>
    <w:next w:val="Kommentartext"/>
    <w:link w:val="KommentarthemaZchn"/>
    <w:rsid w:val="00FF13D1"/>
    <w:rPr>
      <w:b/>
      <w:bCs/>
    </w:rPr>
  </w:style>
  <w:style w:type="character" w:customStyle="1" w:styleId="KommentartextZchn">
    <w:name w:val="Kommentartext Zchn"/>
    <w:basedOn w:val="Absatz-Standardschriftart"/>
    <w:link w:val="Kommentartext"/>
    <w:semiHidden/>
    <w:rsid w:val="00FF13D1"/>
    <w:rPr>
      <w:lang w:eastAsia="en-US"/>
    </w:rPr>
  </w:style>
  <w:style w:type="character" w:customStyle="1" w:styleId="KommentarthemaZchn">
    <w:name w:val="Kommentarthema Zchn"/>
    <w:basedOn w:val="KommentartextZchn"/>
    <w:link w:val="Kommentarthema"/>
    <w:rsid w:val="00FF13D1"/>
    <w:rPr>
      <w:b/>
      <w:bCs/>
      <w:lang w:eastAsia="en-US"/>
    </w:rPr>
  </w:style>
  <w:style w:type="paragraph" w:styleId="berarbeitung">
    <w:name w:val="Revision"/>
    <w:hidden/>
    <w:uiPriority w:val="99"/>
    <w:semiHidden/>
    <w:rsid w:val="003E50D7"/>
    <w:rPr>
      <w:lang w:eastAsia="en-US"/>
    </w:rPr>
  </w:style>
  <w:style w:type="character" w:customStyle="1" w:styleId="TALChar">
    <w:name w:val="TAL Char"/>
    <w:link w:val="TAL"/>
    <w:rsid w:val="009857FA"/>
    <w:rPr>
      <w:rFonts w:ascii="Arial" w:hAnsi="Arial"/>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328524">
      <w:bodyDiv w:val="1"/>
      <w:marLeft w:val="0"/>
      <w:marRight w:val="0"/>
      <w:marTop w:val="0"/>
      <w:marBottom w:val="0"/>
      <w:divBdr>
        <w:top w:val="none" w:sz="0" w:space="0" w:color="auto"/>
        <w:left w:val="none" w:sz="0" w:space="0" w:color="auto"/>
        <w:bottom w:val="none" w:sz="0" w:space="0" w:color="auto"/>
        <w:right w:val="none" w:sz="0" w:space="0" w:color="auto"/>
      </w:divBdr>
    </w:div>
    <w:div w:id="108354319">
      <w:bodyDiv w:val="1"/>
      <w:marLeft w:val="0"/>
      <w:marRight w:val="0"/>
      <w:marTop w:val="0"/>
      <w:marBottom w:val="0"/>
      <w:divBdr>
        <w:top w:val="none" w:sz="0" w:space="0" w:color="auto"/>
        <w:left w:val="none" w:sz="0" w:space="0" w:color="auto"/>
        <w:bottom w:val="none" w:sz="0" w:space="0" w:color="auto"/>
        <w:right w:val="none" w:sz="0" w:space="0" w:color="auto"/>
      </w:divBdr>
    </w:div>
    <w:div w:id="471337220">
      <w:bodyDiv w:val="1"/>
      <w:marLeft w:val="0"/>
      <w:marRight w:val="0"/>
      <w:marTop w:val="0"/>
      <w:marBottom w:val="0"/>
      <w:divBdr>
        <w:top w:val="none" w:sz="0" w:space="0" w:color="auto"/>
        <w:left w:val="none" w:sz="0" w:space="0" w:color="auto"/>
        <w:bottom w:val="none" w:sz="0" w:space="0" w:color="auto"/>
        <w:right w:val="none" w:sz="0" w:space="0" w:color="auto"/>
      </w:divBdr>
    </w:div>
    <w:div w:id="973144172">
      <w:bodyDiv w:val="1"/>
      <w:marLeft w:val="0"/>
      <w:marRight w:val="0"/>
      <w:marTop w:val="0"/>
      <w:marBottom w:val="0"/>
      <w:divBdr>
        <w:top w:val="none" w:sz="0" w:space="0" w:color="auto"/>
        <w:left w:val="none" w:sz="0" w:space="0" w:color="auto"/>
        <w:bottom w:val="none" w:sz="0" w:space="0" w:color="auto"/>
        <w:right w:val="none" w:sz="0" w:space="0" w:color="auto"/>
      </w:divBdr>
    </w:div>
    <w:div w:id="97545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portal.etsi.org/People/CommiteeSupportStaff.asp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docbox.etsi.org/Reference/"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portal.etsi.org/TB/ETSIDeliverableStatus.aspx"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etsi.org/deliver" TargetMode="External"/><Relationship Id="rId20" Type="http://schemas.openxmlformats.org/officeDocument/2006/relationships/hyperlink" Target="https://portal.etsi.org/Services/editHelp!/Howtostart/ETSIDraftingRules.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etsi.org/standards-search" TargetMode="External"/><Relationship Id="rId23" Type="http://schemas.openxmlformats.org/officeDocument/2006/relationships/image" Target="media/image2.emf"/><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ipr.etsi.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file:///C:/Users/ethgry/AppData/Local/Microsoft/Windows/Temporary%20Internet%20Files/Content.IE5/0EG46CRK/CR7496-v1.docx" TargetMode="External"/><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95E2614B55994418310EBCA9CC035C5" ma:contentTypeVersion="4" ma:contentTypeDescription="Ein neues Dokument erstellen." ma:contentTypeScope="" ma:versionID="38e020f597a7a8015bc4ad7456c432bb">
  <xsd:schema xmlns:xsd="http://www.w3.org/2001/XMLSchema" xmlns:xs="http://www.w3.org/2001/XMLSchema" xmlns:p="http://schemas.microsoft.com/office/2006/metadata/properties" xmlns:ns2="8185f5cb-7348-46f9-8db8-82f4902aca60" targetNamespace="http://schemas.microsoft.com/office/2006/metadata/properties" ma:root="true" ma:fieldsID="65b140d709623eb557fb3e7904114379" ns2:_="">
    <xsd:import namespace="8185f5cb-7348-46f9-8db8-82f4902aca6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85f5cb-7348-46f9-8db8-82f4902aca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369012-9740-4451-AD70-6A8CA0835372}">
  <ds:schemaRefs>
    <ds:schemaRef ds:uri="http://schemas.microsoft.com/sharepoint/v3/contenttype/forms"/>
  </ds:schemaRefs>
</ds:datastoreItem>
</file>

<file path=customXml/itemProps2.xml><?xml version="1.0" encoding="utf-8"?>
<ds:datastoreItem xmlns:ds="http://schemas.openxmlformats.org/officeDocument/2006/customXml" ds:itemID="{1A4DBBD3-09F3-4E47-B981-094D755397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85f5cb-7348-46f9-8db8-82f4902aca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08FD15-5ED2-4275-A83F-EADF58C3E5B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A3785F-204B-4F35-BA0C-C8AAB9545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ETSIW_2013</Template>
  <TotalTime>0</TotalTime>
  <Pages>48</Pages>
  <Words>15787</Words>
  <Characters>99461</Characters>
  <Application>Microsoft Office Word</Application>
  <DocSecurity>0</DocSecurity>
  <Lines>828</Lines>
  <Paragraphs>230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Final draft ETSI ES 203 022 V1.4.1</vt:lpstr>
      <vt:lpstr>Final draft ETSI ES 203 022 V1.4.1</vt:lpstr>
    </vt:vector>
  </TitlesOfParts>
  <Company>ETSI Secretariat</Company>
  <LinksUpToDate>false</LinksUpToDate>
  <CharactersWithSpaces>115018</CharactersWithSpaces>
  <SharedDoc>false</SharedDoc>
  <HLinks>
    <vt:vector size="186" baseType="variant">
      <vt:variant>
        <vt:i4>4128773</vt:i4>
      </vt:variant>
      <vt:variant>
        <vt:i4>192</vt:i4>
      </vt:variant>
      <vt:variant>
        <vt:i4>0</vt:i4>
      </vt:variant>
      <vt:variant>
        <vt:i4>5</vt:i4>
      </vt:variant>
      <vt:variant>
        <vt:lpwstr>mailto:edithelp@etsi.org</vt:lpwstr>
      </vt:variant>
      <vt:variant>
        <vt:lpwstr/>
      </vt:variant>
      <vt:variant>
        <vt:i4>4128773</vt:i4>
      </vt:variant>
      <vt:variant>
        <vt:i4>189</vt:i4>
      </vt:variant>
      <vt:variant>
        <vt:i4>0</vt:i4>
      </vt:variant>
      <vt:variant>
        <vt:i4>5</vt:i4>
      </vt:variant>
      <vt:variant>
        <vt:lpwstr>mailto:edithelp@etsi.org</vt:lpwstr>
      </vt:variant>
      <vt:variant>
        <vt:lpwstr/>
      </vt:variant>
      <vt:variant>
        <vt:i4>7995444</vt:i4>
      </vt:variant>
      <vt:variant>
        <vt:i4>186</vt:i4>
      </vt:variant>
      <vt:variant>
        <vt:i4>0</vt:i4>
      </vt:variant>
      <vt:variant>
        <vt:i4>5</vt:i4>
      </vt:variant>
      <vt:variant>
        <vt:lpwstr>http://portal.etsi.org/Help/editHelp!/Howtostart/ETSIDraftingRules.aspx</vt:lpwstr>
      </vt:variant>
      <vt:variant>
        <vt:lpwstr/>
      </vt:variant>
      <vt:variant>
        <vt:i4>7995444</vt:i4>
      </vt:variant>
      <vt:variant>
        <vt:i4>183</vt:i4>
      </vt:variant>
      <vt:variant>
        <vt:i4>0</vt:i4>
      </vt:variant>
      <vt:variant>
        <vt:i4>5</vt:i4>
      </vt:variant>
      <vt:variant>
        <vt:lpwstr>http://portal.etsi.org/Help/editHelp!/Howtostart/ETSIDraftingRules.aspx</vt:lpwstr>
      </vt:variant>
      <vt:variant>
        <vt:lpwstr/>
      </vt:variant>
      <vt:variant>
        <vt:i4>7995444</vt:i4>
      </vt:variant>
      <vt:variant>
        <vt:i4>180</vt:i4>
      </vt:variant>
      <vt:variant>
        <vt:i4>0</vt:i4>
      </vt:variant>
      <vt:variant>
        <vt:i4>5</vt:i4>
      </vt:variant>
      <vt:variant>
        <vt:lpwstr>http://portal.etsi.org/Help/editHelp!/Howtostart/ETSIDraftingRules.aspx</vt:lpwstr>
      </vt:variant>
      <vt:variant>
        <vt:lpwstr/>
      </vt:variant>
      <vt:variant>
        <vt:i4>7209084</vt:i4>
      </vt:variant>
      <vt:variant>
        <vt:i4>176</vt:i4>
      </vt:variant>
      <vt:variant>
        <vt:i4>0</vt:i4>
      </vt:variant>
      <vt:variant>
        <vt:i4>5</vt:i4>
      </vt:variant>
      <vt:variant>
        <vt:lpwstr>http://portal.etsi.org/Help/editHelp!/Standardsdevelopment/Drafting/Stylestoolbar.aspx</vt:lpwstr>
      </vt:variant>
      <vt:variant>
        <vt:lpwstr/>
      </vt:variant>
      <vt:variant>
        <vt:i4>5177414</vt:i4>
      </vt:variant>
      <vt:variant>
        <vt:i4>174</vt:i4>
      </vt:variant>
      <vt:variant>
        <vt:i4>0</vt:i4>
      </vt:variant>
      <vt:variant>
        <vt:i4>5</vt:i4>
      </vt:variant>
      <vt:variant>
        <vt:lpwstr>http://portal.etsi.org/edithelp/home.asp</vt:lpwstr>
      </vt:variant>
      <vt:variant>
        <vt:lpwstr/>
      </vt:variant>
      <vt:variant>
        <vt:i4>7995444</vt:i4>
      </vt:variant>
      <vt:variant>
        <vt:i4>171</vt:i4>
      </vt:variant>
      <vt:variant>
        <vt:i4>0</vt:i4>
      </vt:variant>
      <vt:variant>
        <vt:i4>5</vt:i4>
      </vt:variant>
      <vt:variant>
        <vt:lpwstr>http://portal.etsi.org/Help/editHelp!/Howtostart/ETSIDraftingRules.aspx</vt:lpwstr>
      </vt:variant>
      <vt:variant>
        <vt:lpwstr/>
      </vt:variant>
      <vt:variant>
        <vt:i4>7995444</vt:i4>
      </vt:variant>
      <vt:variant>
        <vt:i4>168</vt:i4>
      </vt:variant>
      <vt:variant>
        <vt:i4>0</vt:i4>
      </vt:variant>
      <vt:variant>
        <vt:i4>5</vt:i4>
      </vt:variant>
      <vt:variant>
        <vt:lpwstr>http://portal.etsi.org/Help/editHelp!/Howtostart/ETSIDraftingRules.aspx</vt:lpwstr>
      </vt:variant>
      <vt:variant>
        <vt:lpwstr/>
      </vt:variant>
      <vt:variant>
        <vt:i4>7995444</vt:i4>
      </vt:variant>
      <vt:variant>
        <vt:i4>165</vt:i4>
      </vt:variant>
      <vt:variant>
        <vt:i4>0</vt:i4>
      </vt:variant>
      <vt:variant>
        <vt:i4>5</vt:i4>
      </vt:variant>
      <vt:variant>
        <vt:lpwstr>http://portal.etsi.org/Help/editHelp!/Howtostart/ETSIDraftingRules.aspx</vt:lpwstr>
      </vt:variant>
      <vt:variant>
        <vt:lpwstr/>
      </vt:variant>
      <vt:variant>
        <vt:i4>7995444</vt:i4>
      </vt:variant>
      <vt:variant>
        <vt:i4>162</vt:i4>
      </vt:variant>
      <vt:variant>
        <vt:i4>0</vt:i4>
      </vt:variant>
      <vt:variant>
        <vt:i4>5</vt:i4>
      </vt:variant>
      <vt:variant>
        <vt:lpwstr>http://portal.etsi.org/Help/editHelp!/Howtostart/ETSIDraftingRules.aspx</vt:lpwstr>
      </vt:variant>
      <vt:variant>
        <vt:lpwstr/>
      </vt:variant>
      <vt:variant>
        <vt:i4>7995444</vt:i4>
      </vt:variant>
      <vt:variant>
        <vt:i4>159</vt:i4>
      </vt:variant>
      <vt:variant>
        <vt:i4>0</vt:i4>
      </vt:variant>
      <vt:variant>
        <vt:i4>5</vt:i4>
      </vt:variant>
      <vt:variant>
        <vt:lpwstr>http://portal.etsi.org/Help/editHelp!/Howtostart/ETSIDraftingRules.aspx</vt:lpwstr>
      </vt:variant>
      <vt:variant>
        <vt:lpwstr/>
      </vt:variant>
      <vt:variant>
        <vt:i4>7995444</vt:i4>
      </vt:variant>
      <vt:variant>
        <vt:i4>156</vt:i4>
      </vt:variant>
      <vt:variant>
        <vt:i4>0</vt:i4>
      </vt:variant>
      <vt:variant>
        <vt:i4>5</vt:i4>
      </vt:variant>
      <vt:variant>
        <vt:lpwstr>http://portal.etsi.org/Help/editHelp!/Howtostart/ETSIDraftingRules.aspx</vt:lpwstr>
      </vt:variant>
      <vt:variant>
        <vt:lpwstr/>
      </vt:variant>
      <vt:variant>
        <vt:i4>7995444</vt:i4>
      </vt:variant>
      <vt:variant>
        <vt:i4>153</vt:i4>
      </vt:variant>
      <vt:variant>
        <vt:i4>0</vt:i4>
      </vt:variant>
      <vt:variant>
        <vt:i4>5</vt:i4>
      </vt:variant>
      <vt:variant>
        <vt:lpwstr>http://portal.etsi.org/Help/editHelp!/Howtostart/ETSIDraftingRules.aspx</vt:lpwstr>
      </vt:variant>
      <vt:variant>
        <vt:lpwstr/>
      </vt:variant>
      <vt:variant>
        <vt:i4>7995444</vt:i4>
      </vt:variant>
      <vt:variant>
        <vt:i4>150</vt:i4>
      </vt:variant>
      <vt:variant>
        <vt:i4>0</vt:i4>
      </vt:variant>
      <vt:variant>
        <vt:i4>5</vt:i4>
      </vt:variant>
      <vt:variant>
        <vt:lpwstr>http://portal.etsi.org/Help/editHelp!/Howtostart/ETSIDraftingRules.aspx</vt:lpwstr>
      </vt:variant>
      <vt:variant>
        <vt:lpwstr/>
      </vt:variant>
      <vt:variant>
        <vt:i4>7995444</vt:i4>
      </vt:variant>
      <vt:variant>
        <vt:i4>147</vt:i4>
      </vt:variant>
      <vt:variant>
        <vt:i4>0</vt:i4>
      </vt:variant>
      <vt:variant>
        <vt:i4>5</vt:i4>
      </vt:variant>
      <vt:variant>
        <vt:lpwstr>http://portal.etsi.org/Help/editHelp!/Howtostart/ETSIDraftingRules.aspx</vt:lpwstr>
      </vt:variant>
      <vt:variant>
        <vt:lpwstr/>
      </vt:variant>
      <vt:variant>
        <vt:i4>7995444</vt:i4>
      </vt:variant>
      <vt:variant>
        <vt:i4>144</vt:i4>
      </vt:variant>
      <vt:variant>
        <vt:i4>0</vt:i4>
      </vt:variant>
      <vt:variant>
        <vt:i4>5</vt:i4>
      </vt:variant>
      <vt:variant>
        <vt:lpwstr>http://portal.etsi.org/Help/editHelp!/Howtostart/ETSIDraftingRules.aspx</vt:lpwstr>
      </vt:variant>
      <vt:variant>
        <vt:lpwstr/>
      </vt:variant>
      <vt:variant>
        <vt:i4>786457</vt:i4>
      </vt:variant>
      <vt:variant>
        <vt:i4>141</vt:i4>
      </vt:variant>
      <vt:variant>
        <vt:i4>0</vt:i4>
      </vt:variant>
      <vt:variant>
        <vt:i4>5</vt:i4>
      </vt:variant>
      <vt:variant>
        <vt:lpwstr>http://webapp.etsi.org/Teddi/</vt:lpwstr>
      </vt:variant>
      <vt:variant>
        <vt:lpwstr/>
      </vt:variant>
      <vt:variant>
        <vt:i4>7995444</vt:i4>
      </vt:variant>
      <vt:variant>
        <vt:i4>138</vt:i4>
      </vt:variant>
      <vt:variant>
        <vt:i4>0</vt:i4>
      </vt:variant>
      <vt:variant>
        <vt:i4>5</vt:i4>
      </vt:variant>
      <vt:variant>
        <vt:lpwstr>http://portal.etsi.org/Help/editHelp!/Howtostart/ETSIDraftingRules.aspx</vt:lpwstr>
      </vt:variant>
      <vt:variant>
        <vt:lpwstr/>
      </vt:variant>
      <vt:variant>
        <vt:i4>1376287</vt:i4>
      </vt:variant>
      <vt:variant>
        <vt:i4>135</vt:i4>
      </vt:variant>
      <vt:variant>
        <vt:i4>0</vt:i4>
      </vt:variant>
      <vt:variant>
        <vt:i4>5</vt:i4>
      </vt:variant>
      <vt:variant>
        <vt:lpwstr>http://docbox.etsi.org/Reference</vt:lpwstr>
      </vt:variant>
      <vt:variant>
        <vt:lpwstr/>
      </vt:variant>
      <vt:variant>
        <vt:i4>7995444</vt:i4>
      </vt:variant>
      <vt:variant>
        <vt:i4>132</vt:i4>
      </vt:variant>
      <vt:variant>
        <vt:i4>0</vt:i4>
      </vt:variant>
      <vt:variant>
        <vt:i4>5</vt:i4>
      </vt:variant>
      <vt:variant>
        <vt:lpwstr>http://portal.etsi.org/Help/editHelp!/Howtostart/ETSIDraftingRules.aspx</vt:lpwstr>
      </vt:variant>
      <vt:variant>
        <vt:lpwstr/>
      </vt:variant>
      <vt:variant>
        <vt:i4>7995444</vt:i4>
      </vt:variant>
      <vt:variant>
        <vt:i4>129</vt:i4>
      </vt:variant>
      <vt:variant>
        <vt:i4>0</vt:i4>
      </vt:variant>
      <vt:variant>
        <vt:i4>5</vt:i4>
      </vt:variant>
      <vt:variant>
        <vt:lpwstr>http://portal.etsi.org/Help/editHelp!/Howtostart/ETSIDraftingRules.aspx</vt:lpwstr>
      </vt:variant>
      <vt:variant>
        <vt:lpwstr/>
      </vt:variant>
      <vt:variant>
        <vt:i4>2687002</vt:i4>
      </vt:variant>
      <vt:variant>
        <vt:i4>126</vt:i4>
      </vt:variant>
      <vt:variant>
        <vt:i4>0</vt:i4>
      </vt:variant>
      <vt:variant>
        <vt:i4>5</vt:i4>
      </vt:variant>
      <vt:variant>
        <vt:lpwstr>http://portal.etsi.org/edithelp/Files/other/EDRs_navigator.chm</vt:lpwstr>
      </vt:variant>
      <vt:variant>
        <vt:lpwstr/>
      </vt:variant>
      <vt:variant>
        <vt:i4>7995444</vt:i4>
      </vt:variant>
      <vt:variant>
        <vt:i4>123</vt:i4>
      </vt:variant>
      <vt:variant>
        <vt:i4>0</vt:i4>
      </vt:variant>
      <vt:variant>
        <vt:i4>5</vt:i4>
      </vt:variant>
      <vt:variant>
        <vt:lpwstr>http://portal.etsi.org/Help/editHelp!/Howtostart/ETSIDraftingRules.aspx</vt:lpwstr>
      </vt:variant>
      <vt:variant>
        <vt:lpwstr/>
      </vt:variant>
      <vt:variant>
        <vt:i4>6553714</vt:i4>
      </vt:variant>
      <vt:variant>
        <vt:i4>120</vt:i4>
      </vt:variant>
      <vt:variant>
        <vt:i4>0</vt:i4>
      </vt:variant>
      <vt:variant>
        <vt:i4>5</vt:i4>
      </vt:variant>
      <vt:variant>
        <vt:lpwstr>http://www.etsi.org/deliver/etsi_en/302200_302299/3022170201/01.03.01_60/en_3022170201v010301p.pdf</vt:lpwstr>
      </vt:variant>
      <vt:variant>
        <vt:lpwstr/>
      </vt:variant>
      <vt:variant>
        <vt:i4>7995444</vt:i4>
      </vt:variant>
      <vt:variant>
        <vt:i4>117</vt:i4>
      </vt:variant>
      <vt:variant>
        <vt:i4>0</vt:i4>
      </vt:variant>
      <vt:variant>
        <vt:i4>5</vt:i4>
      </vt:variant>
      <vt:variant>
        <vt:lpwstr>http://portal.etsi.org/Help/editHelp!/Howtostart/ETSIDraftingRules.aspx</vt:lpwstr>
      </vt:variant>
      <vt:variant>
        <vt:lpwstr/>
      </vt:variant>
      <vt:variant>
        <vt:i4>6619251</vt:i4>
      </vt:variant>
      <vt:variant>
        <vt:i4>114</vt:i4>
      </vt:variant>
      <vt:variant>
        <vt:i4>0</vt:i4>
      </vt:variant>
      <vt:variant>
        <vt:i4>5</vt:i4>
      </vt:variant>
      <vt:variant>
        <vt:lpwstr>http://www.etsi.org/deliver/etsi_ts/101300_101399/1013760322/03.02.01_60/ts_1013760322v030201p.pdf</vt:lpwstr>
      </vt:variant>
      <vt:variant>
        <vt:lpwstr/>
      </vt:variant>
      <vt:variant>
        <vt:i4>6291574</vt:i4>
      </vt:variant>
      <vt:variant>
        <vt:i4>111</vt:i4>
      </vt:variant>
      <vt:variant>
        <vt:i4>0</vt:i4>
      </vt:variant>
      <vt:variant>
        <vt:i4>5</vt:i4>
      </vt:variant>
      <vt:variant>
        <vt:lpwstr>http://www.etsi.org/deliver/etsi_en/300300_300399/3003920305/01.04.01_60/en_3003920305v010401p.pdf</vt:lpwstr>
      </vt:variant>
      <vt:variant>
        <vt:lpwstr/>
      </vt:variant>
      <vt:variant>
        <vt:i4>6160453</vt:i4>
      </vt:variant>
      <vt:variant>
        <vt:i4>9</vt:i4>
      </vt:variant>
      <vt:variant>
        <vt:i4>0</vt:i4>
      </vt:variant>
      <vt:variant>
        <vt:i4>5</vt:i4>
      </vt:variant>
      <vt:variant>
        <vt:lpwstr>https://portal.etsi.org/People/CommiteeSupportStaff.aspx</vt:lpwstr>
      </vt:variant>
      <vt:variant>
        <vt:lpwstr/>
      </vt:variant>
      <vt:variant>
        <vt:i4>6357027</vt:i4>
      </vt:variant>
      <vt:variant>
        <vt:i4>6</vt:i4>
      </vt:variant>
      <vt:variant>
        <vt:i4>0</vt:i4>
      </vt:variant>
      <vt:variant>
        <vt:i4>5</vt:i4>
      </vt:variant>
      <vt:variant>
        <vt:lpwstr>http://portal.etsi.org/tb/status/status.asp</vt:lpwstr>
      </vt:variant>
      <vt:variant>
        <vt:lpwstr/>
      </vt:variant>
      <vt:variant>
        <vt:i4>196675</vt:i4>
      </vt:variant>
      <vt:variant>
        <vt:i4>3</vt:i4>
      </vt:variant>
      <vt:variant>
        <vt:i4>0</vt:i4>
      </vt:variant>
      <vt:variant>
        <vt:i4>5</vt:i4>
      </vt:variant>
      <vt:variant>
        <vt:lpwstr>http://www.etsi.org/standards-search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ETSI ES 203 022 V1.4.1</dc:title>
  <dc:subject>Methods for Testing and Specification (MTS)</dc:subject>
  <dc:creator>CML</dc:creator>
  <cp:keywords>conformance, testing, TTCN-3</cp:keywords>
  <dc:description/>
  <cp:lastModifiedBy>Jens Grabowski</cp:lastModifiedBy>
  <cp:revision>18</cp:revision>
  <cp:lastPrinted>2020-02-27T15:08:00Z</cp:lastPrinted>
  <dcterms:created xsi:type="dcterms:W3CDTF">2020-04-22T13:53:00Z</dcterms:created>
  <dcterms:modified xsi:type="dcterms:W3CDTF">2022-01-10T14:18:00Z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0x010100495E2614B55994418310EBCA9CC035C5</vt:lpwstr>
  </property>
</Properties>
</file>